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B0EC0" w14:textId="113DE2CE" w:rsidR="005B703E" w:rsidRPr="00446BA6" w:rsidRDefault="005B703E">
      <w:pPr>
        <w:spacing w:before="0" w:after="160" w:line="259" w:lineRule="auto"/>
        <w:rPr>
          <w:rFonts w:ascii="Times New Roman" w:eastAsia="PMingLiU" w:hAnsi="Times New Roman"/>
          <w:spacing w:val="-5"/>
          <w:sz w:val="20"/>
          <w:szCs w:val="20"/>
        </w:rPr>
      </w:pPr>
    </w:p>
    <w:p w14:paraId="6BBB44FF" w14:textId="133B126E" w:rsidR="005B703E" w:rsidRPr="00282E3B" w:rsidRDefault="005B703E" w:rsidP="005B703E">
      <w:pPr>
        <w:pStyle w:val="Title"/>
        <w:tabs>
          <w:tab w:val="left" w:pos="4589"/>
        </w:tabs>
        <w:jc w:val="right"/>
        <w:rPr>
          <w:rFonts w:ascii="Times New Roman" w:hAnsi="Times New Roman"/>
          <w:sz w:val="28"/>
          <w:szCs w:val="28"/>
          <w:lang w:val="pt-BR"/>
        </w:rPr>
      </w:pPr>
      <w:r w:rsidRPr="00446BA6">
        <w:rPr>
          <w:rFonts w:eastAsiaTheme="minorHAnsi"/>
          <w:noProof/>
        </w:rPr>
        <w:drawing>
          <wp:anchor distT="0" distB="0" distL="114300" distR="114300" simplePos="0" relativeHeight="251660288" behindDoc="0" locked="0" layoutInCell="1" allowOverlap="1" wp14:anchorId="6E9EC7C8" wp14:editId="5C634249">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82E3B">
        <w:rPr>
          <w:rFonts w:ascii="Times New Roman" w:hAnsi="Times New Roman"/>
          <w:w w:val="115"/>
          <w:sz w:val="28"/>
          <w:szCs w:val="28"/>
          <w:u w:val="thick"/>
          <w:lang w:val="pt-BR"/>
        </w:rPr>
        <w:t>ISO/IEC JTC 1/SC</w:t>
      </w:r>
      <w:r w:rsidRPr="00282E3B">
        <w:rPr>
          <w:rFonts w:ascii="Times New Roman" w:hAnsi="Times New Roman"/>
          <w:spacing w:val="-25"/>
          <w:w w:val="115"/>
          <w:sz w:val="28"/>
          <w:szCs w:val="28"/>
          <w:u w:val="thick"/>
          <w:lang w:val="pt-BR"/>
        </w:rPr>
        <w:t xml:space="preserve"> </w:t>
      </w:r>
      <w:r w:rsidRPr="00282E3B">
        <w:rPr>
          <w:rFonts w:ascii="Times New Roman" w:hAnsi="Times New Roman"/>
          <w:w w:val="115"/>
          <w:sz w:val="28"/>
          <w:szCs w:val="28"/>
          <w:u w:val="thick"/>
          <w:lang w:val="pt-BR"/>
        </w:rPr>
        <w:t xml:space="preserve">29/WG 03 </w:t>
      </w:r>
      <w:r w:rsidRPr="00446BA6">
        <w:rPr>
          <w:rFonts w:ascii="Times New Roman" w:hAnsi="Times New Roman"/>
          <w:spacing w:val="28"/>
          <w:w w:val="115"/>
          <w:sz w:val="48"/>
          <w:szCs w:val="48"/>
          <w:u w:val="thick"/>
        </w:rPr>
        <w:fldChar w:fldCharType="begin"/>
      </w:r>
      <w:r w:rsidRPr="00282E3B">
        <w:rPr>
          <w:rFonts w:ascii="Times New Roman" w:hAnsi="Times New Roman"/>
          <w:spacing w:val="28"/>
          <w:w w:val="115"/>
          <w:sz w:val="48"/>
          <w:szCs w:val="48"/>
          <w:u w:val="thick"/>
          <w:lang w:val="pt-BR"/>
        </w:rPr>
        <w:instrText xml:space="preserve"> DOCPROPERTY "WGNumber" \* MERGEFORMAT </w:instrText>
      </w:r>
      <w:r w:rsidRPr="00446BA6">
        <w:rPr>
          <w:rFonts w:ascii="Times New Roman" w:hAnsi="Times New Roman"/>
          <w:spacing w:val="28"/>
          <w:w w:val="115"/>
          <w:sz w:val="48"/>
          <w:szCs w:val="48"/>
          <w:u w:val="thick"/>
        </w:rPr>
        <w:fldChar w:fldCharType="separate"/>
      </w:r>
      <w:r w:rsidR="001C2174" w:rsidRPr="00282E3B">
        <w:rPr>
          <w:rFonts w:ascii="Times New Roman" w:hAnsi="Times New Roman"/>
          <w:spacing w:val="28"/>
          <w:w w:val="115"/>
          <w:sz w:val="48"/>
          <w:szCs w:val="48"/>
          <w:u w:val="thick"/>
          <w:lang w:val="pt-BR"/>
        </w:rPr>
        <w:t>N0</w:t>
      </w:r>
      <w:ins w:id="0" w:author="Imed Bouazizi" w:date="2023-02-03T16:00:00Z">
        <w:r w:rsidR="00282E3B">
          <w:rPr>
            <w:rFonts w:ascii="Times New Roman" w:hAnsi="Times New Roman"/>
            <w:spacing w:val="28"/>
            <w:w w:val="115"/>
            <w:sz w:val="48"/>
            <w:szCs w:val="48"/>
            <w:u w:val="thick"/>
            <w:lang w:val="pt-BR"/>
          </w:rPr>
          <w:t>0</w:t>
        </w:r>
      </w:ins>
      <w:r w:rsidR="001C2174" w:rsidRPr="00282E3B">
        <w:rPr>
          <w:rFonts w:ascii="Times New Roman" w:hAnsi="Times New Roman"/>
          <w:spacing w:val="28"/>
          <w:w w:val="115"/>
          <w:sz w:val="48"/>
          <w:szCs w:val="48"/>
          <w:u w:val="thick"/>
          <w:lang w:val="pt-BR"/>
        </w:rPr>
        <w:t>7</w:t>
      </w:r>
      <w:ins w:id="1" w:author="Imed Bouazizi" w:date="2023-02-03T16:00:00Z">
        <w:r w:rsidR="00282E3B">
          <w:rPr>
            <w:rFonts w:ascii="Times New Roman" w:hAnsi="Times New Roman"/>
            <w:spacing w:val="28"/>
            <w:w w:val="115"/>
            <w:sz w:val="48"/>
            <w:szCs w:val="48"/>
            <w:u w:val="thick"/>
            <w:lang w:val="pt-BR"/>
          </w:rPr>
          <w:t>95</w:t>
        </w:r>
      </w:ins>
      <w:del w:id="2" w:author="Imed Bouazizi" w:date="2023-02-03T16:00:00Z">
        <w:r w:rsidR="001C2174" w:rsidRPr="00282E3B" w:rsidDel="00282E3B">
          <w:rPr>
            <w:rFonts w:ascii="Times New Roman" w:hAnsi="Times New Roman"/>
            <w:spacing w:val="28"/>
            <w:w w:val="115"/>
            <w:sz w:val="48"/>
            <w:szCs w:val="48"/>
            <w:u w:val="thick"/>
            <w:lang w:val="pt-BR"/>
          </w:rPr>
          <w:delText>23</w:delText>
        </w:r>
      </w:del>
      <w:r w:rsidRPr="00446BA6">
        <w:rPr>
          <w:rFonts w:ascii="Times New Roman" w:hAnsi="Times New Roman"/>
          <w:spacing w:val="28"/>
          <w:w w:val="115"/>
          <w:sz w:val="48"/>
          <w:szCs w:val="48"/>
          <w:u w:val="thick"/>
        </w:rPr>
        <w:fldChar w:fldCharType="end"/>
      </w:r>
    </w:p>
    <w:p w14:paraId="0A52E2FA" w14:textId="77777777" w:rsidR="005B703E" w:rsidRPr="00282E3B" w:rsidRDefault="005B703E" w:rsidP="005B703E">
      <w:pPr>
        <w:rPr>
          <w:b/>
          <w:sz w:val="20"/>
          <w:lang w:val="pt-BR"/>
        </w:rPr>
      </w:pPr>
    </w:p>
    <w:p w14:paraId="28DA3982" w14:textId="77777777" w:rsidR="005B703E" w:rsidRPr="00282E3B" w:rsidRDefault="005B703E" w:rsidP="005B703E">
      <w:pPr>
        <w:rPr>
          <w:b/>
          <w:sz w:val="20"/>
          <w:lang w:val="pt-BR"/>
        </w:rPr>
      </w:pPr>
    </w:p>
    <w:p w14:paraId="56DCFBE7" w14:textId="77777777" w:rsidR="005B703E" w:rsidRPr="00282E3B" w:rsidRDefault="005B703E" w:rsidP="005B703E">
      <w:pPr>
        <w:spacing w:before="3"/>
        <w:rPr>
          <w:b/>
          <w:sz w:val="23"/>
          <w:lang w:val="pt-BR"/>
        </w:rPr>
      </w:pPr>
      <w:r w:rsidRPr="00446BA6">
        <w:rPr>
          <w:noProof/>
        </w:rPr>
        <mc:AlternateContent>
          <mc:Choice Requires="wps">
            <w:drawing>
              <wp:anchor distT="0" distB="0" distL="0" distR="0" simplePos="0" relativeHeight="251659264" behindDoc="1" locked="0" layoutInCell="1" allowOverlap="1" wp14:anchorId="66F2C375" wp14:editId="0A4150A6">
                <wp:simplePos x="0" y="0"/>
                <wp:positionH relativeFrom="page">
                  <wp:posOffset>704850</wp:posOffset>
                </wp:positionH>
                <wp:positionV relativeFrom="paragraph">
                  <wp:posOffset>201930</wp:posOffset>
                </wp:positionV>
                <wp:extent cx="6155055" cy="971550"/>
                <wp:effectExtent l="0" t="0" r="17145" b="19050"/>
                <wp:wrapTopAndBottom/>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01FB6F9" w14:textId="77777777" w:rsidR="005B703E" w:rsidRPr="00A7512A" w:rsidRDefault="005B703E" w:rsidP="005B703E">
                            <w:pPr>
                              <w:spacing w:before="80" w:line="360" w:lineRule="auto"/>
                              <w:ind w:right="50"/>
                              <w:jc w:val="center"/>
                              <w:rPr>
                                <w:b/>
                                <w:sz w:val="28"/>
                                <w:szCs w:val="28"/>
                              </w:rPr>
                            </w:pPr>
                            <w:r w:rsidRPr="00A7512A">
                              <w:rPr>
                                <w:b/>
                                <w:sz w:val="28"/>
                                <w:szCs w:val="28"/>
                              </w:rPr>
                              <w:t>ISO/IEC JTC 1/SC 29/WG 03</w:t>
                            </w:r>
                            <w:r w:rsidRPr="00A7512A">
                              <w:rPr>
                                <w:b/>
                                <w:sz w:val="28"/>
                                <w:szCs w:val="28"/>
                              </w:rPr>
                              <w:br/>
                              <w:t xml:space="preserve">MPEG Systems </w:t>
                            </w:r>
                            <w:r w:rsidRPr="00A7512A">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F2C375" id="_x0000_t202" coordsize="21600,21600" o:spt="202" path="m,l,21600r21600,l21600,xe">
                <v:stroke joinstyle="miter"/>
                <v:path gradientshapeok="t" o:connecttype="rect"/>
              </v:shapetype>
              <v:shape id="Text Box 4" o:spid="_x0000_s1026" type="#_x0000_t202" style="position:absolute;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501FB6F9" w14:textId="77777777" w:rsidR="005B703E" w:rsidRPr="00A7512A" w:rsidRDefault="005B703E" w:rsidP="005B703E">
                      <w:pPr>
                        <w:spacing w:before="80" w:line="360" w:lineRule="auto"/>
                        <w:ind w:right="50"/>
                        <w:jc w:val="center"/>
                        <w:rPr>
                          <w:b/>
                          <w:sz w:val="28"/>
                          <w:szCs w:val="28"/>
                        </w:rPr>
                      </w:pPr>
                      <w:r w:rsidRPr="00A7512A">
                        <w:rPr>
                          <w:b/>
                          <w:sz w:val="28"/>
                          <w:szCs w:val="28"/>
                        </w:rPr>
                        <w:t>ISO/IEC JTC 1/SC 29/WG 03</w:t>
                      </w:r>
                      <w:r w:rsidRPr="00A7512A">
                        <w:rPr>
                          <w:b/>
                          <w:sz w:val="28"/>
                          <w:szCs w:val="28"/>
                        </w:rPr>
                        <w:br/>
                        <w:t xml:space="preserve">MPEG Systems </w:t>
                      </w:r>
                      <w:r w:rsidRPr="00A7512A">
                        <w:rPr>
                          <w:b/>
                          <w:sz w:val="28"/>
                          <w:szCs w:val="28"/>
                        </w:rPr>
                        <w:br/>
                        <w:t>Convenorship: KATS (Korea, Republic of)</w:t>
                      </w:r>
                    </w:p>
                  </w:txbxContent>
                </v:textbox>
                <w10:wrap type="topAndBottom" anchorx="page"/>
              </v:shape>
            </w:pict>
          </mc:Fallback>
        </mc:AlternateContent>
      </w:r>
    </w:p>
    <w:p w14:paraId="76B8B84A" w14:textId="77777777" w:rsidR="005B703E" w:rsidRPr="00446BA6" w:rsidRDefault="005B703E" w:rsidP="005B703E">
      <w:pPr>
        <w:tabs>
          <w:tab w:val="left" w:pos="3099"/>
        </w:tabs>
        <w:ind w:left="104"/>
        <w:rPr>
          <w:rFonts w:ascii="Times New Roman" w:hAnsi="Times New Roman"/>
          <w:snapToGrid w:val="0"/>
        </w:rPr>
      </w:pPr>
      <w:r w:rsidRPr="00446BA6">
        <w:rPr>
          <w:rFonts w:ascii="Times New Roman" w:hAnsi="Times New Roman"/>
          <w:b/>
          <w:snapToGrid w:val="0"/>
        </w:rPr>
        <w:t>Document</w:t>
      </w:r>
      <w:r w:rsidRPr="00446BA6">
        <w:rPr>
          <w:rFonts w:ascii="Times New Roman" w:hAnsi="Times New Roman"/>
          <w:b/>
          <w:snapToGrid w:val="0"/>
          <w:spacing w:val="14"/>
        </w:rPr>
        <w:t xml:space="preserve"> </w:t>
      </w:r>
      <w:r w:rsidRPr="00446BA6">
        <w:rPr>
          <w:rFonts w:ascii="Times New Roman" w:hAnsi="Times New Roman"/>
          <w:b/>
          <w:snapToGrid w:val="0"/>
        </w:rPr>
        <w:t>type:</w:t>
      </w:r>
      <w:r w:rsidRPr="00446BA6">
        <w:rPr>
          <w:rFonts w:ascii="Times New Roman" w:hAnsi="Times New Roman"/>
          <w:snapToGrid w:val="0"/>
        </w:rPr>
        <w:tab/>
        <w:t>Input Contribution</w:t>
      </w:r>
    </w:p>
    <w:p w14:paraId="2782D3E3" w14:textId="441CC311" w:rsidR="005B703E" w:rsidRPr="00446BA6" w:rsidRDefault="005B703E" w:rsidP="005B703E">
      <w:pPr>
        <w:pStyle w:val="BodyText"/>
        <w:tabs>
          <w:tab w:val="left" w:pos="3099"/>
        </w:tabs>
        <w:spacing w:before="240"/>
        <w:ind w:left="3099" w:right="214" w:hanging="2996"/>
        <w:rPr>
          <w:snapToGrid w:val="0"/>
        </w:rPr>
      </w:pPr>
      <w:r w:rsidRPr="00446BA6">
        <w:rPr>
          <w:b/>
          <w:snapToGrid w:val="0"/>
        </w:rPr>
        <w:t>Title:</w:t>
      </w:r>
      <w:r w:rsidRPr="00446BA6">
        <w:rPr>
          <w:snapToGrid w:val="0"/>
        </w:rPr>
        <w:tab/>
      </w:r>
      <w:ins w:id="3" w:author="Imed Bouazizi" w:date="2023-02-03T15:59:00Z">
        <w:r w:rsidR="00282E3B">
          <w:rPr>
            <w:snapToGrid w:val="0"/>
          </w:rPr>
          <w:t xml:space="preserve">Potential improvements </w:t>
        </w:r>
      </w:ins>
      <w:del w:id="4" w:author="Imed Bouazizi" w:date="2023-02-03T16:00:00Z">
        <w:r w:rsidR="001C2174" w:rsidRPr="001C2174" w:rsidDel="00282E3B">
          <w:rPr>
            <w:snapToGrid w:val="0"/>
          </w:rPr>
          <w:delText xml:space="preserve">Text </w:delText>
        </w:r>
      </w:del>
      <w:r w:rsidR="001C2174" w:rsidRPr="001C2174">
        <w:rPr>
          <w:snapToGrid w:val="0"/>
        </w:rPr>
        <w:t xml:space="preserve">of ISO/IEC 23090-14 DAM 1 Support for immersive media codecs in scene description  </w:t>
      </w:r>
    </w:p>
    <w:p w14:paraId="61077F9C" w14:textId="1D03BE16" w:rsidR="005B703E" w:rsidRPr="00446BA6" w:rsidRDefault="005B703E" w:rsidP="005B703E">
      <w:pPr>
        <w:tabs>
          <w:tab w:val="left" w:pos="3099"/>
        </w:tabs>
        <w:ind w:left="104"/>
        <w:rPr>
          <w:rFonts w:ascii="Times New Roman" w:hAnsi="Times New Roman"/>
          <w:snapToGrid w:val="0"/>
        </w:rPr>
      </w:pPr>
      <w:r w:rsidRPr="00446BA6">
        <w:rPr>
          <w:rFonts w:ascii="Times New Roman" w:hAnsi="Times New Roman"/>
          <w:b/>
          <w:snapToGrid w:val="0"/>
        </w:rPr>
        <w:t>Date</w:t>
      </w:r>
      <w:r w:rsidRPr="00446BA6">
        <w:rPr>
          <w:rFonts w:ascii="Times New Roman" w:hAnsi="Times New Roman"/>
          <w:b/>
          <w:snapToGrid w:val="0"/>
          <w:spacing w:val="-16"/>
        </w:rPr>
        <w:t xml:space="preserve"> </w:t>
      </w:r>
      <w:r w:rsidRPr="00446BA6">
        <w:rPr>
          <w:rFonts w:ascii="Times New Roman" w:hAnsi="Times New Roman"/>
          <w:b/>
          <w:snapToGrid w:val="0"/>
        </w:rPr>
        <w:t>of</w:t>
      </w:r>
      <w:r w:rsidRPr="00446BA6">
        <w:rPr>
          <w:rFonts w:ascii="Times New Roman" w:hAnsi="Times New Roman"/>
          <w:b/>
          <w:snapToGrid w:val="0"/>
          <w:spacing w:val="-16"/>
        </w:rPr>
        <w:t xml:space="preserve"> </w:t>
      </w:r>
      <w:r w:rsidRPr="00446BA6">
        <w:rPr>
          <w:rFonts w:ascii="Times New Roman" w:hAnsi="Times New Roman"/>
          <w:b/>
          <w:snapToGrid w:val="0"/>
        </w:rPr>
        <w:t>document:</w:t>
      </w:r>
      <w:r w:rsidRPr="00446BA6">
        <w:rPr>
          <w:rFonts w:ascii="Times New Roman" w:hAnsi="Times New Roman"/>
          <w:snapToGrid w:val="0"/>
        </w:rPr>
        <w:tab/>
      </w:r>
      <w:ins w:id="5" w:author="Imed Bouazizi" w:date="2023-02-03T15:59:00Z">
        <w:r w:rsidR="00282E3B">
          <w:rPr>
            <w:rFonts w:ascii="Times New Roman" w:hAnsi="Times New Roman"/>
            <w:snapToGrid w:val="0"/>
          </w:rPr>
          <w:fldChar w:fldCharType="begin"/>
        </w:r>
        <w:r w:rsidR="00282E3B">
          <w:rPr>
            <w:rFonts w:ascii="Times New Roman" w:hAnsi="Times New Roman"/>
            <w:snapToGrid w:val="0"/>
          </w:rPr>
          <w:instrText xml:space="preserve"> SAVEDATE  \@ "yyyy-MM-dd" </w:instrText>
        </w:r>
      </w:ins>
      <w:r w:rsidR="00282E3B">
        <w:rPr>
          <w:rFonts w:ascii="Times New Roman" w:hAnsi="Times New Roman"/>
          <w:snapToGrid w:val="0"/>
        </w:rPr>
        <w:fldChar w:fldCharType="separate"/>
      </w:r>
      <w:ins w:id="6" w:author="Imed Bouazizi" w:date="2023-02-03T16:02:00Z">
        <w:r w:rsidR="00215DC8">
          <w:rPr>
            <w:rFonts w:ascii="Times New Roman" w:hAnsi="Times New Roman"/>
            <w:noProof/>
            <w:snapToGrid w:val="0"/>
          </w:rPr>
          <w:t>2023-02-03</w:t>
        </w:r>
      </w:ins>
      <w:ins w:id="7" w:author="Imed Bouazizi" w:date="2023-02-03T15:59:00Z">
        <w:r w:rsidR="00282E3B">
          <w:rPr>
            <w:rFonts w:ascii="Times New Roman" w:hAnsi="Times New Roman"/>
            <w:snapToGrid w:val="0"/>
          </w:rPr>
          <w:fldChar w:fldCharType="end"/>
        </w:r>
      </w:ins>
      <w:del w:id="8" w:author="Imed Bouazizi" w:date="2023-02-03T15:59:00Z">
        <w:r w:rsidRPr="00446BA6" w:rsidDel="00282E3B">
          <w:rPr>
            <w:rFonts w:ascii="Times New Roman" w:hAnsi="Times New Roman"/>
            <w:snapToGrid w:val="0"/>
          </w:rPr>
          <w:fldChar w:fldCharType="begin"/>
        </w:r>
        <w:r w:rsidRPr="00446BA6" w:rsidDel="00282E3B">
          <w:rPr>
            <w:rFonts w:ascii="Times New Roman" w:hAnsi="Times New Roman"/>
            <w:snapToGrid w:val="0"/>
          </w:rPr>
          <w:delInstrText xml:space="preserve"> SAVEDATE  \@ "yyyy-MM-dd" </w:delInstrText>
        </w:r>
        <w:r w:rsidRPr="00446BA6" w:rsidDel="00282E3B">
          <w:rPr>
            <w:rFonts w:ascii="Times New Roman" w:hAnsi="Times New Roman"/>
            <w:snapToGrid w:val="0"/>
          </w:rPr>
          <w:fldChar w:fldCharType="separate"/>
        </w:r>
        <w:r w:rsidR="00282E3B" w:rsidDel="00282E3B">
          <w:rPr>
            <w:rFonts w:ascii="Times New Roman" w:hAnsi="Times New Roman"/>
            <w:noProof/>
            <w:snapToGrid w:val="0"/>
          </w:rPr>
          <w:delText>2022-11-02</w:delText>
        </w:r>
        <w:r w:rsidRPr="00446BA6" w:rsidDel="00282E3B">
          <w:rPr>
            <w:rFonts w:ascii="Times New Roman" w:hAnsi="Times New Roman"/>
            <w:snapToGrid w:val="0"/>
          </w:rPr>
          <w:fldChar w:fldCharType="end"/>
        </w:r>
      </w:del>
    </w:p>
    <w:p w14:paraId="77B75CD5" w14:textId="77777777" w:rsidR="005B703E" w:rsidRPr="00446BA6" w:rsidRDefault="005B703E" w:rsidP="005B703E">
      <w:pPr>
        <w:tabs>
          <w:tab w:val="left" w:pos="3099"/>
        </w:tabs>
        <w:ind w:left="104"/>
        <w:rPr>
          <w:rFonts w:ascii="Times New Roman" w:hAnsi="Times New Roman"/>
          <w:snapToGrid w:val="0"/>
        </w:rPr>
      </w:pPr>
      <w:r w:rsidRPr="00446BA6">
        <w:rPr>
          <w:rFonts w:ascii="Times New Roman" w:hAnsi="Times New Roman"/>
          <w:b/>
          <w:snapToGrid w:val="0"/>
        </w:rPr>
        <w:t>Source:</w:t>
      </w:r>
      <w:r w:rsidRPr="00446BA6">
        <w:rPr>
          <w:rFonts w:ascii="Times New Roman" w:hAnsi="Times New Roman"/>
          <w:snapToGrid w:val="0"/>
        </w:rPr>
        <w:tab/>
        <w:t>WG03</w:t>
      </w:r>
    </w:p>
    <w:p w14:paraId="50715D6D" w14:textId="27DAF0B3" w:rsidR="005B703E" w:rsidRPr="00446BA6" w:rsidRDefault="005B703E" w:rsidP="005B703E">
      <w:pPr>
        <w:tabs>
          <w:tab w:val="left" w:pos="3099"/>
        </w:tabs>
        <w:ind w:left="104"/>
        <w:rPr>
          <w:rFonts w:ascii="Times New Roman" w:hAnsi="Times New Roman"/>
          <w:snapToGrid w:val="0"/>
        </w:rPr>
      </w:pPr>
      <w:r w:rsidRPr="00446BA6">
        <w:rPr>
          <w:rFonts w:ascii="Times New Roman" w:hAnsi="Times New Roman"/>
          <w:b/>
          <w:snapToGrid w:val="0"/>
        </w:rPr>
        <w:t>No.</w:t>
      </w:r>
      <w:r w:rsidRPr="00446BA6">
        <w:rPr>
          <w:rFonts w:ascii="Times New Roman" w:hAnsi="Times New Roman"/>
          <w:b/>
          <w:snapToGrid w:val="0"/>
          <w:spacing w:val="5"/>
        </w:rPr>
        <w:t xml:space="preserve"> </w:t>
      </w:r>
      <w:r w:rsidRPr="00446BA6">
        <w:rPr>
          <w:rFonts w:ascii="Times New Roman" w:hAnsi="Times New Roman"/>
          <w:b/>
          <w:snapToGrid w:val="0"/>
        </w:rPr>
        <w:t>of</w:t>
      </w:r>
      <w:r w:rsidRPr="00446BA6">
        <w:rPr>
          <w:rFonts w:ascii="Times New Roman" w:hAnsi="Times New Roman"/>
          <w:b/>
          <w:snapToGrid w:val="0"/>
          <w:spacing w:val="6"/>
        </w:rPr>
        <w:t xml:space="preserve"> </w:t>
      </w:r>
      <w:r w:rsidRPr="00446BA6">
        <w:rPr>
          <w:rFonts w:ascii="Times New Roman" w:hAnsi="Times New Roman"/>
          <w:b/>
          <w:snapToGrid w:val="0"/>
        </w:rPr>
        <w:t>pages:</w:t>
      </w:r>
      <w:r w:rsidRPr="00446BA6">
        <w:rPr>
          <w:rFonts w:ascii="Times New Roman" w:hAnsi="Times New Roman"/>
          <w:snapToGrid w:val="0"/>
        </w:rPr>
        <w:tab/>
      </w:r>
      <w:ins w:id="9" w:author="Imed Bouazizi" w:date="2023-02-03T17:12:00Z">
        <w:r w:rsidR="00D057DE">
          <w:rPr>
            <w:rFonts w:ascii="Times New Roman" w:hAnsi="Times New Roman"/>
            <w:snapToGrid w:val="0"/>
          </w:rPr>
          <w:t>2</w:t>
        </w:r>
      </w:ins>
      <w:r w:rsidR="00BD18C5" w:rsidRPr="00446BA6">
        <w:rPr>
          <w:rFonts w:ascii="Times New Roman" w:hAnsi="Times New Roman"/>
          <w:snapToGrid w:val="0"/>
        </w:rPr>
        <w:t>1</w:t>
      </w:r>
      <w:del w:id="10" w:author="Imed Bouazizi" w:date="2023-02-03T17:12:00Z">
        <w:r w:rsidR="00947543" w:rsidDel="00D057DE">
          <w:rPr>
            <w:rFonts w:ascii="Times New Roman" w:hAnsi="Times New Roman"/>
            <w:snapToGrid w:val="0"/>
          </w:rPr>
          <w:delText>9</w:delText>
        </w:r>
      </w:del>
      <w:r w:rsidRPr="00446BA6">
        <w:rPr>
          <w:rFonts w:ascii="Times New Roman" w:hAnsi="Times New Roman"/>
          <w:snapToGrid w:val="0"/>
        </w:rPr>
        <w:t xml:space="preserve"> (with cover</w:t>
      </w:r>
      <w:r w:rsidRPr="00446BA6">
        <w:rPr>
          <w:rFonts w:ascii="Times New Roman" w:hAnsi="Times New Roman"/>
          <w:snapToGrid w:val="0"/>
          <w:spacing w:val="-10"/>
        </w:rPr>
        <w:t xml:space="preserve"> </w:t>
      </w:r>
      <w:r w:rsidRPr="00446BA6">
        <w:rPr>
          <w:rFonts w:ascii="Times New Roman" w:hAnsi="Times New Roman"/>
          <w:snapToGrid w:val="0"/>
        </w:rPr>
        <w:t>page)</w:t>
      </w:r>
    </w:p>
    <w:p w14:paraId="2819F6CA" w14:textId="77777777" w:rsidR="005B703E" w:rsidRPr="00446BA6" w:rsidRDefault="005B703E" w:rsidP="005B703E">
      <w:pPr>
        <w:tabs>
          <w:tab w:val="left" w:pos="3099"/>
        </w:tabs>
        <w:ind w:left="104"/>
        <w:rPr>
          <w:rFonts w:ascii="Times New Roman" w:hAnsi="Times New Roman"/>
          <w:snapToGrid w:val="0"/>
          <w:color w:val="0000EE"/>
          <w:u w:color="0000EE"/>
        </w:rPr>
      </w:pPr>
      <w:r w:rsidRPr="00446BA6">
        <w:rPr>
          <w:rFonts w:ascii="Times New Roman" w:hAnsi="Times New Roman"/>
          <w:b/>
          <w:snapToGrid w:val="0"/>
        </w:rPr>
        <w:t>Committee</w:t>
      </w:r>
      <w:r w:rsidRPr="00446BA6">
        <w:rPr>
          <w:rFonts w:ascii="Times New Roman" w:hAnsi="Times New Roman"/>
          <w:b/>
          <w:snapToGrid w:val="0"/>
          <w:spacing w:val="-6"/>
        </w:rPr>
        <w:t xml:space="preserve"> </w:t>
      </w:r>
      <w:r w:rsidRPr="00446BA6">
        <w:rPr>
          <w:rFonts w:ascii="Times New Roman" w:hAnsi="Times New Roman"/>
          <w:b/>
          <w:snapToGrid w:val="0"/>
        </w:rPr>
        <w:t>URL:</w:t>
      </w:r>
      <w:r w:rsidRPr="00446BA6">
        <w:rPr>
          <w:rFonts w:ascii="Times New Roman" w:hAnsi="Times New Roman"/>
          <w:snapToGrid w:val="0"/>
        </w:rPr>
        <w:tab/>
      </w:r>
      <w:hyperlink r:id="rId10" w:history="1">
        <w:r w:rsidRPr="00514B15">
          <w:rPr>
            <w:rStyle w:val="Hyperlink"/>
            <w:rFonts w:ascii="Times New Roman" w:hAnsi="Times New Roman"/>
            <w:snapToGrid w:val="0"/>
          </w:rPr>
          <w:t>https://isotc.iso.org/livelink/livelink/open/jtc1sc29wg3</w:t>
        </w:r>
      </w:hyperlink>
    </w:p>
    <w:p w14:paraId="071D7535" w14:textId="77777777" w:rsidR="005B703E" w:rsidRPr="00446BA6" w:rsidRDefault="005B703E" w:rsidP="005B703E">
      <w:pPr>
        <w:tabs>
          <w:tab w:val="left" w:pos="3099"/>
        </w:tabs>
        <w:ind w:left="104"/>
        <w:rPr>
          <w:color w:val="0000EE"/>
          <w:w w:val="120"/>
          <w:u w:val="single" w:color="0000EE"/>
        </w:rPr>
      </w:pPr>
    </w:p>
    <w:p w14:paraId="10263338" w14:textId="77777777" w:rsidR="005B703E" w:rsidRPr="00446BA6" w:rsidRDefault="005B703E" w:rsidP="005B703E">
      <w:pPr>
        <w:tabs>
          <w:tab w:val="left" w:pos="3099"/>
        </w:tabs>
        <w:ind w:left="104"/>
        <w:rPr>
          <w:color w:val="0000EE"/>
          <w:w w:val="120"/>
          <w:u w:val="single" w:color="0000EE"/>
        </w:rPr>
        <w:sectPr w:rsidR="005B703E" w:rsidRPr="00446BA6" w:rsidSect="005B703E">
          <w:pgSz w:w="11900" w:h="16840"/>
          <w:pgMar w:top="540" w:right="980" w:bottom="280" w:left="1000" w:header="720" w:footer="720" w:gutter="0"/>
          <w:cols w:space="720"/>
        </w:sectPr>
      </w:pPr>
    </w:p>
    <w:p w14:paraId="34B8E154" w14:textId="2C67E692" w:rsidR="00277035" w:rsidRPr="00514B15" w:rsidRDefault="00277035" w:rsidP="00277035">
      <w:r w:rsidRPr="00514B15">
        <w:lastRenderedPageBreak/>
        <w:t>================ First Change =======================</w:t>
      </w:r>
    </w:p>
    <w:p w14:paraId="33A911C8" w14:textId="77777777" w:rsidR="00277035" w:rsidRPr="00514B15" w:rsidRDefault="00277035" w:rsidP="00277035">
      <w:pPr>
        <w:rPr>
          <w:i/>
          <w:iCs/>
        </w:rPr>
      </w:pPr>
      <w:r w:rsidRPr="00514B15">
        <w:rPr>
          <w:i/>
          <w:iCs/>
        </w:rPr>
        <w:t>In clause 2 on Normative references, add the following references:</w:t>
      </w:r>
    </w:p>
    <w:p w14:paraId="781BFD52" w14:textId="77777777" w:rsidR="00277035" w:rsidRPr="00446BA6" w:rsidRDefault="00277035" w:rsidP="00277035">
      <w:pPr>
        <w:pStyle w:val="BodyText"/>
        <w:spacing w:after="0" w:line="240" w:lineRule="auto"/>
        <w:rPr>
          <w:sz w:val="20"/>
        </w:rPr>
      </w:pPr>
    </w:p>
    <w:p w14:paraId="64D2208F" w14:textId="0D44CF3B" w:rsidR="00277035" w:rsidRPr="00446BA6" w:rsidRDefault="00200DB9" w:rsidP="00277035">
      <w:pPr>
        <w:tabs>
          <w:tab w:val="left" w:pos="403"/>
        </w:tabs>
        <w:spacing w:before="0" w:after="240" w:line="240" w:lineRule="atLeast"/>
        <w:jc w:val="both"/>
        <w:rPr>
          <w:rFonts w:ascii="Cambria" w:eastAsia="MS Mincho" w:hAnsi="Cambria" w:cs="Arial"/>
          <w:i/>
          <w:iCs/>
          <w:sz w:val="20"/>
          <w:szCs w:val="20"/>
          <w:lang w:eastAsia="ja-JP"/>
        </w:rPr>
      </w:pPr>
      <w:r w:rsidRPr="00200DB9">
        <w:rPr>
          <w:rFonts w:ascii="Cambria" w:eastAsia="MS Mincho" w:hAnsi="Cambria" w:cs="Arial"/>
          <w:i/>
          <w:iCs/>
          <w:sz w:val="20"/>
          <w:szCs w:val="20"/>
          <w:lang w:eastAsia="ja-JP"/>
        </w:rPr>
        <w:t>ISO/IEC</w:t>
      </w:r>
      <w:r w:rsidR="00135FDF">
        <w:rPr>
          <w:rFonts w:ascii="Cambria" w:eastAsia="MS Mincho" w:hAnsi="Cambria" w:cs="Arial"/>
          <w:i/>
          <w:iCs/>
          <w:sz w:val="20"/>
          <w:szCs w:val="20"/>
          <w:lang w:eastAsia="ja-JP"/>
        </w:rPr>
        <w:t> </w:t>
      </w:r>
      <w:r w:rsidRPr="00200DB9">
        <w:rPr>
          <w:rFonts w:ascii="Cambria" w:eastAsia="MS Mincho" w:hAnsi="Cambria" w:cs="Arial"/>
          <w:i/>
          <w:iCs/>
          <w:sz w:val="20"/>
          <w:szCs w:val="20"/>
          <w:lang w:eastAsia="ja-JP"/>
        </w:rPr>
        <w:t>23090-10</w:t>
      </w:r>
      <w:r w:rsidR="00135FDF">
        <w:rPr>
          <w:rFonts w:ascii="Cambria" w:eastAsia="MS Mincho" w:hAnsi="Cambria" w:cs="Arial"/>
          <w:i/>
          <w:iCs/>
          <w:sz w:val="20"/>
          <w:szCs w:val="20"/>
          <w:lang w:eastAsia="ja-JP"/>
        </w:rPr>
        <w:t>,,</w:t>
      </w:r>
      <w:r>
        <w:rPr>
          <w:rFonts w:ascii="Cambria" w:eastAsia="MS Mincho" w:hAnsi="Cambria" w:cs="Arial"/>
          <w:i/>
          <w:iCs/>
          <w:sz w:val="20"/>
          <w:szCs w:val="20"/>
          <w:lang w:eastAsia="ja-JP"/>
        </w:rPr>
        <w:t xml:space="preserve"> </w:t>
      </w:r>
      <w:r w:rsidR="00277035" w:rsidRPr="00446BA6">
        <w:rPr>
          <w:rFonts w:ascii="Cambria" w:eastAsia="MS Mincho" w:hAnsi="Cambria" w:cs="Arial"/>
          <w:i/>
          <w:iCs/>
          <w:sz w:val="20"/>
          <w:szCs w:val="20"/>
          <w:lang w:eastAsia="ja-JP"/>
        </w:rPr>
        <w:t>Information technology — Coded representation of immersive media — Part 10: Carriage of visual volumetric video-based coding data</w:t>
      </w:r>
    </w:p>
    <w:p w14:paraId="6C37EBD5" w14:textId="64C8A14D" w:rsidR="00277035" w:rsidRPr="00446BA6" w:rsidRDefault="00135FDF" w:rsidP="00277035">
      <w:pPr>
        <w:tabs>
          <w:tab w:val="left" w:pos="403"/>
        </w:tabs>
        <w:spacing w:before="0" w:after="240" w:line="240" w:lineRule="atLeast"/>
        <w:jc w:val="both"/>
        <w:rPr>
          <w:rFonts w:ascii="Cambria" w:eastAsia="MS Mincho" w:hAnsi="Cambria" w:cs="Arial"/>
          <w:i/>
          <w:iCs/>
          <w:sz w:val="20"/>
          <w:szCs w:val="20"/>
          <w:lang w:eastAsia="ja-JP"/>
        </w:rPr>
      </w:pPr>
      <w:r w:rsidRPr="00135FDF">
        <w:rPr>
          <w:rFonts w:ascii="Cambria" w:eastAsia="MS Mincho" w:hAnsi="Cambria" w:cs="Arial"/>
          <w:i/>
          <w:iCs/>
          <w:sz w:val="20"/>
          <w:szCs w:val="20"/>
          <w:lang w:eastAsia="ja-JP"/>
        </w:rPr>
        <w:t>ISO/IEC DIS 23090-5/</w:t>
      </w:r>
      <w:proofErr w:type="spellStart"/>
      <w:r w:rsidRPr="00135FDF">
        <w:rPr>
          <w:rFonts w:ascii="Cambria" w:eastAsia="MS Mincho" w:hAnsi="Cambria" w:cs="Arial"/>
          <w:i/>
          <w:iCs/>
          <w:sz w:val="20"/>
          <w:szCs w:val="20"/>
          <w:lang w:eastAsia="ja-JP"/>
        </w:rPr>
        <w:t>DAmd</w:t>
      </w:r>
      <w:proofErr w:type="spellEnd"/>
      <w:r w:rsidRPr="00135FDF">
        <w:rPr>
          <w:rFonts w:ascii="Cambria" w:eastAsia="MS Mincho" w:hAnsi="Cambria" w:cs="Arial"/>
          <w:i/>
          <w:iCs/>
          <w:sz w:val="20"/>
          <w:szCs w:val="20"/>
          <w:lang w:eastAsia="ja-JP"/>
        </w:rPr>
        <w:t xml:space="preserve"> 1</w:t>
      </w:r>
      <w:r>
        <w:rPr>
          <w:rFonts w:ascii="Cambria" w:eastAsia="MS Mincho" w:hAnsi="Cambria" w:cs="Arial"/>
          <w:i/>
          <w:iCs/>
          <w:sz w:val="20"/>
          <w:szCs w:val="20"/>
          <w:lang w:eastAsia="ja-JP"/>
        </w:rPr>
        <w:t xml:space="preserve">, </w:t>
      </w:r>
      <w:r w:rsidR="00277035" w:rsidRPr="00446BA6">
        <w:rPr>
          <w:rFonts w:ascii="Cambria" w:eastAsia="MS Mincho" w:hAnsi="Cambria" w:cs="Arial"/>
          <w:i/>
          <w:iCs/>
          <w:sz w:val="20"/>
          <w:szCs w:val="20"/>
          <w:lang w:eastAsia="ja-JP"/>
        </w:rPr>
        <w:t>Information technology – Coded Representation of Immersive Media – Part 5: Visual Volumetric Video-based Coding (V3C) and Video-based Point Cloud Compression (V-PCC)</w:t>
      </w:r>
    </w:p>
    <w:p w14:paraId="76EAA6CE" w14:textId="4842CE87" w:rsidR="00277035" w:rsidRDefault="009B3D95" w:rsidP="00277035">
      <w:pPr>
        <w:tabs>
          <w:tab w:val="left" w:pos="403"/>
        </w:tabs>
        <w:spacing w:before="0" w:after="240" w:line="240" w:lineRule="atLeast"/>
        <w:jc w:val="both"/>
        <w:rPr>
          <w:ins w:id="11" w:author="Imed Bouazizi" w:date="2023-02-03T17:34:00Z"/>
          <w:rFonts w:ascii="Cambria" w:eastAsia="MS Mincho" w:hAnsi="Cambria" w:cs="Arial"/>
          <w:i/>
          <w:iCs/>
          <w:sz w:val="20"/>
          <w:szCs w:val="20"/>
          <w:lang w:eastAsia="ja-JP"/>
        </w:rPr>
      </w:pPr>
      <w:bookmarkStart w:id="12" w:name="_Ref116910653"/>
      <w:r w:rsidRPr="00446BA6">
        <w:rPr>
          <w:rFonts w:ascii="Cambria" w:eastAsia="MS Mincho" w:hAnsi="Cambria" w:cs="Arial"/>
          <w:i/>
          <w:iCs/>
          <w:sz w:val="20"/>
          <w:szCs w:val="20"/>
          <w:lang w:eastAsia="ja-JP"/>
        </w:rPr>
        <w:t>ISO/IEC DIS 23090-12</w:t>
      </w:r>
      <w:r w:rsidR="00200DB9">
        <w:rPr>
          <w:rFonts w:ascii="Cambria" w:eastAsia="MS Mincho" w:hAnsi="Cambria" w:cs="Arial"/>
          <w:i/>
          <w:iCs/>
          <w:sz w:val="20"/>
          <w:szCs w:val="20"/>
          <w:lang w:eastAsia="ja-JP"/>
        </w:rPr>
        <w:t>/DAmd.1</w:t>
      </w:r>
      <w:r w:rsidR="00135FDF">
        <w:rPr>
          <w:rFonts w:ascii="Cambria" w:eastAsia="MS Mincho" w:hAnsi="Cambria" w:cs="Arial"/>
          <w:i/>
          <w:iCs/>
          <w:sz w:val="20"/>
          <w:szCs w:val="20"/>
          <w:lang w:eastAsia="ja-JP"/>
        </w:rPr>
        <w:t>,</w:t>
      </w:r>
      <w:r w:rsidRPr="00446BA6">
        <w:rPr>
          <w:rFonts w:ascii="Cambria" w:eastAsia="MS Mincho" w:hAnsi="Cambria" w:cs="Arial"/>
          <w:i/>
          <w:iCs/>
          <w:sz w:val="20"/>
          <w:szCs w:val="20"/>
          <w:lang w:eastAsia="ja-JP"/>
        </w:rPr>
        <w:t xml:space="preserve"> Information technology — Coded representation of immersive media — Part 12: MPEG </w:t>
      </w:r>
      <w:r w:rsidR="00200DB9">
        <w:rPr>
          <w:rFonts w:ascii="Cambria" w:eastAsia="MS Mincho" w:hAnsi="Cambria" w:cs="Arial"/>
          <w:i/>
          <w:iCs/>
          <w:sz w:val="20"/>
          <w:szCs w:val="20"/>
          <w:lang w:eastAsia="ja-JP"/>
        </w:rPr>
        <w:t>i</w:t>
      </w:r>
      <w:r w:rsidRPr="00446BA6">
        <w:rPr>
          <w:rFonts w:ascii="Cambria" w:eastAsia="MS Mincho" w:hAnsi="Cambria" w:cs="Arial"/>
          <w:i/>
          <w:iCs/>
          <w:sz w:val="20"/>
          <w:szCs w:val="20"/>
          <w:lang w:eastAsia="ja-JP"/>
        </w:rPr>
        <w:t>mmersive video</w:t>
      </w:r>
      <w:r w:rsidR="00200DB9" w:rsidRPr="00200DB9">
        <w:rPr>
          <w:rFonts w:ascii="Cambria" w:eastAsia="MS Mincho" w:hAnsi="Cambria" w:cs="Arial"/>
          <w:i/>
          <w:iCs/>
          <w:sz w:val="20"/>
          <w:szCs w:val="20"/>
          <w:lang w:eastAsia="ja-JP"/>
        </w:rPr>
        <w:t xml:space="preserve"> — Amendment 1: V3C extension mechanism</w:t>
      </w:r>
      <w:bookmarkEnd w:id="12"/>
    </w:p>
    <w:p w14:paraId="45F9E809" w14:textId="0E7BA49A" w:rsidR="00785C17" w:rsidRPr="00446BA6" w:rsidRDefault="00785C17" w:rsidP="00277035">
      <w:pPr>
        <w:tabs>
          <w:tab w:val="left" w:pos="403"/>
        </w:tabs>
        <w:spacing w:before="0" w:after="240" w:line="240" w:lineRule="atLeast"/>
        <w:jc w:val="both"/>
        <w:rPr>
          <w:rFonts w:ascii="Cambria" w:eastAsia="MS Mincho" w:hAnsi="Cambria" w:cs="Arial"/>
          <w:i/>
          <w:iCs/>
          <w:sz w:val="20"/>
          <w:szCs w:val="20"/>
          <w:lang w:eastAsia="ja-JP"/>
        </w:rPr>
      </w:pPr>
      <w:ins w:id="13" w:author="Imed Bouazizi" w:date="2023-02-03T17:34:00Z">
        <w:r w:rsidRPr="006A7BB7">
          <w:rPr>
            <w:rFonts w:ascii="Cambria" w:eastAsia="MS Mincho" w:hAnsi="Cambria" w:cs="Arial"/>
            <w:i/>
            <w:iCs/>
            <w:sz w:val="20"/>
            <w:szCs w:val="20"/>
            <w:lang w:eastAsia="ja-JP"/>
          </w:rPr>
          <w:t>ISO/IEC FDIS 23090-9</w:t>
        </w:r>
        <w:r>
          <w:rPr>
            <w:rFonts w:ascii="Cambria" w:eastAsia="MS Mincho" w:hAnsi="Cambria" w:cs="Arial"/>
            <w:i/>
            <w:iCs/>
            <w:sz w:val="20"/>
            <w:szCs w:val="20"/>
            <w:lang w:eastAsia="ja-JP"/>
          </w:rPr>
          <w:t>,</w:t>
        </w:r>
        <w:r w:rsidRPr="006A7BB7">
          <w:rPr>
            <w:rFonts w:ascii="Cambria" w:eastAsia="MS Mincho" w:hAnsi="Cambria" w:cs="Arial"/>
            <w:i/>
            <w:iCs/>
            <w:sz w:val="20"/>
            <w:szCs w:val="20"/>
            <w:lang w:eastAsia="ja-JP"/>
          </w:rPr>
          <w:t xml:space="preserve"> </w:t>
        </w:r>
      </w:ins>
      <w:ins w:id="14" w:author="Imed Bouazizi" w:date="2023-02-03T17:38:00Z">
        <w:r w:rsidR="001D77D5">
          <w:rPr>
            <w:rFonts w:ascii="Cambria" w:eastAsia="MS Mincho" w:hAnsi="Cambria" w:cs="Arial"/>
            <w:i/>
            <w:iCs/>
            <w:sz w:val="20"/>
            <w:szCs w:val="20"/>
            <w:lang w:eastAsia="ja-JP"/>
          </w:rPr>
          <w:t>Information technology</w:t>
        </w:r>
        <w:r w:rsidR="001D77D5" w:rsidRPr="00446BA6">
          <w:rPr>
            <w:rFonts w:ascii="Cambria" w:eastAsia="MS Mincho" w:hAnsi="Cambria" w:cs="Arial"/>
            <w:i/>
            <w:iCs/>
            <w:sz w:val="20"/>
            <w:szCs w:val="20"/>
            <w:lang w:eastAsia="ja-JP"/>
          </w:rPr>
          <w:t xml:space="preserve"> —</w:t>
        </w:r>
      </w:ins>
      <w:ins w:id="15" w:author="Imed Bouazizi" w:date="2023-02-03T17:39:00Z">
        <w:r w:rsidR="001D77D5" w:rsidRPr="00446BA6">
          <w:rPr>
            <w:rFonts w:ascii="Cambria" w:eastAsia="MS Mincho" w:hAnsi="Cambria" w:cs="Arial"/>
            <w:i/>
            <w:iCs/>
            <w:sz w:val="20"/>
            <w:szCs w:val="20"/>
            <w:lang w:eastAsia="ja-JP"/>
          </w:rPr>
          <w:t xml:space="preserve"> Coded representation of immersive media — Part </w:t>
        </w:r>
        <w:r w:rsidR="001D77D5">
          <w:rPr>
            <w:rFonts w:ascii="Cambria" w:eastAsia="MS Mincho" w:hAnsi="Cambria" w:cs="Arial"/>
            <w:i/>
            <w:iCs/>
            <w:sz w:val="20"/>
            <w:szCs w:val="20"/>
            <w:lang w:eastAsia="ja-JP"/>
          </w:rPr>
          <w:t>9</w:t>
        </w:r>
        <w:r w:rsidR="001D77D5" w:rsidRPr="00446BA6">
          <w:rPr>
            <w:rFonts w:ascii="Cambria" w:eastAsia="MS Mincho" w:hAnsi="Cambria" w:cs="Arial"/>
            <w:i/>
            <w:iCs/>
            <w:sz w:val="20"/>
            <w:szCs w:val="20"/>
            <w:lang w:eastAsia="ja-JP"/>
          </w:rPr>
          <w:t>:</w:t>
        </w:r>
        <w:r w:rsidR="001D77D5">
          <w:rPr>
            <w:rFonts w:ascii="Cambria" w:eastAsia="MS Mincho" w:hAnsi="Cambria" w:cs="Arial"/>
            <w:i/>
            <w:iCs/>
            <w:sz w:val="20"/>
            <w:szCs w:val="20"/>
            <w:lang w:eastAsia="ja-JP"/>
          </w:rPr>
          <w:t xml:space="preserve"> </w:t>
        </w:r>
      </w:ins>
      <w:ins w:id="16" w:author="Imed Bouazizi" w:date="2023-02-03T17:38:00Z">
        <w:r w:rsidR="001D77D5" w:rsidRPr="00446BA6">
          <w:rPr>
            <w:rFonts w:ascii="Cambria" w:eastAsia="MS Mincho" w:hAnsi="Cambria" w:cs="Arial"/>
            <w:i/>
            <w:iCs/>
            <w:sz w:val="20"/>
            <w:szCs w:val="20"/>
            <w:lang w:eastAsia="ja-JP"/>
          </w:rPr>
          <w:t xml:space="preserve"> </w:t>
        </w:r>
      </w:ins>
      <w:ins w:id="17" w:author="Imed Bouazizi" w:date="2023-02-03T17:34:00Z">
        <w:r w:rsidRPr="006A7BB7">
          <w:rPr>
            <w:rFonts w:ascii="Cambria" w:eastAsia="MS Mincho" w:hAnsi="Cambria" w:cs="Arial"/>
            <w:i/>
            <w:iCs/>
            <w:sz w:val="20"/>
            <w:szCs w:val="20"/>
            <w:lang w:eastAsia="ja-JP"/>
          </w:rPr>
          <w:t>Geometry-based Point Cloud Compression</w:t>
        </w:r>
      </w:ins>
    </w:p>
    <w:p w14:paraId="385F3B12" w14:textId="77777777" w:rsidR="00277035" w:rsidRPr="00446BA6" w:rsidDel="00785C17" w:rsidRDefault="00277035" w:rsidP="00277035">
      <w:pPr>
        <w:tabs>
          <w:tab w:val="left" w:pos="403"/>
        </w:tabs>
        <w:spacing w:before="0" w:after="240" w:line="240" w:lineRule="atLeast"/>
        <w:jc w:val="both"/>
        <w:rPr>
          <w:del w:id="18" w:author="Imed Bouazizi" w:date="2023-02-03T17:35:00Z"/>
          <w:rFonts w:ascii="Cambria" w:eastAsia="MS Mincho" w:hAnsi="Cambria" w:cs="Arial"/>
          <w:i/>
          <w:iCs/>
          <w:sz w:val="20"/>
          <w:szCs w:val="20"/>
          <w:lang w:eastAsia="ja-JP"/>
        </w:rPr>
      </w:pPr>
      <w:proofErr w:type="spellStart"/>
      <w:r w:rsidRPr="00446BA6">
        <w:rPr>
          <w:rFonts w:ascii="Cambria" w:eastAsia="MS Mincho" w:hAnsi="Cambria" w:cs="Arial"/>
          <w:i/>
          <w:iCs/>
          <w:sz w:val="20"/>
          <w:szCs w:val="20"/>
          <w:lang w:eastAsia="ja-JP"/>
        </w:rPr>
        <w:t>Khronos</w:t>
      </w:r>
      <w:proofErr w:type="spellEnd"/>
      <w:r w:rsidRPr="00446BA6">
        <w:rPr>
          <w:rFonts w:ascii="Cambria" w:eastAsia="MS Mincho" w:hAnsi="Cambria" w:cs="Arial"/>
          <w:i/>
          <w:iCs/>
          <w:sz w:val="20"/>
          <w:szCs w:val="20"/>
          <w:lang w:eastAsia="ja-JP"/>
        </w:rPr>
        <w:t xml:space="preserve">, Vulkan 1.3.221 – A Specification (with all registered Vulkan extensions), </w:t>
      </w:r>
      <w:hyperlink r:id="rId11" w:history="1">
        <w:r w:rsidRPr="00446BA6">
          <w:rPr>
            <w:rStyle w:val="Hyperlink"/>
            <w:rFonts w:ascii="Cambria" w:eastAsia="MS Mincho" w:hAnsi="Cambria" w:cs="Arial"/>
            <w:i/>
            <w:iCs/>
            <w:sz w:val="20"/>
            <w:szCs w:val="20"/>
            <w:lang w:eastAsia="ja-JP"/>
          </w:rPr>
          <w:t>https://registry.khronos.org/vulkan/specs/1.3-extensions/html/vkspec.html</w:t>
        </w:r>
      </w:hyperlink>
      <w:r w:rsidRPr="00446BA6">
        <w:rPr>
          <w:rFonts w:ascii="Cambria" w:eastAsia="MS Mincho" w:hAnsi="Cambria" w:cs="Arial"/>
          <w:i/>
          <w:iCs/>
          <w:sz w:val="20"/>
          <w:szCs w:val="20"/>
          <w:lang w:eastAsia="ja-JP"/>
        </w:rPr>
        <w:t xml:space="preserve"> </w:t>
      </w:r>
    </w:p>
    <w:p w14:paraId="3D3C0769" w14:textId="6E2A72A3" w:rsidR="00277035" w:rsidRPr="00446BA6" w:rsidRDefault="00277035" w:rsidP="006A7BB7">
      <w:pPr>
        <w:tabs>
          <w:tab w:val="left" w:pos="403"/>
        </w:tabs>
        <w:spacing w:before="0" w:after="240" w:line="240" w:lineRule="atLeast"/>
        <w:jc w:val="both"/>
        <w:rPr>
          <w:rFonts w:ascii="Times New Roman" w:hAnsi="Times New Roman"/>
          <w:i/>
          <w:iCs/>
        </w:rPr>
      </w:pPr>
    </w:p>
    <w:p w14:paraId="6D7CC415" w14:textId="5A8CF44B" w:rsidR="00277035" w:rsidRPr="00446BA6" w:rsidRDefault="00277035" w:rsidP="005B703E">
      <w:pPr>
        <w:rPr>
          <w:rFonts w:ascii="Times New Roman" w:hAnsi="Times New Roman"/>
          <w:i/>
          <w:iCs/>
        </w:rPr>
      </w:pPr>
      <w:r w:rsidRPr="00514B15">
        <w:t>================ Next Change =======================</w:t>
      </w:r>
    </w:p>
    <w:p w14:paraId="3B6B3237" w14:textId="769E980C" w:rsidR="00220BFE" w:rsidRPr="00446BA6" w:rsidRDefault="00220BFE" w:rsidP="005B703E">
      <w:pPr>
        <w:rPr>
          <w:rFonts w:ascii="Times New Roman" w:hAnsi="Times New Roman"/>
          <w:i/>
          <w:iCs/>
        </w:rPr>
      </w:pPr>
      <w:r w:rsidRPr="00446BA6">
        <w:rPr>
          <w:rFonts w:ascii="Times New Roman" w:hAnsi="Times New Roman"/>
          <w:i/>
          <w:iCs/>
        </w:rPr>
        <w:t>Replace figure 1 in clause 4.2 by the following figure</w:t>
      </w:r>
    </w:p>
    <w:p w14:paraId="50B5B2E4" w14:textId="6503E2B6" w:rsidR="00220BFE" w:rsidRPr="00514B15" w:rsidRDefault="00220BFE" w:rsidP="00220BFE">
      <w:pPr>
        <w:keepNext/>
        <w:jc w:val="center"/>
      </w:pPr>
      <w:r w:rsidRPr="00446BA6">
        <w:rPr>
          <w:rFonts w:ascii="Times New Roman" w:hAnsi="Times New Roman"/>
          <w:i/>
          <w:iCs/>
          <w:noProof/>
        </w:rPr>
        <w:drawing>
          <wp:inline distT="0" distB="0" distL="0" distR="0" wp14:anchorId="6D625685" wp14:editId="40F05EA9">
            <wp:extent cx="5624195" cy="257581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45121" cy="2585398"/>
                    </a:xfrm>
                    <a:prstGeom prst="rect">
                      <a:avLst/>
                    </a:prstGeom>
                    <a:noFill/>
                  </pic:spPr>
                </pic:pic>
              </a:graphicData>
            </a:graphic>
          </wp:inline>
        </w:drawing>
      </w:r>
    </w:p>
    <w:p w14:paraId="7CFECB46" w14:textId="158392AB" w:rsidR="00220BFE" w:rsidRPr="00446BA6" w:rsidRDefault="00220BFE" w:rsidP="00220BFE">
      <w:pPr>
        <w:pStyle w:val="Caption"/>
        <w:jc w:val="center"/>
        <w:rPr>
          <w:rFonts w:ascii="Times New Roman" w:hAnsi="Times New Roman"/>
          <w:i/>
          <w:iCs/>
        </w:rPr>
      </w:pPr>
      <w:r w:rsidRPr="00514B15">
        <w:t xml:space="preserve">Figure </w:t>
      </w:r>
      <w:r>
        <w:fldChar w:fldCharType="begin"/>
      </w:r>
      <w:r>
        <w:instrText>SEQ Figure \* ARABIC</w:instrText>
      </w:r>
      <w:r>
        <w:fldChar w:fldCharType="separate"/>
      </w:r>
      <w:r w:rsidR="00487CDC">
        <w:rPr>
          <w:noProof/>
        </w:rPr>
        <w:t>1</w:t>
      </w:r>
      <w:r>
        <w:fldChar w:fldCharType="end"/>
      </w:r>
      <w:r w:rsidRPr="00514B15">
        <w:t xml:space="preserve"> – Scene description reference architecture</w:t>
      </w:r>
    </w:p>
    <w:p w14:paraId="7ABAD52F" w14:textId="77777777" w:rsidR="00277035" w:rsidRPr="00514B15" w:rsidRDefault="00277035" w:rsidP="00277035"/>
    <w:p w14:paraId="01818582" w14:textId="5FAC0516" w:rsidR="00277035" w:rsidRPr="00514B15" w:rsidRDefault="00B7204E" w:rsidP="00277035">
      <w:r w:rsidRPr="00514B15">
        <w:t>================ Next Change =======================</w:t>
      </w:r>
    </w:p>
    <w:p w14:paraId="654C12C7" w14:textId="15B44719" w:rsidR="00B7204E" w:rsidRPr="00514B15" w:rsidRDefault="00B7204E" w:rsidP="00B7204E">
      <w:pPr>
        <w:rPr>
          <w:i/>
          <w:iCs/>
        </w:rPr>
      </w:pPr>
      <w:r w:rsidRPr="00514B15">
        <w:rPr>
          <w:i/>
          <w:iCs/>
        </w:rPr>
        <w:t>Add the following abbreviation to clause 3.2:</w:t>
      </w:r>
    </w:p>
    <w:p w14:paraId="40183AF0" w14:textId="739E68E8" w:rsidR="00B7204E" w:rsidRDefault="00B7204E" w:rsidP="00B7204E">
      <w:pPr>
        <w:tabs>
          <w:tab w:val="left" w:pos="806"/>
          <w:tab w:val="left" w:pos="1210"/>
          <w:tab w:val="left" w:pos="1613"/>
          <w:tab w:val="left" w:pos="2016"/>
          <w:tab w:val="left" w:pos="2419"/>
          <w:tab w:val="left" w:pos="2822"/>
          <w:tab w:val="left" w:pos="3226"/>
          <w:tab w:val="left" w:pos="3629"/>
          <w:tab w:val="left" w:pos="4032"/>
          <w:tab w:val="left" w:pos="4435"/>
          <w:tab w:val="right" w:pos="9677"/>
        </w:tabs>
        <w:spacing w:before="0" w:after="240" w:line="240" w:lineRule="atLeast"/>
        <w:jc w:val="both"/>
        <w:rPr>
          <w:rFonts w:ascii="Cambria" w:eastAsiaTheme="minorEastAsia" w:hAnsi="Cambria"/>
          <w:color w:val="000000" w:themeColor="text1"/>
          <w:sz w:val="22"/>
          <w:szCs w:val="22"/>
        </w:rPr>
      </w:pPr>
      <w:r w:rsidRPr="00446BA6">
        <w:rPr>
          <w:rFonts w:ascii="Cambria" w:eastAsiaTheme="minorEastAsia" w:hAnsi="Cambria"/>
          <w:color w:val="000000" w:themeColor="text1"/>
          <w:sz w:val="22"/>
          <w:szCs w:val="22"/>
        </w:rPr>
        <w:t>MIV</w:t>
      </w:r>
      <w:r w:rsidRPr="00446BA6">
        <w:rPr>
          <w:rFonts w:ascii="Cambria" w:eastAsiaTheme="minorEastAsia" w:hAnsi="Cambria"/>
          <w:color w:val="000000" w:themeColor="text1"/>
          <w:sz w:val="22"/>
          <w:szCs w:val="22"/>
        </w:rPr>
        <w:tab/>
      </w:r>
      <w:r w:rsidR="00200DB9">
        <w:rPr>
          <w:rFonts w:ascii="Cambria" w:eastAsiaTheme="minorEastAsia" w:hAnsi="Cambria"/>
          <w:color w:val="000000" w:themeColor="text1"/>
          <w:sz w:val="22"/>
          <w:szCs w:val="22"/>
        </w:rPr>
        <w:t>MPEG immersive video</w:t>
      </w:r>
    </w:p>
    <w:p w14:paraId="5ADC6FD5" w14:textId="0E86FA3B" w:rsidR="00EF2872" w:rsidRDefault="00EF2872" w:rsidP="00B7204E">
      <w:pPr>
        <w:tabs>
          <w:tab w:val="left" w:pos="806"/>
          <w:tab w:val="left" w:pos="1210"/>
          <w:tab w:val="left" w:pos="1613"/>
          <w:tab w:val="left" w:pos="2016"/>
          <w:tab w:val="left" w:pos="2419"/>
          <w:tab w:val="left" w:pos="2822"/>
          <w:tab w:val="left" w:pos="3226"/>
          <w:tab w:val="left" w:pos="3629"/>
          <w:tab w:val="left" w:pos="4032"/>
          <w:tab w:val="left" w:pos="4435"/>
          <w:tab w:val="right" w:pos="9677"/>
        </w:tabs>
        <w:spacing w:before="0" w:after="240" w:line="240" w:lineRule="atLeast"/>
        <w:jc w:val="both"/>
        <w:rPr>
          <w:rFonts w:ascii="Cambria" w:eastAsiaTheme="minorEastAsia" w:hAnsi="Cambria"/>
          <w:color w:val="000000" w:themeColor="text1"/>
          <w:sz w:val="22"/>
          <w:szCs w:val="22"/>
        </w:rPr>
      </w:pPr>
      <w:r>
        <w:rPr>
          <w:rFonts w:ascii="Cambria" w:eastAsiaTheme="minorEastAsia" w:hAnsi="Cambria"/>
          <w:color w:val="000000" w:themeColor="text1"/>
          <w:sz w:val="22"/>
          <w:szCs w:val="22"/>
        </w:rPr>
        <w:lastRenderedPageBreak/>
        <w:t>ERP</w:t>
      </w:r>
      <w:r>
        <w:rPr>
          <w:rFonts w:ascii="Cambria" w:eastAsiaTheme="minorEastAsia" w:hAnsi="Cambria"/>
          <w:color w:val="000000" w:themeColor="text1"/>
          <w:sz w:val="22"/>
          <w:szCs w:val="22"/>
        </w:rPr>
        <w:tab/>
        <w:t xml:space="preserve">Equirectangular </w:t>
      </w:r>
      <w:r w:rsidR="00EB21A7">
        <w:rPr>
          <w:rFonts w:ascii="Cambria" w:eastAsiaTheme="minorEastAsia" w:hAnsi="Cambria"/>
          <w:color w:val="000000" w:themeColor="text1"/>
          <w:sz w:val="22"/>
          <w:szCs w:val="22"/>
        </w:rPr>
        <w:t xml:space="preserve">projection </w:t>
      </w:r>
    </w:p>
    <w:p w14:paraId="6B3A4F7F" w14:textId="1363731E" w:rsidR="00EB21A7" w:rsidRDefault="00EB21A7" w:rsidP="00B7204E">
      <w:pPr>
        <w:tabs>
          <w:tab w:val="left" w:pos="806"/>
          <w:tab w:val="left" w:pos="1210"/>
          <w:tab w:val="left" w:pos="1613"/>
          <w:tab w:val="left" w:pos="2016"/>
          <w:tab w:val="left" w:pos="2419"/>
          <w:tab w:val="left" w:pos="2822"/>
          <w:tab w:val="left" w:pos="3226"/>
          <w:tab w:val="left" w:pos="3629"/>
          <w:tab w:val="left" w:pos="4032"/>
          <w:tab w:val="left" w:pos="4435"/>
          <w:tab w:val="right" w:pos="9677"/>
        </w:tabs>
        <w:spacing w:before="0" w:after="240" w:line="240" w:lineRule="atLeast"/>
        <w:jc w:val="both"/>
        <w:rPr>
          <w:rFonts w:ascii="Cambria" w:eastAsiaTheme="minorEastAsia" w:hAnsi="Cambria"/>
          <w:color w:val="000000" w:themeColor="text1"/>
          <w:sz w:val="22"/>
          <w:szCs w:val="22"/>
        </w:rPr>
      </w:pPr>
      <w:r>
        <w:rPr>
          <w:rFonts w:ascii="Cambria" w:eastAsiaTheme="minorEastAsia" w:hAnsi="Cambria"/>
          <w:color w:val="000000" w:themeColor="text1"/>
          <w:sz w:val="22"/>
          <w:szCs w:val="22"/>
        </w:rPr>
        <w:t>PLR</w:t>
      </w:r>
      <w:r>
        <w:rPr>
          <w:rFonts w:ascii="Cambria" w:eastAsiaTheme="minorEastAsia" w:hAnsi="Cambria"/>
          <w:color w:val="000000" w:themeColor="text1"/>
          <w:sz w:val="22"/>
          <w:szCs w:val="22"/>
        </w:rPr>
        <w:tab/>
        <w:t>Point Local Reconstruction</w:t>
      </w:r>
    </w:p>
    <w:p w14:paraId="466F2BF5" w14:textId="533E0140" w:rsidR="00AE0B6E" w:rsidRDefault="00D870BF" w:rsidP="005058F5">
      <w:pPr>
        <w:tabs>
          <w:tab w:val="left" w:pos="806"/>
          <w:tab w:val="left" w:pos="1210"/>
          <w:tab w:val="left" w:pos="1613"/>
          <w:tab w:val="left" w:pos="2016"/>
          <w:tab w:val="left" w:pos="2419"/>
          <w:tab w:val="left" w:pos="2822"/>
          <w:tab w:val="left" w:pos="3226"/>
          <w:tab w:val="left" w:pos="3629"/>
          <w:tab w:val="left" w:pos="4032"/>
          <w:tab w:val="left" w:pos="4435"/>
          <w:tab w:val="right" w:pos="9677"/>
        </w:tabs>
        <w:spacing w:before="0" w:after="240" w:line="240" w:lineRule="atLeast"/>
        <w:jc w:val="both"/>
        <w:rPr>
          <w:rFonts w:ascii="Cambria" w:eastAsiaTheme="minorEastAsia" w:hAnsi="Cambria"/>
          <w:color w:val="000000" w:themeColor="text1"/>
          <w:sz w:val="22"/>
          <w:szCs w:val="22"/>
        </w:rPr>
      </w:pPr>
      <w:r>
        <w:rPr>
          <w:rFonts w:ascii="Cambria" w:eastAsiaTheme="minorEastAsia" w:hAnsi="Cambria"/>
          <w:color w:val="000000" w:themeColor="text1"/>
          <w:sz w:val="22"/>
          <w:szCs w:val="22"/>
        </w:rPr>
        <w:t>EOM</w:t>
      </w:r>
      <w:r>
        <w:rPr>
          <w:rFonts w:ascii="Cambria" w:eastAsiaTheme="minorEastAsia" w:hAnsi="Cambria"/>
          <w:color w:val="000000" w:themeColor="text1"/>
          <w:sz w:val="22"/>
          <w:szCs w:val="22"/>
        </w:rPr>
        <w:tab/>
        <w:t>Enhanced</w:t>
      </w:r>
      <w:r w:rsidR="002B516E">
        <w:rPr>
          <w:rFonts w:ascii="Cambria" w:eastAsiaTheme="minorEastAsia" w:hAnsi="Cambria"/>
          <w:color w:val="000000" w:themeColor="text1"/>
          <w:sz w:val="22"/>
          <w:szCs w:val="22"/>
        </w:rPr>
        <w:t xml:space="preserve"> Occupancy Mode</w:t>
      </w:r>
    </w:p>
    <w:p w14:paraId="2A23C61D" w14:textId="77777777" w:rsidR="00215DC8" w:rsidRPr="00514B15" w:rsidRDefault="00215DC8" w:rsidP="00215DC8">
      <w:r w:rsidRPr="00514B15">
        <w:t>================ Next Change =======================</w:t>
      </w:r>
    </w:p>
    <w:p w14:paraId="0CC2D9A2" w14:textId="69291CFE" w:rsidR="00215DC8" w:rsidRPr="00215DC8" w:rsidRDefault="00215DC8" w:rsidP="005058F5">
      <w:pPr>
        <w:tabs>
          <w:tab w:val="left" w:pos="806"/>
          <w:tab w:val="left" w:pos="1210"/>
          <w:tab w:val="left" w:pos="1613"/>
          <w:tab w:val="left" w:pos="2016"/>
          <w:tab w:val="left" w:pos="2419"/>
          <w:tab w:val="left" w:pos="2822"/>
          <w:tab w:val="left" w:pos="3226"/>
          <w:tab w:val="left" w:pos="3629"/>
          <w:tab w:val="left" w:pos="4032"/>
          <w:tab w:val="left" w:pos="4435"/>
          <w:tab w:val="right" w:pos="9677"/>
        </w:tabs>
        <w:spacing w:before="0" w:after="240" w:line="240" w:lineRule="atLeast"/>
        <w:jc w:val="both"/>
        <w:rPr>
          <w:rFonts w:ascii="Cambria" w:eastAsiaTheme="minorEastAsia" w:hAnsi="Cambria"/>
          <w:i/>
          <w:iCs/>
          <w:color w:val="000000" w:themeColor="text1"/>
          <w:sz w:val="22"/>
          <w:szCs w:val="22"/>
        </w:rPr>
      </w:pPr>
      <w:r w:rsidRPr="00215DC8">
        <w:rPr>
          <w:rFonts w:ascii="Cambria" w:eastAsiaTheme="minorEastAsia" w:hAnsi="Cambria"/>
          <w:i/>
          <w:iCs/>
          <w:color w:val="000000" w:themeColor="text1"/>
          <w:sz w:val="22"/>
          <w:szCs w:val="22"/>
        </w:rPr>
        <w:t>Modify table 6 as follows:</w:t>
      </w:r>
    </w:p>
    <w:p w14:paraId="56B3C2C0" w14:textId="77777777" w:rsidR="00215DC8" w:rsidRPr="006469D5" w:rsidRDefault="00215DC8" w:rsidP="00215DC8">
      <w:pPr>
        <w:pStyle w:val="Caption"/>
        <w:keepNext/>
        <w:spacing w:before="120"/>
        <w:rPr>
          <w:b w:val="0"/>
          <w:bCs w:val="0"/>
          <w:color w:val="000000" w:themeColor="text1"/>
          <w:szCs w:val="22"/>
        </w:rPr>
      </w:pPr>
      <w:bookmarkStart w:id="19" w:name="_Ref86155543"/>
      <w:r w:rsidRPr="006469D5">
        <w:rPr>
          <w:color w:val="000000" w:themeColor="text1"/>
          <w:sz w:val="22"/>
          <w:szCs w:val="22"/>
        </w:rPr>
        <w:t xml:space="preserve">Table </w:t>
      </w:r>
      <w:r w:rsidRPr="006469D5">
        <w:rPr>
          <w:b w:val="0"/>
          <w:bCs w:val="0"/>
          <w:i/>
          <w:iCs/>
          <w:color w:val="000000" w:themeColor="text1"/>
          <w:sz w:val="22"/>
          <w:szCs w:val="22"/>
        </w:rPr>
        <w:fldChar w:fldCharType="begin"/>
      </w:r>
      <w:r w:rsidRPr="006469D5">
        <w:rPr>
          <w:color w:val="000000" w:themeColor="text1"/>
          <w:sz w:val="22"/>
          <w:szCs w:val="22"/>
        </w:rPr>
        <w:instrText xml:space="preserve"> SEQ Table \* ARABIC </w:instrText>
      </w:r>
      <w:r w:rsidRPr="006469D5">
        <w:rPr>
          <w:b w:val="0"/>
          <w:bCs w:val="0"/>
          <w:i/>
          <w:iCs/>
          <w:color w:val="000000" w:themeColor="text1"/>
          <w:sz w:val="22"/>
          <w:szCs w:val="22"/>
        </w:rPr>
        <w:fldChar w:fldCharType="separate"/>
      </w:r>
      <w:r>
        <w:rPr>
          <w:noProof/>
          <w:color w:val="000000" w:themeColor="text1"/>
          <w:sz w:val="22"/>
          <w:szCs w:val="22"/>
        </w:rPr>
        <w:t>6</w:t>
      </w:r>
      <w:r w:rsidRPr="006469D5">
        <w:rPr>
          <w:b w:val="0"/>
          <w:bCs w:val="0"/>
          <w:i/>
          <w:iCs/>
          <w:color w:val="000000" w:themeColor="text1"/>
          <w:sz w:val="22"/>
          <w:szCs w:val="22"/>
        </w:rPr>
        <w:fldChar w:fldCharType="end"/>
      </w:r>
      <w:bookmarkEnd w:id="19"/>
      <w:r>
        <w:rPr>
          <w:color w:val="000000" w:themeColor="text1"/>
          <w:sz w:val="22"/>
          <w:szCs w:val="22"/>
        </w:rPr>
        <w:t> </w:t>
      </w:r>
      <w:r w:rsidRPr="006469D5">
        <w:rPr>
          <w:color w:val="000000" w:themeColor="text1"/>
          <w:sz w:val="22"/>
          <w:szCs w:val="22"/>
        </w:rPr>
        <w:t>–</w:t>
      </w:r>
      <w:r>
        <w:rPr>
          <w:color w:val="000000" w:themeColor="text1"/>
          <w:sz w:val="22"/>
          <w:szCs w:val="22"/>
        </w:rPr>
        <w:t> </w:t>
      </w:r>
      <w:r w:rsidRPr="006469D5">
        <w:rPr>
          <w:color w:val="000000" w:themeColor="text1"/>
          <w:sz w:val="22"/>
          <w:szCs w:val="22"/>
        </w:rPr>
        <w:t xml:space="preserve">Definitions of items in the tracks array of </w:t>
      </w:r>
      <w:proofErr w:type="spellStart"/>
      <w:r w:rsidRPr="006469D5">
        <w:rPr>
          <w:color w:val="000000" w:themeColor="text1"/>
          <w:sz w:val="22"/>
          <w:szCs w:val="22"/>
        </w:rPr>
        <w:t>MPEG_media</w:t>
      </w:r>
      <w:r>
        <w:rPr>
          <w:color w:val="000000" w:themeColor="text1"/>
          <w:sz w:val="22"/>
          <w:szCs w:val="22"/>
        </w:rPr>
        <w:t>.alternative</w:t>
      </w:r>
      <w:proofErr w:type="spellEnd"/>
      <w:r w:rsidRPr="006469D5">
        <w:rPr>
          <w:color w:val="000000" w:themeColor="text1"/>
          <w:sz w:val="22"/>
          <w:szCs w:val="22"/>
        </w:rPr>
        <w:t xml:space="preserve"> extension</w:t>
      </w:r>
    </w:p>
    <w:tbl>
      <w:tblPr>
        <w:tblStyle w:val="TableGrid"/>
        <w:tblW w:w="0" w:type="auto"/>
        <w:tblLook w:val="04A0" w:firstRow="1" w:lastRow="0" w:firstColumn="1" w:lastColumn="0" w:noHBand="0" w:noVBand="1"/>
      </w:tblPr>
      <w:tblGrid>
        <w:gridCol w:w="1737"/>
        <w:gridCol w:w="1067"/>
        <w:gridCol w:w="1192"/>
        <w:gridCol w:w="1235"/>
        <w:gridCol w:w="4114"/>
      </w:tblGrid>
      <w:tr w:rsidR="00215DC8" w:rsidRPr="00ED4C7A" w14:paraId="394BB84D" w14:textId="77777777" w:rsidTr="009D537A">
        <w:tc>
          <w:tcPr>
            <w:tcW w:w="1887" w:type="dxa"/>
          </w:tcPr>
          <w:p w14:paraId="49431ACA" w14:textId="77777777" w:rsidR="00215DC8" w:rsidRPr="00ED4C7A" w:rsidRDefault="00215DC8" w:rsidP="009D537A">
            <w:pPr>
              <w:jc w:val="center"/>
              <w:rPr>
                <w:b/>
                <w:bCs/>
              </w:rPr>
            </w:pPr>
            <w:r w:rsidRPr="00ED4C7A">
              <w:rPr>
                <w:b/>
                <w:bCs/>
              </w:rPr>
              <w:t>Name</w:t>
            </w:r>
          </w:p>
        </w:tc>
        <w:tc>
          <w:tcPr>
            <w:tcW w:w="1119" w:type="dxa"/>
          </w:tcPr>
          <w:p w14:paraId="2E678576" w14:textId="77777777" w:rsidR="00215DC8" w:rsidRPr="00ED4C7A" w:rsidRDefault="00215DC8" w:rsidP="009D537A">
            <w:pPr>
              <w:jc w:val="center"/>
              <w:rPr>
                <w:b/>
                <w:bCs/>
              </w:rPr>
            </w:pPr>
            <w:r w:rsidRPr="00ED4C7A">
              <w:rPr>
                <w:b/>
                <w:bCs/>
              </w:rPr>
              <w:t>Type</w:t>
            </w:r>
          </w:p>
        </w:tc>
        <w:tc>
          <w:tcPr>
            <w:tcW w:w="1224" w:type="dxa"/>
          </w:tcPr>
          <w:p w14:paraId="5477BDAF" w14:textId="77777777" w:rsidR="00215DC8" w:rsidRPr="00ED4C7A" w:rsidRDefault="00215DC8" w:rsidP="009D537A">
            <w:pPr>
              <w:jc w:val="center"/>
              <w:rPr>
                <w:b/>
                <w:bCs/>
              </w:rPr>
            </w:pPr>
            <w:r w:rsidRPr="00ED4C7A">
              <w:rPr>
                <w:b/>
                <w:bCs/>
              </w:rPr>
              <w:t>Default</w:t>
            </w:r>
          </w:p>
        </w:tc>
        <w:tc>
          <w:tcPr>
            <w:tcW w:w="1294" w:type="dxa"/>
          </w:tcPr>
          <w:p w14:paraId="10B4B6CC" w14:textId="77777777" w:rsidR="00215DC8" w:rsidRPr="00ED4C7A" w:rsidRDefault="00215DC8" w:rsidP="009D537A">
            <w:pPr>
              <w:jc w:val="center"/>
              <w:rPr>
                <w:b/>
                <w:bCs/>
              </w:rPr>
            </w:pPr>
            <w:r>
              <w:rPr>
                <w:b/>
                <w:bCs/>
              </w:rPr>
              <w:t>Usage</w:t>
            </w:r>
          </w:p>
        </w:tc>
        <w:tc>
          <w:tcPr>
            <w:tcW w:w="4217" w:type="dxa"/>
          </w:tcPr>
          <w:p w14:paraId="7FD569E0" w14:textId="77777777" w:rsidR="00215DC8" w:rsidRPr="00ED4C7A" w:rsidRDefault="00215DC8" w:rsidP="009D537A">
            <w:pPr>
              <w:jc w:val="center"/>
              <w:rPr>
                <w:b/>
                <w:bCs/>
              </w:rPr>
            </w:pPr>
            <w:r w:rsidRPr="00ED4C7A">
              <w:rPr>
                <w:b/>
                <w:bCs/>
              </w:rPr>
              <w:t>Description</w:t>
            </w:r>
          </w:p>
        </w:tc>
      </w:tr>
      <w:tr w:rsidR="00215DC8" w:rsidRPr="00ED4C7A" w14:paraId="1AFB1A4C" w14:textId="77777777" w:rsidTr="009D537A">
        <w:tc>
          <w:tcPr>
            <w:tcW w:w="1887" w:type="dxa"/>
          </w:tcPr>
          <w:p w14:paraId="28EA3A9D" w14:textId="77777777" w:rsidR="00215DC8" w:rsidRPr="00ED4C7A" w:rsidRDefault="00215DC8" w:rsidP="009D537A">
            <w:r>
              <w:t>t</w:t>
            </w:r>
            <w:r w:rsidRPr="00ED4C7A">
              <w:t>rack</w:t>
            </w:r>
          </w:p>
        </w:tc>
        <w:tc>
          <w:tcPr>
            <w:tcW w:w="1119" w:type="dxa"/>
          </w:tcPr>
          <w:p w14:paraId="3CD76E4E" w14:textId="77777777" w:rsidR="00215DC8" w:rsidRPr="00ED4C7A" w:rsidRDefault="00215DC8" w:rsidP="009D537A">
            <w:r>
              <w:t>s</w:t>
            </w:r>
            <w:r w:rsidRPr="00ED4C7A">
              <w:t>tring</w:t>
            </w:r>
          </w:p>
        </w:tc>
        <w:tc>
          <w:tcPr>
            <w:tcW w:w="1224" w:type="dxa"/>
          </w:tcPr>
          <w:p w14:paraId="2FAF74F0" w14:textId="77777777" w:rsidR="00215DC8" w:rsidRPr="00ED4C7A" w:rsidRDefault="00215DC8" w:rsidP="009D537A">
            <w:r w:rsidRPr="00ED4C7A">
              <w:t>N/A</w:t>
            </w:r>
          </w:p>
        </w:tc>
        <w:tc>
          <w:tcPr>
            <w:tcW w:w="1294" w:type="dxa"/>
          </w:tcPr>
          <w:p w14:paraId="7925E36A" w14:textId="77777777" w:rsidR="00215DC8" w:rsidRPr="00ED4C7A" w:rsidRDefault="00215DC8" w:rsidP="009D537A">
            <w:r>
              <w:t>M</w:t>
            </w:r>
          </w:p>
        </w:tc>
        <w:tc>
          <w:tcPr>
            <w:tcW w:w="4217" w:type="dxa"/>
          </w:tcPr>
          <w:p w14:paraId="3D925D9B" w14:textId="77777777" w:rsidR="00215DC8" w:rsidRPr="00ED4C7A" w:rsidRDefault="00215DC8" w:rsidP="009D537A">
            <w:r w:rsidRPr="00ED4C7A">
              <w:t xml:space="preserve">URL fragment to access the track within </w:t>
            </w:r>
            <w:r>
              <w:t xml:space="preserve">the </w:t>
            </w:r>
            <w:r w:rsidRPr="00ED4C7A">
              <w:t>media</w:t>
            </w:r>
            <w:r>
              <w:t xml:space="preserve"> alternative</w:t>
            </w:r>
            <w:r w:rsidRPr="00ED4C7A">
              <w:t xml:space="preserve">. </w:t>
            </w:r>
          </w:p>
          <w:p w14:paraId="331DE624" w14:textId="77777777" w:rsidR="00215DC8" w:rsidRPr="00ED4C7A" w:rsidRDefault="00215DC8" w:rsidP="009D537A">
            <w:r>
              <w:t>The URL structure is defined for the following formats:</w:t>
            </w:r>
          </w:p>
          <w:p w14:paraId="1D12BCF6" w14:textId="77777777" w:rsidR="00215DC8" w:rsidRPr="00ED4C7A" w:rsidRDefault="00215DC8" w:rsidP="009D537A">
            <w:r w:rsidRPr="00ED4C7A">
              <w:t xml:space="preserve">DASH: Using MPD Anchors (URL fragments) as defined in </w:t>
            </w:r>
            <w:r>
              <w:t xml:space="preserve">ISO/IEC </w:t>
            </w:r>
            <w:r w:rsidRPr="00ED4C7A">
              <w:t>23009-1</w:t>
            </w:r>
            <w:r>
              <w:t>:2019:Annex C</w:t>
            </w:r>
            <w:r w:rsidRPr="00ED4C7A">
              <w:t xml:space="preserve"> (Table C.1). </w:t>
            </w:r>
          </w:p>
          <w:p w14:paraId="72E7E096" w14:textId="77777777" w:rsidR="00215DC8" w:rsidRDefault="00215DC8" w:rsidP="009D537A">
            <w:r>
              <w:t>ISOBMFF</w:t>
            </w:r>
            <w:r w:rsidRPr="00ED4C7A">
              <w:t xml:space="preserve">: URL fragments as specified in </w:t>
            </w:r>
            <w:r>
              <w:t xml:space="preserve">ISO/IEC </w:t>
            </w:r>
            <w:r w:rsidRPr="00ED4C7A">
              <w:t>14496-12</w:t>
            </w:r>
            <w:r>
              <w:t>:2020:Annex C</w:t>
            </w:r>
            <w:r w:rsidRPr="00ED4C7A">
              <w:t>.</w:t>
            </w:r>
          </w:p>
          <w:p w14:paraId="449FD5AD" w14:textId="77777777" w:rsidR="00215DC8" w:rsidRDefault="00215DC8" w:rsidP="009D537A">
            <w:r>
              <w:t xml:space="preserve">SDP: stream identifier of the media stream as defined in </w:t>
            </w:r>
            <w:r>
              <w:fldChar w:fldCharType="begin"/>
            </w:r>
            <w:r>
              <w:instrText xml:space="preserve"> REF _Ref71112184 \n \h </w:instrText>
            </w:r>
            <w:r>
              <w:fldChar w:fldCharType="separate"/>
            </w:r>
            <w:r>
              <w:t>Annex C</w:t>
            </w:r>
            <w:r>
              <w:fldChar w:fldCharType="end"/>
            </w:r>
            <w:r>
              <w:t>.</w:t>
            </w:r>
          </w:p>
          <w:p w14:paraId="42D51900" w14:textId="77777777" w:rsidR="00215DC8" w:rsidRDefault="00215DC8" w:rsidP="009D537A">
            <w:r w:rsidRPr="00B35083">
              <w:t>When V3C data is referenced in the scene description document</w:t>
            </w:r>
            <w:r>
              <w:t xml:space="preserve"> as in item in </w:t>
            </w:r>
            <w:proofErr w:type="spellStart"/>
            <w:r w:rsidRPr="00B35083">
              <w:rPr>
                <w:bCs/>
                <w:iCs/>
              </w:rPr>
              <w:t>MPEG_media.alternative.tracks</w:t>
            </w:r>
            <w:proofErr w:type="spellEnd"/>
            <w:r>
              <w:t xml:space="preserve"> and</w:t>
            </w:r>
            <w:r w:rsidRPr="00B35083">
              <w:t xml:space="preserve"> the referenced </w:t>
            </w:r>
            <w:r>
              <w:t xml:space="preserve">item corresponds to an ISBOBMFF </w:t>
            </w:r>
            <w:r w:rsidRPr="00B35083">
              <w:t>track</w:t>
            </w:r>
            <w:r>
              <w:t>, the following applies:</w:t>
            </w:r>
          </w:p>
          <w:p w14:paraId="042CF5F6" w14:textId="77777777" w:rsidR="00215DC8" w:rsidRDefault="00215DC8" w:rsidP="00215DC8">
            <w:pPr>
              <w:pStyle w:val="ListParagraph"/>
              <w:numPr>
                <w:ilvl w:val="0"/>
                <w:numId w:val="71"/>
              </w:numPr>
              <w:tabs>
                <w:tab w:val="left" w:pos="403"/>
              </w:tabs>
              <w:spacing w:before="0" w:after="240" w:line="240" w:lineRule="atLeast"/>
              <w:jc w:val="both"/>
            </w:pPr>
            <w:r w:rsidRPr="00B35083">
              <w:t xml:space="preserve">For single-track encapsulated V3C data, the referenced track in </w:t>
            </w:r>
            <w:proofErr w:type="spellStart"/>
            <w:r w:rsidRPr="00B35083">
              <w:t>MPEG_media</w:t>
            </w:r>
            <w:proofErr w:type="spellEnd"/>
            <w:r w:rsidRPr="00B35083">
              <w:t xml:space="preserve"> shall be the V3C bitstream track. </w:t>
            </w:r>
          </w:p>
          <w:p w14:paraId="4BE4937E" w14:textId="77777777" w:rsidR="00215DC8" w:rsidRPr="00ED4C7A" w:rsidRDefault="00215DC8" w:rsidP="00215DC8">
            <w:pPr>
              <w:pStyle w:val="ListParagraph"/>
              <w:numPr>
                <w:ilvl w:val="0"/>
                <w:numId w:val="71"/>
              </w:numPr>
              <w:tabs>
                <w:tab w:val="left" w:pos="403"/>
              </w:tabs>
              <w:spacing w:before="0" w:after="240" w:line="240" w:lineRule="atLeast"/>
              <w:jc w:val="both"/>
            </w:pPr>
            <w:r w:rsidRPr="00B35083">
              <w:t xml:space="preserve">For multi-track encapsulated V3C data, the referenced track in </w:t>
            </w:r>
            <w:proofErr w:type="spellStart"/>
            <w:r w:rsidRPr="00B35083">
              <w:t>MPEG_media</w:t>
            </w:r>
            <w:proofErr w:type="spellEnd"/>
            <w:r w:rsidRPr="00B35083">
              <w:t xml:space="preserve"> shall be the V3C atlas track.</w:t>
            </w:r>
          </w:p>
        </w:tc>
      </w:tr>
      <w:tr w:rsidR="00215DC8" w:rsidRPr="00ED4C7A" w14:paraId="10400A69" w14:textId="77777777" w:rsidTr="009D537A">
        <w:tc>
          <w:tcPr>
            <w:tcW w:w="1887" w:type="dxa"/>
          </w:tcPr>
          <w:p w14:paraId="2E2CA110" w14:textId="77777777" w:rsidR="00215DC8" w:rsidRPr="00ED4C7A" w:rsidRDefault="00215DC8" w:rsidP="009D537A">
            <w:r>
              <w:lastRenderedPageBreak/>
              <w:t>c</w:t>
            </w:r>
            <w:r w:rsidRPr="00ED4C7A">
              <w:t>odecs</w:t>
            </w:r>
          </w:p>
        </w:tc>
        <w:tc>
          <w:tcPr>
            <w:tcW w:w="1119" w:type="dxa"/>
          </w:tcPr>
          <w:p w14:paraId="012BB949" w14:textId="77777777" w:rsidR="00215DC8" w:rsidRPr="00ED4C7A" w:rsidRDefault="00215DC8" w:rsidP="009D537A">
            <w:r>
              <w:t>s</w:t>
            </w:r>
            <w:r w:rsidRPr="00ED4C7A">
              <w:t>tring</w:t>
            </w:r>
          </w:p>
        </w:tc>
        <w:tc>
          <w:tcPr>
            <w:tcW w:w="1224" w:type="dxa"/>
          </w:tcPr>
          <w:p w14:paraId="056FCA2A" w14:textId="77777777" w:rsidR="00215DC8" w:rsidRPr="00ED4C7A" w:rsidRDefault="00215DC8" w:rsidP="009D537A">
            <w:r w:rsidRPr="00ED4C7A">
              <w:rPr>
                <w:color w:val="000000" w:themeColor="text1"/>
                <w:kern w:val="24"/>
              </w:rPr>
              <w:t>N/A</w:t>
            </w:r>
          </w:p>
        </w:tc>
        <w:tc>
          <w:tcPr>
            <w:tcW w:w="1294" w:type="dxa"/>
          </w:tcPr>
          <w:p w14:paraId="2CAB59EB" w14:textId="77777777" w:rsidR="00215DC8" w:rsidRPr="00ED4C7A" w:rsidRDefault="00215DC8" w:rsidP="009D537A">
            <w:r>
              <w:t>M</w:t>
            </w:r>
          </w:p>
        </w:tc>
        <w:tc>
          <w:tcPr>
            <w:tcW w:w="4217" w:type="dxa"/>
          </w:tcPr>
          <w:p w14:paraId="44A5553C" w14:textId="3C6A080C" w:rsidR="00215DC8" w:rsidRDefault="00215DC8" w:rsidP="009D537A">
            <w:pPr>
              <w:rPr>
                <w:ins w:id="20" w:author="Imed Bouazizi" w:date="2023-02-03T16:10:00Z"/>
              </w:rPr>
            </w:pPr>
            <w:r w:rsidRPr="00ED4C7A">
              <w:t xml:space="preserve">The codecs parameter, as defined in </w:t>
            </w:r>
            <w:r>
              <w:t xml:space="preserve">IETF </w:t>
            </w:r>
            <w:r w:rsidRPr="00ED4C7A">
              <w:t xml:space="preserve">RFC 6381, of the media included in the track. </w:t>
            </w:r>
          </w:p>
          <w:p w14:paraId="162211D3" w14:textId="52DE31DB" w:rsidR="00215DC8" w:rsidRPr="00215DC8" w:rsidRDefault="00215DC8" w:rsidP="00215DC8">
            <w:pPr>
              <w:rPr>
                <w:ins w:id="21" w:author="Imed Bouazizi" w:date="2023-02-03T16:10:00Z"/>
              </w:rPr>
            </w:pPr>
            <w:ins w:id="22" w:author="Imed Bouazizi" w:date="2023-02-03T16:10:00Z">
              <w:r w:rsidRPr="00215DC8">
                <w:t xml:space="preserve">When G-PCC data is referenced by the scene description file as an item in </w:t>
              </w:r>
              <w:proofErr w:type="spellStart"/>
              <w:r w:rsidRPr="00215DC8">
                <w:t>MPEG_media.alternative.tracks</w:t>
              </w:r>
              <w:proofErr w:type="spellEnd"/>
              <w:r w:rsidRPr="00215DC8">
                <w:t xml:space="preserve"> and the referenced item complies with the provisions of track in ISOBMFF, the following applies:</w:t>
              </w:r>
            </w:ins>
          </w:p>
          <w:p w14:paraId="34127889" w14:textId="6ACEF4D7" w:rsidR="00215DC8" w:rsidRPr="00215DC8" w:rsidRDefault="00215DC8" w:rsidP="00215DC8">
            <w:pPr>
              <w:pStyle w:val="ListParagraph"/>
              <w:numPr>
                <w:ilvl w:val="0"/>
                <w:numId w:val="71"/>
              </w:numPr>
              <w:tabs>
                <w:tab w:val="left" w:pos="403"/>
              </w:tabs>
              <w:spacing w:before="0" w:after="240" w:line="240" w:lineRule="atLeast"/>
              <w:jc w:val="both"/>
              <w:rPr>
                <w:ins w:id="23" w:author="Imed Bouazizi" w:date="2023-02-03T16:10:00Z"/>
              </w:rPr>
            </w:pPr>
            <w:ins w:id="24" w:author="Imed Bouazizi" w:date="2023-02-03T16:10:00Z">
              <w:r w:rsidRPr="00215DC8">
                <w:t xml:space="preserve">For single-track encapsulated G-PCC data, the track referenced in </w:t>
              </w:r>
              <w:proofErr w:type="spellStart"/>
              <w:r w:rsidRPr="00215DC8">
                <w:t>MPEG_media</w:t>
              </w:r>
              <w:proofErr w:type="spellEnd"/>
              <w:r w:rsidRPr="00215DC8">
                <w:t xml:space="preserve"> shall be the G-PCC bitstream track</w:t>
              </w:r>
            </w:ins>
            <w:ins w:id="25" w:author="Imed Bouazizi" w:date="2023-02-03T16:12:00Z">
              <w:r>
                <w:t>;</w:t>
              </w:r>
            </w:ins>
          </w:p>
          <w:p w14:paraId="4AC38282" w14:textId="684AA049" w:rsidR="00215DC8" w:rsidRPr="00ED4C7A" w:rsidRDefault="00215DC8" w:rsidP="00215DC8">
            <w:pPr>
              <w:pStyle w:val="ListParagraph"/>
              <w:numPr>
                <w:ilvl w:val="0"/>
                <w:numId w:val="71"/>
              </w:numPr>
              <w:tabs>
                <w:tab w:val="left" w:pos="403"/>
              </w:tabs>
              <w:spacing w:before="0" w:after="240" w:line="240" w:lineRule="atLeast"/>
              <w:jc w:val="both"/>
            </w:pPr>
            <w:ins w:id="26" w:author="Imed Bouazizi" w:date="2023-02-03T16:10:00Z">
              <w:r w:rsidRPr="00215DC8">
                <w:t xml:space="preserve">For multi-track encapsulated G-PCC data, the track referenced in </w:t>
              </w:r>
              <w:proofErr w:type="spellStart"/>
              <w:r w:rsidRPr="00215DC8">
                <w:t>MPEG_media</w:t>
              </w:r>
              <w:proofErr w:type="spellEnd"/>
              <w:r w:rsidRPr="00215DC8">
                <w:t xml:space="preserve"> shall be the G-PCC geometry bitstream track</w:t>
              </w:r>
              <w:r w:rsidRPr="00215DC8">
                <w:rPr>
                  <w:rFonts w:hint="eastAsia"/>
                </w:rPr>
                <w:t>.</w:t>
              </w:r>
            </w:ins>
          </w:p>
          <w:p w14:paraId="15C3B694" w14:textId="77777777" w:rsidR="00215DC8" w:rsidRPr="00ED4C7A" w:rsidRDefault="00215DC8" w:rsidP="009D537A">
            <w:r w:rsidRPr="00ED4C7A">
              <w:t xml:space="preserve">When the track includes different types of codecs (e.g. the </w:t>
            </w:r>
            <w:proofErr w:type="spellStart"/>
            <w:r w:rsidRPr="00ED4C7A">
              <w:t>AdaptationSet</w:t>
            </w:r>
            <w:proofErr w:type="spellEnd"/>
            <w:r w:rsidRPr="00ED4C7A">
              <w:t xml:space="preserve"> includes Representations with different codecs), the codecs parameter </w:t>
            </w:r>
            <w:r>
              <w:t>may</w:t>
            </w:r>
            <w:r w:rsidRPr="00ED4C7A">
              <w:t xml:space="preserve"> be signaled by comma-separated list of values of the codecs.</w:t>
            </w:r>
          </w:p>
        </w:tc>
      </w:tr>
    </w:tbl>
    <w:p w14:paraId="694A2446" w14:textId="77777777" w:rsidR="00215DC8" w:rsidRPr="005058F5" w:rsidRDefault="00215DC8" w:rsidP="005058F5">
      <w:pPr>
        <w:tabs>
          <w:tab w:val="left" w:pos="806"/>
          <w:tab w:val="left" w:pos="1210"/>
          <w:tab w:val="left" w:pos="1613"/>
          <w:tab w:val="left" w:pos="2016"/>
          <w:tab w:val="left" w:pos="2419"/>
          <w:tab w:val="left" w:pos="2822"/>
          <w:tab w:val="left" w:pos="3226"/>
          <w:tab w:val="left" w:pos="3629"/>
          <w:tab w:val="left" w:pos="4032"/>
          <w:tab w:val="left" w:pos="4435"/>
          <w:tab w:val="right" w:pos="9677"/>
        </w:tabs>
        <w:spacing w:before="0" w:after="240" w:line="240" w:lineRule="atLeast"/>
        <w:jc w:val="both"/>
        <w:rPr>
          <w:rFonts w:ascii="Cambria" w:eastAsiaTheme="minorEastAsia" w:hAnsi="Cambria"/>
          <w:color w:val="000000" w:themeColor="text1"/>
          <w:sz w:val="22"/>
          <w:szCs w:val="22"/>
        </w:rPr>
      </w:pPr>
    </w:p>
    <w:p w14:paraId="31F62EB8" w14:textId="77777777" w:rsidR="00AE0B6E" w:rsidRPr="00514B15" w:rsidRDefault="00AE0B6E" w:rsidP="00AE0B6E">
      <w:r w:rsidRPr="00514B15">
        <w:t>================ Next Change =======================</w:t>
      </w:r>
    </w:p>
    <w:p w14:paraId="7129F0DC" w14:textId="762771DA" w:rsidR="00AE0B6E" w:rsidRDefault="00F03691" w:rsidP="005058F5">
      <w:pPr>
        <w:pStyle w:val="Heading2"/>
        <w:rPr>
          <w:rFonts w:ascii="Times New Roman" w:eastAsiaTheme="minorEastAsia" w:hAnsi="Times New Roman"/>
          <w:bCs/>
          <w:i/>
          <w:color w:val="000000" w:themeColor="text1"/>
        </w:rPr>
      </w:pPr>
      <w:r w:rsidRPr="005058F5">
        <w:rPr>
          <w:rFonts w:ascii="Times New Roman" w:eastAsiaTheme="minorEastAsia" w:hAnsi="Times New Roman" w:cs="Times New Roman"/>
          <w:bCs/>
          <w:i/>
          <w:color w:val="000000" w:themeColor="text1"/>
        </w:rPr>
        <w:t xml:space="preserve">Add the following entries </w:t>
      </w:r>
      <w:r w:rsidR="00557079">
        <w:rPr>
          <w:rFonts w:ascii="Times New Roman" w:eastAsiaTheme="minorEastAsia" w:hAnsi="Times New Roman" w:cs="Times New Roman"/>
          <w:bCs/>
          <w:i/>
          <w:color w:val="000000" w:themeColor="text1"/>
        </w:rPr>
        <w:t>to</w:t>
      </w:r>
      <w:r w:rsidR="00725985">
        <w:rPr>
          <w:rFonts w:ascii="Times New Roman" w:eastAsiaTheme="minorEastAsia" w:hAnsi="Times New Roman" w:cs="Times New Roman"/>
          <w:bCs/>
          <w:i/>
          <w:color w:val="000000" w:themeColor="text1"/>
        </w:rPr>
        <w:t xml:space="preserve"> Table B.1. in</w:t>
      </w:r>
      <w:r w:rsidRPr="005058F5">
        <w:rPr>
          <w:rFonts w:ascii="Times New Roman" w:eastAsiaTheme="minorEastAsia" w:hAnsi="Times New Roman" w:cs="Times New Roman"/>
          <w:bCs/>
          <w:i/>
          <w:color w:val="000000" w:themeColor="text1"/>
        </w:rPr>
        <w:t xml:space="preserve"> Annex </w:t>
      </w:r>
      <w:r w:rsidR="00147C8F" w:rsidRPr="00147C8F">
        <w:rPr>
          <w:rFonts w:ascii="Times New Roman" w:eastAsiaTheme="minorEastAsia" w:hAnsi="Times New Roman" w:cs="Times New Roman"/>
          <w:bCs/>
          <w:i/>
          <w:color w:val="000000" w:themeColor="text1"/>
        </w:rPr>
        <w:t>B:</w:t>
      </w:r>
      <w:r w:rsidR="00147C8F">
        <w:rPr>
          <w:rFonts w:ascii="Times New Roman" w:eastAsiaTheme="minorEastAsia" w:hAnsi="Times New Roman" w:cs="Times New Roman"/>
          <w:bCs/>
          <w:i/>
          <w:color w:val="000000" w:themeColor="text1"/>
        </w:rPr>
        <w:t xml:space="preserve"> Attribute</w:t>
      </w:r>
      <w:r w:rsidR="0036085C">
        <w:rPr>
          <w:rFonts w:ascii="Times New Roman" w:eastAsiaTheme="minorEastAsia" w:hAnsi="Times New Roman" w:cs="Times New Roman"/>
          <w:bCs/>
          <w:i/>
          <w:color w:val="000000" w:themeColor="text1"/>
        </w:rPr>
        <w:t xml:space="preserve"> registry</w:t>
      </w:r>
    </w:p>
    <w:p w14:paraId="4EBBF69E" w14:textId="77777777" w:rsidR="006A175F" w:rsidRDefault="006A175F" w:rsidP="006A175F">
      <w:pPr>
        <w:pStyle w:val="Caption"/>
        <w:keepNext/>
        <w:jc w:val="center"/>
      </w:pPr>
      <w:r>
        <w:t>Table B.1 MPEG attribute registry</w:t>
      </w:r>
    </w:p>
    <w:tbl>
      <w:tblPr>
        <w:tblStyle w:val="TableGrid"/>
        <w:tblW w:w="0" w:type="auto"/>
        <w:tblLook w:val="04A0" w:firstRow="1" w:lastRow="0" w:firstColumn="1" w:lastColumn="0" w:noHBand="0" w:noVBand="1"/>
      </w:tblPr>
      <w:tblGrid>
        <w:gridCol w:w="3661"/>
        <w:gridCol w:w="1123"/>
        <w:gridCol w:w="1417"/>
        <w:gridCol w:w="1533"/>
        <w:gridCol w:w="1502"/>
      </w:tblGrid>
      <w:tr w:rsidR="006A175F" w:rsidRPr="00297107" w14:paraId="2AE49FDB" w14:textId="77777777" w:rsidTr="7DEA4A7B">
        <w:tc>
          <w:tcPr>
            <w:tcW w:w="3661" w:type="dxa"/>
            <w:vAlign w:val="center"/>
          </w:tcPr>
          <w:p w14:paraId="1BF0F1C1" w14:textId="77777777" w:rsidR="006A175F" w:rsidRPr="00017D3F" w:rsidRDefault="006A175F" w:rsidP="00017D3F">
            <w:pPr>
              <w:jc w:val="center"/>
              <w:rPr>
                <w:rFonts w:ascii="Cambria" w:hAnsi="Cambria"/>
                <w:b/>
                <w:bCs/>
                <w:sz w:val="22"/>
                <w:szCs w:val="22"/>
                <w:lang w:val="en-CA"/>
              </w:rPr>
            </w:pPr>
            <w:r w:rsidRPr="00017D3F">
              <w:rPr>
                <w:rFonts w:ascii="Cambria" w:hAnsi="Cambria"/>
                <w:b/>
                <w:bCs/>
                <w:sz w:val="22"/>
                <w:szCs w:val="22"/>
                <w:lang w:val="en-CA"/>
              </w:rPr>
              <w:t>Name</w:t>
            </w:r>
          </w:p>
        </w:tc>
        <w:tc>
          <w:tcPr>
            <w:tcW w:w="1123" w:type="dxa"/>
            <w:vAlign w:val="center"/>
          </w:tcPr>
          <w:p w14:paraId="0577313D" w14:textId="77777777" w:rsidR="006A175F" w:rsidRPr="00017D3F" w:rsidRDefault="006A175F" w:rsidP="00017D3F">
            <w:pPr>
              <w:jc w:val="center"/>
              <w:rPr>
                <w:rFonts w:ascii="Cambria" w:hAnsi="Cambria"/>
                <w:b/>
                <w:bCs/>
                <w:sz w:val="22"/>
                <w:szCs w:val="22"/>
                <w:lang w:val="en-CA"/>
              </w:rPr>
            </w:pPr>
            <w:r w:rsidRPr="00017D3F">
              <w:rPr>
                <w:rFonts w:ascii="Cambria" w:hAnsi="Cambria"/>
                <w:b/>
                <w:bCs/>
                <w:sz w:val="22"/>
                <w:szCs w:val="22"/>
                <w:lang w:val="en-CA"/>
              </w:rPr>
              <w:t>Accessor type(s)</w:t>
            </w:r>
          </w:p>
        </w:tc>
        <w:tc>
          <w:tcPr>
            <w:tcW w:w="1417" w:type="dxa"/>
            <w:vAlign w:val="center"/>
          </w:tcPr>
          <w:p w14:paraId="48A8A682" w14:textId="77777777" w:rsidR="006A175F" w:rsidRPr="00017D3F" w:rsidRDefault="006A175F" w:rsidP="00017D3F">
            <w:pPr>
              <w:jc w:val="center"/>
              <w:rPr>
                <w:rFonts w:ascii="Cambria" w:hAnsi="Cambria"/>
                <w:b/>
                <w:bCs/>
                <w:sz w:val="22"/>
                <w:szCs w:val="22"/>
                <w:lang w:val="en-CA"/>
              </w:rPr>
            </w:pPr>
            <w:r w:rsidRPr="00017D3F">
              <w:rPr>
                <w:rFonts w:ascii="Cambria" w:hAnsi="Cambria"/>
                <w:b/>
                <w:bCs/>
                <w:sz w:val="22"/>
                <w:szCs w:val="22"/>
                <w:lang w:val="en-CA"/>
              </w:rPr>
              <w:t>Component type(s)</w:t>
            </w:r>
          </w:p>
        </w:tc>
        <w:tc>
          <w:tcPr>
            <w:tcW w:w="1483" w:type="dxa"/>
            <w:vAlign w:val="center"/>
          </w:tcPr>
          <w:p w14:paraId="0908AFA8" w14:textId="77777777" w:rsidR="006A175F" w:rsidRPr="00017D3F" w:rsidRDefault="006A175F" w:rsidP="00017D3F">
            <w:pPr>
              <w:jc w:val="center"/>
              <w:rPr>
                <w:rFonts w:ascii="Cambria" w:hAnsi="Cambria"/>
                <w:b/>
                <w:bCs/>
                <w:sz w:val="22"/>
                <w:szCs w:val="22"/>
                <w:lang w:val="en-CA"/>
              </w:rPr>
            </w:pPr>
            <w:r w:rsidRPr="00017D3F">
              <w:rPr>
                <w:rFonts w:ascii="Cambria" w:hAnsi="Cambria"/>
                <w:b/>
                <w:bCs/>
                <w:sz w:val="22"/>
                <w:szCs w:val="22"/>
                <w:lang w:val="en-CA"/>
              </w:rPr>
              <w:t>Description</w:t>
            </w:r>
          </w:p>
        </w:tc>
        <w:tc>
          <w:tcPr>
            <w:tcW w:w="1502" w:type="dxa"/>
            <w:vAlign w:val="center"/>
          </w:tcPr>
          <w:p w14:paraId="2D477F1F" w14:textId="77777777" w:rsidR="006A175F" w:rsidRPr="00017D3F" w:rsidRDefault="006A175F" w:rsidP="00017D3F">
            <w:pPr>
              <w:jc w:val="center"/>
              <w:rPr>
                <w:rFonts w:ascii="Cambria" w:hAnsi="Cambria"/>
                <w:b/>
                <w:bCs/>
                <w:sz w:val="22"/>
                <w:szCs w:val="22"/>
                <w:lang w:val="en-CA"/>
              </w:rPr>
            </w:pPr>
            <w:r w:rsidRPr="00017D3F">
              <w:rPr>
                <w:rFonts w:ascii="Cambria" w:hAnsi="Cambria"/>
                <w:b/>
                <w:bCs/>
                <w:sz w:val="22"/>
                <w:szCs w:val="22"/>
                <w:lang w:val="en-CA"/>
              </w:rPr>
              <w:t>Reference and example shader program</w:t>
            </w:r>
          </w:p>
        </w:tc>
      </w:tr>
      <w:tr w:rsidR="006A175F" w:rsidRPr="00297107" w14:paraId="22EF7827" w14:textId="77777777" w:rsidTr="7DEA4A7B">
        <w:tc>
          <w:tcPr>
            <w:tcW w:w="3661" w:type="dxa"/>
          </w:tcPr>
          <w:p w14:paraId="1FD55500" w14:textId="77777777" w:rsidR="006A175F" w:rsidRPr="00017D3F" w:rsidRDefault="006A175F" w:rsidP="00017D3F">
            <w:pPr>
              <w:rPr>
                <w:rFonts w:ascii="Cambria" w:hAnsi="Cambria"/>
                <w:sz w:val="22"/>
                <w:szCs w:val="22"/>
                <w:lang w:val="en-CA"/>
              </w:rPr>
            </w:pPr>
            <w:r w:rsidRPr="00017D3F">
              <w:rPr>
                <w:rFonts w:ascii="Cambria" w:hAnsi="Cambria"/>
                <w:sz w:val="22"/>
                <w:szCs w:val="22"/>
                <w:lang w:val="en-CA"/>
              </w:rPr>
              <w:lastRenderedPageBreak/>
              <w:t>_MPEG_V3C_ATTR_REFLECTANCE</w:t>
            </w:r>
          </w:p>
        </w:tc>
        <w:tc>
          <w:tcPr>
            <w:tcW w:w="1123" w:type="dxa"/>
          </w:tcPr>
          <w:p w14:paraId="562A9C91" w14:textId="77777777" w:rsidR="006A175F" w:rsidRPr="00017D3F" w:rsidRDefault="006A175F" w:rsidP="00017D3F">
            <w:pPr>
              <w:jc w:val="center"/>
              <w:rPr>
                <w:rFonts w:ascii="Cambria" w:hAnsi="Cambria"/>
                <w:sz w:val="22"/>
                <w:szCs w:val="22"/>
                <w:lang w:val="en-CA"/>
              </w:rPr>
            </w:pPr>
            <w:r w:rsidRPr="00017D3F">
              <w:rPr>
                <w:rFonts w:ascii="Cambria" w:hAnsi="Cambria"/>
                <w:sz w:val="22"/>
                <w:szCs w:val="22"/>
                <w:lang w:val="en-CA"/>
              </w:rPr>
              <w:t>scalar</w:t>
            </w:r>
          </w:p>
        </w:tc>
        <w:tc>
          <w:tcPr>
            <w:tcW w:w="1417" w:type="dxa"/>
          </w:tcPr>
          <w:p w14:paraId="52638E58" w14:textId="7D672636" w:rsidR="00830284" w:rsidRDefault="00830284" w:rsidP="00830284">
            <w:pPr>
              <w:rPr>
                <w:ins w:id="27" w:author="Imed Bouazizi" w:date="2023-02-03T16:53:00Z"/>
                <w:rFonts w:ascii="Times New Roman" w:hAnsi="Times New Roman"/>
                <w:sz w:val="20"/>
                <w:szCs w:val="20"/>
              </w:rPr>
            </w:pPr>
            <w:ins w:id="28" w:author="Imed Bouazizi" w:date="2023-02-03T16:53:00Z">
              <w:r>
                <w:rPr>
                  <w:rFonts w:ascii="Times New Roman" w:hAnsi="Times New Roman"/>
                  <w:sz w:val="20"/>
                  <w:szCs w:val="20"/>
                  <w:lang w:val="en-CA"/>
                </w:rPr>
                <w:t>float</w:t>
              </w:r>
            </w:ins>
          </w:p>
          <w:p w14:paraId="5058B935" w14:textId="77777777" w:rsidR="00830284" w:rsidRDefault="00830284" w:rsidP="00830284">
            <w:pPr>
              <w:rPr>
                <w:ins w:id="29" w:author="Imed Bouazizi" w:date="2023-02-03T16:53:00Z"/>
                <w:rFonts w:ascii="Times New Roman" w:hAnsi="Times New Roman"/>
                <w:sz w:val="20"/>
                <w:szCs w:val="20"/>
              </w:rPr>
            </w:pPr>
            <w:ins w:id="30" w:author="Imed Bouazizi" w:date="2023-02-03T16:53:00Z">
              <w:r>
                <w:rPr>
                  <w:rFonts w:ascii="Times New Roman" w:hAnsi="Times New Roman"/>
                  <w:sz w:val="20"/>
                  <w:szCs w:val="20"/>
                  <w:lang w:val="en-CA"/>
                </w:rPr>
                <w:t>unsigned byte</w:t>
              </w:r>
            </w:ins>
          </w:p>
          <w:p w14:paraId="76C60E07" w14:textId="77777777" w:rsidR="00830284" w:rsidRDefault="00830284" w:rsidP="00830284">
            <w:pPr>
              <w:rPr>
                <w:ins w:id="31" w:author="Imed Bouazizi" w:date="2023-02-03T16:53:00Z"/>
                <w:rFonts w:ascii="Times New Roman" w:hAnsi="Times New Roman"/>
                <w:sz w:val="20"/>
                <w:szCs w:val="20"/>
                <w:lang w:val="en-CA"/>
              </w:rPr>
            </w:pPr>
            <w:ins w:id="32" w:author="Imed Bouazizi" w:date="2023-02-03T16:53:00Z">
              <w:r>
                <w:rPr>
                  <w:rFonts w:ascii="Times New Roman" w:hAnsi="Times New Roman"/>
                  <w:sz w:val="20"/>
                  <w:szCs w:val="20"/>
                  <w:lang w:val="en-CA"/>
                </w:rPr>
                <w:t>unsigned short</w:t>
              </w:r>
            </w:ins>
          </w:p>
          <w:p w14:paraId="3BC55007" w14:textId="27151256" w:rsidR="006A175F" w:rsidRPr="00017D3F" w:rsidRDefault="00830284" w:rsidP="00830284">
            <w:pPr>
              <w:rPr>
                <w:rFonts w:ascii="Cambria" w:hAnsi="Cambria"/>
                <w:sz w:val="22"/>
                <w:szCs w:val="22"/>
                <w:lang w:val="en-CA"/>
              </w:rPr>
            </w:pPr>
            <w:ins w:id="33" w:author="Imed Bouazizi" w:date="2023-02-03T16:53:00Z">
              <w:r>
                <w:rPr>
                  <w:rFonts w:ascii="Times New Roman" w:hAnsi="Times New Roman"/>
                  <w:sz w:val="20"/>
                  <w:szCs w:val="20"/>
                </w:rPr>
                <w:t>unsigned int</w:t>
              </w:r>
            </w:ins>
            <w:del w:id="34" w:author="Imed Bouazizi" w:date="2023-02-03T16:53:00Z">
              <w:r w:rsidR="006A175F" w:rsidRPr="00017D3F" w:rsidDel="00830284">
                <w:rPr>
                  <w:rFonts w:ascii="Cambria" w:hAnsi="Cambria"/>
                  <w:sz w:val="22"/>
                  <w:szCs w:val="22"/>
                  <w:lang w:val="en-CA"/>
                </w:rPr>
                <w:delText>5123</w:delText>
              </w:r>
            </w:del>
          </w:p>
        </w:tc>
        <w:tc>
          <w:tcPr>
            <w:tcW w:w="1483" w:type="dxa"/>
          </w:tcPr>
          <w:p w14:paraId="069C6024" w14:textId="77777777" w:rsidR="006A175F" w:rsidRDefault="006A175F" w:rsidP="00017D3F">
            <w:pPr>
              <w:rPr>
                <w:ins w:id="35" w:author="Imed Bouazizi" w:date="2023-02-03T16:51:00Z"/>
                <w:rFonts w:ascii="Cambria" w:hAnsi="Cambria"/>
                <w:sz w:val="22"/>
                <w:szCs w:val="22"/>
                <w:lang w:val="en-CA"/>
              </w:rPr>
            </w:pPr>
            <w:r w:rsidRPr="00017D3F">
              <w:rPr>
                <w:rFonts w:ascii="Cambria" w:hAnsi="Cambria"/>
                <w:sz w:val="22"/>
                <w:szCs w:val="22"/>
                <w:lang w:val="en-CA"/>
              </w:rPr>
              <w:t>indicates the reflectance information that is associated with each point in a volumetric frame</w:t>
            </w:r>
            <w:ins w:id="36" w:author="Imed Bouazizi" w:date="2023-02-03T16:51:00Z">
              <w:r w:rsidR="00830284">
                <w:rPr>
                  <w:rFonts w:ascii="Cambria" w:hAnsi="Cambria"/>
                  <w:sz w:val="22"/>
                  <w:szCs w:val="22"/>
                  <w:lang w:val="en-CA"/>
                </w:rPr>
                <w:t>.</w:t>
              </w:r>
            </w:ins>
          </w:p>
          <w:p w14:paraId="1B9BDEDB" w14:textId="0DE0F825" w:rsidR="00830284" w:rsidRPr="00830284" w:rsidRDefault="00830284" w:rsidP="00017D3F">
            <w:pPr>
              <w:rPr>
                <w:rFonts w:ascii="Times New Roman" w:eastAsia="SimSun" w:hAnsi="Times New Roman"/>
                <w:sz w:val="20"/>
                <w:szCs w:val="20"/>
              </w:rPr>
            </w:pPr>
            <w:ins w:id="37" w:author="Imed Bouazizi" w:date="2023-02-03T16:51:00Z">
              <w:r>
                <w:rPr>
                  <w:rFonts w:ascii="Times New Roman" w:hAnsi="Times New Roman" w:hint="eastAsia"/>
                  <w:sz w:val="20"/>
                  <w:szCs w:val="20"/>
                </w:rPr>
                <w:t>The semantics of th</w:t>
              </w:r>
              <w:r>
                <w:rPr>
                  <w:rFonts w:ascii="Times New Roman" w:eastAsia="SimSun" w:hAnsi="Times New Roman" w:hint="eastAsia"/>
                  <w:sz w:val="20"/>
                  <w:szCs w:val="20"/>
                </w:rPr>
                <w:t>is</w:t>
              </w:r>
              <w:r>
                <w:rPr>
                  <w:rFonts w:ascii="Times New Roman" w:eastAsia="SimSun" w:hAnsi="Times New Roman" w:hint="eastAsia"/>
                  <w:sz w:val="20"/>
                  <w:szCs w:val="20"/>
                  <w:lang w:eastAsia="zh-CN"/>
                </w:rPr>
                <w:t xml:space="preserve"> </w:t>
              </w:r>
              <w:r>
                <w:rPr>
                  <w:rFonts w:ascii="Times New Roman" w:hAnsi="Times New Roman" w:hint="eastAsia"/>
                  <w:sz w:val="20"/>
                  <w:szCs w:val="20"/>
                  <w:lang w:eastAsia="ko-KR"/>
                </w:rPr>
                <w:t>attribute</w:t>
              </w:r>
              <w:r>
                <w:rPr>
                  <w:rFonts w:ascii="Times New Roman" w:eastAsia="SimSun" w:hAnsi="Times New Roman" w:hint="eastAsia"/>
                  <w:sz w:val="20"/>
                  <w:szCs w:val="20"/>
                  <w:lang w:eastAsia="zh-CN"/>
                </w:rPr>
                <w:t xml:space="preserve"> is</w:t>
              </w:r>
              <w:r>
                <w:rPr>
                  <w:rFonts w:ascii="Times New Roman" w:hAnsi="Times New Roman" w:hint="eastAsia"/>
                  <w:sz w:val="20"/>
                  <w:szCs w:val="20"/>
                  <w:lang w:eastAsia="ko-KR"/>
                </w:rPr>
                <w:t xml:space="preserve"> </w:t>
              </w:r>
              <w:r>
                <w:rPr>
                  <w:rFonts w:ascii="Times New Roman" w:hAnsi="Times New Roman" w:hint="eastAsia"/>
                  <w:sz w:val="20"/>
                  <w:szCs w:val="20"/>
                </w:rPr>
                <w:t xml:space="preserve"> defined in</w:t>
              </w:r>
              <w:r>
                <w:rPr>
                  <w:rFonts w:ascii="Times New Roman" w:eastAsia="SimSun" w:hAnsi="Times New Roman" w:hint="eastAsia"/>
                  <w:sz w:val="20"/>
                  <w:szCs w:val="20"/>
                  <w:lang w:eastAsia="zh-CN"/>
                </w:rPr>
                <w:t xml:space="preserve"> </w:t>
              </w:r>
              <w:r>
                <w:rPr>
                  <w:rFonts w:ascii="Times New Roman" w:eastAsia="SimSun" w:hAnsi="Times New Roman" w:hint="eastAsia"/>
                  <w:sz w:val="20"/>
                  <w:szCs w:val="20"/>
                </w:rPr>
                <w:t xml:space="preserve">both </w:t>
              </w:r>
              <w:r>
                <w:rPr>
                  <w:rFonts w:ascii="Times New Roman" w:hAnsi="Times New Roman"/>
                  <w:sz w:val="20"/>
                  <w:szCs w:val="20"/>
                </w:rPr>
                <w:t>ISO</w:t>
              </w:r>
              <w:r>
                <w:rPr>
                  <w:rFonts w:ascii="Times New Roman" w:hAnsi="Times New Roman"/>
                  <w:sz w:val="20"/>
                  <w:szCs w:val="20"/>
                  <w:lang w:eastAsia="ja-JP"/>
                </w:rPr>
                <w:t>/IEC</w:t>
              </w:r>
              <w:r>
                <w:rPr>
                  <w:rFonts w:ascii="Times New Roman" w:hAnsi="Times New Roman"/>
                  <w:sz w:val="20"/>
                  <w:szCs w:val="20"/>
                </w:rPr>
                <w:t> </w:t>
              </w:r>
              <w:r>
                <w:rPr>
                  <w:rFonts w:ascii="Times New Roman" w:hAnsi="Times New Roman"/>
                  <w:sz w:val="20"/>
                  <w:szCs w:val="20"/>
                  <w:lang w:eastAsia="ja-JP"/>
                </w:rPr>
                <w:t>23090</w:t>
              </w:r>
              <w:r>
                <w:rPr>
                  <w:rFonts w:ascii="Times New Roman" w:hAnsi="Times New Roman"/>
                  <w:sz w:val="20"/>
                  <w:szCs w:val="20"/>
                </w:rPr>
                <w:t>-</w:t>
              </w:r>
              <w:r>
                <w:rPr>
                  <w:rFonts w:ascii="Times New Roman" w:hAnsi="Times New Roman"/>
                  <w:sz w:val="20"/>
                  <w:szCs w:val="20"/>
                  <w:lang w:eastAsia="ja-JP"/>
                </w:rPr>
                <w:t>5</w:t>
              </w:r>
              <w:r>
                <w:rPr>
                  <w:rFonts w:ascii="Times New Roman" w:eastAsia="SimSun" w:hAnsi="Times New Roman" w:hint="eastAsia"/>
                  <w:sz w:val="20"/>
                  <w:szCs w:val="20"/>
                </w:rPr>
                <w:t xml:space="preserve"> and  </w:t>
              </w:r>
              <w:r>
                <w:rPr>
                  <w:rFonts w:ascii="Times New Roman" w:hAnsi="Times New Roman"/>
                  <w:sz w:val="20"/>
                  <w:szCs w:val="20"/>
                </w:rPr>
                <w:t>ISO</w:t>
              </w:r>
              <w:r>
                <w:rPr>
                  <w:rFonts w:ascii="Times New Roman" w:hAnsi="Times New Roman"/>
                  <w:sz w:val="20"/>
                  <w:szCs w:val="20"/>
                  <w:lang w:eastAsia="ja-JP"/>
                </w:rPr>
                <w:t>/IEC</w:t>
              </w:r>
              <w:r>
                <w:rPr>
                  <w:rFonts w:ascii="Times New Roman" w:hAnsi="Times New Roman"/>
                  <w:sz w:val="20"/>
                  <w:szCs w:val="20"/>
                </w:rPr>
                <w:t> </w:t>
              </w:r>
              <w:r>
                <w:rPr>
                  <w:rFonts w:ascii="Times New Roman" w:hAnsi="Times New Roman"/>
                  <w:sz w:val="20"/>
                  <w:szCs w:val="20"/>
                  <w:lang w:eastAsia="ja-JP"/>
                </w:rPr>
                <w:t>23090</w:t>
              </w:r>
              <w:r>
                <w:rPr>
                  <w:rFonts w:ascii="Times New Roman" w:hAnsi="Times New Roman"/>
                  <w:sz w:val="20"/>
                  <w:szCs w:val="20"/>
                </w:rPr>
                <w:t>-</w:t>
              </w:r>
              <w:r>
                <w:rPr>
                  <w:rFonts w:ascii="Times New Roman" w:eastAsia="SimSun" w:hAnsi="Times New Roman" w:hint="eastAsia"/>
                  <w:sz w:val="20"/>
                  <w:szCs w:val="20"/>
                </w:rPr>
                <w:t>9.</w:t>
              </w:r>
            </w:ins>
          </w:p>
        </w:tc>
        <w:tc>
          <w:tcPr>
            <w:tcW w:w="1502" w:type="dxa"/>
          </w:tcPr>
          <w:p w14:paraId="45C147E2" w14:textId="77777777" w:rsidR="006A175F" w:rsidRPr="00017D3F" w:rsidRDefault="006A175F" w:rsidP="00017D3F">
            <w:pPr>
              <w:jc w:val="center"/>
              <w:rPr>
                <w:rFonts w:ascii="Cambria" w:hAnsi="Cambria"/>
                <w:b/>
                <w:bCs/>
                <w:sz w:val="22"/>
                <w:szCs w:val="22"/>
                <w:lang w:val="en-CA"/>
              </w:rPr>
            </w:pPr>
          </w:p>
        </w:tc>
      </w:tr>
      <w:tr w:rsidR="006A175F" w:rsidRPr="00554781" w14:paraId="07239702" w14:textId="77777777" w:rsidTr="7DEA4A7B">
        <w:tc>
          <w:tcPr>
            <w:tcW w:w="3661" w:type="dxa"/>
          </w:tcPr>
          <w:p w14:paraId="57E13BD8" w14:textId="77777777" w:rsidR="006A175F" w:rsidRPr="00017D3F" w:rsidRDefault="006A175F" w:rsidP="00017D3F">
            <w:pPr>
              <w:rPr>
                <w:rFonts w:ascii="Cambria" w:hAnsi="Cambria"/>
                <w:sz w:val="22"/>
                <w:szCs w:val="22"/>
                <w:lang w:val="en-CA"/>
              </w:rPr>
            </w:pPr>
            <w:r w:rsidRPr="00017D3F">
              <w:rPr>
                <w:rFonts w:ascii="Cambria" w:hAnsi="Cambria"/>
                <w:sz w:val="22"/>
                <w:szCs w:val="22"/>
                <w:lang w:val="en-CA"/>
              </w:rPr>
              <w:t>_MPEG_V3C_ATTR_MATERIAL_ID</w:t>
            </w:r>
          </w:p>
        </w:tc>
        <w:tc>
          <w:tcPr>
            <w:tcW w:w="1123" w:type="dxa"/>
          </w:tcPr>
          <w:p w14:paraId="76C1B8D7" w14:textId="77777777" w:rsidR="006A175F" w:rsidRPr="00017D3F" w:rsidRDefault="006A175F" w:rsidP="00017D3F">
            <w:pPr>
              <w:jc w:val="center"/>
              <w:rPr>
                <w:rFonts w:ascii="Cambria" w:hAnsi="Cambria"/>
                <w:sz w:val="22"/>
                <w:szCs w:val="22"/>
                <w:lang w:val="en-CA"/>
              </w:rPr>
            </w:pPr>
            <w:r w:rsidRPr="00017D3F">
              <w:rPr>
                <w:rFonts w:ascii="Cambria" w:hAnsi="Cambria"/>
                <w:sz w:val="22"/>
                <w:szCs w:val="22"/>
                <w:lang w:val="en-CA"/>
              </w:rPr>
              <w:t>scalar</w:t>
            </w:r>
          </w:p>
        </w:tc>
        <w:tc>
          <w:tcPr>
            <w:tcW w:w="1417" w:type="dxa"/>
          </w:tcPr>
          <w:p w14:paraId="59287859" w14:textId="77777777" w:rsidR="00830284" w:rsidRDefault="00830284" w:rsidP="00830284">
            <w:pPr>
              <w:rPr>
                <w:ins w:id="38" w:author="Imed Bouazizi" w:date="2023-02-03T16:53:00Z"/>
                <w:rFonts w:ascii="Times New Roman" w:hAnsi="Times New Roman"/>
                <w:sz w:val="20"/>
                <w:szCs w:val="20"/>
              </w:rPr>
            </w:pPr>
            <w:ins w:id="39" w:author="Imed Bouazizi" w:date="2023-02-03T16:53:00Z">
              <w:r>
                <w:rPr>
                  <w:rFonts w:ascii="Times New Roman" w:hAnsi="Times New Roman"/>
                  <w:sz w:val="20"/>
                  <w:szCs w:val="20"/>
                  <w:lang w:val="en-CA"/>
                </w:rPr>
                <w:t xml:space="preserve">float </w:t>
              </w:r>
            </w:ins>
          </w:p>
          <w:p w14:paraId="009DC628" w14:textId="77777777" w:rsidR="00830284" w:rsidRDefault="00830284" w:rsidP="00830284">
            <w:pPr>
              <w:rPr>
                <w:ins w:id="40" w:author="Imed Bouazizi" w:date="2023-02-03T16:53:00Z"/>
                <w:rFonts w:ascii="Times New Roman" w:hAnsi="Times New Roman"/>
                <w:sz w:val="20"/>
                <w:szCs w:val="20"/>
              </w:rPr>
            </w:pPr>
            <w:ins w:id="41" w:author="Imed Bouazizi" w:date="2023-02-03T16:53:00Z">
              <w:r>
                <w:rPr>
                  <w:rFonts w:ascii="Times New Roman" w:hAnsi="Times New Roman"/>
                  <w:sz w:val="20"/>
                  <w:szCs w:val="20"/>
                  <w:lang w:val="en-CA"/>
                </w:rPr>
                <w:t>unsigned byte</w:t>
              </w:r>
            </w:ins>
          </w:p>
          <w:p w14:paraId="3FC78C27" w14:textId="77777777" w:rsidR="00830284" w:rsidRDefault="00830284" w:rsidP="00830284">
            <w:pPr>
              <w:rPr>
                <w:ins w:id="42" w:author="Imed Bouazizi" w:date="2023-02-03T16:53:00Z"/>
                <w:rFonts w:ascii="Times New Roman" w:hAnsi="Times New Roman"/>
                <w:sz w:val="20"/>
                <w:szCs w:val="20"/>
                <w:lang w:val="en-CA"/>
              </w:rPr>
            </w:pPr>
            <w:ins w:id="43" w:author="Imed Bouazizi" w:date="2023-02-03T16:53:00Z">
              <w:r>
                <w:rPr>
                  <w:rFonts w:ascii="Times New Roman" w:hAnsi="Times New Roman"/>
                  <w:sz w:val="20"/>
                  <w:szCs w:val="20"/>
                  <w:lang w:val="en-CA"/>
                </w:rPr>
                <w:t>unsigned short</w:t>
              </w:r>
            </w:ins>
          </w:p>
          <w:p w14:paraId="00DCF51D" w14:textId="655880AB" w:rsidR="006A175F" w:rsidRPr="00017D3F" w:rsidRDefault="00830284" w:rsidP="00830284">
            <w:pPr>
              <w:rPr>
                <w:rFonts w:ascii="Cambria" w:hAnsi="Cambria"/>
                <w:sz w:val="22"/>
                <w:szCs w:val="22"/>
                <w:lang w:val="en-CA"/>
              </w:rPr>
            </w:pPr>
            <w:ins w:id="44" w:author="Imed Bouazizi" w:date="2023-02-03T16:53:00Z">
              <w:r>
                <w:rPr>
                  <w:rFonts w:ascii="Times New Roman" w:hAnsi="Times New Roman"/>
                  <w:sz w:val="20"/>
                  <w:szCs w:val="20"/>
                </w:rPr>
                <w:t>unsigned int</w:t>
              </w:r>
            </w:ins>
            <w:del w:id="45" w:author="Imed Bouazizi" w:date="2023-02-03T16:53:00Z">
              <w:r w:rsidR="006A175F" w:rsidRPr="00017D3F" w:rsidDel="00830284">
                <w:rPr>
                  <w:rFonts w:ascii="Cambria" w:hAnsi="Cambria"/>
                  <w:sz w:val="22"/>
                  <w:szCs w:val="22"/>
                  <w:lang w:val="en-CA"/>
                </w:rPr>
                <w:delText>5123</w:delText>
              </w:r>
            </w:del>
          </w:p>
        </w:tc>
        <w:tc>
          <w:tcPr>
            <w:tcW w:w="1483" w:type="dxa"/>
          </w:tcPr>
          <w:p w14:paraId="67B745C6" w14:textId="77777777" w:rsidR="006A175F" w:rsidRDefault="006A175F" w:rsidP="00017D3F">
            <w:pPr>
              <w:rPr>
                <w:ins w:id="46" w:author="Imed Bouazizi" w:date="2023-02-03T16:52:00Z"/>
                <w:rFonts w:ascii="Cambria" w:hAnsi="Cambria"/>
                <w:sz w:val="22"/>
                <w:szCs w:val="22"/>
              </w:rPr>
            </w:pPr>
            <w:r w:rsidRPr="7DEA4A7B">
              <w:rPr>
                <w:rFonts w:ascii="Cambria" w:hAnsi="Cambria"/>
                <w:sz w:val="22"/>
                <w:szCs w:val="22"/>
              </w:rPr>
              <w:t>indicates a supplemental information that identifies material type of a point in a volumetric frame</w:t>
            </w:r>
            <w:ins w:id="47" w:author="Imed Bouazizi" w:date="2023-02-03T16:52:00Z">
              <w:r w:rsidR="00830284">
                <w:rPr>
                  <w:rFonts w:ascii="Cambria" w:hAnsi="Cambria"/>
                  <w:sz w:val="22"/>
                  <w:szCs w:val="22"/>
                </w:rPr>
                <w:t>.</w:t>
              </w:r>
            </w:ins>
          </w:p>
          <w:p w14:paraId="37B40751" w14:textId="585441BF" w:rsidR="00830284" w:rsidRPr="00017D3F" w:rsidRDefault="00830284" w:rsidP="00017D3F">
            <w:pPr>
              <w:rPr>
                <w:rFonts w:ascii="Cambria" w:hAnsi="Cambria"/>
                <w:sz w:val="22"/>
                <w:szCs w:val="22"/>
              </w:rPr>
            </w:pPr>
            <w:ins w:id="48" w:author="Imed Bouazizi" w:date="2023-02-03T16:52:00Z">
              <w:r>
                <w:rPr>
                  <w:rFonts w:ascii="Times New Roman" w:hAnsi="Times New Roman" w:hint="eastAsia"/>
                  <w:sz w:val="20"/>
                  <w:szCs w:val="20"/>
                </w:rPr>
                <w:t>The semantics of th</w:t>
              </w:r>
              <w:r>
                <w:rPr>
                  <w:rFonts w:ascii="Times New Roman" w:eastAsia="SimSun" w:hAnsi="Times New Roman" w:hint="eastAsia"/>
                  <w:sz w:val="20"/>
                  <w:szCs w:val="20"/>
                </w:rPr>
                <w:t>is</w:t>
              </w:r>
              <w:r>
                <w:rPr>
                  <w:rFonts w:ascii="Times New Roman" w:eastAsia="SimSun" w:hAnsi="Times New Roman" w:hint="eastAsia"/>
                  <w:sz w:val="20"/>
                  <w:szCs w:val="20"/>
                  <w:lang w:eastAsia="zh-CN"/>
                </w:rPr>
                <w:t xml:space="preserve"> </w:t>
              </w:r>
              <w:r>
                <w:rPr>
                  <w:rFonts w:ascii="Times New Roman" w:hAnsi="Times New Roman" w:hint="eastAsia"/>
                  <w:sz w:val="20"/>
                  <w:szCs w:val="20"/>
                  <w:lang w:eastAsia="ko-KR"/>
                </w:rPr>
                <w:t xml:space="preserve">attribute </w:t>
              </w:r>
              <w:r>
                <w:rPr>
                  <w:rFonts w:ascii="Times New Roman" w:eastAsia="SimSun" w:hAnsi="Times New Roman" w:hint="eastAsia"/>
                  <w:sz w:val="20"/>
                  <w:szCs w:val="20"/>
                  <w:lang w:eastAsia="zh-CN"/>
                </w:rPr>
                <w:t>is</w:t>
              </w:r>
              <w:r>
                <w:rPr>
                  <w:rFonts w:ascii="Times New Roman" w:hAnsi="Times New Roman" w:hint="eastAsia"/>
                  <w:sz w:val="20"/>
                  <w:szCs w:val="20"/>
                </w:rPr>
                <w:t xml:space="preserve"> defined in</w:t>
              </w:r>
              <w:r>
                <w:rPr>
                  <w:rFonts w:ascii="Times New Roman" w:eastAsia="SimSun" w:hAnsi="Times New Roman" w:hint="eastAsia"/>
                  <w:sz w:val="20"/>
                  <w:szCs w:val="20"/>
                </w:rPr>
                <w:t xml:space="preserve"> both </w:t>
              </w:r>
              <w:r>
                <w:rPr>
                  <w:rFonts w:ascii="Times New Roman" w:hAnsi="Times New Roman"/>
                  <w:sz w:val="20"/>
                  <w:szCs w:val="20"/>
                </w:rPr>
                <w:t>ISO</w:t>
              </w:r>
              <w:r>
                <w:rPr>
                  <w:rFonts w:ascii="Times New Roman" w:hAnsi="Times New Roman"/>
                  <w:sz w:val="20"/>
                  <w:szCs w:val="20"/>
                  <w:lang w:eastAsia="ja-JP"/>
                </w:rPr>
                <w:t>/IEC</w:t>
              </w:r>
              <w:r>
                <w:rPr>
                  <w:rFonts w:ascii="Times New Roman" w:hAnsi="Times New Roman"/>
                  <w:sz w:val="20"/>
                  <w:szCs w:val="20"/>
                </w:rPr>
                <w:t> </w:t>
              </w:r>
              <w:r>
                <w:rPr>
                  <w:rFonts w:ascii="Times New Roman" w:hAnsi="Times New Roman"/>
                  <w:sz w:val="20"/>
                  <w:szCs w:val="20"/>
                  <w:lang w:eastAsia="ja-JP"/>
                </w:rPr>
                <w:t>23090</w:t>
              </w:r>
              <w:r>
                <w:rPr>
                  <w:rFonts w:ascii="Times New Roman" w:hAnsi="Times New Roman"/>
                  <w:sz w:val="20"/>
                  <w:szCs w:val="20"/>
                </w:rPr>
                <w:t>-</w:t>
              </w:r>
              <w:r>
                <w:rPr>
                  <w:rFonts w:ascii="Times New Roman" w:hAnsi="Times New Roman"/>
                  <w:sz w:val="20"/>
                  <w:szCs w:val="20"/>
                  <w:lang w:eastAsia="ja-JP"/>
                </w:rPr>
                <w:t>5</w:t>
              </w:r>
              <w:r>
                <w:rPr>
                  <w:rFonts w:ascii="Times New Roman" w:eastAsia="SimSun" w:hAnsi="Times New Roman" w:hint="eastAsia"/>
                  <w:sz w:val="20"/>
                  <w:szCs w:val="20"/>
                </w:rPr>
                <w:t xml:space="preserve"> and </w:t>
              </w:r>
              <w:r>
                <w:rPr>
                  <w:rFonts w:ascii="Times New Roman" w:hAnsi="Times New Roman"/>
                  <w:sz w:val="20"/>
                  <w:szCs w:val="20"/>
                </w:rPr>
                <w:t>ISO</w:t>
              </w:r>
              <w:r>
                <w:rPr>
                  <w:rFonts w:ascii="Times New Roman" w:hAnsi="Times New Roman"/>
                  <w:sz w:val="20"/>
                  <w:szCs w:val="20"/>
                  <w:lang w:eastAsia="ja-JP"/>
                </w:rPr>
                <w:t>/IEC</w:t>
              </w:r>
              <w:r>
                <w:rPr>
                  <w:rFonts w:ascii="Times New Roman" w:hAnsi="Times New Roman"/>
                  <w:sz w:val="20"/>
                  <w:szCs w:val="20"/>
                </w:rPr>
                <w:t> </w:t>
              </w:r>
              <w:r>
                <w:rPr>
                  <w:rFonts w:ascii="Times New Roman" w:hAnsi="Times New Roman"/>
                  <w:sz w:val="20"/>
                  <w:szCs w:val="20"/>
                  <w:lang w:eastAsia="ja-JP"/>
                </w:rPr>
                <w:t>23090</w:t>
              </w:r>
              <w:r>
                <w:rPr>
                  <w:rFonts w:ascii="Times New Roman" w:hAnsi="Times New Roman"/>
                  <w:sz w:val="20"/>
                  <w:szCs w:val="20"/>
                </w:rPr>
                <w:t>-</w:t>
              </w:r>
              <w:r>
                <w:rPr>
                  <w:rFonts w:ascii="Times New Roman" w:eastAsia="SimSun" w:hAnsi="Times New Roman" w:hint="eastAsia"/>
                  <w:sz w:val="20"/>
                  <w:szCs w:val="20"/>
                </w:rPr>
                <w:t>9.</w:t>
              </w:r>
            </w:ins>
          </w:p>
        </w:tc>
        <w:tc>
          <w:tcPr>
            <w:tcW w:w="1502" w:type="dxa"/>
          </w:tcPr>
          <w:p w14:paraId="10898798" w14:textId="77777777" w:rsidR="006A175F" w:rsidRPr="00017D3F" w:rsidRDefault="006A175F" w:rsidP="00017D3F">
            <w:pPr>
              <w:jc w:val="center"/>
              <w:rPr>
                <w:rFonts w:ascii="Cambria" w:hAnsi="Cambria"/>
                <w:b/>
                <w:bCs/>
                <w:sz w:val="22"/>
                <w:szCs w:val="22"/>
              </w:rPr>
            </w:pPr>
          </w:p>
        </w:tc>
      </w:tr>
      <w:tr w:rsidR="006A175F" w:rsidRPr="00297107" w14:paraId="181F1A63" w14:textId="77777777" w:rsidTr="7DEA4A7B">
        <w:tc>
          <w:tcPr>
            <w:tcW w:w="3661" w:type="dxa"/>
          </w:tcPr>
          <w:p w14:paraId="7B64D175" w14:textId="77777777" w:rsidR="006A175F" w:rsidRPr="00017D3F" w:rsidRDefault="006A175F" w:rsidP="00017D3F">
            <w:pPr>
              <w:rPr>
                <w:rFonts w:ascii="Cambria" w:hAnsi="Cambria"/>
                <w:sz w:val="22"/>
                <w:szCs w:val="22"/>
                <w:lang w:val="en-CA"/>
              </w:rPr>
            </w:pPr>
            <w:r w:rsidRPr="00017D3F">
              <w:rPr>
                <w:rFonts w:ascii="Cambria" w:hAnsi="Cambria"/>
                <w:sz w:val="22"/>
                <w:szCs w:val="22"/>
                <w:lang w:val="en-CA"/>
              </w:rPr>
              <w:t>_MPEG_V3C_ATTR_TRANSPARENCY</w:t>
            </w:r>
          </w:p>
        </w:tc>
        <w:tc>
          <w:tcPr>
            <w:tcW w:w="1123" w:type="dxa"/>
          </w:tcPr>
          <w:p w14:paraId="65C47C5F" w14:textId="77777777" w:rsidR="006A175F" w:rsidRPr="00017D3F" w:rsidRDefault="006A175F" w:rsidP="00017D3F">
            <w:pPr>
              <w:jc w:val="center"/>
              <w:rPr>
                <w:rFonts w:ascii="Cambria" w:hAnsi="Cambria"/>
                <w:sz w:val="22"/>
                <w:szCs w:val="22"/>
                <w:lang w:val="en-CA"/>
              </w:rPr>
            </w:pPr>
            <w:r w:rsidRPr="00017D3F">
              <w:rPr>
                <w:rFonts w:ascii="Cambria" w:hAnsi="Cambria"/>
                <w:sz w:val="22"/>
                <w:szCs w:val="22"/>
                <w:lang w:val="en-CA"/>
              </w:rPr>
              <w:t>scalar</w:t>
            </w:r>
          </w:p>
        </w:tc>
        <w:tc>
          <w:tcPr>
            <w:tcW w:w="1417" w:type="dxa"/>
          </w:tcPr>
          <w:p w14:paraId="7FEC17F2" w14:textId="77777777" w:rsidR="00830284" w:rsidRDefault="00830284" w:rsidP="00830284">
            <w:pPr>
              <w:rPr>
                <w:ins w:id="49" w:author="Imed Bouazizi" w:date="2023-02-03T16:53:00Z"/>
                <w:rFonts w:ascii="Times New Roman" w:hAnsi="Times New Roman"/>
                <w:sz w:val="20"/>
                <w:szCs w:val="20"/>
              </w:rPr>
            </w:pPr>
            <w:ins w:id="50" w:author="Imed Bouazizi" w:date="2023-02-03T16:53:00Z">
              <w:r>
                <w:rPr>
                  <w:rFonts w:ascii="Times New Roman" w:hAnsi="Times New Roman"/>
                  <w:sz w:val="20"/>
                  <w:szCs w:val="20"/>
                  <w:lang w:val="en-CA"/>
                </w:rPr>
                <w:t xml:space="preserve">float </w:t>
              </w:r>
            </w:ins>
          </w:p>
          <w:p w14:paraId="1F5FAC02" w14:textId="77777777" w:rsidR="00830284" w:rsidRDefault="00830284" w:rsidP="00830284">
            <w:pPr>
              <w:rPr>
                <w:ins w:id="51" w:author="Imed Bouazizi" w:date="2023-02-03T16:53:00Z"/>
                <w:rFonts w:ascii="Times New Roman" w:hAnsi="Times New Roman"/>
                <w:sz w:val="20"/>
                <w:szCs w:val="20"/>
              </w:rPr>
            </w:pPr>
            <w:ins w:id="52" w:author="Imed Bouazizi" w:date="2023-02-03T16:53:00Z">
              <w:r>
                <w:rPr>
                  <w:rFonts w:ascii="Times New Roman" w:hAnsi="Times New Roman"/>
                  <w:sz w:val="20"/>
                  <w:szCs w:val="20"/>
                  <w:lang w:val="en-CA"/>
                </w:rPr>
                <w:t>unsigned byte</w:t>
              </w:r>
            </w:ins>
          </w:p>
          <w:p w14:paraId="34567D67" w14:textId="77777777" w:rsidR="00830284" w:rsidRDefault="00830284" w:rsidP="00830284">
            <w:pPr>
              <w:rPr>
                <w:ins w:id="53" w:author="Imed Bouazizi" w:date="2023-02-03T16:53:00Z"/>
                <w:rFonts w:ascii="Times New Roman" w:hAnsi="Times New Roman"/>
                <w:sz w:val="20"/>
                <w:szCs w:val="20"/>
                <w:lang w:val="en-CA"/>
              </w:rPr>
            </w:pPr>
            <w:ins w:id="54" w:author="Imed Bouazizi" w:date="2023-02-03T16:53:00Z">
              <w:r>
                <w:rPr>
                  <w:rFonts w:ascii="Times New Roman" w:hAnsi="Times New Roman"/>
                  <w:sz w:val="20"/>
                  <w:szCs w:val="20"/>
                  <w:lang w:val="en-CA"/>
                </w:rPr>
                <w:t>unsigned short</w:t>
              </w:r>
            </w:ins>
          </w:p>
          <w:p w14:paraId="3DE446EB" w14:textId="7515A67E" w:rsidR="006A175F" w:rsidRPr="00017D3F" w:rsidRDefault="00830284" w:rsidP="00830284">
            <w:pPr>
              <w:rPr>
                <w:rFonts w:ascii="Cambria" w:hAnsi="Cambria"/>
                <w:sz w:val="22"/>
                <w:szCs w:val="22"/>
                <w:lang w:val="en-CA"/>
              </w:rPr>
            </w:pPr>
            <w:ins w:id="55" w:author="Imed Bouazizi" w:date="2023-02-03T16:53:00Z">
              <w:r>
                <w:rPr>
                  <w:rFonts w:ascii="Times New Roman" w:hAnsi="Times New Roman"/>
                  <w:sz w:val="20"/>
                  <w:szCs w:val="20"/>
                </w:rPr>
                <w:t>unsigned int</w:t>
              </w:r>
            </w:ins>
            <w:del w:id="56" w:author="Imed Bouazizi" w:date="2023-02-03T16:53:00Z">
              <w:r w:rsidR="006A175F" w:rsidRPr="00017D3F" w:rsidDel="00830284">
                <w:rPr>
                  <w:rFonts w:ascii="Cambria" w:hAnsi="Cambria"/>
                  <w:sz w:val="22"/>
                  <w:szCs w:val="22"/>
                  <w:lang w:val="en-CA"/>
                </w:rPr>
                <w:delText>5123</w:delText>
              </w:r>
            </w:del>
          </w:p>
        </w:tc>
        <w:tc>
          <w:tcPr>
            <w:tcW w:w="1483" w:type="dxa"/>
          </w:tcPr>
          <w:p w14:paraId="48D9F923" w14:textId="77777777" w:rsidR="006A175F" w:rsidRDefault="006A175F" w:rsidP="00017D3F">
            <w:pPr>
              <w:rPr>
                <w:ins w:id="57" w:author="Imed Bouazizi" w:date="2023-02-03T16:52:00Z"/>
                <w:rFonts w:ascii="Cambria" w:hAnsi="Cambria"/>
                <w:sz w:val="22"/>
                <w:szCs w:val="22"/>
                <w:lang w:val="en-CA"/>
              </w:rPr>
            </w:pPr>
            <w:r w:rsidRPr="7DEA4A7B">
              <w:rPr>
                <w:rFonts w:ascii="Cambria" w:hAnsi="Cambria"/>
                <w:sz w:val="22"/>
                <w:szCs w:val="22"/>
                <w:lang w:val="en-CA"/>
              </w:rPr>
              <w:t xml:space="preserve">indicates the </w:t>
            </w:r>
            <w:r w:rsidR="5CFA4B13" w:rsidRPr="7DEA4A7B">
              <w:rPr>
                <w:rFonts w:ascii="Cambria" w:hAnsi="Cambria"/>
                <w:sz w:val="22"/>
                <w:szCs w:val="22"/>
                <w:lang w:val="en-CA"/>
              </w:rPr>
              <w:t xml:space="preserve">transparency </w:t>
            </w:r>
            <w:r w:rsidRPr="7DEA4A7B">
              <w:rPr>
                <w:rFonts w:ascii="Cambria" w:hAnsi="Cambria"/>
                <w:sz w:val="22"/>
                <w:szCs w:val="22"/>
                <w:lang w:val="en-CA"/>
              </w:rPr>
              <w:t>information that is associated with each point in a volumetric frame</w:t>
            </w:r>
            <w:ins w:id="58" w:author="Imed Bouazizi" w:date="2023-02-03T16:52:00Z">
              <w:r w:rsidR="00830284">
                <w:rPr>
                  <w:rFonts w:ascii="Cambria" w:hAnsi="Cambria"/>
                  <w:sz w:val="22"/>
                  <w:szCs w:val="22"/>
                  <w:lang w:val="en-CA"/>
                </w:rPr>
                <w:t>.</w:t>
              </w:r>
            </w:ins>
          </w:p>
          <w:p w14:paraId="79816941" w14:textId="1E116459" w:rsidR="00830284" w:rsidRPr="00830284" w:rsidRDefault="00830284" w:rsidP="00017D3F">
            <w:pPr>
              <w:rPr>
                <w:rFonts w:ascii="Times New Roman" w:hAnsi="Times New Roman"/>
                <w:sz w:val="20"/>
                <w:szCs w:val="20"/>
                <w:lang w:eastAsia="ko-KR"/>
              </w:rPr>
            </w:pPr>
            <w:ins w:id="59" w:author="Imed Bouazizi" w:date="2023-02-03T16:52:00Z">
              <w:r>
                <w:rPr>
                  <w:rFonts w:ascii="Times New Roman" w:hAnsi="Times New Roman" w:hint="eastAsia"/>
                  <w:sz w:val="20"/>
                  <w:szCs w:val="20"/>
                  <w:lang w:eastAsia="ko-KR"/>
                </w:rPr>
                <w:lastRenderedPageBreak/>
                <w:t xml:space="preserve">The semantics of this attribute </w:t>
              </w:r>
              <w:r>
                <w:rPr>
                  <w:rFonts w:ascii="Times New Roman" w:eastAsia="SimSun" w:hAnsi="Times New Roman" w:hint="eastAsia"/>
                  <w:sz w:val="20"/>
                  <w:szCs w:val="20"/>
                  <w:lang w:eastAsia="zh-CN"/>
                </w:rPr>
                <w:t>is</w:t>
              </w:r>
              <w:r>
                <w:rPr>
                  <w:rFonts w:ascii="Times New Roman" w:hAnsi="Times New Roman" w:hint="eastAsia"/>
                  <w:sz w:val="20"/>
                  <w:szCs w:val="20"/>
                  <w:lang w:eastAsia="ko-KR"/>
                </w:rPr>
                <w:t xml:space="preserve"> defined in </w:t>
              </w:r>
              <w:r>
                <w:rPr>
                  <w:rFonts w:ascii="Times New Roman" w:hAnsi="Times New Roman"/>
                  <w:sz w:val="20"/>
                  <w:szCs w:val="20"/>
                  <w:lang w:eastAsia="ko-KR"/>
                </w:rPr>
                <w:t>ISO/IEC 23090-5</w:t>
              </w:r>
              <w:r>
                <w:rPr>
                  <w:rFonts w:ascii="Times New Roman" w:hAnsi="Times New Roman" w:hint="eastAsia"/>
                  <w:sz w:val="20"/>
                  <w:szCs w:val="20"/>
                  <w:lang w:eastAsia="ko-KR"/>
                </w:rPr>
                <w:t xml:space="preserve">. </w:t>
              </w:r>
            </w:ins>
          </w:p>
        </w:tc>
        <w:tc>
          <w:tcPr>
            <w:tcW w:w="1502" w:type="dxa"/>
          </w:tcPr>
          <w:p w14:paraId="74AFD22E" w14:textId="77777777" w:rsidR="006A175F" w:rsidRPr="00017D3F" w:rsidRDefault="006A175F" w:rsidP="00017D3F">
            <w:pPr>
              <w:jc w:val="center"/>
              <w:rPr>
                <w:rFonts w:ascii="Cambria" w:hAnsi="Cambria"/>
                <w:b/>
                <w:bCs/>
                <w:sz w:val="22"/>
                <w:szCs w:val="22"/>
                <w:lang w:val="en-CA"/>
              </w:rPr>
            </w:pPr>
          </w:p>
        </w:tc>
      </w:tr>
      <w:tr w:rsidR="00830284" w:rsidRPr="00297107" w14:paraId="31D3EEA9" w14:textId="77777777" w:rsidTr="7DEA4A7B">
        <w:trPr>
          <w:ins w:id="60" w:author="Imed Bouazizi" w:date="2023-02-03T16:53:00Z"/>
        </w:trPr>
        <w:tc>
          <w:tcPr>
            <w:tcW w:w="3661" w:type="dxa"/>
          </w:tcPr>
          <w:p w14:paraId="789FA3E0" w14:textId="09F08782" w:rsidR="00830284" w:rsidRPr="00017D3F" w:rsidRDefault="00830284" w:rsidP="00017D3F">
            <w:pPr>
              <w:rPr>
                <w:ins w:id="61" w:author="Imed Bouazizi" w:date="2023-02-03T16:53:00Z"/>
                <w:rFonts w:ascii="Cambria" w:hAnsi="Cambria"/>
                <w:sz w:val="22"/>
                <w:szCs w:val="22"/>
                <w:lang w:val="en-CA"/>
              </w:rPr>
            </w:pPr>
            <w:ins w:id="62" w:author="Imed Bouazizi" w:date="2023-02-03T16:53:00Z">
              <w:r>
                <w:rPr>
                  <w:rFonts w:ascii="Times New Roman" w:hAnsi="Times New Roman"/>
                  <w:sz w:val="20"/>
                  <w:szCs w:val="20"/>
                  <w:lang w:val="en-CA"/>
                </w:rPr>
                <w:t>_MPEG_ATTR_</w:t>
              </w:r>
              <w:r>
                <w:rPr>
                  <w:rFonts w:ascii="Times New Roman" w:eastAsia="SimSun" w:hAnsi="Times New Roman" w:hint="eastAsia"/>
                  <w:sz w:val="20"/>
                  <w:szCs w:val="20"/>
                </w:rPr>
                <w:t>OPACITY</w:t>
              </w:r>
            </w:ins>
          </w:p>
        </w:tc>
        <w:tc>
          <w:tcPr>
            <w:tcW w:w="1123" w:type="dxa"/>
          </w:tcPr>
          <w:p w14:paraId="1F5EC74E" w14:textId="3297EE33" w:rsidR="00830284" w:rsidRPr="00017D3F" w:rsidRDefault="00830284" w:rsidP="00017D3F">
            <w:pPr>
              <w:jc w:val="center"/>
              <w:rPr>
                <w:ins w:id="63" w:author="Imed Bouazizi" w:date="2023-02-03T16:53:00Z"/>
                <w:rFonts w:ascii="Cambria" w:hAnsi="Cambria"/>
                <w:sz w:val="22"/>
                <w:szCs w:val="22"/>
                <w:lang w:val="en-CA"/>
              </w:rPr>
            </w:pPr>
            <w:ins w:id="64" w:author="Imed Bouazizi" w:date="2023-02-03T16:53:00Z">
              <w:r>
                <w:rPr>
                  <w:rFonts w:ascii="Times New Roman" w:hAnsi="Times New Roman"/>
                  <w:sz w:val="20"/>
                  <w:szCs w:val="20"/>
                  <w:lang w:val="en-CA"/>
                </w:rPr>
                <w:t>scalar</w:t>
              </w:r>
            </w:ins>
          </w:p>
        </w:tc>
        <w:tc>
          <w:tcPr>
            <w:tcW w:w="1417" w:type="dxa"/>
          </w:tcPr>
          <w:p w14:paraId="43E5145C" w14:textId="77777777" w:rsidR="00830284" w:rsidRDefault="00830284" w:rsidP="00830284">
            <w:pPr>
              <w:rPr>
                <w:ins w:id="65" w:author="Imed Bouazizi" w:date="2023-02-03T16:53:00Z"/>
                <w:rFonts w:ascii="Times New Roman" w:hAnsi="Times New Roman"/>
                <w:sz w:val="20"/>
                <w:szCs w:val="20"/>
              </w:rPr>
            </w:pPr>
            <w:ins w:id="66" w:author="Imed Bouazizi" w:date="2023-02-03T16:53:00Z">
              <w:r>
                <w:rPr>
                  <w:rFonts w:ascii="Times New Roman" w:hAnsi="Times New Roman"/>
                  <w:sz w:val="20"/>
                  <w:szCs w:val="20"/>
                  <w:lang w:val="en-CA"/>
                </w:rPr>
                <w:t xml:space="preserve">float </w:t>
              </w:r>
            </w:ins>
          </w:p>
          <w:p w14:paraId="464AE4DD" w14:textId="77777777" w:rsidR="00830284" w:rsidRDefault="00830284" w:rsidP="00830284">
            <w:pPr>
              <w:rPr>
                <w:ins w:id="67" w:author="Imed Bouazizi" w:date="2023-02-03T16:53:00Z"/>
                <w:rFonts w:ascii="Times New Roman" w:hAnsi="Times New Roman"/>
                <w:sz w:val="20"/>
                <w:szCs w:val="20"/>
              </w:rPr>
            </w:pPr>
            <w:ins w:id="68" w:author="Imed Bouazizi" w:date="2023-02-03T16:53:00Z">
              <w:r>
                <w:rPr>
                  <w:rFonts w:ascii="Times New Roman" w:hAnsi="Times New Roman"/>
                  <w:sz w:val="20"/>
                  <w:szCs w:val="20"/>
                  <w:lang w:val="en-CA"/>
                </w:rPr>
                <w:t>unsigned byte</w:t>
              </w:r>
            </w:ins>
          </w:p>
          <w:p w14:paraId="423ACB26" w14:textId="77777777" w:rsidR="00830284" w:rsidRDefault="00830284" w:rsidP="00830284">
            <w:pPr>
              <w:rPr>
                <w:ins w:id="69" w:author="Imed Bouazizi" w:date="2023-02-03T16:53:00Z"/>
                <w:rFonts w:ascii="Times New Roman" w:hAnsi="Times New Roman"/>
                <w:sz w:val="20"/>
                <w:szCs w:val="20"/>
                <w:lang w:val="en-CA"/>
              </w:rPr>
            </w:pPr>
            <w:ins w:id="70" w:author="Imed Bouazizi" w:date="2023-02-03T16:53:00Z">
              <w:r>
                <w:rPr>
                  <w:rFonts w:ascii="Times New Roman" w:hAnsi="Times New Roman"/>
                  <w:sz w:val="20"/>
                  <w:szCs w:val="20"/>
                  <w:lang w:val="en-CA"/>
                </w:rPr>
                <w:t>unsigned short</w:t>
              </w:r>
            </w:ins>
          </w:p>
          <w:p w14:paraId="1210C9CA" w14:textId="64905AFA" w:rsidR="00830284" w:rsidRPr="00017D3F" w:rsidRDefault="00830284" w:rsidP="00830284">
            <w:pPr>
              <w:rPr>
                <w:ins w:id="71" w:author="Imed Bouazizi" w:date="2023-02-03T16:53:00Z"/>
                <w:rFonts w:ascii="Cambria" w:hAnsi="Cambria"/>
                <w:sz w:val="22"/>
                <w:szCs w:val="22"/>
                <w:lang w:val="en-CA"/>
              </w:rPr>
            </w:pPr>
            <w:ins w:id="72" w:author="Imed Bouazizi" w:date="2023-02-03T16:53:00Z">
              <w:r>
                <w:rPr>
                  <w:rFonts w:ascii="Times New Roman" w:hAnsi="Times New Roman"/>
                  <w:sz w:val="20"/>
                  <w:szCs w:val="20"/>
                </w:rPr>
                <w:t>unsigned int</w:t>
              </w:r>
            </w:ins>
          </w:p>
        </w:tc>
        <w:tc>
          <w:tcPr>
            <w:tcW w:w="1483" w:type="dxa"/>
          </w:tcPr>
          <w:p w14:paraId="658C0134" w14:textId="580CA740" w:rsidR="00830284" w:rsidRPr="00830284" w:rsidRDefault="00830284" w:rsidP="00830284">
            <w:pPr>
              <w:rPr>
                <w:ins w:id="73" w:author="Imed Bouazizi" w:date="2023-02-03T16:54:00Z"/>
                <w:rFonts w:ascii="Times New Roman" w:eastAsia="SimSun" w:hAnsi="Times New Roman"/>
                <w:sz w:val="20"/>
                <w:szCs w:val="20"/>
              </w:rPr>
            </w:pPr>
            <w:ins w:id="74" w:author="Imed Bouazizi" w:date="2023-02-03T16:54:00Z">
              <w:r>
                <w:rPr>
                  <w:rFonts w:ascii="Times New Roman" w:hAnsi="Times New Roman"/>
                  <w:sz w:val="20"/>
                  <w:szCs w:val="20"/>
                  <w:lang w:val="en-CA"/>
                </w:rPr>
                <w:t xml:space="preserve">indicates </w:t>
              </w:r>
              <w:r>
                <w:rPr>
                  <w:rFonts w:ascii="Times New Roman" w:eastAsia="SimSun" w:hAnsi="Times New Roman" w:hint="eastAsia"/>
                  <w:sz w:val="20"/>
                  <w:szCs w:val="20"/>
                </w:rPr>
                <w:t>an attribute that contains opacity</w:t>
              </w:r>
              <w:r>
                <w:rPr>
                  <w:rFonts w:ascii="Times New Roman" w:hAnsi="Times New Roman" w:hint="eastAsia"/>
                  <w:sz w:val="20"/>
                  <w:szCs w:val="20"/>
                  <w:lang w:val="en-CA"/>
                </w:rPr>
                <w:t xml:space="preserve"> </w:t>
              </w:r>
              <w:r>
                <w:rPr>
                  <w:rFonts w:ascii="Times New Roman" w:hAnsi="Times New Roman"/>
                  <w:sz w:val="20"/>
                  <w:szCs w:val="20"/>
                  <w:lang w:val="en-CA"/>
                </w:rPr>
                <w:t xml:space="preserve">information </w:t>
              </w:r>
              <w:r>
                <w:rPr>
                  <w:rFonts w:ascii="Times New Roman" w:eastAsia="SimSun" w:hAnsi="Times New Roman" w:hint="eastAsia"/>
                  <w:sz w:val="20"/>
                  <w:szCs w:val="20"/>
                </w:rPr>
                <w:t xml:space="preserve">that is </w:t>
              </w:r>
              <w:r>
                <w:rPr>
                  <w:rFonts w:ascii="Times New Roman" w:hAnsi="Times New Roman"/>
                  <w:sz w:val="20"/>
                  <w:szCs w:val="20"/>
                  <w:lang w:val="en-CA"/>
                </w:rPr>
                <w:t>associated with each point in a point cloud frame</w:t>
              </w:r>
              <w:r>
                <w:rPr>
                  <w:rFonts w:ascii="Times New Roman" w:eastAsia="SimSun" w:hAnsi="Times New Roman" w:hint="eastAsia"/>
                  <w:sz w:val="20"/>
                  <w:szCs w:val="20"/>
                </w:rPr>
                <w:t>.</w:t>
              </w:r>
            </w:ins>
          </w:p>
          <w:p w14:paraId="291A04AE" w14:textId="2D8BE218" w:rsidR="00830284" w:rsidRPr="00830284" w:rsidRDefault="00830284" w:rsidP="00017D3F">
            <w:pPr>
              <w:rPr>
                <w:ins w:id="75" w:author="Imed Bouazizi" w:date="2023-02-03T16:53:00Z"/>
                <w:rFonts w:ascii="Times New Roman" w:eastAsia="SimSun" w:hAnsi="Times New Roman"/>
                <w:sz w:val="20"/>
                <w:szCs w:val="20"/>
              </w:rPr>
            </w:pPr>
            <w:ins w:id="76" w:author="Imed Bouazizi" w:date="2023-02-03T16:54:00Z">
              <w:r>
                <w:rPr>
                  <w:rFonts w:ascii="Times New Roman" w:hAnsi="Times New Roman" w:hint="eastAsia"/>
                  <w:sz w:val="20"/>
                  <w:szCs w:val="20"/>
                </w:rPr>
                <w:t>The semantics of th</w:t>
              </w:r>
              <w:r>
                <w:rPr>
                  <w:rFonts w:ascii="Times New Roman" w:eastAsia="SimSun" w:hAnsi="Times New Roman" w:hint="eastAsia"/>
                  <w:sz w:val="20"/>
                  <w:szCs w:val="20"/>
                </w:rPr>
                <w:t>is</w:t>
              </w:r>
              <w:r>
                <w:rPr>
                  <w:rFonts w:ascii="Times New Roman" w:hAnsi="Times New Roman" w:hint="eastAsia"/>
                  <w:sz w:val="20"/>
                  <w:szCs w:val="20"/>
                </w:rPr>
                <w:t xml:space="preserve"> </w:t>
              </w:r>
              <w:r>
                <w:rPr>
                  <w:rFonts w:ascii="Times New Roman" w:hAnsi="Times New Roman" w:hint="eastAsia"/>
                  <w:sz w:val="20"/>
                  <w:szCs w:val="20"/>
                  <w:lang w:eastAsia="ko-KR"/>
                </w:rPr>
                <w:t>attribute</w:t>
              </w:r>
              <w:r>
                <w:rPr>
                  <w:rFonts w:ascii="Times New Roman" w:eastAsia="SimSun" w:hAnsi="Times New Roman" w:hint="eastAsia"/>
                  <w:sz w:val="20"/>
                  <w:szCs w:val="20"/>
                  <w:lang w:eastAsia="zh-CN"/>
                </w:rPr>
                <w:t xml:space="preserve"> is </w:t>
              </w:r>
              <w:r>
                <w:rPr>
                  <w:rFonts w:ascii="Times New Roman" w:hAnsi="Times New Roman" w:hint="eastAsia"/>
                  <w:sz w:val="20"/>
                  <w:szCs w:val="20"/>
                </w:rPr>
                <w:t xml:space="preserve"> defined in</w:t>
              </w:r>
              <w:r>
                <w:rPr>
                  <w:rFonts w:ascii="Times New Roman" w:eastAsia="SimSun" w:hAnsi="Times New Roman" w:hint="eastAsia"/>
                  <w:sz w:val="20"/>
                  <w:szCs w:val="20"/>
                </w:rPr>
                <w:t xml:space="preserve"> </w:t>
              </w:r>
              <w:r>
                <w:rPr>
                  <w:rFonts w:ascii="Times New Roman" w:hAnsi="Times New Roman"/>
                  <w:sz w:val="20"/>
                  <w:szCs w:val="20"/>
                </w:rPr>
                <w:t>ISO</w:t>
              </w:r>
              <w:r>
                <w:rPr>
                  <w:rFonts w:ascii="Times New Roman" w:hAnsi="Times New Roman"/>
                  <w:sz w:val="20"/>
                  <w:szCs w:val="20"/>
                  <w:lang w:eastAsia="ja-JP"/>
                </w:rPr>
                <w:t>/IEC</w:t>
              </w:r>
              <w:r>
                <w:rPr>
                  <w:rFonts w:ascii="Times New Roman" w:hAnsi="Times New Roman"/>
                  <w:sz w:val="20"/>
                  <w:szCs w:val="20"/>
                </w:rPr>
                <w:t> </w:t>
              </w:r>
              <w:r>
                <w:rPr>
                  <w:rFonts w:ascii="Times New Roman" w:hAnsi="Times New Roman"/>
                  <w:sz w:val="20"/>
                  <w:szCs w:val="20"/>
                  <w:lang w:eastAsia="ja-JP"/>
                </w:rPr>
                <w:t>23090</w:t>
              </w:r>
              <w:r>
                <w:rPr>
                  <w:rFonts w:ascii="Times New Roman" w:hAnsi="Times New Roman"/>
                  <w:sz w:val="20"/>
                  <w:szCs w:val="20"/>
                </w:rPr>
                <w:t>-</w:t>
              </w:r>
              <w:r>
                <w:rPr>
                  <w:rFonts w:ascii="Times New Roman" w:eastAsia="SimSun" w:hAnsi="Times New Roman" w:hint="eastAsia"/>
                  <w:sz w:val="20"/>
                  <w:szCs w:val="20"/>
                </w:rPr>
                <w:t>9.</w:t>
              </w:r>
            </w:ins>
          </w:p>
        </w:tc>
        <w:tc>
          <w:tcPr>
            <w:tcW w:w="1502" w:type="dxa"/>
          </w:tcPr>
          <w:p w14:paraId="663246D3" w14:textId="77777777" w:rsidR="00830284" w:rsidRPr="00017D3F" w:rsidRDefault="00830284" w:rsidP="00017D3F">
            <w:pPr>
              <w:jc w:val="center"/>
              <w:rPr>
                <w:ins w:id="77" w:author="Imed Bouazizi" w:date="2023-02-03T16:53:00Z"/>
                <w:rFonts w:ascii="Cambria" w:hAnsi="Cambria"/>
                <w:b/>
                <w:bCs/>
                <w:sz w:val="22"/>
                <w:szCs w:val="22"/>
                <w:lang w:val="en-CA"/>
              </w:rPr>
            </w:pPr>
          </w:p>
        </w:tc>
      </w:tr>
    </w:tbl>
    <w:p w14:paraId="33E24BBB" w14:textId="77777777" w:rsidR="00144321" w:rsidRPr="005058F5" w:rsidRDefault="00144321" w:rsidP="00B7204E">
      <w:pPr>
        <w:tabs>
          <w:tab w:val="left" w:pos="806"/>
          <w:tab w:val="left" w:pos="1210"/>
          <w:tab w:val="left" w:pos="1613"/>
          <w:tab w:val="left" w:pos="2016"/>
          <w:tab w:val="left" w:pos="2419"/>
          <w:tab w:val="left" w:pos="2822"/>
          <w:tab w:val="left" w:pos="3226"/>
          <w:tab w:val="left" w:pos="3629"/>
          <w:tab w:val="left" w:pos="4032"/>
          <w:tab w:val="left" w:pos="4435"/>
          <w:tab w:val="right" w:pos="9677"/>
        </w:tabs>
        <w:spacing w:before="0" w:after="240" w:line="240" w:lineRule="atLeast"/>
        <w:jc w:val="both"/>
        <w:rPr>
          <w:rFonts w:ascii="Times New Roman" w:eastAsiaTheme="minorEastAsia" w:hAnsi="Times New Roman"/>
          <w:b/>
          <w:bCs/>
          <w:i/>
          <w:iCs/>
          <w:color w:val="000000" w:themeColor="text1"/>
        </w:rPr>
      </w:pPr>
    </w:p>
    <w:p w14:paraId="511D2A9C" w14:textId="77777777" w:rsidR="00F03691" w:rsidRPr="00446BA6" w:rsidRDefault="00F03691" w:rsidP="00B7204E">
      <w:pPr>
        <w:tabs>
          <w:tab w:val="left" w:pos="806"/>
          <w:tab w:val="left" w:pos="1210"/>
          <w:tab w:val="left" w:pos="1613"/>
          <w:tab w:val="left" w:pos="2016"/>
          <w:tab w:val="left" w:pos="2419"/>
          <w:tab w:val="left" w:pos="2822"/>
          <w:tab w:val="left" w:pos="3226"/>
          <w:tab w:val="left" w:pos="3629"/>
          <w:tab w:val="left" w:pos="4032"/>
          <w:tab w:val="left" w:pos="4435"/>
          <w:tab w:val="right" w:pos="9677"/>
        </w:tabs>
        <w:spacing w:before="0" w:after="240" w:line="240" w:lineRule="atLeast"/>
        <w:jc w:val="both"/>
        <w:rPr>
          <w:rFonts w:ascii="Cambria" w:eastAsiaTheme="minorEastAsia" w:hAnsi="Cambria"/>
          <w:color w:val="000000" w:themeColor="text1"/>
          <w:sz w:val="22"/>
          <w:szCs w:val="22"/>
        </w:rPr>
      </w:pPr>
    </w:p>
    <w:p w14:paraId="759AB07E" w14:textId="77777777" w:rsidR="00514B15" w:rsidRPr="00446BA6" w:rsidRDefault="00514B15" w:rsidP="00514B15">
      <w:pPr>
        <w:tabs>
          <w:tab w:val="left" w:pos="806"/>
          <w:tab w:val="left" w:pos="1210"/>
          <w:tab w:val="left" w:pos="1613"/>
          <w:tab w:val="left" w:pos="2016"/>
          <w:tab w:val="left" w:pos="2419"/>
          <w:tab w:val="left" w:pos="2822"/>
          <w:tab w:val="left" w:pos="3226"/>
          <w:tab w:val="left" w:pos="3629"/>
          <w:tab w:val="left" w:pos="4032"/>
          <w:tab w:val="left" w:pos="4435"/>
          <w:tab w:val="right" w:pos="9677"/>
        </w:tabs>
        <w:spacing w:before="0" w:after="240" w:line="240" w:lineRule="atLeast"/>
        <w:jc w:val="both"/>
        <w:rPr>
          <w:rFonts w:ascii="Cambria" w:eastAsiaTheme="minorEastAsia" w:hAnsi="Cambria"/>
          <w:color w:val="000000" w:themeColor="text1"/>
          <w:sz w:val="22"/>
          <w:szCs w:val="22"/>
        </w:rPr>
      </w:pPr>
    </w:p>
    <w:p w14:paraId="7237E454" w14:textId="65969D24" w:rsidR="00B7204E" w:rsidRPr="00514B15" w:rsidRDefault="00B7204E" w:rsidP="00B7204E">
      <w:r w:rsidRPr="00514B15">
        <w:t>================ Next Change =======================</w:t>
      </w:r>
    </w:p>
    <w:p w14:paraId="04B41338" w14:textId="0B5205CB" w:rsidR="001C79C3" w:rsidRDefault="00DF33B5" w:rsidP="00DF33B5">
      <w:pPr>
        <w:pStyle w:val="a2"/>
        <w:tabs>
          <w:tab w:val="clear" w:pos="500"/>
          <w:tab w:val="clear" w:pos="756"/>
          <w:tab w:val="num" w:pos="360"/>
          <w:tab w:val="left" w:pos="403"/>
          <w:tab w:val="left" w:pos="567"/>
        </w:tabs>
        <w:suppressAutoHyphens w:val="0"/>
        <w:spacing w:line="270" w:lineRule="atLeast"/>
        <w:jc w:val="both"/>
        <w:rPr>
          <w:rFonts w:ascii="Times New Roman" w:hAnsi="Times New Roman"/>
          <w:i/>
          <w:iCs/>
        </w:rPr>
      </w:pPr>
      <w:r w:rsidRPr="00446BA6">
        <w:rPr>
          <w:rFonts w:ascii="Times New Roman" w:hAnsi="Times New Roman"/>
          <w:i/>
          <w:iCs/>
        </w:rPr>
        <w:t>Add the following clause</w:t>
      </w:r>
      <w:r w:rsidR="001C79C3">
        <w:rPr>
          <w:rFonts w:ascii="Times New Roman" w:hAnsi="Times New Roman"/>
          <w:i/>
          <w:iCs/>
        </w:rPr>
        <w:t>s</w:t>
      </w:r>
      <w:r w:rsidRPr="00446BA6">
        <w:rPr>
          <w:rFonts w:ascii="Times New Roman" w:hAnsi="Times New Roman"/>
          <w:i/>
          <w:iCs/>
        </w:rPr>
        <w:t xml:space="preserve"> to Annex F:</w:t>
      </w:r>
    </w:p>
    <w:p w14:paraId="132F7AB2" w14:textId="4609E572" w:rsidR="00DF33B5" w:rsidRPr="00446BA6" w:rsidRDefault="00DF33B5" w:rsidP="00DF33B5">
      <w:pPr>
        <w:pStyle w:val="a2"/>
        <w:tabs>
          <w:tab w:val="clear" w:pos="500"/>
          <w:tab w:val="clear" w:pos="756"/>
          <w:tab w:val="num" w:pos="360"/>
          <w:tab w:val="left" w:pos="403"/>
          <w:tab w:val="left" w:pos="567"/>
        </w:tabs>
        <w:suppressAutoHyphens w:val="0"/>
        <w:spacing w:line="270" w:lineRule="atLeast"/>
        <w:jc w:val="both"/>
        <w:rPr>
          <w:sz w:val="26"/>
          <w:szCs w:val="24"/>
          <w:lang w:val="en-US"/>
        </w:rPr>
      </w:pPr>
      <w:r w:rsidRPr="00446BA6">
        <w:rPr>
          <w:sz w:val="26"/>
          <w:szCs w:val="24"/>
          <w:lang w:val="en-US"/>
        </w:rPr>
        <w:t xml:space="preserve">F.10 </w:t>
      </w:r>
      <w:r w:rsidRPr="00446BA6">
        <w:rPr>
          <w:sz w:val="26"/>
          <w:szCs w:val="24"/>
          <w:lang w:val="en-US"/>
        </w:rPr>
        <w:tab/>
        <w:t>MPEG_primitive_V3C</w:t>
      </w:r>
    </w:p>
    <w:p w14:paraId="482968A4" w14:textId="20607358" w:rsidR="00DF33B5" w:rsidRDefault="00DF33B5" w:rsidP="00DF33B5">
      <w:r w:rsidRPr="00446BA6">
        <w:t>In the example downloadable from https://standards.iso.org/iso-iec/23090/-14/ed-1/en/example_MPEG_primitive_V3C, a usage of the MPEG_primitive_V3C is presented.</w:t>
      </w:r>
    </w:p>
    <w:p w14:paraId="2F35C352" w14:textId="41519502" w:rsidR="001C79C3" w:rsidRPr="001C79C3" w:rsidRDefault="001C79C3" w:rsidP="001C79C3">
      <w:pPr>
        <w:pStyle w:val="a2"/>
        <w:tabs>
          <w:tab w:val="clear" w:pos="500"/>
          <w:tab w:val="clear" w:pos="756"/>
          <w:tab w:val="num" w:pos="360"/>
          <w:tab w:val="left" w:pos="403"/>
          <w:tab w:val="left" w:pos="567"/>
        </w:tabs>
        <w:suppressAutoHyphens w:val="0"/>
        <w:spacing w:line="270" w:lineRule="atLeast"/>
        <w:jc w:val="both"/>
        <w:rPr>
          <w:sz w:val="26"/>
          <w:szCs w:val="24"/>
          <w:lang w:val="en-US"/>
        </w:rPr>
      </w:pPr>
      <w:r w:rsidRPr="001C79C3">
        <w:rPr>
          <w:sz w:val="26"/>
          <w:szCs w:val="24"/>
          <w:lang w:val="en-US"/>
        </w:rPr>
        <w:t xml:space="preserve">F.11  </w:t>
      </w:r>
      <w:proofErr w:type="spellStart"/>
      <w:r w:rsidRPr="001C79C3">
        <w:rPr>
          <w:sz w:val="26"/>
          <w:szCs w:val="24"/>
          <w:lang w:val="en-US"/>
        </w:rPr>
        <w:t>MPEG_sampler_YCbCr</w:t>
      </w:r>
      <w:proofErr w:type="spellEnd"/>
    </w:p>
    <w:p w14:paraId="6CE357E7" w14:textId="029A8861" w:rsidR="00DF33B5" w:rsidRPr="001C79C3" w:rsidRDefault="001C79C3" w:rsidP="001C79C3">
      <w:pPr>
        <w:spacing w:after="120"/>
        <w:jc w:val="both"/>
        <w:rPr>
          <w:rFonts w:ascii="Times New Roman" w:eastAsia="Calibri" w:hAnsi="Times New Roman"/>
        </w:rPr>
      </w:pPr>
      <w:r>
        <w:rPr>
          <w:rFonts w:eastAsia="Calibri" w:cs="Arial"/>
        </w:rPr>
        <w:t>In the</w:t>
      </w:r>
      <w:r w:rsidRPr="00514B15">
        <w:rPr>
          <w:rFonts w:eastAsia="Calibri" w:cs="Arial"/>
        </w:rPr>
        <w:t xml:space="preserve"> </w:t>
      </w:r>
      <w:r>
        <w:rPr>
          <w:rFonts w:eastAsia="Calibri" w:cs="Arial"/>
        </w:rPr>
        <w:t>e</w:t>
      </w:r>
      <w:r w:rsidRPr="00514B15">
        <w:rPr>
          <w:rFonts w:eastAsia="Calibri" w:cs="Arial"/>
        </w:rPr>
        <w:t>xample</w:t>
      </w:r>
      <w:r>
        <w:rPr>
          <w:rFonts w:eastAsia="Calibri" w:cs="Arial"/>
        </w:rPr>
        <w:t xml:space="preserve"> downloadable from </w:t>
      </w:r>
      <w:r w:rsidRPr="00240061">
        <w:rPr>
          <w:rFonts w:eastAsia="Calibri" w:cs="Arial"/>
        </w:rPr>
        <w:t>https://standards.iso.org/iso-iec/23090-14/ed-1/en/example_MPEG_sampler_YCbCr</w:t>
      </w:r>
      <w:r>
        <w:rPr>
          <w:rFonts w:eastAsia="Calibri" w:cs="Arial"/>
        </w:rPr>
        <w:t xml:space="preserve">, a usage of the </w:t>
      </w:r>
      <w:proofErr w:type="spellStart"/>
      <w:r w:rsidRPr="001C79C3">
        <w:rPr>
          <w:rStyle w:val="CodeChar"/>
        </w:rPr>
        <w:t>MPEG_sampler_YCbCr</w:t>
      </w:r>
      <w:proofErr w:type="spellEnd"/>
      <w:r w:rsidRPr="00514B15">
        <w:rPr>
          <w:rFonts w:eastAsia="Calibri" w:cs="Arial"/>
        </w:rPr>
        <w:t xml:space="preserve"> extension</w:t>
      </w:r>
      <w:r>
        <w:rPr>
          <w:rFonts w:eastAsia="Calibri" w:cs="Arial"/>
        </w:rPr>
        <w:t xml:space="preserve"> is presented.</w:t>
      </w:r>
    </w:p>
    <w:p w14:paraId="276185C1" w14:textId="77777777" w:rsidR="00DF33B5" w:rsidRPr="00514B15" w:rsidRDefault="00DF33B5" w:rsidP="00277035"/>
    <w:p w14:paraId="66F66263" w14:textId="1F61AEF4" w:rsidR="00220BFE" w:rsidRPr="00514B15" w:rsidRDefault="00277035" w:rsidP="009B3D95">
      <w:r w:rsidRPr="00514B15">
        <w:t>================ Next Change =======================</w:t>
      </w:r>
    </w:p>
    <w:p w14:paraId="2487B154" w14:textId="2540A0F2" w:rsidR="005B703E" w:rsidRPr="00446BA6" w:rsidRDefault="005B703E" w:rsidP="005B703E">
      <w:pPr>
        <w:rPr>
          <w:rFonts w:ascii="Times New Roman" w:hAnsi="Times New Roman"/>
          <w:i/>
          <w:iCs/>
        </w:rPr>
      </w:pPr>
      <w:r w:rsidRPr="00446BA6">
        <w:rPr>
          <w:rFonts w:ascii="Times New Roman" w:hAnsi="Times New Roman"/>
          <w:i/>
          <w:iCs/>
        </w:rPr>
        <w:t>Add Annex G with the following content</w:t>
      </w:r>
    </w:p>
    <w:p w14:paraId="09A2A9E1" w14:textId="04A442E4" w:rsidR="00BB29A9" w:rsidRPr="00446BA6" w:rsidRDefault="005B703E" w:rsidP="002D0FEC">
      <w:pPr>
        <w:pStyle w:val="ANNEX"/>
        <w:numPr>
          <w:ilvl w:val="0"/>
          <w:numId w:val="56"/>
        </w:numPr>
        <w:tabs>
          <w:tab w:val="left" w:pos="403"/>
        </w:tabs>
        <w:spacing w:after="480"/>
        <w:rPr>
          <w:sz w:val="20"/>
          <w:lang w:val="en-US"/>
        </w:rPr>
      </w:pPr>
      <w:bookmarkStart w:id="78" w:name="_Toc450303222"/>
      <w:bookmarkStart w:id="79" w:name="_Toc9996972"/>
      <w:bookmarkStart w:id="80" w:name="_Toc438968655"/>
      <w:bookmarkStart w:id="81" w:name="_Toc443461103"/>
      <w:bookmarkStart w:id="82" w:name="_Toc353342675"/>
      <w:r w:rsidRPr="00446BA6">
        <w:rPr>
          <w:lang w:val="en-US"/>
        </w:rPr>
        <w:lastRenderedPageBreak/>
        <w:br/>
      </w:r>
      <w:bookmarkStart w:id="83" w:name="_Toc71216160"/>
      <w:bookmarkStart w:id="84" w:name="_Toc92097342"/>
      <w:r w:rsidRPr="00446BA6">
        <w:rPr>
          <w:lang w:val="en-US"/>
        </w:rPr>
        <w:t>Support for MPEG-I Media</w:t>
      </w:r>
      <w:r w:rsidRPr="00446BA6">
        <w:rPr>
          <w:lang w:val="en-US"/>
        </w:rPr>
        <w:br/>
      </w:r>
      <w:bookmarkEnd w:id="78"/>
      <w:bookmarkEnd w:id="79"/>
      <w:bookmarkEnd w:id="80"/>
      <w:bookmarkEnd w:id="81"/>
      <w:bookmarkEnd w:id="82"/>
      <w:bookmarkEnd w:id="83"/>
      <w:bookmarkEnd w:id="84"/>
    </w:p>
    <w:p w14:paraId="1AEA114B" w14:textId="795A253F" w:rsidR="006762F2" w:rsidRPr="00446BA6" w:rsidRDefault="00A824AA" w:rsidP="00A824AA">
      <w:pPr>
        <w:pStyle w:val="Heading2"/>
        <w:keepLines w:val="0"/>
        <w:numPr>
          <w:ilvl w:val="1"/>
          <w:numId w:val="56"/>
        </w:numPr>
        <w:tabs>
          <w:tab w:val="clear" w:pos="360"/>
          <w:tab w:val="clear" w:pos="756"/>
          <w:tab w:val="clear" w:pos="864"/>
          <w:tab w:val="left" w:pos="540"/>
          <w:tab w:val="left" w:pos="700"/>
          <w:tab w:val="num" w:pos="5464"/>
        </w:tabs>
        <w:suppressAutoHyphens/>
        <w:spacing w:before="60" w:after="240" w:line="250" w:lineRule="atLeast"/>
        <w:ind w:left="432" w:hanging="432"/>
        <w:jc w:val="both"/>
        <w:rPr>
          <w:rFonts w:ascii="Cambria" w:hAnsi="Cambria" w:cs="Times New Roman"/>
          <w:iCs w:val="0"/>
          <w:kern w:val="0"/>
          <w:lang w:val="en-US" w:eastAsia="ja-JP"/>
        </w:rPr>
      </w:pPr>
      <w:r w:rsidRPr="00446BA6">
        <w:rPr>
          <w:rFonts w:ascii="Cambria" w:hAnsi="Cambria" w:cs="Times New Roman"/>
          <w:iCs w:val="0"/>
          <w:kern w:val="0"/>
          <w:lang w:val="en-US" w:eastAsia="ja-JP"/>
        </w:rPr>
        <w:t xml:space="preserve"> </w:t>
      </w:r>
      <w:r w:rsidRPr="00446BA6">
        <w:rPr>
          <w:rFonts w:ascii="Cambria" w:hAnsi="Cambria" w:cs="Times New Roman"/>
          <w:iCs w:val="0"/>
          <w:kern w:val="0"/>
          <w:lang w:val="en-US" w:eastAsia="ja-JP"/>
        </w:rPr>
        <w:tab/>
      </w:r>
      <w:r w:rsidR="006762F2" w:rsidRPr="00446BA6">
        <w:rPr>
          <w:rFonts w:ascii="Cambria" w:hAnsi="Cambria" w:cs="Times New Roman"/>
          <w:iCs w:val="0"/>
          <w:kern w:val="0"/>
          <w:lang w:val="en-US" w:eastAsia="ja-JP"/>
        </w:rPr>
        <w:t>MPEG_</w:t>
      </w:r>
      <w:r w:rsidR="00B20F69" w:rsidRPr="00446BA6">
        <w:rPr>
          <w:rFonts w:ascii="Cambria" w:hAnsi="Cambria" w:cs="Times New Roman"/>
          <w:iCs w:val="0"/>
          <w:kern w:val="0"/>
          <w:lang w:val="en-US" w:eastAsia="ja-JP"/>
        </w:rPr>
        <w:t>primitive_</w:t>
      </w:r>
      <w:r w:rsidR="007B54F2" w:rsidRPr="00446BA6">
        <w:rPr>
          <w:rFonts w:ascii="Cambria" w:hAnsi="Cambria" w:cs="Times New Roman"/>
          <w:iCs w:val="0"/>
          <w:kern w:val="0"/>
          <w:lang w:val="en-US" w:eastAsia="ja-JP"/>
        </w:rPr>
        <w:t>V</w:t>
      </w:r>
      <w:r w:rsidR="006762F2" w:rsidRPr="00446BA6">
        <w:rPr>
          <w:rFonts w:ascii="Cambria" w:hAnsi="Cambria" w:cs="Times New Roman"/>
          <w:iCs w:val="0"/>
          <w:kern w:val="0"/>
          <w:lang w:val="en-US" w:eastAsia="ja-JP"/>
        </w:rPr>
        <w:t>3</w:t>
      </w:r>
      <w:r w:rsidR="007B54F2" w:rsidRPr="00446BA6">
        <w:rPr>
          <w:rFonts w:ascii="Cambria" w:hAnsi="Cambria" w:cs="Times New Roman"/>
          <w:iCs w:val="0"/>
          <w:kern w:val="0"/>
          <w:lang w:val="en-US" w:eastAsia="ja-JP"/>
        </w:rPr>
        <w:t>C</w:t>
      </w:r>
      <w:r w:rsidR="006762F2" w:rsidRPr="00446BA6">
        <w:rPr>
          <w:rFonts w:ascii="Cambria" w:hAnsi="Cambria" w:cs="Times New Roman"/>
          <w:iCs w:val="0"/>
          <w:kern w:val="0"/>
          <w:lang w:val="en-US" w:eastAsia="ja-JP"/>
        </w:rPr>
        <w:t xml:space="preserve"> </w:t>
      </w:r>
      <w:r w:rsidR="00B20F69" w:rsidRPr="00446BA6">
        <w:rPr>
          <w:rFonts w:ascii="Cambria" w:hAnsi="Cambria" w:cs="Times New Roman"/>
          <w:iCs w:val="0"/>
          <w:kern w:val="0"/>
          <w:lang w:val="en-US" w:eastAsia="ja-JP"/>
        </w:rPr>
        <w:t>e</w:t>
      </w:r>
      <w:r w:rsidR="006762F2" w:rsidRPr="00446BA6">
        <w:rPr>
          <w:rFonts w:ascii="Cambria" w:hAnsi="Cambria" w:cs="Times New Roman"/>
          <w:iCs w:val="0"/>
          <w:kern w:val="0"/>
          <w:lang w:val="en-US" w:eastAsia="ja-JP"/>
        </w:rPr>
        <w:t>xtension</w:t>
      </w:r>
    </w:p>
    <w:p w14:paraId="36D2F458" w14:textId="510836EC" w:rsidR="006762F2" w:rsidRPr="00446BA6" w:rsidRDefault="00A86328" w:rsidP="00A824AA">
      <w:pPr>
        <w:pStyle w:val="Heading3"/>
        <w:keepLines w:val="0"/>
        <w:numPr>
          <w:ilvl w:val="2"/>
          <w:numId w:val="56"/>
        </w:numPr>
        <w:tabs>
          <w:tab w:val="clear" w:pos="756"/>
        </w:tabs>
        <w:suppressAutoHyphens/>
        <w:spacing w:before="60" w:after="240" w:line="240" w:lineRule="atLeast"/>
        <w:ind w:left="432" w:hanging="432"/>
        <w:jc w:val="both"/>
        <w:rPr>
          <w:rFonts w:ascii="Cambria" w:hAnsi="Cambria" w:cs="Times New Roman"/>
          <w:bCs w:val="0"/>
          <w:iCs w:val="0"/>
          <w:kern w:val="0"/>
          <w:szCs w:val="24"/>
          <w:lang w:val="en-US" w:eastAsia="ja-JP"/>
        </w:rPr>
      </w:pPr>
      <w:r w:rsidRPr="00446BA6">
        <w:rPr>
          <w:rFonts w:ascii="Cambria" w:hAnsi="Cambria" w:cs="Times New Roman"/>
          <w:bCs w:val="0"/>
          <w:iCs w:val="0"/>
          <w:kern w:val="0"/>
          <w:szCs w:val="24"/>
          <w:lang w:val="en-US" w:eastAsia="ja-JP"/>
        </w:rPr>
        <w:t>General</w:t>
      </w:r>
    </w:p>
    <w:p w14:paraId="1E6B4CBD" w14:textId="65F57491" w:rsidR="00D7148A" w:rsidRPr="00446BA6" w:rsidRDefault="00B03263" w:rsidP="00A829BF">
      <w:r w:rsidRPr="00446BA6">
        <w:t xml:space="preserve">In order to support V3C compressed </w:t>
      </w:r>
      <w:r w:rsidR="00B20F69" w:rsidRPr="00446BA6">
        <w:t xml:space="preserve">objects </w:t>
      </w:r>
      <w:r w:rsidRPr="00446BA6">
        <w:t xml:space="preserve">in MPEG-I scene description, the </w:t>
      </w:r>
      <w:proofErr w:type="spellStart"/>
      <w:r w:rsidRPr="001C79C3">
        <w:rPr>
          <w:rFonts w:ascii="Courier New" w:hAnsi="Courier New" w:cs="Courier New"/>
        </w:rPr>
        <w:t>MPEG_media</w:t>
      </w:r>
      <w:proofErr w:type="spellEnd"/>
      <w:r w:rsidRPr="00446BA6">
        <w:t xml:space="preserve"> extension is used to </w:t>
      </w:r>
      <w:r w:rsidR="008E32FB" w:rsidRPr="00446BA6">
        <w:t xml:space="preserve">refer </w:t>
      </w:r>
      <w:r w:rsidRPr="00446BA6">
        <w:t>to V3C compressed bitstreams.</w:t>
      </w:r>
    </w:p>
    <w:p w14:paraId="1EE4C2E4" w14:textId="2EB26A6F" w:rsidR="0062146D" w:rsidRPr="00446BA6" w:rsidRDefault="00D7148A" w:rsidP="00A829BF">
      <w:r w:rsidRPr="00446BA6">
        <w:t>T</w:t>
      </w:r>
      <w:r w:rsidR="00A829BF" w:rsidRPr="00446BA6">
        <w:t xml:space="preserve">he </w:t>
      </w:r>
      <w:r w:rsidR="007B54F2" w:rsidRPr="00446BA6">
        <w:t>p</w:t>
      </w:r>
      <w:r w:rsidR="00A829BF" w:rsidRPr="00446BA6">
        <w:t xml:space="preserve">resentation </w:t>
      </w:r>
      <w:r w:rsidR="007B54F2" w:rsidRPr="00446BA6">
        <w:t>e</w:t>
      </w:r>
      <w:r w:rsidR="00A829BF" w:rsidRPr="00446BA6">
        <w:t xml:space="preserve">ngine </w:t>
      </w:r>
      <w:r w:rsidR="00E829D0" w:rsidRPr="00446BA6">
        <w:t>may support</w:t>
      </w:r>
      <w:r w:rsidR="00BA08F3" w:rsidRPr="00446BA6">
        <w:t xml:space="preserve"> the operation</w:t>
      </w:r>
      <w:r w:rsidR="0062146D" w:rsidRPr="00446BA6">
        <w:t>s</w:t>
      </w:r>
      <w:r w:rsidR="00BA08F3" w:rsidRPr="00446BA6">
        <w:t xml:space="preserve"> to perform the</w:t>
      </w:r>
      <w:r w:rsidR="00E829D0" w:rsidRPr="00446BA6">
        <w:t xml:space="preserve"> 3D reconstruction of decoded V3C components</w:t>
      </w:r>
      <w:r w:rsidR="000A15D1" w:rsidRPr="00446BA6">
        <w:t xml:space="preserve"> as </w:t>
      </w:r>
      <w:r w:rsidR="008C2A80" w:rsidRPr="00446BA6">
        <w:t>indicated in the Figure 2.</w:t>
      </w:r>
      <w:r w:rsidR="00585D3D" w:rsidRPr="00446BA6">
        <w:t xml:space="preserve"> The </w:t>
      </w:r>
      <w:r w:rsidR="0062146D" w:rsidRPr="00446BA6">
        <w:t>presentation</w:t>
      </w:r>
      <w:r w:rsidR="00585D3D" w:rsidRPr="00446BA6">
        <w:t xml:space="preserve"> engine </w:t>
      </w:r>
      <w:r w:rsidR="003F2697" w:rsidRPr="00446BA6">
        <w:t>access</w:t>
      </w:r>
      <w:r w:rsidR="000A2BCE" w:rsidRPr="00446BA6">
        <w:t>es</w:t>
      </w:r>
      <w:r w:rsidR="003F2697" w:rsidRPr="00446BA6">
        <w:t xml:space="preserve"> the</w:t>
      </w:r>
      <w:r w:rsidR="00585D3D" w:rsidRPr="00446BA6">
        <w:t xml:space="preserve"> </w:t>
      </w:r>
      <w:r w:rsidR="003F2697" w:rsidRPr="00446BA6">
        <w:t xml:space="preserve">decoded V3C data </w:t>
      </w:r>
      <w:r w:rsidR="00D228F7" w:rsidRPr="00446BA6">
        <w:t>through</w:t>
      </w:r>
      <w:r w:rsidR="003F2697" w:rsidRPr="00446BA6">
        <w:t xml:space="preserve"> buffers</w:t>
      </w:r>
      <w:r w:rsidR="000A2BCE" w:rsidRPr="00446BA6">
        <w:t xml:space="preserve">. </w:t>
      </w:r>
    </w:p>
    <w:p w14:paraId="43C586BA" w14:textId="1485C614" w:rsidR="00BA08F3" w:rsidRPr="00446BA6" w:rsidRDefault="00B8677C" w:rsidP="00BA08F3">
      <w:r w:rsidRPr="00446BA6">
        <w:t>The</w:t>
      </w:r>
      <w:r w:rsidR="00BA08F3" w:rsidRPr="00446BA6">
        <w:t xml:space="preserve"> syntax of the V3C object is provided as an extension to </w:t>
      </w:r>
      <w:proofErr w:type="spellStart"/>
      <w:r w:rsidR="00BA08F3" w:rsidRPr="00446BA6">
        <w:rPr>
          <w:rFonts w:ascii="Courier New" w:hAnsi="Courier New" w:cs="Courier New"/>
        </w:rPr>
        <w:t>mesh.primitive</w:t>
      </w:r>
      <w:proofErr w:type="spellEnd"/>
      <w:r w:rsidR="00BA08F3" w:rsidRPr="00446BA6">
        <w:t xml:space="preserve"> in a scene description format</w:t>
      </w:r>
      <w:r w:rsidR="00576FDD" w:rsidRPr="00446BA6">
        <w:t xml:space="preserve">. The extension refers to the decoded data of a V3C object. Each decoded V3C component is </w:t>
      </w:r>
      <w:proofErr w:type="spellStart"/>
      <w:r w:rsidR="00576FDD" w:rsidRPr="00446BA6">
        <w:t>signalled</w:t>
      </w:r>
      <w:proofErr w:type="spellEnd"/>
      <w:r w:rsidR="00576FDD" w:rsidRPr="00446BA6">
        <w:t xml:space="preserve"> using properties defined in the</w:t>
      </w:r>
      <w:r w:rsidR="00576FDD" w:rsidRPr="001C79C3">
        <w:rPr>
          <w:rFonts w:ascii="Courier New" w:hAnsi="Courier New" w:cs="Courier New"/>
        </w:rPr>
        <w:t xml:space="preserve"> MPEG_primitive_V3C</w:t>
      </w:r>
      <w:r w:rsidR="00576FDD" w:rsidRPr="00446BA6">
        <w:t xml:space="preserve"> extension. </w:t>
      </w:r>
      <w:r w:rsidR="00BA08F3" w:rsidRPr="00446BA6">
        <w:t>The extension is specific to objects coded with a V3C compression scheme (</w:t>
      </w:r>
      <w:r w:rsidR="00775998" w:rsidRPr="00446BA6">
        <w:t>i.e.,</w:t>
      </w:r>
      <w:r w:rsidR="003E0998" w:rsidRPr="00446BA6">
        <w:t xml:space="preserve"> </w:t>
      </w:r>
      <w:r w:rsidR="00BA08F3" w:rsidRPr="00446BA6">
        <w:t>ISO/IEC 23090-5 [2] or ISO/IEC 23090-12 [</w:t>
      </w:r>
      <w:r w:rsidR="009B3D95" w:rsidRPr="00446BA6">
        <w:t>3</w:t>
      </w:r>
      <w:r w:rsidR="00BA08F3" w:rsidRPr="00446BA6">
        <w:t>]).</w:t>
      </w:r>
    </w:p>
    <w:p w14:paraId="26BF5864" w14:textId="77777777" w:rsidR="00BA08F3" w:rsidRPr="00446BA6" w:rsidRDefault="00BA08F3" w:rsidP="00BA08F3">
      <w:r w:rsidRPr="00446BA6">
        <w:t xml:space="preserve">Usage of the extension must be listed in the </w:t>
      </w:r>
      <w:proofErr w:type="spellStart"/>
      <w:r w:rsidRPr="001C79C3">
        <w:rPr>
          <w:rFonts w:ascii="Courier New" w:hAnsi="Courier New" w:cs="Courier New"/>
          <w:i/>
          <w:iCs/>
        </w:rPr>
        <w:t>extensionsUsed</w:t>
      </w:r>
      <w:proofErr w:type="spellEnd"/>
      <w:r w:rsidRPr="00446BA6">
        <w:t xml:space="preserve"> top-level </w:t>
      </w:r>
      <w:proofErr w:type="spellStart"/>
      <w:r w:rsidRPr="00446BA6">
        <w:t>glTF</w:t>
      </w:r>
      <w:proofErr w:type="spellEnd"/>
      <w:r w:rsidRPr="00446BA6">
        <w:t xml:space="preserve"> property. </w:t>
      </w:r>
    </w:p>
    <w:p w14:paraId="15AEC70D" w14:textId="77777777" w:rsidR="00BA08F3" w:rsidRPr="00446BA6" w:rsidRDefault="00BA08F3" w:rsidP="00BA08F3">
      <w:pPr>
        <w:rPr>
          <w:rFonts w:ascii="Courier New" w:hAnsi="Courier New" w:cs="Courier New"/>
        </w:rPr>
      </w:pPr>
      <w:r w:rsidRPr="00446BA6">
        <w:rPr>
          <w:rFonts w:ascii="Courier New" w:hAnsi="Courier New" w:cs="Courier New"/>
        </w:rPr>
        <w:t xml:space="preserve"> "</w:t>
      </w:r>
      <w:proofErr w:type="spellStart"/>
      <w:r w:rsidRPr="00446BA6">
        <w:rPr>
          <w:rFonts w:ascii="Courier New" w:hAnsi="Courier New" w:cs="Courier New"/>
          <w:i/>
          <w:iCs/>
        </w:rPr>
        <w:t>extensionsUsed</w:t>
      </w:r>
      <w:proofErr w:type="spellEnd"/>
      <w:r w:rsidRPr="00446BA6">
        <w:rPr>
          <w:rFonts w:ascii="Courier New" w:hAnsi="Courier New" w:cs="Courier New"/>
        </w:rPr>
        <w:t>": [</w:t>
      </w:r>
    </w:p>
    <w:p w14:paraId="6D170594" w14:textId="36C90B13" w:rsidR="00BA08F3" w:rsidRPr="00446BA6" w:rsidRDefault="00BA08F3" w:rsidP="00BA08F3">
      <w:pPr>
        <w:rPr>
          <w:rFonts w:ascii="Courier New" w:hAnsi="Courier New" w:cs="Courier New"/>
        </w:rPr>
      </w:pPr>
      <w:r w:rsidRPr="00446BA6">
        <w:rPr>
          <w:rFonts w:ascii="Courier New" w:hAnsi="Courier New" w:cs="Courier New"/>
        </w:rPr>
        <w:t xml:space="preserve">    "MPEG_</w:t>
      </w:r>
      <w:r w:rsidR="00D228F7" w:rsidRPr="00446BA6">
        <w:rPr>
          <w:rFonts w:ascii="Courier New" w:hAnsi="Courier New" w:cs="Courier New"/>
        </w:rPr>
        <w:t>primitive_</w:t>
      </w:r>
      <w:r w:rsidRPr="00446BA6">
        <w:rPr>
          <w:rFonts w:ascii="Courier New" w:hAnsi="Courier New" w:cs="Courier New"/>
        </w:rPr>
        <w:t>V3C"</w:t>
      </w:r>
    </w:p>
    <w:p w14:paraId="23D75DF4" w14:textId="77777777" w:rsidR="001D66DB" w:rsidRPr="00446BA6" w:rsidRDefault="00BA08F3" w:rsidP="00F369DD">
      <w:r w:rsidRPr="00446BA6">
        <w:rPr>
          <w:rFonts w:ascii="Courier New" w:hAnsi="Courier New" w:cs="Courier New"/>
        </w:rPr>
        <w:t>]</w:t>
      </w:r>
    </w:p>
    <w:p w14:paraId="21F513E7" w14:textId="6250BEB9" w:rsidR="00A829BF" w:rsidRPr="00446BA6" w:rsidRDefault="00530CF1" w:rsidP="00F369DD">
      <w:r w:rsidRPr="00446BA6">
        <w:t>F</w:t>
      </w:r>
      <w:r w:rsidR="00A829BF" w:rsidRPr="00446BA6">
        <w:t>igure</w:t>
      </w:r>
      <w:r w:rsidRPr="00446BA6">
        <w:t xml:space="preserve"> G.1</w:t>
      </w:r>
      <w:r w:rsidR="00A829BF" w:rsidRPr="00446BA6">
        <w:t xml:space="preserve"> depicts the structure of the V3C mesh compression extension:</w:t>
      </w:r>
    </w:p>
    <w:p w14:paraId="40A9D82E" w14:textId="4EB1AB07" w:rsidR="003B0D94" w:rsidRDefault="005E38C2" w:rsidP="003B0D94">
      <w:pPr>
        <w:keepNext/>
      </w:pPr>
      <w:r w:rsidRPr="00446BA6">
        <w:rPr>
          <w:noProof/>
        </w:rPr>
        <w:lastRenderedPageBreak/>
        <w:drawing>
          <wp:inline distT="0" distB="0" distL="0" distR="0" wp14:anchorId="13C3EF1F" wp14:editId="543F3A5C">
            <wp:extent cx="5569585" cy="367344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590105" cy="3686974"/>
                    </a:xfrm>
                    <a:prstGeom prst="rect">
                      <a:avLst/>
                    </a:prstGeom>
                    <a:noFill/>
                  </pic:spPr>
                </pic:pic>
              </a:graphicData>
            </a:graphic>
          </wp:inline>
        </w:drawing>
      </w:r>
    </w:p>
    <w:p w14:paraId="6A8E0584" w14:textId="36CC1E4E" w:rsidR="00777123" w:rsidRPr="00446BA6" w:rsidRDefault="00777123" w:rsidP="00777123">
      <w:pPr>
        <w:pStyle w:val="Caption"/>
        <w:jc w:val="center"/>
      </w:pPr>
      <w:r w:rsidRPr="00514B15">
        <w:t>Figure G.</w:t>
      </w:r>
      <w:r w:rsidR="00220BFE" w:rsidRPr="00514B15">
        <w:t>1</w:t>
      </w:r>
      <w:r w:rsidRPr="00514B15">
        <w:t xml:space="preserve"> Example </w:t>
      </w:r>
      <w:r w:rsidR="009562ED">
        <w:t>s</w:t>
      </w:r>
      <w:r w:rsidRPr="00514B15">
        <w:t xml:space="preserve">tructure of V3C </w:t>
      </w:r>
      <w:r w:rsidR="009562ED">
        <w:t>c</w:t>
      </w:r>
      <w:r w:rsidRPr="00514B15">
        <w:t xml:space="preserve">ompressed </w:t>
      </w:r>
      <w:r w:rsidR="009562ED">
        <w:t>p</w:t>
      </w:r>
      <w:r w:rsidRPr="00514B15">
        <w:t>rimitive</w:t>
      </w:r>
    </w:p>
    <w:p w14:paraId="6557DC75" w14:textId="4FB374F8" w:rsidR="00690464" w:rsidRPr="00446BA6" w:rsidRDefault="00690464" w:rsidP="00A829BF">
      <w:r w:rsidRPr="00446BA6">
        <w:t xml:space="preserve">If the Presentation Engine does not support </w:t>
      </w:r>
      <w:r w:rsidR="00B7204E" w:rsidRPr="00446BA6">
        <w:t xml:space="preserve">the </w:t>
      </w:r>
      <w:r w:rsidRPr="00446BA6">
        <w:t>MPEG_primtive_V3C extension</w:t>
      </w:r>
      <w:r w:rsidR="00B7204E" w:rsidRPr="00446BA6">
        <w:t>,</w:t>
      </w:r>
      <w:r w:rsidRPr="00446BA6">
        <w:t xml:space="preserve"> It shall request the reconstructed raw data as described by the primitive attributes. </w:t>
      </w:r>
    </w:p>
    <w:p w14:paraId="7CADEB41" w14:textId="2AE78037" w:rsidR="000C75C0" w:rsidRPr="00446BA6" w:rsidRDefault="00F72958" w:rsidP="00A824AA">
      <w:pPr>
        <w:pStyle w:val="Heading3"/>
        <w:keepLines w:val="0"/>
        <w:numPr>
          <w:ilvl w:val="2"/>
          <w:numId w:val="56"/>
        </w:numPr>
        <w:tabs>
          <w:tab w:val="clear" w:pos="756"/>
        </w:tabs>
        <w:suppressAutoHyphens/>
        <w:spacing w:before="60" w:after="240" w:line="240" w:lineRule="atLeast"/>
        <w:ind w:left="432" w:hanging="432"/>
        <w:jc w:val="both"/>
        <w:rPr>
          <w:rFonts w:ascii="Cambria" w:hAnsi="Cambria" w:cs="Times New Roman"/>
          <w:bCs w:val="0"/>
          <w:iCs w:val="0"/>
          <w:kern w:val="0"/>
          <w:szCs w:val="24"/>
          <w:lang w:val="en-US" w:eastAsia="ja-JP"/>
        </w:rPr>
      </w:pPr>
      <w:r w:rsidRPr="00446BA6">
        <w:rPr>
          <w:rFonts w:ascii="Cambria" w:hAnsi="Cambria" w:cs="Times New Roman"/>
          <w:bCs w:val="0"/>
          <w:iCs w:val="0"/>
          <w:kern w:val="0"/>
          <w:szCs w:val="24"/>
          <w:lang w:val="en-US" w:eastAsia="ja-JP"/>
        </w:rPr>
        <w:t>Semantics</w:t>
      </w:r>
    </w:p>
    <w:p w14:paraId="44FCDAED" w14:textId="0C9BB497" w:rsidR="00144560" w:rsidRPr="00514B15" w:rsidRDefault="00144560" w:rsidP="001669BE">
      <w:pPr>
        <w:pStyle w:val="BodyText"/>
        <w:spacing w:after="0" w:line="240" w:lineRule="auto"/>
        <w:rPr>
          <w:rFonts w:ascii="Arial" w:hAnsi="Arial" w:cs="Arial"/>
          <w:szCs w:val="24"/>
        </w:rPr>
      </w:pPr>
      <w:r w:rsidRPr="00514B15">
        <w:rPr>
          <w:rFonts w:ascii="Arial" w:hAnsi="Arial" w:cs="Arial"/>
          <w:szCs w:val="24"/>
        </w:rPr>
        <w:t xml:space="preserve">An </w:t>
      </w:r>
      <w:r w:rsidRPr="001C79C3">
        <w:rPr>
          <w:rFonts w:ascii="Courier New" w:hAnsi="Courier New" w:cs="Courier New"/>
          <w:szCs w:val="24"/>
        </w:rPr>
        <w:t>MPEG_</w:t>
      </w:r>
      <w:r w:rsidR="00083BC0" w:rsidRPr="001C79C3">
        <w:rPr>
          <w:rFonts w:ascii="Courier New" w:hAnsi="Courier New" w:cs="Courier New"/>
          <w:szCs w:val="24"/>
        </w:rPr>
        <w:t>primitive_V3C</w:t>
      </w:r>
      <w:r w:rsidRPr="00514B15">
        <w:rPr>
          <w:rFonts w:ascii="Arial" w:hAnsi="Arial" w:cs="Arial"/>
          <w:szCs w:val="24"/>
        </w:rPr>
        <w:t xml:space="preserve"> extension</w:t>
      </w:r>
      <w:r w:rsidR="00083BC0" w:rsidRPr="00514B15">
        <w:rPr>
          <w:rFonts w:ascii="Arial" w:hAnsi="Arial" w:cs="Arial"/>
          <w:szCs w:val="24"/>
        </w:rPr>
        <w:t xml:space="preserve"> </w:t>
      </w:r>
      <w:r w:rsidRPr="00514B15">
        <w:rPr>
          <w:rFonts w:ascii="Arial" w:hAnsi="Arial" w:cs="Arial"/>
          <w:szCs w:val="24"/>
        </w:rPr>
        <w:t>refer</w:t>
      </w:r>
      <w:r w:rsidR="00D104F3" w:rsidRPr="00514B15">
        <w:rPr>
          <w:rFonts w:ascii="Arial" w:hAnsi="Arial" w:cs="Arial"/>
          <w:szCs w:val="24"/>
        </w:rPr>
        <w:t>s</w:t>
      </w:r>
      <w:r w:rsidRPr="00514B15">
        <w:rPr>
          <w:rFonts w:ascii="Arial" w:hAnsi="Arial" w:cs="Arial"/>
          <w:szCs w:val="24"/>
        </w:rPr>
        <w:t xml:space="preserve"> </w:t>
      </w:r>
      <w:r w:rsidR="00F31EEB" w:rsidRPr="00514B15">
        <w:rPr>
          <w:rFonts w:ascii="Arial" w:hAnsi="Arial" w:cs="Arial"/>
          <w:szCs w:val="24"/>
        </w:rPr>
        <w:t xml:space="preserve">to </w:t>
      </w:r>
      <w:r w:rsidRPr="00514B15">
        <w:rPr>
          <w:rFonts w:ascii="Arial" w:hAnsi="Arial" w:cs="Arial"/>
          <w:szCs w:val="24"/>
        </w:rPr>
        <w:t xml:space="preserve">several </w:t>
      </w:r>
      <w:r w:rsidR="00E649C9" w:rsidRPr="00514B15">
        <w:rPr>
          <w:rFonts w:ascii="Arial" w:hAnsi="Arial" w:cs="Arial"/>
          <w:szCs w:val="24"/>
        </w:rPr>
        <w:t>V3C components</w:t>
      </w:r>
      <w:r w:rsidRPr="00514B15">
        <w:rPr>
          <w:rFonts w:ascii="Arial" w:hAnsi="Arial" w:cs="Arial"/>
          <w:szCs w:val="24"/>
        </w:rPr>
        <w:t xml:space="preserve">, containing </w:t>
      </w:r>
      <w:r w:rsidR="00D104F3" w:rsidRPr="00514B15">
        <w:rPr>
          <w:rFonts w:ascii="Arial" w:hAnsi="Arial" w:cs="Arial"/>
          <w:szCs w:val="24"/>
        </w:rPr>
        <w:t xml:space="preserve">the decoded </w:t>
      </w:r>
      <w:r w:rsidRPr="00514B15">
        <w:rPr>
          <w:rFonts w:ascii="Arial" w:hAnsi="Arial" w:cs="Arial"/>
          <w:szCs w:val="24"/>
        </w:rPr>
        <w:t>projected maps and metadata necessary</w:t>
      </w:r>
      <w:r w:rsidR="00BB59A0">
        <w:rPr>
          <w:rFonts w:ascii="Arial" w:hAnsi="Arial" w:cs="Arial"/>
          <w:szCs w:val="24"/>
        </w:rPr>
        <w:t xml:space="preserve"> such as atlas data</w:t>
      </w:r>
      <w:r w:rsidRPr="00514B15">
        <w:rPr>
          <w:rFonts w:ascii="Arial" w:hAnsi="Arial" w:cs="Arial"/>
          <w:szCs w:val="24"/>
        </w:rPr>
        <w:t xml:space="preserve"> for the 3D reconstruction process. </w:t>
      </w:r>
    </w:p>
    <w:p w14:paraId="55C8A7D3" w14:textId="77777777" w:rsidR="00083BC0" w:rsidRPr="00514B15" w:rsidRDefault="00083BC0" w:rsidP="001669BE">
      <w:pPr>
        <w:pStyle w:val="BodyText"/>
        <w:spacing w:after="0" w:line="240" w:lineRule="auto"/>
        <w:rPr>
          <w:rFonts w:ascii="Arial" w:hAnsi="Arial" w:cs="Arial"/>
          <w:szCs w:val="24"/>
        </w:rPr>
      </w:pPr>
    </w:p>
    <w:p w14:paraId="5F8D1046" w14:textId="329B37BE" w:rsidR="00F33C95" w:rsidRPr="00514B15" w:rsidRDefault="00144560" w:rsidP="001669BE">
      <w:pPr>
        <w:pStyle w:val="BodyText"/>
        <w:spacing w:after="0" w:line="240" w:lineRule="auto"/>
        <w:rPr>
          <w:rFonts w:ascii="Arial" w:hAnsi="Arial" w:cs="Arial"/>
          <w:szCs w:val="24"/>
        </w:rPr>
      </w:pPr>
      <w:r w:rsidRPr="00514B15">
        <w:rPr>
          <w:rFonts w:ascii="Arial" w:hAnsi="Arial" w:cs="Arial"/>
          <w:szCs w:val="24"/>
        </w:rPr>
        <w:t xml:space="preserve">Table </w:t>
      </w:r>
      <w:r w:rsidR="00530CF1" w:rsidRPr="00514B15">
        <w:rPr>
          <w:rFonts w:ascii="Arial" w:hAnsi="Arial" w:cs="Arial"/>
          <w:szCs w:val="24"/>
        </w:rPr>
        <w:t xml:space="preserve">G.1 </w:t>
      </w:r>
      <w:r w:rsidRPr="00514B15">
        <w:rPr>
          <w:rFonts w:ascii="Arial" w:hAnsi="Arial" w:cs="Arial"/>
          <w:szCs w:val="24"/>
        </w:rPr>
        <w:t>provides a list of the possible components and their description:</w:t>
      </w:r>
    </w:p>
    <w:p w14:paraId="6329A8A9" w14:textId="591A2E1F" w:rsidR="00144560" w:rsidRPr="00514B15" w:rsidRDefault="00F33C95" w:rsidP="00F33C95">
      <w:pPr>
        <w:pStyle w:val="Caption"/>
        <w:keepNext/>
        <w:jc w:val="center"/>
      </w:pPr>
      <w:r w:rsidRPr="00514B15">
        <w:rPr>
          <w:b w:val="0"/>
          <w:bCs w:val="0"/>
        </w:rPr>
        <w:t>Table G.</w:t>
      </w:r>
      <w:r w:rsidRPr="00514B15">
        <w:rPr>
          <w:b w:val="0"/>
          <w:bCs w:val="0"/>
        </w:rPr>
        <w:fldChar w:fldCharType="begin"/>
      </w:r>
      <w:r w:rsidRPr="00514B15">
        <w:rPr>
          <w:b w:val="0"/>
          <w:bCs w:val="0"/>
        </w:rPr>
        <w:instrText xml:space="preserve"> SEQ Table \* ARABIC </w:instrText>
      </w:r>
      <w:r w:rsidRPr="00514B15">
        <w:rPr>
          <w:b w:val="0"/>
          <w:bCs w:val="0"/>
        </w:rPr>
        <w:fldChar w:fldCharType="separate"/>
      </w:r>
      <w:r w:rsidR="00487CDC">
        <w:rPr>
          <w:b w:val="0"/>
          <w:bCs w:val="0"/>
          <w:noProof/>
        </w:rPr>
        <w:t>1</w:t>
      </w:r>
      <w:r w:rsidRPr="00514B15">
        <w:rPr>
          <w:b w:val="0"/>
          <w:bCs w:val="0"/>
        </w:rPr>
        <w:fldChar w:fldCharType="end"/>
      </w:r>
      <w:r w:rsidRPr="00514B15">
        <w:rPr>
          <w:b w:val="0"/>
          <w:bCs w:val="0"/>
        </w:rPr>
        <w:t xml:space="preserve"> MPEG_primitive_V3C properties</w:t>
      </w:r>
    </w:p>
    <w:tbl>
      <w:tblPr>
        <w:tblStyle w:val="TableGrid"/>
        <w:tblW w:w="0" w:type="auto"/>
        <w:tblLayout w:type="fixed"/>
        <w:tblLook w:val="04A0" w:firstRow="1" w:lastRow="0" w:firstColumn="1" w:lastColumn="0" w:noHBand="0" w:noVBand="1"/>
      </w:tblPr>
      <w:tblGrid>
        <w:gridCol w:w="2875"/>
        <w:gridCol w:w="1530"/>
        <w:gridCol w:w="990"/>
        <w:gridCol w:w="810"/>
        <w:gridCol w:w="3140"/>
      </w:tblGrid>
      <w:tr w:rsidR="000B0117" w:rsidRPr="00514B15" w14:paraId="46C95226" w14:textId="77777777" w:rsidTr="001C79C3">
        <w:tc>
          <w:tcPr>
            <w:tcW w:w="2875" w:type="dxa"/>
          </w:tcPr>
          <w:p w14:paraId="2EC5B69A" w14:textId="5CE75C02" w:rsidR="00F72958" w:rsidRPr="00446BA6" w:rsidRDefault="00F72958" w:rsidP="00C3772B">
            <w:pPr>
              <w:pStyle w:val="BodyText"/>
              <w:spacing w:after="0" w:line="240" w:lineRule="auto"/>
              <w:jc w:val="center"/>
              <w:rPr>
                <w:b/>
                <w:bCs/>
                <w:szCs w:val="24"/>
              </w:rPr>
            </w:pPr>
            <w:r w:rsidRPr="00446BA6">
              <w:rPr>
                <w:b/>
                <w:bCs/>
                <w:szCs w:val="24"/>
              </w:rPr>
              <w:t>Name</w:t>
            </w:r>
          </w:p>
        </w:tc>
        <w:tc>
          <w:tcPr>
            <w:tcW w:w="1530" w:type="dxa"/>
          </w:tcPr>
          <w:p w14:paraId="6B50699C" w14:textId="1017BE72" w:rsidR="00F72958" w:rsidRPr="00446BA6" w:rsidRDefault="00F72958" w:rsidP="00C3772B">
            <w:pPr>
              <w:pStyle w:val="BodyText"/>
              <w:spacing w:after="0" w:line="240" w:lineRule="auto"/>
              <w:jc w:val="center"/>
              <w:rPr>
                <w:b/>
                <w:bCs/>
                <w:szCs w:val="24"/>
              </w:rPr>
            </w:pPr>
            <w:r w:rsidRPr="00446BA6">
              <w:rPr>
                <w:b/>
                <w:bCs/>
                <w:szCs w:val="24"/>
              </w:rPr>
              <w:t>Type</w:t>
            </w:r>
          </w:p>
        </w:tc>
        <w:tc>
          <w:tcPr>
            <w:tcW w:w="990" w:type="dxa"/>
          </w:tcPr>
          <w:p w14:paraId="1C3C12DC" w14:textId="50312EF5" w:rsidR="00F72958" w:rsidRPr="00446BA6" w:rsidRDefault="00F72958" w:rsidP="00C3772B">
            <w:pPr>
              <w:pStyle w:val="BodyText"/>
              <w:spacing w:after="0" w:line="240" w:lineRule="auto"/>
              <w:jc w:val="center"/>
              <w:rPr>
                <w:b/>
                <w:bCs/>
                <w:szCs w:val="24"/>
              </w:rPr>
            </w:pPr>
            <w:r w:rsidRPr="00446BA6">
              <w:rPr>
                <w:b/>
                <w:bCs/>
                <w:szCs w:val="24"/>
              </w:rPr>
              <w:t>Default</w:t>
            </w:r>
          </w:p>
        </w:tc>
        <w:tc>
          <w:tcPr>
            <w:tcW w:w="810" w:type="dxa"/>
          </w:tcPr>
          <w:p w14:paraId="41F7CAB2" w14:textId="23DF9EDF" w:rsidR="00F72958" w:rsidRPr="00446BA6" w:rsidRDefault="00F72958" w:rsidP="00C3772B">
            <w:pPr>
              <w:pStyle w:val="BodyText"/>
              <w:spacing w:after="0" w:line="240" w:lineRule="auto"/>
              <w:jc w:val="center"/>
              <w:rPr>
                <w:b/>
                <w:bCs/>
                <w:szCs w:val="24"/>
              </w:rPr>
            </w:pPr>
            <w:r w:rsidRPr="00446BA6">
              <w:rPr>
                <w:b/>
                <w:bCs/>
                <w:szCs w:val="24"/>
              </w:rPr>
              <w:t>Usage</w:t>
            </w:r>
          </w:p>
        </w:tc>
        <w:tc>
          <w:tcPr>
            <w:tcW w:w="3140" w:type="dxa"/>
          </w:tcPr>
          <w:p w14:paraId="71FB0A5C" w14:textId="02F9BDEC" w:rsidR="00F72958" w:rsidRPr="00446BA6" w:rsidRDefault="00F72958" w:rsidP="00C3772B">
            <w:pPr>
              <w:pStyle w:val="BodyText"/>
              <w:spacing w:after="0" w:line="240" w:lineRule="auto"/>
              <w:jc w:val="center"/>
              <w:rPr>
                <w:b/>
                <w:bCs/>
                <w:szCs w:val="24"/>
              </w:rPr>
            </w:pPr>
            <w:r w:rsidRPr="00446BA6">
              <w:rPr>
                <w:b/>
                <w:bCs/>
                <w:szCs w:val="24"/>
              </w:rPr>
              <w:t>Description</w:t>
            </w:r>
          </w:p>
        </w:tc>
      </w:tr>
      <w:tr w:rsidR="005B3E18" w:rsidRPr="00514B15" w14:paraId="033FE63A" w14:textId="77777777" w:rsidTr="001C79C3">
        <w:tc>
          <w:tcPr>
            <w:tcW w:w="2875" w:type="dxa"/>
          </w:tcPr>
          <w:p w14:paraId="5F3A6241" w14:textId="128767DC" w:rsidR="005B3E18" w:rsidRPr="00446BA6" w:rsidRDefault="005B3E18" w:rsidP="005B3E18">
            <w:pPr>
              <w:pStyle w:val="BodyText"/>
              <w:spacing w:after="0" w:line="240" w:lineRule="auto"/>
              <w:rPr>
                <w:szCs w:val="24"/>
              </w:rPr>
            </w:pPr>
            <w:r w:rsidRPr="00446BA6">
              <w:rPr>
                <w:szCs w:val="24"/>
              </w:rPr>
              <w:t>_MPEG_V3C_CONFIG</w:t>
            </w:r>
          </w:p>
        </w:tc>
        <w:tc>
          <w:tcPr>
            <w:tcW w:w="1530" w:type="dxa"/>
          </w:tcPr>
          <w:p w14:paraId="5DD8514C" w14:textId="1EEE930A" w:rsidR="005B3E18" w:rsidRPr="00446BA6" w:rsidRDefault="005B3E18" w:rsidP="005B3E18">
            <w:pPr>
              <w:pStyle w:val="BodyText"/>
              <w:spacing w:after="0" w:line="240" w:lineRule="auto"/>
              <w:rPr>
                <w:szCs w:val="24"/>
              </w:rPr>
            </w:pPr>
            <w:r w:rsidRPr="00446BA6">
              <w:rPr>
                <w:szCs w:val="24"/>
              </w:rPr>
              <w:t>integer</w:t>
            </w:r>
          </w:p>
        </w:tc>
        <w:tc>
          <w:tcPr>
            <w:tcW w:w="990" w:type="dxa"/>
          </w:tcPr>
          <w:p w14:paraId="4EB3A9D9" w14:textId="418BA44D" w:rsidR="005B3E18" w:rsidRPr="00446BA6" w:rsidRDefault="005B3E18" w:rsidP="005B3E18">
            <w:pPr>
              <w:pStyle w:val="BodyText"/>
              <w:spacing w:after="0" w:line="240" w:lineRule="auto"/>
              <w:rPr>
                <w:szCs w:val="24"/>
              </w:rPr>
            </w:pPr>
            <w:r w:rsidRPr="00446BA6">
              <w:rPr>
                <w:szCs w:val="24"/>
              </w:rPr>
              <w:t>N/A</w:t>
            </w:r>
          </w:p>
        </w:tc>
        <w:tc>
          <w:tcPr>
            <w:tcW w:w="810" w:type="dxa"/>
          </w:tcPr>
          <w:p w14:paraId="5D87D07B" w14:textId="252AE442" w:rsidR="005B3E18" w:rsidRPr="00446BA6" w:rsidRDefault="005B3E18" w:rsidP="005B3E18">
            <w:pPr>
              <w:pStyle w:val="BodyText"/>
              <w:spacing w:after="0" w:line="240" w:lineRule="auto"/>
              <w:rPr>
                <w:szCs w:val="24"/>
              </w:rPr>
            </w:pPr>
            <w:r w:rsidRPr="00446BA6">
              <w:rPr>
                <w:szCs w:val="24"/>
              </w:rPr>
              <w:t>M</w:t>
            </w:r>
          </w:p>
        </w:tc>
        <w:tc>
          <w:tcPr>
            <w:tcW w:w="3140" w:type="dxa"/>
          </w:tcPr>
          <w:p w14:paraId="3E55F90B" w14:textId="07B65236" w:rsidR="005B3E18" w:rsidRPr="00446BA6" w:rsidRDefault="005B3E18" w:rsidP="005B3E18">
            <w:pPr>
              <w:pStyle w:val="BodyText"/>
              <w:spacing w:after="0" w:line="240" w:lineRule="auto"/>
              <w:rPr>
                <w:szCs w:val="24"/>
              </w:rPr>
            </w:pPr>
            <w:r w:rsidRPr="00446BA6">
              <w:rPr>
                <w:szCs w:val="24"/>
              </w:rPr>
              <w:t xml:space="preserve">This component provides a reference to a timed accessor   that contains configuration information that is applicable to </w:t>
            </w:r>
            <w:r w:rsidR="00F85DAE" w:rsidRPr="00446BA6">
              <w:rPr>
                <w:szCs w:val="24"/>
              </w:rPr>
              <w:t xml:space="preserve">a </w:t>
            </w:r>
            <w:r w:rsidRPr="00446BA6">
              <w:rPr>
                <w:szCs w:val="24"/>
              </w:rPr>
              <w:t xml:space="preserve">sequence of frames of the V3C decoded mesh primitive. The binary format of the configuration buffer is provided in clause </w:t>
            </w:r>
            <w:r w:rsidR="00297733" w:rsidRPr="00446BA6">
              <w:rPr>
                <w:szCs w:val="24"/>
              </w:rPr>
              <w:t>G.1.</w:t>
            </w:r>
            <w:r w:rsidRPr="00446BA6">
              <w:rPr>
                <w:szCs w:val="24"/>
              </w:rPr>
              <w:t>3.</w:t>
            </w:r>
          </w:p>
        </w:tc>
      </w:tr>
      <w:tr w:rsidR="000B0117" w:rsidRPr="00514B15" w14:paraId="008245AD" w14:textId="77777777" w:rsidTr="001C79C3">
        <w:tc>
          <w:tcPr>
            <w:tcW w:w="2875" w:type="dxa"/>
          </w:tcPr>
          <w:p w14:paraId="1322105C" w14:textId="110B3E8C" w:rsidR="00F72958" w:rsidRPr="00514B15" w:rsidRDefault="00F72958" w:rsidP="001669BE">
            <w:pPr>
              <w:pStyle w:val="BodyText"/>
              <w:spacing w:after="0" w:line="240" w:lineRule="auto"/>
              <w:rPr>
                <w:szCs w:val="24"/>
              </w:rPr>
            </w:pPr>
            <w:r w:rsidRPr="00446BA6">
              <w:rPr>
                <w:szCs w:val="24"/>
              </w:rPr>
              <w:lastRenderedPageBreak/>
              <w:t>_MPEG_V3C_AD</w:t>
            </w:r>
          </w:p>
        </w:tc>
        <w:tc>
          <w:tcPr>
            <w:tcW w:w="1530" w:type="dxa"/>
          </w:tcPr>
          <w:p w14:paraId="53416039" w14:textId="64E0A5A4" w:rsidR="00F72958" w:rsidRPr="00446BA6" w:rsidRDefault="00F030FD" w:rsidP="001669BE">
            <w:pPr>
              <w:pStyle w:val="BodyText"/>
              <w:spacing w:after="0" w:line="240" w:lineRule="auto"/>
              <w:rPr>
                <w:szCs w:val="24"/>
              </w:rPr>
            </w:pPr>
            <w:r w:rsidRPr="00446BA6">
              <w:rPr>
                <w:szCs w:val="24"/>
              </w:rPr>
              <w:t>object</w:t>
            </w:r>
          </w:p>
        </w:tc>
        <w:tc>
          <w:tcPr>
            <w:tcW w:w="990" w:type="dxa"/>
          </w:tcPr>
          <w:p w14:paraId="3854F004" w14:textId="3474B802" w:rsidR="00F72958" w:rsidRPr="00446BA6" w:rsidRDefault="001648FB" w:rsidP="001669BE">
            <w:pPr>
              <w:pStyle w:val="BodyText"/>
              <w:spacing w:after="0" w:line="240" w:lineRule="auto"/>
              <w:rPr>
                <w:szCs w:val="24"/>
              </w:rPr>
            </w:pPr>
            <w:r w:rsidRPr="00446BA6">
              <w:rPr>
                <w:szCs w:val="24"/>
              </w:rPr>
              <w:t>N/A</w:t>
            </w:r>
          </w:p>
        </w:tc>
        <w:tc>
          <w:tcPr>
            <w:tcW w:w="810" w:type="dxa"/>
          </w:tcPr>
          <w:p w14:paraId="469CB639" w14:textId="2CDAE302" w:rsidR="00F72958" w:rsidRPr="00446BA6" w:rsidRDefault="001648FB" w:rsidP="001669BE">
            <w:pPr>
              <w:pStyle w:val="BodyText"/>
              <w:spacing w:after="0" w:line="240" w:lineRule="auto"/>
              <w:rPr>
                <w:szCs w:val="24"/>
              </w:rPr>
            </w:pPr>
            <w:r w:rsidRPr="00446BA6">
              <w:rPr>
                <w:szCs w:val="24"/>
              </w:rPr>
              <w:t>M</w:t>
            </w:r>
          </w:p>
        </w:tc>
        <w:tc>
          <w:tcPr>
            <w:tcW w:w="3140" w:type="dxa"/>
          </w:tcPr>
          <w:p w14:paraId="47B61826" w14:textId="2410E192" w:rsidR="00F72958" w:rsidRPr="00446BA6" w:rsidRDefault="00F72958" w:rsidP="001669BE">
            <w:pPr>
              <w:pStyle w:val="BodyText"/>
              <w:spacing w:after="0" w:line="240" w:lineRule="auto"/>
              <w:rPr>
                <w:szCs w:val="24"/>
              </w:rPr>
            </w:pPr>
            <w:r w:rsidRPr="00446BA6">
              <w:rPr>
                <w:szCs w:val="24"/>
              </w:rPr>
              <w:t xml:space="preserve">this component shall reference a timed accessor that provides the V3C atlas data buffer. The atlas buffer format is defined in clause </w:t>
            </w:r>
            <w:r w:rsidR="00297733" w:rsidRPr="00446BA6">
              <w:rPr>
                <w:szCs w:val="24"/>
              </w:rPr>
              <w:t>G.1</w:t>
            </w:r>
            <w:r w:rsidRPr="00446BA6">
              <w:rPr>
                <w:szCs w:val="24"/>
              </w:rPr>
              <w:t>.</w:t>
            </w:r>
            <w:r w:rsidR="000B0117" w:rsidRPr="00446BA6">
              <w:rPr>
                <w:szCs w:val="24"/>
              </w:rPr>
              <w:t>4</w:t>
            </w:r>
            <w:r w:rsidRPr="00446BA6">
              <w:rPr>
                <w:szCs w:val="24"/>
              </w:rPr>
              <w:t xml:space="preserve">. Future specifications of the atlas data buffer format shall use a different </w:t>
            </w:r>
            <w:r w:rsidR="00BF2A1C" w:rsidRPr="00446BA6">
              <w:rPr>
                <w:szCs w:val="24"/>
              </w:rPr>
              <w:t>version</w:t>
            </w:r>
            <w:r w:rsidRPr="00446BA6">
              <w:rPr>
                <w:szCs w:val="24"/>
              </w:rPr>
              <w:t>.</w:t>
            </w:r>
          </w:p>
          <w:p w14:paraId="1CDA5F2F" w14:textId="383DEBA3" w:rsidR="007B3D49" w:rsidRPr="00514B15" w:rsidRDefault="007B3D49" w:rsidP="001669BE">
            <w:pPr>
              <w:pStyle w:val="BodyText"/>
              <w:spacing w:after="0" w:line="240" w:lineRule="auto"/>
              <w:rPr>
                <w:szCs w:val="24"/>
              </w:rPr>
            </w:pPr>
            <w:r w:rsidRPr="00514B15">
              <w:rPr>
                <w:szCs w:val="24"/>
              </w:rPr>
              <w:t>Exactly one atlas component shall be present, irrespective of the version.</w:t>
            </w:r>
          </w:p>
        </w:tc>
      </w:tr>
      <w:tr w:rsidR="000B0117" w:rsidRPr="00514B15" w14:paraId="748AF201" w14:textId="77777777" w:rsidTr="001C79C3">
        <w:tc>
          <w:tcPr>
            <w:tcW w:w="2875" w:type="dxa"/>
          </w:tcPr>
          <w:p w14:paraId="20B7A8C9" w14:textId="6B0ECFF3" w:rsidR="00F72958" w:rsidRPr="00514B15" w:rsidRDefault="00F72958" w:rsidP="001669BE">
            <w:pPr>
              <w:pStyle w:val="BodyText"/>
              <w:spacing w:after="0" w:line="240" w:lineRule="auto"/>
              <w:rPr>
                <w:szCs w:val="24"/>
              </w:rPr>
            </w:pPr>
            <w:r w:rsidRPr="00446BA6">
              <w:rPr>
                <w:szCs w:val="24"/>
              </w:rPr>
              <w:t>_MPEG_V3C_GVD_</w:t>
            </w:r>
            <w:r w:rsidR="000B0117" w:rsidRPr="00446BA6">
              <w:rPr>
                <w:szCs w:val="24"/>
              </w:rPr>
              <w:t>MAPS</w:t>
            </w:r>
          </w:p>
        </w:tc>
        <w:tc>
          <w:tcPr>
            <w:tcW w:w="1530" w:type="dxa"/>
          </w:tcPr>
          <w:p w14:paraId="62EA89E6" w14:textId="724DDFD2" w:rsidR="00F72958" w:rsidRPr="00446BA6" w:rsidRDefault="000B0117" w:rsidP="001669BE">
            <w:pPr>
              <w:pStyle w:val="BodyText"/>
              <w:spacing w:after="0" w:line="240" w:lineRule="auto"/>
              <w:rPr>
                <w:szCs w:val="24"/>
              </w:rPr>
            </w:pPr>
            <w:r w:rsidRPr="00446BA6">
              <w:rPr>
                <w:szCs w:val="24"/>
              </w:rPr>
              <w:t>array(</w:t>
            </w:r>
            <w:r w:rsidR="001648FB" w:rsidRPr="00446BA6">
              <w:rPr>
                <w:szCs w:val="24"/>
              </w:rPr>
              <w:t>integer</w:t>
            </w:r>
            <w:r w:rsidRPr="00446BA6">
              <w:rPr>
                <w:szCs w:val="24"/>
              </w:rPr>
              <w:t>)</w:t>
            </w:r>
          </w:p>
        </w:tc>
        <w:tc>
          <w:tcPr>
            <w:tcW w:w="990" w:type="dxa"/>
          </w:tcPr>
          <w:p w14:paraId="6C15DB20" w14:textId="2824FC30" w:rsidR="00F72958" w:rsidRPr="00446BA6" w:rsidRDefault="001648FB" w:rsidP="001669BE">
            <w:pPr>
              <w:pStyle w:val="BodyText"/>
              <w:spacing w:after="0" w:line="240" w:lineRule="auto"/>
              <w:rPr>
                <w:szCs w:val="24"/>
              </w:rPr>
            </w:pPr>
            <w:r w:rsidRPr="00446BA6">
              <w:rPr>
                <w:szCs w:val="24"/>
              </w:rPr>
              <w:t>N/A</w:t>
            </w:r>
          </w:p>
        </w:tc>
        <w:tc>
          <w:tcPr>
            <w:tcW w:w="810" w:type="dxa"/>
          </w:tcPr>
          <w:p w14:paraId="09E92066" w14:textId="45EE0F3D" w:rsidR="00F72958" w:rsidRPr="00446BA6" w:rsidRDefault="001648FB" w:rsidP="001669BE">
            <w:pPr>
              <w:pStyle w:val="BodyText"/>
              <w:spacing w:after="0" w:line="240" w:lineRule="auto"/>
              <w:rPr>
                <w:szCs w:val="24"/>
              </w:rPr>
            </w:pPr>
            <w:r w:rsidRPr="00446BA6">
              <w:rPr>
                <w:szCs w:val="24"/>
              </w:rPr>
              <w:t>M</w:t>
            </w:r>
          </w:p>
        </w:tc>
        <w:tc>
          <w:tcPr>
            <w:tcW w:w="3140" w:type="dxa"/>
          </w:tcPr>
          <w:p w14:paraId="40D2DD92" w14:textId="0D9CBA49" w:rsidR="00F72958" w:rsidRPr="00514B15" w:rsidRDefault="00F72958" w:rsidP="001669BE">
            <w:pPr>
              <w:pStyle w:val="BodyText"/>
              <w:spacing w:after="0" w:line="240" w:lineRule="auto"/>
              <w:rPr>
                <w:szCs w:val="24"/>
              </w:rPr>
            </w:pPr>
            <w:r w:rsidRPr="00446BA6">
              <w:rPr>
                <w:szCs w:val="24"/>
              </w:rPr>
              <w:t xml:space="preserve">this component shall </w:t>
            </w:r>
            <w:r w:rsidR="000B0117" w:rsidRPr="00446BA6">
              <w:rPr>
                <w:szCs w:val="24"/>
              </w:rPr>
              <w:t xml:space="preserve">provide </w:t>
            </w:r>
            <w:r w:rsidRPr="00446BA6">
              <w:rPr>
                <w:szCs w:val="24"/>
              </w:rPr>
              <w:t>a</w:t>
            </w:r>
            <w:r w:rsidR="000B0117" w:rsidRPr="00446BA6">
              <w:rPr>
                <w:szCs w:val="24"/>
              </w:rPr>
              <w:t>n array of</w:t>
            </w:r>
            <w:r w:rsidRPr="00446BA6">
              <w:rPr>
                <w:szCs w:val="24"/>
              </w:rPr>
              <w:t xml:space="preserve"> </w:t>
            </w:r>
            <w:r w:rsidR="00FA41BF" w:rsidRPr="00446BA6">
              <w:rPr>
                <w:szCs w:val="24"/>
              </w:rPr>
              <w:t>video texture references, each of which corresponds to one</w:t>
            </w:r>
            <w:r w:rsidRPr="00446BA6">
              <w:rPr>
                <w:szCs w:val="24"/>
              </w:rPr>
              <w:t xml:space="preserve"> map of the decoded geometry video data.</w:t>
            </w:r>
          </w:p>
        </w:tc>
      </w:tr>
      <w:tr w:rsidR="000B0117" w:rsidRPr="00514B15" w14:paraId="5AEF5352" w14:textId="77777777" w:rsidTr="001C79C3">
        <w:tc>
          <w:tcPr>
            <w:tcW w:w="2875" w:type="dxa"/>
          </w:tcPr>
          <w:p w14:paraId="11730F4C" w14:textId="787CA174" w:rsidR="00F72958" w:rsidRPr="00446BA6" w:rsidRDefault="00F72958" w:rsidP="000B0117">
            <w:pPr>
              <w:pStyle w:val="BodyText"/>
              <w:spacing w:after="0" w:line="240" w:lineRule="auto"/>
              <w:rPr>
                <w:szCs w:val="24"/>
              </w:rPr>
            </w:pPr>
            <w:r w:rsidRPr="00446BA6">
              <w:rPr>
                <w:szCs w:val="24"/>
              </w:rPr>
              <w:t>_MPEG_V3C_OVD_</w:t>
            </w:r>
            <w:r w:rsidR="000B0117" w:rsidRPr="00446BA6">
              <w:rPr>
                <w:szCs w:val="24"/>
              </w:rPr>
              <w:t>MAP</w:t>
            </w:r>
          </w:p>
        </w:tc>
        <w:tc>
          <w:tcPr>
            <w:tcW w:w="1530" w:type="dxa"/>
          </w:tcPr>
          <w:p w14:paraId="6C1135DA" w14:textId="320294C1" w:rsidR="00F72958" w:rsidRDefault="001648FB" w:rsidP="001669BE">
            <w:pPr>
              <w:pStyle w:val="BodyText"/>
              <w:spacing w:after="0" w:line="240" w:lineRule="auto"/>
              <w:rPr>
                <w:szCs w:val="24"/>
              </w:rPr>
            </w:pPr>
            <w:r w:rsidRPr="00446BA6">
              <w:rPr>
                <w:szCs w:val="24"/>
              </w:rPr>
              <w:t>integer</w:t>
            </w:r>
          </w:p>
          <w:p w14:paraId="0AB3C5D2" w14:textId="5EE75769" w:rsidR="00E42854" w:rsidRPr="00E42854" w:rsidRDefault="00E42854" w:rsidP="001C79C3"/>
        </w:tc>
        <w:tc>
          <w:tcPr>
            <w:tcW w:w="990" w:type="dxa"/>
          </w:tcPr>
          <w:p w14:paraId="7758A2E2" w14:textId="60AD54C8" w:rsidR="00F72958" w:rsidRPr="00446BA6" w:rsidRDefault="001648FB" w:rsidP="001669BE">
            <w:pPr>
              <w:pStyle w:val="BodyText"/>
              <w:spacing w:after="0" w:line="240" w:lineRule="auto"/>
              <w:rPr>
                <w:szCs w:val="24"/>
              </w:rPr>
            </w:pPr>
            <w:r w:rsidRPr="00446BA6">
              <w:rPr>
                <w:szCs w:val="24"/>
              </w:rPr>
              <w:t>N/A</w:t>
            </w:r>
          </w:p>
        </w:tc>
        <w:tc>
          <w:tcPr>
            <w:tcW w:w="810" w:type="dxa"/>
          </w:tcPr>
          <w:p w14:paraId="63157FC8" w14:textId="64770B01" w:rsidR="00F72958" w:rsidRPr="00446BA6" w:rsidRDefault="001648FB" w:rsidP="001669BE">
            <w:pPr>
              <w:pStyle w:val="BodyText"/>
              <w:spacing w:after="0" w:line="240" w:lineRule="auto"/>
              <w:rPr>
                <w:szCs w:val="24"/>
              </w:rPr>
            </w:pPr>
            <w:r w:rsidRPr="00446BA6">
              <w:rPr>
                <w:szCs w:val="24"/>
              </w:rPr>
              <w:t>O</w:t>
            </w:r>
          </w:p>
        </w:tc>
        <w:tc>
          <w:tcPr>
            <w:tcW w:w="3140" w:type="dxa"/>
          </w:tcPr>
          <w:p w14:paraId="061E7EB3" w14:textId="3E7DBC51" w:rsidR="00F72958" w:rsidRPr="00514B15" w:rsidRDefault="00F72958" w:rsidP="001669BE">
            <w:pPr>
              <w:pStyle w:val="BodyText"/>
              <w:spacing w:after="0" w:line="240" w:lineRule="auto"/>
              <w:rPr>
                <w:szCs w:val="24"/>
              </w:rPr>
            </w:pPr>
            <w:r w:rsidRPr="00446BA6">
              <w:rPr>
                <w:szCs w:val="24"/>
              </w:rPr>
              <w:t xml:space="preserve">this component shall </w:t>
            </w:r>
            <w:r w:rsidR="000B0117" w:rsidRPr="00446BA6">
              <w:rPr>
                <w:szCs w:val="24"/>
              </w:rPr>
              <w:t>provide</w:t>
            </w:r>
            <w:r w:rsidRPr="00446BA6">
              <w:rPr>
                <w:szCs w:val="24"/>
              </w:rPr>
              <w:t xml:space="preserve"> a</w:t>
            </w:r>
            <w:r w:rsidR="000B0117" w:rsidRPr="00446BA6">
              <w:rPr>
                <w:szCs w:val="24"/>
              </w:rPr>
              <w:t xml:space="preserve"> </w:t>
            </w:r>
            <w:r w:rsidR="00FA41BF" w:rsidRPr="00446BA6">
              <w:rPr>
                <w:szCs w:val="24"/>
              </w:rPr>
              <w:t xml:space="preserve">video texture </w:t>
            </w:r>
            <w:r w:rsidR="00446BA6" w:rsidRPr="00446BA6">
              <w:rPr>
                <w:szCs w:val="24"/>
              </w:rPr>
              <w:t>reference</w:t>
            </w:r>
            <w:r w:rsidR="00446BA6">
              <w:rPr>
                <w:szCs w:val="24"/>
              </w:rPr>
              <w:t xml:space="preserve">, </w:t>
            </w:r>
            <w:r w:rsidR="00FA41BF" w:rsidRPr="00446BA6">
              <w:rPr>
                <w:szCs w:val="24"/>
              </w:rPr>
              <w:t xml:space="preserve">which corresponds to </w:t>
            </w:r>
            <w:r w:rsidRPr="00446BA6">
              <w:rPr>
                <w:szCs w:val="24"/>
              </w:rPr>
              <w:t>the decoded occupancy video data</w:t>
            </w:r>
            <w:r w:rsidR="00AC1CEE">
              <w:rPr>
                <w:szCs w:val="24"/>
              </w:rPr>
              <w:t xml:space="preserve"> map</w:t>
            </w:r>
            <w:r w:rsidRPr="00446BA6">
              <w:rPr>
                <w:szCs w:val="24"/>
              </w:rPr>
              <w:t>.</w:t>
            </w:r>
          </w:p>
        </w:tc>
      </w:tr>
      <w:tr w:rsidR="000B0117" w:rsidRPr="00514B15" w14:paraId="57120492" w14:textId="77777777" w:rsidTr="001C79C3">
        <w:tc>
          <w:tcPr>
            <w:tcW w:w="2875" w:type="dxa"/>
          </w:tcPr>
          <w:p w14:paraId="2A5C56C5" w14:textId="65507858" w:rsidR="00F72958" w:rsidRPr="00514B15" w:rsidRDefault="00F72958" w:rsidP="001669BE">
            <w:pPr>
              <w:pStyle w:val="BodyText"/>
              <w:spacing w:after="0" w:line="240" w:lineRule="auto"/>
              <w:rPr>
                <w:szCs w:val="24"/>
              </w:rPr>
            </w:pPr>
            <w:r w:rsidRPr="00446BA6">
              <w:rPr>
                <w:szCs w:val="24"/>
              </w:rPr>
              <w:t>_MPEG_V3C_AVD</w:t>
            </w:r>
          </w:p>
        </w:tc>
        <w:tc>
          <w:tcPr>
            <w:tcW w:w="1530" w:type="dxa"/>
          </w:tcPr>
          <w:p w14:paraId="2672F73E" w14:textId="38A420B0" w:rsidR="00F72958" w:rsidRPr="00446BA6" w:rsidRDefault="00FA41BF" w:rsidP="001669BE">
            <w:pPr>
              <w:pStyle w:val="BodyText"/>
              <w:spacing w:after="0" w:line="240" w:lineRule="auto"/>
              <w:rPr>
                <w:szCs w:val="24"/>
              </w:rPr>
            </w:pPr>
            <w:r w:rsidRPr="00446BA6">
              <w:rPr>
                <w:szCs w:val="24"/>
              </w:rPr>
              <w:t>a</w:t>
            </w:r>
            <w:r w:rsidR="000B0117" w:rsidRPr="00446BA6">
              <w:rPr>
                <w:szCs w:val="24"/>
              </w:rPr>
              <w:t>rray(object)</w:t>
            </w:r>
          </w:p>
        </w:tc>
        <w:tc>
          <w:tcPr>
            <w:tcW w:w="990" w:type="dxa"/>
          </w:tcPr>
          <w:p w14:paraId="7183C2AB" w14:textId="3C896390" w:rsidR="00F72958" w:rsidRPr="00446BA6" w:rsidRDefault="001648FB" w:rsidP="001669BE">
            <w:pPr>
              <w:pStyle w:val="BodyText"/>
              <w:spacing w:after="0" w:line="240" w:lineRule="auto"/>
              <w:rPr>
                <w:szCs w:val="24"/>
              </w:rPr>
            </w:pPr>
            <w:r w:rsidRPr="00446BA6">
              <w:rPr>
                <w:szCs w:val="24"/>
              </w:rPr>
              <w:t>N/A</w:t>
            </w:r>
          </w:p>
        </w:tc>
        <w:tc>
          <w:tcPr>
            <w:tcW w:w="810" w:type="dxa"/>
          </w:tcPr>
          <w:p w14:paraId="40725B53" w14:textId="7DBD5BC8" w:rsidR="00F72958" w:rsidRPr="00446BA6" w:rsidRDefault="001648FB" w:rsidP="001669BE">
            <w:pPr>
              <w:pStyle w:val="BodyText"/>
              <w:spacing w:after="0" w:line="240" w:lineRule="auto"/>
              <w:rPr>
                <w:szCs w:val="24"/>
              </w:rPr>
            </w:pPr>
            <w:r w:rsidRPr="00446BA6">
              <w:rPr>
                <w:szCs w:val="24"/>
              </w:rPr>
              <w:t>O</w:t>
            </w:r>
          </w:p>
        </w:tc>
        <w:tc>
          <w:tcPr>
            <w:tcW w:w="3140" w:type="dxa"/>
          </w:tcPr>
          <w:p w14:paraId="33797F36" w14:textId="55326648" w:rsidR="00F72958" w:rsidRPr="00514B15" w:rsidRDefault="00F72958" w:rsidP="001669BE">
            <w:pPr>
              <w:pStyle w:val="BodyText"/>
              <w:spacing w:after="0" w:line="240" w:lineRule="auto"/>
              <w:rPr>
                <w:szCs w:val="24"/>
              </w:rPr>
            </w:pPr>
            <w:r w:rsidRPr="00446BA6">
              <w:rPr>
                <w:szCs w:val="24"/>
              </w:rPr>
              <w:t xml:space="preserve">this component shall </w:t>
            </w:r>
            <w:r w:rsidR="00FA41BF" w:rsidRPr="00446BA6">
              <w:rPr>
                <w:szCs w:val="24"/>
              </w:rPr>
              <w:t>provide</w:t>
            </w:r>
            <w:r w:rsidRPr="00446BA6">
              <w:rPr>
                <w:szCs w:val="24"/>
              </w:rPr>
              <w:t xml:space="preserve"> a</w:t>
            </w:r>
            <w:r w:rsidR="00FA41BF" w:rsidRPr="00446BA6">
              <w:rPr>
                <w:szCs w:val="24"/>
              </w:rPr>
              <w:t>n array of objects, each of which describing an attribute component of the V3C compressed mesh primitive</w:t>
            </w:r>
            <w:r w:rsidR="00083BC0" w:rsidRPr="00446BA6">
              <w:rPr>
                <w:szCs w:val="24"/>
              </w:rPr>
              <w:t xml:space="preserve">. The properties of the components are described in Table </w:t>
            </w:r>
            <w:r w:rsidR="00174B86" w:rsidRPr="00446BA6">
              <w:rPr>
                <w:szCs w:val="24"/>
              </w:rPr>
              <w:t>G.2</w:t>
            </w:r>
            <w:r w:rsidR="00083BC0" w:rsidRPr="00446BA6">
              <w:rPr>
                <w:szCs w:val="24"/>
              </w:rPr>
              <w:t>.</w:t>
            </w:r>
          </w:p>
        </w:tc>
      </w:tr>
      <w:tr w:rsidR="00147F7E" w:rsidRPr="00514B15" w14:paraId="0885F326" w14:textId="77777777" w:rsidTr="001C79C3">
        <w:tc>
          <w:tcPr>
            <w:tcW w:w="2875" w:type="dxa"/>
          </w:tcPr>
          <w:p w14:paraId="366E6F80" w14:textId="6A1DD521" w:rsidR="00147F7E" w:rsidRPr="00514B15" w:rsidRDefault="00147F7E" w:rsidP="001669BE">
            <w:pPr>
              <w:pStyle w:val="BodyText"/>
              <w:spacing w:after="0" w:line="240" w:lineRule="auto"/>
              <w:rPr>
                <w:szCs w:val="24"/>
              </w:rPr>
            </w:pPr>
            <w:r w:rsidRPr="00446BA6">
              <w:rPr>
                <w:rFonts w:eastAsia="Times New Roman"/>
                <w:szCs w:val="24"/>
              </w:rPr>
              <w:t>_MPEG_V3C_CAD</w:t>
            </w:r>
          </w:p>
        </w:tc>
        <w:tc>
          <w:tcPr>
            <w:tcW w:w="1530" w:type="dxa"/>
          </w:tcPr>
          <w:p w14:paraId="45B85502" w14:textId="7A13FFE2" w:rsidR="00147F7E" w:rsidRPr="00446BA6" w:rsidRDefault="00147F7E" w:rsidP="001669BE">
            <w:pPr>
              <w:pStyle w:val="BodyText"/>
              <w:spacing w:after="0" w:line="240" w:lineRule="auto"/>
              <w:rPr>
                <w:szCs w:val="24"/>
              </w:rPr>
            </w:pPr>
            <w:r w:rsidRPr="00446BA6">
              <w:rPr>
                <w:rFonts w:eastAsia="Times New Roman"/>
                <w:szCs w:val="24"/>
              </w:rPr>
              <w:t>object</w:t>
            </w:r>
          </w:p>
        </w:tc>
        <w:tc>
          <w:tcPr>
            <w:tcW w:w="990" w:type="dxa"/>
          </w:tcPr>
          <w:p w14:paraId="4BA2053E" w14:textId="28BE5600" w:rsidR="00147F7E" w:rsidRPr="00446BA6" w:rsidRDefault="00147F7E" w:rsidP="001669BE">
            <w:pPr>
              <w:pStyle w:val="BodyText"/>
              <w:spacing w:after="0" w:line="240" w:lineRule="auto"/>
              <w:rPr>
                <w:szCs w:val="24"/>
              </w:rPr>
            </w:pPr>
            <w:r w:rsidRPr="00446BA6">
              <w:rPr>
                <w:rFonts w:eastAsia="Times New Roman"/>
                <w:szCs w:val="24"/>
              </w:rPr>
              <w:t>N/A</w:t>
            </w:r>
          </w:p>
        </w:tc>
        <w:tc>
          <w:tcPr>
            <w:tcW w:w="810" w:type="dxa"/>
          </w:tcPr>
          <w:p w14:paraId="21AFFB5C" w14:textId="7657DA21" w:rsidR="00147F7E" w:rsidRPr="00446BA6" w:rsidRDefault="00147F7E" w:rsidP="001669BE">
            <w:pPr>
              <w:pStyle w:val="BodyText"/>
              <w:spacing w:after="0" w:line="240" w:lineRule="auto"/>
              <w:rPr>
                <w:szCs w:val="24"/>
              </w:rPr>
            </w:pPr>
            <w:r w:rsidRPr="00446BA6">
              <w:rPr>
                <w:rFonts w:eastAsia="Times New Roman"/>
                <w:szCs w:val="24"/>
              </w:rPr>
              <w:t>CM</w:t>
            </w:r>
          </w:p>
        </w:tc>
        <w:tc>
          <w:tcPr>
            <w:tcW w:w="3140" w:type="dxa"/>
          </w:tcPr>
          <w:p w14:paraId="774AB81C" w14:textId="2F78F208" w:rsidR="00147F7E" w:rsidRPr="00446BA6" w:rsidRDefault="00147F7E" w:rsidP="001669BE">
            <w:pPr>
              <w:pStyle w:val="BodyText"/>
              <w:spacing w:after="0" w:line="240" w:lineRule="auto"/>
              <w:rPr>
                <w:szCs w:val="24"/>
              </w:rPr>
            </w:pPr>
            <w:r w:rsidRPr="00446BA6">
              <w:rPr>
                <w:rFonts w:eastAsia="Times New Roman"/>
                <w:szCs w:val="24"/>
              </w:rPr>
              <w:t>This object lists different properties described for the Common Atlas Data in ISO/IEC 23090-5.</w:t>
            </w:r>
          </w:p>
        </w:tc>
      </w:tr>
      <w:tr w:rsidR="00147F7E" w:rsidRPr="00514B15" w14:paraId="3715EDBA" w14:textId="77777777" w:rsidTr="005C2266">
        <w:tc>
          <w:tcPr>
            <w:tcW w:w="9345" w:type="dxa"/>
            <w:gridSpan w:val="5"/>
          </w:tcPr>
          <w:p w14:paraId="1578FFA3" w14:textId="77777777" w:rsidR="00147F7E" w:rsidRPr="001C79C3" w:rsidRDefault="00147F7E" w:rsidP="00147F7E">
            <w:pPr>
              <w:pStyle w:val="TH"/>
              <w:spacing w:after="0"/>
              <w:jc w:val="left"/>
              <w:rPr>
                <w:rFonts w:ascii="Times New Roman" w:hAnsi="Times New Roman"/>
                <w:sz w:val="20"/>
                <w:szCs w:val="20"/>
                <w:lang w:val="en-US"/>
              </w:rPr>
            </w:pPr>
            <w:r w:rsidRPr="001C79C3">
              <w:rPr>
                <w:rFonts w:ascii="Times New Roman" w:hAnsi="Times New Roman"/>
                <w:sz w:val="20"/>
                <w:szCs w:val="20"/>
                <w:lang w:val="en-US"/>
              </w:rPr>
              <w:t>Legend:</w:t>
            </w:r>
          </w:p>
          <w:p w14:paraId="794DC1EF" w14:textId="5980ABFF" w:rsidR="00147F7E" w:rsidRPr="007153A5" w:rsidRDefault="00147F7E" w:rsidP="00147F7E">
            <w:pPr>
              <w:pStyle w:val="BodyText"/>
              <w:spacing w:after="0" w:line="240" w:lineRule="auto"/>
              <w:rPr>
                <w:szCs w:val="24"/>
              </w:rPr>
            </w:pPr>
            <w:r w:rsidRPr="007153A5">
              <w:rPr>
                <w:sz w:val="20"/>
              </w:rPr>
              <w:tab/>
              <w:t>For attributes: M=mandatory, O=optional, OD=optional with default value, CM=conditionally mandatory.</w:t>
            </w:r>
          </w:p>
        </w:tc>
      </w:tr>
    </w:tbl>
    <w:p w14:paraId="599BFC70" w14:textId="79BA78F3" w:rsidR="00144560" w:rsidRPr="00514B15" w:rsidRDefault="00144560" w:rsidP="001669BE">
      <w:pPr>
        <w:pStyle w:val="BodyText"/>
        <w:spacing w:after="0" w:line="240" w:lineRule="auto"/>
        <w:rPr>
          <w:szCs w:val="24"/>
        </w:rPr>
      </w:pPr>
    </w:p>
    <w:p w14:paraId="0701A3F7" w14:textId="526879ED" w:rsidR="00DA368C" w:rsidRPr="00514B15" w:rsidRDefault="00F85DAE" w:rsidP="00F33C95">
      <w:pPr>
        <w:pStyle w:val="BodyText"/>
        <w:spacing w:after="0" w:line="240" w:lineRule="auto"/>
        <w:rPr>
          <w:rFonts w:ascii="Arial" w:hAnsi="Arial" w:cs="Arial"/>
          <w:szCs w:val="24"/>
        </w:rPr>
      </w:pPr>
      <w:r w:rsidRPr="00514B15">
        <w:rPr>
          <w:rFonts w:ascii="Arial" w:hAnsi="Arial" w:cs="Arial"/>
          <w:szCs w:val="24"/>
        </w:rPr>
        <w:t>The _MPEG_V3C_AD object shall have th</w:t>
      </w:r>
      <w:r w:rsidR="008642AC">
        <w:rPr>
          <w:rFonts w:ascii="Arial" w:hAnsi="Arial" w:cs="Arial"/>
          <w:szCs w:val="24"/>
        </w:rPr>
        <w:t>e structure as describe in Table G.2</w:t>
      </w:r>
      <w:r w:rsidRPr="00514B15">
        <w:rPr>
          <w:rFonts w:ascii="Arial" w:hAnsi="Arial" w:cs="Arial"/>
          <w:szCs w:val="24"/>
        </w:rPr>
        <w:t>:</w:t>
      </w:r>
    </w:p>
    <w:p w14:paraId="73553772" w14:textId="0D1A4C0C" w:rsidR="00F85DAE" w:rsidRPr="00514B15" w:rsidRDefault="00F85DAE" w:rsidP="00F85DAE">
      <w:pPr>
        <w:pStyle w:val="Caption"/>
        <w:keepNext/>
        <w:jc w:val="center"/>
      </w:pPr>
      <w:r w:rsidRPr="00514B15">
        <w:rPr>
          <w:b w:val="0"/>
          <w:bCs w:val="0"/>
        </w:rPr>
        <w:t xml:space="preserve">Table </w:t>
      </w:r>
      <w:r w:rsidR="00F33C95" w:rsidRPr="00514B15">
        <w:rPr>
          <w:b w:val="0"/>
          <w:bCs w:val="0"/>
        </w:rPr>
        <w:t>G.2</w:t>
      </w:r>
      <w:r w:rsidRPr="00514B15">
        <w:rPr>
          <w:b w:val="0"/>
          <w:bCs w:val="0"/>
        </w:rPr>
        <w:t xml:space="preserve"> </w:t>
      </w:r>
      <w:r w:rsidR="008642AC">
        <w:rPr>
          <w:b w:val="0"/>
          <w:bCs w:val="0"/>
        </w:rPr>
        <w:t>Properties of _</w:t>
      </w:r>
      <w:r w:rsidRPr="00514B15">
        <w:rPr>
          <w:b w:val="0"/>
          <w:bCs w:val="0"/>
        </w:rPr>
        <w:t xml:space="preserve">MPEG_V3C_AD </w:t>
      </w:r>
      <w:r w:rsidR="008642AC">
        <w:rPr>
          <w:b w:val="0"/>
          <w:bCs w:val="0"/>
        </w:rPr>
        <w:t>object</w:t>
      </w:r>
    </w:p>
    <w:tbl>
      <w:tblPr>
        <w:tblStyle w:val="TableGrid"/>
        <w:tblW w:w="0" w:type="auto"/>
        <w:tblLayout w:type="fixed"/>
        <w:tblLook w:val="04A0" w:firstRow="1" w:lastRow="0" w:firstColumn="1" w:lastColumn="0" w:noHBand="0" w:noVBand="1"/>
      </w:tblPr>
      <w:tblGrid>
        <w:gridCol w:w="2875"/>
        <w:gridCol w:w="1530"/>
        <w:gridCol w:w="990"/>
        <w:gridCol w:w="810"/>
        <w:gridCol w:w="3140"/>
      </w:tblGrid>
      <w:tr w:rsidR="00F85DAE" w:rsidRPr="00514B15" w14:paraId="6B98F70E" w14:textId="77777777" w:rsidTr="001C79C3">
        <w:tc>
          <w:tcPr>
            <w:tcW w:w="2875" w:type="dxa"/>
          </w:tcPr>
          <w:p w14:paraId="273D0514" w14:textId="77777777" w:rsidR="00F85DAE" w:rsidRPr="00446BA6" w:rsidRDefault="00F85DAE" w:rsidP="005B4B5D">
            <w:pPr>
              <w:pStyle w:val="BodyText"/>
              <w:spacing w:after="0" w:line="240" w:lineRule="auto"/>
              <w:jc w:val="center"/>
              <w:rPr>
                <w:szCs w:val="24"/>
              </w:rPr>
            </w:pPr>
            <w:r w:rsidRPr="00446BA6">
              <w:rPr>
                <w:b/>
                <w:bCs/>
                <w:szCs w:val="24"/>
              </w:rPr>
              <w:t>Name</w:t>
            </w:r>
          </w:p>
        </w:tc>
        <w:tc>
          <w:tcPr>
            <w:tcW w:w="1530" w:type="dxa"/>
          </w:tcPr>
          <w:p w14:paraId="6AF8A30F" w14:textId="77777777" w:rsidR="00F85DAE" w:rsidRPr="00446BA6" w:rsidRDefault="00F85DAE" w:rsidP="005B4B5D">
            <w:pPr>
              <w:pStyle w:val="BodyText"/>
              <w:spacing w:after="0" w:line="240" w:lineRule="auto"/>
              <w:rPr>
                <w:szCs w:val="24"/>
              </w:rPr>
            </w:pPr>
            <w:r w:rsidRPr="00446BA6">
              <w:rPr>
                <w:b/>
                <w:bCs/>
                <w:szCs w:val="24"/>
              </w:rPr>
              <w:t>Type</w:t>
            </w:r>
          </w:p>
        </w:tc>
        <w:tc>
          <w:tcPr>
            <w:tcW w:w="990" w:type="dxa"/>
          </w:tcPr>
          <w:p w14:paraId="5F946BA3" w14:textId="77777777" w:rsidR="00F85DAE" w:rsidRPr="00446BA6" w:rsidRDefault="00F85DAE" w:rsidP="005B4B5D">
            <w:pPr>
              <w:pStyle w:val="BodyText"/>
              <w:spacing w:after="0" w:line="240" w:lineRule="auto"/>
              <w:rPr>
                <w:szCs w:val="24"/>
              </w:rPr>
            </w:pPr>
            <w:r w:rsidRPr="00446BA6">
              <w:rPr>
                <w:b/>
                <w:bCs/>
                <w:szCs w:val="24"/>
              </w:rPr>
              <w:t>Default</w:t>
            </w:r>
          </w:p>
        </w:tc>
        <w:tc>
          <w:tcPr>
            <w:tcW w:w="810" w:type="dxa"/>
          </w:tcPr>
          <w:p w14:paraId="5BF22959" w14:textId="77777777" w:rsidR="00F85DAE" w:rsidRPr="00446BA6" w:rsidRDefault="00F85DAE" w:rsidP="005B4B5D">
            <w:pPr>
              <w:pStyle w:val="BodyText"/>
              <w:spacing w:after="0" w:line="240" w:lineRule="auto"/>
              <w:rPr>
                <w:szCs w:val="24"/>
              </w:rPr>
            </w:pPr>
            <w:r w:rsidRPr="00446BA6">
              <w:rPr>
                <w:b/>
                <w:bCs/>
                <w:szCs w:val="24"/>
              </w:rPr>
              <w:t>Usage</w:t>
            </w:r>
          </w:p>
        </w:tc>
        <w:tc>
          <w:tcPr>
            <w:tcW w:w="3140" w:type="dxa"/>
          </w:tcPr>
          <w:p w14:paraId="74293311" w14:textId="77777777" w:rsidR="00F85DAE" w:rsidRPr="00446BA6" w:rsidRDefault="00F85DAE" w:rsidP="005B4B5D">
            <w:pPr>
              <w:pStyle w:val="BodyText"/>
              <w:spacing w:after="0" w:line="240" w:lineRule="auto"/>
              <w:rPr>
                <w:szCs w:val="24"/>
              </w:rPr>
            </w:pPr>
            <w:r w:rsidRPr="00446BA6">
              <w:rPr>
                <w:b/>
                <w:bCs/>
                <w:szCs w:val="24"/>
              </w:rPr>
              <w:t>Description</w:t>
            </w:r>
          </w:p>
        </w:tc>
      </w:tr>
      <w:tr w:rsidR="00F85DAE" w:rsidRPr="00514B15" w14:paraId="7D4D1CC1" w14:textId="77777777" w:rsidTr="001C79C3">
        <w:tc>
          <w:tcPr>
            <w:tcW w:w="2875" w:type="dxa"/>
          </w:tcPr>
          <w:p w14:paraId="664AB2DE" w14:textId="7E7CCD5E" w:rsidR="00F85DAE" w:rsidRPr="00446BA6" w:rsidRDefault="00F85DAE" w:rsidP="005B4B5D">
            <w:pPr>
              <w:pStyle w:val="BodyText"/>
              <w:spacing w:after="0" w:line="240" w:lineRule="auto"/>
              <w:rPr>
                <w:szCs w:val="24"/>
              </w:rPr>
            </w:pPr>
            <w:r w:rsidRPr="00446BA6">
              <w:rPr>
                <w:szCs w:val="24"/>
              </w:rPr>
              <w:tab/>
            </w:r>
            <w:proofErr w:type="spellStart"/>
            <w:r w:rsidR="006F2F0B" w:rsidRPr="00446BA6">
              <w:rPr>
                <w:szCs w:val="24"/>
              </w:rPr>
              <w:t>buffer_format</w:t>
            </w:r>
            <w:proofErr w:type="spellEnd"/>
          </w:p>
        </w:tc>
        <w:tc>
          <w:tcPr>
            <w:tcW w:w="1530" w:type="dxa"/>
          </w:tcPr>
          <w:p w14:paraId="5ABCE64F" w14:textId="14DF87A3" w:rsidR="00F85DAE" w:rsidRPr="00446BA6" w:rsidRDefault="006F2F0B" w:rsidP="005B4B5D">
            <w:pPr>
              <w:pStyle w:val="BodyText"/>
              <w:spacing w:after="0" w:line="240" w:lineRule="auto"/>
              <w:rPr>
                <w:szCs w:val="24"/>
              </w:rPr>
            </w:pPr>
            <w:r w:rsidRPr="00446BA6">
              <w:rPr>
                <w:szCs w:val="24"/>
              </w:rPr>
              <w:t>string</w:t>
            </w:r>
          </w:p>
        </w:tc>
        <w:tc>
          <w:tcPr>
            <w:tcW w:w="990" w:type="dxa"/>
          </w:tcPr>
          <w:p w14:paraId="1BDC419D" w14:textId="5E632EB0" w:rsidR="00F85DAE" w:rsidRPr="00446BA6" w:rsidRDefault="006F2F0B" w:rsidP="005B4B5D">
            <w:pPr>
              <w:pStyle w:val="BodyText"/>
              <w:spacing w:after="0" w:line="240" w:lineRule="auto"/>
              <w:rPr>
                <w:szCs w:val="24"/>
              </w:rPr>
            </w:pPr>
            <w:r w:rsidRPr="00446BA6">
              <w:rPr>
                <w:szCs w:val="24"/>
              </w:rPr>
              <w:t>"baseline”</w:t>
            </w:r>
          </w:p>
        </w:tc>
        <w:tc>
          <w:tcPr>
            <w:tcW w:w="810" w:type="dxa"/>
          </w:tcPr>
          <w:p w14:paraId="6BCDE080" w14:textId="3CCAD099" w:rsidR="00F85DAE" w:rsidRPr="00446BA6" w:rsidRDefault="00297733" w:rsidP="005B4B5D">
            <w:pPr>
              <w:pStyle w:val="BodyText"/>
              <w:spacing w:after="0" w:line="240" w:lineRule="auto"/>
              <w:rPr>
                <w:szCs w:val="24"/>
              </w:rPr>
            </w:pPr>
            <w:r w:rsidRPr="00446BA6">
              <w:rPr>
                <w:szCs w:val="24"/>
              </w:rPr>
              <w:t>O</w:t>
            </w:r>
          </w:p>
        </w:tc>
        <w:tc>
          <w:tcPr>
            <w:tcW w:w="3140" w:type="dxa"/>
          </w:tcPr>
          <w:p w14:paraId="542A7EBE" w14:textId="0493CE7B" w:rsidR="00F85DAE" w:rsidRPr="00446BA6" w:rsidRDefault="00F85DAE" w:rsidP="005B4B5D">
            <w:pPr>
              <w:pStyle w:val="BodyText"/>
              <w:spacing w:after="0" w:line="240" w:lineRule="auto"/>
              <w:rPr>
                <w:szCs w:val="24"/>
              </w:rPr>
            </w:pPr>
            <w:r w:rsidRPr="00446BA6">
              <w:rPr>
                <w:szCs w:val="24"/>
              </w:rPr>
              <w:t>provides a</w:t>
            </w:r>
            <w:r w:rsidR="001F5DF2" w:rsidRPr="00446BA6">
              <w:rPr>
                <w:szCs w:val="24"/>
              </w:rPr>
              <w:t xml:space="preserve">n identifier of </w:t>
            </w:r>
            <w:r w:rsidRPr="00446BA6">
              <w:rPr>
                <w:szCs w:val="24"/>
              </w:rPr>
              <w:t>the associated</w:t>
            </w:r>
            <w:r w:rsidR="00747977">
              <w:rPr>
                <w:szCs w:val="24"/>
              </w:rPr>
              <w:t xml:space="preserve"> </w:t>
            </w:r>
            <w:r w:rsidRPr="00446BA6">
              <w:rPr>
                <w:szCs w:val="24"/>
              </w:rPr>
              <w:t xml:space="preserve">atlas data buffer format. </w:t>
            </w:r>
            <w:r w:rsidR="00747977">
              <w:rPr>
                <w:szCs w:val="24"/>
              </w:rPr>
              <w:t xml:space="preserve">A list of supported atlas data buffer formats is provided in Table G.4. </w:t>
            </w:r>
          </w:p>
        </w:tc>
      </w:tr>
      <w:tr w:rsidR="00F85DAE" w:rsidRPr="00514B15" w14:paraId="20D7BC99" w14:textId="77777777" w:rsidTr="001C79C3">
        <w:tc>
          <w:tcPr>
            <w:tcW w:w="2875" w:type="dxa"/>
          </w:tcPr>
          <w:p w14:paraId="1255213C" w14:textId="3564FBFB" w:rsidR="00F85DAE" w:rsidRPr="00446BA6" w:rsidRDefault="00096CB1" w:rsidP="005B4B5D">
            <w:pPr>
              <w:pStyle w:val="BodyText"/>
              <w:spacing w:after="0" w:line="240" w:lineRule="auto"/>
              <w:rPr>
                <w:szCs w:val="24"/>
              </w:rPr>
            </w:pPr>
            <w:r w:rsidRPr="00446BA6">
              <w:rPr>
                <w:szCs w:val="24"/>
              </w:rPr>
              <w:lastRenderedPageBreak/>
              <w:tab/>
            </w:r>
            <w:r w:rsidR="00F85DAE" w:rsidRPr="00446BA6">
              <w:rPr>
                <w:szCs w:val="24"/>
              </w:rPr>
              <w:t>accessor</w:t>
            </w:r>
          </w:p>
        </w:tc>
        <w:tc>
          <w:tcPr>
            <w:tcW w:w="1530" w:type="dxa"/>
          </w:tcPr>
          <w:p w14:paraId="66E8BDDB" w14:textId="71D2D629" w:rsidR="00F85DAE" w:rsidRPr="00446BA6" w:rsidRDefault="00F85DAE" w:rsidP="005B4B5D">
            <w:pPr>
              <w:pStyle w:val="BodyText"/>
              <w:spacing w:after="0" w:line="240" w:lineRule="auto"/>
              <w:rPr>
                <w:szCs w:val="24"/>
              </w:rPr>
            </w:pPr>
            <w:r w:rsidRPr="00446BA6">
              <w:rPr>
                <w:szCs w:val="24"/>
              </w:rPr>
              <w:t>integer</w:t>
            </w:r>
          </w:p>
        </w:tc>
        <w:tc>
          <w:tcPr>
            <w:tcW w:w="990" w:type="dxa"/>
          </w:tcPr>
          <w:p w14:paraId="09C86A35" w14:textId="77777777" w:rsidR="00F85DAE" w:rsidRPr="00446BA6" w:rsidRDefault="00F85DAE" w:rsidP="005B4B5D">
            <w:pPr>
              <w:pStyle w:val="BodyText"/>
              <w:spacing w:after="0" w:line="240" w:lineRule="auto"/>
              <w:rPr>
                <w:szCs w:val="24"/>
              </w:rPr>
            </w:pPr>
            <w:r w:rsidRPr="00446BA6">
              <w:rPr>
                <w:szCs w:val="24"/>
              </w:rPr>
              <w:t>N/A</w:t>
            </w:r>
          </w:p>
        </w:tc>
        <w:tc>
          <w:tcPr>
            <w:tcW w:w="810" w:type="dxa"/>
          </w:tcPr>
          <w:p w14:paraId="689F1917" w14:textId="77777777" w:rsidR="00F85DAE" w:rsidRPr="00446BA6" w:rsidRDefault="00F85DAE" w:rsidP="005B4B5D">
            <w:pPr>
              <w:pStyle w:val="BodyText"/>
              <w:spacing w:after="0" w:line="240" w:lineRule="auto"/>
              <w:rPr>
                <w:szCs w:val="24"/>
              </w:rPr>
            </w:pPr>
            <w:r w:rsidRPr="00446BA6">
              <w:rPr>
                <w:szCs w:val="24"/>
              </w:rPr>
              <w:t>M</w:t>
            </w:r>
          </w:p>
        </w:tc>
        <w:tc>
          <w:tcPr>
            <w:tcW w:w="3140" w:type="dxa"/>
          </w:tcPr>
          <w:p w14:paraId="3A927D25" w14:textId="78DD5F8F" w:rsidR="00F85DAE" w:rsidRPr="00446BA6" w:rsidRDefault="00F85DAE" w:rsidP="005B4B5D">
            <w:pPr>
              <w:pStyle w:val="BodyText"/>
              <w:spacing w:after="0" w:line="240" w:lineRule="auto"/>
              <w:rPr>
                <w:szCs w:val="24"/>
              </w:rPr>
            </w:pPr>
            <w:r w:rsidRPr="00446BA6">
              <w:rPr>
                <w:szCs w:val="24"/>
              </w:rPr>
              <w:t xml:space="preserve">This </w:t>
            </w:r>
            <w:r w:rsidR="00297733" w:rsidRPr="00446BA6">
              <w:rPr>
                <w:szCs w:val="24"/>
              </w:rPr>
              <w:t>provides the index of the timed accessor that provides access to the atlas data buffer.</w:t>
            </w:r>
          </w:p>
        </w:tc>
      </w:tr>
    </w:tbl>
    <w:p w14:paraId="1ACEFDA7" w14:textId="1B71A070" w:rsidR="00F85DAE" w:rsidRPr="00514B15" w:rsidRDefault="00F85DAE" w:rsidP="00AC2967">
      <w:pPr>
        <w:pStyle w:val="BodyText"/>
        <w:spacing w:after="0" w:line="240" w:lineRule="auto"/>
        <w:rPr>
          <w:szCs w:val="24"/>
        </w:rPr>
      </w:pPr>
    </w:p>
    <w:p w14:paraId="6FEC6B2E" w14:textId="5BB0FB9C" w:rsidR="00642094" w:rsidRPr="00514B15" w:rsidRDefault="00642094" w:rsidP="00F85DAE">
      <w:pPr>
        <w:pStyle w:val="BodyText"/>
        <w:spacing w:after="0" w:line="240" w:lineRule="auto"/>
        <w:rPr>
          <w:szCs w:val="24"/>
        </w:rPr>
      </w:pPr>
    </w:p>
    <w:p w14:paraId="05C9AAF4" w14:textId="6BE5F4C7" w:rsidR="00F85DAE" w:rsidRPr="00514B15" w:rsidRDefault="00F85DAE" w:rsidP="00F85DAE">
      <w:pPr>
        <w:pStyle w:val="BodyText"/>
        <w:spacing w:after="0" w:line="240" w:lineRule="auto"/>
        <w:rPr>
          <w:rFonts w:ascii="Arial" w:hAnsi="Arial" w:cs="Arial"/>
          <w:szCs w:val="24"/>
        </w:rPr>
      </w:pPr>
      <w:r w:rsidRPr="00514B15">
        <w:rPr>
          <w:rFonts w:ascii="Arial" w:hAnsi="Arial" w:cs="Arial"/>
          <w:szCs w:val="24"/>
        </w:rPr>
        <w:t xml:space="preserve">The </w:t>
      </w:r>
      <w:r w:rsidRPr="001C79C3">
        <w:rPr>
          <w:rFonts w:ascii="Courier New" w:hAnsi="Courier New" w:cs="Courier New"/>
          <w:szCs w:val="24"/>
        </w:rPr>
        <w:t>_MPEG_V3C_AVD</w:t>
      </w:r>
      <w:r w:rsidRPr="00514B15">
        <w:rPr>
          <w:rFonts w:ascii="Arial" w:hAnsi="Arial" w:cs="Arial"/>
          <w:szCs w:val="24"/>
        </w:rPr>
        <w:t xml:space="preserve"> object shall have the following structure:</w:t>
      </w:r>
    </w:p>
    <w:p w14:paraId="7124B736" w14:textId="77777777" w:rsidR="00F85DAE" w:rsidRPr="00514B15" w:rsidRDefault="00F85DAE" w:rsidP="00AC2967">
      <w:pPr>
        <w:pStyle w:val="BodyText"/>
        <w:spacing w:after="0" w:line="240" w:lineRule="auto"/>
        <w:rPr>
          <w:szCs w:val="24"/>
        </w:rPr>
      </w:pPr>
    </w:p>
    <w:p w14:paraId="62772323" w14:textId="7E23A7F8" w:rsidR="00F85DAE" w:rsidRPr="00514B15" w:rsidRDefault="00F85DAE" w:rsidP="00F85DAE">
      <w:pPr>
        <w:pStyle w:val="Caption"/>
        <w:keepNext/>
        <w:jc w:val="center"/>
      </w:pPr>
      <w:r w:rsidRPr="00514B15">
        <w:rPr>
          <w:b w:val="0"/>
          <w:bCs w:val="0"/>
        </w:rPr>
        <w:t xml:space="preserve">Table </w:t>
      </w:r>
      <w:r w:rsidR="00F33C95" w:rsidRPr="00514B15">
        <w:rPr>
          <w:b w:val="0"/>
          <w:bCs w:val="0"/>
        </w:rPr>
        <w:t>G.3</w:t>
      </w:r>
      <w:r w:rsidRPr="00514B15">
        <w:rPr>
          <w:b w:val="0"/>
          <w:bCs w:val="0"/>
        </w:rPr>
        <w:t xml:space="preserve"> </w:t>
      </w:r>
      <w:r w:rsidR="001E50D5">
        <w:rPr>
          <w:b w:val="0"/>
          <w:bCs w:val="0"/>
        </w:rPr>
        <w:t>Properties of _</w:t>
      </w:r>
      <w:r w:rsidRPr="00514B15">
        <w:rPr>
          <w:b w:val="0"/>
          <w:bCs w:val="0"/>
        </w:rPr>
        <w:t xml:space="preserve">MPEG_V3C_AVD </w:t>
      </w:r>
      <w:r w:rsidR="001E50D5">
        <w:rPr>
          <w:b w:val="0"/>
          <w:bCs w:val="0"/>
        </w:rPr>
        <w:t>object</w:t>
      </w:r>
    </w:p>
    <w:tbl>
      <w:tblPr>
        <w:tblStyle w:val="TableGrid"/>
        <w:tblW w:w="0" w:type="auto"/>
        <w:tblLayout w:type="fixed"/>
        <w:tblLook w:val="04A0" w:firstRow="1" w:lastRow="0" w:firstColumn="1" w:lastColumn="0" w:noHBand="0" w:noVBand="1"/>
      </w:tblPr>
      <w:tblGrid>
        <w:gridCol w:w="2875"/>
        <w:gridCol w:w="1440"/>
        <w:gridCol w:w="1080"/>
        <w:gridCol w:w="810"/>
        <w:gridCol w:w="3140"/>
      </w:tblGrid>
      <w:tr w:rsidR="00F85DAE" w:rsidRPr="00514B15" w14:paraId="7F66A2D2" w14:textId="77777777" w:rsidTr="001C79C3">
        <w:tc>
          <w:tcPr>
            <w:tcW w:w="2875" w:type="dxa"/>
          </w:tcPr>
          <w:p w14:paraId="0F8BE1B1" w14:textId="77777777" w:rsidR="00F85DAE" w:rsidRPr="00446BA6" w:rsidRDefault="00F85DAE" w:rsidP="005B4B5D">
            <w:pPr>
              <w:pStyle w:val="BodyText"/>
              <w:spacing w:after="0" w:line="240" w:lineRule="auto"/>
              <w:jc w:val="center"/>
              <w:rPr>
                <w:szCs w:val="24"/>
              </w:rPr>
            </w:pPr>
            <w:r w:rsidRPr="00446BA6">
              <w:rPr>
                <w:b/>
                <w:bCs/>
                <w:szCs w:val="24"/>
              </w:rPr>
              <w:t>Name</w:t>
            </w:r>
          </w:p>
        </w:tc>
        <w:tc>
          <w:tcPr>
            <w:tcW w:w="1440" w:type="dxa"/>
          </w:tcPr>
          <w:p w14:paraId="045DECF7" w14:textId="77777777" w:rsidR="00F85DAE" w:rsidRPr="00446BA6" w:rsidRDefault="00F85DAE" w:rsidP="005B4B5D">
            <w:pPr>
              <w:pStyle w:val="BodyText"/>
              <w:spacing w:after="0" w:line="240" w:lineRule="auto"/>
              <w:rPr>
                <w:szCs w:val="24"/>
              </w:rPr>
            </w:pPr>
            <w:r w:rsidRPr="00446BA6">
              <w:rPr>
                <w:b/>
                <w:bCs/>
                <w:szCs w:val="24"/>
              </w:rPr>
              <w:t>Type</w:t>
            </w:r>
          </w:p>
        </w:tc>
        <w:tc>
          <w:tcPr>
            <w:tcW w:w="1080" w:type="dxa"/>
          </w:tcPr>
          <w:p w14:paraId="225872E9" w14:textId="77777777" w:rsidR="00F85DAE" w:rsidRPr="00446BA6" w:rsidRDefault="00F85DAE" w:rsidP="005B4B5D">
            <w:pPr>
              <w:pStyle w:val="BodyText"/>
              <w:spacing w:after="0" w:line="240" w:lineRule="auto"/>
              <w:rPr>
                <w:szCs w:val="24"/>
              </w:rPr>
            </w:pPr>
            <w:r w:rsidRPr="00446BA6">
              <w:rPr>
                <w:b/>
                <w:bCs/>
                <w:szCs w:val="24"/>
              </w:rPr>
              <w:t>Default</w:t>
            </w:r>
          </w:p>
        </w:tc>
        <w:tc>
          <w:tcPr>
            <w:tcW w:w="810" w:type="dxa"/>
          </w:tcPr>
          <w:p w14:paraId="363D0A72" w14:textId="77777777" w:rsidR="00F85DAE" w:rsidRPr="00446BA6" w:rsidRDefault="00F85DAE" w:rsidP="005B4B5D">
            <w:pPr>
              <w:pStyle w:val="BodyText"/>
              <w:spacing w:after="0" w:line="240" w:lineRule="auto"/>
              <w:rPr>
                <w:szCs w:val="24"/>
              </w:rPr>
            </w:pPr>
            <w:r w:rsidRPr="00446BA6">
              <w:rPr>
                <w:b/>
                <w:bCs/>
                <w:szCs w:val="24"/>
              </w:rPr>
              <w:t>Usage</w:t>
            </w:r>
          </w:p>
        </w:tc>
        <w:tc>
          <w:tcPr>
            <w:tcW w:w="3140" w:type="dxa"/>
          </w:tcPr>
          <w:p w14:paraId="5EC67AEC" w14:textId="77777777" w:rsidR="00F85DAE" w:rsidRPr="00446BA6" w:rsidRDefault="00F85DAE" w:rsidP="005B4B5D">
            <w:pPr>
              <w:pStyle w:val="BodyText"/>
              <w:spacing w:after="0" w:line="240" w:lineRule="auto"/>
              <w:rPr>
                <w:szCs w:val="24"/>
              </w:rPr>
            </w:pPr>
            <w:r w:rsidRPr="00446BA6">
              <w:rPr>
                <w:b/>
                <w:bCs/>
                <w:szCs w:val="24"/>
              </w:rPr>
              <w:t>Description</w:t>
            </w:r>
          </w:p>
        </w:tc>
      </w:tr>
      <w:tr w:rsidR="00F85DAE" w:rsidRPr="00514B15" w14:paraId="16EEB306" w14:textId="77777777" w:rsidTr="001C79C3">
        <w:tc>
          <w:tcPr>
            <w:tcW w:w="2875" w:type="dxa"/>
          </w:tcPr>
          <w:p w14:paraId="1F81527E" w14:textId="77777777" w:rsidR="00F85DAE" w:rsidRPr="00446BA6" w:rsidRDefault="00F85DAE" w:rsidP="005B4B5D">
            <w:pPr>
              <w:pStyle w:val="BodyText"/>
              <w:spacing w:after="0" w:line="240" w:lineRule="auto"/>
              <w:rPr>
                <w:szCs w:val="24"/>
              </w:rPr>
            </w:pPr>
            <w:r w:rsidRPr="00446BA6">
              <w:rPr>
                <w:szCs w:val="24"/>
              </w:rPr>
              <w:tab/>
              <w:t>type</w:t>
            </w:r>
          </w:p>
        </w:tc>
        <w:tc>
          <w:tcPr>
            <w:tcW w:w="1440" w:type="dxa"/>
          </w:tcPr>
          <w:p w14:paraId="3F467D85" w14:textId="77777777" w:rsidR="00F85DAE" w:rsidRPr="00446BA6" w:rsidRDefault="00F85DAE" w:rsidP="005B4B5D">
            <w:pPr>
              <w:pStyle w:val="BodyText"/>
              <w:spacing w:after="0" w:line="240" w:lineRule="auto"/>
              <w:rPr>
                <w:szCs w:val="24"/>
              </w:rPr>
            </w:pPr>
            <w:r w:rsidRPr="00446BA6">
              <w:rPr>
                <w:szCs w:val="24"/>
              </w:rPr>
              <w:t>uint8</w:t>
            </w:r>
          </w:p>
        </w:tc>
        <w:tc>
          <w:tcPr>
            <w:tcW w:w="1080" w:type="dxa"/>
          </w:tcPr>
          <w:p w14:paraId="0E4A37AD" w14:textId="77777777" w:rsidR="00F85DAE" w:rsidRPr="00446BA6" w:rsidRDefault="00F85DAE" w:rsidP="005B4B5D">
            <w:pPr>
              <w:pStyle w:val="BodyText"/>
              <w:spacing w:after="0" w:line="240" w:lineRule="auto"/>
              <w:rPr>
                <w:szCs w:val="24"/>
              </w:rPr>
            </w:pPr>
            <w:r w:rsidRPr="00446BA6">
              <w:rPr>
                <w:szCs w:val="24"/>
              </w:rPr>
              <w:t>0</w:t>
            </w:r>
          </w:p>
        </w:tc>
        <w:tc>
          <w:tcPr>
            <w:tcW w:w="810" w:type="dxa"/>
          </w:tcPr>
          <w:p w14:paraId="5046B1F3" w14:textId="3120FA91" w:rsidR="00F85DAE" w:rsidRPr="00446BA6" w:rsidRDefault="00297733" w:rsidP="005B4B5D">
            <w:pPr>
              <w:pStyle w:val="BodyText"/>
              <w:spacing w:after="0" w:line="240" w:lineRule="auto"/>
              <w:rPr>
                <w:szCs w:val="24"/>
              </w:rPr>
            </w:pPr>
            <w:r w:rsidRPr="00446BA6">
              <w:rPr>
                <w:szCs w:val="24"/>
              </w:rPr>
              <w:t>O</w:t>
            </w:r>
          </w:p>
        </w:tc>
        <w:tc>
          <w:tcPr>
            <w:tcW w:w="3140" w:type="dxa"/>
          </w:tcPr>
          <w:p w14:paraId="4325A9C5" w14:textId="73512330" w:rsidR="00F85DAE" w:rsidRPr="00446BA6" w:rsidRDefault="00F85DAE" w:rsidP="005B4B5D">
            <w:pPr>
              <w:pStyle w:val="BodyText"/>
              <w:spacing w:after="0" w:line="240" w:lineRule="auto"/>
              <w:rPr>
                <w:szCs w:val="24"/>
              </w:rPr>
            </w:pPr>
            <w:r w:rsidRPr="00446BA6">
              <w:rPr>
                <w:szCs w:val="24"/>
              </w:rPr>
              <w:t xml:space="preserve">provides the type of the attribute as defined </w:t>
            </w:r>
            <w:r w:rsidR="007745FC" w:rsidRPr="00446BA6">
              <w:rPr>
                <w:szCs w:val="24"/>
              </w:rPr>
              <w:t>by</w:t>
            </w:r>
            <w:r w:rsidRPr="00446BA6">
              <w:rPr>
                <w:szCs w:val="24"/>
              </w:rPr>
              <w:t xml:space="preserve"> </w:t>
            </w:r>
            <w:r w:rsidR="007745FC" w:rsidRPr="00446BA6">
              <w:rPr>
                <w:szCs w:val="24"/>
              </w:rPr>
              <w:t>the “V3C attribute types”</w:t>
            </w:r>
            <w:r w:rsidRPr="00446BA6">
              <w:rPr>
                <w:szCs w:val="24"/>
              </w:rPr>
              <w:t xml:space="preserve"> </w:t>
            </w:r>
            <w:r w:rsidR="007745FC" w:rsidRPr="00446BA6">
              <w:rPr>
                <w:szCs w:val="24"/>
              </w:rPr>
              <w:t>in</w:t>
            </w:r>
            <w:r w:rsidRPr="00446BA6">
              <w:rPr>
                <w:szCs w:val="24"/>
              </w:rPr>
              <w:t xml:space="preserve"> ISO/IEC 23090-5.</w:t>
            </w:r>
          </w:p>
        </w:tc>
      </w:tr>
      <w:tr w:rsidR="00F85DAE" w:rsidRPr="00514B15" w14:paraId="47F29291" w14:textId="77777777" w:rsidTr="001C79C3">
        <w:tc>
          <w:tcPr>
            <w:tcW w:w="2875" w:type="dxa"/>
          </w:tcPr>
          <w:p w14:paraId="5E56B975" w14:textId="0ABFDC21" w:rsidR="00F85DAE" w:rsidRPr="00446BA6" w:rsidRDefault="00096CB1" w:rsidP="005B4B5D">
            <w:pPr>
              <w:pStyle w:val="BodyText"/>
              <w:spacing w:after="0" w:line="240" w:lineRule="auto"/>
              <w:rPr>
                <w:szCs w:val="24"/>
              </w:rPr>
            </w:pPr>
            <w:r w:rsidRPr="00446BA6">
              <w:rPr>
                <w:szCs w:val="24"/>
              </w:rPr>
              <w:tab/>
            </w:r>
            <w:r w:rsidR="00F85DAE" w:rsidRPr="00446BA6">
              <w:rPr>
                <w:szCs w:val="24"/>
              </w:rPr>
              <w:t>maps</w:t>
            </w:r>
          </w:p>
        </w:tc>
        <w:tc>
          <w:tcPr>
            <w:tcW w:w="1440" w:type="dxa"/>
          </w:tcPr>
          <w:p w14:paraId="401593E6" w14:textId="77777777" w:rsidR="00F85DAE" w:rsidRPr="00446BA6" w:rsidRDefault="00F85DAE" w:rsidP="005B4B5D">
            <w:pPr>
              <w:pStyle w:val="BodyText"/>
              <w:spacing w:after="0" w:line="240" w:lineRule="auto"/>
              <w:rPr>
                <w:szCs w:val="24"/>
              </w:rPr>
            </w:pPr>
            <w:r w:rsidRPr="00446BA6">
              <w:rPr>
                <w:szCs w:val="24"/>
              </w:rPr>
              <w:t>array(integer)</w:t>
            </w:r>
          </w:p>
        </w:tc>
        <w:tc>
          <w:tcPr>
            <w:tcW w:w="1080" w:type="dxa"/>
          </w:tcPr>
          <w:p w14:paraId="16D7A298" w14:textId="77777777" w:rsidR="00F85DAE" w:rsidRPr="00446BA6" w:rsidRDefault="00F85DAE" w:rsidP="005B4B5D">
            <w:pPr>
              <w:pStyle w:val="BodyText"/>
              <w:spacing w:after="0" w:line="240" w:lineRule="auto"/>
              <w:rPr>
                <w:szCs w:val="24"/>
              </w:rPr>
            </w:pPr>
            <w:r w:rsidRPr="00446BA6">
              <w:rPr>
                <w:szCs w:val="24"/>
              </w:rPr>
              <w:t>N/A</w:t>
            </w:r>
          </w:p>
        </w:tc>
        <w:tc>
          <w:tcPr>
            <w:tcW w:w="810" w:type="dxa"/>
          </w:tcPr>
          <w:p w14:paraId="698551FF" w14:textId="77777777" w:rsidR="00F85DAE" w:rsidRPr="00446BA6" w:rsidRDefault="00F85DAE" w:rsidP="005B4B5D">
            <w:pPr>
              <w:pStyle w:val="BodyText"/>
              <w:spacing w:after="0" w:line="240" w:lineRule="auto"/>
              <w:rPr>
                <w:szCs w:val="24"/>
              </w:rPr>
            </w:pPr>
            <w:r w:rsidRPr="00446BA6">
              <w:rPr>
                <w:szCs w:val="24"/>
              </w:rPr>
              <w:t>M</w:t>
            </w:r>
          </w:p>
        </w:tc>
        <w:tc>
          <w:tcPr>
            <w:tcW w:w="3140" w:type="dxa"/>
          </w:tcPr>
          <w:p w14:paraId="3AA786FE" w14:textId="77777777" w:rsidR="00F85DAE" w:rsidRPr="00446BA6" w:rsidRDefault="00F85DAE" w:rsidP="005B4B5D">
            <w:pPr>
              <w:pStyle w:val="BodyText"/>
              <w:spacing w:after="0" w:line="240" w:lineRule="auto"/>
              <w:rPr>
                <w:szCs w:val="24"/>
              </w:rPr>
            </w:pPr>
            <w:r w:rsidRPr="00446BA6">
              <w:rPr>
                <w:szCs w:val="24"/>
              </w:rPr>
              <w:t>This array shall provide a list of video texture references, each of which corresponds to one map of the decoded attribute video data.</w:t>
            </w:r>
          </w:p>
        </w:tc>
      </w:tr>
    </w:tbl>
    <w:p w14:paraId="37A85A83" w14:textId="77777777" w:rsidR="00F85DAE" w:rsidRPr="00514B15" w:rsidRDefault="00F85DAE" w:rsidP="00AC2967">
      <w:pPr>
        <w:pStyle w:val="BodyText"/>
        <w:spacing w:after="0" w:line="240" w:lineRule="auto"/>
        <w:rPr>
          <w:szCs w:val="24"/>
        </w:rPr>
      </w:pPr>
    </w:p>
    <w:p w14:paraId="40473A72" w14:textId="6EF07BEC" w:rsidR="00703494" w:rsidRPr="001C79C3" w:rsidRDefault="00AC2967" w:rsidP="00AC2967">
      <w:pPr>
        <w:pStyle w:val="BodyText"/>
        <w:spacing w:after="0" w:line="240" w:lineRule="auto"/>
        <w:rPr>
          <w:rFonts w:ascii="Arial" w:hAnsi="Arial" w:cs="Arial"/>
          <w:szCs w:val="24"/>
        </w:rPr>
      </w:pPr>
      <w:r w:rsidRPr="001C79C3">
        <w:rPr>
          <w:rFonts w:ascii="Arial" w:hAnsi="Arial" w:cs="Arial"/>
          <w:szCs w:val="24"/>
        </w:rPr>
        <w:t>Each mesh primitive shall reference exactly one atlas data buffer.</w:t>
      </w:r>
    </w:p>
    <w:p w14:paraId="242533F7" w14:textId="54652123" w:rsidR="00703494" w:rsidRPr="00514B15" w:rsidRDefault="00703494" w:rsidP="00AC2967">
      <w:pPr>
        <w:pStyle w:val="BodyText"/>
        <w:spacing w:after="0" w:line="240" w:lineRule="auto"/>
        <w:rPr>
          <w:rFonts w:ascii="Arial" w:hAnsi="Arial" w:cs="Arial"/>
          <w:szCs w:val="24"/>
        </w:rPr>
      </w:pPr>
    </w:p>
    <w:p w14:paraId="64CC57E1" w14:textId="2080BF71" w:rsidR="006F2F0B" w:rsidRPr="00514B15" w:rsidRDefault="00B9419D" w:rsidP="006F2F0B">
      <w:pPr>
        <w:pStyle w:val="BodyText"/>
        <w:spacing w:after="0" w:line="240" w:lineRule="auto"/>
        <w:rPr>
          <w:rFonts w:ascii="Arial" w:hAnsi="Arial" w:cs="Arial"/>
          <w:szCs w:val="24"/>
        </w:rPr>
      </w:pPr>
      <w:r>
        <w:rPr>
          <w:rFonts w:ascii="Arial" w:hAnsi="Arial" w:cs="Arial"/>
          <w:szCs w:val="24"/>
        </w:rPr>
        <w:t>Different</w:t>
      </w:r>
      <w:r w:rsidR="006F2F0B" w:rsidRPr="00514B15">
        <w:rPr>
          <w:rFonts w:ascii="Arial" w:hAnsi="Arial" w:cs="Arial"/>
          <w:szCs w:val="24"/>
        </w:rPr>
        <w:t xml:space="preserve"> </w:t>
      </w:r>
      <w:r w:rsidR="006F2F0B" w:rsidRPr="00B9419D">
        <w:rPr>
          <w:rFonts w:ascii="Arial" w:hAnsi="Arial" w:cs="Arial"/>
          <w:szCs w:val="24"/>
        </w:rPr>
        <w:t>buffer</w:t>
      </w:r>
      <w:r>
        <w:rPr>
          <w:rFonts w:ascii="Arial" w:hAnsi="Arial" w:cs="Arial"/>
          <w:szCs w:val="24"/>
        </w:rPr>
        <w:t xml:space="preserve"> </w:t>
      </w:r>
      <w:r w:rsidR="006F2F0B" w:rsidRPr="00B9419D">
        <w:rPr>
          <w:rFonts w:ascii="Arial" w:hAnsi="Arial" w:cs="Arial"/>
          <w:szCs w:val="24"/>
        </w:rPr>
        <w:t>format</w:t>
      </w:r>
      <w:r>
        <w:rPr>
          <w:rFonts w:ascii="Arial" w:hAnsi="Arial" w:cs="Arial"/>
          <w:szCs w:val="24"/>
        </w:rPr>
        <w:t xml:space="preserve">s with unique </w:t>
      </w:r>
      <w:r w:rsidR="000933F1">
        <w:rPr>
          <w:rFonts w:ascii="Arial" w:hAnsi="Arial" w:cs="Arial"/>
          <w:szCs w:val="24"/>
        </w:rPr>
        <w:t>string identifier</w:t>
      </w:r>
      <w:r w:rsidR="006F2F0B" w:rsidRPr="00514B15">
        <w:rPr>
          <w:rFonts w:ascii="Arial" w:hAnsi="Arial" w:cs="Arial"/>
          <w:szCs w:val="24"/>
        </w:rPr>
        <w:t xml:space="preserve"> for the atlas data are defined in </w:t>
      </w:r>
      <w:r w:rsidR="000933F1">
        <w:rPr>
          <w:rFonts w:ascii="Arial" w:hAnsi="Arial" w:cs="Arial"/>
          <w:szCs w:val="24"/>
        </w:rPr>
        <w:t>Table G.4.</w:t>
      </w:r>
    </w:p>
    <w:p w14:paraId="0E543BB7" w14:textId="535AAACD" w:rsidR="006F2F0B" w:rsidRPr="001C79C3" w:rsidRDefault="006F2F0B" w:rsidP="006F2F0B">
      <w:pPr>
        <w:pStyle w:val="Caption"/>
        <w:keepNext/>
        <w:jc w:val="center"/>
        <w:rPr>
          <w:b w:val="0"/>
          <w:bCs w:val="0"/>
        </w:rPr>
      </w:pPr>
      <w:bookmarkStart w:id="85" w:name="_Ref117110568"/>
      <w:r w:rsidRPr="001C79C3">
        <w:rPr>
          <w:b w:val="0"/>
          <w:bCs w:val="0"/>
        </w:rPr>
        <w:t xml:space="preserve">Table </w:t>
      </w:r>
      <w:bookmarkEnd w:id="85"/>
      <w:r w:rsidRPr="001C79C3">
        <w:rPr>
          <w:b w:val="0"/>
          <w:bCs w:val="0"/>
        </w:rPr>
        <w:t xml:space="preserve">G.4 </w:t>
      </w:r>
      <w:r w:rsidR="009969BA">
        <w:rPr>
          <w:b w:val="0"/>
          <w:bCs w:val="0"/>
        </w:rPr>
        <w:t>L</w:t>
      </w:r>
      <w:r w:rsidR="00F41D5C">
        <w:rPr>
          <w:b w:val="0"/>
          <w:bCs w:val="0"/>
        </w:rPr>
        <w:t>ist of a</w:t>
      </w:r>
      <w:r w:rsidRPr="001C79C3">
        <w:rPr>
          <w:b w:val="0"/>
          <w:bCs w:val="0"/>
        </w:rPr>
        <w:t>tlas data buffer format</w:t>
      </w:r>
      <w:r w:rsidR="00F41D5C">
        <w:rPr>
          <w:b w:val="0"/>
          <w:bCs w:val="0"/>
        </w:rPr>
        <w:t>s</w:t>
      </w:r>
      <w:r w:rsidRPr="001C79C3">
        <w:rPr>
          <w:b w:val="0"/>
          <w:bCs w:val="0"/>
        </w:rPr>
        <w:t xml:space="preserve"> </w:t>
      </w:r>
    </w:p>
    <w:tbl>
      <w:tblPr>
        <w:tblStyle w:val="TableGrid"/>
        <w:tblW w:w="9355" w:type="dxa"/>
        <w:tblLayout w:type="fixed"/>
        <w:tblLook w:val="04A0" w:firstRow="1" w:lastRow="0" w:firstColumn="1" w:lastColumn="0" w:noHBand="0" w:noVBand="1"/>
      </w:tblPr>
      <w:tblGrid>
        <w:gridCol w:w="2245"/>
        <w:gridCol w:w="7110"/>
      </w:tblGrid>
      <w:tr w:rsidR="006F2F0B" w:rsidRPr="00514B15" w14:paraId="28D90374" w14:textId="77777777" w:rsidTr="006F2F0B">
        <w:tc>
          <w:tcPr>
            <w:tcW w:w="2245" w:type="dxa"/>
          </w:tcPr>
          <w:p w14:paraId="5083A150" w14:textId="585761B9" w:rsidR="006F2F0B" w:rsidRPr="001C79C3" w:rsidRDefault="006F2F0B" w:rsidP="0095374B">
            <w:pPr>
              <w:pStyle w:val="BodyText"/>
              <w:jc w:val="center"/>
              <w:rPr>
                <w:rFonts w:ascii="Courier New" w:hAnsi="Courier New" w:cs="Courier New"/>
                <w:sz w:val="22"/>
                <w:szCs w:val="32"/>
              </w:rPr>
            </w:pPr>
            <w:proofErr w:type="spellStart"/>
            <w:r w:rsidRPr="00AE55FD">
              <w:rPr>
                <w:rFonts w:ascii="Courier New" w:hAnsi="Courier New" w:cs="Courier New"/>
                <w:b/>
                <w:bCs/>
                <w:sz w:val="22"/>
                <w:szCs w:val="32"/>
              </w:rPr>
              <w:t>buffer_format</w:t>
            </w:r>
            <w:proofErr w:type="spellEnd"/>
          </w:p>
        </w:tc>
        <w:tc>
          <w:tcPr>
            <w:tcW w:w="7110" w:type="dxa"/>
          </w:tcPr>
          <w:p w14:paraId="64D05EFD" w14:textId="77777777" w:rsidR="006F2F0B" w:rsidRPr="001C79C3" w:rsidRDefault="006F2F0B" w:rsidP="001C79C3">
            <w:pPr>
              <w:pStyle w:val="BodyText"/>
              <w:jc w:val="center"/>
              <w:rPr>
                <w:rFonts w:ascii="Arial" w:hAnsi="Arial" w:cs="Arial"/>
                <w:sz w:val="22"/>
                <w:szCs w:val="32"/>
              </w:rPr>
            </w:pPr>
            <w:r w:rsidRPr="001C79C3">
              <w:rPr>
                <w:rFonts w:ascii="Arial" w:hAnsi="Arial" w:cs="Arial"/>
                <w:b/>
                <w:bCs/>
                <w:sz w:val="22"/>
                <w:szCs w:val="32"/>
              </w:rPr>
              <w:t>Description</w:t>
            </w:r>
          </w:p>
        </w:tc>
      </w:tr>
      <w:tr w:rsidR="006F2F0B" w:rsidRPr="00514B15" w14:paraId="2D8741E7" w14:textId="77777777" w:rsidTr="006F2F0B">
        <w:tc>
          <w:tcPr>
            <w:tcW w:w="2245" w:type="dxa"/>
          </w:tcPr>
          <w:p w14:paraId="28663011" w14:textId="77777777" w:rsidR="006F2F0B" w:rsidRPr="001C79C3" w:rsidRDefault="006F2F0B" w:rsidP="001C79C3">
            <w:pPr>
              <w:pStyle w:val="BodyText"/>
              <w:tabs>
                <w:tab w:val="center" w:pos="882"/>
              </w:tabs>
              <w:jc w:val="center"/>
              <w:rPr>
                <w:szCs w:val="24"/>
              </w:rPr>
            </w:pPr>
            <w:r w:rsidRPr="001C79C3">
              <w:rPr>
                <w:szCs w:val="24"/>
              </w:rPr>
              <w:t>baseline</w:t>
            </w:r>
          </w:p>
        </w:tc>
        <w:tc>
          <w:tcPr>
            <w:tcW w:w="7110" w:type="dxa"/>
          </w:tcPr>
          <w:p w14:paraId="734EB51E" w14:textId="3702EB10" w:rsidR="006F2F0B" w:rsidRPr="001C79C3" w:rsidRDefault="001F5DF2" w:rsidP="0095374B">
            <w:pPr>
              <w:pStyle w:val="BodyText"/>
              <w:rPr>
                <w:szCs w:val="24"/>
              </w:rPr>
            </w:pPr>
            <w:r w:rsidRPr="001C79C3">
              <w:rPr>
                <w:szCs w:val="24"/>
              </w:rPr>
              <w:t xml:space="preserve">The configuration data is defined in </w:t>
            </w:r>
            <w:r w:rsidR="00B46409" w:rsidRPr="001C79C3">
              <w:rPr>
                <w:szCs w:val="24"/>
              </w:rPr>
              <w:t xml:space="preserve">Table </w:t>
            </w:r>
            <w:r w:rsidRPr="001C79C3">
              <w:rPr>
                <w:szCs w:val="24"/>
              </w:rPr>
              <w:t>G.</w:t>
            </w:r>
            <w:r w:rsidR="00F41D5C" w:rsidRPr="001C79C3">
              <w:rPr>
                <w:szCs w:val="24"/>
              </w:rPr>
              <w:t>5</w:t>
            </w:r>
            <w:r w:rsidRPr="001C79C3">
              <w:rPr>
                <w:szCs w:val="24"/>
              </w:rPr>
              <w:t xml:space="preserve"> and the corresponding atlas data buffer format is defined in </w:t>
            </w:r>
            <w:r w:rsidR="00B46409" w:rsidRPr="001C79C3">
              <w:rPr>
                <w:szCs w:val="24"/>
              </w:rPr>
              <w:t xml:space="preserve">Table </w:t>
            </w:r>
            <w:r w:rsidRPr="001C79C3">
              <w:rPr>
                <w:szCs w:val="24"/>
              </w:rPr>
              <w:t>G.</w:t>
            </w:r>
            <w:r w:rsidR="00F41D5C" w:rsidRPr="001C79C3">
              <w:rPr>
                <w:szCs w:val="24"/>
              </w:rPr>
              <w:t>6</w:t>
            </w:r>
            <w:r w:rsidRPr="001C79C3">
              <w:rPr>
                <w:szCs w:val="24"/>
              </w:rPr>
              <w:t>.</w:t>
            </w:r>
          </w:p>
        </w:tc>
      </w:tr>
      <w:tr w:rsidR="006F2F0B" w:rsidRPr="00514B15" w14:paraId="2EC1BADE" w14:textId="77777777" w:rsidTr="006F2F0B">
        <w:tc>
          <w:tcPr>
            <w:tcW w:w="2245" w:type="dxa"/>
          </w:tcPr>
          <w:p w14:paraId="38F7F417" w14:textId="77777777" w:rsidR="006F2F0B" w:rsidRPr="001C79C3" w:rsidRDefault="006F2F0B" w:rsidP="001C79C3">
            <w:pPr>
              <w:pStyle w:val="BodyText"/>
              <w:jc w:val="center"/>
              <w:rPr>
                <w:szCs w:val="24"/>
              </w:rPr>
            </w:pPr>
            <w:r w:rsidRPr="001C79C3">
              <w:rPr>
                <w:szCs w:val="24"/>
              </w:rPr>
              <w:t>extended</w:t>
            </w:r>
          </w:p>
        </w:tc>
        <w:tc>
          <w:tcPr>
            <w:tcW w:w="7110" w:type="dxa"/>
          </w:tcPr>
          <w:p w14:paraId="1B5BE089" w14:textId="4D110440" w:rsidR="00C62EAA" w:rsidRPr="001C79C3" w:rsidRDefault="00F41D5C" w:rsidP="00FB7E6F">
            <w:pPr>
              <w:pStyle w:val="BodyText"/>
              <w:rPr>
                <w:szCs w:val="24"/>
              </w:rPr>
            </w:pPr>
            <w:r w:rsidRPr="001C79C3">
              <w:rPr>
                <w:szCs w:val="24"/>
              </w:rPr>
              <w:t>A</w:t>
            </w:r>
            <w:r w:rsidR="006F2F0B" w:rsidRPr="001C79C3">
              <w:rPr>
                <w:szCs w:val="24"/>
              </w:rPr>
              <w:t xml:space="preserve">tlas data with common atlas parameters and </w:t>
            </w:r>
            <w:r w:rsidR="00FB7E6F" w:rsidRPr="001C79C3">
              <w:rPr>
                <w:szCs w:val="24"/>
                <w:lang w:val="en-GB"/>
              </w:rPr>
              <w:t xml:space="preserve">and PROJECTED patch type application-specific data with PLR information, EOM patch type application-specific data, and </w:t>
            </w:r>
            <w:r w:rsidR="00F71846">
              <w:rPr>
                <w:szCs w:val="24"/>
                <w:lang w:val="en-GB"/>
              </w:rPr>
              <w:t>RAW</w:t>
            </w:r>
            <w:r w:rsidR="00FB7E6F" w:rsidRPr="001C79C3">
              <w:rPr>
                <w:szCs w:val="24"/>
                <w:lang w:val="en-GB"/>
              </w:rPr>
              <w:t xml:space="preserve"> patch type application-specific data</w:t>
            </w:r>
            <w:r w:rsidR="006F2F0B" w:rsidRPr="001C79C3">
              <w:rPr>
                <w:szCs w:val="24"/>
              </w:rPr>
              <w:t>.</w:t>
            </w:r>
            <w:r w:rsidR="00B46409" w:rsidRPr="001C79C3">
              <w:rPr>
                <w:szCs w:val="24"/>
              </w:rPr>
              <w:t xml:space="preserve"> The configuration data format is defined in G.</w:t>
            </w:r>
            <w:r w:rsidRPr="001C79C3">
              <w:rPr>
                <w:szCs w:val="24"/>
              </w:rPr>
              <w:t>5</w:t>
            </w:r>
            <w:r w:rsidR="00FB7E6F" w:rsidRPr="001C79C3">
              <w:rPr>
                <w:szCs w:val="24"/>
              </w:rPr>
              <w:t xml:space="preserve"> and</w:t>
            </w:r>
            <w:r w:rsidR="00B46409" w:rsidRPr="001C79C3">
              <w:rPr>
                <w:szCs w:val="24"/>
              </w:rPr>
              <w:t xml:space="preserve"> the corresponding atlas data buffer format is define</w:t>
            </w:r>
            <w:r w:rsidRPr="001C79C3">
              <w:rPr>
                <w:szCs w:val="24"/>
              </w:rPr>
              <w:t>d</w:t>
            </w:r>
            <w:r w:rsidR="00B46409" w:rsidRPr="001C79C3">
              <w:rPr>
                <w:szCs w:val="24"/>
              </w:rPr>
              <w:t xml:space="preserve"> in Table G.</w:t>
            </w:r>
            <w:r w:rsidRPr="001C79C3">
              <w:rPr>
                <w:szCs w:val="24"/>
              </w:rPr>
              <w:t>7</w:t>
            </w:r>
            <w:r w:rsidR="00FB7E6F" w:rsidRPr="001C79C3">
              <w:rPr>
                <w:szCs w:val="24"/>
              </w:rPr>
              <w:t>.</w:t>
            </w:r>
          </w:p>
        </w:tc>
      </w:tr>
      <w:tr w:rsidR="006F2F0B" w:rsidRPr="00514B15" w14:paraId="59F7B166" w14:textId="77777777" w:rsidTr="006F2F0B">
        <w:tc>
          <w:tcPr>
            <w:tcW w:w="2245" w:type="dxa"/>
          </w:tcPr>
          <w:p w14:paraId="592A9AFB" w14:textId="20DCF44D" w:rsidR="006F2F0B" w:rsidRPr="001C79C3" w:rsidRDefault="002C7A0D" w:rsidP="001C79C3">
            <w:pPr>
              <w:pStyle w:val="BodyText"/>
              <w:jc w:val="center"/>
              <w:rPr>
                <w:szCs w:val="24"/>
              </w:rPr>
            </w:pPr>
            <w:r>
              <w:rPr>
                <w:szCs w:val="24"/>
              </w:rPr>
              <w:t>m</w:t>
            </w:r>
            <w:r w:rsidR="006F2F0B" w:rsidRPr="001C79C3">
              <w:rPr>
                <w:szCs w:val="24"/>
              </w:rPr>
              <w:t>iv</w:t>
            </w:r>
          </w:p>
        </w:tc>
        <w:tc>
          <w:tcPr>
            <w:tcW w:w="7110" w:type="dxa"/>
          </w:tcPr>
          <w:p w14:paraId="52888233" w14:textId="5A9EA245" w:rsidR="006F2F0B" w:rsidRPr="001C79C3" w:rsidRDefault="006F2F0B" w:rsidP="0095374B">
            <w:pPr>
              <w:pStyle w:val="BodyText"/>
              <w:rPr>
                <w:szCs w:val="24"/>
              </w:rPr>
            </w:pPr>
            <w:r w:rsidRPr="001C79C3">
              <w:rPr>
                <w:szCs w:val="24"/>
              </w:rPr>
              <w:t>Atlas data with common atlas parameters and PROJECTED patch type application-specific parameters for MIV.</w:t>
            </w:r>
            <w:r w:rsidR="001F5DF2" w:rsidRPr="001C79C3">
              <w:rPr>
                <w:szCs w:val="24"/>
              </w:rPr>
              <w:t xml:space="preserve"> The configuration data format is defined in G.</w:t>
            </w:r>
            <w:r w:rsidR="00FB7E6F" w:rsidRPr="001C79C3">
              <w:rPr>
                <w:szCs w:val="24"/>
              </w:rPr>
              <w:t>5 and</w:t>
            </w:r>
            <w:r w:rsidR="001F5DF2" w:rsidRPr="001C79C3">
              <w:rPr>
                <w:szCs w:val="24"/>
              </w:rPr>
              <w:t xml:space="preserve"> the corresponding atlas data buffer format is define</w:t>
            </w:r>
            <w:r w:rsidR="00F41D5C" w:rsidRPr="001C79C3">
              <w:rPr>
                <w:szCs w:val="24"/>
              </w:rPr>
              <w:t>d</w:t>
            </w:r>
            <w:r w:rsidR="001F5DF2" w:rsidRPr="001C79C3">
              <w:rPr>
                <w:szCs w:val="24"/>
              </w:rPr>
              <w:t xml:space="preserve"> in </w:t>
            </w:r>
            <w:r w:rsidR="00B46409" w:rsidRPr="001C79C3">
              <w:rPr>
                <w:szCs w:val="24"/>
              </w:rPr>
              <w:t xml:space="preserve">Table </w:t>
            </w:r>
            <w:r w:rsidR="001F5DF2" w:rsidRPr="001C79C3">
              <w:rPr>
                <w:szCs w:val="24"/>
              </w:rPr>
              <w:t>G.</w:t>
            </w:r>
            <w:r w:rsidR="001818B8" w:rsidRPr="001C79C3">
              <w:rPr>
                <w:szCs w:val="24"/>
              </w:rPr>
              <w:t>8</w:t>
            </w:r>
            <w:r w:rsidR="00FB7E6F" w:rsidRPr="001C79C3">
              <w:rPr>
                <w:szCs w:val="24"/>
              </w:rPr>
              <w:t>.</w:t>
            </w:r>
          </w:p>
        </w:tc>
      </w:tr>
    </w:tbl>
    <w:p w14:paraId="46B52118" w14:textId="77777777" w:rsidR="006F2F0B" w:rsidRPr="00514B15" w:rsidRDefault="006F2F0B" w:rsidP="00AC2967">
      <w:pPr>
        <w:pStyle w:val="BodyText"/>
        <w:spacing w:after="0" w:line="240" w:lineRule="auto"/>
        <w:rPr>
          <w:szCs w:val="24"/>
        </w:rPr>
      </w:pPr>
    </w:p>
    <w:p w14:paraId="01F0E72D" w14:textId="0053A673" w:rsidR="00AC2967" w:rsidRPr="00446BA6" w:rsidRDefault="00AC2967" w:rsidP="00AC2967">
      <w:pPr>
        <w:pStyle w:val="BodyText"/>
        <w:spacing w:after="0" w:line="240" w:lineRule="auto"/>
        <w:rPr>
          <w:szCs w:val="24"/>
        </w:rPr>
      </w:pPr>
      <w:r w:rsidRPr="00446BA6">
        <w:rPr>
          <w:szCs w:val="24"/>
        </w:rPr>
        <w:t xml:space="preserve"> </w:t>
      </w:r>
    </w:p>
    <w:p w14:paraId="4B15F5E3" w14:textId="223AB5D4" w:rsidR="001F5C29" w:rsidRPr="00446BA6" w:rsidRDefault="001F5C29" w:rsidP="00A824AA">
      <w:pPr>
        <w:pStyle w:val="Heading3"/>
        <w:keepLines w:val="0"/>
        <w:numPr>
          <w:ilvl w:val="2"/>
          <w:numId w:val="56"/>
        </w:numPr>
        <w:tabs>
          <w:tab w:val="clear" w:pos="756"/>
        </w:tabs>
        <w:suppressAutoHyphens/>
        <w:spacing w:before="60" w:after="240" w:line="240" w:lineRule="atLeast"/>
        <w:ind w:left="432" w:hanging="432"/>
        <w:jc w:val="both"/>
        <w:rPr>
          <w:rFonts w:ascii="Cambria" w:hAnsi="Cambria" w:cs="Times New Roman"/>
          <w:bCs w:val="0"/>
          <w:iCs w:val="0"/>
          <w:kern w:val="0"/>
          <w:szCs w:val="24"/>
          <w:lang w:val="en-US" w:eastAsia="ja-JP"/>
        </w:rPr>
      </w:pPr>
      <w:r w:rsidRPr="00446BA6">
        <w:rPr>
          <w:rFonts w:ascii="Cambria" w:hAnsi="Cambria" w:cs="Times New Roman"/>
          <w:bCs w:val="0"/>
          <w:iCs w:val="0"/>
          <w:kern w:val="0"/>
          <w:szCs w:val="24"/>
          <w:lang w:val="en-US" w:eastAsia="ja-JP"/>
        </w:rPr>
        <w:t>Configuration Data Buffer Format</w:t>
      </w:r>
    </w:p>
    <w:p w14:paraId="415E39F1" w14:textId="5F422B97" w:rsidR="001F5C29" w:rsidRPr="00446BA6" w:rsidRDefault="001F5C29" w:rsidP="001F5C29">
      <w:r w:rsidRPr="00446BA6">
        <w:t>The configuration data buffer is binary formatted data that provides static configuration data that is applicable for the V3C compressed primitive. The data shall comply to the following format:</w:t>
      </w:r>
    </w:p>
    <w:p w14:paraId="088F3A4B" w14:textId="12C40969" w:rsidR="00F33C95" w:rsidRPr="00514B15" w:rsidRDefault="00F33C95" w:rsidP="00F33C95">
      <w:pPr>
        <w:pStyle w:val="Caption"/>
        <w:keepNext/>
        <w:jc w:val="center"/>
      </w:pPr>
      <w:r w:rsidRPr="00514B15">
        <w:rPr>
          <w:b w:val="0"/>
          <w:bCs w:val="0"/>
        </w:rPr>
        <w:lastRenderedPageBreak/>
        <w:t>Table G.</w:t>
      </w:r>
      <w:r w:rsidR="00F41D5C">
        <w:rPr>
          <w:b w:val="0"/>
          <w:bCs w:val="0"/>
        </w:rPr>
        <w:t>5</w:t>
      </w:r>
      <w:r w:rsidRPr="00514B15">
        <w:rPr>
          <w:b w:val="0"/>
          <w:bCs w:val="0"/>
        </w:rPr>
        <w:t xml:space="preserve"> Configuration data buffer format</w:t>
      </w:r>
    </w:p>
    <w:tbl>
      <w:tblPr>
        <w:tblStyle w:val="TableGrid"/>
        <w:tblW w:w="5315" w:type="pct"/>
        <w:jc w:val="center"/>
        <w:tblLayout w:type="fixed"/>
        <w:tblLook w:val="04A0" w:firstRow="1" w:lastRow="0" w:firstColumn="1" w:lastColumn="0" w:noHBand="0" w:noVBand="1"/>
      </w:tblPr>
      <w:tblGrid>
        <w:gridCol w:w="3233"/>
        <w:gridCol w:w="1169"/>
        <w:gridCol w:w="5532"/>
      </w:tblGrid>
      <w:tr w:rsidR="002E36A2" w:rsidRPr="00514B15" w14:paraId="2FC67A0D" w14:textId="77777777" w:rsidTr="000263BC">
        <w:trPr>
          <w:trHeight w:val="259"/>
          <w:jc w:val="center"/>
        </w:trPr>
        <w:tc>
          <w:tcPr>
            <w:tcW w:w="3233" w:type="dxa"/>
          </w:tcPr>
          <w:p w14:paraId="5A8BA0FA" w14:textId="77777777" w:rsidR="001F5C29" w:rsidRPr="00514B15" w:rsidRDefault="001F5C29" w:rsidP="005B4B5D">
            <w:pPr>
              <w:spacing w:before="20" w:after="20"/>
              <w:jc w:val="center"/>
              <w:rPr>
                <w:b/>
                <w:bCs/>
                <w:color w:val="000000" w:themeColor="text1"/>
                <w:sz w:val="20"/>
                <w:szCs w:val="20"/>
              </w:rPr>
            </w:pPr>
            <w:r w:rsidRPr="00514B15">
              <w:rPr>
                <w:b/>
                <w:bCs/>
                <w:color w:val="000000" w:themeColor="text1"/>
                <w:sz w:val="20"/>
                <w:szCs w:val="20"/>
              </w:rPr>
              <w:t>Field</w:t>
            </w:r>
          </w:p>
        </w:tc>
        <w:tc>
          <w:tcPr>
            <w:tcW w:w="1169" w:type="dxa"/>
          </w:tcPr>
          <w:p w14:paraId="39AB6DBD" w14:textId="77777777" w:rsidR="001F5C29" w:rsidRPr="00514B15" w:rsidRDefault="001F5C29" w:rsidP="005B4B5D">
            <w:pPr>
              <w:spacing w:before="20" w:after="20"/>
              <w:jc w:val="center"/>
              <w:rPr>
                <w:b/>
                <w:color w:val="000000" w:themeColor="text1"/>
                <w:sz w:val="20"/>
                <w:szCs w:val="20"/>
              </w:rPr>
            </w:pPr>
            <w:r w:rsidRPr="00514B15">
              <w:rPr>
                <w:b/>
                <w:color w:val="000000" w:themeColor="text1"/>
                <w:sz w:val="20"/>
                <w:szCs w:val="20"/>
              </w:rPr>
              <w:t>Type</w:t>
            </w:r>
          </w:p>
        </w:tc>
        <w:tc>
          <w:tcPr>
            <w:tcW w:w="5532" w:type="dxa"/>
          </w:tcPr>
          <w:p w14:paraId="009DBA1D" w14:textId="77777777" w:rsidR="001F5C29" w:rsidRPr="00514B15" w:rsidRDefault="001F5C29" w:rsidP="005B4B5D">
            <w:pPr>
              <w:spacing w:before="20" w:after="20"/>
              <w:jc w:val="center"/>
              <w:rPr>
                <w:b/>
                <w:color w:val="000000" w:themeColor="text1"/>
                <w:sz w:val="20"/>
                <w:szCs w:val="20"/>
              </w:rPr>
            </w:pPr>
            <w:r w:rsidRPr="00514B15">
              <w:rPr>
                <w:b/>
                <w:color w:val="000000" w:themeColor="text1"/>
                <w:sz w:val="20"/>
                <w:szCs w:val="20"/>
              </w:rPr>
              <w:t>Description</w:t>
            </w:r>
          </w:p>
        </w:tc>
      </w:tr>
      <w:tr w:rsidR="002E36A2" w:rsidRPr="00514B15" w14:paraId="6B066624" w14:textId="77777777" w:rsidTr="000263BC">
        <w:trPr>
          <w:trHeight w:val="271"/>
          <w:jc w:val="center"/>
        </w:trPr>
        <w:tc>
          <w:tcPr>
            <w:tcW w:w="3233" w:type="dxa"/>
          </w:tcPr>
          <w:p w14:paraId="2D353EFF" w14:textId="77777777" w:rsidR="001F5C29" w:rsidRPr="00514B15" w:rsidRDefault="001F5C29" w:rsidP="005B4B5D">
            <w:pPr>
              <w:spacing w:before="20" w:after="20"/>
              <w:rPr>
                <w:b/>
                <w:bCs/>
                <w:color w:val="000000" w:themeColor="text1"/>
                <w:sz w:val="20"/>
                <w:szCs w:val="20"/>
              </w:rPr>
            </w:pPr>
            <w:proofErr w:type="spellStart"/>
            <w:r w:rsidRPr="00514B15">
              <w:rPr>
                <w:b/>
                <w:bCs/>
                <w:color w:val="000000" w:themeColor="text1"/>
                <w:sz w:val="20"/>
                <w:szCs w:val="20"/>
              </w:rPr>
              <w:t>frame_width</w:t>
            </w:r>
            <w:proofErr w:type="spellEnd"/>
          </w:p>
        </w:tc>
        <w:tc>
          <w:tcPr>
            <w:tcW w:w="1169" w:type="dxa"/>
          </w:tcPr>
          <w:p w14:paraId="6EBE83BE" w14:textId="43458390" w:rsidR="001F5C29" w:rsidRPr="00514B15" w:rsidRDefault="00737C00" w:rsidP="005B4B5D">
            <w:pPr>
              <w:spacing w:before="20" w:after="20"/>
              <w:jc w:val="center"/>
              <w:rPr>
                <w:bCs/>
                <w:color w:val="000000" w:themeColor="text1"/>
                <w:sz w:val="20"/>
                <w:szCs w:val="20"/>
              </w:rPr>
            </w:pPr>
            <w:r w:rsidRPr="00514B15">
              <w:rPr>
                <w:bCs/>
                <w:color w:val="000000" w:themeColor="text1"/>
                <w:sz w:val="20"/>
                <w:szCs w:val="20"/>
              </w:rPr>
              <w:t>u</w:t>
            </w:r>
            <w:r w:rsidR="001F5C29" w:rsidRPr="00514B15">
              <w:rPr>
                <w:bCs/>
                <w:color w:val="000000" w:themeColor="text1"/>
                <w:sz w:val="20"/>
                <w:szCs w:val="20"/>
              </w:rPr>
              <w:t>int</w:t>
            </w:r>
            <w:r w:rsidRPr="00514B15">
              <w:rPr>
                <w:bCs/>
                <w:color w:val="000000" w:themeColor="text1"/>
                <w:sz w:val="20"/>
                <w:szCs w:val="20"/>
              </w:rPr>
              <w:t>16</w:t>
            </w:r>
          </w:p>
        </w:tc>
        <w:tc>
          <w:tcPr>
            <w:tcW w:w="5532" w:type="dxa"/>
          </w:tcPr>
          <w:p w14:paraId="1DD0F853" w14:textId="77777777" w:rsidR="001F5C29" w:rsidRPr="00514B15" w:rsidRDefault="001F5C29" w:rsidP="005B4B5D">
            <w:pPr>
              <w:spacing w:before="20" w:after="20"/>
              <w:rPr>
                <w:bCs/>
                <w:color w:val="000000" w:themeColor="text1"/>
                <w:sz w:val="20"/>
                <w:szCs w:val="20"/>
              </w:rPr>
            </w:pPr>
            <w:r w:rsidRPr="00514B15">
              <w:rPr>
                <w:bCs/>
                <w:color w:val="000000" w:themeColor="text1"/>
                <w:sz w:val="20"/>
                <w:szCs w:val="20"/>
              </w:rPr>
              <w:t>indicates the frame width in luma samples of the atlas and all other associated V3C components.</w:t>
            </w:r>
          </w:p>
        </w:tc>
      </w:tr>
      <w:tr w:rsidR="002E36A2" w:rsidRPr="00514B15" w14:paraId="28B0ACAA" w14:textId="77777777" w:rsidTr="000263BC">
        <w:trPr>
          <w:trHeight w:val="259"/>
          <w:jc w:val="center"/>
        </w:trPr>
        <w:tc>
          <w:tcPr>
            <w:tcW w:w="3233" w:type="dxa"/>
          </w:tcPr>
          <w:p w14:paraId="6B7D294A" w14:textId="77777777" w:rsidR="001F5C29" w:rsidRPr="00514B15" w:rsidRDefault="001F5C29" w:rsidP="005B4B5D">
            <w:pPr>
              <w:spacing w:before="20" w:after="20"/>
              <w:rPr>
                <w:b/>
                <w:bCs/>
                <w:color w:val="000000" w:themeColor="text1"/>
                <w:sz w:val="20"/>
                <w:szCs w:val="20"/>
              </w:rPr>
            </w:pPr>
            <w:proofErr w:type="spellStart"/>
            <w:r w:rsidRPr="00514B15">
              <w:rPr>
                <w:b/>
                <w:bCs/>
                <w:color w:val="000000" w:themeColor="text1"/>
                <w:sz w:val="20"/>
                <w:szCs w:val="20"/>
              </w:rPr>
              <w:t>frame_height</w:t>
            </w:r>
            <w:proofErr w:type="spellEnd"/>
          </w:p>
        </w:tc>
        <w:tc>
          <w:tcPr>
            <w:tcW w:w="1169" w:type="dxa"/>
          </w:tcPr>
          <w:p w14:paraId="3BA5EC33" w14:textId="77777777" w:rsidR="001F5C29" w:rsidRPr="00514B15" w:rsidRDefault="001F5C29" w:rsidP="005B4B5D">
            <w:pPr>
              <w:spacing w:before="20" w:after="20"/>
              <w:jc w:val="center"/>
              <w:rPr>
                <w:bCs/>
                <w:color w:val="000000" w:themeColor="text1"/>
                <w:sz w:val="20"/>
                <w:szCs w:val="20"/>
              </w:rPr>
            </w:pPr>
            <w:r w:rsidRPr="00514B15">
              <w:rPr>
                <w:bCs/>
                <w:color w:val="000000" w:themeColor="text1"/>
                <w:sz w:val="20"/>
                <w:szCs w:val="20"/>
              </w:rPr>
              <w:t>uint16</w:t>
            </w:r>
          </w:p>
        </w:tc>
        <w:tc>
          <w:tcPr>
            <w:tcW w:w="5532" w:type="dxa"/>
          </w:tcPr>
          <w:p w14:paraId="67634527" w14:textId="77777777" w:rsidR="001F5C29" w:rsidRPr="00514B15" w:rsidRDefault="001F5C29" w:rsidP="005B4B5D">
            <w:pPr>
              <w:spacing w:before="20" w:after="20"/>
              <w:rPr>
                <w:bCs/>
                <w:color w:val="000000" w:themeColor="text1"/>
                <w:sz w:val="20"/>
                <w:szCs w:val="20"/>
              </w:rPr>
            </w:pPr>
            <w:r w:rsidRPr="00514B15">
              <w:rPr>
                <w:bCs/>
                <w:color w:val="000000" w:themeColor="text1"/>
                <w:sz w:val="20"/>
                <w:szCs w:val="20"/>
              </w:rPr>
              <w:t>indicates the frame height in luma samples of the atlas and all other associated V3C components.</w:t>
            </w:r>
          </w:p>
        </w:tc>
      </w:tr>
      <w:tr w:rsidR="002E36A2" w:rsidRPr="00514B15" w14:paraId="5426DE6D" w14:textId="77777777" w:rsidTr="000263BC">
        <w:trPr>
          <w:trHeight w:val="259"/>
          <w:jc w:val="center"/>
        </w:trPr>
        <w:tc>
          <w:tcPr>
            <w:tcW w:w="3233" w:type="dxa"/>
          </w:tcPr>
          <w:p w14:paraId="5CD8763E" w14:textId="77777777" w:rsidR="001F5C29" w:rsidRPr="00514B15" w:rsidRDefault="001F5C29" w:rsidP="005B4B5D">
            <w:pPr>
              <w:spacing w:before="20" w:after="20"/>
              <w:rPr>
                <w:b/>
                <w:bCs/>
                <w:color w:val="000000" w:themeColor="text1"/>
                <w:sz w:val="20"/>
                <w:szCs w:val="20"/>
              </w:rPr>
            </w:pPr>
            <w:proofErr w:type="spellStart"/>
            <w:r w:rsidRPr="00514B15">
              <w:rPr>
                <w:b/>
                <w:bCs/>
                <w:color w:val="000000" w:themeColor="text1"/>
                <w:sz w:val="20"/>
                <w:szCs w:val="20"/>
              </w:rPr>
              <w:t>map_count</w:t>
            </w:r>
            <w:proofErr w:type="spellEnd"/>
          </w:p>
        </w:tc>
        <w:tc>
          <w:tcPr>
            <w:tcW w:w="1169" w:type="dxa"/>
          </w:tcPr>
          <w:p w14:paraId="773D0F8C" w14:textId="77777777" w:rsidR="001F5C29" w:rsidRPr="00514B15" w:rsidRDefault="001F5C29" w:rsidP="005B4B5D">
            <w:pPr>
              <w:spacing w:before="20" w:after="20"/>
              <w:jc w:val="center"/>
              <w:rPr>
                <w:bCs/>
                <w:color w:val="000000" w:themeColor="text1"/>
                <w:sz w:val="20"/>
                <w:szCs w:val="20"/>
              </w:rPr>
            </w:pPr>
            <w:r w:rsidRPr="00514B15">
              <w:rPr>
                <w:bCs/>
                <w:color w:val="000000" w:themeColor="text1"/>
                <w:sz w:val="20"/>
                <w:szCs w:val="20"/>
              </w:rPr>
              <w:t>uint8</w:t>
            </w:r>
          </w:p>
        </w:tc>
        <w:tc>
          <w:tcPr>
            <w:tcW w:w="5532" w:type="dxa"/>
          </w:tcPr>
          <w:p w14:paraId="7C8A64B1" w14:textId="77777777" w:rsidR="001F5C29" w:rsidRPr="00514B15" w:rsidRDefault="001F5C29" w:rsidP="005B4B5D">
            <w:pPr>
              <w:spacing w:before="20" w:after="20"/>
              <w:rPr>
                <w:bCs/>
                <w:color w:val="000000" w:themeColor="text1"/>
                <w:sz w:val="20"/>
                <w:szCs w:val="20"/>
              </w:rPr>
            </w:pPr>
            <w:r w:rsidRPr="00514B15">
              <w:rPr>
                <w:sz w:val="22"/>
                <w:szCs w:val="22"/>
              </w:rPr>
              <w:t>indicates the number of maps used for encoding the geometry and attribute data for the current atlas.</w:t>
            </w:r>
          </w:p>
        </w:tc>
      </w:tr>
      <w:tr w:rsidR="002E36A2" w:rsidRPr="00514B15" w14:paraId="659E52D7" w14:textId="77777777" w:rsidTr="000263BC">
        <w:trPr>
          <w:trHeight w:val="259"/>
          <w:jc w:val="center"/>
        </w:trPr>
        <w:tc>
          <w:tcPr>
            <w:tcW w:w="3233" w:type="dxa"/>
          </w:tcPr>
          <w:p w14:paraId="3120B73D" w14:textId="77777777" w:rsidR="007B3D49" w:rsidRPr="00514B15" w:rsidRDefault="007B3D49" w:rsidP="005B4B5D">
            <w:pPr>
              <w:spacing w:before="20" w:after="20"/>
              <w:rPr>
                <w:b/>
                <w:bCs/>
                <w:color w:val="000000" w:themeColor="text1"/>
                <w:sz w:val="20"/>
                <w:szCs w:val="20"/>
              </w:rPr>
            </w:pPr>
            <w:proofErr w:type="spellStart"/>
            <w:r w:rsidRPr="00514B15">
              <w:rPr>
                <w:b/>
                <w:bCs/>
                <w:color w:val="000000" w:themeColor="text1"/>
                <w:sz w:val="20"/>
                <w:szCs w:val="20"/>
              </w:rPr>
              <w:t>patch_packing_block_size</w:t>
            </w:r>
            <w:proofErr w:type="spellEnd"/>
          </w:p>
        </w:tc>
        <w:tc>
          <w:tcPr>
            <w:tcW w:w="1169" w:type="dxa"/>
          </w:tcPr>
          <w:p w14:paraId="4F225D5A" w14:textId="77777777" w:rsidR="007B3D49" w:rsidRPr="00514B15" w:rsidRDefault="007B3D49" w:rsidP="005B4B5D">
            <w:pPr>
              <w:spacing w:before="20" w:after="20"/>
              <w:jc w:val="center"/>
              <w:rPr>
                <w:bCs/>
                <w:color w:val="000000" w:themeColor="text1"/>
                <w:sz w:val="20"/>
                <w:szCs w:val="20"/>
              </w:rPr>
            </w:pPr>
            <w:r w:rsidRPr="00514B15">
              <w:rPr>
                <w:bCs/>
                <w:color w:val="000000" w:themeColor="text1"/>
                <w:sz w:val="20"/>
                <w:szCs w:val="20"/>
              </w:rPr>
              <w:t>uint8</w:t>
            </w:r>
          </w:p>
        </w:tc>
        <w:tc>
          <w:tcPr>
            <w:tcW w:w="5532" w:type="dxa"/>
          </w:tcPr>
          <w:p w14:paraId="74641664" w14:textId="17087848" w:rsidR="007B3D49" w:rsidRPr="00514B15" w:rsidRDefault="007B3D49" w:rsidP="005B4B5D">
            <w:pPr>
              <w:spacing w:before="20" w:after="20"/>
              <w:rPr>
                <w:bCs/>
                <w:color w:val="000000" w:themeColor="text1"/>
                <w:sz w:val="20"/>
                <w:szCs w:val="20"/>
              </w:rPr>
            </w:pPr>
            <w:r w:rsidRPr="00514B15">
              <w:rPr>
                <w:sz w:val="22"/>
                <w:szCs w:val="22"/>
              </w:rPr>
              <w:t xml:space="preserve">specifies the value of the variable </w:t>
            </w:r>
            <w:proofErr w:type="spellStart"/>
            <w:r w:rsidRPr="00514B15">
              <w:rPr>
                <w:sz w:val="22"/>
                <w:szCs w:val="22"/>
              </w:rPr>
              <w:t>PatchPackingBlockSize</w:t>
            </w:r>
            <w:proofErr w:type="spellEnd"/>
            <w:r w:rsidR="00F02883">
              <w:rPr>
                <w:sz w:val="22"/>
                <w:szCs w:val="22"/>
              </w:rPr>
              <w:t xml:space="preserve"> in ISO/IEC 23090-5</w:t>
            </w:r>
            <w:r w:rsidRPr="00514B15">
              <w:rPr>
                <w:sz w:val="22"/>
                <w:szCs w:val="22"/>
              </w:rPr>
              <w:t>, that is used for the horizontal and vertical placement of the patches within the current atlas.</w:t>
            </w:r>
          </w:p>
        </w:tc>
      </w:tr>
    </w:tbl>
    <w:p w14:paraId="739D0708" w14:textId="77777777" w:rsidR="001F5C29" w:rsidRPr="00514B15" w:rsidRDefault="001F5C29" w:rsidP="00234510"/>
    <w:p w14:paraId="06C3512E" w14:textId="2447CBD5" w:rsidR="00BB29A9" w:rsidRPr="001C79C3" w:rsidRDefault="00AD3A98" w:rsidP="00A824AA">
      <w:pPr>
        <w:pStyle w:val="Heading3"/>
        <w:keepLines w:val="0"/>
        <w:numPr>
          <w:ilvl w:val="2"/>
          <w:numId w:val="56"/>
        </w:numPr>
        <w:tabs>
          <w:tab w:val="clear" w:pos="756"/>
        </w:tabs>
        <w:suppressAutoHyphens/>
        <w:spacing w:before="60" w:after="240" w:line="240" w:lineRule="atLeast"/>
        <w:ind w:left="432" w:hanging="432"/>
        <w:jc w:val="both"/>
        <w:rPr>
          <w:bCs w:val="0"/>
          <w:iCs w:val="0"/>
          <w:kern w:val="0"/>
          <w:szCs w:val="24"/>
          <w:lang w:val="en-US" w:eastAsia="ja-JP"/>
        </w:rPr>
      </w:pPr>
      <w:r w:rsidRPr="00446BA6">
        <w:rPr>
          <w:rFonts w:ascii="Cambria" w:hAnsi="Cambria" w:cs="Times New Roman"/>
          <w:bCs w:val="0"/>
          <w:iCs w:val="0"/>
          <w:kern w:val="0"/>
          <w:szCs w:val="24"/>
          <w:lang w:val="en-US" w:eastAsia="ja-JP"/>
        </w:rPr>
        <w:t xml:space="preserve">Atlas </w:t>
      </w:r>
      <w:r w:rsidR="00AC2967" w:rsidRPr="00446BA6">
        <w:rPr>
          <w:rFonts w:ascii="Cambria" w:hAnsi="Cambria" w:cs="Times New Roman"/>
          <w:bCs w:val="0"/>
          <w:iCs w:val="0"/>
          <w:kern w:val="0"/>
          <w:szCs w:val="24"/>
          <w:lang w:val="en-US" w:eastAsia="ja-JP"/>
        </w:rPr>
        <w:t xml:space="preserve">Data </w:t>
      </w:r>
      <w:r w:rsidRPr="00446BA6">
        <w:rPr>
          <w:rFonts w:ascii="Cambria" w:hAnsi="Cambria" w:cs="Times New Roman"/>
          <w:bCs w:val="0"/>
          <w:iCs w:val="0"/>
          <w:kern w:val="0"/>
          <w:szCs w:val="24"/>
          <w:lang w:val="en-US" w:eastAsia="ja-JP"/>
        </w:rPr>
        <w:t>Buffer Format</w:t>
      </w:r>
    </w:p>
    <w:p w14:paraId="7014E3C8" w14:textId="05A9BA8B" w:rsidR="00AC2967" w:rsidRPr="001C79C3" w:rsidRDefault="00AC2967" w:rsidP="001C79C3">
      <w:pPr>
        <w:pStyle w:val="BodyText"/>
        <w:spacing w:after="0" w:line="240" w:lineRule="auto"/>
        <w:rPr>
          <w:sz w:val="20"/>
        </w:rPr>
      </w:pPr>
      <w:r w:rsidRPr="001C79C3">
        <w:rPr>
          <w:rFonts w:ascii="Arial" w:hAnsi="Arial" w:cs="Arial"/>
        </w:rPr>
        <w:t>The atlas data buffer is binary formatted data that shall comply to the following format</w:t>
      </w:r>
      <w:r w:rsidR="00E559A9" w:rsidRPr="001C79C3">
        <w:rPr>
          <w:rFonts w:ascii="Arial" w:hAnsi="Arial" w:cs="Arial"/>
        </w:rPr>
        <w:t>s in Table G.6, Table G.7 and Table G.8 depending on the buffer format for the atlas data</w:t>
      </w:r>
      <w:r w:rsidR="00E559A9">
        <w:t xml:space="preserve">. </w:t>
      </w:r>
      <w:r w:rsidR="00E559A9" w:rsidRPr="001257E9">
        <w:rPr>
          <w:rFonts w:ascii="Arial" w:hAnsi="Arial" w:cs="Arial"/>
          <w:szCs w:val="24"/>
        </w:rPr>
        <w:t>The atlas buffer format for “</w:t>
      </w:r>
      <w:proofErr w:type="spellStart"/>
      <w:r w:rsidR="00E559A9" w:rsidRPr="001257E9">
        <w:rPr>
          <w:rFonts w:ascii="Courier New" w:hAnsi="Courier New" w:cs="Courier New"/>
          <w:szCs w:val="24"/>
        </w:rPr>
        <w:t>buffer_format</w:t>
      </w:r>
      <w:proofErr w:type="spellEnd"/>
      <w:r w:rsidR="00E559A9" w:rsidRPr="001257E9">
        <w:rPr>
          <w:rFonts w:ascii="Arial" w:hAnsi="Arial" w:cs="Arial"/>
          <w:szCs w:val="24"/>
        </w:rPr>
        <w:t>” value “</w:t>
      </w:r>
      <w:r w:rsidR="00637A6F">
        <w:rPr>
          <w:rFonts w:ascii="Arial" w:hAnsi="Arial" w:cs="Arial"/>
          <w:szCs w:val="24"/>
        </w:rPr>
        <w:t>baseline</w:t>
      </w:r>
      <w:r w:rsidR="00E559A9" w:rsidRPr="001257E9">
        <w:rPr>
          <w:rFonts w:ascii="Arial" w:hAnsi="Arial" w:cs="Arial"/>
          <w:szCs w:val="24"/>
        </w:rPr>
        <w:t xml:space="preserve">” </w:t>
      </w:r>
      <w:r w:rsidR="00E559A9">
        <w:rPr>
          <w:rFonts w:ascii="Arial" w:hAnsi="Arial" w:cs="Arial"/>
          <w:szCs w:val="24"/>
        </w:rPr>
        <w:t>is described in Table G.7.</w:t>
      </w:r>
    </w:p>
    <w:p w14:paraId="1A922CBD" w14:textId="5B661F37" w:rsidR="00F33C95" w:rsidRPr="00514B15" w:rsidRDefault="00F33C95" w:rsidP="00F33C95">
      <w:pPr>
        <w:pStyle w:val="Caption"/>
        <w:keepNext/>
        <w:jc w:val="center"/>
      </w:pPr>
      <w:r w:rsidRPr="00514B15">
        <w:rPr>
          <w:b w:val="0"/>
          <w:bCs w:val="0"/>
        </w:rPr>
        <w:t>Table G.</w:t>
      </w:r>
      <w:r w:rsidR="00F41D5C">
        <w:rPr>
          <w:b w:val="0"/>
          <w:bCs w:val="0"/>
        </w:rPr>
        <w:t>6</w:t>
      </w:r>
      <w:r w:rsidRPr="00514B15">
        <w:rPr>
          <w:b w:val="0"/>
          <w:bCs w:val="0"/>
        </w:rPr>
        <w:t xml:space="preserve"> Atlas data buffer format</w:t>
      </w:r>
      <w:r w:rsidR="00566E5D">
        <w:rPr>
          <w:b w:val="0"/>
          <w:bCs w:val="0"/>
        </w:rPr>
        <w:t xml:space="preserve"> for </w:t>
      </w:r>
      <w:proofErr w:type="spellStart"/>
      <w:r w:rsidR="00566E5D">
        <w:rPr>
          <w:b w:val="0"/>
          <w:bCs w:val="0"/>
        </w:rPr>
        <w:t>buffer_format:baseline</w:t>
      </w:r>
      <w:proofErr w:type="spellEnd"/>
    </w:p>
    <w:tbl>
      <w:tblPr>
        <w:tblStyle w:val="TableGrid"/>
        <w:tblW w:w="5342" w:type="pct"/>
        <w:jc w:val="center"/>
        <w:tblLayout w:type="fixed"/>
        <w:tblLook w:val="04A0" w:firstRow="1" w:lastRow="0" w:firstColumn="1" w:lastColumn="0" w:noHBand="0" w:noVBand="1"/>
      </w:tblPr>
      <w:tblGrid>
        <w:gridCol w:w="3397"/>
        <w:gridCol w:w="1005"/>
        <w:gridCol w:w="5582"/>
      </w:tblGrid>
      <w:tr w:rsidR="00CC389B" w:rsidRPr="00514B15" w14:paraId="4B6CCFC4" w14:textId="4D5DE52C" w:rsidTr="001C79C3">
        <w:trPr>
          <w:trHeight w:val="259"/>
          <w:jc w:val="center"/>
        </w:trPr>
        <w:tc>
          <w:tcPr>
            <w:tcW w:w="3397" w:type="dxa"/>
          </w:tcPr>
          <w:p w14:paraId="1A657302" w14:textId="0323B2EA" w:rsidR="00CC389B" w:rsidRPr="00514B15" w:rsidRDefault="00CC389B" w:rsidP="001A49E3">
            <w:pPr>
              <w:spacing w:before="20" w:after="20"/>
              <w:jc w:val="center"/>
              <w:rPr>
                <w:b/>
                <w:bCs/>
                <w:color w:val="000000" w:themeColor="text1"/>
                <w:sz w:val="20"/>
                <w:szCs w:val="20"/>
              </w:rPr>
            </w:pPr>
            <w:r w:rsidRPr="00514B15">
              <w:rPr>
                <w:b/>
                <w:bCs/>
                <w:color w:val="000000" w:themeColor="text1"/>
                <w:sz w:val="20"/>
                <w:szCs w:val="20"/>
              </w:rPr>
              <w:t>Field</w:t>
            </w:r>
          </w:p>
        </w:tc>
        <w:tc>
          <w:tcPr>
            <w:tcW w:w="1005" w:type="dxa"/>
          </w:tcPr>
          <w:p w14:paraId="40F9D4FD" w14:textId="621D4449" w:rsidR="00CC389B" w:rsidRPr="00514B15" w:rsidRDefault="00CC389B" w:rsidP="009537A8">
            <w:pPr>
              <w:spacing w:before="20" w:after="20"/>
              <w:jc w:val="center"/>
              <w:rPr>
                <w:b/>
                <w:color w:val="000000" w:themeColor="text1"/>
                <w:sz w:val="20"/>
                <w:szCs w:val="20"/>
              </w:rPr>
            </w:pPr>
            <w:r w:rsidRPr="00514B15">
              <w:rPr>
                <w:b/>
                <w:color w:val="000000" w:themeColor="text1"/>
                <w:sz w:val="20"/>
                <w:szCs w:val="20"/>
              </w:rPr>
              <w:t>Type</w:t>
            </w:r>
          </w:p>
        </w:tc>
        <w:tc>
          <w:tcPr>
            <w:tcW w:w="5582" w:type="dxa"/>
          </w:tcPr>
          <w:p w14:paraId="262D9AF5" w14:textId="6C685188" w:rsidR="00CC389B" w:rsidRPr="00514B15" w:rsidRDefault="00CC389B" w:rsidP="009537A8">
            <w:pPr>
              <w:spacing w:before="20" w:after="20"/>
              <w:jc w:val="center"/>
              <w:rPr>
                <w:b/>
                <w:color w:val="000000" w:themeColor="text1"/>
                <w:sz w:val="20"/>
                <w:szCs w:val="20"/>
              </w:rPr>
            </w:pPr>
            <w:r w:rsidRPr="00514B15">
              <w:rPr>
                <w:b/>
                <w:color w:val="000000" w:themeColor="text1"/>
                <w:sz w:val="20"/>
                <w:szCs w:val="20"/>
              </w:rPr>
              <w:t>Description</w:t>
            </w:r>
          </w:p>
        </w:tc>
      </w:tr>
      <w:tr w:rsidR="00CC389B" w:rsidRPr="00514B15" w14:paraId="4B4AE489" w14:textId="10328390" w:rsidTr="001C79C3">
        <w:trPr>
          <w:trHeight w:val="271"/>
          <w:jc w:val="center"/>
        </w:trPr>
        <w:tc>
          <w:tcPr>
            <w:tcW w:w="3397" w:type="dxa"/>
          </w:tcPr>
          <w:p w14:paraId="6692E610" w14:textId="3D87A3C7" w:rsidR="00CC389B" w:rsidRPr="00514B15" w:rsidRDefault="00CC389B" w:rsidP="009537A8">
            <w:pPr>
              <w:spacing w:before="20" w:after="20"/>
              <w:rPr>
                <w:b/>
                <w:bCs/>
                <w:color w:val="000000" w:themeColor="text1"/>
                <w:sz w:val="20"/>
                <w:szCs w:val="20"/>
              </w:rPr>
            </w:pPr>
            <w:proofErr w:type="spellStart"/>
            <w:r w:rsidRPr="00514B15">
              <w:rPr>
                <w:b/>
                <w:bCs/>
                <w:color w:val="000000" w:themeColor="text1"/>
                <w:sz w:val="20"/>
                <w:szCs w:val="20"/>
              </w:rPr>
              <w:t>patch_count</w:t>
            </w:r>
            <w:proofErr w:type="spellEnd"/>
          </w:p>
        </w:tc>
        <w:tc>
          <w:tcPr>
            <w:tcW w:w="1005" w:type="dxa"/>
          </w:tcPr>
          <w:p w14:paraId="2C90D512" w14:textId="6A914A44" w:rsidR="00CC389B" w:rsidRPr="00514B15" w:rsidRDefault="00CC389B" w:rsidP="009537A8">
            <w:pPr>
              <w:spacing w:before="20" w:after="20"/>
              <w:jc w:val="center"/>
              <w:rPr>
                <w:bCs/>
                <w:color w:val="000000" w:themeColor="text1"/>
                <w:sz w:val="20"/>
                <w:szCs w:val="20"/>
              </w:rPr>
            </w:pPr>
            <w:r w:rsidRPr="00514B15">
              <w:rPr>
                <w:bCs/>
                <w:color w:val="000000" w:themeColor="text1"/>
                <w:sz w:val="20"/>
                <w:szCs w:val="20"/>
              </w:rPr>
              <w:t>uint16</w:t>
            </w:r>
          </w:p>
        </w:tc>
        <w:tc>
          <w:tcPr>
            <w:tcW w:w="5582" w:type="dxa"/>
          </w:tcPr>
          <w:p w14:paraId="7CEDE035" w14:textId="622C90FE" w:rsidR="00CC389B" w:rsidRPr="00514B15" w:rsidRDefault="008D2FAE" w:rsidP="00F83623">
            <w:pPr>
              <w:spacing w:before="20" w:after="20"/>
              <w:rPr>
                <w:bCs/>
                <w:color w:val="000000" w:themeColor="text1"/>
                <w:sz w:val="20"/>
                <w:szCs w:val="20"/>
              </w:rPr>
            </w:pPr>
            <w:r w:rsidRPr="00514B15">
              <w:rPr>
                <w:bCs/>
                <w:color w:val="000000" w:themeColor="text1"/>
                <w:sz w:val="20"/>
                <w:szCs w:val="20"/>
              </w:rPr>
              <w:t>provides the total number of patches.</w:t>
            </w:r>
          </w:p>
        </w:tc>
      </w:tr>
      <w:tr w:rsidR="00CC389B" w:rsidRPr="00514B15" w14:paraId="2E52D25E" w14:textId="4CBF5A99" w:rsidTr="001C79C3">
        <w:trPr>
          <w:trHeight w:val="259"/>
          <w:jc w:val="center"/>
        </w:trPr>
        <w:tc>
          <w:tcPr>
            <w:tcW w:w="3397" w:type="dxa"/>
          </w:tcPr>
          <w:p w14:paraId="65449E65" w14:textId="4520E712" w:rsidR="00CC389B" w:rsidRPr="00514B15" w:rsidRDefault="00CC389B" w:rsidP="009537A8">
            <w:pPr>
              <w:spacing w:before="20" w:after="20"/>
              <w:rPr>
                <w:color w:val="000000" w:themeColor="text1"/>
                <w:sz w:val="20"/>
                <w:szCs w:val="20"/>
              </w:rPr>
            </w:pPr>
            <w:r w:rsidRPr="00514B15">
              <w:rPr>
                <w:color w:val="000000" w:themeColor="text1"/>
                <w:sz w:val="20"/>
                <w:szCs w:val="20"/>
              </w:rPr>
              <w:t xml:space="preserve">for( </w:t>
            </w:r>
            <w:proofErr w:type="spellStart"/>
            <w:r w:rsidRPr="00514B15">
              <w:rPr>
                <w:color w:val="000000" w:themeColor="text1"/>
                <w:sz w:val="20"/>
                <w:szCs w:val="20"/>
              </w:rPr>
              <w:t>i</w:t>
            </w:r>
            <w:proofErr w:type="spellEnd"/>
            <w:r w:rsidRPr="00514B15">
              <w:rPr>
                <w:color w:val="000000" w:themeColor="text1"/>
                <w:sz w:val="20"/>
                <w:szCs w:val="20"/>
              </w:rPr>
              <w:t>=0;i&lt;</w:t>
            </w:r>
            <w:proofErr w:type="spellStart"/>
            <w:r w:rsidRPr="00514B15">
              <w:rPr>
                <w:color w:val="000000" w:themeColor="text1"/>
                <w:sz w:val="20"/>
                <w:szCs w:val="20"/>
              </w:rPr>
              <w:t>patch_count;i</w:t>
            </w:r>
            <w:proofErr w:type="spellEnd"/>
            <w:r w:rsidRPr="00514B15">
              <w:rPr>
                <w:color w:val="000000" w:themeColor="text1"/>
                <w:sz w:val="20"/>
                <w:szCs w:val="20"/>
              </w:rPr>
              <w:t>++ ) {</w:t>
            </w:r>
          </w:p>
        </w:tc>
        <w:tc>
          <w:tcPr>
            <w:tcW w:w="1005" w:type="dxa"/>
          </w:tcPr>
          <w:p w14:paraId="147D848D" w14:textId="3568CEA0" w:rsidR="00CC389B" w:rsidRPr="00514B15" w:rsidRDefault="00CC389B" w:rsidP="009537A8">
            <w:pPr>
              <w:spacing w:before="20" w:after="20"/>
              <w:jc w:val="center"/>
              <w:rPr>
                <w:b/>
                <w:color w:val="000000" w:themeColor="text1"/>
                <w:sz w:val="20"/>
                <w:szCs w:val="20"/>
              </w:rPr>
            </w:pPr>
          </w:p>
        </w:tc>
        <w:tc>
          <w:tcPr>
            <w:tcW w:w="5582" w:type="dxa"/>
          </w:tcPr>
          <w:p w14:paraId="64037779" w14:textId="77777777" w:rsidR="00CC389B" w:rsidRPr="00514B15" w:rsidRDefault="00CC389B" w:rsidP="00F83623">
            <w:pPr>
              <w:spacing w:before="20" w:after="20"/>
              <w:rPr>
                <w:b/>
                <w:color w:val="000000" w:themeColor="text1"/>
                <w:sz w:val="20"/>
                <w:szCs w:val="20"/>
              </w:rPr>
            </w:pPr>
          </w:p>
        </w:tc>
      </w:tr>
      <w:tr w:rsidR="00CC389B" w:rsidRPr="00514B15" w14:paraId="63946940" w14:textId="740B3944" w:rsidTr="001C79C3">
        <w:trPr>
          <w:trHeight w:val="259"/>
          <w:jc w:val="center"/>
        </w:trPr>
        <w:tc>
          <w:tcPr>
            <w:tcW w:w="3397" w:type="dxa"/>
          </w:tcPr>
          <w:p w14:paraId="3A5D1C04" w14:textId="2C6BEF6C" w:rsidR="00CC389B" w:rsidRPr="00514B15" w:rsidRDefault="00CC389B" w:rsidP="009537A8">
            <w:pPr>
              <w:spacing w:before="20" w:after="20"/>
              <w:rPr>
                <w:color w:val="000000" w:themeColor="text1"/>
                <w:sz w:val="20"/>
                <w:szCs w:val="20"/>
              </w:rPr>
            </w:pPr>
            <w:r w:rsidRPr="00514B15">
              <w:rPr>
                <w:color w:val="000000" w:themeColor="text1"/>
                <w:sz w:val="20"/>
                <w:szCs w:val="20"/>
              </w:rPr>
              <w:tab/>
            </w:r>
            <w:r w:rsidRPr="00514B15">
              <w:rPr>
                <w:b/>
                <w:color w:val="000000" w:themeColor="text1"/>
                <w:sz w:val="20"/>
                <w:szCs w:val="20"/>
              </w:rPr>
              <w:t>2d_pos_x</w:t>
            </w:r>
          </w:p>
        </w:tc>
        <w:tc>
          <w:tcPr>
            <w:tcW w:w="1005" w:type="dxa"/>
          </w:tcPr>
          <w:p w14:paraId="2108A451" w14:textId="7826A411" w:rsidR="00CC389B" w:rsidRPr="00514B15" w:rsidRDefault="00CC389B" w:rsidP="009537A8">
            <w:pPr>
              <w:spacing w:before="20" w:after="20"/>
              <w:jc w:val="center"/>
              <w:rPr>
                <w:color w:val="000000" w:themeColor="text1"/>
                <w:sz w:val="20"/>
                <w:szCs w:val="20"/>
              </w:rPr>
            </w:pPr>
            <w:r w:rsidRPr="00514B15">
              <w:rPr>
                <w:color w:val="000000" w:themeColor="text1"/>
                <w:sz w:val="20"/>
                <w:szCs w:val="20"/>
              </w:rPr>
              <w:t>float</w:t>
            </w:r>
          </w:p>
        </w:tc>
        <w:tc>
          <w:tcPr>
            <w:tcW w:w="5582" w:type="dxa"/>
          </w:tcPr>
          <w:p w14:paraId="6DA0DD83" w14:textId="799A5059" w:rsidR="00CC389B" w:rsidRPr="00514B15" w:rsidRDefault="00A069D2" w:rsidP="00F83623">
            <w:pPr>
              <w:spacing w:before="20" w:after="20"/>
              <w:rPr>
                <w:color w:val="000000" w:themeColor="text1"/>
                <w:sz w:val="20"/>
                <w:szCs w:val="20"/>
              </w:rPr>
            </w:pPr>
            <w:r w:rsidRPr="00514B15">
              <w:rPr>
                <w:color w:val="000000" w:themeColor="text1"/>
                <w:sz w:val="20"/>
                <w:szCs w:val="20"/>
              </w:rPr>
              <w:t>specifies the x-coordinate of the top-left corner of th</w:t>
            </w:r>
            <w:r w:rsidR="00CB2554" w:rsidRPr="00514B15">
              <w:rPr>
                <w:color w:val="000000" w:themeColor="text1"/>
                <w:sz w:val="20"/>
                <w:szCs w:val="20"/>
              </w:rPr>
              <w:t>e</w:t>
            </w:r>
            <w:r w:rsidRPr="00514B15">
              <w:rPr>
                <w:color w:val="000000" w:themeColor="text1"/>
                <w:sz w:val="20"/>
                <w:szCs w:val="20"/>
              </w:rPr>
              <w:t xml:space="preserve"> patch bounding box</w:t>
            </w:r>
            <w:r w:rsidR="00CB2554" w:rsidRPr="00514B15">
              <w:rPr>
                <w:color w:val="000000" w:themeColor="text1"/>
                <w:sz w:val="20"/>
                <w:szCs w:val="20"/>
              </w:rPr>
              <w:t xml:space="preserve"> for the current patch</w:t>
            </w:r>
            <w:r w:rsidRPr="00514B15">
              <w:rPr>
                <w:color w:val="000000" w:themeColor="text1"/>
                <w:sz w:val="20"/>
                <w:szCs w:val="20"/>
              </w:rPr>
              <w:t xml:space="preserve">. </w:t>
            </w:r>
          </w:p>
        </w:tc>
      </w:tr>
      <w:tr w:rsidR="00CC389B" w:rsidRPr="00514B15" w14:paraId="636DE5A6" w14:textId="4F5ED583" w:rsidTr="001C79C3">
        <w:trPr>
          <w:trHeight w:val="259"/>
          <w:jc w:val="center"/>
        </w:trPr>
        <w:tc>
          <w:tcPr>
            <w:tcW w:w="3397" w:type="dxa"/>
          </w:tcPr>
          <w:p w14:paraId="4F96B46F" w14:textId="11D4D13E" w:rsidR="00CC389B" w:rsidRPr="00514B15" w:rsidRDefault="00CC389B" w:rsidP="009537A8">
            <w:pPr>
              <w:spacing w:before="20" w:after="20"/>
              <w:rPr>
                <w:color w:val="000000" w:themeColor="text1"/>
                <w:sz w:val="20"/>
                <w:szCs w:val="20"/>
                <w:lang w:eastAsia="ja-JP"/>
              </w:rPr>
            </w:pPr>
            <w:r w:rsidRPr="00514B15">
              <w:rPr>
                <w:color w:val="000000" w:themeColor="text1"/>
                <w:sz w:val="20"/>
                <w:szCs w:val="20"/>
              </w:rPr>
              <w:tab/>
            </w:r>
            <w:r w:rsidRPr="00514B15">
              <w:rPr>
                <w:b/>
                <w:color w:val="000000" w:themeColor="text1"/>
                <w:sz w:val="20"/>
                <w:szCs w:val="20"/>
              </w:rPr>
              <w:t>2d_pos_y</w:t>
            </w:r>
          </w:p>
        </w:tc>
        <w:tc>
          <w:tcPr>
            <w:tcW w:w="1005" w:type="dxa"/>
          </w:tcPr>
          <w:p w14:paraId="6394EDA6" w14:textId="01289E5A" w:rsidR="00CC389B" w:rsidRPr="00514B15" w:rsidRDefault="00CC389B" w:rsidP="00E22790">
            <w:pPr>
              <w:spacing w:before="20" w:after="20"/>
              <w:jc w:val="center"/>
              <w:rPr>
                <w:color w:val="000000" w:themeColor="text1"/>
                <w:sz w:val="20"/>
                <w:szCs w:val="20"/>
              </w:rPr>
            </w:pPr>
            <w:r w:rsidRPr="00514B15">
              <w:rPr>
                <w:color w:val="000000" w:themeColor="text1"/>
                <w:sz w:val="20"/>
                <w:szCs w:val="20"/>
              </w:rPr>
              <w:t>float</w:t>
            </w:r>
          </w:p>
        </w:tc>
        <w:tc>
          <w:tcPr>
            <w:tcW w:w="5582" w:type="dxa"/>
          </w:tcPr>
          <w:p w14:paraId="0431E43A" w14:textId="5AAF3F22" w:rsidR="00CC389B" w:rsidRPr="00514B15" w:rsidRDefault="00CB2554" w:rsidP="00F83623">
            <w:pPr>
              <w:spacing w:before="20" w:after="20"/>
              <w:rPr>
                <w:color w:val="000000" w:themeColor="text1"/>
                <w:sz w:val="20"/>
                <w:szCs w:val="20"/>
              </w:rPr>
            </w:pPr>
            <w:r w:rsidRPr="00514B15">
              <w:rPr>
                <w:color w:val="000000" w:themeColor="text1"/>
                <w:sz w:val="20"/>
                <w:szCs w:val="20"/>
              </w:rPr>
              <w:t>specifies the y-coordinate of the top-left corner of the patch bounding box for the current patch.</w:t>
            </w:r>
          </w:p>
        </w:tc>
      </w:tr>
      <w:tr w:rsidR="00CC389B" w:rsidRPr="00514B15" w14:paraId="7DE236DE" w14:textId="090D2C30" w:rsidTr="001C79C3">
        <w:trPr>
          <w:trHeight w:val="271"/>
          <w:jc w:val="center"/>
        </w:trPr>
        <w:tc>
          <w:tcPr>
            <w:tcW w:w="3397" w:type="dxa"/>
          </w:tcPr>
          <w:p w14:paraId="706EF976" w14:textId="4FD58E57" w:rsidR="00CC389B" w:rsidRPr="00514B15" w:rsidRDefault="00CC389B" w:rsidP="009537A8">
            <w:pPr>
              <w:spacing w:before="20" w:after="20"/>
              <w:rPr>
                <w:b/>
                <w:bCs/>
                <w:color w:val="000000" w:themeColor="text1"/>
                <w:sz w:val="20"/>
                <w:szCs w:val="20"/>
              </w:rPr>
            </w:pPr>
            <w:r w:rsidRPr="00514B15">
              <w:rPr>
                <w:color w:val="000000" w:themeColor="text1"/>
                <w:sz w:val="20"/>
                <w:szCs w:val="20"/>
              </w:rPr>
              <w:tab/>
            </w:r>
            <w:r w:rsidRPr="00514B15">
              <w:rPr>
                <w:b/>
                <w:bCs/>
                <w:color w:val="000000" w:themeColor="text1"/>
                <w:sz w:val="20"/>
                <w:szCs w:val="20"/>
              </w:rPr>
              <w:t>2d_size_x</w:t>
            </w:r>
          </w:p>
        </w:tc>
        <w:tc>
          <w:tcPr>
            <w:tcW w:w="1005" w:type="dxa"/>
          </w:tcPr>
          <w:p w14:paraId="6C651BA3" w14:textId="5159984F" w:rsidR="00CC389B" w:rsidRPr="00514B15" w:rsidRDefault="00CC389B" w:rsidP="00E22790">
            <w:pPr>
              <w:spacing w:before="20" w:after="20"/>
              <w:jc w:val="center"/>
              <w:rPr>
                <w:color w:val="000000" w:themeColor="text1"/>
                <w:sz w:val="20"/>
                <w:szCs w:val="20"/>
              </w:rPr>
            </w:pPr>
            <w:r w:rsidRPr="00514B15">
              <w:rPr>
                <w:color w:val="000000" w:themeColor="text1"/>
                <w:sz w:val="20"/>
                <w:szCs w:val="20"/>
              </w:rPr>
              <w:t>float</w:t>
            </w:r>
          </w:p>
        </w:tc>
        <w:tc>
          <w:tcPr>
            <w:tcW w:w="5582" w:type="dxa"/>
          </w:tcPr>
          <w:p w14:paraId="5964D9DE" w14:textId="2E8272A7" w:rsidR="00CC389B" w:rsidRPr="00514B15" w:rsidRDefault="00CB2554" w:rsidP="00F83623">
            <w:pPr>
              <w:spacing w:before="20" w:after="20"/>
              <w:rPr>
                <w:color w:val="000000" w:themeColor="text1"/>
                <w:sz w:val="20"/>
                <w:szCs w:val="20"/>
              </w:rPr>
            </w:pPr>
            <w:r w:rsidRPr="00514B15">
              <w:rPr>
                <w:color w:val="000000" w:themeColor="text1"/>
                <w:sz w:val="20"/>
                <w:szCs w:val="20"/>
              </w:rPr>
              <w:t>specifies the width of the current patch.</w:t>
            </w:r>
          </w:p>
        </w:tc>
      </w:tr>
      <w:tr w:rsidR="00CC389B" w:rsidRPr="00514B15" w14:paraId="402BFB54" w14:textId="0D070ED7" w:rsidTr="001C79C3">
        <w:trPr>
          <w:trHeight w:val="259"/>
          <w:jc w:val="center"/>
        </w:trPr>
        <w:tc>
          <w:tcPr>
            <w:tcW w:w="3397" w:type="dxa"/>
          </w:tcPr>
          <w:p w14:paraId="679806C2" w14:textId="1FC7518A" w:rsidR="00CC389B" w:rsidRPr="00514B15" w:rsidRDefault="00CC389B" w:rsidP="009537A8">
            <w:pPr>
              <w:spacing w:before="20" w:after="20"/>
              <w:rPr>
                <w:b/>
                <w:bCs/>
                <w:color w:val="000000" w:themeColor="text1"/>
                <w:sz w:val="20"/>
                <w:szCs w:val="20"/>
              </w:rPr>
            </w:pPr>
            <w:r w:rsidRPr="00514B15">
              <w:rPr>
                <w:color w:val="000000" w:themeColor="text1"/>
                <w:sz w:val="20"/>
                <w:szCs w:val="20"/>
              </w:rPr>
              <w:tab/>
            </w:r>
            <w:r w:rsidRPr="00514B15">
              <w:rPr>
                <w:b/>
                <w:bCs/>
                <w:color w:val="000000" w:themeColor="text1"/>
                <w:sz w:val="20"/>
                <w:szCs w:val="20"/>
              </w:rPr>
              <w:t>2d_size_y</w:t>
            </w:r>
          </w:p>
        </w:tc>
        <w:tc>
          <w:tcPr>
            <w:tcW w:w="1005" w:type="dxa"/>
          </w:tcPr>
          <w:p w14:paraId="4E482122" w14:textId="3D121A11" w:rsidR="00CC389B" w:rsidRPr="00514B15" w:rsidRDefault="00CC389B" w:rsidP="00E22790">
            <w:pPr>
              <w:spacing w:before="20" w:after="20"/>
              <w:jc w:val="center"/>
              <w:rPr>
                <w:color w:val="000000" w:themeColor="text1"/>
                <w:sz w:val="20"/>
                <w:szCs w:val="20"/>
              </w:rPr>
            </w:pPr>
            <w:r w:rsidRPr="00514B15">
              <w:rPr>
                <w:color w:val="000000" w:themeColor="text1"/>
                <w:sz w:val="20"/>
                <w:szCs w:val="20"/>
              </w:rPr>
              <w:t>float</w:t>
            </w:r>
          </w:p>
        </w:tc>
        <w:tc>
          <w:tcPr>
            <w:tcW w:w="5582" w:type="dxa"/>
          </w:tcPr>
          <w:p w14:paraId="62D104E0" w14:textId="4F61E9CB" w:rsidR="00CC389B" w:rsidRPr="00514B15" w:rsidRDefault="00CB2554" w:rsidP="00F83623">
            <w:pPr>
              <w:spacing w:before="20" w:after="20"/>
              <w:rPr>
                <w:color w:val="000000" w:themeColor="text1"/>
                <w:sz w:val="20"/>
                <w:szCs w:val="20"/>
              </w:rPr>
            </w:pPr>
            <w:r w:rsidRPr="00514B15">
              <w:rPr>
                <w:color w:val="000000" w:themeColor="text1"/>
                <w:sz w:val="20"/>
                <w:szCs w:val="20"/>
              </w:rPr>
              <w:t>specifies the height of the current patch.</w:t>
            </w:r>
          </w:p>
        </w:tc>
      </w:tr>
      <w:tr w:rsidR="00CC389B" w:rsidRPr="00514B15" w14:paraId="3485AF2B" w14:textId="07B4FD1D" w:rsidTr="001C79C3">
        <w:trPr>
          <w:trHeight w:val="259"/>
          <w:jc w:val="center"/>
        </w:trPr>
        <w:tc>
          <w:tcPr>
            <w:tcW w:w="3397" w:type="dxa"/>
          </w:tcPr>
          <w:p w14:paraId="51BAC272" w14:textId="6525321C" w:rsidR="00CC389B" w:rsidRPr="00514B15" w:rsidRDefault="00CC389B" w:rsidP="009537A8">
            <w:pPr>
              <w:spacing w:before="20" w:after="20"/>
              <w:rPr>
                <w:color w:val="000000" w:themeColor="text1"/>
                <w:sz w:val="20"/>
                <w:szCs w:val="20"/>
                <w:lang w:eastAsia="ja-JP"/>
              </w:rPr>
            </w:pPr>
            <w:r w:rsidRPr="00514B15">
              <w:rPr>
                <w:color w:val="000000" w:themeColor="text1"/>
                <w:sz w:val="20"/>
                <w:szCs w:val="20"/>
              </w:rPr>
              <w:tab/>
            </w:r>
            <w:r w:rsidRPr="00514B15">
              <w:rPr>
                <w:b/>
                <w:color w:val="000000" w:themeColor="text1"/>
                <w:sz w:val="20"/>
                <w:szCs w:val="20"/>
              </w:rPr>
              <w:t>3d_offset_u</w:t>
            </w:r>
          </w:p>
        </w:tc>
        <w:tc>
          <w:tcPr>
            <w:tcW w:w="1005" w:type="dxa"/>
          </w:tcPr>
          <w:p w14:paraId="04C27EC3" w14:textId="12EE20DB" w:rsidR="00CC389B" w:rsidRPr="00514B15" w:rsidRDefault="00CC389B" w:rsidP="009537A8">
            <w:pPr>
              <w:spacing w:before="20" w:after="20"/>
              <w:jc w:val="center"/>
              <w:rPr>
                <w:color w:val="000000" w:themeColor="text1"/>
                <w:sz w:val="20"/>
                <w:szCs w:val="20"/>
              </w:rPr>
            </w:pPr>
            <w:r w:rsidRPr="00514B15">
              <w:rPr>
                <w:color w:val="000000" w:themeColor="text1"/>
                <w:sz w:val="20"/>
                <w:szCs w:val="20"/>
              </w:rPr>
              <w:t>float</w:t>
            </w:r>
          </w:p>
        </w:tc>
        <w:tc>
          <w:tcPr>
            <w:tcW w:w="5582" w:type="dxa"/>
          </w:tcPr>
          <w:p w14:paraId="455EFF0D" w14:textId="300D9249" w:rsidR="00CC389B" w:rsidRPr="00514B15" w:rsidRDefault="00CB2554" w:rsidP="00F83623">
            <w:pPr>
              <w:spacing w:before="20" w:after="20"/>
              <w:rPr>
                <w:color w:val="000000" w:themeColor="text1"/>
                <w:sz w:val="20"/>
                <w:szCs w:val="20"/>
              </w:rPr>
            </w:pPr>
            <w:r w:rsidRPr="00514B15">
              <w:rPr>
                <w:color w:val="000000" w:themeColor="text1"/>
                <w:sz w:val="20"/>
                <w:szCs w:val="20"/>
              </w:rPr>
              <w:t>specifies the shift to be applied to the reconstructed patch points in the current patch along the tangent axis.</w:t>
            </w:r>
          </w:p>
        </w:tc>
      </w:tr>
      <w:tr w:rsidR="00CC389B" w:rsidRPr="00514B15" w14:paraId="0A56D6AB" w14:textId="686B746E" w:rsidTr="001C79C3">
        <w:trPr>
          <w:trHeight w:val="271"/>
          <w:jc w:val="center"/>
        </w:trPr>
        <w:tc>
          <w:tcPr>
            <w:tcW w:w="3397" w:type="dxa"/>
          </w:tcPr>
          <w:p w14:paraId="079DE488" w14:textId="6AD0BE66" w:rsidR="00CC389B" w:rsidRPr="00514B15" w:rsidRDefault="00CC389B" w:rsidP="009537A8">
            <w:pPr>
              <w:spacing w:before="20" w:after="20"/>
              <w:rPr>
                <w:color w:val="000000" w:themeColor="text1"/>
                <w:sz w:val="20"/>
                <w:szCs w:val="20"/>
                <w:lang w:eastAsia="ja-JP"/>
              </w:rPr>
            </w:pPr>
            <w:r w:rsidRPr="00514B15">
              <w:rPr>
                <w:color w:val="000000" w:themeColor="text1"/>
                <w:sz w:val="20"/>
                <w:szCs w:val="20"/>
              </w:rPr>
              <w:tab/>
            </w:r>
            <w:r w:rsidRPr="00514B15">
              <w:rPr>
                <w:b/>
                <w:color w:val="000000" w:themeColor="text1"/>
                <w:sz w:val="20"/>
                <w:szCs w:val="20"/>
              </w:rPr>
              <w:t>3d_offset_v</w:t>
            </w:r>
          </w:p>
        </w:tc>
        <w:tc>
          <w:tcPr>
            <w:tcW w:w="1005" w:type="dxa"/>
          </w:tcPr>
          <w:p w14:paraId="4F54FC10" w14:textId="45C76922" w:rsidR="00CC389B" w:rsidRPr="00514B15" w:rsidRDefault="00CC389B" w:rsidP="009537A8">
            <w:pPr>
              <w:spacing w:before="20" w:after="20"/>
              <w:jc w:val="center"/>
              <w:rPr>
                <w:color w:val="000000" w:themeColor="text1"/>
                <w:sz w:val="20"/>
                <w:szCs w:val="20"/>
              </w:rPr>
            </w:pPr>
            <w:r w:rsidRPr="00514B15">
              <w:rPr>
                <w:color w:val="000000" w:themeColor="text1"/>
                <w:sz w:val="20"/>
                <w:szCs w:val="20"/>
              </w:rPr>
              <w:t>float</w:t>
            </w:r>
          </w:p>
        </w:tc>
        <w:tc>
          <w:tcPr>
            <w:tcW w:w="5582" w:type="dxa"/>
          </w:tcPr>
          <w:p w14:paraId="7D5E9093" w14:textId="57733D9E" w:rsidR="00CC389B" w:rsidRPr="00514B15" w:rsidRDefault="00CB2554" w:rsidP="00F83623">
            <w:pPr>
              <w:spacing w:before="20" w:after="20"/>
              <w:rPr>
                <w:color w:val="000000" w:themeColor="text1"/>
                <w:sz w:val="20"/>
                <w:szCs w:val="20"/>
              </w:rPr>
            </w:pPr>
            <w:r w:rsidRPr="00514B15">
              <w:rPr>
                <w:color w:val="000000" w:themeColor="text1"/>
                <w:sz w:val="20"/>
                <w:szCs w:val="20"/>
              </w:rPr>
              <w:t>specifies the shift to be applied to the reconstructed patch points in the current patch along the bi-tangent axis.</w:t>
            </w:r>
          </w:p>
        </w:tc>
      </w:tr>
      <w:tr w:rsidR="00CC389B" w:rsidRPr="00514B15" w14:paraId="6C70BBAB" w14:textId="2FDD57D5" w:rsidTr="001C79C3">
        <w:trPr>
          <w:trHeight w:val="259"/>
          <w:jc w:val="center"/>
        </w:trPr>
        <w:tc>
          <w:tcPr>
            <w:tcW w:w="3397" w:type="dxa"/>
          </w:tcPr>
          <w:p w14:paraId="40762454" w14:textId="0F7A886F" w:rsidR="00CC389B" w:rsidRPr="00514B15" w:rsidRDefault="00CC389B" w:rsidP="009537A8">
            <w:pPr>
              <w:spacing w:before="20" w:after="20"/>
              <w:rPr>
                <w:color w:val="000000" w:themeColor="text1"/>
                <w:sz w:val="20"/>
                <w:szCs w:val="20"/>
              </w:rPr>
            </w:pPr>
            <w:r w:rsidRPr="00514B15">
              <w:rPr>
                <w:color w:val="000000" w:themeColor="text1"/>
                <w:sz w:val="20"/>
                <w:szCs w:val="20"/>
              </w:rPr>
              <w:tab/>
            </w:r>
            <w:r w:rsidRPr="00514B15">
              <w:rPr>
                <w:b/>
                <w:color w:val="000000" w:themeColor="text1"/>
                <w:sz w:val="20"/>
                <w:szCs w:val="20"/>
              </w:rPr>
              <w:t>3d_offset_d</w:t>
            </w:r>
          </w:p>
        </w:tc>
        <w:tc>
          <w:tcPr>
            <w:tcW w:w="1005" w:type="dxa"/>
          </w:tcPr>
          <w:p w14:paraId="0F5C8BED" w14:textId="41276946" w:rsidR="00CC389B" w:rsidRPr="00514B15" w:rsidRDefault="00CC389B" w:rsidP="009537A8">
            <w:pPr>
              <w:spacing w:before="20" w:after="20"/>
              <w:jc w:val="center"/>
              <w:rPr>
                <w:color w:val="000000" w:themeColor="text1"/>
                <w:sz w:val="20"/>
                <w:szCs w:val="20"/>
              </w:rPr>
            </w:pPr>
            <w:r w:rsidRPr="00514B15">
              <w:rPr>
                <w:color w:val="000000" w:themeColor="text1"/>
                <w:sz w:val="20"/>
                <w:szCs w:val="20"/>
              </w:rPr>
              <w:t>float</w:t>
            </w:r>
          </w:p>
        </w:tc>
        <w:tc>
          <w:tcPr>
            <w:tcW w:w="5582" w:type="dxa"/>
          </w:tcPr>
          <w:p w14:paraId="597F46BE" w14:textId="20455EAA" w:rsidR="00CC389B" w:rsidRPr="00514B15" w:rsidRDefault="00CB2554" w:rsidP="00F83623">
            <w:pPr>
              <w:spacing w:before="20" w:after="20"/>
              <w:rPr>
                <w:color w:val="000000" w:themeColor="text1"/>
                <w:sz w:val="20"/>
                <w:szCs w:val="20"/>
              </w:rPr>
            </w:pPr>
            <w:r w:rsidRPr="00514B15">
              <w:rPr>
                <w:color w:val="000000" w:themeColor="text1"/>
                <w:sz w:val="20"/>
                <w:szCs w:val="20"/>
              </w:rPr>
              <w:t>specifies the shift to be applied to the reconstructed patch points in the current patch along the normal axis.</w:t>
            </w:r>
          </w:p>
        </w:tc>
      </w:tr>
      <w:tr w:rsidR="00CC389B" w:rsidRPr="00514B15" w14:paraId="2BA16CA1" w14:textId="02C9C1FE" w:rsidTr="001C79C3">
        <w:trPr>
          <w:trHeight w:val="259"/>
          <w:jc w:val="center"/>
        </w:trPr>
        <w:tc>
          <w:tcPr>
            <w:tcW w:w="3397" w:type="dxa"/>
          </w:tcPr>
          <w:p w14:paraId="5CFCF90C" w14:textId="7D4EC0EE" w:rsidR="00CC389B" w:rsidRPr="00514B15" w:rsidRDefault="00CC389B" w:rsidP="009537A8">
            <w:pPr>
              <w:spacing w:before="20" w:after="20"/>
              <w:rPr>
                <w:color w:val="000000" w:themeColor="text1"/>
                <w:sz w:val="20"/>
                <w:szCs w:val="20"/>
                <w:lang w:eastAsia="ja-JP"/>
              </w:rPr>
            </w:pPr>
            <w:r w:rsidRPr="00514B15">
              <w:rPr>
                <w:color w:val="000000" w:themeColor="text1"/>
                <w:sz w:val="20"/>
                <w:szCs w:val="20"/>
              </w:rPr>
              <w:tab/>
            </w:r>
            <w:proofErr w:type="spellStart"/>
            <w:r w:rsidRPr="00514B15">
              <w:rPr>
                <w:b/>
                <w:color w:val="000000" w:themeColor="text1"/>
                <w:sz w:val="20"/>
                <w:szCs w:val="20"/>
              </w:rPr>
              <w:t>patch_projection</w:t>
            </w:r>
            <w:r w:rsidR="00465EFB" w:rsidRPr="00514B15">
              <w:rPr>
                <w:b/>
                <w:color w:val="000000" w:themeColor="text1"/>
                <w:sz w:val="20"/>
                <w:szCs w:val="20"/>
              </w:rPr>
              <w:t>_id</w:t>
            </w:r>
            <w:proofErr w:type="spellEnd"/>
          </w:p>
        </w:tc>
        <w:tc>
          <w:tcPr>
            <w:tcW w:w="1005" w:type="dxa"/>
          </w:tcPr>
          <w:p w14:paraId="6FEB296F" w14:textId="0E07273A" w:rsidR="00CC389B" w:rsidRPr="00514B15" w:rsidRDefault="00CC389B" w:rsidP="009537A8">
            <w:pPr>
              <w:spacing w:before="20" w:after="20"/>
              <w:jc w:val="center"/>
              <w:rPr>
                <w:color w:val="000000" w:themeColor="text1"/>
                <w:sz w:val="20"/>
                <w:szCs w:val="20"/>
              </w:rPr>
            </w:pPr>
            <w:r w:rsidRPr="00514B15">
              <w:rPr>
                <w:color w:val="000000" w:themeColor="text1"/>
                <w:sz w:val="20"/>
                <w:szCs w:val="20"/>
              </w:rPr>
              <w:t>uint</w:t>
            </w:r>
            <w:r w:rsidR="00465EFB" w:rsidRPr="00514B15">
              <w:rPr>
                <w:color w:val="000000" w:themeColor="text1"/>
                <w:sz w:val="20"/>
                <w:szCs w:val="20"/>
              </w:rPr>
              <w:t>8</w:t>
            </w:r>
          </w:p>
        </w:tc>
        <w:tc>
          <w:tcPr>
            <w:tcW w:w="5582" w:type="dxa"/>
          </w:tcPr>
          <w:p w14:paraId="1123CE05" w14:textId="3B01CB86" w:rsidR="00CC389B" w:rsidRPr="00514B15" w:rsidRDefault="00CB2554" w:rsidP="00F83623">
            <w:pPr>
              <w:spacing w:before="20" w:after="20"/>
              <w:rPr>
                <w:color w:val="000000" w:themeColor="text1"/>
                <w:sz w:val="20"/>
                <w:szCs w:val="20"/>
              </w:rPr>
            </w:pPr>
            <w:r w:rsidRPr="00514B15">
              <w:rPr>
                <w:color w:val="000000" w:themeColor="text1"/>
                <w:sz w:val="20"/>
                <w:szCs w:val="20"/>
              </w:rPr>
              <w:t>specifies the</w:t>
            </w:r>
            <w:r w:rsidR="00465EFB" w:rsidRPr="00514B15">
              <w:rPr>
                <w:color w:val="000000" w:themeColor="text1"/>
                <w:sz w:val="20"/>
                <w:szCs w:val="20"/>
              </w:rPr>
              <w:t xml:space="preserve"> identifier of the </w:t>
            </w:r>
            <w:r w:rsidRPr="00514B15">
              <w:rPr>
                <w:color w:val="000000" w:themeColor="text1"/>
                <w:sz w:val="20"/>
                <w:szCs w:val="20"/>
              </w:rPr>
              <w:t>projection mode and the index of the normal to the projection plane of the current patch.</w:t>
            </w:r>
          </w:p>
        </w:tc>
      </w:tr>
      <w:tr w:rsidR="00CC389B" w:rsidRPr="00514B15" w14:paraId="4A76E098" w14:textId="25A357C2" w:rsidTr="001C79C3">
        <w:trPr>
          <w:trHeight w:val="271"/>
          <w:jc w:val="center"/>
        </w:trPr>
        <w:tc>
          <w:tcPr>
            <w:tcW w:w="3397" w:type="dxa"/>
          </w:tcPr>
          <w:p w14:paraId="6AD12624" w14:textId="7D9C6200" w:rsidR="00CC389B" w:rsidRPr="00514B15" w:rsidRDefault="00CC389B" w:rsidP="009537A8">
            <w:pPr>
              <w:spacing w:before="20" w:after="20"/>
              <w:rPr>
                <w:b/>
                <w:color w:val="000000" w:themeColor="text1"/>
                <w:sz w:val="20"/>
                <w:szCs w:val="20"/>
              </w:rPr>
            </w:pPr>
            <w:r w:rsidRPr="00514B15">
              <w:rPr>
                <w:b/>
                <w:color w:val="000000" w:themeColor="text1"/>
                <w:sz w:val="20"/>
                <w:szCs w:val="20"/>
              </w:rPr>
              <w:tab/>
            </w:r>
            <w:proofErr w:type="spellStart"/>
            <w:r w:rsidRPr="00514B15">
              <w:rPr>
                <w:b/>
                <w:color w:val="000000" w:themeColor="text1"/>
                <w:sz w:val="20"/>
                <w:szCs w:val="20"/>
              </w:rPr>
              <w:t>patch_orientation</w:t>
            </w:r>
            <w:proofErr w:type="spellEnd"/>
          </w:p>
        </w:tc>
        <w:tc>
          <w:tcPr>
            <w:tcW w:w="1005" w:type="dxa"/>
          </w:tcPr>
          <w:p w14:paraId="74B1221E" w14:textId="2D0077C0" w:rsidR="00CC389B" w:rsidRPr="00514B15" w:rsidDel="0047460F" w:rsidRDefault="00CC389B" w:rsidP="009537A8">
            <w:pPr>
              <w:spacing w:before="20" w:after="20"/>
              <w:jc w:val="center"/>
              <w:rPr>
                <w:color w:val="000000" w:themeColor="text1"/>
                <w:sz w:val="20"/>
                <w:szCs w:val="20"/>
              </w:rPr>
            </w:pPr>
            <w:r w:rsidRPr="00514B15">
              <w:rPr>
                <w:color w:val="000000" w:themeColor="text1"/>
                <w:sz w:val="20"/>
                <w:szCs w:val="20"/>
              </w:rPr>
              <w:t>uint8</w:t>
            </w:r>
          </w:p>
        </w:tc>
        <w:tc>
          <w:tcPr>
            <w:tcW w:w="5582" w:type="dxa"/>
          </w:tcPr>
          <w:p w14:paraId="066A71F7" w14:textId="0181B703" w:rsidR="00CC389B" w:rsidRPr="00514B15" w:rsidRDefault="00CB2554" w:rsidP="00F83623">
            <w:pPr>
              <w:spacing w:before="20" w:after="20"/>
              <w:rPr>
                <w:color w:val="000000" w:themeColor="text1"/>
                <w:sz w:val="20"/>
                <w:szCs w:val="20"/>
              </w:rPr>
            </w:pPr>
            <w:r w:rsidRPr="00514B15">
              <w:rPr>
                <w:color w:val="000000" w:themeColor="text1"/>
                <w:sz w:val="20"/>
                <w:szCs w:val="20"/>
              </w:rPr>
              <w:t>specifies the index of the patch orientation of the current patch.</w:t>
            </w:r>
          </w:p>
        </w:tc>
      </w:tr>
      <w:tr w:rsidR="00D136A4" w:rsidRPr="00514B15" w14:paraId="658EA5C8" w14:textId="77777777" w:rsidTr="001C79C3">
        <w:trPr>
          <w:trHeight w:val="271"/>
          <w:jc w:val="center"/>
        </w:trPr>
        <w:tc>
          <w:tcPr>
            <w:tcW w:w="3397" w:type="dxa"/>
          </w:tcPr>
          <w:p w14:paraId="0A95CF23" w14:textId="77C86E13" w:rsidR="00163DA7" w:rsidRPr="00514B15" w:rsidRDefault="00F41D5C" w:rsidP="009537A8">
            <w:pPr>
              <w:spacing w:before="20" w:after="20"/>
              <w:rPr>
                <w:b/>
                <w:color w:val="000000" w:themeColor="text1"/>
                <w:sz w:val="20"/>
                <w:szCs w:val="20"/>
              </w:rPr>
            </w:pPr>
            <w:r w:rsidRPr="00514B15">
              <w:rPr>
                <w:b/>
                <w:color w:val="000000" w:themeColor="text1"/>
                <w:sz w:val="20"/>
                <w:szCs w:val="20"/>
              </w:rPr>
              <w:tab/>
            </w:r>
            <w:proofErr w:type="spellStart"/>
            <w:r w:rsidR="00163DA7" w:rsidRPr="00514B15">
              <w:rPr>
                <w:b/>
                <w:color w:val="000000" w:themeColor="text1"/>
                <w:sz w:val="20"/>
                <w:szCs w:val="20"/>
              </w:rPr>
              <w:t>lod_scale_x</w:t>
            </w:r>
            <w:proofErr w:type="spellEnd"/>
          </w:p>
        </w:tc>
        <w:tc>
          <w:tcPr>
            <w:tcW w:w="1005" w:type="dxa"/>
          </w:tcPr>
          <w:p w14:paraId="303819F4" w14:textId="346D2BFD" w:rsidR="00163DA7" w:rsidRPr="00514B15" w:rsidRDefault="00176B46" w:rsidP="009537A8">
            <w:pPr>
              <w:spacing w:before="20" w:after="20"/>
              <w:jc w:val="center"/>
              <w:rPr>
                <w:color w:val="000000" w:themeColor="text1"/>
                <w:sz w:val="20"/>
                <w:szCs w:val="20"/>
              </w:rPr>
            </w:pPr>
            <w:r w:rsidRPr="00514B15">
              <w:rPr>
                <w:color w:val="000000" w:themeColor="text1"/>
                <w:sz w:val="20"/>
                <w:szCs w:val="20"/>
              </w:rPr>
              <w:t>uint16</w:t>
            </w:r>
          </w:p>
        </w:tc>
        <w:tc>
          <w:tcPr>
            <w:tcW w:w="5582" w:type="dxa"/>
          </w:tcPr>
          <w:p w14:paraId="73486DDE" w14:textId="77DEE913" w:rsidR="00163DA7" w:rsidRPr="00514B15" w:rsidRDefault="00163DA7" w:rsidP="00F83623">
            <w:pPr>
              <w:spacing w:before="20" w:after="20"/>
              <w:rPr>
                <w:color w:val="000000" w:themeColor="text1"/>
                <w:sz w:val="20"/>
                <w:szCs w:val="20"/>
              </w:rPr>
            </w:pPr>
            <w:r w:rsidRPr="00514B15">
              <w:rPr>
                <w:color w:val="000000" w:themeColor="text1"/>
                <w:sz w:val="20"/>
                <w:szCs w:val="20"/>
              </w:rPr>
              <w:t>specifies the LOD scaling factor to be applied to the tangent axis of the current patch.</w:t>
            </w:r>
          </w:p>
        </w:tc>
      </w:tr>
      <w:tr w:rsidR="00D136A4" w:rsidRPr="00514B15" w14:paraId="0A1F4D36" w14:textId="77777777" w:rsidTr="001C79C3">
        <w:trPr>
          <w:trHeight w:val="271"/>
          <w:jc w:val="center"/>
        </w:trPr>
        <w:tc>
          <w:tcPr>
            <w:tcW w:w="3397" w:type="dxa"/>
          </w:tcPr>
          <w:p w14:paraId="05C3A7E8" w14:textId="5F33BAB9" w:rsidR="00163DA7" w:rsidRPr="00514B15" w:rsidRDefault="00F41D5C" w:rsidP="009537A8">
            <w:pPr>
              <w:spacing w:before="20" w:after="20"/>
              <w:rPr>
                <w:b/>
                <w:color w:val="000000" w:themeColor="text1"/>
                <w:sz w:val="20"/>
                <w:szCs w:val="20"/>
              </w:rPr>
            </w:pPr>
            <w:r w:rsidRPr="00514B15">
              <w:rPr>
                <w:b/>
                <w:color w:val="000000" w:themeColor="text1"/>
                <w:sz w:val="20"/>
                <w:szCs w:val="20"/>
              </w:rPr>
              <w:tab/>
            </w:r>
            <w:proofErr w:type="spellStart"/>
            <w:r w:rsidR="00163DA7" w:rsidRPr="00514B15">
              <w:rPr>
                <w:b/>
                <w:color w:val="000000" w:themeColor="text1"/>
                <w:sz w:val="20"/>
                <w:szCs w:val="20"/>
              </w:rPr>
              <w:t>lod_scale_y</w:t>
            </w:r>
            <w:proofErr w:type="spellEnd"/>
          </w:p>
        </w:tc>
        <w:tc>
          <w:tcPr>
            <w:tcW w:w="1005" w:type="dxa"/>
          </w:tcPr>
          <w:p w14:paraId="3E0D11C0" w14:textId="297F34A8" w:rsidR="00163DA7" w:rsidRPr="00514B15" w:rsidRDefault="00176B46" w:rsidP="009537A8">
            <w:pPr>
              <w:spacing w:before="20" w:after="20"/>
              <w:jc w:val="center"/>
              <w:rPr>
                <w:color w:val="000000" w:themeColor="text1"/>
                <w:sz w:val="20"/>
                <w:szCs w:val="20"/>
              </w:rPr>
            </w:pPr>
            <w:r w:rsidRPr="00514B15">
              <w:rPr>
                <w:color w:val="000000" w:themeColor="text1"/>
                <w:sz w:val="20"/>
                <w:szCs w:val="20"/>
              </w:rPr>
              <w:t>uint16</w:t>
            </w:r>
          </w:p>
        </w:tc>
        <w:tc>
          <w:tcPr>
            <w:tcW w:w="5582" w:type="dxa"/>
          </w:tcPr>
          <w:p w14:paraId="166EBB82" w14:textId="40AFEE4C" w:rsidR="00163DA7" w:rsidRPr="00514B15" w:rsidRDefault="00163DA7" w:rsidP="00F83623">
            <w:pPr>
              <w:spacing w:before="20" w:after="20"/>
              <w:rPr>
                <w:color w:val="000000" w:themeColor="text1"/>
                <w:sz w:val="20"/>
                <w:szCs w:val="20"/>
              </w:rPr>
            </w:pPr>
            <w:r w:rsidRPr="00514B15">
              <w:rPr>
                <w:color w:val="000000" w:themeColor="text1"/>
                <w:sz w:val="20"/>
                <w:szCs w:val="20"/>
              </w:rPr>
              <w:t>specifies the LOD scaling factor to be applied to the bi-tangent axis of the current patch.</w:t>
            </w:r>
          </w:p>
        </w:tc>
      </w:tr>
      <w:tr w:rsidR="00642094" w:rsidRPr="00514B15" w14:paraId="065A993C" w14:textId="77777777" w:rsidTr="001C79C3">
        <w:trPr>
          <w:trHeight w:val="259"/>
          <w:jc w:val="center"/>
        </w:trPr>
        <w:tc>
          <w:tcPr>
            <w:tcW w:w="3397" w:type="dxa"/>
          </w:tcPr>
          <w:p w14:paraId="29C6C60C" w14:textId="2834B32B" w:rsidR="00642094" w:rsidRPr="00514B15" w:rsidRDefault="00642094" w:rsidP="00642094">
            <w:pPr>
              <w:spacing w:before="20" w:after="20"/>
              <w:rPr>
                <w:rFonts w:ascii="Cambria" w:hAnsi="Cambria"/>
                <w:sz w:val="20"/>
                <w:szCs w:val="20"/>
                <w:highlight w:val="yellow"/>
              </w:rPr>
            </w:pPr>
            <w:r w:rsidRPr="00514B15">
              <w:rPr>
                <w:rFonts w:ascii="Cambria" w:hAnsi="Cambria"/>
                <w:sz w:val="20"/>
                <w:szCs w:val="20"/>
              </w:rPr>
              <w:t>}</w:t>
            </w:r>
          </w:p>
        </w:tc>
        <w:tc>
          <w:tcPr>
            <w:tcW w:w="1005" w:type="dxa"/>
          </w:tcPr>
          <w:p w14:paraId="49A8934D" w14:textId="77777777" w:rsidR="00642094" w:rsidRPr="00514B15" w:rsidRDefault="00642094" w:rsidP="00642094">
            <w:pPr>
              <w:spacing w:before="20" w:after="20"/>
              <w:jc w:val="center"/>
              <w:rPr>
                <w:rFonts w:ascii="Cambria" w:hAnsi="Cambria"/>
                <w:color w:val="000000"/>
                <w:sz w:val="20"/>
                <w:szCs w:val="20"/>
                <w:highlight w:val="yellow"/>
              </w:rPr>
            </w:pPr>
          </w:p>
        </w:tc>
        <w:tc>
          <w:tcPr>
            <w:tcW w:w="5582" w:type="dxa"/>
          </w:tcPr>
          <w:p w14:paraId="6327BBC0" w14:textId="77777777" w:rsidR="00642094" w:rsidRPr="00514B15" w:rsidRDefault="00642094" w:rsidP="00642094">
            <w:pPr>
              <w:spacing w:before="20" w:after="20"/>
              <w:rPr>
                <w:rFonts w:ascii="Cambria" w:hAnsi="Cambria" w:cstheme="minorHAnsi"/>
                <w:sz w:val="20"/>
                <w:szCs w:val="20"/>
                <w:highlight w:val="yellow"/>
              </w:rPr>
            </w:pPr>
          </w:p>
        </w:tc>
      </w:tr>
    </w:tbl>
    <w:p w14:paraId="19EE9263" w14:textId="27357E85" w:rsidR="002E36A2" w:rsidRPr="00446BA6" w:rsidRDefault="002E36A2" w:rsidP="0095277F">
      <w:pPr>
        <w:pStyle w:val="BodyText"/>
        <w:spacing w:after="0" w:line="240" w:lineRule="auto"/>
        <w:rPr>
          <w:sz w:val="20"/>
        </w:rPr>
      </w:pPr>
    </w:p>
    <w:p w14:paraId="687D5C55" w14:textId="106F91DE" w:rsidR="006C436F" w:rsidRPr="00446BA6" w:rsidRDefault="00B46409" w:rsidP="0095277F">
      <w:pPr>
        <w:pStyle w:val="BodyText"/>
        <w:spacing w:after="0" w:line="240" w:lineRule="auto"/>
        <w:rPr>
          <w:sz w:val="20"/>
        </w:rPr>
      </w:pPr>
      <w:r w:rsidRPr="001C79C3">
        <w:rPr>
          <w:rFonts w:ascii="Arial" w:hAnsi="Arial" w:cs="Arial"/>
          <w:szCs w:val="24"/>
        </w:rPr>
        <w:t>The atlas buffer format for “</w:t>
      </w:r>
      <w:proofErr w:type="spellStart"/>
      <w:r w:rsidRPr="001C79C3">
        <w:rPr>
          <w:rFonts w:ascii="Courier New" w:hAnsi="Courier New" w:cs="Courier New"/>
          <w:szCs w:val="24"/>
        </w:rPr>
        <w:t>buffer_format</w:t>
      </w:r>
      <w:proofErr w:type="spellEnd"/>
      <w:r w:rsidRPr="001C79C3">
        <w:rPr>
          <w:rFonts w:ascii="Arial" w:hAnsi="Arial" w:cs="Arial"/>
          <w:szCs w:val="24"/>
        </w:rPr>
        <w:t xml:space="preserve">” value “extended” </w:t>
      </w:r>
      <w:r w:rsidR="00A0458B">
        <w:rPr>
          <w:rFonts w:ascii="Arial" w:hAnsi="Arial" w:cs="Arial"/>
          <w:szCs w:val="24"/>
        </w:rPr>
        <w:t>is described in Table G.7.</w:t>
      </w:r>
    </w:p>
    <w:p w14:paraId="4ECD58FF" w14:textId="58695C69" w:rsidR="00487CDC" w:rsidRPr="00200DB9" w:rsidRDefault="00487CDC" w:rsidP="001C79C3">
      <w:pPr>
        <w:pStyle w:val="Caption"/>
        <w:keepNext/>
        <w:jc w:val="center"/>
      </w:pPr>
      <w:r w:rsidRPr="001C79C3">
        <w:rPr>
          <w:b w:val="0"/>
          <w:bCs w:val="0"/>
        </w:rPr>
        <w:lastRenderedPageBreak/>
        <w:t xml:space="preserve">Table </w:t>
      </w:r>
      <w:r w:rsidR="00A0458B" w:rsidRPr="001C79C3">
        <w:rPr>
          <w:b w:val="0"/>
          <w:bCs w:val="0"/>
        </w:rPr>
        <w:t>G.7</w:t>
      </w:r>
      <w:r w:rsidRPr="001C79C3">
        <w:rPr>
          <w:b w:val="0"/>
          <w:bCs w:val="0"/>
        </w:rPr>
        <w:t xml:space="preserve"> Atlas data buffer format for </w:t>
      </w:r>
      <w:proofErr w:type="spellStart"/>
      <w:r w:rsidRPr="001C79C3">
        <w:rPr>
          <w:b w:val="0"/>
          <w:bCs w:val="0"/>
        </w:rPr>
        <w:t>buffer_format:extended</w:t>
      </w:r>
      <w:proofErr w:type="spellEnd"/>
    </w:p>
    <w:tbl>
      <w:tblPr>
        <w:tblW w:w="9923" w:type="dxa"/>
        <w:tblInd w:w="-294"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4334"/>
        <w:gridCol w:w="990"/>
        <w:gridCol w:w="4599"/>
      </w:tblGrid>
      <w:tr w:rsidR="006C436F" w:rsidRPr="00C82394" w14:paraId="47518152"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0F9BBD1" w14:textId="77777777" w:rsidR="006C436F" w:rsidRPr="00C82394" w:rsidRDefault="006C436F" w:rsidP="001257E9">
            <w:pPr>
              <w:spacing w:before="20" w:after="20"/>
              <w:jc w:val="center"/>
              <w:rPr>
                <w:color w:val="000000"/>
                <w:sz w:val="20"/>
                <w:szCs w:val="20"/>
              </w:rPr>
            </w:pPr>
            <w:r w:rsidRPr="00C82394">
              <w:rPr>
                <w:b/>
                <w:bCs/>
                <w:color w:val="000000"/>
                <w:sz w:val="20"/>
                <w:szCs w:val="20"/>
              </w:rPr>
              <w:t>Field</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7A70CAE" w14:textId="77777777" w:rsidR="006C436F" w:rsidRPr="00C82394" w:rsidRDefault="006C436F" w:rsidP="001257E9">
            <w:pPr>
              <w:spacing w:before="20" w:after="20"/>
              <w:jc w:val="center"/>
              <w:rPr>
                <w:color w:val="000000"/>
                <w:sz w:val="20"/>
                <w:szCs w:val="20"/>
              </w:rPr>
            </w:pPr>
            <w:r w:rsidRPr="00C82394">
              <w:rPr>
                <w:b/>
                <w:bCs/>
                <w:color w:val="000000"/>
                <w:sz w:val="20"/>
                <w:szCs w:val="20"/>
              </w:rPr>
              <w:t>Type</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E9E3B30" w14:textId="77777777" w:rsidR="006C436F" w:rsidRPr="00C82394" w:rsidRDefault="006C436F" w:rsidP="001257E9">
            <w:pPr>
              <w:spacing w:before="20" w:after="20"/>
              <w:jc w:val="center"/>
              <w:rPr>
                <w:color w:val="000000"/>
                <w:sz w:val="20"/>
                <w:szCs w:val="20"/>
              </w:rPr>
            </w:pPr>
            <w:r w:rsidRPr="00C82394">
              <w:rPr>
                <w:b/>
                <w:bCs/>
                <w:color w:val="000000"/>
                <w:sz w:val="20"/>
                <w:szCs w:val="20"/>
              </w:rPr>
              <w:t>Description</w:t>
            </w:r>
          </w:p>
        </w:tc>
      </w:tr>
      <w:tr w:rsidR="006C436F" w:rsidRPr="00C82394" w14:paraId="28C7188E"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CDAFB63" w14:textId="77777777" w:rsidR="006C436F" w:rsidRPr="001C79C3" w:rsidRDefault="006C436F" w:rsidP="00881BF4">
            <w:pPr>
              <w:spacing w:before="20" w:after="20"/>
              <w:contextualSpacing/>
              <w:rPr>
                <w:rFonts w:cs="Arial"/>
                <w:color w:val="000000"/>
                <w:sz w:val="20"/>
                <w:szCs w:val="20"/>
              </w:rPr>
            </w:pPr>
            <w:proofErr w:type="spellStart"/>
            <w:r w:rsidRPr="001C79C3">
              <w:rPr>
                <w:rFonts w:cs="Arial"/>
                <w:color w:val="000000"/>
                <w:sz w:val="20"/>
                <w:szCs w:val="20"/>
              </w:rPr>
              <w:t>patch_count</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7EABB37" w14:textId="77777777" w:rsidR="006C436F" w:rsidRPr="001C79C3" w:rsidRDefault="006C436F" w:rsidP="00881BF4">
            <w:pPr>
              <w:spacing w:before="20" w:after="20"/>
              <w:contextualSpacing/>
              <w:jc w:val="center"/>
              <w:rPr>
                <w:rFonts w:cs="Arial"/>
                <w:color w:val="000000"/>
                <w:sz w:val="20"/>
                <w:szCs w:val="20"/>
              </w:rPr>
            </w:pPr>
            <w:r w:rsidRPr="001C79C3">
              <w:rPr>
                <w:rFonts w:cs="Arial"/>
                <w:color w:val="000000"/>
                <w:sz w:val="20"/>
                <w:szCs w:val="20"/>
              </w:rPr>
              <w:t>uint16</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31CF3F1" w14:textId="77777777" w:rsidR="006C436F" w:rsidRPr="001C79C3" w:rsidRDefault="006C436F" w:rsidP="00881BF4">
            <w:pPr>
              <w:spacing w:before="20" w:after="20"/>
              <w:contextualSpacing/>
              <w:rPr>
                <w:rFonts w:cs="Arial"/>
                <w:color w:val="000000"/>
                <w:sz w:val="20"/>
                <w:szCs w:val="20"/>
              </w:rPr>
            </w:pPr>
            <w:r w:rsidRPr="001C79C3">
              <w:rPr>
                <w:rFonts w:cs="Arial"/>
                <w:color w:val="000000"/>
                <w:sz w:val="20"/>
                <w:szCs w:val="20"/>
              </w:rPr>
              <w:t>provides the total number of patches.</w:t>
            </w:r>
          </w:p>
        </w:tc>
      </w:tr>
      <w:tr w:rsidR="006C436F" w:rsidRPr="00C82394" w14:paraId="604FA112"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905B54E" w14:textId="77777777" w:rsidR="006C436F" w:rsidRPr="001C79C3" w:rsidRDefault="006C436F" w:rsidP="00881BF4">
            <w:pPr>
              <w:spacing w:before="20" w:after="20"/>
              <w:contextualSpacing/>
              <w:rPr>
                <w:rFonts w:cs="Arial"/>
                <w:color w:val="000000"/>
                <w:sz w:val="20"/>
                <w:szCs w:val="20"/>
              </w:rPr>
            </w:pPr>
            <w:r w:rsidRPr="001C79C3">
              <w:rPr>
                <w:rFonts w:cs="Arial"/>
                <w:color w:val="000000"/>
                <w:sz w:val="20"/>
                <w:szCs w:val="20"/>
              </w:rPr>
              <w:t xml:space="preserve">for ( </w:t>
            </w:r>
            <w:proofErr w:type="spellStart"/>
            <w:r w:rsidRPr="001C79C3">
              <w:rPr>
                <w:rFonts w:cs="Arial"/>
                <w:color w:val="000000"/>
                <w:sz w:val="20"/>
                <w:szCs w:val="20"/>
              </w:rPr>
              <w:t>i</w:t>
            </w:r>
            <w:proofErr w:type="spellEnd"/>
            <w:r w:rsidRPr="001C79C3">
              <w:rPr>
                <w:rFonts w:cs="Arial"/>
                <w:color w:val="000000"/>
                <w:sz w:val="20"/>
                <w:szCs w:val="20"/>
              </w:rPr>
              <w:t>=0;i&lt;</w:t>
            </w:r>
            <w:proofErr w:type="spellStart"/>
            <w:r w:rsidRPr="001C79C3">
              <w:rPr>
                <w:rFonts w:cs="Arial"/>
                <w:color w:val="000000"/>
                <w:sz w:val="20"/>
                <w:szCs w:val="20"/>
              </w:rPr>
              <w:t>patch_count;i</w:t>
            </w:r>
            <w:proofErr w:type="spellEnd"/>
            <w:r w:rsidRPr="001C79C3">
              <w:rPr>
                <w:rFonts w:cs="Arial"/>
                <w:color w:val="000000"/>
                <w:sz w:val="20"/>
                <w:szCs w:val="20"/>
              </w:rPr>
              <w:t>++ )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B097A9A" w14:textId="77777777" w:rsidR="006C436F" w:rsidRPr="001C79C3" w:rsidRDefault="006C436F" w:rsidP="00881BF4">
            <w:pPr>
              <w:spacing w:before="20" w:after="20"/>
              <w:contextualSpacing/>
              <w:jc w:val="center"/>
              <w:rPr>
                <w:rFonts w:cs="Arial"/>
                <w:color w:val="000000"/>
                <w:sz w:val="20"/>
                <w:szCs w:val="20"/>
              </w:rPr>
            </w:pPr>
            <w:r w:rsidRPr="001C79C3">
              <w:rPr>
                <w:rFonts w:cs="Arial"/>
                <w:b/>
                <w:bCs/>
                <w:color w:val="000000"/>
                <w:sz w:val="20"/>
                <w:szCs w:val="20"/>
              </w:rPr>
              <w:t> </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5B15D27" w14:textId="77777777" w:rsidR="006C436F" w:rsidRPr="001C79C3" w:rsidRDefault="006C436F" w:rsidP="00881BF4">
            <w:pPr>
              <w:spacing w:before="20" w:after="20"/>
              <w:contextualSpacing/>
              <w:rPr>
                <w:rFonts w:cs="Arial"/>
                <w:color w:val="000000"/>
                <w:sz w:val="20"/>
                <w:szCs w:val="20"/>
              </w:rPr>
            </w:pPr>
            <w:r w:rsidRPr="001C79C3">
              <w:rPr>
                <w:rFonts w:cs="Arial"/>
                <w:b/>
                <w:bCs/>
                <w:color w:val="000000"/>
                <w:sz w:val="20"/>
                <w:szCs w:val="20"/>
              </w:rPr>
              <w:t> </w:t>
            </w:r>
          </w:p>
        </w:tc>
      </w:tr>
      <w:tr w:rsidR="006C436F" w:rsidRPr="00C82394" w14:paraId="7420E8C7"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9E30BB3" w14:textId="77777777" w:rsidR="006C436F" w:rsidRPr="001C79C3" w:rsidRDefault="006C436F" w:rsidP="00881BF4">
            <w:pPr>
              <w:contextualSpacing/>
              <w:rPr>
                <w:rFonts w:cs="Arial"/>
                <w:sz w:val="20"/>
                <w:szCs w:val="20"/>
              </w:rPr>
            </w:pPr>
            <w:r w:rsidRPr="001C79C3">
              <w:rPr>
                <w:rFonts w:cs="Arial"/>
                <w:sz w:val="20"/>
                <w:szCs w:val="20"/>
              </w:rPr>
              <w:tab/>
            </w:r>
            <w:proofErr w:type="spellStart"/>
            <w:r w:rsidRPr="001C79C3">
              <w:rPr>
                <w:rFonts w:cs="Arial"/>
                <w:sz w:val="20"/>
                <w:szCs w:val="20"/>
              </w:rPr>
              <w:t>patch_type</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644BBE7"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uint8</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5E959A5" w14:textId="77777777" w:rsidR="006C436F" w:rsidRPr="001C79C3" w:rsidRDefault="006C436F" w:rsidP="00881BF4">
            <w:pPr>
              <w:contextualSpacing/>
              <w:rPr>
                <w:rFonts w:cs="Arial"/>
                <w:color w:val="000000"/>
                <w:sz w:val="20"/>
                <w:szCs w:val="20"/>
              </w:rPr>
            </w:pPr>
            <w:r w:rsidRPr="001C79C3">
              <w:rPr>
                <w:rFonts w:cs="Arial"/>
                <w:color w:val="000000"/>
                <w:sz w:val="20"/>
                <w:szCs w:val="20"/>
              </w:rPr>
              <w:t>specifies the type of patch</w:t>
            </w:r>
          </w:p>
        </w:tc>
      </w:tr>
      <w:tr w:rsidR="006C436F" w:rsidRPr="00C82394" w14:paraId="4667A5C3"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D8F1254" w14:textId="77777777" w:rsidR="006C436F" w:rsidRPr="001C79C3" w:rsidRDefault="006C436F" w:rsidP="00881BF4">
            <w:pPr>
              <w:contextualSpacing/>
              <w:rPr>
                <w:rFonts w:cs="Arial"/>
                <w:color w:val="000000"/>
                <w:sz w:val="20"/>
                <w:szCs w:val="20"/>
              </w:rPr>
            </w:pPr>
            <w:r w:rsidRPr="001C79C3">
              <w:rPr>
                <w:rFonts w:cs="Arial"/>
                <w:sz w:val="20"/>
                <w:szCs w:val="20"/>
              </w:rPr>
              <w:tab/>
            </w:r>
            <w:r w:rsidRPr="001C79C3">
              <w:rPr>
                <w:rFonts w:cs="Arial"/>
                <w:color w:val="000000"/>
                <w:sz w:val="20"/>
                <w:szCs w:val="20"/>
              </w:rPr>
              <w:t>2d_pos_x</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4BEFA0E"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float</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D8BC740" w14:textId="77777777" w:rsidR="006C436F" w:rsidRPr="001C79C3" w:rsidRDefault="006C436F" w:rsidP="00881BF4">
            <w:pPr>
              <w:contextualSpacing/>
              <w:rPr>
                <w:rFonts w:cs="Arial"/>
                <w:color w:val="000000"/>
                <w:sz w:val="20"/>
                <w:szCs w:val="20"/>
              </w:rPr>
            </w:pPr>
            <w:r w:rsidRPr="001C79C3">
              <w:rPr>
                <w:rFonts w:cs="Arial"/>
                <w:color w:val="000000"/>
                <w:sz w:val="20"/>
                <w:szCs w:val="20"/>
              </w:rPr>
              <w:t xml:space="preserve">specifies the x-coordinate of the top-left corner of the patch bounding box for the current patch. </w:t>
            </w:r>
          </w:p>
        </w:tc>
      </w:tr>
      <w:tr w:rsidR="006C436F" w:rsidRPr="00C82394" w14:paraId="56D76A83"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14EF692" w14:textId="77777777" w:rsidR="006C436F" w:rsidRPr="001C79C3" w:rsidRDefault="006C436F" w:rsidP="00881BF4">
            <w:pPr>
              <w:spacing w:before="20" w:after="20"/>
              <w:contextualSpacing/>
              <w:rPr>
                <w:rFonts w:cs="Arial"/>
                <w:color w:val="000000"/>
                <w:sz w:val="20"/>
                <w:szCs w:val="20"/>
              </w:rPr>
            </w:pPr>
            <w:r w:rsidRPr="001C79C3">
              <w:rPr>
                <w:rFonts w:cs="Arial"/>
                <w:sz w:val="20"/>
                <w:szCs w:val="20"/>
              </w:rPr>
              <w:tab/>
            </w:r>
            <w:r w:rsidRPr="001C79C3">
              <w:rPr>
                <w:rFonts w:cs="Arial"/>
                <w:color w:val="000000"/>
                <w:sz w:val="20"/>
                <w:szCs w:val="20"/>
              </w:rPr>
              <w:t>2d_pos_y</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D55F284" w14:textId="77777777" w:rsidR="006C436F" w:rsidRPr="001C79C3" w:rsidRDefault="006C436F" w:rsidP="00881BF4">
            <w:pPr>
              <w:spacing w:before="20" w:after="20"/>
              <w:contextualSpacing/>
              <w:jc w:val="center"/>
              <w:rPr>
                <w:rFonts w:cs="Arial"/>
                <w:color w:val="000000"/>
                <w:sz w:val="20"/>
                <w:szCs w:val="20"/>
              </w:rPr>
            </w:pPr>
            <w:r w:rsidRPr="001C79C3">
              <w:rPr>
                <w:rFonts w:cs="Arial"/>
                <w:color w:val="000000"/>
                <w:sz w:val="20"/>
                <w:szCs w:val="20"/>
              </w:rPr>
              <w:t>float</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54583A1" w14:textId="77777777" w:rsidR="006C436F" w:rsidRPr="001C79C3" w:rsidRDefault="006C436F" w:rsidP="00881BF4">
            <w:pPr>
              <w:spacing w:before="20" w:after="20"/>
              <w:contextualSpacing/>
              <w:rPr>
                <w:rFonts w:cs="Arial"/>
                <w:color w:val="000000"/>
                <w:sz w:val="20"/>
                <w:szCs w:val="20"/>
              </w:rPr>
            </w:pPr>
            <w:r w:rsidRPr="001C79C3">
              <w:rPr>
                <w:rFonts w:cs="Arial"/>
                <w:color w:val="000000"/>
                <w:sz w:val="20"/>
                <w:szCs w:val="20"/>
              </w:rPr>
              <w:t>specifies the y-coordinate of the top-left corner of the patch bounding box for the current patch.</w:t>
            </w:r>
          </w:p>
        </w:tc>
      </w:tr>
      <w:tr w:rsidR="006C436F" w:rsidRPr="00C82394" w14:paraId="0CD6F724"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11E182E" w14:textId="77777777" w:rsidR="006C436F" w:rsidRPr="001C79C3" w:rsidRDefault="006C436F" w:rsidP="00881BF4">
            <w:pPr>
              <w:spacing w:before="20" w:after="20"/>
              <w:contextualSpacing/>
              <w:rPr>
                <w:rFonts w:cs="Arial"/>
                <w:color w:val="000000"/>
                <w:sz w:val="20"/>
                <w:szCs w:val="20"/>
              </w:rPr>
            </w:pPr>
            <w:r w:rsidRPr="001C79C3">
              <w:rPr>
                <w:rFonts w:cs="Arial"/>
                <w:sz w:val="20"/>
                <w:szCs w:val="20"/>
              </w:rPr>
              <w:tab/>
            </w:r>
            <w:r w:rsidRPr="001C79C3">
              <w:rPr>
                <w:rFonts w:cs="Arial"/>
                <w:color w:val="000000"/>
                <w:sz w:val="20"/>
                <w:szCs w:val="20"/>
              </w:rPr>
              <w:t>2d_size_x</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A926877" w14:textId="77777777" w:rsidR="006C436F" w:rsidRPr="001C79C3" w:rsidRDefault="006C436F" w:rsidP="00881BF4">
            <w:pPr>
              <w:spacing w:before="20" w:after="20"/>
              <w:contextualSpacing/>
              <w:jc w:val="center"/>
              <w:rPr>
                <w:rFonts w:cs="Arial"/>
                <w:color w:val="000000"/>
                <w:sz w:val="20"/>
                <w:szCs w:val="20"/>
              </w:rPr>
            </w:pPr>
            <w:r w:rsidRPr="001C79C3">
              <w:rPr>
                <w:rFonts w:cs="Arial"/>
                <w:color w:val="000000"/>
                <w:sz w:val="20"/>
                <w:szCs w:val="20"/>
              </w:rPr>
              <w:t>float</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DBE6934" w14:textId="77777777" w:rsidR="006C436F" w:rsidRPr="001C79C3" w:rsidRDefault="006C436F" w:rsidP="00881BF4">
            <w:pPr>
              <w:spacing w:before="20" w:after="20"/>
              <w:contextualSpacing/>
              <w:rPr>
                <w:rFonts w:cs="Arial"/>
                <w:color w:val="000000"/>
                <w:sz w:val="20"/>
                <w:szCs w:val="20"/>
              </w:rPr>
            </w:pPr>
            <w:r w:rsidRPr="001C79C3">
              <w:rPr>
                <w:rFonts w:cs="Arial"/>
                <w:color w:val="000000"/>
                <w:sz w:val="20"/>
                <w:szCs w:val="20"/>
              </w:rPr>
              <w:t>specifies the width of the current patch.</w:t>
            </w:r>
          </w:p>
        </w:tc>
      </w:tr>
      <w:tr w:rsidR="006C436F" w:rsidRPr="00C82394" w14:paraId="57C35F2E"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DD3CE4F" w14:textId="77777777" w:rsidR="006C436F" w:rsidRPr="001C79C3" w:rsidRDefault="006C436F" w:rsidP="00881BF4">
            <w:pPr>
              <w:spacing w:before="20" w:after="20"/>
              <w:contextualSpacing/>
              <w:rPr>
                <w:rFonts w:cs="Arial"/>
                <w:color w:val="000000"/>
                <w:sz w:val="20"/>
                <w:szCs w:val="20"/>
              </w:rPr>
            </w:pPr>
            <w:r w:rsidRPr="001C79C3">
              <w:rPr>
                <w:rFonts w:cs="Arial"/>
                <w:sz w:val="20"/>
                <w:szCs w:val="20"/>
              </w:rPr>
              <w:tab/>
            </w:r>
            <w:r w:rsidRPr="001C79C3">
              <w:rPr>
                <w:rFonts w:cs="Arial"/>
                <w:color w:val="000000"/>
                <w:sz w:val="20"/>
                <w:szCs w:val="20"/>
              </w:rPr>
              <w:t>2d_size_y</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19E8950" w14:textId="77777777" w:rsidR="006C436F" w:rsidRPr="001C79C3" w:rsidRDefault="006C436F" w:rsidP="00881BF4">
            <w:pPr>
              <w:spacing w:before="20" w:after="20"/>
              <w:contextualSpacing/>
              <w:jc w:val="center"/>
              <w:rPr>
                <w:rFonts w:cs="Arial"/>
                <w:color w:val="000000"/>
                <w:sz w:val="20"/>
                <w:szCs w:val="20"/>
              </w:rPr>
            </w:pPr>
            <w:r w:rsidRPr="001C79C3">
              <w:rPr>
                <w:rFonts w:cs="Arial"/>
                <w:color w:val="000000"/>
                <w:sz w:val="20"/>
                <w:szCs w:val="20"/>
              </w:rPr>
              <w:t>float</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A068905" w14:textId="77777777" w:rsidR="006C436F" w:rsidRPr="001C79C3" w:rsidRDefault="006C436F" w:rsidP="00881BF4">
            <w:pPr>
              <w:spacing w:before="20" w:after="20"/>
              <w:contextualSpacing/>
              <w:rPr>
                <w:rFonts w:cs="Arial"/>
                <w:color w:val="000000"/>
                <w:sz w:val="20"/>
                <w:szCs w:val="20"/>
              </w:rPr>
            </w:pPr>
            <w:r w:rsidRPr="001C79C3">
              <w:rPr>
                <w:rFonts w:cs="Arial"/>
                <w:color w:val="000000"/>
                <w:sz w:val="20"/>
                <w:szCs w:val="20"/>
              </w:rPr>
              <w:t>specifies the height of the current patch.</w:t>
            </w:r>
          </w:p>
        </w:tc>
      </w:tr>
      <w:tr w:rsidR="006C436F" w:rsidRPr="00C82394" w14:paraId="7950116F"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D2743CB" w14:textId="77777777" w:rsidR="006C436F" w:rsidRPr="001C79C3" w:rsidRDefault="006C436F" w:rsidP="00881BF4">
            <w:pPr>
              <w:spacing w:before="20" w:after="20"/>
              <w:contextualSpacing/>
              <w:rPr>
                <w:rFonts w:cs="Arial"/>
                <w:color w:val="000000"/>
                <w:sz w:val="20"/>
                <w:szCs w:val="20"/>
              </w:rPr>
            </w:pPr>
            <w:r w:rsidRPr="001C79C3">
              <w:rPr>
                <w:rFonts w:cs="Arial"/>
                <w:sz w:val="20"/>
                <w:szCs w:val="20"/>
              </w:rPr>
              <w:tab/>
            </w:r>
            <w:r w:rsidRPr="001C79C3">
              <w:rPr>
                <w:rFonts w:cs="Arial"/>
                <w:color w:val="000000"/>
                <w:sz w:val="20"/>
                <w:szCs w:val="20"/>
              </w:rPr>
              <w:t>3d_offset_u</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660CC03" w14:textId="77777777" w:rsidR="006C436F" w:rsidRPr="001C79C3" w:rsidRDefault="006C436F" w:rsidP="00881BF4">
            <w:pPr>
              <w:spacing w:before="20" w:after="20"/>
              <w:contextualSpacing/>
              <w:jc w:val="center"/>
              <w:rPr>
                <w:rFonts w:cs="Arial"/>
                <w:color w:val="000000"/>
                <w:sz w:val="20"/>
                <w:szCs w:val="20"/>
              </w:rPr>
            </w:pPr>
            <w:r w:rsidRPr="001C79C3">
              <w:rPr>
                <w:rFonts w:cs="Arial"/>
                <w:color w:val="000000"/>
                <w:sz w:val="20"/>
                <w:szCs w:val="20"/>
              </w:rPr>
              <w:t>float</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A7F864D" w14:textId="77777777" w:rsidR="006C436F" w:rsidRPr="001C79C3" w:rsidRDefault="006C436F" w:rsidP="00881BF4">
            <w:pPr>
              <w:spacing w:before="20" w:after="20"/>
              <w:contextualSpacing/>
              <w:rPr>
                <w:rFonts w:cs="Arial"/>
                <w:color w:val="000000"/>
                <w:sz w:val="20"/>
                <w:szCs w:val="20"/>
              </w:rPr>
            </w:pPr>
            <w:r w:rsidRPr="001C79C3">
              <w:rPr>
                <w:rFonts w:cs="Arial"/>
                <w:color w:val="000000"/>
                <w:sz w:val="20"/>
                <w:szCs w:val="20"/>
              </w:rPr>
              <w:t>specifies the shift to be applied to the reconstructed patch points in the current patch along the tangent axis.</w:t>
            </w:r>
          </w:p>
        </w:tc>
      </w:tr>
      <w:tr w:rsidR="006C436F" w:rsidRPr="00C82394" w14:paraId="50FFBE8E"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FB9CAE2" w14:textId="77777777" w:rsidR="006C436F" w:rsidRPr="001C79C3" w:rsidRDefault="006C436F" w:rsidP="00881BF4">
            <w:pPr>
              <w:spacing w:before="20" w:after="20"/>
              <w:contextualSpacing/>
              <w:rPr>
                <w:rFonts w:cs="Arial"/>
                <w:color w:val="000000"/>
                <w:sz w:val="20"/>
                <w:szCs w:val="20"/>
              </w:rPr>
            </w:pPr>
            <w:r w:rsidRPr="001C79C3">
              <w:rPr>
                <w:rFonts w:cs="Arial"/>
                <w:sz w:val="20"/>
                <w:szCs w:val="20"/>
              </w:rPr>
              <w:tab/>
            </w:r>
            <w:r w:rsidRPr="001C79C3">
              <w:rPr>
                <w:rFonts w:cs="Arial"/>
                <w:color w:val="000000"/>
                <w:sz w:val="20"/>
                <w:szCs w:val="20"/>
              </w:rPr>
              <w:t>3d_offset_v</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5A907CE" w14:textId="77777777" w:rsidR="006C436F" w:rsidRPr="001C79C3" w:rsidRDefault="006C436F" w:rsidP="00881BF4">
            <w:pPr>
              <w:spacing w:before="20" w:after="20"/>
              <w:contextualSpacing/>
              <w:jc w:val="center"/>
              <w:rPr>
                <w:rFonts w:cs="Arial"/>
                <w:color w:val="000000"/>
                <w:sz w:val="20"/>
                <w:szCs w:val="20"/>
              </w:rPr>
            </w:pPr>
            <w:r w:rsidRPr="001C79C3">
              <w:rPr>
                <w:rFonts w:cs="Arial"/>
                <w:color w:val="000000"/>
                <w:sz w:val="20"/>
                <w:szCs w:val="20"/>
              </w:rPr>
              <w:t>float</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09D6386" w14:textId="77777777" w:rsidR="006C436F" w:rsidRPr="001C79C3" w:rsidRDefault="006C436F" w:rsidP="00881BF4">
            <w:pPr>
              <w:spacing w:before="20" w:after="20"/>
              <w:contextualSpacing/>
              <w:rPr>
                <w:rFonts w:cs="Arial"/>
                <w:color w:val="000000"/>
                <w:sz w:val="20"/>
                <w:szCs w:val="20"/>
              </w:rPr>
            </w:pPr>
            <w:r w:rsidRPr="001C79C3">
              <w:rPr>
                <w:rFonts w:cs="Arial"/>
                <w:color w:val="000000"/>
                <w:sz w:val="20"/>
                <w:szCs w:val="20"/>
              </w:rPr>
              <w:t>specifies the shift to be applied to the reconstructed patch points in the current patch along the bi-tangent axis.</w:t>
            </w:r>
          </w:p>
        </w:tc>
      </w:tr>
      <w:tr w:rsidR="006C436F" w:rsidRPr="00C82394" w14:paraId="2B049B46"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E3E343C" w14:textId="77777777" w:rsidR="006C436F" w:rsidRPr="001C79C3" w:rsidRDefault="006C436F" w:rsidP="00881BF4">
            <w:pPr>
              <w:spacing w:before="20" w:after="20"/>
              <w:contextualSpacing/>
              <w:rPr>
                <w:rFonts w:cs="Arial"/>
                <w:color w:val="000000"/>
                <w:sz w:val="20"/>
                <w:szCs w:val="20"/>
              </w:rPr>
            </w:pPr>
            <w:r w:rsidRPr="001C79C3">
              <w:rPr>
                <w:rFonts w:cs="Arial"/>
                <w:sz w:val="20"/>
                <w:szCs w:val="20"/>
              </w:rPr>
              <w:tab/>
            </w:r>
            <w:r w:rsidRPr="001C79C3">
              <w:rPr>
                <w:rFonts w:cs="Arial"/>
                <w:color w:val="000000"/>
                <w:sz w:val="20"/>
                <w:szCs w:val="20"/>
              </w:rPr>
              <w:t>3d_offset_d</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366DC28" w14:textId="77777777" w:rsidR="006C436F" w:rsidRPr="001C79C3" w:rsidRDefault="006C436F" w:rsidP="00881BF4">
            <w:pPr>
              <w:spacing w:before="20" w:after="20"/>
              <w:contextualSpacing/>
              <w:jc w:val="center"/>
              <w:rPr>
                <w:rFonts w:cs="Arial"/>
                <w:color w:val="000000"/>
                <w:sz w:val="20"/>
                <w:szCs w:val="20"/>
              </w:rPr>
            </w:pPr>
            <w:r w:rsidRPr="001C79C3">
              <w:rPr>
                <w:rFonts w:cs="Arial"/>
                <w:color w:val="000000"/>
                <w:sz w:val="20"/>
                <w:szCs w:val="20"/>
              </w:rPr>
              <w:t>float</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C18B5D6" w14:textId="77777777" w:rsidR="006C436F" w:rsidRPr="001C79C3" w:rsidRDefault="006C436F" w:rsidP="00881BF4">
            <w:pPr>
              <w:spacing w:before="20" w:after="20"/>
              <w:contextualSpacing/>
              <w:rPr>
                <w:rFonts w:cs="Arial"/>
                <w:color w:val="000000"/>
                <w:sz w:val="20"/>
                <w:szCs w:val="20"/>
              </w:rPr>
            </w:pPr>
            <w:r w:rsidRPr="001C79C3">
              <w:rPr>
                <w:rFonts w:cs="Arial"/>
                <w:color w:val="000000"/>
                <w:sz w:val="20"/>
                <w:szCs w:val="20"/>
              </w:rPr>
              <w:t>specifies the shift to be applied to the reconstructed patch points in the current patch along the normal axis.</w:t>
            </w:r>
          </w:p>
        </w:tc>
      </w:tr>
      <w:tr w:rsidR="006C436F" w:rsidRPr="00C82394" w14:paraId="7A9890D8"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AC59FAC" w14:textId="77777777" w:rsidR="006C436F" w:rsidRPr="001C79C3" w:rsidRDefault="006C436F" w:rsidP="00881BF4">
            <w:pPr>
              <w:spacing w:before="20" w:after="20"/>
              <w:contextualSpacing/>
              <w:rPr>
                <w:rFonts w:cs="Arial"/>
                <w:color w:val="000000"/>
                <w:sz w:val="20"/>
                <w:szCs w:val="20"/>
              </w:rPr>
            </w:pPr>
            <w:r w:rsidRPr="001C79C3">
              <w:rPr>
                <w:rFonts w:cs="Arial"/>
                <w:sz w:val="20"/>
                <w:szCs w:val="20"/>
              </w:rPr>
              <w:tab/>
            </w:r>
            <w:proofErr w:type="spellStart"/>
            <w:r w:rsidRPr="001C79C3">
              <w:rPr>
                <w:rFonts w:cs="Arial"/>
                <w:color w:val="000000"/>
                <w:sz w:val="20"/>
                <w:szCs w:val="20"/>
              </w:rPr>
              <w:t>patch_projection_id</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A8B821F" w14:textId="77777777" w:rsidR="006C436F" w:rsidRPr="001C79C3" w:rsidRDefault="006C436F" w:rsidP="00881BF4">
            <w:pPr>
              <w:spacing w:before="20" w:after="20"/>
              <w:contextualSpacing/>
              <w:jc w:val="center"/>
              <w:rPr>
                <w:rFonts w:cs="Arial"/>
                <w:color w:val="000000"/>
                <w:sz w:val="20"/>
                <w:szCs w:val="20"/>
              </w:rPr>
            </w:pPr>
            <w:r w:rsidRPr="001C79C3">
              <w:rPr>
                <w:rFonts w:cs="Arial"/>
                <w:color w:val="000000"/>
                <w:sz w:val="20"/>
                <w:szCs w:val="20"/>
              </w:rPr>
              <w:t>uint8</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50BA3D3" w14:textId="77777777" w:rsidR="006C436F" w:rsidRPr="001C79C3" w:rsidRDefault="006C436F" w:rsidP="00881BF4">
            <w:pPr>
              <w:spacing w:before="20" w:after="20"/>
              <w:contextualSpacing/>
              <w:rPr>
                <w:rFonts w:cs="Arial"/>
                <w:color w:val="000000"/>
                <w:sz w:val="20"/>
                <w:szCs w:val="20"/>
              </w:rPr>
            </w:pPr>
            <w:r w:rsidRPr="001C79C3">
              <w:rPr>
                <w:rFonts w:cs="Arial"/>
                <w:color w:val="000000"/>
                <w:sz w:val="20"/>
                <w:szCs w:val="20"/>
              </w:rPr>
              <w:t>specifies the identifier of the projection mode and the index of the normal to the projection plane of the current patch.</w:t>
            </w:r>
          </w:p>
        </w:tc>
      </w:tr>
      <w:tr w:rsidR="006C436F" w:rsidRPr="00C82394" w14:paraId="7BA59A88"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9F99B57" w14:textId="77777777" w:rsidR="006C436F" w:rsidRPr="001C79C3" w:rsidRDefault="006C436F" w:rsidP="00881BF4">
            <w:pPr>
              <w:spacing w:before="20" w:after="20"/>
              <w:contextualSpacing/>
              <w:rPr>
                <w:rFonts w:cs="Arial"/>
                <w:color w:val="000000"/>
                <w:sz w:val="20"/>
                <w:szCs w:val="20"/>
              </w:rPr>
            </w:pPr>
            <w:r w:rsidRPr="001C79C3">
              <w:rPr>
                <w:rFonts w:cs="Arial"/>
                <w:sz w:val="20"/>
                <w:szCs w:val="20"/>
              </w:rPr>
              <w:tab/>
            </w:r>
            <w:proofErr w:type="spellStart"/>
            <w:r w:rsidRPr="001C79C3">
              <w:rPr>
                <w:rFonts w:cs="Arial"/>
                <w:color w:val="000000"/>
                <w:sz w:val="20"/>
                <w:szCs w:val="20"/>
              </w:rPr>
              <w:t>patch_orientation</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7C92F9A" w14:textId="77777777" w:rsidR="006C436F" w:rsidRPr="001C79C3" w:rsidRDefault="006C436F" w:rsidP="00881BF4">
            <w:pPr>
              <w:spacing w:before="20" w:after="20"/>
              <w:contextualSpacing/>
              <w:jc w:val="center"/>
              <w:rPr>
                <w:rFonts w:cs="Arial"/>
                <w:color w:val="000000"/>
                <w:sz w:val="20"/>
                <w:szCs w:val="20"/>
              </w:rPr>
            </w:pPr>
            <w:r w:rsidRPr="001C79C3">
              <w:rPr>
                <w:rFonts w:cs="Arial"/>
                <w:color w:val="000000"/>
                <w:sz w:val="20"/>
                <w:szCs w:val="20"/>
              </w:rPr>
              <w:t>uint8</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C33D600" w14:textId="77777777" w:rsidR="006C436F" w:rsidRPr="001C79C3" w:rsidRDefault="006C436F" w:rsidP="00881BF4">
            <w:pPr>
              <w:spacing w:before="20" w:after="20"/>
              <w:contextualSpacing/>
              <w:rPr>
                <w:rFonts w:cs="Arial"/>
                <w:color w:val="000000"/>
                <w:sz w:val="20"/>
                <w:szCs w:val="20"/>
              </w:rPr>
            </w:pPr>
            <w:r w:rsidRPr="001C79C3">
              <w:rPr>
                <w:rFonts w:cs="Arial"/>
                <w:color w:val="000000"/>
                <w:sz w:val="20"/>
                <w:szCs w:val="20"/>
              </w:rPr>
              <w:t>specifies the index of the patch orientation of the current patch.</w:t>
            </w:r>
          </w:p>
        </w:tc>
      </w:tr>
      <w:tr w:rsidR="006C436F" w:rsidRPr="00C82394" w14:paraId="0C27E34B"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B266020" w14:textId="77777777" w:rsidR="006C436F" w:rsidRPr="001C79C3" w:rsidRDefault="006C436F" w:rsidP="00881BF4">
            <w:pPr>
              <w:spacing w:before="20" w:after="20"/>
              <w:contextualSpacing/>
              <w:rPr>
                <w:rFonts w:cs="Arial"/>
                <w:sz w:val="20"/>
                <w:szCs w:val="20"/>
              </w:rPr>
            </w:pPr>
            <w:r w:rsidRPr="001C79C3">
              <w:rPr>
                <w:rFonts w:cs="Arial"/>
                <w:sz w:val="20"/>
                <w:szCs w:val="20"/>
              </w:rPr>
              <w:tab/>
            </w:r>
            <w:proofErr w:type="spellStart"/>
            <w:r w:rsidRPr="001C79C3">
              <w:rPr>
                <w:rFonts w:cs="Arial"/>
                <w:sz w:val="20"/>
                <w:szCs w:val="20"/>
              </w:rPr>
              <w:t>lod_scale_x</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A4263E6" w14:textId="77777777" w:rsidR="006C436F" w:rsidRPr="001C79C3" w:rsidRDefault="006C436F" w:rsidP="00881BF4">
            <w:pPr>
              <w:spacing w:before="20" w:after="20"/>
              <w:contextualSpacing/>
              <w:jc w:val="center"/>
              <w:rPr>
                <w:rFonts w:cs="Arial"/>
                <w:color w:val="000000"/>
                <w:sz w:val="20"/>
                <w:szCs w:val="20"/>
              </w:rPr>
            </w:pPr>
            <w:r w:rsidRPr="001C79C3">
              <w:rPr>
                <w:rFonts w:cs="Arial"/>
                <w:sz w:val="20"/>
                <w:szCs w:val="20"/>
              </w:rPr>
              <w:t>uint16</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FFF31D7" w14:textId="77777777" w:rsidR="006C436F" w:rsidRPr="001C79C3" w:rsidRDefault="006C436F" w:rsidP="00881BF4">
            <w:pPr>
              <w:spacing w:before="20" w:after="20"/>
              <w:contextualSpacing/>
              <w:rPr>
                <w:rFonts w:cs="Arial"/>
                <w:color w:val="000000"/>
                <w:sz w:val="20"/>
                <w:szCs w:val="20"/>
              </w:rPr>
            </w:pPr>
            <w:r w:rsidRPr="001C79C3">
              <w:rPr>
                <w:rFonts w:cs="Arial"/>
                <w:sz w:val="20"/>
                <w:szCs w:val="20"/>
              </w:rPr>
              <w:t>specifies the LOD scaling factor to be applied to the tangent axis of the current patch.</w:t>
            </w:r>
          </w:p>
        </w:tc>
      </w:tr>
      <w:tr w:rsidR="006C436F" w:rsidRPr="00C82394" w14:paraId="1F485B8B"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1477415" w14:textId="77777777" w:rsidR="006C436F" w:rsidRPr="001C79C3" w:rsidRDefault="006C436F" w:rsidP="00881BF4">
            <w:pPr>
              <w:spacing w:before="20" w:after="20"/>
              <w:contextualSpacing/>
              <w:rPr>
                <w:rFonts w:cs="Arial"/>
                <w:sz w:val="20"/>
                <w:szCs w:val="20"/>
              </w:rPr>
            </w:pPr>
            <w:r w:rsidRPr="001C79C3">
              <w:rPr>
                <w:rFonts w:cs="Arial"/>
                <w:sz w:val="20"/>
                <w:szCs w:val="20"/>
              </w:rPr>
              <w:tab/>
            </w:r>
            <w:proofErr w:type="spellStart"/>
            <w:r w:rsidRPr="001C79C3">
              <w:rPr>
                <w:rFonts w:cs="Arial"/>
                <w:sz w:val="20"/>
                <w:szCs w:val="20"/>
              </w:rPr>
              <w:t>lod_scale_y</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D3D408A" w14:textId="77777777" w:rsidR="006C436F" w:rsidRPr="001C79C3" w:rsidRDefault="006C436F" w:rsidP="00881BF4">
            <w:pPr>
              <w:spacing w:before="20" w:after="20"/>
              <w:contextualSpacing/>
              <w:jc w:val="center"/>
              <w:rPr>
                <w:rFonts w:cs="Arial"/>
                <w:color w:val="000000"/>
                <w:sz w:val="20"/>
                <w:szCs w:val="20"/>
              </w:rPr>
            </w:pPr>
            <w:r w:rsidRPr="001C79C3">
              <w:rPr>
                <w:rFonts w:cs="Arial"/>
                <w:sz w:val="20"/>
                <w:szCs w:val="20"/>
              </w:rPr>
              <w:t>uint16</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1E1D22A" w14:textId="77777777" w:rsidR="006C436F" w:rsidRPr="001C79C3" w:rsidRDefault="006C436F" w:rsidP="00881BF4">
            <w:pPr>
              <w:spacing w:before="20" w:after="20"/>
              <w:contextualSpacing/>
              <w:rPr>
                <w:rFonts w:cs="Arial"/>
                <w:color w:val="000000"/>
                <w:sz w:val="20"/>
                <w:szCs w:val="20"/>
              </w:rPr>
            </w:pPr>
            <w:r w:rsidRPr="001C79C3">
              <w:rPr>
                <w:rFonts w:cs="Arial"/>
                <w:sz w:val="20"/>
                <w:szCs w:val="20"/>
              </w:rPr>
              <w:t>specifies the LOD scaling factor to be applied to the bi-tangent axis of the current patch.</w:t>
            </w:r>
          </w:p>
        </w:tc>
      </w:tr>
      <w:tr w:rsidR="006C436F" w:rsidRPr="00C82394" w14:paraId="54CE7DCD"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5ECA582" w14:textId="5949D784" w:rsidR="006C436F" w:rsidRPr="001C79C3" w:rsidRDefault="006C436F" w:rsidP="00881BF4">
            <w:pPr>
              <w:contextualSpacing/>
              <w:rPr>
                <w:rFonts w:cs="Arial"/>
                <w:color w:val="000000"/>
                <w:sz w:val="20"/>
                <w:szCs w:val="20"/>
              </w:rPr>
            </w:pPr>
            <w:r w:rsidRPr="001C79C3">
              <w:rPr>
                <w:rFonts w:cs="Arial"/>
                <w:sz w:val="20"/>
                <w:szCs w:val="20"/>
              </w:rPr>
              <w:tab/>
              <w:t>i</w:t>
            </w:r>
            <w:r w:rsidRPr="001C79C3">
              <w:rPr>
                <w:rFonts w:cs="Arial"/>
                <w:color w:val="000000"/>
                <w:sz w:val="20"/>
                <w:szCs w:val="20"/>
              </w:rPr>
              <w:t>f (</w:t>
            </w:r>
            <w:proofErr w:type="spellStart"/>
            <w:r w:rsidRPr="001C79C3">
              <w:rPr>
                <w:rFonts w:cs="Arial"/>
                <w:color w:val="000000"/>
                <w:sz w:val="20"/>
                <w:szCs w:val="20"/>
              </w:rPr>
              <w:t>patch_type</w:t>
            </w:r>
            <w:proofErr w:type="spellEnd"/>
            <w:r w:rsidRPr="001C79C3">
              <w:rPr>
                <w:rFonts w:cs="Arial"/>
                <w:color w:val="000000"/>
                <w:sz w:val="20"/>
                <w:szCs w:val="20"/>
              </w:rPr>
              <w:t xml:space="preserve"> == PROJECTED)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296470A"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 </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A302A2A" w14:textId="77777777" w:rsidR="006C436F" w:rsidRPr="001C79C3" w:rsidRDefault="006C436F" w:rsidP="00881BF4">
            <w:pPr>
              <w:contextualSpacing/>
              <w:rPr>
                <w:rFonts w:cs="Arial"/>
                <w:sz w:val="20"/>
                <w:szCs w:val="20"/>
              </w:rPr>
            </w:pPr>
            <w:r w:rsidRPr="001C79C3">
              <w:rPr>
                <w:rFonts w:cs="Arial"/>
                <w:sz w:val="20"/>
                <w:szCs w:val="20"/>
              </w:rPr>
              <w:t> </w:t>
            </w:r>
          </w:p>
        </w:tc>
      </w:tr>
      <w:tr w:rsidR="006C436F" w:rsidRPr="00C82394" w14:paraId="085071EB"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0BCF492" w14:textId="735F0227" w:rsidR="006C436F" w:rsidRPr="001C79C3" w:rsidRDefault="0085600F" w:rsidP="00881BF4">
            <w:pPr>
              <w:contextualSpacing/>
              <w:rPr>
                <w:rFonts w:cs="Arial"/>
                <w:color w:val="000000"/>
                <w:sz w:val="20"/>
                <w:szCs w:val="20"/>
              </w:rPr>
            </w:pPr>
            <w:r w:rsidRPr="001C79C3">
              <w:rPr>
                <w:rFonts w:cs="Arial"/>
                <w:sz w:val="20"/>
                <w:szCs w:val="20"/>
              </w:rPr>
              <w:tab/>
            </w:r>
            <w:proofErr w:type="spellStart"/>
            <w:r w:rsidRPr="001C79C3">
              <w:rPr>
                <w:rFonts w:cs="Arial"/>
                <w:color w:val="000000"/>
                <w:sz w:val="20"/>
                <w:szCs w:val="20"/>
              </w:rPr>
              <w:t>plri_map_present</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BFF4960"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bool</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BAEB487" w14:textId="77777777" w:rsidR="006C436F" w:rsidRPr="001C79C3" w:rsidRDefault="006C436F" w:rsidP="00881BF4">
            <w:pPr>
              <w:contextualSpacing/>
              <w:rPr>
                <w:rFonts w:cs="Arial"/>
                <w:sz w:val="20"/>
                <w:szCs w:val="20"/>
              </w:rPr>
            </w:pPr>
            <w:r w:rsidRPr="001C79C3">
              <w:rPr>
                <w:rFonts w:cs="Arial"/>
                <w:sz w:val="20"/>
                <w:szCs w:val="20"/>
              </w:rPr>
              <w:t xml:space="preserve">specifies if the </w:t>
            </w:r>
            <w:proofErr w:type="spellStart"/>
            <w:r w:rsidRPr="001C79C3">
              <w:rPr>
                <w:rFonts w:cs="Arial"/>
                <w:sz w:val="20"/>
                <w:szCs w:val="20"/>
              </w:rPr>
              <w:t>plr</w:t>
            </w:r>
            <w:proofErr w:type="spellEnd"/>
            <w:r w:rsidRPr="001C79C3">
              <w:rPr>
                <w:rFonts w:cs="Arial"/>
                <w:sz w:val="20"/>
                <w:szCs w:val="20"/>
              </w:rPr>
              <w:t xml:space="preserve"> information is present</w:t>
            </w:r>
          </w:p>
        </w:tc>
      </w:tr>
      <w:tr w:rsidR="006C436F" w:rsidRPr="00C82394" w14:paraId="1F7BAFE4"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12EF3CE" w14:textId="79B0B299" w:rsidR="006C436F" w:rsidRPr="001C79C3" w:rsidRDefault="0085600F" w:rsidP="00881BF4">
            <w:pPr>
              <w:spacing w:before="20" w:after="20"/>
              <w:contextualSpacing/>
              <w:rPr>
                <w:rFonts w:cs="Arial"/>
                <w:color w:val="000000"/>
                <w:sz w:val="20"/>
                <w:szCs w:val="20"/>
              </w:rPr>
            </w:pPr>
            <w:r w:rsidRPr="001C79C3">
              <w:rPr>
                <w:rFonts w:cs="Arial"/>
                <w:sz w:val="20"/>
                <w:szCs w:val="20"/>
              </w:rPr>
              <w:tab/>
            </w:r>
            <w:r w:rsidRPr="001C79C3">
              <w:rPr>
                <w:rFonts w:cs="Arial"/>
                <w:color w:val="000000"/>
                <w:sz w:val="20"/>
                <w:szCs w:val="20"/>
              </w:rPr>
              <w:t>if (</w:t>
            </w:r>
            <w:proofErr w:type="spellStart"/>
            <w:r w:rsidRPr="001C79C3">
              <w:rPr>
                <w:rFonts w:cs="Arial"/>
                <w:color w:val="000000"/>
                <w:sz w:val="20"/>
                <w:szCs w:val="20"/>
              </w:rPr>
              <w:t>plri_map_present</w:t>
            </w:r>
            <w:proofErr w:type="spellEnd"/>
            <w:r w:rsidRPr="001C79C3">
              <w:rPr>
                <w:rFonts w:cs="Arial"/>
                <w:color w:val="000000"/>
                <w:sz w:val="20"/>
                <w:szCs w:val="20"/>
              </w:rPr>
              <w:t>)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14BD87D" w14:textId="77777777" w:rsidR="006C436F" w:rsidRPr="001C79C3" w:rsidRDefault="006C436F" w:rsidP="00881BF4">
            <w:pPr>
              <w:spacing w:before="20" w:after="20"/>
              <w:contextualSpacing/>
              <w:jc w:val="center"/>
              <w:rPr>
                <w:rFonts w:cs="Arial"/>
                <w:color w:val="000000"/>
                <w:sz w:val="20"/>
                <w:szCs w:val="20"/>
              </w:rPr>
            </w:pPr>
            <w:r w:rsidRPr="001C79C3">
              <w:rPr>
                <w:rFonts w:cs="Arial"/>
                <w:color w:val="000000"/>
                <w:sz w:val="20"/>
                <w:szCs w:val="20"/>
              </w:rPr>
              <w:t> </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5BD0528" w14:textId="77777777" w:rsidR="006C436F" w:rsidRPr="001C79C3" w:rsidRDefault="006C436F" w:rsidP="00881BF4">
            <w:pPr>
              <w:spacing w:before="20" w:after="20"/>
              <w:contextualSpacing/>
              <w:rPr>
                <w:rFonts w:cs="Arial"/>
                <w:sz w:val="20"/>
                <w:szCs w:val="20"/>
              </w:rPr>
            </w:pPr>
            <w:r w:rsidRPr="001C79C3">
              <w:rPr>
                <w:rFonts w:cs="Arial"/>
                <w:sz w:val="20"/>
                <w:szCs w:val="20"/>
              </w:rPr>
              <w:t> </w:t>
            </w:r>
          </w:p>
        </w:tc>
      </w:tr>
      <w:tr w:rsidR="006C436F" w:rsidRPr="00C82394" w14:paraId="1977FF5D"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71787EE" w14:textId="08E870A5" w:rsidR="006C436F" w:rsidRPr="001C79C3" w:rsidRDefault="0085600F" w:rsidP="00881BF4">
            <w:pPr>
              <w:contextualSpacing/>
              <w:rPr>
                <w:rFonts w:cs="Arial"/>
                <w:color w:val="000000"/>
                <w:sz w:val="20"/>
                <w:szCs w:val="20"/>
              </w:rPr>
            </w:pPr>
            <w:r w:rsidRPr="001C79C3">
              <w:rPr>
                <w:rFonts w:cs="Arial"/>
                <w:sz w:val="20"/>
                <w:szCs w:val="20"/>
              </w:rPr>
              <w:tab/>
            </w:r>
            <w:r w:rsidRPr="001C79C3">
              <w:rPr>
                <w:rFonts w:cs="Arial"/>
                <w:sz w:val="20"/>
                <w:szCs w:val="20"/>
              </w:rPr>
              <w:tab/>
            </w:r>
            <w:proofErr w:type="spellStart"/>
            <w:r w:rsidRPr="001C79C3">
              <w:rPr>
                <w:rFonts w:cs="Arial"/>
                <w:color w:val="000000"/>
                <w:sz w:val="20"/>
                <w:szCs w:val="20"/>
              </w:rPr>
              <w:t>plrd_level</w:t>
            </w:r>
            <w:proofErr w:type="spellEnd"/>
            <w:r w:rsidRPr="001C79C3">
              <w:rPr>
                <w:rFonts w:cs="Arial"/>
                <w:color w:val="000000"/>
                <w:sz w:val="20"/>
                <w:szCs w:val="20"/>
              </w:rPr>
              <w:t xml:space="preserve">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CC6A7F4"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bool</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C260419" w14:textId="77777777" w:rsidR="006C436F" w:rsidRPr="001C79C3" w:rsidRDefault="006C436F" w:rsidP="00881BF4">
            <w:pPr>
              <w:contextualSpacing/>
              <w:rPr>
                <w:rFonts w:cs="Arial"/>
                <w:sz w:val="20"/>
                <w:szCs w:val="20"/>
              </w:rPr>
            </w:pPr>
            <w:r w:rsidRPr="001C79C3">
              <w:rPr>
                <w:rFonts w:cs="Arial"/>
                <w:sz w:val="20"/>
                <w:szCs w:val="20"/>
              </w:rPr>
              <w:t>specifies the level of PLR data for a patch</w:t>
            </w:r>
          </w:p>
        </w:tc>
      </w:tr>
      <w:tr w:rsidR="006C436F" w:rsidRPr="00C82394" w14:paraId="3C518995"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B8C42D1" w14:textId="42F51289" w:rsidR="006C436F" w:rsidRPr="001C79C3" w:rsidRDefault="0085600F" w:rsidP="00881BF4">
            <w:pPr>
              <w:contextualSpacing/>
              <w:rPr>
                <w:rFonts w:cs="Arial"/>
                <w:color w:val="000000"/>
                <w:sz w:val="20"/>
                <w:szCs w:val="20"/>
              </w:rPr>
            </w:pPr>
            <w:r w:rsidRPr="001C79C3">
              <w:rPr>
                <w:rFonts w:cs="Arial"/>
                <w:sz w:val="20"/>
                <w:szCs w:val="20"/>
              </w:rPr>
              <w:tab/>
            </w:r>
            <w:r w:rsidRPr="001C79C3">
              <w:rPr>
                <w:rFonts w:cs="Arial"/>
                <w:sz w:val="20"/>
                <w:szCs w:val="20"/>
              </w:rPr>
              <w:tab/>
            </w:r>
            <w:r w:rsidRPr="001C79C3">
              <w:rPr>
                <w:rFonts w:cs="Arial"/>
                <w:color w:val="000000"/>
                <w:sz w:val="20"/>
                <w:szCs w:val="20"/>
              </w:rPr>
              <w:t>if (</w:t>
            </w:r>
            <w:proofErr w:type="spellStart"/>
            <w:r w:rsidRPr="001C79C3">
              <w:rPr>
                <w:rFonts w:cs="Arial"/>
                <w:color w:val="000000"/>
                <w:sz w:val="20"/>
                <w:szCs w:val="20"/>
              </w:rPr>
              <w:t>plr_level</w:t>
            </w:r>
            <w:proofErr w:type="spellEnd"/>
            <w:r w:rsidRPr="001C79C3">
              <w:rPr>
                <w:rFonts w:cs="Arial"/>
                <w:color w:val="000000"/>
                <w:sz w:val="20"/>
                <w:szCs w:val="20"/>
              </w:rPr>
              <w:t xml:space="preserve"> == 0 )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EEC0FF6"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 </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12D2783" w14:textId="77777777" w:rsidR="006C436F" w:rsidRPr="001C79C3" w:rsidRDefault="006C436F" w:rsidP="00881BF4">
            <w:pPr>
              <w:contextualSpacing/>
              <w:rPr>
                <w:rFonts w:cs="Arial"/>
                <w:sz w:val="20"/>
                <w:szCs w:val="20"/>
              </w:rPr>
            </w:pPr>
            <w:r w:rsidRPr="001C79C3">
              <w:rPr>
                <w:rFonts w:cs="Arial"/>
                <w:sz w:val="20"/>
                <w:szCs w:val="20"/>
              </w:rPr>
              <w:t> </w:t>
            </w:r>
          </w:p>
        </w:tc>
      </w:tr>
      <w:tr w:rsidR="006C436F" w:rsidRPr="00C82394" w14:paraId="7DE4D4B5"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F17ED6D" w14:textId="0AE38D49" w:rsidR="006C436F" w:rsidRPr="001C79C3" w:rsidRDefault="0085600F" w:rsidP="00881BF4">
            <w:pPr>
              <w:contextualSpacing/>
              <w:rPr>
                <w:rFonts w:cs="Arial"/>
                <w:sz w:val="20"/>
                <w:szCs w:val="20"/>
              </w:rPr>
            </w:pPr>
            <w:r w:rsidRPr="001C79C3">
              <w:rPr>
                <w:rFonts w:cs="Arial"/>
                <w:sz w:val="20"/>
                <w:szCs w:val="20"/>
              </w:rPr>
              <w:tab/>
            </w:r>
            <w:r w:rsidRPr="001C79C3">
              <w:rPr>
                <w:rFonts w:cs="Arial"/>
                <w:sz w:val="20"/>
                <w:szCs w:val="20"/>
              </w:rPr>
              <w:tab/>
            </w:r>
            <w:r w:rsidRPr="001C79C3">
              <w:rPr>
                <w:rFonts w:cs="Arial"/>
                <w:sz w:val="20"/>
                <w:szCs w:val="20"/>
              </w:rPr>
              <w:tab/>
              <w:t xml:space="preserve"> for ( b = 0; b &lt; </w:t>
            </w:r>
            <w:proofErr w:type="spellStart"/>
            <w:r w:rsidRPr="001C79C3">
              <w:rPr>
                <w:rFonts w:cs="Arial"/>
                <w:sz w:val="20"/>
                <w:szCs w:val="20"/>
              </w:rPr>
              <w:t>blockcount</w:t>
            </w:r>
            <w:proofErr w:type="spellEnd"/>
            <w:r w:rsidRPr="001C79C3">
              <w:rPr>
                <w:rFonts w:cs="Arial"/>
                <w:sz w:val="20"/>
                <w:szCs w:val="20"/>
              </w:rPr>
              <w:t xml:space="preserve"> &lt; b++)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3FC3ACC"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 </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E6899E6" w14:textId="77777777" w:rsidR="006C436F" w:rsidRPr="001C79C3" w:rsidRDefault="006C436F" w:rsidP="00881BF4">
            <w:pPr>
              <w:contextualSpacing/>
              <w:rPr>
                <w:rFonts w:cs="Arial"/>
                <w:sz w:val="20"/>
                <w:szCs w:val="20"/>
              </w:rPr>
            </w:pPr>
            <w:r w:rsidRPr="001C79C3">
              <w:rPr>
                <w:rFonts w:cs="Arial"/>
                <w:sz w:val="20"/>
                <w:szCs w:val="20"/>
              </w:rPr>
              <w:t> </w:t>
            </w:r>
          </w:p>
        </w:tc>
      </w:tr>
      <w:tr w:rsidR="006C436F" w:rsidRPr="00C82394" w14:paraId="384D52DB"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EC120E2" w14:textId="60CDDFA8" w:rsidR="006C436F" w:rsidRPr="001C79C3" w:rsidRDefault="0085600F" w:rsidP="00881BF4">
            <w:pPr>
              <w:contextualSpacing/>
              <w:rPr>
                <w:rFonts w:cs="Arial"/>
                <w:sz w:val="20"/>
                <w:szCs w:val="20"/>
              </w:rPr>
            </w:pPr>
            <w:r w:rsidRPr="001C79C3">
              <w:rPr>
                <w:rFonts w:cs="Arial"/>
                <w:sz w:val="20"/>
                <w:szCs w:val="20"/>
              </w:rPr>
              <w:lastRenderedPageBreak/>
              <w:tab/>
            </w:r>
            <w:r w:rsidRPr="001C79C3">
              <w:rPr>
                <w:rFonts w:cs="Arial"/>
                <w:sz w:val="20"/>
                <w:szCs w:val="20"/>
              </w:rPr>
              <w:tab/>
            </w:r>
            <w:r w:rsidRPr="001C79C3">
              <w:rPr>
                <w:rFonts w:cs="Arial"/>
                <w:sz w:val="20"/>
                <w:szCs w:val="20"/>
              </w:rPr>
              <w:tab/>
            </w:r>
            <w:r w:rsidRPr="001C79C3">
              <w:rPr>
                <w:rFonts w:cs="Arial"/>
                <w:sz w:val="20"/>
                <w:szCs w:val="20"/>
              </w:rPr>
              <w:tab/>
            </w:r>
            <w:proofErr w:type="spellStart"/>
            <w:r w:rsidRPr="001C79C3">
              <w:rPr>
                <w:rFonts w:cs="Arial"/>
                <w:sz w:val="20"/>
                <w:szCs w:val="20"/>
              </w:rPr>
              <w:t>plrd_present_block_flag</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2176520"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bool</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68F7376" w14:textId="77777777" w:rsidR="006C436F" w:rsidRPr="001C79C3" w:rsidRDefault="006C436F" w:rsidP="00881BF4">
            <w:pPr>
              <w:contextualSpacing/>
              <w:rPr>
                <w:rFonts w:cs="Arial"/>
                <w:sz w:val="20"/>
                <w:szCs w:val="20"/>
              </w:rPr>
            </w:pPr>
            <w:r w:rsidRPr="001C79C3">
              <w:rPr>
                <w:rFonts w:cs="Arial"/>
                <w:sz w:val="20"/>
                <w:szCs w:val="20"/>
              </w:rPr>
              <w:t>specifies whether the PLR data is present for a block</w:t>
            </w:r>
          </w:p>
        </w:tc>
      </w:tr>
      <w:tr w:rsidR="006C436F" w:rsidRPr="00C82394" w14:paraId="120789F8"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9705EFF" w14:textId="4807441B" w:rsidR="006C436F" w:rsidRPr="001C79C3" w:rsidRDefault="0085600F" w:rsidP="00881BF4">
            <w:pPr>
              <w:contextualSpacing/>
              <w:rPr>
                <w:rFonts w:cs="Arial"/>
                <w:sz w:val="20"/>
                <w:szCs w:val="20"/>
              </w:rPr>
            </w:pPr>
            <w:r w:rsidRPr="001C79C3">
              <w:rPr>
                <w:rFonts w:cs="Arial"/>
                <w:sz w:val="20"/>
                <w:szCs w:val="20"/>
              </w:rPr>
              <w:tab/>
            </w:r>
            <w:r w:rsidRPr="001C79C3">
              <w:rPr>
                <w:rFonts w:cs="Arial"/>
                <w:sz w:val="20"/>
                <w:szCs w:val="20"/>
              </w:rPr>
              <w:tab/>
            </w:r>
            <w:r w:rsidRPr="001C79C3">
              <w:rPr>
                <w:rFonts w:cs="Arial"/>
                <w:sz w:val="20"/>
                <w:szCs w:val="20"/>
              </w:rPr>
              <w:tab/>
            </w:r>
            <w:r w:rsidRPr="001C79C3">
              <w:rPr>
                <w:rFonts w:cs="Arial"/>
                <w:sz w:val="20"/>
                <w:szCs w:val="20"/>
              </w:rPr>
              <w:tab/>
              <w:t>if (</w:t>
            </w:r>
            <w:proofErr w:type="spellStart"/>
            <w:r w:rsidRPr="001C79C3">
              <w:rPr>
                <w:rFonts w:cs="Arial"/>
                <w:sz w:val="20"/>
                <w:szCs w:val="20"/>
              </w:rPr>
              <w:t>plrd_present_block_flag</w:t>
            </w:r>
            <w:proofErr w:type="spellEnd"/>
            <w:r w:rsidRPr="001C79C3">
              <w:rPr>
                <w:rFonts w:cs="Arial"/>
                <w:sz w:val="20"/>
                <w:szCs w:val="20"/>
              </w:rPr>
              <w:t xml:space="preserve"> == 1)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6F92265"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 xml:space="preserve">  </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EA95AA8" w14:textId="77777777" w:rsidR="006C436F" w:rsidRPr="001C79C3" w:rsidRDefault="006C436F" w:rsidP="00881BF4">
            <w:pPr>
              <w:contextualSpacing/>
              <w:rPr>
                <w:rFonts w:cs="Arial"/>
                <w:sz w:val="20"/>
                <w:szCs w:val="20"/>
              </w:rPr>
            </w:pPr>
            <w:r w:rsidRPr="001C79C3">
              <w:rPr>
                <w:rFonts w:cs="Arial"/>
                <w:sz w:val="20"/>
                <w:szCs w:val="20"/>
              </w:rPr>
              <w:t> </w:t>
            </w:r>
          </w:p>
        </w:tc>
      </w:tr>
      <w:tr w:rsidR="006C436F" w:rsidRPr="00C82394" w14:paraId="321550C4"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44A5A4" w14:textId="00893E19" w:rsidR="006C436F" w:rsidRPr="001C79C3" w:rsidRDefault="0085600F" w:rsidP="00881BF4">
            <w:pPr>
              <w:contextualSpacing/>
              <w:rPr>
                <w:rFonts w:cs="Arial"/>
                <w:sz w:val="20"/>
                <w:szCs w:val="20"/>
              </w:rPr>
            </w:pPr>
            <w:r w:rsidRPr="001C79C3">
              <w:rPr>
                <w:rFonts w:cs="Arial"/>
                <w:sz w:val="20"/>
                <w:szCs w:val="20"/>
              </w:rPr>
              <w:tab/>
            </w:r>
            <w:r w:rsidRPr="001C79C3">
              <w:rPr>
                <w:rFonts w:cs="Arial"/>
                <w:sz w:val="20"/>
                <w:szCs w:val="20"/>
              </w:rPr>
              <w:tab/>
            </w:r>
            <w:r w:rsidRPr="001C79C3">
              <w:rPr>
                <w:rFonts w:cs="Arial"/>
                <w:sz w:val="20"/>
                <w:szCs w:val="20"/>
              </w:rPr>
              <w:tab/>
            </w:r>
            <w:r w:rsidRPr="001C79C3">
              <w:rPr>
                <w:rFonts w:cs="Arial"/>
                <w:sz w:val="20"/>
                <w:szCs w:val="20"/>
              </w:rPr>
              <w:tab/>
            </w:r>
            <w:r w:rsidRPr="001C79C3">
              <w:rPr>
                <w:rFonts w:cs="Arial"/>
                <w:sz w:val="20"/>
                <w:szCs w:val="20"/>
              </w:rPr>
              <w:tab/>
            </w:r>
            <w:proofErr w:type="spellStart"/>
            <w:r w:rsidRPr="001C79C3">
              <w:rPr>
                <w:rFonts w:cs="Arial"/>
                <w:sz w:val="20"/>
                <w:szCs w:val="20"/>
              </w:rPr>
              <w:t>plrd_block_mode</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2936768"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uint8</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BF2F105" w14:textId="77777777" w:rsidR="006C436F" w:rsidRPr="001C79C3" w:rsidRDefault="006C436F" w:rsidP="00881BF4">
            <w:pPr>
              <w:contextualSpacing/>
              <w:rPr>
                <w:rFonts w:cs="Arial"/>
                <w:sz w:val="20"/>
                <w:szCs w:val="20"/>
              </w:rPr>
            </w:pPr>
            <w:r w:rsidRPr="001C79C3">
              <w:rPr>
                <w:rFonts w:cs="Arial"/>
                <w:sz w:val="20"/>
                <w:szCs w:val="20"/>
              </w:rPr>
              <w:t>specifies the mode of PLR data for a block</w:t>
            </w:r>
          </w:p>
        </w:tc>
      </w:tr>
      <w:tr w:rsidR="006C436F" w:rsidRPr="00C82394" w14:paraId="7F8B9381"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6C84418" w14:textId="4F3AC1B1" w:rsidR="006C436F" w:rsidRPr="001C79C3" w:rsidRDefault="0085600F" w:rsidP="00881BF4">
            <w:pPr>
              <w:contextualSpacing/>
              <w:rPr>
                <w:rFonts w:cs="Arial"/>
                <w:sz w:val="20"/>
                <w:szCs w:val="20"/>
              </w:rPr>
            </w:pPr>
            <w:r w:rsidRPr="001C79C3">
              <w:rPr>
                <w:rFonts w:cs="Arial"/>
                <w:sz w:val="20"/>
                <w:szCs w:val="20"/>
              </w:rPr>
              <w:tab/>
            </w:r>
            <w:r w:rsidRPr="001C79C3">
              <w:rPr>
                <w:rFonts w:cs="Arial"/>
                <w:sz w:val="20"/>
                <w:szCs w:val="20"/>
              </w:rPr>
              <w:tab/>
            </w:r>
            <w:r w:rsidRPr="001C79C3">
              <w:rPr>
                <w:rFonts w:cs="Arial"/>
                <w:sz w:val="20"/>
                <w:szCs w:val="20"/>
              </w:rPr>
              <w:tab/>
            </w:r>
            <w:r w:rsidRPr="001C79C3">
              <w:rPr>
                <w:rFonts w:cs="Arial"/>
                <w:sz w:val="20"/>
                <w:szCs w:val="20"/>
              </w:rPr>
              <w:tab/>
              <w:t>}</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BE94533"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 </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F10B8BA" w14:textId="77777777" w:rsidR="006C436F" w:rsidRPr="001C79C3" w:rsidRDefault="006C436F" w:rsidP="00881BF4">
            <w:pPr>
              <w:contextualSpacing/>
              <w:rPr>
                <w:rFonts w:cs="Arial"/>
                <w:sz w:val="20"/>
                <w:szCs w:val="20"/>
              </w:rPr>
            </w:pPr>
            <w:r w:rsidRPr="001C79C3">
              <w:rPr>
                <w:rFonts w:cs="Arial"/>
                <w:sz w:val="20"/>
                <w:szCs w:val="20"/>
              </w:rPr>
              <w:t> </w:t>
            </w:r>
          </w:p>
        </w:tc>
      </w:tr>
      <w:tr w:rsidR="006C436F" w:rsidRPr="00C82394" w14:paraId="388BA689"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8A6B732" w14:textId="2853781D" w:rsidR="006C436F" w:rsidRPr="001C79C3" w:rsidRDefault="0085600F" w:rsidP="00881BF4">
            <w:pPr>
              <w:contextualSpacing/>
              <w:rPr>
                <w:rFonts w:cs="Arial"/>
                <w:sz w:val="20"/>
                <w:szCs w:val="20"/>
              </w:rPr>
            </w:pPr>
            <w:r w:rsidRPr="001C79C3">
              <w:rPr>
                <w:rFonts w:cs="Arial"/>
                <w:sz w:val="20"/>
                <w:szCs w:val="20"/>
              </w:rPr>
              <w:tab/>
            </w:r>
            <w:r w:rsidRPr="001C79C3">
              <w:rPr>
                <w:rFonts w:cs="Arial"/>
                <w:sz w:val="20"/>
                <w:szCs w:val="20"/>
              </w:rPr>
              <w:tab/>
            </w:r>
            <w:r w:rsidRPr="001C79C3">
              <w:rPr>
                <w:rFonts w:cs="Arial"/>
                <w:sz w:val="20"/>
                <w:szCs w:val="20"/>
              </w:rPr>
              <w:tab/>
              <w:t>}</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ECED268"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 </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F6AA011" w14:textId="77777777" w:rsidR="006C436F" w:rsidRPr="001C79C3" w:rsidRDefault="006C436F" w:rsidP="00881BF4">
            <w:pPr>
              <w:contextualSpacing/>
              <w:rPr>
                <w:rFonts w:cs="Arial"/>
                <w:sz w:val="20"/>
                <w:szCs w:val="20"/>
              </w:rPr>
            </w:pPr>
            <w:r w:rsidRPr="001C79C3">
              <w:rPr>
                <w:rFonts w:cs="Arial"/>
                <w:sz w:val="20"/>
                <w:szCs w:val="20"/>
              </w:rPr>
              <w:t> </w:t>
            </w:r>
          </w:p>
        </w:tc>
      </w:tr>
      <w:tr w:rsidR="006C436F" w:rsidRPr="00C82394" w14:paraId="4FA1C24F"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080A112" w14:textId="4F1C692D" w:rsidR="006C436F" w:rsidRPr="001C79C3" w:rsidRDefault="0085600F" w:rsidP="00881BF4">
            <w:pPr>
              <w:contextualSpacing/>
              <w:rPr>
                <w:rFonts w:cs="Arial"/>
                <w:sz w:val="20"/>
                <w:szCs w:val="20"/>
              </w:rPr>
            </w:pPr>
            <w:r w:rsidRPr="001C79C3">
              <w:rPr>
                <w:rFonts w:cs="Arial"/>
                <w:sz w:val="20"/>
                <w:szCs w:val="20"/>
              </w:rPr>
              <w:tab/>
            </w:r>
            <w:r w:rsidRPr="001C79C3">
              <w:rPr>
                <w:rFonts w:cs="Arial"/>
                <w:sz w:val="20"/>
                <w:szCs w:val="20"/>
              </w:rPr>
              <w:tab/>
              <w:t>} else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1B01E6F"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 </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C8C5B92" w14:textId="77777777" w:rsidR="006C436F" w:rsidRPr="001C79C3" w:rsidRDefault="006C436F" w:rsidP="00881BF4">
            <w:pPr>
              <w:contextualSpacing/>
              <w:rPr>
                <w:rFonts w:cs="Arial"/>
                <w:sz w:val="20"/>
                <w:szCs w:val="20"/>
              </w:rPr>
            </w:pPr>
            <w:r w:rsidRPr="001C79C3">
              <w:rPr>
                <w:rFonts w:cs="Arial"/>
                <w:sz w:val="20"/>
                <w:szCs w:val="20"/>
              </w:rPr>
              <w:t> </w:t>
            </w:r>
          </w:p>
        </w:tc>
      </w:tr>
      <w:tr w:rsidR="006C436F" w:rsidRPr="00C82394" w14:paraId="62CEAE1E"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BA83B7A" w14:textId="0A841168" w:rsidR="006C436F" w:rsidRPr="001C79C3" w:rsidRDefault="0085600F" w:rsidP="00881BF4">
            <w:pPr>
              <w:contextualSpacing/>
              <w:rPr>
                <w:rFonts w:cs="Arial"/>
                <w:sz w:val="20"/>
                <w:szCs w:val="20"/>
              </w:rPr>
            </w:pPr>
            <w:r w:rsidRPr="001C79C3">
              <w:rPr>
                <w:rFonts w:cs="Arial"/>
                <w:sz w:val="20"/>
                <w:szCs w:val="20"/>
              </w:rPr>
              <w:tab/>
            </w:r>
            <w:r w:rsidRPr="001C79C3">
              <w:rPr>
                <w:rFonts w:cs="Arial"/>
                <w:sz w:val="20"/>
                <w:szCs w:val="20"/>
              </w:rPr>
              <w:tab/>
            </w:r>
            <w:r w:rsidRPr="001C79C3">
              <w:rPr>
                <w:rFonts w:cs="Arial"/>
                <w:sz w:val="20"/>
                <w:szCs w:val="20"/>
              </w:rPr>
              <w:tab/>
            </w:r>
            <w:proofErr w:type="spellStart"/>
            <w:r w:rsidRPr="001C79C3">
              <w:rPr>
                <w:rFonts w:cs="Arial"/>
                <w:sz w:val="20"/>
                <w:szCs w:val="20"/>
              </w:rPr>
              <w:t>plrd_present_patch_flag</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FFE6494"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bool</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D655083" w14:textId="77777777" w:rsidR="006C436F" w:rsidRPr="001C79C3" w:rsidRDefault="006C436F" w:rsidP="00881BF4">
            <w:pPr>
              <w:contextualSpacing/>
              <w:rPr>
                <w:rFonts w:cs="Arial"/>
                <w:sz w:val="20"/>
                <w:szCs w:val="20"/>
              </w:rPr>
            </w:pPr>
            <w:r w:rsidRPr="001C79C3">
              <w:rPr>
                <w:rFonts w:cs="Arial"/>
                <w:sz w:val="20"/>
                <w:szCs w:val="20"/>
              </w:rPr>
              <w:t>specifies whether the PLR data is present for the patch</w:t>
            </w:r>
          </w:p>
        </w:tc>
      </w:tr>
      <w:tr w:rsidR="006C436F" w:rsidRPr="00C82394" w14:paraId="5D4B89C0"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DFAB0E8" w14:textId="7C6714EA" w:rsidR="006C436F" w:rsidRPr="001C79C3" w:rsidRDefault="0085600F" w:rsidP="00881BF4">
            <w:pPr>
              <w:contextualSpacing/>
              <w:rPr>
                <w:rFonts w:cs="Arial"/>
                <w:sz w:val="20"/>
                <w:szCs w:val="20"/>
              </w:rPr>
            </w:pPr>
            <w:r w:rsidRPr="001C79C3">
              <w:rPr>
                <w:rFonts w:cs="Arial"/>
                <w:sz w:val="20"/>
                <w:szCs w:val="20"/>
              </w:rPr>
              <w:tab/>
            </w:r>
            <w:r w:rsidRPr="001C79C3">
              <w:rPr>
                <w:rFonts w:cs="Arial"/>
                <w:sz w:val="20"/>
                <w:szCs w:val="20"/>
              </w:rPr>
              <w:tab/>
            </w:r>
            <w:r w:rsidRPr="001C79C3">
              <w:rPr>
                <w:rFonts w:cs="Arial"/>
                <w:sz w:val="20"/>
                <w:szCs w:val="20"/>
              </w:rPr>
              <w:tab/>
              <w:t>if (</w:t>
            </w:r>
            <w:proofErr w:type="spellStart"/>
            <w:r w:rsidRPr="001C79C3">
              <w:rPr>
                <w:rFonts w:cs="Arial"/>
                <w:sz w:val="20"/>
                <w:szCs w:val="20"/>
              </w:rPr>
              <w:t>plrd_present_patch_flag</w:t>
            </w:r>
            <w:proofErr w:type="spellEnd"/>
            <w:r w:rsidRPr="001C79C3">
              <w:rPr>
                <w:rFonts w:cs="Arial"/>
                <w:sz w:val="20"/>
                <w:szCs w:val="20"/>
              </w:rPr>
              <w:t>)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5617F5D"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 </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85FC66A" w14:textId="77777777" w:rsidR="006C436F" w:rsidRPr="001C79C3" w:rsidRDefault="006C436F" w:rsidP="00881BF4">
            <w:pPr>
              <w:contextualSpacing/>
              <w:rPr>
                <w:rFonts w:cs="Arial"/>
                <w:sz w:val="20"/>
                <w:szCs w:val="20"/>
              </w:rPr>
            </w:pPr>
            <w:r w:rsidRPr="001C79C3">
              <w:rPr>
                <w:rFonts w:cs="Arial"/>
                <w:sz w:val="20"/>
                <w:szCs w:val="20"/>
              </w:rPr>
              <w:t> </w:t>
            </w:r>
          </w:p>
        </w:tc>
      </w:tr>
      <w:tr w:rsidR="006C436F" w:rsidRPr="00C82394" w14:paraId="48F63AD8"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5F08243" w14:textId="69FC16AB" w:rsidR="006C436F" w:rsidRPr="001C79C3" w:rsidRDefault="0085600F" w:rsidP="00881BF4">
            <w:pPr>
              <w:contextualSpacing/>
              <w:rPr>
                <w:rFonts w:cs="Arial"/>
                <w:sz w:val="20"/>
                <w:szCs w:val="20"/>
              </w:rPr>
            </w:pPr>
            <w:r w:rsidRPr="001C79C3">
              <w:rPr>
                <w:rFonts w:cs="Arial"/>
                <w:sz w:val="20"/>
                <w:szCs w:val="20"/>
              </w:rPr>
              <w:tab/>
            </w:r>
            <w:r w:rsidRPr="001C79C3">
              <w:rPr>
                <w:rFonts w:cs="Arial"/>
                <w:sz w:val="20"/>
                <w:szCs w:val="20"/>
              </w:rPr>
              <w:tab/>
            </w:r>
            <w:r w:rsidRPr="001C79C3">
              <w:rPr>
                <w:rFonts w:cs="Arial"/>
                <w:sz w:val="20"/>
                <w:szCs w:val="20"/>
              </w:rPr>
              <w:tab/>
            </w:r>
            <w:r w:rsidRPr="001C79C3">
              <w:rPr>
                <w:rFonts w:cs="Arial"/>
                <w:sz w:val="20"/>
                <w:szCs w:val="20"/>
              </w:rPr>
              <w:tab/>
            </w:r>
            <w:proofErr w:type="spellStart"/>
            <w:r w:rsidRPr="001C79C3">
              <w:rPr>
                <w:rFonts w:cs="Arial"/>
                <w:sz w:val="20"/>
                <w:szCs w:val="20"/>
              </w:rPr>
              <w:t>plrd_patch_mode</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6C21350"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uint8</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E6BCF23" w14:textId="77777777" w:rsidR="006C436F" w:rsidRPr="001C79C3" w:rsidRDefault="006C436F" w:rsidP="00881BF4">
            <w:pPr>
              <w:contextualSpacing/>
              <w:rPr>
                <w:rFonts w:cs="Arial"/>
                <w:sz w:val="20"/>
                <w:szCs w:val="20"/>
              </w:rPr>
            </w:pPr>
            <w:r w:rsidRPr="001C79C3">
              <w:rPr>
                <w:rFonts w:cs="Arial"/>
                <w:sz w:val="20"/>
                <w:szCs w:val="20"/>
              </w:rPr>
              <w:t>specifies the mode of the PLR data for the patch</w:t>
            </w:r>
          </w:p>
        </w:tc>
      </w:tr>
      <w:tr w:rsidR="006C436F" w:rsidRPr="00C82394" w14:paraId="0C728458"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93C5519" w14:textId="0FFEAE4E" w:rsidR="006C436F" w:rsidRPr="001C79C3" w:rsidRDefault="0085600F" w:rsidP="00881BF4">
            <w:pPr>
              <w:contextualSpacing/>
              <w:rPr>
                <w:rFonts w:cs="Arial"/>
                <w:sz w:val="20"/>
                <w:szCs w:val="20"/>
              </w:rPr>
            </w:pPr>
            <w:r w:rsidRPr="001C79C3">
              <w:rPr>
                <w:rFonts w:cs="Arial"/>
                <w:sz w:val="20"/>
                <w:szCs w:val="20"/>
              </w:rPr>
              <w:tab/>
            </w:r>
            <w:r w:rsidRPr="001C79C3">
              <w:rPr>
                <w:rFonts w:cs="Arial"/>
                <w:sz w:val="20"/>
                <w:szCs w:val="20"/>
              </w:rPr>
              <w:tab/>
            </w:r>
            <w:r w:rsidRPr="001C79C3">
              <w:rPr>
                <w:rFonts w:cs="Arial"/>
                <w:sz w:val="20"/>
                <w:szCs w:val="20"/>
              </w:rPr>
              <w:tab/>
              <w:t xml:space="preserve">}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A9977C0"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 </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C93C828" w14:textId="77777777" w:rsidR="006C436F" w:rsidRPr="001C79C3" w:rsidRDefault="006C436F" w:rsidP="00881BF4">
            <w:pPr>
              <w:contextualSpacing/>
              <w:rPr>
                <w:rFonts w:cs="Arial"/>
                <w:sz w:val="20"/>
                <w:szCs w:val="20"/>
              </w:rPr>
            </w:pPr>
            <w:r w:rsidRPr="001C79C3">
              <w:rPr>
                <w:rFonts w:cs="Arial"/>
                <w:sz w:val="20"/>
                <w:szCs w:val="20"/>
              </w:rPr>
              <w:t> </w:t>
            </w:r>
          </w:p>
        </w:tc>
      </w:tr>
      <w:tr w:rsidR="006C436F" w:rsidRPr="00C82394" w14:paraId="5E21EBD0" w14:textId="77777777" w:rsidTr="001C79C3">
        <w:trPr>
          <w:trHeight w:val="17"/>
        </w:trPr>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04BE755" w14:textId="20912A52" w:rsidR="006C436F" w:rsidRPr="001C79C3" w:rsidRDefault="0085600F" w:rsidP="00881BF4">
            <w:pPr>
              <w:contextualSpacing/>
              <w:rPr>
                <w:rFonts w:cs="Arial"/>
                <w:sz w:val="20"/>
                <w:szCs w:val="20"/>
              </w:rPr>
            </w:pPr>
            <w:r w:rsidRPr="001C79C3">
              <w:rPr>
                <w:rFonts w:cs="Arial"/>
                <w:sz w:val="20"/>
                <w:szCs w:val="20"/>
              </w:rPr>
              <w:tab/>
            </w:r>
            <w:r w:rsidRPr="001C79C3">
              <w:rPr>
                <w:rFonts w:cs="Arial"/>
                <w:sz w:val="20"/>
                <w:szCs w:val="20"/>
              </w:rPr>
              <w:tab/>
              <w:t xml:space="preserve">}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AF666AC"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 </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9CD9033" w14:textId="77777777" w:rsidR="006C436F" w:rsidRPr="001C79C3" w:rsidRDefault="006C436F" w:rsidP="00881BF4">
            <w:pPr>
              <w:contextualSpacing/>
              <w:rPr>
                <w:rFonts w:cs="Arial"/>
                <w:sz w:val="20"/>
                <w:szCs w:val="20"/>
              </w:rPr>
            </w:pPr>
            <w:r w:rsidRPr="001C79C3">
              <w:rPr>
                <w:rFonts w:cs="Arial"/>
                <w:sz w:val="20"/>
                <w:szCs w:val="20"/>
              </w:rPr>
              <w:t> </w:t>
            </w:r>
          </w:p>
        </w:tc>
      </w:tr>
      <w:tr w:rsidR="006C436F" w:rsidRPr="00C82394" w14:paraId="0BA03B75"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6606AFF" w14:textId="56535D77" w:rsidR="006C436F" w:rsidRPr="001C79C3" w:rsidRDefault="0085600F" w:rsidP="00881BF4">
            <w:pPr>
              <w:contextualSpacing/>
              <w:rPr>
                <w:rFonts w:cs="Arial"/>
                <w:sz w:val="20"/>
                <w:szCs w:val="20"/>
              </w:rPr>
            </w:pPr>
            <w:r w:rsidRPr="001C79C3">
              <w:rPr>
                <w:rFonts w:cs="Arial"/>
                <w:sz w:val="20"/>
                <w:szCs w:val="20"/>
              </w:rPr>
              <w:tab/>
              <w:t>}</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BF589B5" w14:textId="77777777" w:rsidR="006C436F" w:rsidRPr="001C79C3" w:rsidRDefault="006C436F" w:rsidP="00881BF4">
            <w:pPr>
              <w:contextualSpacing/>
              <w:jc w:val="center"/>
              <w:rPr>
                <w:rFonts w:cs="Arial"/>
                <w:color w:val="000000"/>
                <w:sz w:val="20"/>
                <w:szCs w:val="20"/>
              </w:rPr>
            </w:pP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5B0D320" w14:textId="77777777" w:rsidR="006C436F" w:rsidRPr="001C79C3" w:rsidRDefault="006C436F" w:rsidP="00881BF4">
            <w:pPr>
              <w:contextualSpacing/>
              <w:rPr>
                <w:rFonts w:cs="Arial"/>
                <w:sz w:val="20"/>
                <w:szCs w:val="20"/>
              </w:rPr>
            </w:pPr>
          </w:p>
        </w:tc>
      </w:tr>
      <w:tr w:rsidR="006C436F" w:rsidRPr="00C82394" w14:paraId="2EB7A417"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D15C043" w14:textId="77777777" w:rsidR="006C436F" w:rsidRPr="001C79C3" w:rsidRDefault="006C436F" w:rsidP="00881BF4">
            <w:pPr>
              <w:contextualSpacing/>
              <w:rPr>
                <w:rFonts w:cs="Arial"/>
                <w:sz w:val="20"/>
                <w:szCs w:val="20"/>
              </w:rPr>
            </w:pPr>
            <w:r w:rsidRPr="001C79C3">
              <w:rPr>
                <w:rFonts w:cs="Arial"/>
                <w:sz w:val="20"/>
                <w:szCs w:val="20"/>
              </w:rPr>
              <w:tab/>
              <w:t>else if (</w:t>
            </w:r>
            <w:proofErr w:type="spellStart"/>
            <w:r w:rsidRPr="001C79C3">
              <w:rPr>
                <w:rFonts w:cs="Arial"/>
                <w:sz w:val="20"/>
                <w:szCs w:val="20"/>
              </w:rPr>
              <w:t>patch_type</w:t>
            </w:r>
            <w:proofErr w:type="spellEnd"/>
            <w:r w:rsidRPr="001C79C3">
              <w:rPr>
                <w:rFonts w:cs="Arial"/>
                <w:sz w:val="20"/>
                <w:szCs w:val="20"/>
              </w:rPr>
              <w:t xml:space="preserve"> == EOM)</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67D8C20" w14:textId="77777777" w:rsidR="006C436F" w:rsidRPr="001C79C3" w:rsidRDefault="006C436F" w:rsidP="00881BF4">
            <w:pPr>
              <w:contextualSpacing/>
              <w:jc w:val="center"/>
              <w:rPr>
                <w:rFonts w:cs="Arial"/>
                <w:color w:val="000000"/>
                <w:sz w:val="20"/>
                <w:szCs w:val="20"/>
              </w:rPr>
            </w:pP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97593E5" w14:textId="77777777" w:rsidR="006C436F" w:rsidRPr="001C79C3" w:rsidRDefault="006C436F" w:rsidP="00881BF4">
            <w:pPr>
              <w:contextualSpacing/>
              <w:rPr>
                <w:rFonts w:cs="Arial"/>
                <w:sz w:val="20"/>
                <w:szCs w:val="20"/>
              </w:rPr>
            </w:pPr>
          </w:p>
        </w:tc>
      </w:tr>
      <w:tr w:rsidR="006C436F" w:rsidRPr="00C82394" w14:paraId="625E7F3B"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61ECF69" w14:textId="5B391C6A" w:rsidR="006C436F" w:rsidRPr="001C79C3" w:rsidRDefault="0085600F" w:rsidP="00881BF4">
            <w:pPr>
              <w:contextualSpacing/>
              <w:rPr>
                <w:rFonts w:cs="Arial"/>
                <w:sz w:val="20"/>
                <w:szCs w:val="20"/>
              </w:rPr>
            </w:pPr>
            <w:r w:rsidRPr="001C79C3">
              <w:rPr>
                <w:rFonts w:cs="Arial"/>
                <w:sz w:val="20"/>
                <w:szCs w:val="20"/>
              </w:rPr>
              <w:tab/>
            </w:r>
            <w:r w:rsidRPr="001C79C3">
              <w:rPr>
                <w:rFonts w:cs="Arial"/>
                <w:sz w:val="20"/>
                <w:szCs w:val="20"/>
              </w:rPr>
              <w:tab/>
            </w:r>
            <w:proofErr w:type="spellStart"/>
            <w:r w:rsidRPr="001C79C3">
              <w:rPr>
                <w:rFonts w:cs="Arial"/>
                <w:sz w:val="20"/>
                <w:szCs w:val="20"/>
              </w:rPr>
              <w:t>eom_patch_count</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707CCCD"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uint8</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148D6A1" w14:textId="77777777" w:rsidR="006C436F" w:rsidRPr="001C79C3" w:rsidRDefault="006C436F" w:rsidP="00881BF4">
            <w:pPr>
              <w:contextualSpacing/>
              <w:rPr>
                <w:rFonts w:cs="Arial"/>
                <w:sz w:val="20"/>
                <w:szCs w:val="20"/>
              </w:rPr>
            </w:pPr>
            <w:r w:rsidRPr="001C79C3">
              <w:rPr>
                <w:rFonts w:cs="Arial"/>
                <w:sz w:val="20"/>
                <w:szCs w:val="20"/>
              </w:rPr>
              <w:t> specifies the number of patches that may be associated with the current patch</w:t>
            </w:r>
          </w:p>
        </w:tc>
      </w:tr>
      <w:tr w:rsidR="006C436F" w:rsidRPr="00C82394" w14:paraId="4DA6D172"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E43E2BC" w14:textId="2E02163C" w:rsidR="006C436F" w:rsidRPr="001C79C3" w:rsidRDefault="0085600F" w:rsidP="00881BF4">
            <w:pPr>
              <w:contextualSpacing/>
              <w:rPr>
                <w:rFonts w:cs="Arial"/>
                <w:sz w:val="20"/>
                <w:szCs w:val="20"/>
              </w:rPr>
            </w:pPr>
            <w:r w:rsidRPr="001C79C3">
              <w:rPr>
                <w:rFonts w:cs="Arial"/>
                <w:sz w:val="20"/>
                <w:szCs w:val="20"/>
              </w:rPr>
              <w:tab/>
            </w:r>
            <w:r w:rsidRPr="001C79C3">
              <w:rPr>
                <w:rFonts w:cs="Arial"/>
                <w:sz w:val="20"/>
                <w:szCs w:val="20"/>
              </w:rPr>
              <w:tab/>
            </w:r>
            <w:proofErr w:type="spellStart"/>
            <w:r w:rsidRPr="001C79C3">
              <w:rPr>
                <w:rFonts w:cs="Arial"/>
                <w:sz w:val="20"/>
                <w:szCs w:val="20"/>
              </w:rPr>
              <w:t>eom_points</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D5E259A"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uint8</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FD586F2" w14:textId="77777777" w:rsidR="006C436F" w:rsidRPr="001C79C3" w:rsidRDefault="006C436F" w:rsidP="00881BF4">
            <w:pPr>
              <w:contextualSpacing/>
              <w:rPr>
                <w:rFonts w:cs="Arial"/>
                <w:sz w:val="20"/>
                <w:szCs w:val="20"/>
              </w:rPr>
            </w:pPr>
            <w:r w:rsidRPr="001C79C3">
              <w:rPr>
                <w:rFonts w:cs="Arial"/>
                <w:sz w:val="20"/>
                <w:szCs w:val="20"/>
              </w:rPr>
              <w:t xml:space="preserve"> specifies the number of EOM coded points in the patch associated with the current patch </w:t>
            </w:r>
          </w:p>
        </w:tc>
      </w:tr>
      <w:tr w:rsidR="006C436F" w:rsidRPr="00C82394" w14:paraId="09DB3E50"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3BDF2F6" w14:textId="527C951E" w:rsidR="006C436F" w:rsidRPr="001C79C3" w:rsidRDefault="0085600F" w:rsidP="00881BF4">
            <w:pPr>
              <w:contextualSpacing/>
              <w:rPr>
                <w:rFonts w:cs="Arial"/>
                <w:sz w:val="20"/>
                <w:szCs w:val="20"/>
              </w:rPr>
            </w:pPr>
            <w:r w:rsidRPr="001C79C3">
              <w:rPr>
                <w:rFonts w:cs="Arial"/>
                <w:sz w:val="20"/>
                <w:szCs w:val="20"/>
              </w:rPr>
              <w:tab/>
            </w:r>
            <w:r w:rsidRPr="001C79C3">
              <w:rPr>
                <w:rFonts w:cs="Arial"/>
                <w:sz w:val="20"/>
                <w:szCs w:val="20"/>
              </w:rPr>
              <w:tab/>
            </w:r>
            <w:proofErr w:type="spellStart"/>
            <w:r w:rsidRPr="001C79C3">
              <w:rPr>
                <w:rFonts w:cs="Arial"/>
                <w:sz w:val="20"/>
                <w:szCs w:val="20"/>
              </w:rPr>
              <w:t>associated_patch_index</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91E7419"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uint8</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058CDC8" w14:textId="77777777" w:rsidR="006C436F" w:rsidRPr="001C79C3" w:rsidRDefault="006C436F" w:rsidP="00881BF4">
            <w:pPr>
              <w:contextualSpacing/>
              <w:rPr>
                <w:rFonts w:cs="Arial"/>
                <w:sz w:val="20"/>
                <w:szCs w:val="20"/>
              </w:rPr>
            </w:pPr>
            <w:r w:rsidRPr="001C79C3">
              <w:rPr>
                <w:rFonts w:cs="Arial"/>
                <w:sz w:val="20"/>
                <w:szCs w:val="20"/>
              </w:rPr>
              <w:t xml:space="preserve"> specifies the index of the </w:t>
            </w:r>
            <w:proofErr w:type="spellStart"/>
            <w:r w:rsidRPr="001C79C3">
              <w:rPr>
                <w:rFonts w:cs="Arial"/>
                <w:sz w:val="20"/>
                <w:szCs w:val="20"/>
              </w:rPr>
              <w:t>i-th</w:t>
            </w:r>
            <w:proofErr w:type="spellEnd"/>
            <w:r w:rsidRPr="001C79C3">
              <w:rPr>
                <w:rFonts w:cs="Arial"/>
                <w:sz w:val="20"/>
                <w:szCs w:val="20"/>
              </w:rPr>
              <w:t xml:space="preserve"> patch associated with the current patch</w:t>
            </w:r>
          </w:p>
        </w:tc>
      </w:tr>
      <w:tr w:rsidR="006C436F" w:rsidRPr="00C82394" w14:paraId="7088F96F"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AF22F92" w14:textId="77777777" w:rsidR="006C436F" w:rsidRPr="001C79C3" w:rsidRDefault="006C436F" w:rsidP="00881BF4">
            <w:pPr>
              <w:contextualSpacing/>
              <w:rPr>
                <w:rFonts w:cs="Arial"/>
                <w:sz w:val="20"/>
                <w:szCs w:val="20"/>
              </w:rPr>
            </w:pPr>
            <w:r w:rsidRPr="001C79C3">
              <w:rPr>
                <w:rFonts w:cs="Arial"/>
                <w:sz w:val="20"/>
                <w:szCs w:val="20"/>
              </w:rPr>
              <w:tab/>
              <w:t>}</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817C9D4" w14:textId="77777777" w:rsidR="006C436F" w:rsidRPr="001C79C3" w:rsidRDefault="006C436F" w:rsidP="00881BF4">
            <w:pPr>
              <w:contextualSpacing/>
              <w:jc w:val="center"/>
              <w:rPr>
                <w:rFonts w:cs="Arial"/>
                <w:color w:val="000000"/>
                <w:sz w:val="20"/>
                <w:szCs w:val="20"/>
              </w:rPr>
            </w:pP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3A6C965" w14:textId="77777777" w:rsidR="006C436F" w:rsidRPr="001C79C3" w:rsidRDefault="006C436F" w:rsidP="00881BF4">
            <w:pPr>
              <w:contextualSpacing/>
              <w:rPr>
                <w:rFonts w:cs="Arial"/>
                <w:sz w:val="20"/>
                <w:szCs w:val="20"/>
              </w:rPr>
            </w:pPr>
          </w:p>
        </w:tc>
      </w:tr>
      <w:tr w:rsidR="006C436F" w:rsidRPr="00C82394" w14:paraId="657E3EA8"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1D61E0B" w14:textId="77777777" w:rsidR="006C436F" w:rsidRPr="001C79C3" w:rsidRDefault="006C436F" w:rsidP="00881BF4">
            <w:pPr>
              <w:contextualSpacing/>
              <w:rPr>
                <w:rFonts w:cs="Arial"/>
                <w:sz w:val="20"/>
                <w:szCs w:val="20"/>
              </w:rPr>
            </w:pPr>
            <w:r w:rsidRPr="001C79C3">
              <w:rPr>
                <w:rFonts w:cs="Arial"/>
                <w:sz w:val="20"/>
                <w:szCs w:val="20"/>
              </w:rPr>
              <w:tab/>
              <w:t>else if (</w:t>
            </w:r>
            <w:proofErr w:type="spellStart"/>
            <w:r w:rsidRPr="001C79C3">
              <w:rPr>
                <w:rFonts w:cs="Arial"/>
                <w:sz w:val="20"/>
                <w:szCs w:val="20"/>
              </w:rPr>
              <w:t>patch_type</w:t>
            </w:r>
            <w:proofErr w:type="spellEnd"/>
            <w:r w:rsidRPr="001C79C3">
              <w:rPr>
                <w:rFonts w:cs="Arial"/>
                <w:sz w:val="20"/>
                <w:szCs w:val="20"/>
              </w:rPr>
              <w:t xml:space="preserve"> == RAW)</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E4B7C9E" w14:textId="77777777" w:rsidR="006C436F" w:rsidRPr="001C79C3" w:rsidRDefault="006C436F" w:rsidP="00881BF4">
            <w:pPr>
              <w:contextualSpacing/>
              <w:jc w:val="center"/>
              <w:rPr>
                <w:rFonts w:cs="Arial"/>
                <w:color w:val="000000"/>
                <w:sz w:val="20"/>
                <w:szCs w:val="20"/>
              </w:rPr>
            </w:pP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0F86D19" w14:textId="77777777" w:rsidR="006C436F" w:rsidRPr="001C79C3" w:rsidRDefault="006C436F" w:rsidP="00881BF4">
            <w:pPr>
              <w:contextualSpacing/>
              <w:rPr>
                <w:rFonts w:cs="Arial"/>
                <w:sz w:val="20"/>
                <w:szCs w:val="20"/>
              </w:rPr>
            </w:pPr>
          </w:p>
        </w:tc>
      </w:tr>
      <w:tr w:rsidR="006C436F" w:rsidRPr="00C82394" w14:paraId="7CC00918"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736A66C" w14:textId="253B0B9C" w:rsidR="006C436F" w:rsidRPr="001C79C3" w:rsidRDefault="0085600F" w:rsidP="00881BF4">
            <w:pPr>
              <w:contextualSpacing/>
              <w:rPr>
                <w:rFonts w:cs="Arial"/>
                <w:sz w:val="20"/>
                <w:szCs w:val="20"/>
              </w:rPr>
            </w:pPr>
            <w:r w:rsidRPr="001C79C3">
              <w:rPr>
                <w:rFonts w:cs="Arial"/>
                <w:sz w:val="20"/>
                <w:szCs w:val="20"/>
              </w:rPr>
              <w:tab/>
            </w:r>
            <w:r w:rsidRPr="001C79C3">
              <w:rPr>
                <w:rFonts w:cs="Arial"/>
                <w:sz w:val="20"/>
                <w:szCs w:val="20"/>
              </w:rPr>
              <w:tab/>
            </w:r>
            <w:proofErr w:type="spellStart"/>
            <w:r w:rsidRPr="001C79C3">
              <w:rPr>
                <w:rFonts w:cs="Arial"/>
                <w:sz w:val="20"/>
                <w:szCs w:val="20"/>
              </w:rPr>
              <w:t>raw_points</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9B4C95"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uint8</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ED5D7AE" w14:textId="77777777" w:rsidR="006C436F" w:rsidRPr="001C79C3" w:rsidRDefault="006C436F" w:rsidP="00881BF4">
            <w:pPr>
              <w:contextualSpacing/>
              <w:rPr>
                <w:rFonts w:cs="Arial"/>
                <w:sz w:val="20"/>
                <w:szCs w:val="20"/>
              </w:rPr>
            </w:pPr>
            <w:r w:rsidRPr="001C79C3">
              <w:rPr>
                <w:rFonts w:cs="Arial"/>
                <w:sz w:val="20"/>
                <w:szCs w:val="20"/>
              </w:rPr>
              <w:t xml:space="preserve"> specifies the number of RAW coded points in the current patch </w:t>
            </w:r>
          </w:p>
        </w:tc>
      </w:tr>
      <w:tr w:rsidR="006C436F" w:rsidRPr="00C82394" w14:paraId="5946C359"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E29EA95" w14:textId="77777777" w:rsidR="006C436F" w:rsidRPr="001C79C3" w:rsidRDefault="006C436F" w:rsidP="00881BF4">
            <w:pPr>
              <w:contextualSpacing/>
              <w:rPr>
                <w:rFonts w:cs="Arial"/>
                <w:sz w:val="20"/>
                <w:szCs w:val="20"/>
              </w:rPr>
            </w:pPr>
            <w:r w:rsidRPr="001C79C3">
              <w:rPr>
                <w:rFonts w:cs="Arial"/>
                <w:sz w:val="20"/>
                <w:szCs w:val="20"/>
              </w:rPr>
              <w:tab/>
              <w:t>}</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919428D" w14:textId="77777777" w:rsidR="006C436F" w:rsidRPr="001C79C3" w:rsidRDefault="006C436F" w:rsidP="00881BF4">
            <w:pPr>
              <w:contextualSpacing/>
              <w:jc w:val="center"/>
              <w:rPr>
                <w:rFonts w:cs="Arial"/>
                <w:color w:val="000000"/>
                <w:sz w:val="20"/>
                <w:szCs w:val="20"/>
              </w:rPr>
            </w:pP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91AEEC5" w14:textId="77777777" w:rsidR="006C436F" w:rsidRPr="001C79C3" w:rsidRDefault="006C436F" w:rsidP="00881BF4">
            <w:pPr>
              <w:contextualSpacing/>
              <w:rPr>
                <w:rFonts w:cs="Arial"/>
                <w:sz w:val="20"/>
                <w:szCs w:val="20"/>
              </w:rPr>
            </w:pPr>
          </w:p>
        </w:tc>
      </w:tr>
      <w:tr w:rsidR="006C436F" w:rsidRPr="00C82394" w14:paraId="669AA0AD"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AC107A0" w14:textId="77777777" w:rsidR="006C436F" w:rsidRPr="001C79C3" w:rsidRDefault="006C436F" w:rsidP="00881BF4">
            <w:pPr>
              <w:contextualSpacing/>
              <w:rPr>
                <w:rFonts w:cs="Arial"/>
                <w:sz w:val="20"/>
                <w:szCs w:val="20"/>
              </w:rPr>
            </w:pPr>
            <w:r w:rsidRPr="001C79C3">
              <w:rPr>
                <w:rFonts w:cs="Arial"/>
                <w:sz w:val="20"/>
                <w:szCs w:val="20"/>
              </w:rPr>
              <w:t>}</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A4E33E2" w14:textId="77777777" w:rsidR="006C436F" w:rsidRPr="001C79C3" w:rsidRDefault="006C436F" w:rsidP="00881BF4">
            <w:pPr>
              <w:contextualSpacing/>
              <w:jc w:val="center"/>
              <w:rPr>
                <w:rFonts w:cs="Arial"/>
                <w:color w:val="000000"/>
                <w:sz w:val="20"/>
                <w:szCs w:val="20"/>
              </w:rPr>
            </w:pP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52925C5" w14:textId="77777777" w:rsidR="006C436F" w:rsidRPr="001C79C3" w:rsidRDefault="006C436F" w:rsidP="00881BF4">
            <w:pPr>
              <w:contextualSpacing/>
              <w:rPr>
                <w:rFonts w:cs="Arial"/>
                <w:sz w:val="20"/>
                <w:szCs w:val="20"/>
              </w:rPr>
            </w:pPr>
          </w:p>
        </w:tc>
      </w:tr>
    </w:tbl>
    <w:p w14:paraId="59605852" w14:textId="42CCCB7D" w:rsidR="00F802EF" w:rsidRDefault="006C436F" w:rsidP="001C79C3">
      <w:pPr>
        <w:jc w:val="both"/>
      </w:pPr>
      <w:r w:rsidRPr="009E2B28">
        <w:t xml:space="preserve">Note: The calculation of </w:t>
      </w:r>
      <w:proofErr w:type="spellStart"/>
      <w:r w:rsidRPr="009E2B28">
        <w:rPr>
          <w:rStyle w:val="CodeChar"/>
        </w:rPr>
        <w:t>blockCount</w:t>
      </w:r>
      <w:proofErr w:type="spellEnd"/>
      <w:r w:rsidRPr="009E2B28">
        <w:t xml:space="preserve"> is specified in function </w:t>
      </w:r>
      <w:proofErr w:type="spellStart"/>
      <w:r w:rsidRPr="009E2B28">
        <w:rPr>
          <w:rStyle w:val="CodeChar"/>
        </w:rPr>
        <w:t>BlockCnt</w:t>
      </w:r>
      <w:proofErr w:type="spellEnd"/>
      <w:r w:rsidRPr="009E2B28">
        <w:rPr>
          <w:rStyle w:val="CodeChar"/>
        </w:rPr>
        <w:t xml:space="preserve"> (</w:t>
      </w:r>
      <w:proofErr w:type="spellStart"/>
      <w:r w:rsidRPr="009E2B28">
        <w:rPr>
          <w:rStyle w:val="CodeChar"/>
        </w:rPr>
        <w:t>xSize</w:t>
      </w:r>
      <w:proofErr w:type="spellEnd"/>
      <w:r w:rsidRPr="009E2B28">
        <w:rPr>
          <w:rStyle w:val="CodeChar"/>
        </w:rPr>
        <w:t xml:space="preserve">, </w:t>
      </w:r>
      <w:proofErr w:type="spellStart"/>
      <w:r w:rsidRPr="009E2B28">
        <w:rPr>
          <w:rStyle w:val="CodeChar"/>
        </w:rPr>
        <w:t>ySize</w:t>
      </w:r>
      <w:proofErr w:type="spellEnd"/>
      <w:r w:rsidRPr="009E2B28">
        <w:rPr>
          <w:rStyle w:val="CodeChar"/>
        </w:rPr>
        <w:t>)</w:t>
      </w:r>
      <w:r w:rsidRPr="009E2B28">
        <w:t xml:space="preserve"> in clause 8.4.7.9. of ISO/IEC 23090-5. The argument</w:t>
      </w:r>
      <w:r w:rsidRPr="00D22960">
        <w:t>s</w:t>
      </w:r>
      <w:r w:rsidRPr="009E2B28">
        <w:t xml:space="preserve"> to the function are patch</w:t>
      </w:r>
      <w:r>
        <w:t xml:space="preserve"> </w:t>
      </w:r>
      <w:r w:rsidRPr="00D22960">
        <w:t>dimensions,</w:t>
      </w:r>
      <w:r w:rsidRPr="009E2B28">
        <w:t xml:space="preserve"> i.e.</w:t>
      </w:r>
      <w:r w:rsidRPr="00D22960">
        <w:t>,</w:t>
      </w:r>
      <w:r w:rsidRPr="009E2B28">
        <w:t xml:space="preserve"> </w:t>
      </w:r>
      <w:r w:rsidRPr="009E2B28">
        <w:rPr>
          <w:rStyle w:val="CodeChar"/>
        </w:rPr>
        <w:t>2d_size_x</w:t>
      </w:r>
      <w:r w:rsidRPr="009E2B28">
        <w:t xml:space="preserve">, </w:t>
      </w:r>
      <w:r w:rsidRPr="00D22960">
        <w:t xml:space="preserve">and </w:t>
      </w:r>
      <w:r w:rsidRPr="009E2B28">
        <w:rPr>
          <w:rStyle w:val="CodeChar"/>
        </w:rPr>
        <w:t>2d_size_y</w:t>
      </w:r>
      <w:r w:rsidRPr="00D22960">
        <w:t>.</w:t>
      </w:r>
    </w:p>
    <w:p w14:paraId="41E3AEA8" w14:textId="77777777" w:rsidR="006965E2" w:rsidRDefault="006965E2" w:rsidP="006965E2">
      <w:pPr>
        <w:pStyle w:val="BodyText"/>
        <w:spacing w:after="0" w:line="240" w:lineRule="auto"/>
        <w:rPr>
          <w:rFonts w:ascii="Arial" w:hAnsi="Arial" w:cs="Arial"/>
          <w:szCs w:val="24"/>
        </w:rPr>
      </w:pPr>
    </w:p>
    <w:p w14:paraId="63861E19" w14:textId="3587A08E" w:rsidR="00F802EF" w:rsidRPr="001C79C3" w:rsidRDefault="006965E2" w:rsidP="001C79C3">
      <w:pPr>
        <w:pStyle w:val="BodyText"/>
        <w:spacing w:after="0" w:line="240" w:lineRule="auto"/>
        <w:rPr>
          <w:sz w:val="20"/>
        </w:rPr>
      </w:pPr>
      <w:r w:rsidRPr="001257E9">
        <w:rPr>
          <w:rFonts w:ascii="Arial" w:hAnsi="Arial" w:cs="Arial"/>
          <w:szCs w:val="24"/>
        </w:rPr>
        <w:t>The atlas buffer format for “</w:t>
      </w:r>
      <w:proofErr w:type="spellStart"/>
      <w:r w:rsidRPr="001257E9">
        <w:rPr>
          <w:rFonts w:ascii="Courier New" w:hAnsi="Courier New" w:cs="Courier New"/>
          <w:szCs w:val="24"/>
        </w:rPr>
        <w:t>buffer_format</w:t>
      </w:r>
      <w:proofErr w:type="spellEnd"/>
      <w:r w:rsidRPr="001257E9">
        <w:rPr>
          <w:rFonts w:ascii="Arial" w:hAnsi="Arial" w:cs="Arial"/>
          <w:szCs w:val="24"/>
        </w:rPr>
        <w:t>” value “</w:t>
      </w:r>
      <w:r>
        <w:rPr>
          <w:rFonts w:ascii="Arial" w:hAnsi="Arial" w:cs="Arial"/>
          <w:szCs w:val="24"/>
        </w:rPr>
        <w:t>miv</w:t>
      </w:r>
      <w:r w:rsidRPr="001257E9">
        <w:rPr>
          <w:rFonts w:ascii="Arial" w:hAnsi="Arial" w:cs="Arial"/>
          <w:szCs w:val="24"/>
        </w:rPr>
        <w:t xml:space="preserve">” </w:t>
      </w:r>
      <w:r>
        <w:rPr>
          <w:rFonts w:ascii="Arial" w:hAnsi="Arial" w:cs="Arial"/>
          <w:szCs w:val="24"/>
        </w:rPr>
        <w:t>is described in Table G.8.</w:t>
      </w:r>
    </w:p>
    <w:p w14:paraId="0EB420BE" w14:textId="45A765A2" w:rsidR="00F802EF" w:rsidRPr="001C79C3" w:rsidRDefault="00B46409" w:rsidP="00F802EF">
      <w:pPr>
        <w:pStyle w:val="Caption"/>
        <w:keepNext/>
        <w:jc w:val="center"/>
        <w:rPr>
          <w:b w:val="0"/>
          <w:bCs w:val="0"/>
        </w:rPr>
      </w:pPr>
      <w:r w:rsidRPr="00514B15">
        <w:rPr>
          <w:b w:val="0"/>
          <w:bCs w:val="0"/>
        </w:rPr>
        <w:t>Table G.</w:t>
      </w:r>
      <w:r w:rsidR="006965E2">
        <w:rPr>
          <w:b w:val="0"/>
          <w:bCs w:val="0"/>
        </w:rPr>
        <w:t>8</w:t>
      </w:r>
      <w:r w:rsidRPr="00514B15">
        <w:rPr>
          <w:b w:val="0"/>
          <w:bCs w:val="0"/>
        </w:rPr>
        <w:t xml:space="preserve"> Atlas data buffer format</w:t>
      </w:r>
      <w:r w:rsidR="00566E5D">
        <w:rPr>
          <w:b w:val="0"/>
          <w:bCs w:val="0"/>
        </w:rPr>
        <w:t xml:space="preserve"> for </w:t>
      </w:r>
      <w:proofErr w:type="spellStart"/>
      <w:r w:rsidR="00566E5D">
        <w:rPr>
          <w:b w:val="0"/>
          <w:bCs w:val="0"/>
        </w:rPr>
        <w:t>buffer_format:miv</w:t>
      </w:r>
      <w:proofErr w:type="spellEnd"/>
    </w:p>
    <w:tbl>
      <w:tblPr>
        <w:tblStyle w:val="TableGrid"/>
        <w:tblW w:w="5342" w:type="pct"/>
        <w:jc w:val="center"/>
        <w:tblLayout w:type="fixed"/>
        <w:tblLook w:val="04A0" w:firstRow="1" w:lastRow="0" w:firstColumn="1" w:lastColumn="0" w:noHBand="0" w:noVBand="1"/>
      </w:tblPr>
      <w:tblGrid>
        <w:gridCol w:w="4405"/>
        <w:gridCol w:w="990"/>
        <w:gridCol w:w="4589"/>
      </w:tblGrid>
      <w:tr w:rsidR="00B46409" w:rsidRPr="00514B15" w14:paraId="1D433E1B" w14:textId="77777777" w:rsidTr="001C79C3">
        <w:trPr>
          <w:trHeight w:val="259"/>
          <w:jc w:val="center"/>
        </w:trPr>
        <w:tc>
          <w:tcPr>
            <w:tcW w:w="4405" w:type="dxa"/>
          </w:tcPr>
          <w:p w14:paraId="7AD42533" w14:textId="77777777" w:rsidR="00B46409" w:rsidRPr="00514B15" w:rsidRDefault="00B46409" w:rsidP="0095374B">
            <w:pPr>
              <w:spacing w:before="20" w:after="20"/>
              <w:jc w:val="center"/>
              <w:rPr>
                <w:b/>
                <w:bCs/>
                <w:color w:val="000000" w:themeColor="text1"/>
                <w:sz w:val="20"/>
                <w:szCs w:val="20"/>
              </w:rPr>
            </w:pPr>
            <w:r w:rsidRPr="00514B15">
              <w:rPr>
                <w:b/>
                <w:bCs/>
                <w:color w:val="000000" w:themeColor="text1"/>
                <w:sz w:val="20"/>
                <w:szCs w:val="20"/>
              </w:rPr>
              <w:t>Field</w:t>
            </w:r>
          </w:p>
        </w:tc>
        <w:tc>
          <w:tcPr>
            <w:tcW w:w="990" w:type="dxa"/>
          </w:tcPr>
          <w:p w14:paraId="37A40792" w14:textId="77777777" w:rsidR="00B46409" w:rsidRPr="00514B15" w:rsidRDefault="00B46409" w:rsidP="0095374B">
            <w:pPr>
              <w:spacing w:before="20" w:after="20"/>
              <w:jc w:val="center"/>
              <w:rPr>
                <w:b/>
                <w:color w:val="000000" w:themeColor="text1"/>
                <w:sz w:val="20"/>
                <w:szCs w:val="20"/>
              </w:rPr>
            </w:pPr>
            <w:r w:rsidRPr="00514B15">
              <w:rPr>
                <w:b/>
                <w:color w:val="000000" w:themeColor="text1"/>
                <w:sz w:val="20"/>
                <w:szCs w:val="20"/>
              </w:rPr>
              <w:t>Type</w:t>
            </w:r>
          </w:p>
        </w:tc>
        <w:tc>
          <w:tcPr>
            <w:tcW w:w="4589" w:type="dxa"/>
          </w:tcPr>
          <w:p w14:paraId="2AC33133" w14:textId="77777777" w:rsidR="00B46409" w:rsidRPr="00514B15" w:rsidRDefault="00B46409" w:rsidP="0095374B">
            <w:pPr>
              <w:spacing w:before="20" w:after="20"/>
              <w:jc w:val="center"/>
              <w:rPr>
                <w:b/>
                <w:color w:val="000000" w:themeColor="text1"/>
                <w:sz w:val="20"/>
                <w:szCs w:val="20"/>
              </w:rPr>
            </w:pPr>
            <w:r w:rsidRPr="00514B15">
              <w:rPr>
                <w:b/>
                <w:color w:val="000000" w:themeColor="text1"/>
                <w:sz w:val="20"/>
                <w:szCs w:val="20"/>
              </w:rPr>
              <w:t>Description</w:t>
            </w:r>
          </w:p>
        </w:tc>
      </w:tr>
      <w:tr w:rsidR="00B46409" w:rsidRPr="00514B15" w14:paraId="6D22C020" w14:textId="77777777" w:rsidTr="001C79C3">
        <w:trPr>
          <w:trHeight w:val="271"/>
          <w:jc w:val="center"/>
        </w:trPr>
        <w:tc>
          <w:tcPr>
            <w:tcW w:w="4405" w:type="dxa"/>
          </w:tcPr>
          <w:p w14:paraId="37B25DB6" w14:textId="77777777" w:rsidR="00B46409" w:rsidRPr="001C79C3" w:rsidRDefault="00B46409" w:rsidP="0095374B">
            <w:pPr>
              <w:spacing w:before="20" w:after="20"/>
              <w:rPr>
                <w:color w:val="000000" w:themeColor="text1"/>
                <w:sz w:val="20"/>
                <w:szCs w:val="20"/>
              </w:rPr>
            </w:pPr>
            <w:proofErr w:type="spellStart"/>
            <w:r w:rsidRPr="001C79C3">
              <w:rPr>
                <w:color w:val="000000" w:themeColor="text1"/>
                <w:sz w:val="20"/>
                <w:szCs w:val="20"/>
              </w:rPr>
              <w:lastRenderedPageBreak/>
              <w:t>patch_count</w:t>
            </w:r>
            <w:proofErr w:type="spellEnd"/>
          </w:p>
        </w:tc>
        <w:tc>
          <w:tcPr>
            <w:tcW w:w="990" w:type="dxa"/>
          </w:tcPr>
          <w:p w14:paraId="50C1E908" w14:textId="77777777" w:rsidR="00B46409" w:rsidRPr="00514B15" w:rsidRDefault="00B46409" w:rsidP="0095374B">
            <w:pPr>
              <w:spacing w:before="20" w:after="20"/>
              <w:jc w:val="center"/>
              <w:rPr>
                <w:bCs/>
                <w:color w:val="000000" w:themeColor="text1"/>
                <w:sz w:val="20"/>
                <w:szCs w:val="20"/>
              </w:rPr>
            </w:pPr>
            <w:r w:rsidRPr="00514B15">
              <w:rPr>
                <w:bCs/>
                <w:color w:val="000000" w:themeColor="text1"/>
                <w:sz w:val="20"/>
                <w:szCs w:val="20"/>
              </w:rPr>
              <w:t>uint16</w:t>
            </w:r>
          </w:p>
        </w:tc>
        <w:tc>
          <w:tcPr>
            <w:tcW w:w="4589" w:type="dxa"/>
          </w:tcPr>
          <w:p w14:paraId="3A15B08C" w14:textId="77777777" w:rsidR="00B46409" w:rsidRPr="00514B15" w:rsidRDefault="00B46409" w:rsidP="0095374B">
            <w:pPr>
              <w:spacing w:before="20" w:after="20"/>
              <w:rPr>
                <w:bCs/>
                <w:color w:val="000000" w:themeColor="text1"/>
                <w:sz w:val="20"/>
                <w:szCs w:val="20"/>
              </w:rPr>
            </w:pPr>
            <w:r w:rsidRPr="00514B15">
              <w:rPr>
                <w:bCs/>
                <w:color w:val="000000" w:themeColor="text1"/>
                <w:sz w:val="20"/>
                <w:szCs w:val="20"/>
              </w:rPr>
              <w:t>provides the total number of patches.</w:t>
            </w:r>
          </w:p>
        </w:tc>
      </w:tr>
      <w:tr w:rsidR="00B46409" w:rsidRPr="00514B15" w14:paraId="48AE0237" w14:textId="77777777" w:rsidTr="001C79C3">
        <w:trPr>
          <w:trHeight w:val="259"/>
          <w:jc w:val="center"/>
        </w:trPr>
        <w:tc>
          <w:tcPr>
            <w:tcW w:w="4405" w:type="dxa"/>
          </w:tcPr>
          <w:p w14:paraId="69318096" w14:textId="77777777" w:rsidR="00B46409" w:rsidRPr="001C79C3" w:rsidRDefault="00B46409" w:rsidP="0095374B">
            <w:pPr>
              <w:spacing w:before="20" w:after="20"/>
              <w:rPr>
                <w:color w:val="000000" w:themeColor="text1"/>
                <w:sz w:val="20"/>
                <w:szCs w:val="20"/>
              </w:rPr>
            </w:pPr>
            <w:r w:rsidRPr="001C79C3">
              <w:rPr>
                <w:color w:val="000000" w:themeColor="text1"/>
                <w:sz w:val="20"/>
                <w:szCs w:val="20"/>
              </w:rPr>
              <w:t xml:space="preserve">for( </w:t>
            </w:r>
            <w:proofErr w:type="spellStart"/>
            <w:r w:rsidRPr="001C79C3">
              <w:rPr>
                <w:color w:val="000000" w:themeColor="text1"/>
                <w:sz w:val="20"/>
                <w:szCs w:val="20"/>
              </w:rPr>
              <w:t>i</w:t>
            </w:r>
            <w:proofErr w:type="spellEnd"/>
            <w:r w:rsidRPr="001C79C3">
              <w:rPr>
                <w:color w:val="000000" w:themeColor="text1"/>
                <w:sz w:val="20"/>
                <w:szCs w:val="20"/>
              </w:rPr>
              <w:t>=0;i&lt;</w:t>
            </w:r>
            <w:proofErr w:type="spellStart"/>
            <w:r w:rsidRPr="001C79C3">
              <w:rPr>
                <w:color w:val="000000" w:themeColor="text1"/>
                <w:sz w:val="20"/>
                <w:szCs w:val="20"/>
              </w:rPr>
              <w:t>patch_count;i</w:t>
            </w:r>
            <w:proofErr w:type="spellEnd"/>
            <w:r w:rsidRPr="001C79C3">
              <w:rPr>
                <w:color w:val="000000" w:themeColor="text1"/>
                <w:sz w:val="20"/>
                <w:szCs w:val="20"/>
              </w:rPr>
              <w:t>++ ) {</w:t>
            </w:r>
          </w:p>
        </w:tc>
        <w:tc>
          <w:tcPr>
            <w:tcW w:w="990" w:type="dxa"/>
          </w:tcPr>
          <w:p w14:paraId="2B1EE92A" w14:textId="77777777" w:rsidR="00B46409" w:rsidRPr="00514B15" w:rsidRDefault="00B46409" w:rsidP="0095374B">
            <w:pPr>
              <w:spacing w:before="20" w:after="20"/>
              <w:jc w:val="center"/>
              <w:rPr>
                <w:b/>
                <w:color w:val="000000" w:themeColor="text1"/>
                <w:sz w:val="20"/>
                <w:szCs w:val="20"/>
              </w:rPr>
            </w:pPr>
          </w:p>
        </w:tc>
        <w:tc>
          <w:tcPr>
            <w:tcW w:w="4589" w:type="dxa"/>
          </w:tcPr>
          <w:p w14:paraId="5BE3AE99" w14:textId="77777777" w:rsidR="00B46409" w:rsidRPr="00514B15" w:rsidRDefault="00B46409" w:rsidP="0095374B">
            <w:pPr>
              <w:spacing w:before="20" w:after="20"/>
              <w:rPr>
                <w:b/>
                <w:color w:val="000000" w:themeColor="text1"/>
                <w:sz w:val="20"/>
                <w:szCs w:val="20"/>
              </w:rPr>
            </w:pPr>
          </w:p>
        </w:tc>
      </w:tr>
      <w:tr w:rsidR="00B46409" w:rsidRPr="00514B15" w14:paraId="230C7F7D" w14:textId="77777777" w:rsidTr="001C79C3">
        <w:trPr>
          <w:trHeight w:val="259"/>
          <w:jc w:val="center"/>
        </w:trPr>
        <w:tc>
          <w:tcPr>
            <w:tcW w:w="4405" w:type="dxa"/>
          </w:tcPr>
          <w:p w14:paraId="5697E1A1" w14:textId="77777777" w:rsidR="00B46409" w:rsidRPr="001C79C3" w:rsidRDefault="00B46409" w:rsidP="007F03E1">
            <w:pPr>
              <w:spacing w:before="20" w:after="20"/>
              <w:rPr>
                <w:color w:val="000000" w:themeColor="text1"/>
                <w:sz w:val="20"/>
                <w:szCs w:val="20"/>
              </w:rPr>
            </w:pPr>
            <w:r w:rsidRPr="001C79C3">
              <w:rPr>
                <w:color w:val="000000" w:themeColor="text1"/>
                <w:sz w:val="20"/>
                <w:szCs w:val="20"/>
              </w:rPr>
              <w:tab/>
              <w:t>2d_pos_x</w:t>
            </w:r>
          </w:p>
        </w:tc>
        <w:tc>
          <w:tcPr>
            <w:tcW w:w="990" w:type="dxa"/>
          </w:tcPr>
          <w:p w14:paraId="1BB7BBAD" w14:textId="77777777" w:rsidR="00B46409" w:rsidRPr="00514B15" w:rsidRDefault="00B46409" w:rsidP="0095374B">
            <w:pPr>
              <w:spacing w:before="20" w:after="20"/>
              <w:jc w:val="center"/>
              <w:rPr>
                <w:color w:val="000000" w:themeColor="text1"/>
                <w:sz w:val="20"/>
                <w:szCs w:val="20"/>
              </w:rPr>
            </w:pPr>
            <w:r w:rsidRPr="00514B15">
              <w:rPr>
                <w:color w:val="000000" w:themeColor="text1"/>
                <w:sz w:val="20"/>
                <w:szCs w:val="20"/>
              </w:rPr>
              <w:t>float</w:t>
            </w:r>
          </w:p>
        </w:tc>
        <w:tc>
          <w:tcPr>
            <w:tcW w:w="4589" w:type="dxa"/>
          </w:tcPr>
          <w:p w14:paraId="72A79BAF" w14:textId="77777777" w:rsidR="00B46409" w:rsidRPr="00514B15" w:rsidRDefault="00B46409" w:rsidP="0095374B">
            <w:pPr>
              <w:spacing w:before="20" w:after="20"/>
              <w:rPr>
                <w:color w:val="000000" w:themeColor="text1"/>
                <w:sz w:val="20"/>
                <w:szCs w:val="20"/>
              </w:rPr>
            </w:pPr>
            <w:r w:rsidRPr="00514B15">
              <w:rPr>
                <w:color w:val="000000" w:themeColor="text1"/>
                <w:sz w:val="20"/>
                <w:szCs w:val="20"/>
              </w:rPr>
              <w:t xml:space="preserve">specifies the x-coordinate of the top-left corner of the patch bounding box for the current patch. </w:t>
            </w:r>
          </w:p>
        </w:tc>
      </w:tr>
      <w:tr w:rsidR="00B46409" w:rsidRPr="00514B15" w14:paraId="3A5C089C" w14:textId="77777777" w:rsidTr="001C79C3">
        <w:trPr>
          <w:trHeight w:val="259"/>
          <w:jc w:val="center"/>
        </w:trPr>
        <w:tc>
          <w:tcPr>
            <w:tcW w:w="4405" w:type="dxa"/>
          </w:tcPr>
          <w:p w14:paraId="31839C14" w14:textId="77777777" w:rsidR="00B46409" w:rsidRPr="001C79C3" w:rsidRDefault="00B46409" w:rsidP="007F03E1">
            <w:pPr>
              <w:spacing w:before="20" w:after="20"/>
              <w:rPr>
                <w:color w:val="000000" w:themeColor="text1"/>
                <w:sz w:val="20"/>
                <w:szCs w:val="20"/>
                <w:lang w:eastAsia="ja-JP"/>
              </w:rPr>
            </w:pPr>
            <w:r w:rsidRPr="001C79C3">
              <w:rPr>
                <w:color w:val="000000" w:themeColor="text1"/>
                <w:sz w:val="20"/>
                <w:szCs w:val="20"/>
              </w:rPr>
              <w:tab/>
              <w:t>2d_pos_y</w:t>
            </w:r>
          </w:p>
        </w:tc>
        <w:tc>
          <w:tcPr>
            <w:tcW w:w="990" w:type="dxa"/>
          </w:tcPr>
          <w:p w14:paraId="2107718D" w14:textId="77777777" w:rsidR="00B46409" w:rsidRPr="00514B15" w:rsidRDefault="00B46409" w:rsidP="0095374B">
            <w:pPr>
              <w:spacing w:before="20" w:after="20"/>
              <w:jc w:val="center"/>
              <w:rPr>
                <w:color w:val="000000" w:themeColor="text1"/>
                <w:sz w:val="20"/>
                <w:szCs w:val="20"/>
              </w:rPr>
            </w:pPr>
            <w:r w:rsidRPr="00514B15">
              <w:rPr>
                <w:color w:val="000000" w:themeColor="text1"/>
                <w:sz w:val="20"/>
                <w:szCs w:val="20"/>
              </w:rPr>
              <w:t>float</w:t>
            </w:r>
          </w:p>
        </w:tc>
        <w:tc>
          <w:tcPr>
            <w:tcW w:w="4589" w:type="dxa"/>
          </w:tcPr>
          <w:p w14:paraId="359BF03C" w14:textId="77777777" w:rsidR="00B46409" w:rsidRPr="00514B15" w:rsidRDefault="00B46409" w:rsidP="0095374B">
            <w:pPr>
              <w:spacing w:before="20" w:after="20"/>
              <w:rPr>
                <w:color w:val="000000" w:themeColor="text1"/>
                <w:sz w:val="20"/>
                <w:szCs w:val="20"/>
              </w:rPr>
            </w:pPr>
            <w:r w:rsidRPr="00514B15">
              <w:rPr>
                <w:color w:val="000000" w:themeColor="text1"/>
                <w:sz w:val="20"/>
                <w:szCs w:val="20"/>
              </w:rPr>
              <w:t>specifies the y-coordinate of the top-left corner of the patch bounding box for the current patch.</w:t>
            </w:r>
          </w:p>
        </w:tc>
      </w:tr>
      <w:tr w:rsidR="00B46409" w:rsidRPr="00514B15" w14:paraId="3099CF50" w14:textId="77777777" w:rsidTr="001C79C3">
        <w:trPr>
          <w:trHeight w:val="271"/>
          <w:jc w:val="center"/>
        </w:trPr>
        <w:tc>
          <w:tcPr>
            <w:tcW w:w="4405" w:type="dxa"/>
          </w:tcPr>
          <w:p w14:paraId="77C32834" w14:textId="77777777" w:rsidR="00B46409" w:rsidRPr="001C79C3" w:rsidRDefault="00B46409" w:rsidP="007F03E1">
            <w:pPr>
              <w:spacing w:before="20" w:after="20"/>
              <w:rPr>
                <w:color w:val="000000" w:themeColor="text1"/>
                <w:sz w:val="20"/>
                <w:szCs w:val="20"/>
              </w:rPr>
            </w:pPr>
            <w:r w:rsidRPr="001C79C3">
              <w:rPr>
                <w:color w:val="000000" w:themeColor="text1"/>
                <w:sz w:val="20"/>
                <w:szCs w:val="20"/>
              </w:rPr>
              <w:tab/>
              <w:t>2d_size_x</w:t>
            </w:r>
          </w:p>
        </w:tc>
        <w:tc>
          <w:tcPr>
            <w:tcW w:w="990" w:type="dxa"/>
          </w:tcPr>
          <w:p w14:paraId="14EA4370" w14:textId="77777777" w:rsidR="00B46409" w:rsidRPr="00514B15" w:rsidRDefault="00B46409" w:rsidP="0095374B">
            <w:pPr>
              <w:spacing w:before="20" w:after="20"/>
              <w:jc w:val="center"/>
              <w:rPr>
                <w:color w:val="000000" w:themeColor="text1"/>
                <w:sz w:val="20"/>
                <w:szCs w:val="20"/>
              </w:rPr>
            </w:pPr>
            <w:r w:rsidRPr="00514B15">
              <w:rPr>
                <w:color w:val="000000" w:themeColor="text1"/>
                <w:sz w:val="20"/>
                <w:szCs w:val="20"/>
              </w:rPr>
              <w:t>float</w:t>
            </w:r>
          </w:p>
        </w:tc>
        <w:tc>
          <w:tcPr>
            <w:tcW w:w="4589" w:type="dxa"/>
          </w:tcPr>
          <w:p w14:paraId="7A29CC91" w14:textId="77777777" w:rsidR="00B46409" w:rsidRPr="00514B15" w:rsidRDefault="00B46409" w:rsidP="0095374B">
            <w:pPr>
              <w:spacing w:before="20" w:after="20"/>
              <w:rPr>
                <w:color w:val="000000" w:themeColor="text1"/>
                <w:sz w:val="20"/>
                <w:szCs w:val="20"/>
              </w:rPr>
            </w:pPr>
            <w:r w:rsidRPr="00514B15">
              <w:rPr>
                <w:color w:val="000000" w:themeColor="text1"/>
                <w:sz w:val="20"/>
                <w:szCs w:val="20"/>
              </w:rPr>
              <w:t>specifies the width of the current patch.</w:t>
            </w:r>
          </w:p>
        </w:tc>
      </w:tr>
      <w:tr w:rsidR="00B46409" w:rsidRPr="00514B15" w14:paraId="0124EB88" w14:textId="77777777" w:rsidTr="001C79C3">
        <w:trPr>
          <w:trHeight w:val="259"/>
          <w:jc w:val="center"/>
        </w:trPr>
        <w:tc>
          <w:tcPr>
            <w:tcW w:w="4405" w:type="dxa"/>
          </w:tcPr>
          <w:p w14:paraId="17B2F4A0" w14:textId="77777777" w:rsidR="00B46409" w:rsidRPr="001C79C3" w:rsidRDefault="00B46409" w:rsidP="007F03E1">
            <w:pPr>
              <w:spacing w:before="20" w:after="20"/>
              <w:rPr>
                <w:color w:val="000000" w:themeColor="text1"/>
                <w:sz w:val="20"/>
                <w:szCs w:val="20"/>
              </w:rPr>
            </w:pPr>
            <w:r w:rsidRPr="001C79C3">
              <w:rPr>
                <w:color w:val="000000" w:themeColor="text1"/>
                <w:sz w:val="20"/>
                <w:szCs w:val="20"/>
              </w:rPr>
              <w:tab/>
              <w:t>2d_size_y</w:t>
            </w:r>
          </w:p>
        </w:tc>
        <w:tc>
          <w:tcPr>
            <w:tcW w:w="990" w:type="dxa"/>
          </w:tcPr>
          <w:p w14:paraId="475F5951" w14:textId="77777777" w:rsidR="00B46409" w:rsidRPr="00514B15" w:rsidRDefault="00B46409" w:rsidP="0095374B">
            <w:pPr>
              <w:spacing w:before="20" w:after="20"/>
              <w:jc w:val="center"/>
              <w:rPr>
                <w:color w:val="000000" w:themeColor="text1"/>
                <w:sz w:val="20"/>
                <w:szCs w:val="20"/>
              </w:rPr>
            </w:pPr>
            <w:r w:rsidRPr="00514B15">
              <w:rPr>
                <w:color w:val="000000" w:themeColor="text1"/>
                <w:sz w:val="20"/>
                <w:szCs w:val="20"/>
              </w:rPr>
              <w:t>float</w:t>
            </w:r>
          </w:p>
        </w:tc>
        <w:tc>
          <w:tcPr>
            <w:tcW w:w="4589" w:type="dxa"/>
          </w:tcPr>
          <w:p w14:paraId="2FF2654C" w14:textId="77777777" w:rsidR="00B46409" w:rsidRPr="00514B15" w:rsidRDefault="00B46409" w:rsidP="0095374B">
            <w:pPr>
              <w:spacing w:before="20" w:after="20"/>
              <w:rPr>
                <w:color w:val="000000" w:themeColor="text1"/>
                <w:sz w:val="20"/>
                <w:szCs w:val="20"/>
              </w:rPr>
            </w:pPr>
            <w:r w:rsidRPr="00514B15">
              <w:rPr>
                <w:color w:val="000000" w:themeColor="text1"/>
                <w:sz w:val="20"/>
                <w:szCs w:val="20"/>
              </w:rPr>
              <w:t>specifies the height of the current patch.</w:t>
            </w:r>
          </w:p>
        </w:tc>
      </w:tr>
      <w:tr w:rsidR="00B46409" w:rsidRPr="00514B15" w14:paraId="3A839561" w14:textId="77777777" w:rsidTr="001C79C3">
        <w:trPr>
          <w:trHeight w:val="259"/>
          <w:jc w:val="center"/>
        </w:trPr>
        <w:tc>
          <w:tcPr>
            <w:tcW w:w="4405" w:type="dxa"/>
          </w:tcPr>
          <w:p w14:paraId="006C687F" w14:textId="77777777" w:rsidR="00B46409" w:rsidRPr="001C79C3" w:rsidRDefault="00B46409" w:rsidP="007F03E1">
            <w:pPr>
              <w:spacing w:before="20" w:after="20"/>
              <w:rPr>
                <w:color w:val="000000" w:themeColor="text1"/>
                <w:sz w:val="20"/>
                <w:szCs w:val="20"/>
                <w:lang w:eastAsia="ja-JP"/>
              </w:rPr>
            </w:pPr>
            <w:r w:rsidRPr="001C79C3">
              <w:rPr>
                <w:color w:val="000000" w:themeColor="text1"/>
                <w:sz w:val="20"/>
                <w:szCs w:val="20"/>
              </w:rPr>
              <w:tab/>
              <w:t>3d_offset_u</w:t>
            </w:r>
          </w:p>
        </w:tc>
        <w:tc>
          <w:tcPr>
            <w:tcW w:w="990" w:type="dxa"/>
          </w:tcPr>
          <w:p w14:paraId="59F18A6E" w14:textId="77777777" w:rsidR="00B46409" w:rsidRPr="00514B15" w:rsidRDefault="00B46409" w:rsidP="0095374B">
            <w:pPr>
              <w:spacing w:before="20" w:after="20"/>
              <w:jc w:val="center"/>
              <w:rPr>
                <w:color w:val="000000" w:themeColor="text1"/>
                <w:sz w:val="20"/>
                <w:szCs w:val="20"/>
              </w:rPr>
            </w:pPr>
            <w:r w:rsidRPr="00514B15">
              <w:rPr>
                <w:color w:val="000000" w:themeColor="text1"/>
                <w:sz w:val="20"/>
                <w:szCs w:val="20"/>
              </w:rPr>
              <w:t>float</w:t>
            </w:r>
          </w:p>
        </w:tc>
        <w:tc>
          <w:tcPr>
            <w:tcW w:w="4589" w:type="dxa"/>
          </w:tcPr>
          <w:p w14:paraId="22588F71" w14:textId="77777777" w:rsidR="00B46409" w:rsidRPr="00514B15" w:rsidRDefault="00B46409" w:rsidP="0095374B">
            <w:pPr>
              <w:spacing w:before="20" w:after="20"/>
              <w:rPr>
                <w:color w:val="000000" w:themeColor="text1"/>
                <w:sz w:val="20"/>
                <w:szCs w:val="20"/>
              </w:rPr>
            </w:pPr>
            <w:r w:rsidRPr="00514B15">
              <w:rPr>
                <w:color w:val="000000" w:themeColor="text1"/>
                <w:sz w:val="20"/>
                <w:szCs w:val="20"/>
              </w:rPr>
              <w:t>specifies the shift to be applied to the reconstructed patch points in the current patch along the tangent axis.</w:t>
            </w:r>
          </w:p>
        </w:tc>
      </w:tr>
      <w:tr w:rsidR="00B46409" w:rsidRPr="00514B15" w14:paraId="6609042C" w14:textId="77777777" w:rsidTr="001C79C3">
        <w:trPr>
          <w:trHeight w:val="271"/>
          <w:jc w:val="center"/>
        </w:trPr>
        <w:tc>
          <w:tcPr>
            <w:tcW w:w="4405" w:type="dxa"/>
          </w:tcPr>
          <w:p w14:paraId="65066DF9" w14:textId="77777777" w:rsidR="00B46409" w:rsidRPr="001C79C3" w:rsidRDefault="00B46409" w:rsidP="007F03E1">
            <w:pPr>
              <w:spacing w:before="20" w:after="20"/>
              <w:rPr>
                <w:color w:val="000000" w:themeColor="text1"/>
                <w:sz w:val="20"/>
                <w:szCs w:val="20"/>
                <w:lang w:eastAsia="ja-JP"/>
              </w:rPr>
            </w:pPr>
            <w:r w:rsidRPr="001C79C3">
              <w:rPr>
                <w:color w:val="000000" w:themeColor="text1"/>
                <w:sz w:val="20"/>
                <w:szCs w:val="20"/>
              </w:rPr>
              <w:tab/>
              <w:t>3d_offset_v</w:t>
            </w:r>
          </w:p>
        </w:tc>
        <w:tc>
          <w:tcPr>
            <w:tcW w:w="990" w:type="dxa"/>
          </w:tcPr>
          <w:p w14:paraId="42B5CB17" w14:textId="77777777" w:rsidR="00B46409" w:rsidRPr="00514B15" w:rsidRDefault="00B46409" w:rsidP="0095374B">
            <w:pPr>
              <w:spacing w:before="20" w:after="20"/>
              <w:jc w:val="center"/>
              <w:rPr>
                <w:color w:val="000000" w:themeColor="text1"/>
                <w:sz w:val="20"/>
                <w:szCs w:val="20"/>
              </w:rPr>
            </w:pPr>
            <w:r w:rsidRPr="00514B15">
              <w:rPr>
                <w:color w:val="000000" w:themeColor="text1"/>
                <w:sz w:val="20"/>
                <w:szCs w:val="20"/>
              </w:rPr>
              <w:t>float</w:t>
            </w:r>
          </w:p>
        </w:tc>
        <w:tc>
          <w:tcPr>
            <w:tcW w:w="4589" w:type="dxa"/>
          </w:tcPr>
          <w:p w14:paraId="533CFED5" w14:textId="77777777" w:rsidR="00B46409" w:rsidRPr="00514B15" w:rsidRDefault="00B46409" w:rsidP="0095374B">
            <w:pPr>
              <w:spacing w:before="20" w:after="20"/>
              <w:rPr>
                <w:color w:val="000000" w:themeColor="text1"/>
                <w:sz w:val="20"/>
                <w:szCs w:val="20"/>
              </w:rPr>
            </w:pPr>
            <w:r w:rsidRPr="00514B15">
              <w:rPr>
                <w:color w:val="000000" w:themeColor="text1"/>
                <w:sz w:val="20"/>
                <w:szCs w:val="20"/>
              </w:rPr>
              <w:t>specifies the shift to be applied to the reconstructed patch points in the current patch along the bi-tangent axis.</w:t>
            </w:r>
          </w:p>
        </w:tc>
      </w:tr>
      <w:tr w:rsidR="00B46409" w:rsidRPr="00514B15" w14:paraId="652B01BB" w14:textId="77777777" w:rsidTr="001C79C3">
        <w:trPr>
          <w:trHeight w:val="259"/>
          <w:jc w:val="center"/>
        </w:trPr>
        <w:tc>
          <w:tcPr>
            <w:tcW w:w="4405" w:type="dxa"/>
          </w:tcPr>
          <w:p w14:paraId="02F2012D" w14:textId="77777777" w:rsidR="00B46409" w:rsidRPr="001C79C3" w:rsidRDefault="00B46409" w:rsidP="007F03E1">
            <w:pPr>
              <w:spacing w:before="20" w:after="20"/>
              <w:rPr>
                <w:color w:val="000000" w:themeColor="text1"/>
                <w:sz w:val="20"/>
                <w:szCs w:val="20"/>
              </w:rPr>
            </w:pPr>
            <w:r w:rsidRPr="001C79C3">
              <w:rPr>
                <w:color w:val="000000" w:themeColor="text1"/>
                <w:sz w:val="20"/>
                <w:szCs w:val="20"/>
              </w:rPr>
              <w:tab/>
              <w:t>3d_offset_d</w:t>
            </w:r>
          </w:p>
        </w:tc>
        <w:tc>
          <w:tcPr>
            <w:tcW w:w="990" w:type="dxa"/>
          </w:tcPr>
          <w:p w14:paraId="1923D21F" w14:textId="77777777" w:rsidR="00B46409" w:rsidRPr="00514B15" w:rsidRDefault="00B46409" w:rsidP="0095374B">
            <w:pPr>
              <w:spacing w:before="20" w:after="20"/>
              <w:jc w:val="center"/>
              <w:rPr>
                <w:color w:val="000000" w:themeColor="text1"/>
                <w:sz w:val="20"/>
                <w:szCs w:val="20"/>
              </w:rPr>
            </w:pPr>
            <w:r w:rsidRPr="00514B15">
              <w:rPr>
                <w:color w:val="000000" w:themeColor="text1"/>
                <w:sz w:val="20"/>
                <w:szCs w:val="20"/>
              </w:rPr>
              <w:t>float</w:t>
            </w:r>
          </w:p>
        </w:tc>
        <w:tc>
          <w:tcPr>
            <w:tcW w:w="4589" w:type="dxa"/>
          </w:tcPr>
          <w:p w14:paraId="0E40C0A4" w14:textId="77777777" w:rsidR="00B46409" w:rsidRPr="00514B15" w:rsidRDefault="00B46409" w:rsidP="0095374B">
            <w:pPr>
              <w:spacing w:before="20" w:after="20"/>
              <w:rPr>
                <w:color w:val="000000" w:themeColor="text1"/>
                <w:sz w:val="20"/>
                <w:szCs w:val="20"/>
              </w:rPr>
            </w:pPr>
            <w:r w:rsidRPr="00514B15">
              <w:rPr>
                <w:color w:val="000000" w:themeColor="text1"/>
                <w:sz w:val="20"/>
                <w:szCs w:val="20"/>
              </w:rPr>
              <w:t>specifies the shift to be applied to the reconstructed patch points in the current patch along the normal axis.</w:t>
            </w:r>
          </w:p>
        </w:tc>
      </w:tr>
      <w:tr w:rsidR="00B46409" w:rsidRPr="00514B15" w14:paraId="6A6FF800" w14:textId="77777777" w:rsidTr="001C79C3">
        <w:trPr>
          <w:trHeight w:val="259"/>
          <w:jc w:val="center"/>
        </w:trPr>
        <w:tc>
          <w:tcPr>
            <w:tcW w:w="4405" w:type="dxa"/>
          </w:tcPr>
          <w:p w14:paraId="3DEE5EF1" w14:textId="77777777" w:rsidR="00B46409" w:rsidRPr="001C79C3" w:rsidRDefault="00B46409" w:rsidP="007F03E1">
            <w:pPr>
              <w:spacing w:before="20" w:after="20"/>
              <w:rPr>
                <w:color w:val="000000" w:themeColor="text1"/>
                <w:sz w:val="20"/>
                <w:szCs w:val="20"/>
                <w:lang w:eastAsia="ja-JP"/>
              </w:rPr>
            </w:pPr>
            <w:r w:rsidRPr="001C79C3">
              <w:rPr>
                <w:color w:val="000000" w:themeColor="text1"/>
                <w:sz w:val="20"/>
                <w:szCs w:val="20"/>
              </w:rPr>
              <w:tab/>
            </w:r>
            <w:proofErr w:type="spellStart"/>
            <w:r w:rsidRPr="001C79C3">
              <w:rPr>
                <w:color w:val="000000" w:themeColor="text1"/>
                <w:sz w:val="20"/>
                <w:szCs w:val="20"/>
              </w:rPr>
              <w:t>patch_projection_id</w:t>
            </w:r>
            <w:proofErr w:type="spellEnd"/>
          </w:p>
        </w:tc>
        <w:tc>
          <w:tcPr>
            <w:tcW w:w="990" w:type="dxa"/>
          </w:tcPr>
          <w:p w14:paraId="7CBD0EA0" w14:textId="77777777" w:rsidR="00B46409" w:rsidRPr="00514B15" w:rsidRDefault="00B46409" w:rsidP="0095374B">
            <w:pPr>
              <w:spacing w:before="20" w:after="20"/>
              <w:jc w:val="center"/>
              <w:rPr>
                <w:color w:val="000000" w:themeColor="text1"/>
                <w:sz w:val="20"/>
                <w:szCs w:val="20"/>
              </w:rPr>
            </w:pPr>
            <w:r w:rsidRPr="00514B15">
              <w:rPr>
                <w:color w:val="000000" w:themeColor="text1"/>
                <w:sz w:val="20"/>
                <w:szCs w:val="20"/>
              </w:rPr>
              <w:t>uint8</w:t>
            </w:r>
          </w:p>
        </w:tc>
        <w:tc>
          <w:tcPr>
            <w:tcW w:w="4589" w:type="dxa"/>
          </w:tcPr>
          <w:p w14:paraId="7BE71079" w14:textId="77777777" w:rsidR="00B46409" w:rsidRPr="00514B15" w:rsidRDefault="00B46409" w:rsidP="0095374B">
            <w:pPr>
              <w:spacing w:before="20" w:after="20"/>
              <w:rPr>
                <w:color w:val="000000" w:themeColor="text1"/>
                <w:sz w:val="20"/>
                <w:szCs w:val="20"/>
              </w:rPr>
            </w:pPr>
            <w:r w:rsidRPr="00514B15">
              <w:rPr>
                <w:color w:val="000000" w:themeColor="text1"/>
                <w:sz w:val="20"/>
                <w:szCs w:val="20"/>
              </w:rPr>
              <w:t>specifies the identifier of the projection mode and the index of the normal to the projection plane of the current patch.</w:t>
            </w:r>
          </w:p>
        </w:tc>
      </w:tr>
      <w:tr w:rsidR="00B46409" w:rsidRPr="00514B15" w14:paraId="4A157028" w14:textId="77777777" w:rsidTr="001C79C3">
        <w:trPr>
          <w:trHeight w:val="271"/>
          <w:jc w:val="center"/>
        </w:trPr>
        <w:tc>
          <w:tcPr>
            <w:tcW w:w="4405" w:type="dxa"/>
          </w:tcPr>
          <w:p w14:paraId="648A168D" w14:textId="77777777" w:rsidR="00B46409" w:rsidRPr="001C79C3" w:rsidRDefault="00B46409" w:rsidP="007F03E1">
            <w:pPr>
              <w:spacing w:before="20" w:after="20"/>
              <w:rPr>
                <w:color w:val="000000" w:themeColor="text1"/>
                <w:sz w:val="20"/>
                <w:szCs w:val="20"/>
              </w:rPr>
            </w:pPr>
            <w:r w:rsidRPr="001C79C3">
              <w:rPr>
                <w:color w:val="000000" w:themeColor="text1"/>
                <w:sz w:val="20"/>
                <w:szCs w:val="20"/>
              </w:rPr>
              <w:tab/>
            </w:r>
            <w:proofErr w:type="spellStart"/>
            <w:r w:rsidRPr="001C79C3">
              <w:rPr>
                <w:color w:val="000000" w:themeColor="text1"/>
                <w:sz w:val="20"/>
                <w:szCs w:val="20"/>
              </w:rPr>
              <w:t>patch_orientation</w:t>
            </w:r>
            <w:proofErr w:type="spellEnd"/>
          </w:p>
        </w:tc>
        <w:tc>
          <w:tcPr>
            <w:tcW w:w="990" w:type="dxa"/>
          </w:tcPr>
          <w:p w14:paraId="20901769" w14:textId="77777777" w:rsidR="00B46409" w:rsidRPr="00514B15" w:rsidDel="0047460F" w:rsidRDefault="00B46409" w:rsidP="0095374B">
            <w:pPr>
              <w:spacing w:before="20" w:after="20"/>
              <w:jc w:val="center"/>
              <w:rPr>
                <w:color w:val="000000" w:themeColor="text1"/>
                <w:sz w:val="20"/>
                <w:szCs w:val="20"/>
              </w:rPr>
            </w:pPr>
            <w:r w:rsidRPr="00514B15">
              <w:rPr>
                <w:color w:val="000000" w:themeColor="text1"/>
                <w:sz w:val="20"/>
                <w:szCs w:val="20"/>
              </w:rPr>
              <w:t>uint8</w:t>
            </w:r>
          </w:p>
        </w:tc>
        <w:tc>
          <w:tcPr>
            <w:tcW w:w="4589" w:type="dxa"/>
          </w:tcPr>
          <w:p w14:paraId="52DED81B" w14:textId="77777777" w:rsidR="00B46409" w:rsidRPr="00514B15" w:rsidRDefault="00B46409" w:rsidP="0095374B">
            <w:pPr>
              <w:spacing w:before="20" w:after="20"/>
              <w:rPr>
                <w:color w:val="000000" w:themeColor="text1"/>
                <w:sz w:val="20"/>
                <w:szCs w:val="20"/>
              </w:rPr>
            </w:pPr>
            <w:r w:rsidRPr="00514B15">
              <w:rPr>
                <w:color w:val="000000" w:themeColor="text1"/>
                <w:sz w:val="20"/>
                <w:szCs w:val="20"/>
              </w:rPr>
              <w:t>specifies the index of the patch orientation of the current patch.</w:t>
            </w:r>
          </w:p>
        </w:tc>
      </w:tr>
      <w:tr w:rsidR="00B46409" w:rsidRPr="00514B15" w14:paraId="3163595D" w14:textId="77777777" w:rsidTr="001C79C3">
        <w:trPr>
          <w:trHeight w:val="271"/>
          <w:jc w:val="center"/>
        </w:trPr>
        <w:tc>
          <w:tcPr>
            <w:tcW w:w="4405" w:type="dxa"/>
          </w:tcPr>
          <w:p w14:paraId="337C7B09" w14:textId="41F2CEEB" w:rsidR="00B46409" w:rsidRPr="001C79C3" w:rsidRDefault="007F03E1" w:rsidP="007F03E1">
            <w:pPr>
              <w:spacing w:before="20" w:after="20"/>
              <w:rPr>
                <w:color w:val="000000" w:themeColor="text1"/>
                <w:sz w:val="20"/>
                <w:szCs w:val="20"/>
              </w:rPr>
            </w:pPr>
            <w:r w:rsidRPr="001C79C3">
              <w:rPr>
                <w:color w:val="000000" w:themeColor="text1"/>
                <w:sz w:val="20"/>
                <w:szCs w:val="20"/>
              </w:rPr>
              <w:tab/>
            </w:r>
            <w:proofErr w:type="spellStart"/>
            <w:r w:rsidR="00B46409" w:rsidRPr="001C79C3">
              <w:rPr>
                <w:color w:val="000000" w:themeColor="text1"/>
                <w:sz w:val="20"/>
                <w:szCs w:val="20"/>
              </w:rPr>
              <w:t>lod_scale_x</w:t>
            </w:r>
            <w:proofErr w:type="spellEnd"/>
          </w:p>
        </w:tc>
        <w:tc>
          <w:tcPr>
            <w:tcW w:w="990" w:type="dxa"/>
          </w:tcPr>
          <w:p w14:paraId="4988CD34" w14:textId="77777777" w:rsidR="00B46409" w:rsidRPr="00514B15" w:rsidRDefault="00B46409" w:rsidP="0095374B">
            <w:pPr>
              <w:spacing w:before="20" w:after="20"/>
              <w:jc w:val="center"/>
              <w:rPr>
                <w:color w:val="000000" w:themeColor="text1"/>
                <w:sz w:val="20"/>
                <w:szCs w:val="20"/>
              </w:rPr>
            </w:pPr>
            <w:r w:rsidRPr="00514B15">
              <w:rPr>
                <w:color w:val="000000" w:themeColor="text1"/>
                <w:sz w:val="20"/>
                <w:szCs w:val="20"/>
              </w:rPr>
              <w:t>uint16</w:t>
            </w:r>
          </w:p>
        </w:tc>
        <w:tc>
          <w:tcPr>
            <w:tcW w:w="4589" w:type="dxa"/>
          </w:tcPr>
          <w:p w14:paraId="203521EE" w14:textId="77777777" w:rsidR="00B46409" w:rsidRPr="00514B15" w:rsidRDefault="00B46409" w:rsidP="0095374B">
            <w:pPr>
              <w:spacing w:before="20" w:after="20"/>
              <w:rPr>
                <w:color w:val="000000" w:themeColor="text1"/>
                <w:sz w:val="20"/>
                <w:szCs w:val="20"/>
              </w:rPr>
            </w:pPr>
            <w:r w:rsidRPr="00514B15">
              <w:rPr>
                <w:color w:val="000000" w:themeColor="text1"/>
                <w:sz w:val="20"/>
                <w:szCs w:val="20"/>
              </w:rPr>
              <w:t>specifies the LOD scaling factor to be applied to the tangent axis of the current patch.</w:t>
            </w:r>
          </w:p>
        </w:tc>
      </w:tr>
      <w:tr w:rsidR="00B46409" w:rsidRPr="00514B15" w14:paraId="36D671F6" w14:textId="77777777" w:rsidTr="001C79C3">
        <w:trPr>
          <w:trHeight w:val="271"/>
          <w:jc w:val="center"/>
        </w:trPr>
        <w:tc>
          <w:tcPr>
            <w:tcW w:w="4405" w:type="dxa"/>
          </w:tcPr>
          <w:p w14:paraId="4B681D93" w14:textId="1AF8E9C3" w:rsidR="00B46409" w:rsidRPr="001C79C3" w:rsidRDefault="007F03E1" w:rsidP="007F03E1">
            <w:pPr>
              <w:spacing w:before="20" w:after="20"/>
              <w:rPr>
                <w:color w:val="000000" w:themeColor="text1"/>
                <w:sz w:val="20"/>
                <w:szCs w:val="20"/>
              </w:rPr>
            </w:pPr>
            <w:r w:rsidRPr="001C79C3">
              <w:rPr>
                <w:color w:val="000000" w:themeColor="text1"/>
                <w:sz w:val="20"/>
                <w:szCs w:val="20"/>
              </w:rPr>
              <w:tab/>
            </w:r>
            <w:proofErr w:type="spellStart"/>
            <w:r w:rsidR="00B46409" w:rsidRPr="001C79C3">
              <w:rPr>
                <w:color w:val="000000" w:themeColor="text1"/>
                <w:sz w:val="20"/>
                <w:szCs w:val="20"/>
              </w:rPr>
              <w:t>lod_scale_y</w:t>
            </w:r>
            <w:proofErr w:type="spellEnd"/>
          </w:p>
        </w:tc>
        <w:tc>
          <w:tcPr>
            <w:tcW w:w="990" w:type="dxa"/>
          </w:tcPr>
          <w:p w14:paraId="7443739B" w14:textId="77777777" w:rsidR="00B46409" w:rsidRPr="00514B15" w:rsidRDefault="00B46409" w:rsidP="0095374B">
            <w:pPr>
              <w:spacing w:before="20" w:after="20"/>
              <w:jc w:val="center"/>
              <w:rPr>
                <w:color w:val="000000" w:themeColor="text1"/>
                <w:sz w:val="20"/>
                <w:szCs w:val="20"/>
              </w:rPr>
            </w:pPr>
            <w:r w:rsidRPr="00514B15">
              <w:rPr>
                <w:color w:val="000000" w:themeColor="text1"/>
                <w:sz w:val="20"/>
                <w:szCs w:val="20"/>
              </w:rPr>
              <w:t>uint16</w:t>
            </w:r>
          </w:p>
        </w:tc>
        <w:tc>
          <w:tcPr>
            <w:tcW w:w="4589" w:type="dxa"/>
          </w:tcPr>
          <w:p w14:paraId="5AB6EE07" w14:textId="77777777" w:rsidR="00B46409" w:rsidRPr="00514B15" w:rsidRDefault="00B46409" w:rsidP="0095374B">
            <w:pPr>
              <w:spacing w:before="20" w:after="20"/>
              <w:rPr>
                <w:color w:val="000000" w:themeColor="text1"/>
                <w:sz w:val="20"/>
                <w:szCs w:val="20"/>
              </w:rPr>
            </w:pPr>
            <w:r w:rsidRPr="00514B15">
              <w:rPr>
                <w:color w:val="000000" w:themeColor="text1"/>
                <w:sz w:val="20"/>
                <w:szCs w:val="20"/>
              </w:rPr>
              <w:t>specifies the LOD scaling factor to be applied to the bi-tangent axis of the current patch.</w:t>
            </w:r>
          </w:p>
        </w:tc>
      </w:tr>
      <w:tr w:rsidR="00B46409" w:rsidRPr="00514B15" w14:paraId="06B372FB" w14:textId="77777777" w:rsidTr="001C79C3">
        <w:trPr>
          <w:trHeight w:val="271"/>
          <w:jc w:val="center"/>
        </w:trPr>
        <w:tc>
          <w:tcPr>
            <w:tcW w:w="4405" w:type="dxa"/>
          </w:tcPr>
          <w:p w14:paraId="5BDEC807" w14:textId="77777777" w:rsidR="00B46409" w:rsidRPr="001C79C3" w:rsidRDefault="00B46409" w:rsidP="007F03E1">
            <w:pPr>
              <w:spacing w:before="20" w:after="20"/>
              <w:rPr>
                <w:rFonts w:cs="Arial"/>
                <w:color w:val="000000" w:themeColor="text1"/>
                <w:sz w:val="20"/>
                <w:szCs w:val="20"/>
              </w:rPr>
            </w:pPr>
            <w:r w:rsidRPr="001C79C3">
              <w:rPr>
                <w:rFonts w:cs="Arial"/>
                <w:sz w:val="20"/>
                <w:szCs w:val="20"/>
              </w:rPr>
              <w:tab/>
            </w:r>
            <w:proofErr w:type="spellStart"/>
            <w:r w:rsidRPr="001C79C3">
              <w:rPr>
                <w:rFonts w:cs="Arial"/>
                <w:sz w:val="20"/>
                <w:szCs w:val="20"/>
              </w:rPr>
              <w:t>patch_view_index</w:t>
            </w:r>
            <w:proofErr w:type="spellEnd"/>
          </w:p>
        </w:tc>
        <w:tc>
          <w:tcPr>
            <w:tcW w:w="990" w:type="dxa"/>
          </w:tcPr>
          <w:p w14:paraId="0CAC9055" w14:textId="77777777" w:rsidR="00B46409" w:rsidRPr="007F03E1" w:rsidRDefault="00B46409" w:rsidP="0095374B">
            <w:pPr>
              <w:spacing w:before="20" w:after="20"/>
              <w:jc w:val="center"/>
              <w:rPr>
                <w:rFonts w:cs="Arial"/>
                <w:color w:val="000000" w:themeColor="text1"/>
                <w:sz w:val="20"/>
                <w:szCs w:val="20"/>
              </w:rPr>
            </w:pPr>
            <w:r w:rsidRPr="001C79C3">
              <w:rPr>
                <w:rFonts w:cs="Arial"/>
                <w:color w:val="000000"/>
                <w:sz w:val="20"/>
                <w:szCs w:val="20"/>
              </w:rPr>
              <w:t>uint8</w:t>
            </w:r>
          </w:p>
        </w:tc>
        <w:tc>
          <w:tcPr>
            <w:tcW w:w="4589" w:type="dxa"/>
          </w:tcPr>
          <w:p w14:paraId="5329D3E9" w14:textId="77777777" w:rsidR="00B46409" w:rsidRPr="007F03E1" w:rsidRDefault="00B46409" w:rsidP="0095374B">
            <w:pPr>
              <w:spacing w:before="20" w:after="20"/>
              <w:rPr>
                <w:rFonts w:cs="Arial"/>
                <w:color w:val="000000" w:themeColor="text1"/>
                <w:sz w:val="20"/>
                <w:szCs w:val="20"/>
              </w:rPr>
            </w:pPr>
            <w:r w:rsidRPr="001C79C3">
              <w:rPr>
                <w:rFonts w:cs="Arial"/>
                <w:sz w:val="20"/>
                <w:szCs w:val="20"/>
              </w:rPr>
              <w:t>specifies the index in the buffer format for the view parameter</w:t>
            </w:r>
          </w:p>
        </w:tc>
      </w:tr>
      <w:tr w:rsidR="00B46409" w:rsidRPr="00514B15" w14:paraId="2D6213D5" w14:textId="77777777" w:rsidTr="001C79C3">
        <w:trPr>
          <w:trHeight w:val="271"/>
          <w:jc w:val="center"/>
        </w:trPr>
        <w:tc>
          <w:tcPr>
            <w:tcW w:w="4405" w:type="dxa"/>
          </w:tcPr>
          <w:p w14:paraId="2D4EB8CA" w14:textId="77777777" w:rsidR="00B46409" w:rsidRPr="001C79C3" w:rsidRDefault="00B46409" w:rsidP="007F03E1">
            <w:pPr>
              <w:spacing w:before="20" w:after="20"/>
              <w:rPr>
                <w:rFonts w:cs="Arial"/>
                <w:color w:val="000000" w:themeColor="text1"/>
                <w:sz w:val="20"/>
                <w:szCs w:val="20"/>
              </w:rPr>
            </w:pPr>
            <w:r w:rsidRPr="001C79C3">
              <w:rPr>
                <w:rFonts w:cs="Arial"/>
                <w:sz w:val="20"/>
                <w:szCs w:val="20"/>
              </w:rPr>
              <w:tab/>
            </w:r>
            <w:proofErr w:type="spellStart"/>
            <w:r w:rsidRPr="001C79C3">
              <w:rPr>
                <w:rFonts w:cs="Arial"/>
                <w:sz w:val="20"/>
                <w:szCs w:val="20"/>
              </w:rPr>
              <w:t>patch_entity_id</w:t>
            </w:r>
            <w:proofErr w:type="spellEnd"/>
          </w:p>
        </w:tc>
        <w:tc>
          <w:tcPr>
            <w:tcW w:w="990" w:type="dxa"/>
          </w:tcPr>
          <w:p w14:paraId="4013DA4D" w14:textId="77777777" w:rsidR="00B46409" w:rsidRPr="007F03E1" w:rsidRDefault="00B46409" w:rsidP="0095374B">
            <w:pPr>
              <w:spacing w:before="20" w:after="20"/>
              <w:jc w:val="center"/>
              <w:rPr>
                <w:rFonts w:cs="Arial"/>
                <w:color w:val="000000" w:themeColor="text1"/>
                <w:sz w:val="20"/>
                <w:szCs w:val="20"/>
              </w:rPr>
            </w:pPr>
            <w:r w:rsidRPr="001C79C3">
              <w:rPr>
                <w:rFonts w:cs="Arial"/>
                <w:color w:val="000000"/>
                <w:sz w:val="20"/>
                <w:szCs w:val="20"/>
              </w:rPr>
              <w:t>uint8</w:t>
            </w:r>
          </w:p>
        </w:tc>
        <w:tc>
          <w:tcPr>
            <w:tcW w:w="4589" w:type="dxa"/>
          </w:tcPr>
          <w:p w14:paraId="54AA894C" w14:textId="5A2C8FE4" w:rsidR="00B46409" w:rsidRPr="007F03E1" w:rsidRDefault="00B46409" w:rsidP="0095374B">
            <w:pPr>
              <w:spacing w:before="20" w:after="20"/>
              <w:rPr>
                <w:rFonts w:cs="Arial"/>
                <w:color w:val="000000" w:themeColor="text1"/>
                <w:sz w:val="20"/>
                <w:szCs w:val="20"/>
              </w:rPr>
            </w:pPr>
            <w:r w:rsidRPr="001C79C3">
              <w:rPr>
                <w:rFonts w:cs="Arial"/>
                <w:sz w:val="20"/>
                <w:szCs w:val="20"/>
              </w:rPr>
              <w:t xml:space="preserve">specifies the patch entity ID for the current patch </w:t>
            </w:r>
          </w:p>
        </w:tc>
      </w:tr>
      <w:tr w:rsidR="00B46409" w:rsidRPr="00514B15" w14:paraId="6DF7C130" w14:textId="77777777" w:rsidTr="001C79C3">
        <w:trPr>
          <w:trHeight w:val="259"/>
          <w:jc w:val="center"/>
        </w:trPr>
        <w:tc>
          <w:tcPr>
            <w:tcW w:w="4405" w:type="dxa"/>
          </w:tcPr>
          <w:p w14:paraId="269FA973" w14:textId="77777777" w:rsidR="00B46409" w:rsidRPr="001C79C3" w:rsidRDefault="00B46409" w:rsidP="007F03E1">
            <w:pPr>
              <w:spacing w:before="20" w:after="20"/>
              <w:rPr>
                <w:rFonts w:cs="Arial"/>
                <w:color w:val="000000" w:themeColor="text1"/>
                <w:sz w:val="20"/>
                <w:szCs w:val="20"/>
              </w:rPr>
            </w:pPr>
            <w:r w:rsidRPr="001C79C3">
              <w:rPr>
                <w:rFonts w:cs="Arial"/>
                <w:sz w:val="20"/>
                <w:szCs w:val="20"/>
              </w:rPr>
              <w:tab/>
            </w:r>
            <w:proofErr w:type="spellStart"/>
            <w:r w:rsidRPr="001C79C3">
              <w:rPr>
                <w:rFonts w:cs="Arial"/>
                <w:sz w:val="20"/>
                <w:szCs w:val="20"/>
              </w:rPr>
              <w:t>patch_depth_occ_threshold</w:t>
            </w:r>
            <w:proofErr w:type="spellEnd"/>
          </w:p>
        </w:tc>
        <w:tc>
          <w:tcPr>
            <w:tcW w:w="990" w:type="dxa"/>
          </w:tcPr>
          <w:p w14:paraId="563456CD" w14:textId="77777777" w:rsidR="00B46409" w:rsidRPr="007F03E1" w:rsidRDefault="00B46409" w:rsidP="0095374B">
            <w:pPr>
              <w:spacing w:before="20" w:after="20"/>
              <w:jc w:val="center"/>
              <w:rPr>
                <w:rFonts w:cs="Arial"/>
                <w:color w:val="000000" w:themeColor="text1"/>
                <w:sz w:val="20"/>
                <w:szCs w:val="20"/>
              </w:rPr>
            </w:pPr>
            <w:r w:rsidRPr="001C79C3">
              <w:rPr>
                <w:rFonts w:cs="Arial"/>
                <w:color w:val="000000"/>
                <w:sz w:val="20"/>
                <w:szCs w:val="20"/>
              </w:rPr>
              <w:t>uint8</w:t>
            </w:r>
          </w:p>
        </w:tc>
        <w:tc>
          <w:tcPr>
            <w:tcW w:w="4589" w:type="dxa"/>
          </w:tcPr>
          <w:p w14:paraId="30F2CEE4" w14:textId="7A99048D" w:rsidR="00B46409" w:rsidRPr="007F03E1" w:rsidRDefault="00B46409" w:rsidP="0095374B">
            <w:pPr>
              <w:spacing w:before="20" w:after="20"/>
              <w:rPr>
                <w:rFonts w:cs="Arial"/>
                <w:color w:val="000000" w:themeColor="text1"/>
                <w:sz w:val="20"/>
                <w:szCs w:val="20"/>
              </w:rPr>
            </w:pPr>
            <w:r w:rsidRPr="001C79C3">
              <w:rPr>
                <w:rFonts w:cs="Arial"/>
                <w:sz w:val="20"/>
                <w:szCs w:val="20"/>
              </w:rPr>
              <w:t>specifies the threshold below with the occupancy value is defined to be unoccupied for the current patch</w:t>
            </w:r>
          </w:p>
        </w:tc>
      </w:tr>
      <w:tr w:rsidR="00B46409" w:rsidRPr="00514B15" w14:paraId="62776BA0" w14:textId="77777777" w:rsidTr="001C79C3">
        <w:trPr>
          <w:trHeight w:val="259"/>
          <w:jc w:val="center"/>
        </w:trPr>
        <w:tc>
          <w:tcPr>
            <w:tcW w:w="4405" w:type="dxa"/>
          </w:tcPr>
          <w:p w14:paraId="54BB4FC3" w14:textId="77777777" w:rsidR="00B46409" w:rsidRPr="001C79C3" w:rsidRDefault="00B46409" w:rsidP="007F03E1">
            <w:pPr>
              <w:spacing w:before="20" w:after="20"/>
              <w:rPr>
                <w:rFonts w:cs="Arial"/>
                <w:sz w:val="20"/>
                <w:szCs w:val="20"/>
              </w:rPr>
            </w:pPr>
            <w:r w:rsidRPr="001C79C3">
              <w:rPr>
                <w:rFonts w:cs="Arial"/>
                <w:sz w:val="20"/>
                <w:szCs w:val="20"/>
              </w:rPr>
              <w:tab/>
              <w:t>tile_patch_texture_offset_1</w:t>
            </w:r>
          </w:p>
        </w:tc>
        <w:tc>
          <w:tcPr>
            <w:tcW w:w="990" w:type="dxa"/>
          </w:tcPr>
          <w:p w14:paraId="30EFD976" w14:textId="77777777" w:rsidR="00B46409" w:rsidRPr="001C79C3" w:rsidRDefault="00B46409" w:rsidP="0095374B">
            <w:pPr>
              <w:spacing w:before="20" w:after="20"/>
              <w:jc w:val="center"/>
              <w:rPr>
                <w:rFonts w:cs="Arial"/>
                <w:color w:val="000000"/>
                <w:sz w:val="20"/>
                <w:szCs w:val="20"/>
              </w:rPr>
            </w:pPr>
            <w:r w:rsidRPr="001C79C3">
              <w:rPr>
                <w:rFonts w:cs="Arial"/>
                <w:color w:val="000000"/>
                <w:sz w:val="20"/>
                <w:szCs w:val="20"/>
              </w:rPr>
              <w:t>uint8</w:t>
            </w:r>
          </w:p>
        </w:tc>
        <w:tc>
          <w:tcPr>
            <w:tcW w:w="4589" w:type="dxa"/>
          </w:tcPr>
          <w:p w14:paraId="7C7653BD" w14:textId="5B50968C" w:rsidR="00B46409" w:rsidRPr="001C79C3" w:rsidRDefault="00B46409" w:rsidP="0095374B">
            <w:pPr>
              <w:spacing w:before="20" w:after="20"/>
              <w:rPr>
                <w:rFonts w:cs="Arial"/>
                <w:sz w:val="20"/>
                <w:szCs w:val="20"/>
              </w:rPr>
            </w:pPr>
            <w:r w:rsidRPr="001C79C3">
              <w:rPr>
                <w:rFonts w:cs="Arial"/>
                <w:sz w:val="20"/>
                <w:szCs w:val="20"/>
              </w:rPr>
              <w:t xml:space="preserve">specifies the offset applied to the first component sample values of the attribute for the current patch </w:t>
            </w:r>
          </w:p>
        </w:tc>
      </w:tr>
      <w:tr w:rsidR="00B46409" w:rsidRPr="00514B15" w14:paraId="0FF32F38" w14:textId="77777777" w:rsidTr="001C79C3">
        <w:trPr>
          <w:trHeight w:val="259"/>
          <w:jc w:val="center"/>
        </w:trPr>
        <w:tc>
          <w:tcPr>
            <w:tcW w:w="4405" w:type="dxa"/>
          </w:tcPr>
          <w:p w14:paraId="1A68BD9B" w14:textId="77777777" w:rsidR="00B46409" w:rsidRPr="001C79C3" w:rsidRDefault="00B46409" w:rsidP="007F03E1">
            <w:pPr>
              <w:spacing w:before="20" w:after="20"/>
              <w:rPr>
                <w:rFonts w:cs="Arial"/>
                <w:sz w:val="20"/>
                <w:szCs w:val="20"/>
              </w:rPr>
            </w:pPr>
            <w:r w:rsidRPr="001C79C3">
              <w:rPr>
                <w:rFonts w:cs="Arial"/>
                <w:sz w:val="20"/>
                <w:szCs w:val="20"/>
              </w:rPr>
              <w:tab/>
              <w:t>tile_patch_texture_offset_2</w:t>
            </w:r>
          </w:p>
        </w:tc>
        <w:tc>
          <w:tcPr>
            <w:tcW w:w="990" w:type="dxa"/>
          </w:tcPr>
          <w:p w14:paraId="3F3EAD0A" w14:textId="77777777" w:rsidR="00B46409" w:rsidRPr="001C79C3" w:rsidRDefault="00B46409" w:rsidP="0095374B">
            <w:pPr>
              <w:spacing w:before="20" w:after="20"/>
              <w:jc w:val="center"/>
              <w:rPr>
                <w:rFonts w:cs="Arial"/>
                <w:color w:val="000000"/>
                <w:sz w:val="20"/>
                <w:szCs w:val="20"/>
              </w:rPr>
            </w:pPr>
            <w:r w:rsidRPr="001C79C3">
              <w:rPr>
                <w:rFonts w:cs="Arial"/>
                <w:color w:val="000000"/>
                <w:sz w:val="20"/>
                <w:szCs w:val="20"/>
              </w:rPr>
              <w:t>uint8</w:t>
            </w:r>
          </w:p>
        </w:tc>
        <w:tc>
          <w:tcPr>
            <w:tcW w:w="4589" w:type="dxa"/>
          </w:tcPr>
          <w:p w14:paraId="62812848" w14:textId="3DAC667B" w:rsidR="00B46409" w:rsidRPr="001C79C3" w:rsidRDefault="00B46409" w:rsidP="0095374B">
            <w:pPr>
              <w:spacing w:before="20" w:after="20"/>
              <w:rPr>
                <w:rFonts w:cs="Arial"/>
                <w:sz w:val="20"/>
                <w:szCs w:val="20"/>
              </w:rPr>
            </w:pPr>
            <w:r w:rsidRPr="001C79C3">
              <w:rPr>
                <w:rFonts w:cs="Arial"/>
                <w:sz w:val="20"/>
                <w:szCs w:val="20"/>
              </w:rPr>
              <w:t>specifies the offset applied to the second component sample values of the attribute for the current patch</w:t>
            </w:r>
          </w:p>
        </w:tc>
      </w:tr>
      <w:tr w:rsidR="00B46409" w:rsidRPr="00514B15" w14:paraId="00F2FFC1" w14:textId="77777777" w:rsidTr="001C79C3">
        <w:trPr>
          <w:trHeight w:val="259"/>
          <w:jc w:val="center"/>
        </w:trPr>
        <w:tc>
          <w:tcPr>
            <w:tcW w:w="4405" w:type="dxa"/>
          </w:tcPr>
          <w:p w14:paraId="7F6741BE" w14:textId="77777777" w:rsidR="00B46409" w:rsidRPr="001C79C3" w:rsidRDefault="00B46409" w:rsidP="007F03E1">
            <w:pPr>
              <w:spacing w:before="20" w:after="20"/>
              <w:rPr>
                <w:rFonts w:cs="Arial"/>
                <w:sz w:val="20"/>
                <w:szCs w:val="20"/>
              </w:rPr>
            </w:pPr>
            <w:r w:rsidRPr="001C79C3">
              <w:rPr>
                <w:rFonts w:cs="Arial"/>
                <w:sz w:val="20"/>
                <w:szCs w:val="20"/>
              </w:rPr>
              <w:tab/>
              <w:t>tile_patch_texture_offset_3</w:t>
            </w:r>
          </w:p>
        </w:tc>
        <w:tc>
          <w:tcPr>
            <w:tcW w:w="990" w:type="dxa"/>
          </w:tcPr>
          <w:p w14:paraId="37522463" w14:textId="77777777" w:rsidR="00B46409" w:rsidRPr="001C79C3" w:rsidRDefault="00B46409" w:rsidP="0095374B">
            <w:pPr>
              <w:spacing w:before="20" w:after="20"/>
              <w:jc w:val="center"/>
              <w:rPr>
                <w:rFonts w:cs="Arial"/>
                <w:color w:val="000000"/>
                <w:sz w:val="20"/>
                <w:szCs w:val="20"/>
              </w:rPr>
            </w:pPr>
            <w:r w:rsidRPr="001C79C3">
              <w:rPr>
                <w:rFonts w:cs="Arial"/>
                <w:color w:val="000000"/>
                <w:sz w:val="20"/>
                <w:szCs w:val="20"/>
              </w:rPr>
              <w:t>uint8</w:t>
            </w:r>
          </w:p>
        </w:tc>
        <w:tc>
          <w:tcPr>
            <w:tcW w:w="4589" w:type="dxa"/>
          </w:tcPr>
          <w:p w14:paraId="654AC84C" w14:textId="19E44C8F" w:rsidR="00B46409" w:rsidRPr="001C79C3" w:rsidRDefault="00B46409" w:rsidP="0095374B">
            <w:pPr>
              <w:spacing w:before="20" w:after="20"/>
              <w:rPr>
                <w:rFonts w:cs="Arial"/>
                <w:sz w:val="20"/>
                <w:szCs w:val="20"/>
              </w:rPr>
            </w:pPr>
            <w:r w:rsidRPr="001C79C3">
              <w:rPr>
                <w:rFonts w:cs="Arial"/>
                <w:sz w:val="20"/>
                <w:szCs w:val="20"/>
              </w:rPr>
              <w:t>specifies the offset applied to the third component sample values of the attribute for the current patch</w:t>
            </w:r>
          </w:p>
        </w:tc>
      </w:tr>
      <w:tr w:rsidR="00B46409" w:rsidRPr="00514B15" w14:paraId="69133F43" w14:textId="77777777" w:rsidTr="001C79C3">
        <w:trPr>
          <w:trHeight w:val="259"/>
          <w:jc w:val="center"/>
        </w:trPr>
        <w:tc>
          <w:tcPr>
            <w:tcW w:w="4405" w:type="dxa"/>
          </w:tcPr>
          <w:p w14:paraId="054A310F" w14:textId="77777777" w:rsidR="00B46409" w:rsidRPr="001C79C3" w:rsidRDefault="00B46409" w:rsidP="0095374B">
            <w:pPr>
              <w:spacing w:before="20" w:after="20"/>
              <w:rPr>
                <w:rFonts w:ascii="Cambria" w:hAnsi="Cambria"/>
                <w:sz w:val="20"/>
                <w:szCs w:val="20"/>
              </w:rPr>
            </w:pPr>
            <w:r w:rsidRPr="001C79C3">
              <w:rPr>
                <w:rFonts w:ascii="Cambria" w:hAnsi="Cambria"/>
                <w:sz w:val="20"/>
                <w:szCs w:val="20"/>
              </w:rPr>
              <w:t>}</w:t>
            </w:r>
          </w:p>
        </w:tc>
        <w:tc>
          <w:tcPr>
            <w:tcW w:w="990" w:type="dxa"/>
          </w:tcPr>
          <w:p w14:paraId="0A48CACB" w14:textId="77777777" w:rsidR="00B46409" w:rsidRPr="00514B15" w:rsidRDefault="00B46409" w:rsidP="0095374B">
            <w:pPr>
              <w:spacing w:before="20" w:after="20"/>
              <w:jc w:val="center"/>
              <w:rPr>
                <w:rFonts w:ascii="Cambria" w:hAnsi="Cambria"/>
                <w:color w:val="000000"/>
                <w:sz w:val="20"/>
                <w:szCs w:val="20"/>
              </w:rPr>
            </w:pPr>
          </w:p>
        </w:tc>
        <w:tc>
          <w:tcPr>
            <w:tcW w:w="4589" w:type="dxa"/>
          </w:tcPr>
          <w:p w14:paraId="25989184" w14:textId="77777777" w:rsidR="00B46409" w:rsidRPr="00514B15" w:rsidRDefault="00B46409" w:rsidP="0095374B">
            <w:pPr>
              <w:spacing w:before="20" w:after="20"/>
              <w:rPr>
                <w:rFonts w:ascii="Cambria" w:hAnsi="Cambria" w:cstheme="minorHAnsi"/>
                <w:sz w:val="20"/>
                <w:szCs w:val="20"/>
              </w:rPr>
            </w:pPr>
          </w:p>
        </w:tc>
      </w:tr>
    </w:tbl>
    <w:p w14:paraId="285613B3" w14:textId="77777777" w:rsidR="001F5DF2" w:rsidRPr="00446BA6" w:rsidRDefault="001F5DF2" w:rsidP="0095277F">
      <w:pPr>
        <w:pStyle w:val="BodyText"/>
        <w:spacing w:after="0" w:line="240" w:lineRule="auto"/>
        <w:rPr>
          <w:sz w:val="20"/>
        </w:rPr>
      </w:pPr>
    </w:p>
    <w:p w14:paraId="5C16AE4D" w14:textId="77777777" w:rsidR="00202B29" w:rsidRPr="00446BA6" w:rsidRDefault="00202B29" w:rsidP="0095277F">
      <w:pPr>
        <w:pStyle w:val="BodyText"/>
        <w:spacing w:after="0" w:line="240" w:lineRule="auto"/>
        <w:rPr>
          <w:sz w:val="20"/>
        </w:rPr>
      </w:pPr>
    </w:p>
    <w:p w14:paraId="51F32A46" w14:textId="77777777" w:rsidR="00202B29" w:rsidRPr="00446BA6" w:rsidRDefault="00202B29" w:rsidP="009B3D95">
      <w:pPr>
        <w:pStyle w:val="Heading3"/>
        <w:keepLines w:val="0"/>
        <w:numPr>
          <w:ilvl w:val="2"/>
          <w:numId w:val="56"/>
        </w:numPr>
        <w:tabs>
          <w:tab w:val="clear" w:pos="756"/>
        </w:tabs>
        <w:suppressAutoHyphens/>
        <w:spacing w:before="60" w:after="240" w:line="240" w:lineRule="atLeast"/>
        <w:ind w:left="432" w:hanging="432"/>
        <w:jc w:val="both"/>
        <w:rPr>
          <w:rFonts w:ascii="Cambria" w:hAnsi="Cambria" w:cs="Times New Roman"/>
          <w:bCs w:val="0"/>
          <w:iCs w:val="0"/>
          <w:kern w:val="0"/>
          <w:szCs w:val="24"/>
          <w:lang w:val="en-US" w:eastAsia="ja-JP"/>
        </w:rPr>
      </w:pPr>
      <w:bookmarkStart w:id="86" w:name="_Ref116910761"/>
      <w:r w:rsidRPr="00446BA6">
        <w:rPr>
          <w:rFonts w:ascii="Cambria" w:hAnsi="Cambria" w:cs="Times New Roman"/>
          <w:bCs w:val="0"/>
          <w:iCs w:val="0"/>
          <w:kern w:val="0"/>
          <w:szCs w:val="24"/>
          <w:lang w:val="en-US" w:eastAsia="ja-JP"/>
        </w:rPr>
        <w:lastRenderedPageBreak/>
        <w:t>Common atlas data</w:t>
      </w:r>
      <w:bookmarkEnd w:id="86"/>
    </w:p>
    <w:p w14:paraId="78A99D29" w14:textId="2A005EA1" w:rsidR="00202B29" w:rsidRPr="00446BA6" w:rsidRDefault="00202B29" w:rsidP="009B3D95">
      <w:pPr>
        <w:pStyle w:val="Heading4"/>
        <w:keepLines w:val="0"/>
        <w:tabs>
          <w:tab w:val="left" w:pos="1021"/>
          <w:tab w:val="left" w:pos="1360"/>
        </w:tabs>
        <w:suppressAutoHyphens/>
        <w:spacing w:before="60" w:after="240" w:line="240" w:lineRule="atLeast"/>
        <w:jc w:val="both"/>
        <w:rPr>
          <w:rFonts w:ascii="Cambria" w:hAnsi="Cambria" w:cs="Times New Roman"/>
          <w:iCs w:val="0"/>
          <w:kern w:val="0"/>
          <w:szCs w:val="24"/>
          <w:lang w:val="en-US" w:eastAsia="ja-JP"/>
        </w:rPr>
      </w:pPr>
      <w:r w:rsidRPr="00446BA6">
        <w:rPr>
          <w:rFonts w:ascii="Cambria" w:hAnsi="Cambria" w:cs="Times New Roman"/>
          <w:iCs w:val="0"/>
          <w:kern w:val="0"/>
          <w:szCs w:val="24"/>
          <w:lang w:val="en-US" w:eastAsia="ja-JP"/>
        </w:rPr>
        <w:t xml:space="preserve">G.1.5.1 </w:t>
      </w:r>
      <w:r w:rsidRPr="00446BA6">
        <w:rPr>
          <w:rFonts w:ascii="Cambria" w:hAnsi="Cambria" w:cs="Times New Roman"/>
          <w:iCs w:val="0"/>
          <w:kern w:val="0"/>
          <w:szCs w:val="24"/>
          <w:lang w:val="en-US" w:eastAsia="ja-JP"/>
        </w:rPr>
        <w:tab/>
        <w:t>Overview</w:t>
      </w:r>
    </w:p>
    <w:p w14:paraId="39B4C9D3" w14:textId="034286CB" w:rsidR="00D42376" w:rsidRPr="00446BA6" w:rsidRDefault="00202B29" w:rsidP="001F5DF2">
      <w:pPr>
        <w:rPr>
          <w:rFonts w:ascii="Times New Roman" w:hAnsi="Times New Roman"/>
        </w:rPr>
      </w:pPr>
      <w:r w:rsidRPr="00446BA6">
        <w:t xml:space="preserve">The common atlas data is common to all atlases </w:t>
      </w:r>
      <w:r w:rsidR="001F5DF2" w:rsidRPr="00446BA6">
        <w:t>and shall correspond to</w:t>
      </w:r>
      <w:r w:rsidR="001F5DF2" w:rsidRPr="00446BA6">
        <w:rPr>
          <w:rFonts w:ascii="Times New Roman" w:hAnsi="Times New Roman"/>
        </w:rPr>
        <w:t xml:space="preserve"> </w:t>
      </w:r>
      <w:r w:rsidR="001F5DF2" w:rsidRPr="001C79C3">
        <w:rPr>
          <w:rFonts w:cs="Arial"/>
        </w:rPr>
        <w:t>the Common Atlas Data in ISO/IEC 23090-5.</w:t>
      </w:r>
    </w:p>
    <w:p w14:paraId="19B1A9EE" w14:textId="77777777" w:rsidR="001F5DF2" w:rsidRPr="00514B15" w:rsidRDefault="001F5DF2" w:rsidP="001F5DF2">
      <w:pPr>
        <w:rPr>
          <w:rFonts w:ascii="Cambria" w:hAnsi="Cambria"/>
          <w:lang w:eastAsia="ja-JP"/>
        </w:rPr>
      </w:pPr>
    </w:p>
    <w:p w14:paraId="53721571" w14:textId="5052AB28" w:rsidR="00202B29" w:rsidRPr="00446BA6" w:rsidRDefault="00202B29" w:rsidP="009B3D95">
      <w:pPr>
        <w:pStyle w:val="Heading4"/>
        <w:keepLines w:val="0"/>
        <w:tabs>
          <w:tab w:val="left" w:pos="1021"/>
          <w:tab w:val="left" w:pos="1360"/>
        </w:tabs>
        <w:suppressAutoHyphens/>
        <w:spacing w:before="60" w:after="240" w:line="240" w:lineRule="atLeast"/>
        <w:jc w:val="both"/>
        <w:rPr>
          <w:rFonts w:ascii="Cambria" w:hAnsi="Cambria" w:cs="Times New Roman"/>
          <w:iCs w:val="0"/>
          <w:kern w:val="0"/>
          <w:szCs w:val="24"/>
          <w:lang w:val="en-US" w:eastAsia="ja-JP"/>
        </w:rPr>
      </w:pPr>
      <w:r w:rsidRPr="00446BA6">
        <w:rPr>
          <w:rFonts w:ascii="Cambria" w:hAnsi="Cambria" w:cs="Times New Roman"/>
          <w:iCs w:val="0"/>
          <w:kern w:val="0"/>
          <w:szCs w:val="24"/>
          <w:lang w:val="en-US" w:eastAsia="ja-JP"/>
        </w:rPr>
        <w:t xml:space="preserve">G.1.5.2 </w:t>
      </w:r>
      <w:r w:rsidRPr="00446BA6">
        <w:rPr>
          <w:rFonts w:ascii="Cambria" w:hAnsi="Cambria" w:cs="Times New Roman"/>
          <w:iCs w:val="0"/>
          <w:kern w:val="0"/>
          <w:szCs w:val="24"/>
          <w:lang w:val="en-US" w:eastAsia="ja-JP"/>
        </w:rPr>
        <w:tab/>
        <w:t xml:space="preserve">MIV extension to CAD </w:t>
      </w:r>
    </w:p>
    <w:p w14:paraId="5AAD6671" w14:textId="781BB048" w:rsidR="00202B29" w:rsidRPr="00446BA6" w:rsidRDefault="00202B29" w:rsidP="009B3D95">
      <w:r w:rsidRPr="00446BA6">
        <w:t>Some of the common atlas data information which is common for the atlases in a V3C bitstream is specified in ISO/IEC 23090-12</w:t>
      </w:r>
      <w:r w:rsidR="000166C4">
        <w:t xml:space="preserve"> such as view parameters</w:t>
      </w:r>
      <w:r w:rsidRPr="00446BA6">
        <w:t xml:space="preserve">. The syntax for the MIV extension to common atlas data is specified ISO/IEC 23090-12. It includes a list of view parameters which can be used during the rendering process (Annex H.1 in ISO/IEC 23090-12). An </w:t>
      </w:r>
      <w:proofErr w:type="spellStart"/>
      <w:r w:rsidRPr="001C79C3">
        <w:rPr>
          <w:rFonts w:ascii="Courier New" w:hAnsi="Courier New" w:cs="Courier New"/>
        </w:rPr>
        <w:t>MIV_view_parameters</w:t>
      </w:r>
      <w:proofErr w:type="spellEnd"/>
      <w:r w:rsidRPr="00446BA6">
        <w:t xml:space="preserve"> property is defined for the </w:t>
      </w:r>
      <w:r w:rsidRPr="001C79C3">
        <w:rPr>
          <w:rFonts w:ascii="Courier New" w:hAnsi="Courier New" w:cs="Courier New"/>
        </w:rPr>
        <w:t>_MPEG_V3C_CAD</w:t>
      </w:r>
      <w:r w:rsidRPr="00446BA6">
        <w:t xml:space="preserve"> object as shown in Table G.</w:t>
      </w:r>
      <w:r w:rsidR="00D26EE0">
        <w:t>9</w:t>
      </w:r>
      <w:r w:rsidRPr="00446BA6">
        <w:t>.</w:t>
      </w:r>
    </w:p>
    <w:p w14:paraId="493FE773" w14:textId="77777777" w:rsidR="00202B29" w:rsidRPr="00446BA6" w:rsidRDefault="00202B29" w:rsidP="009B3D95">
      <w:r w:rsidRPr="00446BA6">
        <w:t xml:space="preserve">The </w:t>
      </w:r>
      <w:r w:rsidRPr="001C79C3">
        <w:rPr>
          <w:rFonts w:ascii="Courier New" w:hAnsi="Courier New" w:cs="Courier New"/>
        </w:rPr>
        <w:t>_MPEG_V3C_CAD</w:t>
      </w:r>
      <w:r w:rsidRPr="00446BA6">
        <w:t xml:space="preserve"> object can be extended to describe additional properties that may be introduced in future iterations of ISO/IEC 23090-5 or in extensions to that specification. </w:t>
      </w:r>
    </w:p>
    <w:p w14:paraId="339EFDEC" w14:textId="40157802" w:rsidR="00202B29" w:rsidRPr="00514B15" w:rsidRDefault="00202B29" w:rsidP="00202B29">
      <w:pPr>
        <w:pStyle w:val="Caption"/>
        <w:keepNext/>
        <w:jc w:val="center"/>
      </w:pPr>
      <w:bookmarkStart w:id="87" w:name="_Ref117110429"/>
      <w:r w:rsidRPr="00514B15">
        <w:t xml:space="preserve">Table </w:t>
      </w:r>
      <w:bookmarkEnd w:id="87"/>
      <w:r w:rsidRPr="00514B15">
        <w:t>G.</w:t>
      </w:r>
      <w:r w:rsidR="009E2CAC">
        <w:t>9</w:t>
      </w:r>
      <w:r w:rsidRPr="001C79C3">
        <w:rPr>
          <w:b w:val="0"/>
          <w:bCs w:val="0"/>
        </w:rPr>
        <w:t xml:space="preserve"> Definition of properties defined in _MPEG_V3C_CAD in MPEG_V3C extension</w:t>
      </w:r>
    </w:p>
    <w:tbl>
      <w:tblPr>
        <w:tblW w:w="0" w:type="auto"/>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2833"/>
        <w:gridCol w:w="873"/>
        <w:gridCol w:w="950"/>
        <w:gridCol w:w="840"/>
        <w:gridCol w:w="3504"/>
      </w:tblGrid>
      <w:tr w:rsidR="00202B29" w:rsidRPr="00514B15" w14:paraId="5551C252" w14:textId="77777777" w:rsidTr="0095374B">
        <w:tc>
          <w:tcPr>
            <w:tcW w:w="283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58003B9" w14:textId="77777777" w:rsidR="00202B29" w:rsidRPr="00446BA6" w:rsidRDefault="00202B29" w:rsidP="0095374B">
            <w:pPr>
              <w:jc w:val="center"/>
              <w:rPr>
                <w:rFonts w:ascii="Times New Roman" w:hAnsi="Times New Roman"/>
              </w:rPr>
            </w:pPr>
            <w:r w:rsidRPr="00446BA6">
              <w:rPr>
                <w:rFonts w:ascii="Times New Roman" w:hAnsi="Times New Roman"/>
                <w:b/>
                <w:bCs/>
              </w:rPr>
              <w:t>Name</w:t>
            </w:r>
          </w:p>
        </w:tc>
        <w:tc>
          <w:tcPr>
            <w:tcW w:w="87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B1BCADD" w14:textId="77777777" w:rsidR="00202B29" w:rsidRPr="00446BA6" w:rsidRDefault="00202B29" w:rsidP="0095374B">
            <w:pPr>
              <w:jc w:val="center"/>
              <w:rPr>
                <w:rFonts w:ascii="Times New Roman" w:hAnsi="Times New Roman"/>
              </w:rPr>
            </w:pPr>
            <w:r w:rsidRPr="00446BA6">
              <w:rPr>
                <w:rFonts w:ascii="Times New Roman" w:hAnsi="Times New Roman"/>
                <w:b/>
                <w:bCs/>
              </w:rPr>
              <w:t>Type</w:t>
            </w:r>
          </w:p>
        </w:tc>
        <w:tc>
          <w:tcPr>
            <w:tcW w:w="9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4426777" w14:textId="77777777" w:rsidR="00202B29" w:rsidRPr="00446BA6" w:rsidRDefault="00202B29" w:rsidP="0095374B">
            <w:pPr>
              <w:jc w:val="center"/>
              <w:rPr>
                <w:rFonts w:ascii="Times New Roman" w:hAnsi="Times New Roman"/>
              </w:rPr>
            </w:pPr>
            <w:r w:rsidRPr="00446BA6">
              <w:rPr>
                <w:rFonts w:ascii="Times New Roman" w:hAnsi="Times New Roman"/>
                <w:b/>
                <w:bCs/>
              </w:rPr>
              <w:t>Default</w:t>
            </w:r>
          </w:p>
        </w:tc>
        <w:tc>
          <w:tcPr>
            <w:tcW w:w="8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287F848" w14:textId="77777777" w:rsidR="00202B29" w:rsidRPr="00446BA6" w:rsidRDefault="00202B29" w:rsidP="0095374B">
            <w:pPr>
              <w:jc w:val="center"/>
              <w:rPr>
                <w:rFonts w:ascii="Times New Roman" w:hAnsi="Times New Roman"/>
              </w:rPr>
            </w:pPr>
            <w:r w:rsidRPr="00446BA6">
              <w:rPr>
                <w:rFonts w:ascii="Times New Roman" w:hAnsi="Times New Roman"/>
                <w:b/>
                <w:bCs/>
              </w:rPr>
              <w:t>Usage</w:t>
            </w:r>
          </w:p>
        </w:tc>
        <w:tc>
          <w:tcPr>
            <w:tcW w:w="350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54C908A" w14:textId="77777777" w:rsidR="00202B29" w:rsidRPr="00446BA6" w:rsidRDefault="00202B29" w:rsidP="0095374B">
            <w:pPr>
              <w:jc w:val="center"/>
              <w:rPr>
                <w:rFonts w:ascii="Times New Roman" w:hAnsi="Times New Roman"/>
              </w:rPr>
            </w:pPr>
            <w:r w:rsidRPr="00446BA6">
              <w:rPr>
                <w:rFonts w:ascii="Times New Roman" w:hAnsi="Times New Roman"/>
                <w:b/>
                <w:bCs/>
              </w:rPr>
              <w:t>Description</w:t>
            </w:r>
          </w:p>
        </w:tc>
      </w:tr>
      <w:tr w:rsidR="00202B29" w:rsidRPr="00514B15" w14:paraId="00DDBF35" w14:textId="77777777" w:rsidTr="0095374B">
        <w:tc>
          <w:tcPr>
            <w:tcW w:w="283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C989982" w14:textId="77777777" w:rsidR="00202B29" w:rsidRPr="00446BA6" w:rsidRDefault="00202B29" w:rsidP="0095374B">
            <w:pPr>
              <w:rPr>
                <w:rFonts w:ascii="Times New Roman" w:hAnsi="Times New Roman"/>
              </w:rPr>
            </w:pPr>
            <w:proofErr w:type="spellStart"/>
            <w:r w:rsidRPr="00446BA6">
              <w:rPr>
                <w:rFonts w:ascii="Times New Roman" w:hAnsi="Times New Roman"/>
              </w:rPr>
              <w:t>MIV_view_parameters</w:t>
            </w:r>
            <w:proofErr w:type="spellEnd"/>
          </w:p>
        </w:tc>
        <w:tc>
          <w:tcPr>
            <w:tcW w:w="87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545E246" w14:textId="77777777" w:rsidR="00202B29" w:rsidRPr="00446BA6" w:rsidRDefault="00202B29" w:rsidP="0095374B">
            <w:pPr>
              <w:rPr>
                <w:rFonts w:ascii="Times New Roman" w:hAnsi="Times New Roman"/>
              </w:rPr>
            </w:pPr>
            <w:r w:rsidRPr="00446BA6">
              <w:rPr>
                <w:rFonts w:ascii="Times New Roman" w:hAnsi="Times New Roman"/>
              </w:rPr>
              <w:t>integer</w:t>
            </w:r>
          </w:p>
        </w:tc>
        <w:tc>
          <w:tcPr>
            <w:tcW w:w="9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5066D4D" w14:textId="77777777" w:rsidR="00202B29" w:rsidRPr="00446BA6" w:rsidRDefault="00202B29" w:rsidP="0095374B">
            <w:pPr>
              <w:jc w:val="center"/>
              <w:rPr>
                <w:rFonts w:ascii="Times New Roman" w:hAnsi="Times New Roman"/>
              </w:rPr>
            </w:pPr>
            <w:r w:rsidRPr="00446BA6">
              <w:rPr>
                <w:rFonts w:ascii="Times New Roman" w:hAnsi="Times New Roman"/>
              </w:rPr>
              <w:t>N/A</w:t>
            </w:r>
          </w:p>
        </w:tc>
        <w:tc>
          <w:tcPr>
            <w:tcW w:w="8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29BDC99" w14:textId="77777777" w:rsidR="00202B29" w:rsidRPr="00446BA6" w:rsidRDefault="00202B29" w:rsidP="0095374B">
            <w:pPr>
              <w:jc w:val="center"/>
              <w:rPr>
                <w:rFonts w:ascii="Times New Roman" w:hAnsi="Times New Roman"/>
              </w:rPr>
            </w:pPr>
            <w:r w:rsidRPr="00446BA6">
              <w:rPr>
                <w:rFonts w:ascii="Times New Roman" w:hAnsi="Times New Roman"/>
              </w:rPr>
              <w:t>O</w:t>
            </w:r>
          </w:p>
        </w:tc>
        <w:tc>
          <w:tcPr>
            <w:tcW w:w="350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06A80D9" w14:textId="70C77E1E" w:rsidR="00202B29" w:rsidRPr="00446BA6" w:rsidRDefault="00202B29" w:rsidP="0095374B">
            <w:pPr>
              <w:rPr>
                <w:rFonts w:ascii="Times New Roman" w:hAnsi="Times New Roman"/>
              </w:rPr>
            </w:pPr>
            <w:r w:rsidRPr="00446BA6">
              <w:rPr>
                <w:rFonts w:ascii="Times New Roman" w:hAnsi="Times New Roman"/>
              </w:rPr>
              <w:t>This component provides a reference to a timed-accessor that contains the view parameters stored in the common atlas data that is applicable to a sequence of frames of the V3C decoded mesh primitive.</w:t>
            </w:r>
            <w:r w:rsidR="009E2CAC">
              <w:rPr>
                <w:rFonts w:ascii="Times New Roman" w:hAnsi="Times New Roman"/>
              </w:rPr>
              <w:t xml:space="preserve"> The buffer format for the view parameters is described in Table </w:t>
            </w:r>
            <w:r w:rsidR="00337689">
              <w:rPr>
                <w:rFonts w:ascii="Times New Roman" w:hAnsi="Times New Roman"/>
              </w:rPr>
              <w:t>G.10</w:t>
            </w:r>
            <w:r w:rsidR="000377CE">
              <w:rPr>
                <w:rFonts w:ascii="Times New Roman" w:hAnsi="Times New Roman"/>
              </w:rPr>
              <w:t>.</w:t>
            </w:r>
          </w:p>
        </w:tc>
      </w:tr>
      <w:tr w:rsidR="00202B29" w:rsidRPr="00514B15" w14:paraId="1D7A67B3" w14:textId="77777777" w:rsidTr="0095374B">
        <w:tc>
          <w:tcPr>
            <w:tcW w:w="9000" w:type="dxa"/>
            <w:gridSpan w:val="5"/>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5FD0B7A" w14:textId="77777777" w:rsidR="00202B29" w:rsidRPr="001C79C3" w:rsidRDefault="00202B29" w:rsidP="0095374B">
            <w:pPr>
              <w:pStyle w:val="TH"/>
              <w:spacing w:after="0"/>
              <w:jc w:val="left"/>
              <w:rPr>
                <w:rFonts w:ascii="Times New Roman" w:hAnsi="Times New Roman"/>
                <w:sz w:val="20"/>
                <w:szCs w:val="20"/>
                <w:lang w:val="en-US"/>
              </w:rPr>
            </w:pPr>
            <w:r w:rsidRPr="001C79C3">
              <w:rPr>
                <w:rFonts w:ascii="Times New Roman" w:hAnsi="Times New Roman"/>
                <w:sz w:val="20"/>
                <w:szCs w:val="20"/>
                <w:lang w:val="en-US"/>
              </w:rPr>
              <w:t>Legend:</w:t>
            </w:r>
          </w:p>
          <w:p w14:paraId="67AE1C23" w14:textId="77777777" w:rsidR="00202B29" w:rsidRPr="00446BA6" w:rsidRDefault="00202B29" w:rsidP="0095374B">
            <w:r w:rsidRPr="001C79C3">
              <w:rPr>
                <w:rFonts w:ascii="Times New Roman" w:hAnsi="Times New Roman"/>
                <w:sz w:val="20"/>
                <w:szCs w:val="20"/>
              </w:rPr>
              <w:t>For attributes: M=mandatory, O=optional, OD=optional with default value, CM=conditionally mandatory.</w:t>
            </w:r>
          </w:p>
        </w:tc>
      </w:tr>
    </w:tbl>
    <w:p w14:paraId="1EA732A7" w14:textId="57ADBC9C" w:rsidR="00202B29" w:rsidRDefault="00202B29" w:rsidP="0095277F">
      <w:pPr>
        <w:pStyle w:val="BodyText"/>
        <w:spacing w:after="0" w:line="240" w:lineRule="auto"/>
        <w:rPr>
          <w:sz w:val="20"/>
        </w:rPr>
      </w:pPr>
    </w:p>
    <w:p w14:paraId="34BD574D" w14:textId="7FE154C6" w:rsidR="0028720C" w:rsidRPr="0007252D" w:rsidRDefault="00EA26F6" w:rsidP="001C79C3">
      <w:pPr>
        <w:pStyle w:val="Heading4"/>
        <w:rPr>
          <w:b w:val="0"/>
          <w:bCs/>
          <w:sz w:val="20"/>
        </w:rPr>
      </w:pPr>
      <w:r>
        <w:rPr>
          <w:bCs/>
        </w:rPr>
        <w:t xml:space="preserve">G.1.5.3. </w:t>
      </w:r>
      <w:r w:rsidR="0028720C" w:rsidRPr="0007252D">
        <w:rPr>
          <w:bCs/>
          <w:sz w:val="24"/>
          <w:szCs w:val="24"/>
        </w:rPr>
        <w:t>Buffer format for MIV view parameters</w:t>
      </w:r>
    </w:p>
    <w:p w14:paraId="5ECAE629" w14:textId="39C60A46" w:rsidR="0028720C" w:rsidRPr="00393BDB" w:rsidRDefault="00515020" w:rsidP="0028720C">
      <w:pPr>
        <w:spacing w:after="120"/>
        <w:rPr>
          <w:rFonts w:asciiTheme="majorBidi" w:hAnsiTheme="majorBidi" w:cstheme="majorBidi"/>
        </w:rPr>
      </w:pPr>
      <w:r>
        <w:rPr>
          <w:rFonts w:asciiTheme="majorBidi" w:hAnsiTheme="majorBidi" w:cstheme="majorBidi"/>
        </w:rPr>
        <w:t>Table G.10 describes the binary buffer format for view parameters.</w:t>
      </w:r>
    </w:p>
    <w:p w14:paraId="28EC8DC9" w14:textId="04BE0684" w:rsidR="0028720C" w:rsidRPr="001C79C3" w:rsidRDefault="0028720C" w:rsidP="0028720C">
      <w:pPr>
        <w:pStyle w:val="Caption"/>
        <w:keepNext/>
        <w:jc w:val="center"/>
        <w:rPr>
          <w:b w:val="0"/>
          <w:bCs w:val="0"/>
        </w:rPr>
      </w:pPr>
      <w:bookmarkStart w:id="88" w:name="_Ref117110473"/>
      <w:r w:rsidRPr="001C79C3">
        <w:rPr>
          <w:b w:val="0"/>
          <w:bCs w:val="0"/>
        </w:rPr>
        <w:lastRenderedPageBreak/>
        <w:t xml:space="preserve">Table </w:t>
      </w:r>
      <w:bookmarkEnd w:id="88"/>
      <w:r w:rsidR="009E2CAC" w:rsidRPr="001C79C3">
        <w:rPr>
          <w:b w:val="0"/>
          <w:bCs w:val="0"/>
        </w:rPr>
        <w:t>G.10</w:t>
      </w:r>
      <w:r w:rsidRPr="001C79C3">
        <w:rPr>
          <w:b w:val="0"/>
          <w:bCs w:val="0"/>
        </w:rPr>
        <w:t xml:space="preserve"> Buffer format for view parameters</w:t>
      </w:r>
    </w:p>
    <w:tbl>
      <w:tblPr>
        <w:tblW w:w="10065" w:type="dxa"/>
        <w:tblInd w:w="-294"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3794"/>
        <w:gridCol w:w="990"/>
        <w:gridCol w:w="5281"/>
      </w:tblGrid>
      <w:tr w:rsidR="001A07F5" w:rsidRPr="004F27C8" w14:paraId="3192E781"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6081829" w14:textId="77777777" w:rsidR="0028720C" w:rsidRPr="004F27C8" w:rsidRDefault="0028720C" w:rsidP="001257E9">
            <w:pPr>
              <w:spacing w:before="20"/>
              <w:jc w:val="center"/>
              <w:rPr>
                <w:color w:val="000000"/>
                <w:sz w:val="20"/>
                <w:szCs w:val="20"/>
              </w:rPr>
            </w:pPr>
            <w:r w:rsidRPr="004F27C8">
              <w:rPr>
                <w:b/>
                <w:bCs/>
                <w:color w:val="000000"/>
                <w:sz w:val="20"/>
                <w:szCs w:val="20"/>
              </w:rPr>
              <w:t>Field</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F93A2F4" w14:textId="77777777" w:rsidR="0028720C" w:rsidRPr="004F27C8" w:rsidRDefault="0028720C" w:rsidP="001257E9">
            <w:pPr>
              <w:spacing w:before="20"/>
              <w:jc w:val="center"/>
              <w:rPr>
                <w:color w:val="000000"/>
                <w:sz w:val="20"/>
                <w:szCs w:val="20"/>
              </w:rPr>
            </w:pPr>
            <w:r w:rsidRPr="004F27C8">
              <w:rPr>
                <w:b/>
                <w:bCs/>
                <w:color w:val="000000"/>
                <w:sz w:val="20"/>
                <w:szCs w:val="20"/>
              </w:rPr>
              <w:t>Type</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DDF3E1C" w14:textId="77777777" w:rsidR="0028720C" w:rsidRPr="004F27C8" w:rsidRDefault="0028720C" w:rsidP="001257E9">
            <w:pPr>
              <w:spacing w:before="20"/>
              <w:jc w:val="center"/>
              <w:rPr>
                <w:color w:val="000000"/>
                <w:sz w:val="20"/>
                <w:szCs w:val="20"/>
              </w:rPr>
            </w:pPr>
            <w:r w:rsidRPr="004F27C8">
              <w:rPr>
                <w:b/>
                <w:bCs/>
                <w:color w:val="000000"/>
                <w:sz w:val="20"/>
                <w:szCs w:val="20"/>
              </w:rPr>
              <w:t>Description</w:t>
            </w:r>
          </w:p>
        </w:tc>
      </w:tr>
      <w:tr w:rsidR="001A07F5" w:rsidRPr="004F27C8" w14:paraId="071E1F1B"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113F7D1" w14:textId="77777777" w:rsidR="0028720C" w:rsidRPr="001C79C3" w:rsidRDefault="0028720C" w:rsidP="001257E9">
            <w:pPr>
              <w:contextualSpacing/>
              <w:rPr>
                <w:rFonts w:cs="Arial"/>
                <w:color w:val="000000"/>
                <w:sz w:val="20"/>
                <w:szCs w:val="20"/>
              </w:rPr>
            </w:pPr>
            <w:proofErr w:type="spellStart"/>
            <w:r w:rsidRPr="001C79C3">
              <w:rPr>
                <w:rFonts w:cs="Arial"/>
                <w:color w:val="000000"/>
                <w:sz w:val="20"/>
                <w:szCs w:val="20"/>
              </w:rPr>
              <w:t>num_views</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616E8A4"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uint16</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7E79BA5" w14:textId="77777777" w:rsidR="0028720C" w:rsidRPr="001C79C3" w:rsidRDefault="0028720C" w:rsidP="001257E9">
            <w:pPr>
              <w:contextualSpacing/>
              <w:rPr>
                <w:rFonts w:cs="Arial"/>
                <w:sz w:val="20"/>
                <w:szCs w:val="20"/>
              </w:rPr>
            </w:pPr>
            <w:r w:rsidRPr="001C79C3">
              <w:rPr>
                <w:rFonts w:cs="Arial"/>
                <w:sz w:val="20"/>
                <w:szCs w:val="20"/>
              </w:rPr>
              <w:t>number of views</w:t>
            </w:r>
          </w:p>
        </w:tc>
      </w:tr>
      <w:tr w:rsidR="001A07F5" w:rsidRPr="004F27C8" w14:paraId="40578D6C"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EE8B280" w14:textId="77777777" w:rsidR="0028720C" w:rsidRPr="001C79C3" w:rsidRDefault="0028720C" w:rsidP="001257E9">
            <w:pPr>
              <w:contextualSpacing/>
              <w:rPr>
                <w:rFonts w:cs="Arial"/>
                <w:color w:val="000000"/>
                <w:sz w:val="20"/>
                <w:szCs w:val="20"/>
              </w:rPr>
            </w:pPr>
            <w:r w:rsidRPr="001C79C3">
              <w:rPr>
                <w:rFonts w:cs="Arial"/>
                <w:color w:val="000000"/>
                <w:sz w:val="20"/>
                <w:szCs w:val="20"/>
              </w:rPr>
              <w:t xml:space="preserve">for ( int p = 0; p &lt; </w:t>
            </w:r>
            <w:proofErr w:type="spellStart"/>
            <w:r w:rsidRPr="001C79C3">
              <w:rPr>
                <w:rFonts w:cs="Arial"/>
                <w:color w:val="000000"/>
                <w:sz w:val="20"/>
                <w:szCs w:val="20"/>
              </w:rPr>
              <w:t>num_views</w:t>
            </w:r>
            <w:proofErr w:type="spellEnd"/>
            <w:r w:rsidRPr="001C79C3">
              <w:rPr>
                <w:rFonts w:cs="Arial"/>
                <w:color w:val="000000"/>
                <w:sz w:val="20"/>
                <w:szCs w:val="20"/>
              </w:rPr>
              <w:t xml:space="preserve"> ; p++) {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01498F1"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 </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13C111F" w14:textId="77777777" w:rsidR="0028720C" w:rsidRPr="001C79C3" w:rsidRDefault="0028720C" w:rsidP="001257E9">
            <w:pPr>
              <w:contextualSpacing/>
              <w:rPr>
                <w:rFonts w:cs="Arial"/>
                <w:sz w:val="20"/>
                <w:szCs w:val="20"/>
              </w:rPr>
            </w:pPr>
            <w:r w:rsidRPr="001C79C3">
              <w:rPr>
                <w:rFonts w:cs="Arial"/>
                <w:sz w:val="20"/>
                <w:szCs w:val="20"/>
              </w:rPr>
              <w:t> </w:t>
            </w:r>
          </w:p>
        </w:tc>
      </w:tr>
      <w:tr w:rsidR="001A07F5" w:rsidRPr="004F27C8" w14:paraId="0F4CB9CF"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58F7A91" w14:textId="77777777" w:rsidR="0028720C" w:rsidRPr="001C79C3" w:rsidRDefault="0028720C" w:rsidP="001257E9">
            <w:pPr>
              <w:contextualSpacing/>
              <w:rPr>
                <w:rFonts w:cs="Arial"/>
                <w:sz w:val="20"/>
                <w:szCs w:val="20"/>
              </w:rPr>
            </w:pPr>
            <w:r w:rsidRPr="001C79C3">
              <w:rPr>
                <w:rFonts w:cs="Arial"/>
                <w:sz w:val="20"/>
                <w:szCs w:val="20"/>
              </w:rPr>
              <w:tab/>
            </w:r>
            <w:proofErr w:type="spellStart"/>
            <w:r w:rsidRPr="001C79C3">
              <w:rPr>
                <w:rFonts w:cs="Arial"/>
                <w:sz w:val="20"/>
                <w:szCs w:val="20"/>
              </w:rPr>
              <w:t>view_id_to_index</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C5DC23F"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3F1E638" w14:textId="77777777" w:rsidR="0028720C" w:rsidRPr="001C79C3" w:rsidRDefault="0028720C" w:rsidP="001257E9">
            <w:pPr>
              <w:contextualSpacing/>
              <w:rPr>
                <w:rFonts w:cs="Arial"/>
                <w:sz w:val="20"/>
                <w:szCs w:val="20"/>
              </w:rPr>
            </w:pPr>
            <w:r w:rsidRPr="001C79C3">
              <w:rPr>
                <w:rFonts w:cs="Arial"/>
                <w:sz w:val="20"/>
                <w:szCs w:val="20"/>
              </w:rPr>
              <w:t>mapping of the id associated with each view</w:t>
            </w:r>
          </w:p>
        </w:tc>
      </w:tr>
      <w:tr w:rsidR="001A07F5" w:rsidRPr="004F27C8" w14:paraId="0DA99356"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2A3F9C8" w14:textId="77777777" w:rsidR="0028720C" w:rsidRPr="001C79C3" w:rsidRDefault="0028720C" w:rsidP="001257E9">
            <w:pPr>
              <w:contextualSpacing/>
              <w:rPr>
                <w:rFonts w:cs="Arial"/>
                <w:sz w:val="20"/>
                <w:szCs w:val="20"/>
              </w:rPr>
            </w:pPr>
            <w:r w:rsidRPr="001C79C3">
              <w:rPr>
                <w:rFonts w:cs="Arial"/>
                <w:sz w:val="20"/>
                <w:szCs w:val="20"/>
              </w:rPr>
              <w:tab/>
            </w:r>
            <w:proofErr w:type="spellStart"/>
            <w:r w:rsidRPr="001C79C3">
              <w:rPr>
                <w:rFonts w:cs="Arial"/>
                <w:sz w:val="20"/>
                <w:szCs w:val="20"/>
              </w:rPr>
              <w:t>view_in_paint_flag</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7B241A7"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bool</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C8D6EE5" w14:textId="77777777" w:rsidR="0028720C" w:rsidRPr="001C79C3" w:rsidRDefault="0028720C" w:rsidP="001257E9">
            <w:pPr>
              <w:contextualSpacing/>
              <w:rPr>
                <w:rFonts w:cs="Arial"/>
                <w:sz w:val="20"/>
                <w:szCs w:val="20"/>
              </w:rPr>
            </w:pPr>
            <w:r w:rsidRPr="001C79C3">
              <w:rPr>
                <w:rFonts w:cs="Arial"/>
                <w:sz w:val="20"/>
                <w:szCs w:val="20"/>
              </w:rPr>
              <w:t xml:space="preserve">specifies if the view is an </w:t>
            </w:r>
            <w:proofErr w:type="spellStart"/>
            <w:r w:rsidRPr="001C79C3">
              <w:rPr>
                <w:rFonts w:cs="Arial"/>
                <w:sz w:val="20"/>
                <w:szCs w:val="20"/>
              </w:rPr>
              <w:t>inpaint</w:t>
            </w:r>
            <w:proofErr w:type="spellEnd"/>
            <w:r w:rsidRPr="001C79C3">
              <w:rPr>
                <w:rFonts w:cs="Arial"/>
                <w:sz w:val="20"/>
                <w:szCs w:val="20"/>
              </w:rPr>
              <w:t xml:space="preserve"> view</w:t>
            </w:r>
          </w:p>
        </w:tc>
      </w:tr>
      <w:tr w:rsidR="001A07F5" w:rsidRPr="004F27C8" w14:paraId="35C9E34B"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4F06957" w14:textId="77777777" w:rsidR="0028720C" w:rsidRPr="001C79C3" w:rsidRDefault="0028720C" w:rsidP="001257E9">
            <w:pPr>
              <w:contextualSpacing/>
              <w:rPr>
                <w:rFonts w:cs="Arial"/>
                <w:sz w:val="20"/>
                <w:szCs w:val="20"/>
              </w:rPr>
            </w:pPr>
            <w:r w:rsidRPr="001C79C3">
              <w:rPr>
                <w:rFonts w:cs="Arial"/>
                <w:sz w:val="20"/>
                <w:szCs w:val="20"/>
              </w:rPr>
              <w:tab/>
            </w:r>
            <w:proofErr w:type="spellStart"/>
            <w:r w:rsidRPr="001C79C3">
              <w:rPr>
                <w:rFonts w:cs="Arial"/>
                <w:sz w:val="20"/>
                <w:szCs w:val="20"/>
              </w:rPr>
              <w:t>view_pos_x</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6060778"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05970C4" w14:textId="77777777" w:rsidR="0028720C" w:rsidRPr="001C79C3" w:rsidRDefault="0028720C" w:rsidP="001257E9">
            <w:pPr>
              <w:contextualSpacing/>
              <w:rPr>
                <w:rFonts w:cs="Arial"/>
                <w:sz w:val="20"/>
                <w:szCs w:val="20"/>
              </w:rPr>
            </w:pPr>
            <w:r w:rsidRPr="001C79C3">
              <w:rPr>
                <w:rFonts w:cs="Arial"/>
                <w:sz w:val="20"/>
                <w:szCs w:val="20"/>
              </w:rPr>
              <w:t xml:space="preserve">specifies in scene units the x-coordinate of the location of the view with view index equal to v. </w:t>
            </w:r>
          </w:p>
        </w:tc>
      </w:tr>
      <w:tr w:rsidR="001A07F5" w:rsidRPr="004F27C8" w14:paraId="3518FA8E"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DFA6330" w14:textId="77777777" w:rsidR="0028720C" w:rsidRPr="001C79C3" w:rsidRDefault="0028720C" w:rsidP="001257E9">
            <w:pPr>
              <w:contextualSpacing/>
              <w:rPr>
                <w:rFonts w:cs="Arial"/>
                <w:sz w:val="20"/>
                <w:szCs w:val="20"/>
              </w:rPr>
            </w:pPr>
            <w:r w:rsidRPr="001C79C3">
              <w:rPr>
                <w:rFonts w:cs="Arial"/>
                <w:sz w:val="20"/>
                <w:szCs w:val="20"/>
              </w:rPr>
              <w:tab/>
            </w:r>
            <w:proofErr w:type="spellStart"/>
            <w:r w:rsidRPr="001C79C3">
              <w:rPr>
                <w:rFonts w:cs="Arial"/>
                <w:sz w:val="20"/>
                <w:szCs w:val="20"/>
              </w:rPr>
              <w:t>view_pos_y</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9BC21F8"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17018C2" w14:textId="77777777" w:rsidR="0028720C" w:rsidRPr="001C79C3" w:rsidRDefault="0028720C" w:rsidP="001257E9">
            <w:pPr>
              <w:contextualSpacing/>
              <w:rPr>
                <w:rFonts w:cs="Arial"/>
                <w:sz w:val="20"/>
                <w:szCs w:val="20"/>
              </w:rPr>
            </w:pPr>
            <w:r w:rsidRPr="001C79C3">
              <w:rPr>
                <w:rFonts w:cs="Arial"/>
                <w:sz w:val="20"/>
                <w:szCs w:val="20"/>
              </w:rPr>
              <w:t>specifies in scene units the y-coordinate of the location of the view with view index equal to v.</w:t>
            </w:r>
          </w:p>
        </w:tc>
      </w:tr>
      <w:tr w:rsidR="001A07F5" w:rsidRPr="004F27C8" w14:paraId="33BF2251"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03E44C1" w14:textId="77777777" w:rsidR="0028720C" w:rsidRPr="001C79C3" w:rsidRDefault="0028720C" w:rsidP="001257E9">
            <w:pPr>
              <w:contextualSpacing/>
              <w:rPr>
                <w:rFonts w:cs="Arial"/>
                <w:sz w:val="20"/>
                <w:szCs w:val="20"/>
              </w:rPr>
            </w:pPr>
            <w:r w:rsidRPr="001C79C3">
              <w:rPr>
                <w:rFonts w:cs="Arial"/>
                <w:sz w:val="20"/>
                <w:szCs w:val="20"/>
              </w:rPr>
              <w:tab/>
            </w:r>
            <w:proofErr w:type="spellStart"/>
            <w:r w:rsidRPr="001C79C3">
              <w:rPr>
                <w:rFonts w:cs="Arial"/>
                <w:sz w:val="20"/>
                <w:szCs w:val="20"/>
              </w:rPr>
              <w:t>view_pos_z</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FE098D3"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653A21C" w14:textId="77777777" w:rsidR="0028720C" w:rsidRPr="001C79C3" w:rsidRDefault="0028720C" w:rsidP="001257E9">
            <w:pPr>
              <w:contextualSpacing/>
              <w:rPr>
                <w:rFonts w:cs="Arial"/>
                <w:sz w:val="20"/>
                <w:szCs w:val="20"/>
              </w:rPr>
            </w:pPr>
            <w:r w:rsidRPr="001C79C3">
              <w:rPr>
                <w:rFonts w:cs="Arial"/>
                <w:sz w:val="20"/>
                <w:szCs w:val="20"/>
              </w:rPr>
              <w:t>specifies in scene units the z-coordinate of the location of the view with view index equal to v.</w:t>
            </w:r>
          </w:p>
        </w:tc>
      </w:tr>
      <w:tr w:rsidR="001A07F5" w:rsidRPr="004F27C8" w14:paraId="4E4D0A32"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609BACD" w14:textId="77777777" w:rsidR="0028720C" w:rsidRPr="001C79C3" w:rsidRDefault="0028720C" w:rsidP="001257E9">
            <w:pPr>
              <w:contextualSpacing/>
              <w:rPr>
                <w:rFonts w:cs="Arial"/>
                <w:sz w:val="20"/>
                <w:szCs w:val="20"/>
              </w:rPr>
            </w:pPr>
            <w:r w:rsidRPr="001C79C3">
              <w:rPr>
                <w:rFonts w:cs="Arial"/>
                <w:sz w:val="20"/>
                <w:szCs w:val="20"/>
              </w:rPr>
              <w:tab/>
            </w:r>
            <w:proofErr w:type="spellStart"/>
            <w:r w:rsidRPr="001C79C3">
              <w:rPr>
                <w:rFonts w:cs="Arial"/>
                <w:sz w:val="20"/>
                <w:szCs w:val="20"/>
              </w:rPr>
              <w:t>view_quat_x</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E4FF721"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CC890B8" w14:textId="77777777" w:rsidR="0028720C" w:rsidRPr="001C79C3" w:rsidRDefault="0028720C" w:rsidP="001257E9">
            <w:pPr>
              <w:contextualSpacing/>
              <w:rPr>
                <w:rFonts w:cs="Arial"/>
                <w:sz w:val="20"/>
                <w:szCs w:val="20"/>
              </w:rPr>
            </w:pPr>
            <w:r w:rsidRPr="001C79C3">
              <w:rPr>
                <w:rFonts w:cs="Arial"/>
                <w:sz w:val="20"/>
                <w:szCs w:val="20"/>
              </w:rPr>
              <w:t>specifies the x components for the rotation of the view with view index equal to v using the quaternion representation</w:t>
            </w:r>
          </w:p>
        </w:tc>
      </w:tr>
      <w:tr w:rsidR="001A07F5" w:rsidRPr="004F27C8" w14:paraId="3DD2313C"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34B86E6" w14:textId="77777777" w:rsidR="0028720C" w:rsidRPr="001C79C3" w:rsidRDefault="0028720C" w:rsidP="001257E9">
            <w:pPr>
              <w:contextualSpacing/>
              <w:rPr>
                <w:rFonts w:cs="Arial"/>
                <w:sz w:val="20"/>
                <w:szCs w:val="20"/>
              </w:rPr>
            </w:pPr>
            <w:r w:rsidRPr="001C79C3">
              <w:rPr>
                <w:rFonts w:cs="Arial"/>
                <w:sz w:val="20"/>
                <w:szCs w:val="20"/>
              </w:rPr>
              <w:tab/>
            </w:r>
            <w:proofErr w:type="spellStart"/>
            <w:r w:rsidRPr="001C79C3">
              <w:rPr>
                <w:rFonts w:cs="Arial"/>
                <w:sz w:val="20"/>
                <w:szCs w:val="20"/>
              </w:rPr>
              <w:t>view_quat_y</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382D881"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DB8BA7B" w14:textId="77777777" w:rsidR="0028720C" w:rsidRPr="001C79C3" w:rsidRDefault="0028720C" w:rsidP="001257E9">
            <w:pPr>
              <w:contextualSpacing/>
              <w:rPr>
                <w:rFonts w:cs="Arial"/>
                <w:sz w:val="20"/>
                <w:szCs w:val="20"/>
              </w:rPr>
            </w:pPr>
            <w:r w:rsidRPr="001C79C3">
              <w:rPr>
                <w:rFonts w:cs="Arial"/>
                <w:sz w:val="20"/>
                <w:szCs w:val="20"/>
              </w:rPr>
              <w:t>specifies the y components for the rotation of the view with view index equal to v using the quaternion representation</w:t>
            </w:r>
          </w:p>
        </w:tc>
      </w:tr>
      <w:tr w:rsidR="001A07F5" w:rsidRPr="004F27C8" w14:paraId="5C441215"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BCB8756" w14:textId="77777777" w:rsidR="0028720C" w:rsidRPr="001C79C3" w:rsidRDefault="0028720C" w:rsidP="001257E9">
            <w:pPr>
              <w:contextualSpacing/>
              <w:rPr>
                <w:rFonts w:cs="Arial"/>
                <w:sz w:val="20"/>
                <w:szCs w:val="20"/>
              </w:rPr>
            </w:pPr>
            <w:r w:rsidRPr="001C79C3">
              <w:rPr>
                <w:rFonts w:cs="Arial"/>
                <w:sz w:val="20"/>
                <w:szCs w:val="20"/>
              </w:rPr>
              <w:tab/>
            </w:r>
            <w:proofErr w:type="spellStart"/>
            <w:r w:rsidRPr="001C79C3">
              <w:rPr>
                <w:rFonts w:cs="Arial"/>
                <w:sz w:val="20"/>
                <w:szCs w:val="20"/>
              </w:rPr>
              <w:t>view_quat_z</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A13D2A6"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584ED11" w14:textId="77777777" w:rsidR="0028720C" w:rsidRPr="001C79C3" w:rsidRDefault="0028720C" w:rsidP="001257E9">
            <w:pPr>
              <w:contextualSpacing/>
              <w:rPr>
                <w:rFonts w:cs="Arial"/>
                <w:sz w:val="20"/>
                <w:szCs w:val="20"/>
              </w:rPr>
            </w:pPr>
            <w:r w:rsidRPr="001C79C3">
              <w:rPr>
                <w:rFonts w:cs="Arial"/>
                <w:sz w:val="20"/>
                <w:szCs w:val="20"/>
              </w:rPr>
              <w:t>specifies the z components for the rotation of the view with view index equal to v using the quaternion representation</w:t>
            </w:r>
          </w:p>
        </w:tc>
      </w:tr>
      <w:tr w:rsidR="001A07F5" w:rsidRPr="004F27C8" w14:paraId="711700F4"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337B899" w14:textId="77777777" w:rsidR="0028720C" w:rsidRPr="001C79C3" w:rsidRDefault="0028720C" w:rsidP="001257E9">
            <w:pPr>
              <w:contextualSpacing/>
              <w:rPr>
                <w:rFonts w:cs="Arial"/>
                <w:sz w:val="20"/>
                <w:szCs w:val="20"/>
              </w:rPr>
            </w:pPr>
            <w:r w:rsidRPr="001C79C3">
              <w:rPr>
                <w:rFonts w:cs="Arial"/>
                <w:sz w:val="20"/>
                <w:szCs w:val="20"/>
              </w:rPr>
              <w:tab/>
            </w:r>
            <w:proofErr w:type="spellStart"/>
            <w:r w:rsidRPr="001C79C3">
              <w:rPr>
                <w:rFonts w:cs="Arial"/>
                <w:sz w:val="20"/>
                <w:szCs w:val="20"/>
              </w:rPr>
              <w:t>view_quat_w</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BB1B9E0"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C347642" w14:textId="77777777" w:rsidR="0028720C" w:rsidRPr="001C79C3" w:rsidRDefault="0028720C" w:rsidP="001257E9">
            <w:pPr>
              <w:contextualSpacing/>
              <w:rPr>
                <w:rFonts w:cs="Arial"/>
                <w:sz w:val="20"/>
                <w:szCs w:val="20"/>
              </w:rPr>
            </w:pPr>
            <w:r w:rsidRPr="001C79C3">
              <w:rPr>
                <w:rFonts w:cs="Arial"/>
                <w:sz w:val="20"/>
                <w:szCs w:val="20"/>
              </w:rPr>
              <w:t>specifies the w components for the rotation of the view with view index equal to v using the quaternion representation</w:t>
            </w:r>
          </w:p>
        </w:tc>
      </w:tr>
      <w:tr w:rsidR="001A07F5" w:rsidRPr="004F27C8" w14:paraId="0F8CD4F3"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770504A" w14:textId="77777777" w:rsidR="0028720C" w:rsidRPr="001C79C3" w:rsidRDefault="0028720C" w:rsidP="001257E9">
            <w:pPr>
              <w:contextualSpacing/>
              <w:rPr>
                <w:rFonts w:cs="Arial"/>
                <w:sz w:val="20"/>
                <w:szCs w:val="20"/>
              </w:rPr>
            </w:pPr>
            <w:r w:rsidRPr="001C79C3">
              <w:rPr>
                <w:rFonts w:cs="Arial"/>
                <w:sz w:val="20"/>
                <w:szCs w:val="20"/>
              </w:rPr>
              <w:tab/>
            </w:r>
            <w:proofErr w:type="spellStart"/>
            <w:r w:rsidRPr="001C79C3">
              <w:rPr>
                <w:rFonts w:cs="Arial"/>
                <w:sz w:val="20"/>
                <w:szCs w:val="20"/>
              </w:rPr>
              <w:t>view_type</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AC4E321"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E4A1DF7" w14:textId="77777777" w:rsidR="0028720C" w:rsidRPr="001C79C3" w:rsidRDefault="0028720C" w:rsidP="001257E9">
            <w:pPr>
              <w:contextualSpacing/>
              <w:rPr>
                <w:rFonts w:cs="Arial"/>
                <w:sz w:val="20"/>
                <w:szCs w:val="20"/>
              </w:rPr>
            </w:pPr>
            <w:r w:rsidRPr="001C79C3">
              <w:rPr>
                <w:rFonts w:cs="Arial"/>
                <w:sz w:val="20"/>
                <w:szCs w:val="20"/>
              </w:rPr>
              <w:t>specifies the projection method of the view</w:t>
            </w:r>
          </w:p>
        </w:tc>
      </w:tr>
      <w:tr w:rsidR="001A07F5" w:rsidRPr="004F27C8" w14:paraId="48687E32"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252071E" w14:textId="77777777" w:rsidR="0028720C" w:rsidRPr="001C79C3" w:rsidRDefault="0028720C" w:rsidP="001257E9">
            <w:pPr>
              <w:contextualSpacing/>
              <w:rPr>
                <w:rFonts w:cs="Arial"/>
                <w:sz w:val="20"/>
                <w:szCs w:val="20"/>
              </w:rPr>
            </w:pPr>
            <w:r w:rsidRPr="001C79C3">
              <w:rPr>
                <w:rFonts w:cs="Arial"/>
                <w:sz w:val="20"/>
                <w:szCs w:val="20"/>
              </w:rPr>
              <w:tab/>
            </w:r>
            <w:proofErr w:type="spellStart"/>
            <w:r w:rsidRPr="001C79C3">
              <w:rPr>
                <w:rFonts w:cs="Arial"/>
                <w:sz w:val="20"/>
                <w:szCs w:val="20"/>
              </w:rPr>
              <w:t>projection_plane_width</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FE805FB"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33A403C" w14:textId="77777777" w:rsidR="0028720C" w:rsidRPr="001C79C3" w:rsidRDefault="0028720C" w:rsidP="001257E9">
            <w:pPr>
              <w:contextualSpacing/>
              <w:rPr>
                <w:rFonts w:cs="Arial"/>
                <w:sz w:val="20"/>
                <w:szCs w:val="20"/>
              </w:rPr>
            </w:pPr>
            <w:r w:rsidRPr="001C79C3">
              <w:rPr>
                <w:rFonts w:cs="Arial"/>
                <w:sz w:val="20"/>
                <w:szCs w:val="20"/>
              </w:rPr>
              <w:t xml:space="preserve">specifies the horizontal resolution of projection plane </w:t>
            </w:r>
          </w:p>
        </w:tc>
      </w:tr>
      <w:tr w:rsidR="001A07F5" w:rsidRPr="004F27C8" w14:paraId="78A7757D"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3A282F6" w14:textId="77777777" w:rsidR="0028720C" w:rsidRPr="001C79C3" w:rsidRDefault="0028720C" w:rsidP="001257E9">
            <w:pPr>
              <w:contextualSpacing/>
              <w:rPr>
                <w:rFonts w:cs="Arial"/>
                <w:sz w:val="20"/>
                <w:szCs w:val="20"/>
              </w:rPr>
            </w:pPr>
            <w:r w:rsidRPr="001C79C3">
              <w:rPr>
                <w:rFonts w:cs="Arial"/>
                <w:sz w:val="20"/>
                <w:szCs w:val="20"/>
              </w:rPr>
              <w:tab/>
            </w:r>
            <w:proofErr w:type="spellStart"/>
            <w:r w:rsidRPr="001C79C3">
              <w:rPr>
                <w:rFonts w:cs="Arial"/>
                <w:sz w:val="20"/>
                <w:szCs w:val="20"/>
              </w:rPr>
              <w:t>projection_plane_height</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C86BEA2"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84C0739" w14:textId="77777777" w:rsidR="0028720C" w:rsidRPr="001C79C3" w:rsidRDefault="0028720C" w:rsidP="001257E9">
            <w:pPr>
              <w:contextualSpacing/>
              <w:rPr>
                <w:rFonts w:cs="Arial"/>
                <w:sz w:val="20"/>
                <w:szCs w:val="20"/>
              </w:rPr>
            </w:pPr>
            <w:r w:rsidRPr="001C79C3">
              <w:rPr>
                <w:rFonts w:cs="Arial"/>
                <w:sz w:val="20"/>
                <w:szCs w:val="20"/>
              </w:rPr>
              <w:t>specifies the vertical resolution of the projection plane</w:t>
            </w:r>
          </w:p>
        </w:tc>
      </w:tr>
      <w:tr w:rsidR="001A07F5" w:rsidRPr="004F27C8" w14:paraId="29CF0129"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9B8E0C5" w14:textId="77777777" w:rsidR="0028720C" w:rsidRPr="001C79C3" w:rsidRDefault="0028720C" w:rsidP="001257E9">
            <w:pPr>
              <w:contextualSpacing/>
              <w:rPr>
                <w:rFonts w:cs="Arial"/>
                <w:sz w:val="20"/>
                <w:szCs w:val="20"/>
              </w:rPr>
            </w:pPr>
            <w:r w:rsidRPr="001C79C3">
              <w:rPr>
                <w:rFonts w:cs="Arial"/>
                <w:sz w:val="20"/>
                <w:szCs w:val="20"/>
              </w:rPr>
              <w:tab/>
              <w:t>if (</w:t>
            </w:r>
            <w:proofErr w:type="spellStart"/>
            <w:r w:rsidRPr="001C79C3">
              <w:rPr>
                <w:rFonts w:cs="Arial"/>
                <w:sz w:val="20"/>
                <w:szCs w:val="20"/>
              </w:rPr>
              <w:t>view_type</w:t>
            </w:r>
            <w:proofErr w:type="spellEnd"/>
            <w:r w:rsidRPr="001C79C3">
              <w:rPr>
                <w:rFonts w:cs="Arial"/>
                <w:sz w:val="20"/>
                <w:szCs w:val="20"/>
              </w:rPr>
              <w:t xml:space="preserve"> == 0)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493AFE5" w14:textId="77777777" w:rsidR="0028720C" w:rsidRPr="001C79C3" w:rsidRDefault="0028720C" w:rsidP="001257E9">
            <w:pPr>
              <w:contextualSpacing/>
              <w:jc w:val="center"/>
              <w:rPr>
                <w:rFonts w:cs="Arial"/>
                <w:color w:val="000000"/>
                <w:sz w:val="20"/>
                <w:szCs w:val="20"/>
              </w:rPr>
            </w:pP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0CFC53A" w14:textId="77777777" w:rsidR="0028720C" w:rsidRPr="001C79C3" w:rsidRDefault="0028720C" w:rsidP="001257E9">
            <w:pPr>
              <w:contextualSpacing/>
              <w:rPr>
                <w:rFonts w:cs="Arial"/>
                <w:sz w:val="20"/>
                <w:szCs w:val="20"/>
              </w:rPr>
            </w:pPr>
            <w:r w:rsidRPr="001C79C3">
              <w:rPr>
                <w:rFonts w:cs="Arial"/>
                <w:sz w:val="20"/>
                <w:szCs w:val="20"/>
              </w:rPr>
              <w:t xml:space="preserve">equirectangular projection </w:t>
            </w:r>
          </w:p>
        </w:tc>
      </w:tr>
      <w:tr w:rsidR="001A07F5" w:rsidRPr="004F27C8" w14:paraId="5B007CDF"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29C5EA9" w14:textId="77777777" w:rsidR="0028720C" w:rsidRPr="001C79C3" w:rsidRDefault="0028720C" w:rsidP="001257E9">
            <w:pPr>
              <w:contextualSpacing/>
              <w:rPr>
                <w:rFonts w:cs="Arial"/>
                <w:sz w:val="20"/>
                <w:szCs w:val="20"/>
              </w:rPr>
            </w:pPr>
            <w:r w:rsidRPr="001C79C3">
              <w:rPr>
                <w:rFonts w:cs="Arial"/>
                <w:sz w:val="20"/>
                <w:szCs w:val="20"/>
              </w:rPr>
              <w:tab/>
            </w:r>
            <w:r w:rsidRPr="001C79C3">
              <w:rPr>
                <w:rFonts w:cs="Arial"/>
                <w:sz w:val="20"/>
                <w:szCs w:val="20"/>
              </w:rPr>
              <w:tab/>
            </w:r>
            <w:proofErr w:type="spellStart"/>
            <w:r w:rsidRPr="001C79C3">
              <w:rPr>
                <w:rFonts w:cs="Arial"/>
                <w:sz w:val="20"/>
                <w:szCs w:val="20"/>
              </w:rPr>
              <w:t>erp_phi_min</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3E84539"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float32</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0B46EA6" w14:textId="29D907C4" w:rsidR="0028720C" w:rsidRPr="001C79C3" w:rsidRDefault="0028720C" w:rsidP="001257E9">
            <w:pPr>
              <w:contextualSpacing/>
              <w:rPr>
                <w:rFonts w:cs="Arial"/>
                <w:sz w:val="20"/>
                <w:szCs w:val="20"/>
              </w:rPr>
            </w:pPr>
            <w:r w:rsidRPr="001C79C3">
              <w:rPr>
                <w:rFonts w:cs="Arial"/>
                <w:sz w:val="20"/>
                <w:szCs w:val="20"/>
              </w:rPr>
              <w:t xml:space="preserve">specifies the minimum longitude range for an </w:t>
            </w:r>
            <w:r w:rsidR="00EF2872">
              <w:rPr>
                <w:rFonts w:cs="Arial"/>
                <w:sz w:val="20"/>
                <w:szCs w:val="20"/>
              </w:rPr>
              <w:t>ERP</w:t>
            </w:r>
            <w:r w:rsidRPr="001C79C3">
              <w:rPr>
                <w:rFonts w:cs="Arial"/>
                <w:sz w:val="20"/>
                <w:szCs w:val="20"/>
              </w:rPr>
              <w:t xml:space="preserve"> projection in units of degrees</w:t>
            </w:r>
          </w:p>
        </w:tc>
      </w:tr>
      <w:tr w:rsidR="001A07F5" w:rsidRPr="004F27C8" w14:paraId="11F831AB"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C732601" w14:textId="77777777" w:rsidR="0028720C" w:rsidRPr="001C79C3" w:rsidRDefault="0028720C" w:rsidP="001257E9">
            <w:pPr>
              <w:contextualSpacing/>
              <w:rPr>
                <w:rFonts w:cs="Arial"/>
                <w:sz w:val="20"/>
                <w:szCs w:val="20"/>
              </w:rPr>
            </w:pPr>
            <w:r w:rsidRPr="001C79C3">
              <w:rPr>
                <w:rFonts w:cs="Arial"/>
                <w:sz w:val="20"/>
                <w:szCs w:val="20"/>
              </w:rPr>
              <w:tab/>
            </w:r>
            <w:r w:rsidRPr="001C79C3">
              <w:rPr>
                <w:rFonts w:cs="Arial"/>
                <w:sz w:val="20"/>
                <w:szCs w:val="20"/>
              </w:rPr>
              <w:tab/>
            </w:r>
            <w:proofErr w:type="spellStart"/>
            <w:r w:rsidRPr="001C79C3">
              <w:rPr>
                <w:rFonts w:cs="Arial"/>
                <w:sz w:val="20"/>
                <w:szCs w:val="20"/>
              </w:rPr>
              <w:t>erp_phi_max</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885D46C"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float32</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13307D4" w14:textId="76C97489" w:rsidR="0028720C" w:rsidRPr="001C79C3" w:rsidRDefault="0028720C" w:rsidP="001257E9">
            <w:pPr>
              <w:contextualSpacing/>
              <w:rPr>
                <w:rFonts w:cs="Arial"/>
                <w:sz w:val="20"/>
                <w:szCs w:val="20"/>
              </w:rPr>
            </w:pPr>
            <w:r w:rsidRPr="001C79C3">
              <w:rPr>
                <w:rFonts w:cs="Arial"/>
                <w:sz w:val="20"/>
                <w:szCs w:val="20"/>
              </w:rPr>
              <w:t xml:space="preserve">specifies the maximum longitude range for an </w:t>
            </w:r>
            <w:r w:rsidR="00EF2872">
              <w:rPr>
                <w:rFonts w:cs="Arial"/>
                <w:sz w:val="20"/>
                <w:szCs w:val="20"/>
              </w:rPr>
              <w:t>ERP</w:t>
            </w:r>
            <w:r w:rsidRPr="001C79C3">
              <w:rPr>
                <w:rFonts w:cs="Arial"/>
                <w:sz w:val="20"/>
                <w:szCs w:val="20"/>
              </w:rPr>
              <w:t xml:space="preserve"> projection in units of degrees</w:t>
            </w:r>
          </w:p>
        </w:tc>
      </w:tr>
      <w:tr w:rsidR="001A07F5" w:rsidRPr="004F27C8" w14:paraId="6C9FCCAB"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07CE372" w14:textId="77777777" w:rsidR="0028720C" w:rsidRPr="001C79C3" w:rsidRDefault="0028720C" w:rsidP="001257E9">
            <w:pPr>
              <w:contextualSpacing/>
              <w:rPr>
                <w:rFonts w:cs="Arial"/>
                <w:sz w:val="20"/>
                <w:szCs w:val="20"/>
              </w:rPr>
            </w:pPr>
            <w:r w:rsidRPr="001C79C3">
              <w:rPr>
                <w:rFonts w:cs="Arial"/>
                <w:sz w:val="20"/>
                <w:szCs w:val="20"/>
              </w:rPr>
              <w:tab/>
            </w:r>
            <w:r w:rsidRPr="001C79C3">
              <w:rPr>
                <w:rFonts w:cs="Arial"/>
                <w:sz w:val="20"/>
                <w:szCs w:val="20"/>
              </w:rPr>
              <w:tab/>
            </w:r>
            <w:proofErr w:type="spellStart"/>
            <w:r w:rsidRPr="001C79C3">
              <w:rPr>
                <w:rFonts w:cs="Arial"/>
                <w:sz w:val="20"/>
                <w:szCs w:val="20"/>
              </w:rPr>
              <w:t>erp_theta_min</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22E66C8"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float32</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929BC62" w14:textId="0659665B" w:rsidR="0028720C" w:rsidRPr="001C79C3" w:rsidRDefault="0028720C" w:rsidP="001257E9">
            <w:pPr>
              <w:contextualSpacing/>
              <w:rPr>
                <w:rFonts w:cs="Arial"/>
                <w:sz w:val="20"/>
                <w:szCs w:val="20"/>
              </w:rPr>
            </w:pPr>
            <w:r w:rsidRPr="001C79C3">
              <w:rPr>
                <w:rFonts w:cs="Arial"/>
                <w:sz w:val="20"/>
                <w:szCs w:val="20"/>
              </w:rPr>
              <w:t xml:space="preserve">specifies the minimum latitude range for an </w:t>
            </w:r>
            <w:r w:rsidR="00EF2872">
              <w:rPr>
                <w:rFonts w:cs="Arial"/>
                <w:sz w:val="20"/>
                <w:szCs w:val="20"/>
              </w:rPr>
              <w:t>ERP</w:t>
            </w:r>
            <w:r w:rsidRPr="001C79C3">
              <w:rPr>
                <w:rFonts w:cs="Arial"/>
                <w:sz w:val="20"/>
                <w:szCs w:val="20"/>
              </w:rPr>
              <w:t xml:space="preserve"> projection in units of degrees</w:t>
            </w:r>
          </w:p>
        </w:tc>
      </w:tr>
      <w:tr w:rsidR="001A07F5" w:rsidRPr="004F27C8" w14:paraId="2EECBE8B"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BA1344A" w14:textId="77777777" w:rsidR="0028720C" w:rsidRPr="001C79C3" w:rsidRDefault="0028720C" w:rsidP="001257E9">
            <w:pPr>
              <w:contextualSpacing/>
              <w:rPr>
                <w:rFonts w:cs="Arial"/>
                <w:sz w:val="20"/>
                <w:szCs w:val="20"/>
              </w:rPr>
            </w:pPr>
            <w:r w:rsidRPr="001C79C3">
              <w:rPr>
                <w:rFonts w:cs="Arial"/>
                <w:sz w:val="20"/>
                <w:szCs w:val="20"/>
              </w:rPr>
              <w:tab/>
            </w:r>
            <w:r w:rsidRPr="001C79C3">
              <w:rPr>
                <w:rFonts w:cs="Arial"/>
                <w:sz w:val="20"/>
                <w:szCs w:val="20"/>
              </w:rPr>
              <w:tab/>
            </w:r>
            <w:proofErr w:type="spellStart"/>
            <w:r w:rsidRPr="001C79C3">
              <w:rPr>
                <w:rFonts w:cs="Arial"/>
                <w:sz w:val="20"/>
                <w:szCs w:val="20"/>
              </w:rPr>
              <w:t>erp_theta_max</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25FD46C"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float32</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1650F65" w14:textId="279DFEAE" w:rsidR="0028720C" w:rsidRPr="001C79C3" w:rsidRDefault="0028720C" w:rsidP="001257E9">
            <w:pPr>
              <w:contextualSpacing/>
              <w:rPr>
                <w:rFonts w:cs="Arial"/>
                <w:sz w:val="20"/>
                <w:szCs w:val="20"/>
              </w:rPr>
            </w:pPr>
            <w:r w:rsidRPr="001C79C3">
              <w:rPr>
                <w:rFonts w:cs="Arial"/>
                <w:sz w:val="20"/>
                <w:szCs w:val="20"/>
              </w:rPr>
              <w:t xml:space="preserve">specifies the maximum latitude range for an </w:t>
            </w:r>
            <w:r w:rsidR="00EF2872">
              <w:rPr>
                <w:rFonts w:cs="Arial"/>
                <w:sz w:val="20"/>
                <w:szCs w:val="20"/>
              </w:rPr>
              <w:t>ERP</w:t>
            </w:r>
            <w:r w:rsidRPr="001C79C3">
              <w:rPr>
                <w:rFonts w:cs="Arial"/>
                <w:sz w:val="20"/>
                <w:szCs w:val="20"/>
              </w:rPr>
              <w:t xml:space="preserve"> projection in units of degrees</w:t>
            </w:r>
          </w:p>
        </w:tc>
      </w:tr>
      <w:tr w:rsidR="005D7A7F" w:rsidRPr="004F27C8" w14:paraId="716537AD"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386AA67" w14:textId="77777777" w:rsidR="0028720C" w:rsidRPr="001C79C3" w:rsidRDefault="0028720C" w:rsidP="001257E9">
            <w:pPr>
              <w:contextualSpacing/>
              <w:rPr>
                <w:rFonts w:cs="Arial"/>
                <w:sz w:val="20"/>
                <w:szCs w:val="20"/>
              </w:rPr>
            </w:pPr>
            <w:r w:rsidRPr="001C79C3">
              <w:rPr>
                <w:rFonts w:cs="Arial"/>
                <w:sz w:val="20"/>
                <w:szCs w:val="20"/>
              </w:rPr>
              <w:tab/>
              <w:t>} else if (</w:t>
            </w:r>
            <w:proofErr w:type="spellStart"/>
            <w:r w:rsidRPr="001C79C3">
              <w:rPr>
                <w:rFonts w:cs="Arial"/>
                <w:sz w:val="20"/>
                <w:szCs w:val="20"/>
              </w:rPr>
              <w:t>view_type</w:t>
            </w:r>
            <w:proofErr w:type="spellEnd"/>
            <w:r w:rsidRPr="001C79C3">
              <w:rPr>
                <w:rFonts w:cs="Arial"/>
                <w:sz w:val="20"/>
                <w:szCs w:val="20"/>
              </w:rPr>
              <w:t xml:space="preserve"> == 1)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0440B42" w14:textId="77777777" w:rsidR="0028720C" w:rsidRPr="001C79C3" w:rsidRDefault="0028720C" w:rsidP="001257E9">
            <w:pPr>
              <w:contextualSpacing/>
              <w:jc w:val="center"/>
              <w:rPr>
                <w:rFonts w:cs="Arial"/>
                <w:color w:val="000000"/>
                <w:sz w:val="20"/>
                <w:szCs w:val="20"/>
              </w:rPr>
            </w:pP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D70B4A5" w14:textId="77777777" w:rsidR="0028720C" w:rsidRPr="001C79C3" w:rsidRDefault="0028720C" w:rsidP="001257E9">
            <w:pPr>
              <w:contextualSpacing/>
              <w:rPr>
                <w:rFonts w:cs="Arial"/>
                <w:sz w:val="20"/>
                <w:szCs w:val="20"/>
              </w:rPr>
            </w:pPr>
            <w:r w:rsidRPr="001C79C3">
              <w:rPr>
                <w:rFonts w:cs="Arial"/>
                <w:sz w:val="20"/>
                <w:szCs w:val="20"/>
              </w:rPr>
              <w:t>perspective projection</w:t>
            </w:r>
          </w:p>
        </w:tc>
      </w:tr>
      <w:tr w:rsidR="005D7A7F" w:rsidRPr="004F27C8" w14:paraId="10E6098B"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FB303F6" w14:textId="77777777" w:rsidR="0028720C" w:rsidRPr="001C79C3" w:rsidRDefault="0028720C" w:rsidP="001257E9">
            <w:pPr>
              <w:contextualSpacing/>
              <w:rPr>
                <w:rFonts w:cs="Arial"/>
                <w:sz w:val="20"/>
                <w:szCs w:val="20"/>
              </w:rPr>
            </w:pPr>
            <w:r w:rsidRPr="001C79C3">
              <w:rPr>
                <w:rFonts w:cs="Arial"/>
                <w:sz w:val="20"/>
                <w:szCs w:val="20"/>
              </w:rPr>
              <w:lastRenderedPageBreak/>
              <w:tab/>
            </w:r>
            <w:proofErr w:type="spellStart"/>
            <w:r w:rsidRPr="001C79C3">
              <w:rPr>
                <w:rFonts w:cs="Arial"/>
                <w:sz w:val="20"/>
                <w:szCs w:val="20"/>
              </w:rPr>
              <w:t>perspective_focal_hor</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1ABED74"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float32</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BC14300" w14:textId="77777777" w:rsidR="0028720C" w:rsidRPr="001C79C3" w:rsidRDefault="0028720C" w:rsidP="001257E9">
            <w:pPr>
              <w:contextualSpacing/>
              <w:rPr>
                <w:rFonts w:cs="Arial"/>
                <w:sz w:val="20"/>
                <w:szCs w:val="20"/>
              </w:rPr>
            </w:pPr>
            <w:r w:rsidRPr="001C79C3">
              <w:rPr>
                <w:rFonts w:cs="Arial"/>
                <w:sz w:val="20"/>
                <w:szCs w:val="20"/>
              </w:rPr>
              <w:t>specifies in luma samples position units the horizontal components of the focal of a perspective projection of the view with view index</w:t>
            </w:r>
          </w:p>
        </w:tc>
      </w:tr>
      <w:tr w:rsidR="005D7A7F" w:rsidRPr="004F27C8" w14:paraId="1893B865"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89F4F31" w14:textId="77777777" w:rsidR="0028720C" w:rsidRPr="001C79C3" w:rsidRDefault="0028720C" w:rsidP="001257E9">
            <w:pPr>
              <w:contextualSpacing/>
              <w:rPr>
                <w:rFonts w:cs="Arial"/>
                <w:sz w:val="20"/>
                <w:szCs w:val="20"/>
              </w:rPr>
            </w:pPr>
            <w:r w:rsidRPr="001C79C3">
              <w:rPr>
                <w:rFonts w:cs="Arial"/>
                <w:sz w:val="20"/>
                <w:szCs w:val="20"/>
              </w:rPr>
              <w:tab/>
            </w:r>
            <w:proofErr w:type="spellStart"/>
            <w:r w:rsidRPr="001C79C3">
              <w:rPr>
                <w:rFonts w:cs="Arial"/>
                <w:sz w:val="20"/>
                <w:szCs w:val="20"/>
              </w:rPr>
              <w:t>perspective_focal_ver</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2ADCBD6"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float32</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071C40E" w14:textId="77777777" w:rsidR="0028720C" w:rsidRPr="001C79C3" w:rsidRDefault="0028720C" w:rsidP="001257E9">
            <w:pPr>
              <w:contextualSpacing/>
              <w:rPr>
                <w:rFonts w:cs="Arial"/>
                <w:sz w:val="20"/>
                <w:szCs w:val="20"/>
              </w:rPr>
            </w:pPr>
            <w:r w:rsidRPr="001C79C3">
              <w:rPr>
                <w:rFonts w:cs="Arial"/>
                <w:sz w:val="20"/>
                <w:szCs w:val="20"/>
              </w:rPr>
              <w:t>specifies in luma samples position units the vertical components of the focal of a perspective projection of the view with view index</w:t>
            </w:r>
          </w:p>
        </w:tc>
      </w:tr>
      <w:tr w:rsidR="005D7A7F" w:rsidRPr="004F27C8" w14:paraId="603F2E04"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DB31FD7" w14:textId="77777777" w:rsidR="0028720C" w:rsidRPr="001C79C3" w:rsidRDefault="0028720C" w:rsidP="001257E9">
            <w:pPr>
              <w:contextualSpacing/>
              <w:rPr>
                <w:rFonts w:cs="Arial"/>
                <w:sz w:val="20"/>
                <w:szCs w:val="20"/>
              </w:rPr>
            </w:pPr>
            <w:r w:rsidRPr="001C79C3">
              <w:rPr>
                <w:rFonts w:cs="Arial"/>
                <w:sz w:val="20"/>
                <w:szCs w:val="20"/>
              </w:rPr>
              <w:tab/>
            </w:r>
            <w:proofErr w:type="spellStart"/>
            <w:r w:rsidRPr="001C79C3">
              <w:rPr>
                <w:rFonts w:cs="Arial"/>
                <w:sz w:val="20"/>
                <w:szCs w:val="20"/>
              </w:rPr>
              <w:t>perspective_principal_point_hor</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BD93D31"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float32</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80D6295" w14:textId="77777777" w:rsidR="0028720C" w:rsidRPr="001C79C3" w:rsidRDefault="0028720C" w:rsidP="001257E9">
            <w:pPr>
              <w:contextualSpacing/>
              <w:rPr>
                <w:rFonts w:cs="Arial"/>
                <w:sz w:val="20"/>
                <w:szCs w:val="20"/>
              </w:rPr>
            </w:pPr>
            <w:r w:rsidRPr="001C79C3">
              <w:rPr>
                <w:rFonts w:cs="Arial"/>
                <w:sz w:val="20"/>
                <w:szCs w:val="20"/>
              </w:rPr>
              <w:t>specifies in luma sample positions the horizontal coordinates of the principal point of a perspective projection of the view</w:t>
            </w:r>
          </w:p>
        </w:tc>
      </w:tr>
      <w:tr w:rsidR="005D7A7F" w:rsidRPr="004F27C8" w14:paraId="32B51A95"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1BFA40C" w14:textId="77777777" w:rsidR="0028720C" w:rsidRPr="001C79C3" w:rsidRDefault="0028720C" w:rsidP="001257E9">
            <w:pPr>
              <w:contextualSpacing/>
              <w:rPr>
                <w:rFonts w:cs="Arial"/>
                <w:sz w:val="20"/>
                <w:szCs w:val="20"/>
              </w:rPr>
            </w:pPr>
            <w:r w:rsidRPr="001C79C3">
              <w:rPr>
                <w:rFonts w:cs="Arial"/>
                <w:sz w:val="20"/>
                <w:szCs w:val="20"/>
              </w:rPr>
              <w:tab/>
            </w:r>
            <w:proofErr w:type="spellStart"/>
            <w:r w:rsidRPr="001C79C3">
              <w:rPr>
                <w:rFonts w:cs="Arial"/>
                <w:sz w:val="20"/>
                <w:szCs w:val="20"/>
              </w:rPr>
              <w:t>perspective_principal_point_ver</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005564D"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float32</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7CC77B4" w14:textId="77777777" w:rsidR="0028720C" w:rsidRPr="001C79C3" w:rsidRDefault="0028720C" w:rsidP="001257E9">
            <w:pPr>
              <w:contextualSpacing/>
              <w:rPr>
                <w:rFonts w:cs="Arial"/>
                <w:sz w:val="20"/>
                <w:szCs w:val="20"/>
              </w:rPr>
            </w:pPr>
            <w:r w:rsidRPr="001C79C3">
              <w:rPr>
                <w:rFonts w:cs="Arial"/>
                <w:sz w:val="20"/>
                <w:szCs w:val="20"/>
              </w:rPr>
              <w:t>specifies in luma sample positions the vertical coordinates of the principal point of a perspective projection of the view</w:t>
            </w:r>
          </w:p>
        </w:tc>
      </w:tr>
      <w:tr w:rsidR="005D7A7F" w:rsidRPr="004F27C8" w14:paraId="3EE3C182"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C91B2A2" w14:textId="77777777" w:rsidR="0028720C" w:rsidRPr="001C79C3" w:rsidRDefault="0028720C" w:rsidP="001257E9">
            <w:pPr>
              <w:contextualSpacing/>
              <w:rPr>
                <w:rFonts w:cs="Arial"/>
                <w:sz w:val="20"/>
                <w:szCs w:val="20"/>
              </w:rPr>
            </w:pPr>
            <w:r w:rsidRPr="001C79C3">
              <w:rPr>
                <w:rFonts w:cs="Arial"/>
                <w:sz w:val="20"/>
                <w:szCs w:val="20"/>
              </w:rPr>
              <w:tab/>
              <w:t xml:space="preserve">} else if ( </w:t>
            </w:r>
            <w:proofErr w:type="spellStart"/>
            <w:r w:rsidRPr="001C79C3">
              <w:rPr>
                <w:rFonts w:cs="Arial"/>
                <w:sz w:val="20"/>
                <w:szCs w:val="20"/>
              </w:rPr>
              <w:t>view_type</w:t>
            </w:r>
            <w:proofErr w:type="spellEnd"/>
            <w:r w:rsidRPr="001C79C3">
              <w:rPr>
                <w:rFonts w:cs="Arial"/>
                <w:sz w:val="20"/>
                <w:szCs w:val="20"/>
              </w:rPr>
              <w:t xml:space="preserve"> -== 2)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C7ED2B6" w14:textId="77777777" w:rsidR="0028720C" w:rsidRPr="001C79C3" w:rsidRDefault="0028720C" w:rsidP="001257E9">
            <w:pPr>
              <w:contextualSpacing/>
              <w:jc w:val="center"/>
              <w:rPr>
                <w:rFonts w:cs="Arial"/>
                <w:color w:val="000000"/>
                <w:sz w:val="20"/>
                <w:szCs w:val="20"/>
              </w:rPr>
            </w:pP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8664C4A" w14:textId="77777777" w:rsidR="0028720C" w:rsidRPr="001C79C3" w:rsidRDefault="0028720C" w:rsidP="001257E9">
            <w:pPr>
              <w:contextualSpacing/>
              <w:rPr>
                <w:rFonts w:cs="Arial"/>
                <w:sz w:val="20"/>
                <w:szCs w:val="20"/>
              </w:rPr>
            </w:pPr>
            <w:r w:rsidRPr="001C79C3">
              <w:rPr>
                <w:rFonts w:cs="Arial"/>
                <w:sz w:val="20"/>
                <w:szCs w:val="20"/>
              </w:rPr>
              <w:t>orthographic projection</w:t>
            </w:r>
          </w:p>
        </w:tc>
      </w:tr>
      <w:tr w:rsidR="005D7A7F" w:rsidRPr="004F27C8" w14:paraId="00D7BB86"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C56D288" w14:textId="77777777" w:rsidR="0028720C" w:rsidRPr="001C79C3" w:rsidRDefault="0028720C" w:rsidP="001257E9">
            <w:pPr>
              <w:contextualSpacing/>
              <w:rPr>
                <w:rFonts w:cs="Arial"/>
                <w:sz w:val="20"/>
                <w:szCs w:val="20"/>
              </w:rPr>
            </w:pPr>
            <w:r w:rsidRPr="001C79C3">
              <w:rPr>
                <w:rFonts w:cs="Arial"/>
                <w:sz w:val="20"/>
                <w:szCs w:val="20"/>
              </w:rPr>
              <w:tab/>
            </w:r>
            <w:proofErr w:type="spellStart"/>
            <w:r w:rsidRPr="001C79C3">
              <w:rPr>
                <w:rFonts w:cs="Arial"/>
                <w:sz w:val="20"/>
                <w:szCs w:val="20"/>
              </w:rPr>
              <w:t>ortho_height</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9D7A518"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float32</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0E53C99" w14:textId="77777777" w:rsidR="0028720C" w:rsidRPr="001C79C3" w:rsidRDefault="0028720C" w:rsidP="001257E9">
            <w:pPr>
              <w:contextualSpacing/>
              <w:rPr>
                <w:rFonts w:cs="Arial"/>
                <w:sz w:val="20"/>
                <w:szCs w:val="20"/>
              </w:rPr>
            </w:pPr>
            <w:r w:rsidRPr="001C79C3">
              <w:rPr>
                <w:rFonts w:cs="Arial"/>
                <w:sz w:val="20"/>
                <w:szCs w:val="20"/>
              </w:rPr>
              <w:t>specifies in scene units the vertical dimensions of the captured part of the volumetric frame </w:t>
            </w:r>
          </w:p>
        </w:tc>
      </w:tr>
      <w:tr w:rsidR="005D7A7F" w:rsidRPr="004F27C8" w14:paraId="4743959A"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81A3402" w14:textId="77777777" w:rsidR="0028720C" w:rsidRPr="001C79C3" w:rsidRDefault="0028720C" w:rsidP="001257E9">
            <w:pPr>
              <w:contextualSpacing/>
              <w:rPr>
                <w:rFonts w:cs="Arial"/>
                <w:sz w:val="20"/>
                <w:szCs w:val="20"/>
              </w:rPr>
            </w:pPr>
            <w:r w:rsidRPr="001C79C3">
              <w:rPr>
                <w:rFonts w:cs="Arial"/>
                <w:sz w:val="20"/>
                <w:szCs w:val="20"/>
              </w:rPr>
              <w:tab/>
            </w:r>
            <w:proofErr w:type="spellStart"/>
            <w:r w:rsidRPr="001C79C3">
              <w:rPr>
                <w:rFonts w:cs="Arial"/>
                <w:sz w:val="20"/>
                <w:szCs w:val="20"/>
              </w:rPr>
              <w:t>ortho_width</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049FBF5"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float32</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153A792" w14:textId="77777777" w:rsidR="0028720C" w:rsidRPr="001C79C3" w:rsidRDefault="0028720C" w:rsidP="001257E9">
            <w:pPr>
              <w:contextualSpacing/>
              <w:rPr>
                <w:rFonts w:eastAsia="Calibri" w:cs="Arial"/>
                <w:sz w:val="20"/>
                <w:szCs w:val="20"/>
              </w:rPr>
            </w:pPr>
            <w:r w:rsidRPr="001C79C3">
              <w:rPr>
                <w:rFonts w:cs="Arial"/>
                <w:sz w:val="20"/>
                <w:szCs w:val="20"/>
              </w:rPr>
              <w:t>specifies in scene units the horizontal dimensions of the captured part of the volumetric frame</w:t>
            </w:r>
          </w:p>
        </w:tc>
      </w:tr>
      <w:tr w:rsidR="005D7A7F" w:rsidRPr="004F27C8" w14:paraId="6722ADF7"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E42A0E4" w14:textId="77777777" w:rsidR="0028720C" w:rsidRPr="001C79C3" w:rsidRDefault="0028720C" w:rsidP="001257E9">
            <w:pPr>
              <w:contextualSpacing/>
              <w:rPr>
                <w:rFonts w:cs="Arial"/>
                <w:sz w:val="20"/>
                <w:szCs w:val="20"/>
              </w:rPr>
            </w:pPr>
            <w:r w:rsidRPr="001C79C3">
              <w:rPr>
                <w:rFonts w:cs="Arial"/>
                <w:sz w:val="20"/>
                <w:szCs w:val="20"/>
              </w:rPr>
              <w:tab/>
              <w:t>}</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D23449F" w14:textId="77777777" w:rsidR="0028720C" w:rsidRPr="001C79C3" w:rsidRDefault="0028720C" w:rsidP="001257E9">
            <w:pPr>
              <w:contextualSpacing/>
              <w:jc w:val="center"/>
              <w:rPr>
                <w:rFonts w:cs="Arial"/>
                <w:color w:val="000000"/>
                <w:sz w:val="20"/>
                <w:szCs w:val="20"/>
              </w:rPr>
            </w:pP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D0C67BF" w14:textId="77777777" w:rsidR="0028720C" w:rsidRPr="001C79C3" w:rsidRDefault="0028720C" w:rsidP="001257E9">
            <w:pPr>
              <w:contextualSpacing/>
              <w:rPr>
                <w:rFonts w:cs="Arial"/>
                <w:sz w:val="20"/>
                <w:szCs w:val="20"/>
              </w:rPr>
            </w:pPr>
          </w:p>
        </w:tc>
      </w:tr>
      <w:tr w:rsidR="005D7A7F" w:rsidRPr="004F27C8" w14:paraId="4DC87E97"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F0FCBD2" w14:textId="77777777" w:rsidR="0028720C" w:rsidRPr="001C79C3" w:rsidRDefault="0028720C" w:rsidP="001257E9">
            <w:pPr>
              <w:contextualSpacing/>
              <w:rPr>
                <w:rFonts w:cs="Arial"/>
                <w:sz w:val="20"/>
                <w:szCs w:val="20"/>
              </w:rPr>
            </w:pPr>
            <w:r w:rsidRPr="001C79C3">
              <w:rPr>
                <w:rFonts w:cs="Arial"/>
                <w:sz w:val="20"/>
                <w:szCs w:val="20"/>
              </w:rPr>
              <w:tab/>
            </w:r>
            <w:proofErr w:type="spellStart"/>
            <w:r w:rsidRPr="001C79C3">
              <w:rPr>
                <w:rFonts w:cs="Arial"/>
                <w:sz w:val="20"/>
                <w:szCs w:val="20"/>
              </w:rPr>
              <w:t>quantization_law</w:t>
            </w:r>
            <w:proofErr w:type="spellEnd"/>
            <w:r w:rsidRPr="001C79C3">
              <w:rPr>
                <w:rFonts w:cs="Arial"/>
                <w:sz w:val="20"/>
                <w:szCs w:val="20"/>
              </w:rPr>
              <w:t xml:space="preserve">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C0B243D"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279EFD4" w14:textId="77777777" w:rsidR="0028720C" w:rsidRPr="001C79C3" w:rsidRDefault="0028720C" w:rsidP="001257E9">
            <w:pPr>
              <w:contextualSpacing/>
              <w:rPr>
                <w:rFonts w:cs="Arial"/>
                <w:sz w:val="20"/>
                <w:szCs w:val="20"/>
              </w:rPr>
            </w:pPr>
            <w:r w:rsidRPr="001C79C3">
              <w:rPr>
                <w:rFonts w:cs="Arial"/>
                <w:sz w:val="20"/>
                <w:szCs w:val="20"/>
              </w:rPr>
              <w:t>specifies the type of depth quantization method of the view</w:t>
            </w:r>
          </w:p>
        </w:tc>
      </w:tr>
      <w:tr w:rsidR="005D7A7F" w:rsidRPr="004F27C8" w14:paraId="50D1242A"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78A10E1" w14:textId="77777777" w:rsidR="0028720C" w:rsidRPr="001C79C3" w:rsidRDefault="0028720C" w:rsidP="001257E9">
            <w:pPr>
              <w:contextualSpacing/>
              <w:rPr>
                <w:rFonts w:cs="Arial"/>
                <w:sz w:val="20"/>
                <w:szCs w:val="20"/>
              </w:rPr>
            </w:pPr>
            <w:r w:rsidRPr="001C79C3">
              <w:rPr>
                <w:rFonts w:cs="Arial"/>
                <w:sz w:val="20"/>
                <w:szCs w:val="20"/>
              </w:rPr>
              <w:tab/>
              <w:t xml:space="preserve">if ( </w:t>
            </w:r>
            <w:proofErr w:type="spellStart"/>
            <w:r w:rsidRPr="001C79C3">
              <w:rPr>
                <w:rFonts w:cs="Arial"/>
                <w:sz w:val="20"/>
                <w:szCs w:val="20"/>
              </w:rPr>
              <w:t>quantization_law</w:t>
            </w:r>
            <w:proofErr w:type="spellEnd"/>
            <w:r w:rsidRPr="001C79C3">
              <w:rPr>
                <w:rFonts w:cs="Arial"/>
                <w:sz w:val="20"/>
                <w:szCs w:val="20"/>
              </w:rPr>
              <w:t xml:space="preserve"> == 0)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6B678E1" w14:textId="77777777" w:rsidR="0028720C" w:rsidRPr="001C79C3" w:rsidRDefault="0028720C" w:rsidP="001257E9">
            <w:pPr>
              <w:contextualSpacing/>
              <w:jc w:val="center"/>
              <w:rPr>
                <w:rFonts w:cs="Arial"/>
                <w:color w:val="000000"/>
                <w:sz w:val="20"/>
                <w:szCs w:val="20"/>
              </w:rPr>
            </w:pP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1483439" w14:textId="77777777" w:rsidR="0028720C" w:rsidRPr="001C79C3" w:rsidRDefault="0028720C" w:rsidP="001257E9">
            <w:pPr>
              <w:contextualSpacing/>
              <w:rPr>
                <w:rFonts w:cs="Arial"/>
                <w:sz w:val="20"/>
                <w:szCs w:val="20"/>
              </w:rPr>
            </w:pPr>
          </w:p>
        </w:tc>
      </w:tr>
      <w:tr w:rsidR="005D7A7F" w:rsidRPr="004F27C8" w14:paraId="437BC102"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2AA328E" w14:textId="77777777" w:rsidR="0028720C" w:rsidRPr="001C79C3" w:rsidRDefault="0028720C" w:rsidP="001257E9">
            <w:pPr>
              <w:contextualSpacing/>
              <w:rPr>
                <w:rFonts w:cs="Arial"/>
                <w:sz w:val="20"/>
                <w:szCs w:val="20"/>
              </w:rPr>
            </w:pPr>
            <w:r w:rsidRPr="001C79C3">
              <w:rPr>
                <w:rFonts w:cs="Arial"/>
                <w:sz w:val="20"/>
                <w:szCs w:val="20"/>
              </w:rPr>
              <w:tab/>
            </w:r>
            <w:proofErr w:type="spellStart"/>
            <w:r w:rsidRPr="001C79C3">
              <w:rPr>
                <w:rFonts w:cs="Arial"/>
                <w:sz w:val="20"/>
                <w:szCs w:val="20"/>
              </w:rPr>
              <w:t>norm_dis_low</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6233BF"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0680F23" w14:textId="77777777" w:rsidR="0028720C" w:rsidRPr="001C79C3" w:rsidRDefault="0028720C" w:rsidP="001257E9">
            <w:pPr>
              <w:contextualSpacing/>
              <w:rPr>
                <w:rFonts w:cs="Arial"/>
                <w:sz w:val="20"/>
                <w:szCs w:val="20"/>
              </w:rPr>
            </w:pPr>
            <w:r w:rsidRPr="001C79C3">
              <w:rPr>
                <w:rFonts w:cs="Arial"/>
                <w:sz w:val="20"/>
                <w:szCs w:val="20"/>
              </w:rPr>
              <w:t xml:space="preserve">specifies the normalized disparity of the lowest </w:t>
            </w:r>
            <w:proofErr w:type="spellStart"/>
            <w:r w:rsidRPr="001C79C3">
              <w:rPr>
                <w:rFonts w:cs="Arial"/>
                <w:sz w:val="20"/>
                <w:szCs w:val="20"/>
              </w:rPr>
              <w:t>signalled</w:t>
            </w:r>
            <w:proofErr w:type="spellEnd"/>
            <w:r w:rsidRPr="001C79C3">
              <w:rPr>
                <w:rFonts w:cs="Arial"/>
                <w:sz w:val="20"/>
                <w:szCs w:val="20"/>
              </w:rPr>
              <w:t xml:space="preserve"> geometry value</w:t>
            </w:r>
          </w:p>
        </w:tc>
      </w:tr>
      <w:tr w:rsidR="005D7A7F" w:rsidRPr="004F27C8" w14:paraId="4E520693"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5A9DCA8" w14:textId="77777777" w:rsidR="0028720C" w:rsidRPr="001C79C3" w:rsidRDefault="0028720C" w:rsidP="001257E9">
            <w:pPr>
              <w:contextualSpacing/>
              <w:rPr>
                <w:rFonts w:cs="Arial"/>
                <w:sz w:val="20"/>
                <w:szCs w:val="20"/>
              </w:rPr>
            </w:pPr>
            <w:r w:rsidRPr="001C79C3">
              <w:rPr>
                <w:rFonts w:cs="Arial"/>
                <w:sz w:val="20"/>
                <w:szCs w:val="20"/>
              </w:rPr>
              <w:tab/>
            </w:r>
            <w:proofErr w:type="spellStart"/>
            <w:r w:rsidRPr="001C79C3">
              <w:rPr>
                <w:rFonts w:cs="Arial"/>
                <w:sz w:val="20"/>
                <w:szCs w:val="20"/>
              </w:rPr>
              <w:t>norm_dis_high</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082E515"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89B3E7B" w14:textId="77777777" w:rsidR="0028720C" w:rsidRPr="001C79C3" w:rsidRDefault="0028720C" w:rsidP="001257E9">
            <w:pPr>
              <w:contextualSpacing/>
              <w:rPr>
                <w:rFonts w:cs="Arial"/>
                <w:sz w:val="20"/>
                <w:szCs w:val="20"/>
              </w:rPr>
            </w:pPr>
            <w:r w:rsidRPr="001C79C3">
              <w:rPr>
                <w:rFonts w:cs="Arial"/>
                <w:sz w:val="20"/>
                <w:szCs w:val="20"/>
              </w:rPr>
              <w:t xml:space="preserve">specifies the normalized disparity of the highest </w:t>
            </w:r>
            <w:proofErr w:type="spellStart"/>
            <w:r w:rsidRPr="001C79C3">
              <w:rPr>
                <w:rFonts w:cs="Arial"/>
                <w:sz w:val="20"/>
                <w:szCs w:val="20"/>
              </w:rPr>
              <w:t>signalled</w:t>
            </w:r>
            <w:proofErr w:type="spellEnd"/>
            <w:r w:rsidRPr="001C79C3">
              <w:rPr>
                <w:rFonts w:cs="Arial"/>
                <w:sz w:val="20"/>
                <w:szCs w:val="20"/>
              </w:rPr>
              <w:t xml:space="preserve"> geometry value</w:t>
            </w:r>
          </w:p>
        </w:tc>
      </w:tr>
      <w:tr w:rsidR="005D7A7F" w:rsidRPr="004F27C8" w14:paraId="1213FB0F"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96D8CA5" w14:textId="77777777" w:rsidR="0028720C" w:rsidRPr="001C79C3" w:rsidRDefault="0028720C" w:rsidP="001257E9">
            <w:pPr>
              <w:contextualSpacing/>
              <w:rPr>
                <w:rFonts w:cs="Arial"/>
                <w:sz w:val="20"/>
                <w:szCs w:val="20"/>
              </w:rPr>
            </w:pPr>
            <w:r w:rsidRPr="001C79C3">
              <w:rPr>
                <w:rFonts w:cs="Arial"/>
                <w:sz w:val="20"/>
                <w:szCs w:val="20"/>
              </w:rPr>
              <w:tab/>
              <w:t>}</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AB983DC" w14:textId="77777777" w:rsidR="0028720C" w:rsidRPr="001C79C3" w:rsidRDefault="0028720C" w:rsidP="001257E9">
            <w:pPr>
              <w:contextualSpacing/>
              <w:jc w:val="center"/>
              <w:rPr>
                <w:rFonts w:cs="Arial"/>
                <w:color w:val="000000"/>
                <w:sz w:val="20"/>
                <w:szCs w:val="20"/>
              </w:rPr>
            </w:pP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A047ABF" w14:textId="77777777" w:rsidR="0028720C" w:rsidRPr="001C79C3" w:rsidRDefault="0028720C" w:rsidP="001257E9">
            <w:pPr>
              <w:contextualSpacing/>
              <w:rPr>
                <w:rFonts w:cs="Arial"/>
                <w:sz w:val="20"/>
                <w:szCs w:val="20"/>
              </w:rPr>
            </w:pPr>
          </w:p>
        </w:tc>
      </w:tr>
      <w:tr w:rsidR="005D7A7F" w:rsidRPr="004F27C8" w14:paraId="21EF5E43"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F25EA9B" w14:textId="77777777" w:rsidR="0028720C" w:rsidRPr="001C79C3" w:rsidRDefault="0028720C" w:rsidP="001257E9">
            <w:pPr>
              <w:contextualSpacing/>
              <w:rPr>
                <w:rFonts w:cs="Arial"/>
                <w:sz w:val="20"/>
                <w:szCs w:val="20"/>
              </w:rPr>
            </w:pPr>
            <w:r w:rsidRPr="001C79C3">
              <w:rPr>
                <w:rFonts w:cs="Arial"/>
                <w:sz w:val="20"/>
                <w:szCs w:val="20"/>
              </w:rPr>
              <w:tab/>
            </w:r>
            <w:proofErr w:type="spellStart"/>
            <w:r w:rsidRPr="001C79C3">
              <w:rPr>
                <w:rFonts w:cs="Arial"/>
                <w:sz w:val="20"/>
                <w:szCs w:val="20"/>
              </w:rPr>
              <w:t>depth_occ_threshold</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CA639F6"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00A83BC" w14:textId="77777777" w:rsidR="0028720C" w:rsidRPr="001C79C3" w:rsidRDefault="0028720C" w:rsidP="001257E9">
            <w:pPr>
              <w:contextualSpacing/>
              <w:rPr>
                <w:rFonts w:cs="Arial"/>
                <w:sz w:val="20"/>
                <w:szCs w:val="20"/>
              </w:rPr>
            </w:pPr>
            <w:r w:rsidRPr="001C79C3">
              <w:rPr>
                <w:rFonts w:cs="Arial"/>
                <w:sz w:val="20"/>
                <w:szCs w:val="20"/>
              </w:rPr>
              <w:t>specifies the default occupancy threshold used in the occupancy value extraction process</w:t>
            </w:r>
          </w:p>
        </w:tc>
      </w:tr>
      <w:tr w:rsidR="005D7A7F" w:rsidRPr="004F27C8" w14:paraId="39249621"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6D26506" w14:textId="77777777" w:rsidR="0028720C" w:rsidRPr="001C79C3" w:rsidRDefault="0028720C" w:rsidP="001257E9">
            <w:pPr>
              <w:contextualSpacing/>
              <w:rPr>
                <w:rFonts w:cs="Arial"/>
                <w:sz w:val="20"/>
                <w:szCs w:val="20"/>
              </w:rPr>
            </w:pPr>
            <w:r w:rsidRPr="001C79C3">
              <w:rPr>
                <w:rFonts w:cs="Arial"/>
                <w:sz w:val="20"/>
                <w:szCs w:val="20"/>
              </w:rPr>
              <w:tab/>
            </w:r>
            <w:proofErr w:type="spellStart"/>
            <w:r w:rsidRPr="001C79C3">
              <w:rPr>
                <w:rFonts w:cs="Arial"/>
                <w:sz w:val="20"/>
                <w:szCs w:val="20"/>
              </w:rPr>
              <w:t>pp_root</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07A8A31"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bool</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8147309" w14:textId="77777777" w:rsidR="0028720C" w:rsidRPr="001C79C3" w:rsidRDefault="0028720C" w:rsidP="001257E9">
            <w:pPr>
              <w:contextualSpacing/>
              <w:rPr>
                <w:rFonts w:cs="Arial"/>
                <w:sz w:val="20"/>
                <w:szCs w:val="20"/>
              </w:rPr>
            </w:pPr>
            <w:r w:rsidRPr="001C79C3">
              <w:rPr>
                <w:rFonts w:cs="Arial"/>
                <w:sz w:val="20"/>
                <w:szCs w:val="20"/>
              </w:rPr>
              <w:t>specifies whether the view has a parent in the pruning graph at the encoder stage</w:t>
            </w:r>
          </w:p>
        </w:tc>
      </w:tr>
      <w:tr w:rsidR="005D7A7F" w:rsidRPr="004F27C8" w14:paraId="6B6EB611"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8259CD4" w14:textId="77777777" w:rsidR="0028720C" w:rsidRPr="001C79C3" w:rsidRDefault="0028720C" w:rsidP="001257E9">
            <w:pPr>
              <w:contextualSpacing/>
              <w:rPr>
                <w:rFonts w:cs="Arial"/>
                <w:sz w:val="20"/>
                <w:szCs w:val="20"/>
              </w:rPr>
            </w:pPr>
            <w:r w:rsidRPr="001C79C3">
              <w:rPr>
                <w:rFonts w:cs="Arial"/>
                <w:sz w:val="20"/>
                <w:szCs w:val="20"/>
              </w:rPr>
              <w:tab/>
              <w:t xml:space="preserve"> if (!</w:t>
            </w:r>
            <w:proofErr w:type="spellStart"/>
            <w:r w:rsidRPr="001C79C3">
              <w:rPr>
                <w:rFonts w:cs="Arial"/>
                <w:sz w:val="20"/>
                <w:szCs w:val="20"/>
              </w:rPr>
              <w:t>pp_root</w:t>
            </w:r>
            <w:proofErr w:type="spellEnd"/>
            <w:r w:rsidRPr="001C79C3">
              <w:rPr>
                <w:rFonts w:cs="Arial"/>
                <w:sz w:val="20"/>
                <w:szCs w:val="20"/>
              </w:rPr>
              <w:t>)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5FE42C2" w14:textId="77777777" w:rsidR="0028720C" w:rsidRPr="001C79C3" w:rsidRDefault="0028720C" w:rsidP="001257E9">
            <w:pPr>
              <w:contextualSpacing/>
              <w:jc w:val="center"/>
              <w:rPr>
                <w:rFonts w:cs="Arial"/>
                <w:color w:val="000000"/>
                <w:sz w:val="20"/>
                <w:szCs w:val="20"/>
              </w:rPr>
            </w:pP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6541333" w14:textId="77777777" w:rsidR="0028720C" w:rsidRPr="001C79C3" w:rsidRDefault="0028720C" w:rsidP="001257E9">
            <w:pPr>
              <w:contextualSpacing/>
              <w:rPr>
                <w:rFonts w:cs="Arial"/>
                <w:sz w:val="20"/>
                <w:szCs w:val="20"/>
              </w:rPr>
            </w:pPr>
          </w:p>
        </w:tc>
      </w:tr>
      <w:tr w:rsidR="005D7A7F" w:rsidRPr="004F27C8" w14:paraId="4DF62426"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0F4B3B8" w14:textId="77777777" w:rsidR="0028720C" w:rsidRPr="001C79C3" w:rsidRDefault="0028720C" w:rsidP="001257E9">
            <w:pPr>
              <w:contextualSpacing/>
              <w:rPr>
                <w:rFonts w:cs="Arial"/>
                <w:sz w:val="20"/>
                <w:szCs w:val="20"/>
              </w:rPr>
            </w:pPr>
            <w:r w:rsidRPr="001C79C3">
              <w:rPr>
                <w:rFonts w:cs="Arial"/>
                <w:sz w:val="20"/>
                <w:szCs w:val="20"/>
              </w:rPr>
              <w:tab/>
            </w:r>
            <w:r w:rsidRPr="001C79C3">
              <w:rPr>
                <w:rFonts w:cs="Arial"/>
                <w:sz w:val="20"/>
                <w:szCs w:val="20"/>
              </w:rPr>
              <w:tab/>
            </w:r>
            <w:proofErr w:type="spellStart"/>
            <w:r w:rsidRPr="001C79C3">
              <w:rPr>
                <w:rFonts w:cs="Arial"/>
                <w:sz w:val="20"/>
                <w:szCs w:val="20"/>
              </w:rPr>
              <w:t>pp_num_parents</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69F806C"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00E7C43" w14:textId="77777777" w:rsidR="0028720C" w:rsidRPr="001C79C3" w:rsidRDefault="0028720C" w:rsidP="001257E9">
            <w:pPr>
              <w:contextualSpacing/>
              <w:rPr>
                <w:rFonts w:cs="Arial"/>
                <w:sz w:val="20"/>
                <w:szCs w:val="20"/>
              </w:rPr>
            </w:pPr>
            <w:r w:rsidRPr="001C79C3">
              <w:rPr>
                <w:rFonts w:cs="Arial"/>
                <w:sz w:val="20"/>
                <w:szCs w:val="20"/>
              </w:rPr>
              <w:t>specifies the number of parents of the view in the pruning graph at the encoder stage</w:t>
            </w:r>
          </w:p>
        </w:tc>
      </w:tr>
      <w:tr w:rsidR="005D7A7F" w:rsidRPr="004F27C8" w14:paraId="46D2B7B0"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795787C" w14:textId="77777777" w:rsidR="0028720C" w:rsidRPr="001C79C3" w:rsidRDefault="0028720C" w:rsidP="001257E9">
            <w:pPr>
              <w:contextualSpacing/>
              <w:rPr>
                <w:rFonts w:cs="Arial"/>
                <w:sz w:val="20"/>
                <w:szCs w:val="20"/>
              </w:rPr>
            </w:pPr>
            <w:r w:rsidRPr="001C79C3">
              <w:rPr>
                <w:rFonts w:cs="Arial"/>
                <w:sz w:val="20"/>
                <w:szCs w:val="20"/>
              </w:rPr>
              <w:tab/>
            </w:r>
            <w:r w:rsidRPr="001C79C3">
              <w:rPr>
                <w:rFonts w:cs="Arial"/>
                <w:sz w:val="20"/>
                <w:szCs w:val="20"/>
              </w:rPr>
              <w:tab/>
              <w:t xml:space="preserve">for ( int </w:t>
            </w:r>
            <w:proofErr w:type="spellStart"/>
            <w:r w:rsidRPr="001C79C3">
              <w:rPr>
                <w:rFonts w:cs="Arial"/>
                <w:sz w:val="20"/>
                <w:szCs w:val="20"/>
              </w:rPr>
              <w:t>i</w:t>
            </w:r>
            <w:proofErr w:type="spellEnd"/>
            <w:r w:rsidRPr="001C79C3">
              <w:rPr>
                <w:rFonts w:cs="Arial"/>
                <w:sz w:val="20"/>
                <w:szCs w:val="20"/>
              </w:rPr>
              <w:t xml:space="preserve"> = 0; </w:t>
            </w:r>
            <w:proofErr w:type="spellStart"/>
            <w:r w:rsidRPr="001C79C3">
              <w:rPr>
                <w:rFonts w:cs="Arial"/>
                <w:sz w:val="20"/>
                <w:szCs w:val="20"/>
              </w:rPr>
              <w:t>i</w:t>
            </w:r>
            <w:proofErr w:type="spellEnd"/>
            <w:r w:rsidRPr="001C79C3">
              <w:rPr>
                <w:rFonts w:cs="Arial"/>
                <w:sz w:val="20"/>
                <w:szCs w:val="20"/>
              </w:rPr>
              <w:t xml:space="preserve"> &lt; </w:t>
            </w:r>
            <w:proofErr w:type="spellStart"/>
            <w:r w:rsidRPr="001C79C3">
              <w:rPr>
                <w:rFonts w:cs="Arial"/>
                <w:sz w:val="20"/>
                <w:szCs w:val="20"/>
              </w:rPr>
              <w:t>pp_num_parents</w:t>
            </w:r>
            <w:proofErr w:type="spellEnd"/>
            <w:r w:rsidRPr="001C79C3">
              <w:rPr>
                <w:rFonts w:cs="Arial"/>
                <w:sz w:val="20"/>
                <w:szCs w:val="20"/>
              </w:rPr>
              <w:t xml:space="preserve">; </w:t>
            </w:r>
            <w:proofErr w:type="spellStart"/>
            <w:r w:rsidRPr="001C79C3">
              <w:rPr>
                <w:rFonts w:cs="Arial"/>
                <w:sz w:val="20"/>
                <w:szCs w:val="20"/>
              </w:rPr>
              <w:t>i</w:t>
            </w:r>
            <w:proofErr w:type="spellEnd"/>
            <w:r w:rsidRPr="001C79C3">
              <w:rPr>
                <w:rFonts w:cs="Arial"/>
                <w:sz w:val="20"/>
                <w:szCs w:val="20"/>
              </w:rPr>
              <w:t xml:space="preserve">++) {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C3C2E4C"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 </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BC9001C" w14:textId="77777777" w:rsidR="0028720C" w:rsidRPr="001C79C3" w:rsidRDefault="0028720C" w:rsidP="001257E9">
            <w:pPr>
              <w:contextualSpacing/>
              <w:rPr>
                <w:rFonts w:cs="Arial"/>
                <w:sz w:val="20"/>
                <w:szCs w:val="20"/>
              </w:rPr>
            </w:pPr>
            <w:r w:rsidRPr="001C79C3">
              <w:rPr>
                <w:rFonts w:cs="Arial"/>
                <w:sz w:val="20"/>
                <w:szCs w:val="20"/>
              </w:rPr>
              <w:t> </w:t>
            </w:r>
          </w:p>
        </w:tc>
      </w:tr>
      <w:tr w:rsidR="005D7A7F" w:rsidRPr="004F27C8" w14:paraId="68B49BFC"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0A080B0" w14:textId="77777777" w:rsidR="0028720C" w:rsidRPr="001C79C3" w:rsidRDefault="0028720C" w:rsidP="001257E9">
            <w:pPr>
              <w:contextualSpacing/>
              <w:rPr>
                <w:rFonts w:cs="Arial"/>
                <w:sz w:val="20"/>
                <w:szCs w:val="20"/>
              </w:rPr>
            </w:pPr>
            <w:r w:rsidRPr="001C79C3">
              <w:rPr>
                <w:rFonts w:cs="Arial"/>
                <w:sz w:val="20"/>
                <w:szCs w:val="20"/>
              </w:rPr>
              <w:tab/>
            </w:r>
            <w:r w:rsidRPr="001C79C3">
              <w:rPr>
                <w:rFonts w:cs="Arial"/>
                <w:sz w:val="20"/>
                <w:szCs w:val="20"/>
              </w:rPr>
              <w:tab/>
            </w:r>
            <w:r w:rsidRPr="001C79C3">
              <w:rPr>
                <w:rFonts w:cs="Arial"/>
                <w:sz w:val="20"/>
                <w:szCs w:val="20"/>
              </w:rPr>
              <w:tab/>
            </w:r>
            <w:proofErr w:type="spellStart"/>
            <w:r w:rsidRPr="001C79C3">
              <w:rPr>
                <w:rFonts w:cs="Arial"/>
                <w:sz w:val="20"/>
                <w:szCs w:val="20"/>
              </w:rPr>
              <w:t>pp_view_parent_idx</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875C71D"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9648205" w14:textId="77777777" w:rsidR="0028720C" w:rsidRPr="001C79C3" w:rsidRDefault="0028720C" w:rsidP="001257E9">
            <w:pPr>
              <w:contextualSpacing/>
              <w:rPr>
                <w:rFonts w:cs="Arial"/>
                <w:sz w:val="20"/>
                <w:szCs w:val="20"/>
              </w:rPr>
            </w:pPr>
            <w:r w:rsidRPr="001C79C3">
              <w:rPr>
                <w:rFonts w:cs="Arial"/>
                <w:sz w:val="20"/>
                <w:szCs w:val="20"/>
              </w:rPr>
              <w:t xml:space="preserve">specifies the index of the </w:t>
            </w:r>
            <w:proofErr w:type="spellStart"/>
            <w:r w:rsidRPr="001C79C3">
              <w:rPr>
                <w:rFonts w:cs="Arial"/>
                <w:sz w:val="20"/>
                <w:szCs w:val="20"/>
              </w:rPr>
              <w:t>i-th</w:t>
            </w:r>
            <w:proofErr w:type="spellEnd"/>
            <w:r w:rsidRPr="001C79C3">
              <w:rPr>
                <w:rFonts w:cs="Arial"/>
                <w:sz w:val="20"/>
                <w:szCs w:val="20"/>
              </w:rPr>
              <w:t xml:space="preserve"> parent view in the pruning graph at the encoder stage. </w:t>
            </w:r>
          </w:p>
        </w:tc>
      </w:tr>
      <w:tr w:rsidR="005D7A7F" w:rsidRPr="004F27C8" w14:paraId="7C562A96"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5F88279" w14:textId="77777777" w:rsidR="0028720C" w:rsidRPr="001C79C3" w:rsidRDefault="0028720C" w:rsidP="001257E9">
            <w:pPr>
              <w:contextualSpacing/>
              <w:rPr>
                <w:rFonts w:cs="Arial"/>
                <w:sz w:val="20"/>
                <w:szCs w:val="20"/>
              </w:rPr>
            </w:pPr>
            <w:r w:rsidRPr="001C79C3">
              <w:rPr>
                <w:rFonts w:cs="Arial"/>
                <w:sz w:val="20"/>
                <w:szCs w:val="20"/>
              </w:rPr>
              <w:tab/>
            </w:r>
            <w:r w:rsidRPr="001C79C3">
              <w:rPr>
                <w:rFonts w:cs="Arial"/>
                <w:sz w:val="20"/>
                <w:szCs w:val="20"/>
              </w:rPr>
              <w:tab/>
              <w:t>}</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9B21B0D" w14:textId="77777777" w:rsidR="0028720C" w:rsidRPr="001C79C3" w:rsidRDefault="0028720C" w:rsidP="001257E9">
            <w:pPr>
              <w:contextualSpacing/>
              <w:jc w:val="center"/>
              <w:rPr>
                <w:rFonts w:cs="Arial"/>
                <w:color w:val="000000"/>
                <w:sz w:val="20"/>
                <w:szCs w:val="20"/>
              </w:rPr>
            </w:pP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0C472F3" w14:textId="77777777" w:rsidR="0028720C" w:rsidRPr="001C79C3" w:rsidRDefault="0028720C" w:rsidP="001257E9">
            <w:pPr>
              <w:contextualSpacing/>
              <w:rPr>
                <w:rFonts w:cs="Arial"/>
                <w:sz w:val="20"/>
                <w:szCs w:val="20"/>
              </w:rPr>
            </w:pPr>
          </w:p>
        </w:tc>
      </w:tr>
      <w:tr w:rsidR="005D7A7F" w:rsidRPr="004F27C8" w14:paraId="293E90BB"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E67D032" w14:textId="77777777" w:rsidR="0028720C" w:rsidRPr="001C79C3" w:rsidRDefault="0028720C" w:rsidP="001257E9">
            <w:pPr>
              <w:contextualSpacing/>
              <w:rPr>
                <w:rFonts w:cs="Arial"/>
                <w:sz w:val="20"/>
                <w:szCs w:val="20"/>
              </w:rPr>
            </w:pPr>
            <w:r w:rsidRPr="001C79C3">
              <w:rPr>
                <w:rFonts w:cs="Arial"/>
                <w:sz w:val="20"/>
                <w:szCs w:val="20"/>
              </w:rPr>
              <w:lastRenderedPageBreak/>
              <w:tab/>
              <w:t xml:space="preserve">}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FAAF796"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 </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CE92522" w14:textId="77777777" w:rsidR="0028720C" w:rsidRPr="001C79C3" w:rsidRDefault="0028720C" w:rsidP="001257E9">
            <w:pPr>
              <w:contextualSpacing/>
              <w:rPr>
                <w:rFonts w:cs="Arial"/>
                <w:sz w:val="20"/>
                <w:szCs w:val="20"/>
              </w:rPr>
            </w:pPr>
            <w:r w:rsidRPr="001C79C3">
              <w:rPr>
                <w:rFonts w:cs="Arial"/>
                <w:sz w:val="20"/>
                <w:szCs w:val="20"/>
              </w:rPr>
              <w:t> </w:t>
            </w:r>
          </w:p>
        </w:tc>
      </w:tr>
      <w:tr w:rsidR="005D7A7F" w:rsidRPr="004F27C8" w14:paraId="5DF883B3"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C98B5DE" w14:textId="77777777" w:rsidR="0028720C" w:rsidRPr="001C79C3" w:rsidRDefault="0028720C" w:rsidP="001257E9">
            <w:pPr>
              <w:contextualSpacing/>
              <w:rPr>
                <w:rFonts w:cs="Arial"/>
                <w:sz w:val="20"/>
                <w:szCs w:val="20"/>
              </w:rPr>
            </w:pPr>
            <w:r w:rsidRPr="001C79C3">
              <w:rPr>
                <w:rFonts w:cs="Arial"/>
                <w:sz w:val="20"/>
                <w:szCs w:val="20"/>
              </w:rPr>
              <w:t>}</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985FB22"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 </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400405C" w14:textId="77777777" w:rsidR="0028720C" w:rsidRPr="001C79C3" w:rsidRDefault="0028720C" w:rsidP="001257E9">
            <w:pPr>
              <w:contextualSpacing/>
              <w:rPr>
                <w:rFonts w:cs="Arial"/>
                <w:sz w:val="20"/>
                <w:szCs w:val="20"/>
              </w:rPr>
            </w:pPr>
            <w:r w:rsidRPr="001C79C3">
              <w:rPr>
                <w:rFonts w:cs="Arial"/>
                <w:sz w:val="20"/>
                <w:szCs w:val="20"/>
              </w:rPr>
              <w:t> </w:t>
            </w:r>
          </w:p>
        </w:tc>
      </w:tr>
    </w:tbl>
    <w:p w14:paraId="3F2992F3" w14:textId="77777777" w:rsidR="0028720C" w:rsidRPr="00446BA6" w:rsidRDefault="0028720C" w:rsidP="0095277F">
      <w:pPr>
        <w:pStyle w:val="BodyText"/>
        <w:spacing w:after="0" w:line="240" w:lineRule="auto"/>
        <w:rPr>
          <w:sz w:val="20"/>
        </w:rPr>
      </w:pPr>
    </w:p>
    <w:p w14:paraId="4001D270" w14:textId="55C1B9D6" w:rsidR="00CD4CDF" w:rsidRPr="00446BA6" w:rsidRDefault="00CD4CDF" w:rsidP="00A824AA">
      <w:pPr>
        <w:pStyle w:val="Heading3"/>
        <w:keepLines w:val="0"/>
        <w:numPr>
          <w:ilvl w:val="2"/>
          <w:numId w:val="56"/>
        </w:numPr>
        <w:tabs>
          <w:tab w:val="clear" w:pos="756"/>
        </w:tabs>
        <w:suppressAutoHyphens/>
        <w:spacing w:before="60" w:after="240" w:line="240" w:lineRule="atLeast"/>
        <w:ind w:left="432" w:hanging="432"/>
        <w:jc w:val="both"/>
        <w:rPr>
          <w:rFonts w:ascii="Cambria" w:hAnsi="Cambria" w:cs="Times New Roman"/>
          <w:bCs w:val="0"/>
          <w:iCs w:val="0"/>
          <w:kern w:val="0"/>
          <w:szCs w:val="24"/>
          <w:lang w:val="en-US" w:eastAsia="ja-JP"/>
        </w:rPr>
      </w:pPr>
      <w:r w:rsidRPr="00446BA6">
        <w:rPr>
          <w:rFonts w:ascii="Cambria" w:hAnsi="Cambria" w:cs="Times New Roman"/>
          <w:bCs w:val="0"/>
          <w:iCs w:val="0"/>
          <w:kern w:val="0"/>
          <w:szCs w:val="24"/>
          <w:lang w:val="en-US" w:eastAsia="ja-JP"/>
        </w:rPr>
        <w:t>Processing Model</w:t>
      </w:r>
    </w:p>
    <w:p w14:paraId="04032934" w14:textId="3E4ABC0A" w:rsidR="00A824AA" w:rsidRPr="00446BA6" w:rsidRDefault="00A824AA" w:rsidP="00A824AA">
      <w:pPr>
        <w:pStyle w:val="Heading4"/>
        <w:keepLines w:val="0"/>
        <w:tabs>
          <w:tab w:val="left" w:pos="1021"/>
          <w:tab w:val="left" w:pos="1360"/>
        </w:tabs>
        <w:suppressAutoHyphens/>
        <w:spacing w:before="60" w:after="240" w:line="240" w:lineRule="atLeast"/>
        <w:ind w:left="432" w:hanging="432"/>
        <w:jc w:val="both"/>
        <w:rPr>
          <w:rFonts w:ascii="Cambria" w:hAnsi="Cambria" w:cs="Times New Roman"/>
          <w:iCs w:val="0"/>
          <w:kern w:val="0"/>
          <w:szCs w:val="24"/>
          <w:lang w:val="en-US" w:eastAsia="ja-JP"/>
        </w:rPr>
      </w:pPr>
      <w:r w:rsidRPr="00446BA6">
        <w:rPr>
          <w:rFonts w:ascii="Cambria" w:hAnsi="Cambria" w:cs="Times New Roman"/>
          <w:iCs w:val="0"/>
          <w:kern w:val="0"/>
          <w:szCs w:val="24"/>
          <w:lang w:val="en-US" w:eastAsia="ja-JP"/>
        </w:rPr>
        <w:t>G.1.</w:t>
      </w:r>
      <w:r w:rsidR="00202B29" w:rsidRPr="00446BA6">
        <w:rPr>
          <w:rFonts w:ascii="Cambria" w:hAnsi="Cambria" w:cs="Times New Roman"/>
          <w:iCs w:val="0"/>
          <w:kern w:val="0"/>
          <w:szCs w:val="24"/>
          <w:lang w:val="en-US" w:eastAsia="ja-JP"/>
        </w:rPr>
        <w:t>6</w:t>
      </w:r>
      <w:r w:rsidRPr="00446BA6">
        <w:rPr>
          <w:rFonts w:ascii="Cambria" w:hAnsi="Cambria" w:cs="Times New Roman"/>
          <w:iCs w:val="0"/>
          <w:kern w:val="0"/>
          <w:szCs w:val="24"/>
          <w:lang w:val="en-US" w:eastAsia="ja-JP"/>
        </w:rPr>
        <w:t xml:space="preserve">.1 </w:t>
      </w:r>
      <w:r w:rsidRPr="00446BA6">
        <w:rPr>
          <w:rFonts w:ascii="Cambria" w:hAnsi="Cambria" w:cs="Times New Roman"/>
          <w:iCs w:val="0"/>
          <w:kern w:val="0"/>
          <w:szCs w:val="24"/>
          <w:lang w:val="en-US" w:eastAsia="ja-JP"/>
        </w:rPr>
        <w:tab/>
        <w:t>General</w:t>
      </w:r>
    </w:p>
    <w:p w14:paraId="394B87A4" w14:textId="517403DF" w:rsidR="006411E5" w:rsidRPr="00514B15" w:rsidRDefault="002B2C7A" w:rsidP="002B2C7A">
      <w:pPr>
        <w:spacing w:after="120"/>
        <w:jc w:val="both"/>
      </w:pPr>
      <w:r w:rsidRPr="00514B15">
        <w:t xml:space="preserve">The </w:t>
      </w:r>
      <w:r w:rsidR="00176B46" w:rsidRPr="00514B15">
        <w:t>P</w:t>
      </w:r>
      <w:r w:rsidRPr="00514B15">
        <w:t xml:space="preserve">resentation </w:t>
      </w:r>
      <w:r w:rsidR="00176B46" w:rsidRPr="00514B15">
        <w:t>Engine</w:t>
      </w:r>
      <w:r w:rsidRPr="00514B15">
        <w:t xml:space="preserve"> is equipped with a graphics processing unit (GPU). The loader</w:t>
      </w:r>
      <w:r w:rsidR="00176B46" w:rsidRPr="00514B15">
        <w:t xml:space="preserve"> in the Presentation Engine</w:t>
      </w:r>
      <w:r w:rsidRPr="00514B15">
        <w:t xml:space="preserve"> will parse </w:t>
      </w:r>
      <w:r w:rsidR="00176B46" w:rsidRPr="00514B15">
        <w:t>the MPEG-I scene description file</w:t>
      </w:r>
      <w:r w:rsidRPr="00514B15">
        <w:t xml:space="preserve">. If the loader supports the reconstruction of V3C objects and accepts the </w:t>
      </w:r>
      <w:r w:rsidRPr="001C79C3">
        <w:rPr>
          <w:rStyle w:val="CodeChar"/>
        </w:rPr>
        <w:t>MPEG_</w:t>
      </w:r>
      <w:r w:rsidR="0077332A" w:rsidRPr="001C79C3">
        <w:rPr>
          <w:rStyle w:val="CodeChar"/>
        </w:rPr>
        <w:t>primitive_</w:t>
      </w:r>
      <w:r w:rsidRPr="001C79C3">
        <w:rPr>
          <w:rStyle w:val="CodeChar"/>
        </w:rPr>
        <w:t>V3C</w:t>
      </w:r>
      <w:r w:rsidRPr="00514B15">
        <w:t xml:space="preserve"> extension, then the loader in the presentation engine will process the </w:t>
      </w:r>
      <w:r w:rsidRPr="001C79C3">
        <w:rPr>
          <w:rStyle w:val="CodeChar"/>
        </w:rPr>
        <w:t>MPEG_</w:t>
      </w:r>
      <w:r w:rsidR="0077332A" w:rsidRPr="001C79C3">
        <w:rPr>
          <w:rStyle w:val="CodeChar"/>
        </w:rPr>
        <w:t>primitive_</w:t>
      </w:r>
      <w:r w:rsidRPr="001C79C3">
        <w:rPr>
          <w:rStyle w:val="CodeChar"/>
        </w:rPr>
        <w:t>V3C</w:t>
      </w:r>
      <w:r w:rsidRPr="00514B15">
        <w:t xml:space="preserve"> extension for a mesh e</w:t>
      </w:r>
      <w:r w:rsidR="0077332A" w:rsidRPr="00514B15">
        <w:t>lement</w:t>
      </w:r>
      <w:r w:rsidRPr="00514B15">
        <w:t xml:space="preserve"> that contains th</w:t>
      </w:r>
      <w:r w:rsidR="0077332A" w:rsidRPr="00514B15">
        <w:t>e</w:t>
      </w:r>
      <w:r w:rsidRPr="00514B15">
        <w:t xml:space="preserve"> extension. The </w:t>
      </w:r>
      <w:r w:rsidR="0077332A" w:rsidRPr="00514B15">
        <w:t>presentation engine</w:t>
      </w:r>
      <w:r w:rsidRPr="00514B15">
        <w:t xml:space="preserve"> will then </w:t>
      </w:r>
      <w:r w:rsidR="006411E5" w:rsidRPr="00514B15">
        <w:t xml:space="preserve">request the MAF to supply </w:t>
      </w:r>
      <w:r w:rsidRPr="00514B15">
        <w:t>the decoded V3C data</w:t>
      </w:r>
      <w:r w:rsidR="0077332A" w:rsidRPr="00514B15">
        <w:t xml:space="preserve"> indicated</w:t>
      </w:r>
      <w:r w:rsidRPr="00514B15">
        <w:t xml:space="preserve"> by the extension</w:t>
      </w:r>
      <w:r w:rsidR="006411E5" w:rsidRPr="00514B15">
        <w:t xml:space="preserve"> in the associated buffers</w:t>
      </w:r>
      <w:r w:rsidRPr="00514B15">
        <w:t xml:space="preserve">. The decoded V3C data provided by the properties specified by the </w:t>
      </w:r>
      <w:r w:rsidRPr="001C79C3">
        <w:rPr>
          <w:rStyle w:val="CodeChar"/>
        </w:rPr>
        <w:t>MPEG_</w:t>
      </w:r>
      <w:r w:rsidR="0077332A" w:rsidRPr="001C79C3">
        <w:rPr>
          <w:rStyle w:val="CodeChar"/>
        </w:rPr>
        <w:t>primitive_</w:t>
      </w:r>
      <w:r w:rsidRPr="001C79C3">
        <w:rPr>
          <w:rStyle w:val="CodeChar"/>
        </w:rPr>
        <w:t>V3C</w:t>
      </w:r>
      <w:r w:rsidRPr="00514B15">
        <w:t xml:space="preserve"> extension </w:t>
      </w:r>
      <w:r w:rsidR="006411E5" w:rsidRPr="00514B15">
        <w:t xml:space="preserve">are then </w:t>
      </w:r>
      <w:r w:rsidRPr="00514B15">
        <w:t xml:space="preserve">loaded to the GPU memory. </w:t>
      </w:r>
    </w:p>
    <w:p w14:paraId="0CC89591" w14:textId="3FBAC4C5" w:rsidR="0077332A" w:rsidRPr="00514B15" w:rsidRDefault="002B2C7A" w:rsidP="002B2C7A">
      <w:pPr>
        <w:spacing w:after="120"/>
        <w:jc w:val="both"/>
      </w:pPr>
      <w:r w:rsidRPr="00514B15">
        <w:t xml:space="preserve">An implementation (e.g., a shader implementation) is run on the decoded V3C data to generate the final 3D reconstructed object. The logic of 3D reconstruction is facilitated by using the V3C information such as atlas, geometry, and occupancy. The 3D object can be further textured using the texture information with different V3C attributes. </w:t>
      </w:r>
    </w:p>
    <w:p w14:paraId="24DD61C4" w14:textId="299D11E3" w:rsidR="00C63AA5" w:rsidRPr="00514B15" w:rsidRDefault="002B2C7A" w:rsidP="002B2C7A">
      <w:pPr>
        <w:spacing w:after="120"/>
        <w:jc w:val="both"/>
      </w:pPr>
      <w:r w:rsidRPr="00514B15">
        <w:t xml:space="preserve">Since the </w:t>
      </w:r>
      <w:r w:rsidRPr="001C79C3">
        <w:rPr>
          <w:rStyle w:val="CodeChar"/>
        </w:rPr>
        <w:t>MPEG_</w:t>
      </w:r>
      <w:r w:rsidR="006A271B" w:rsidRPr="001C79C3">
        <w:rPr>
          <w:rStyle w:val="CodeChar"/>
        </w:rPr>
        <w:t>prim</w:t>
      </w:r>
      <w:r w:rsidR="00FC115C">
        <w:rPr>
          <w:rStyle w:val="CodeChar"/>
        </w:rPr>
        <w:t>i</w:t>
      </w:r>
      <w:r w:rsidR="006A271B" w:rsidRPr="001C79C3">
        <w:rPr>
          <w:rStyle w:val="CodeChar"/>
        </w:rPr>
        <w:t>tive_</w:t>
      </w:r>
      <w:r w:rsidRPr="001C79C3">
        <w:rPr>
          <w:rStyle w:val="CodeChar"/>
        </w:rPr>
        <w:t>V3C</w:t>
      </w:r>
      <w:r w:rsidRPr="00514B15">
        <w:t xml:space="preserve"> extension is expressed at the mesh-level, a node referencing a mesh with the </w:t>
      </w:r>
      <w:r w:rsidRPr="001C79C3">
        <w:rPr>
          <w:rStyle w:val="CodeChar"/>
        </w:rPr>
        <w:t>MPEG_</w:t>
      </w:r>
      <w:r w:rsidR="006A271B" w:rsidRPr="001C79C3">
        <w:rPr>
          <w:rStyle w:val="CodeChar"/>
        </w:rPr>
        <w:t>primitive_</w:t>
      </w:r>
      <w:r w:rsidRPr="001C79C3">
        <w:rPr>
          <w:rStyle w:val="CodeChar"/>
        </w:rPr>
        <w:t>V3C</w:t>
      </w:r>
      <w:r w:rsidRPr="00514B15">
        <w:t xml:space="preserve"> extension will </w:t>
      </w:r>
      <w:r w:rsidR="006A271B" w:rsidRPr="00514B15">
        <w:t>position</w:t>
      </w:r>
      <w:r w:rsidRPr="00514B15">
        <w:t xml:space="preserve"> the object in the scene graph for rendering.</w:t>
      </w:r>
    </w:p>
    <w:p w14:paraId="38FBEF9B" w14:textId="56EA682F" w:rsidR="00331559" w:rsidRPr="00514B15" w:rsidRDefault="00331559" w:rsidP="002B2C7A">
      <w:pPr>
        <w:spacing w:after="120"/>
        <w:jc w:val="both"/>
      </w:pPr>
      <w:r w:rsidRPr="00514B15">
        <w:t>The transformation parameters in the V3C bitstream as defined in H.</w:t>
      </w:r>
      <w:r w:rsidR="00772A76" w:rsidRPr="00514B15">
        <w:t>8.3.6.3.3</w:t>
      </w:r>
      <w:r w:rsidRPr="00514B15">
        <w:t xml:space="preserve"> shall be ignored.</w:t>
      </w:r>
    </w:p>
    <w:p w14:paraId="305CF726" w14:textId="541CA698" w:rsidR="002B2C7A" w:rsidRPr="00446BA6" w:rsidRDefault="00A824AA" w:rsidP="00A824AA">
      <w:pPr>
        <w:pStyle w:val="Heading4"/>
        <w:keepLines w:val="0"/>
        <w:tabs>
          <w:tab w:val="left" w:pos="1021"/>
          <w:tab w:val="left" w:pos="1360"/>
        </w:tabs>
        <w:suppressAutoHyphens/>
        <w:spacing w:before="60" w:after="240" w:line="240" w:lineRule="atLeast"/>
        <w:ind w:left="432" w:hanging="432"/>
        <w:jc w:val="both"/>
        <w:rPr>
          <w:rFonts w:ascii="Cambria" w:hAnsi="Cambria" w:cs="Times New Roman"/>
          <w:iCs w:val="0"/>
          <w:kern w:val="0"/>
          <w:szCs w:val="24"/>
          <w:lang w:val="en-US" w:eastAsia="ja-JP"/>
        </w:rPr>
      </w:pPr>
      <w:r w:rsidRPr="00446BA6">
        <w:rPr>
          <w:rFonts w:ascii="Cambria" w:hAnsi="Cambria" w:cs="Times New Roman"/>
          <w:iCs w:val="0"/>
          <w:kern w:val="0"/>
          <w:szCs w:val="24"/>
          <w:lang w:val="en-US" w:eastAsia="ja-JP"/>
        </w:rPr>
        <w:t>G.1.</w:t>
      </w:r>
      <w:r w:rsidR="00202B29" w:rsidRPr="00446BA6">
        <w:rPr>
          <w:rFonts w:ascii="Cambria" w:hAnsi="Cambria" w:cs="Times New Roman"/>
          <w:iCs w:val="0"/>
          <w:kern w:val="0"/>
          <w:szCs w:val="24"/>
          <w:lang w:val="en-US" w:eastAsia="ja-JP"/>
        </w:rPr>
        <w:t>6</w:t>
      </w:r>
      <w:r w:rsidRPr="00446BA6">
        <w:rPr>
          <w:rFonts w:ascii="Cambria" w:hAnsi="Cambria" w:cs="Times New Roman"/>
          <w:iCs w:val="0"/>
          <w:kern w:val="0"/>
          <w:szCs w:val="24"/>
          <w:lang w:val="en-US" w:eastAsia="ja-JP"/>
        </w:rPr>
        <w:t xml:space="preserve">.2 </w:t>
      </w:r>
      <w:r w:rsidRPr="00446BA6">
        <w:rPr>
          <w:rFonts w:ascii="Cambria" w:hAnsi="Cambria" w:cs="Times New Roman"/>
          <w:iCs w:val="0"/>
          <w:kern w:val="0"/>
          <w:szCs w:val="24"/>
          <w:lang w:val="en-US" w:eastAsia="ja-JP"/>
        </w:rPr>
        <w:tab/>
      </w:r>
      <w:r w:rsidR="002B2C7A" w:rsidRPr="00446BA6">
        <w:rPr>
          <w:rFonts w:ascii="Cambria" w:hAnsi="Cambria" w:cs="Times New Roman"/>
          <w:iCs w:val="0"/>
          <w:kern w:val="0"/>
          <w:szCs w:val="24"/>
          <w:lang w:val="en-US" w:eastAsia="ja-JP"/>
        </w:rPr>
        <w:t xml:space="preserve">MIV support </w:t>
      </w:r>
    </w:p>
    <w:p w14:paraId="56EBDC24" w14:textId="25942F66" w:rsidR="006A271B" w:rsidRPr="00446BA6" w:rsidRDefault="002B2C7A" w:rsidP="00234510">
      <w:pPr>
        <w:spacing w:after="120"/>
        <w:jc w:val="both"/>
      </w:pPr>
      <w:r w:rsidRPr="00514B15">
        <w:t xml:space="preserve">MIV is a special case of the V3C representation in </w:t>
      </w:r>
      <w:r w:rsidR="006411E5" w:rsidRPr="00514B15">
        <w:t>MPEG-I scene description</w:t>
      </w:r>
      <w:r w:rsidRPr="00514B15">
        <w:t xml:space="preserve"> as meshes. </w:t>
      </w:r>
      <w:r w:rsidR="006411E5" w:rsidRPr="00514B15">
        <w:t>The MPEG-I scene description</w:t>
      </w:r>
      <w:r w:rsidRPr="00514B15">
        <w:t xml:space="preserve"> </w:t>
      </w:r>
      <w:r w:rsidR="006411E5" w:rsidRPr="00514B15">
        <w:t xml:space="preserve">author </w:t>
      </w:r>
      <w:r w:rsidRPr="00514B15">
        <w:t>will s</w:t>
      </w:r>
      <w:r w:rsidR="006411E5" w:rsidRPr="00514B15">
        <w:t>upply</w:t>
      </w:r>
      <w:r w:rsidRPr="00514B15">
        <w:t xml:space="preserve"> the viewing space boundaries in the accessor referred to by the </w:t>
      </w:r>
      <w:r w:rsidRPr="00514B15">
        <w:rPr>
          <w:rFonts w:ascii="Courier New" w:hAnsi="Courier New" w:cs="Courier New"/>
        </w:rPr>
        <w:t>“POSITION”</w:t>
      </w:r>
      <w:r w:rsidRPr="00514B15">
        <w:t xml:space="preserve"> attribute of a mesh. The viewing space boundaries are conveyed by the MIV bitstream. The texture of the MIV content is directly passed to the renderer based on different camera views in the viewing space. The information for the camera views is stored in the atlas property of the </w:t>
      </w:r>
      <w:r w:rsidRPr="001C79C3">
        <w:rPr>
          <w:rStyle w:val="CodeChar"/>
        </w:rPr>
        <w:t>MPEG_</w:t>
      </w:r>
      <w:r w:rsidR="006A271B" w:rsidRPr="001C79C3">
        <w:rPr>
          <w:rStyle w:val="CodeChar"/>
        </w:rPr>
        <w:t>primitive_</w:t>
      </w:r>
      <w:r w:rsidRPr="001C79C3">
        <w:rPr>
          <w:rStyle w:val="CodeChar"/>
        </w:rPr>
        <w:t>V3C</w:t>
      </w:r>
      <w:r w:rsidRPr="00514B15">
        <w:t xml:space="preserve"> extension. </w:t>
      </w:r>
    </w:p>
    <w:p w14:paraId="41AEDA88" w14:textId="5D3D7590" w:rsidR="008E7124" w:rsidRPr="00446BA6" w:rsidRDefault="00847BB0" w:rsidP="00A824AA">
      <w:pPr>
        <w:pStyle w:val="Heading2"/>
        <w:keepLines w:val="0"/>
        <w:numPr>
          <w:ilvl w:val="1"/>
          <w:numId w:val="56"/>
        </w:numPr>
        <w:tabs>
          <w:tab w:val="clear" w:pos="360"/>
          <w:tab w:val="clear" w:pos="756"/>
          <w:tab w:val="clear" w:pos="864"/>
          <w:tab w:val="left" w:pos="540"/>
          <w:tab w:val="left" w:pos="700"/>
          <w:tab w:val="num" w:pos="5464"/>
        </w:tabs>
        <w:suppressAutoHyphens/>
        <w:spacing w:before="60" w:after="240" w:line="250" w:lineRule="atLeast"/>
        <w:ind w:left="432" w:hanging="432"/>
        <w:jc w:val="both"/>
        <w:rPr>
          <w:rFonts w:ascii="Cambria" w:hAnsi="Cambria" w:cs="Times New Roman"/>
          <w:iCs w:val="0"/>
          <w:kern w:val="0"/>
          <w:lang w:val="en-US" w:eastAsia="ja-JP"/>
        </w:rPr>
      </w:pPr>
      <w:bookmarkStart w:id="89" w:name="_Ref99636455"/>
      <w:r w:rsidRPr="00446BA6">
        <w:rPr>
          <w:rFonts w:ascii="Cambria" w:hAnsi="Cambria" w:cs="Times New Roman"/>
          <w:iCs w:val="0"/>
          <w:kern w:val="0"/>
          <w:lang w:val="en-US" w:eastAsia="ja-JP"/>
        </w:rPr>
        <w:t xml:space="preserve"> </w:t>
      </w:r>
      <w:r w:rsidRPr="00446BA6">
        <w:rPr>
          <w:rFonts w:ascii="Cambria" w:hAnsi="Cambria" w:cs="Times New Roman"/>
          <w:iCs w:val="0"/>
          <w:kern w:val="0"/>
          <w:lang w:val="en-US" w:eastAsia="ja-JP"/>
        </w:rPr>
        <w:tab/>
      </w:r>
      <w:proofErr w:type="spellStart"/>
      <w:r w:rsidR="008E7124" w:rsidRPr="00446BA6">
        <w:rPr>
          <w:rFonts w:ascii="Cambria" w:hAnsi="Cambria" w:cs="Times New Roman"/>
          <w:iCs w:val="0"/>
          <w:kern w:val="0"/>
          <w:lang w:val="en-US" w:eastAsia="ja-JP"/>
        </w:rPr>
        <w:t>MPEG_sampler_</w:t>
      </w:r>
      <w:r w:rsidR="00816F82" w:rsidRPr="00446BA6">
        <w:rPr>
          <w:rFonts w:ascii="Cambria" w:hAnsi="Cambria" w:cs="Times New Roman"/>
          <w:iCs w:val="0"/>
          <w:kern w:val="0"/>
          <w:lang w:val="en-US" w:eastAsia="ja-JP"/>
        </w:rPr>
        <w:t>YCbCr</w:t>
      </w:r>
      <w:proofErr w:type="spellEnd"/>
      <w:r w:rsidR="008E7124" w:rsidRPr="00446BA6">
        <w:rPr>
          <w:rFonts w:ascii="Cambria" w:hAnsi="Cambria" w:cs="Times New Roman"/>
          <w:iCs w:val="0"/>
          <w:kern w:val="0"/>
          <w:lang w:val="en-US" w:eastAsia="ja-JP"/>
        </w:rPr>
        <w:t xml:space="preserve"> </w:t>
      </w:r>
      <w:bookmarkEnd w:id="89"/>
      <w:r w:rsidR="008E7124" w:rsidRPr="00446BA6">
        <w:rPr>
          <w:rFonts w:ascii="Cambria" w:hAnsi="Cambria" w:cs="Times New Roman"/>
          <w:iCs w:val="0"/>
          <w:kern w:val="0"/>
          <w:lang w:val="en-US" w:eastAsia="ja-JP"/>
        </w:rPr>
        <w:t>extension</w:t>
      </w:r>
    </w:p>
    <w:p w14:paraId="7B1DF44C" w14:textId="5D5BFEEE" w:rsidR="008E7124" w:rsidRPr="00446BA6" w:rsidRDefault="00A86328" w:rsidP="00A824AA">
      <w:pPr>
        <w:pStyle w:val="Heading3"/>
        <w:keepLines w:val="0"/>
        <w:numPr>
          <w:ilvl w:val="2"/>
          <w:numId w:val="56"/>
        </w:numPr>
        <w:tabs>
          <w:tab w:val="clear" w:pos="756"/>
        </w:tabs>
        <w:suppressAutoHyphens/>
        <w:spacing w:before="60" w:after="240" w:line="240" w:lineRule="atLeast"/>
        <w:ind w:left="432" w:hanging="432"/>
        <w:jc w:val="both"/>
        <w:rPr>
          <w:rFonts w:ascii="Cambria" w:hAnsi="Cambria" w:cs="Times New Roman"/>
          <w:bCs w:val="0"/>
          <w:iCs w:val="0"/>
          <w:kern w:val="0"/>
          <w:szCs w:val="24"/>
          <w:lang w:val="en-US" w:eastAsia="ja-JP"/>
        </w:rPr>
      </w:pPr>
      <w:r w:rsidRPr="00446BA6">
        <w:rPr>
          <w:rFonts w:ascii="Cambria" w:hAnsi="Cambria" w:cs="Times New Roman"/>
          <w:bCs w:val="0"/>
          <w:iCs w:val="0"/>
          <w:kern w:val="0"/>
          <w:szCs w:val="24"/>
          <w:lang w:val="en-US" w:eastAsia="ja-JP"/>
        </w:rPr>
        <w:t>General</w:t>
      </w:r>
    </w:p>
    <w:p w14:paraId="20C08415" w14:textId="2B73622F" w:rsidR="00816F82" w:rsidRPr="00514B15" w:rsidRDefault="008E7124" w:rsidP="008E7124">
      <w:pPr>
        <w:spacing w:after="120"/>
        <w:jc w:val="both"/>
        <w:rPr>
          <w:rFonts w:cs="Arial"/>
        </w:rPr>
      </w:pPr>
      <w:r w:rsidRPr="00514B15">
        <w:rPr>
          <w:rFonts w:cs="Arial"/>
        </w:rPr>
        <w:t xml:space="preserve">A sampler-level extension is described to sample a video texture natively in parallel processing devices such as GPUs. </w:t>
      </w:r>
      <w:r w:rsidR="00816F82" w:rsidRPr="00514B15">
        <w:rPr>
          <w:rFonts w:cs="Arial"/>
        </w:rPr>
        <w:t xml:space="preserve">This extension shall be present if the format of the referencing video texture is set to </w:t>
      </w:r>
      <w:proofErr w:type="spellStart"/>
      <w:r w:rsidR="00816F82" w:rsidRPr="00514B15">
        <w:rPr>
          <w:rFonts w:cs="Arial"/>
        </w:rPr>
        <w:t>YCbCr</w:t>
      </w:r>
      <w:proofErr w:type="spellEnd"/>
      <w:r w:rsidR="00816F82" w:rsidRPr="00514B15">
        <w:rPr>
          <w:rFonts w:cs="Arial"/>
        </w:rPr>
        <w:t xml:space="preserve">. </w:t>
      </w:r>
    </w:p>
    <w:p w14:paraId="4B0A3A6E" w14:textId="35424FBF" w:rsidR="008E7124" w:rsidRPr="00514B15" w:rsidRDefault="008E7124" w:rsidP="00A86328">
      <w:pPr>
        <w:spacing w:after="120"/>
        <w:jc w:val="both"/>
        <w:rPr>
          <w:rFonts w:eastAsia="Calibri" w:cs="Arial"/>
        </w:rPr>
      </w:pPr>
      <w:r w:rsidRPr="00514B15">
        <w:rPr>
          <w:rFonts w:eastAsia="Calibri" w:cs="Arial"/>
        </w:rPr>
        <w:lastRenderedPageBreak/>
        <w:t>A texture object in the</w:t>
      </w:r>
      <w:r w:rsidRPr="00514B15">
        <w:rPr>
          <w:rFonts w:ascii="Times New Roman" w:eastAsia="Calibri" w:hAnsi="Times New Roman"/>
        </w:rPr>
        <w:t xml:space="preserve"> </w:t>
      </w:r>
      <w:r w:rsidRPr="00514B15">
        <w:rPr>
          <w:rFonts w:ascii="Courier" w:eastAsia="Calibri" w:hAnsi="Courier"/>
        </w:rPr>
        <w:t>textures</w:t>
      </w:r>
      <w:r w:rsidRPr="00514B15">
        <w:rPr>
          <w:rFonts w:ascii="Times New Roman" w:eastAsia="Calibri" w:hAnsi="Times New Roman"/>
        </w:rPr>
        <w:t xml:space="preserve"> </w:t>
      </w:r>
      <w:r w:rsidRPr="00514B15">
        <w:rPr>
          <w:rFonts w:eastAsia="Calibri" w:cs="Arial"/>
        </w:rPr>
        <w:t>array may use a sampler with the “</w:t>
      </w:r>
      <w:proofErr w:type="spellStart"/>
      <w:r w:rsidRPr="001C79C3">
        <w:rPr>
          <w:rFonts w:ascii="Courier New" w:eastAsia="Calibri" w:hAnsi="Courier New" w:cs="Courier New"/>
        </w:rPr>
        <w:t>MPEG_</w:t>
      </w:r>
      <w:r w:rsidR="00816F82" w:rsidRPr="001C79C3">
        <w:rPr>
          <w:rFonts w:ascii="Courier New" w:eastAsia="Calibri" w:hAnsi="Courier New" w:cs="Courier New"/>
        </w:rPr>
        <w:t>sampler_</w:t>
      </w:r>
      <w:r w:rsidRPr="001C79C3">
        <w:rPr>
          <w:rFonts w:ascii="Courier New" w:eastAsia="Calibri" w:hAnsi="Courier New" w:cs="Courier New"/>
        </w:rPr>
        <w:t>Y</w:t>
      </w:r>
      <w:r w:rsidR="00816F82" w:rsidRPr="001C79C3">
        <w:rPr>
          <w:rFonts w:ascii="Courier New" w:eastAsia="Calibri" w:hAnsi="Courier New" w:cs="Courier New"/>
        </w:rPr>
        <w:t>CbCr</w:t>
      </w:r>
      <w:proofErr w:type="spellEnd"/>
      <w:r w:rsidRPr="00514B15">
        <w:rPr>
          <w:rFonts w:eastAsia="Calibri" w:cs="Arial"/>
        </w:rPr>
        <w:t xml:space="preserve">” sampler extension to provide information to the Presentation Engine to sample the video texture when the texture format is a chroma format such as </w:t>
      </w:r>
      <w:proofErr w:type="spellStart"/>
      <w:r w:rsidRPr="00514B15">
        <w:rPr>
          <w:rFonts w:eastAsia="Calibri" w:cs="Arial"/>
        </w:rPr>
        <w:t>YCbCr</w:t>
      </w:r>
      <w:proofErr w:type="spellEnd"/>
      <w:r w:rsidRPr="00514B15">
        <w:rPr>
          <w:rFonts w:eastAsia="Calibri" w:cs="Arial"/>
        </w:rPr>
        <w:t>.</w:t>
      </w:r>
    </w:p>
    <w:p w14:paraId="627066D3" w14:textId="17032CD4" w:rsidR="008E7124" w:rsidRPr="00514B15" w:rsidRDefault="008E7124" w:rsidP="008E7124">
      <w:pPr>
        <w:rPr>
          <w:lang w:eastAsia="zh-CN"/>
        </w:rPr>
      </w:pPr>
    </w:p>
    <w:p w14:paraId="0D2596D4" w14:textId="77777777" w:rsidR="008E7124" w:rsidRPr="00446BA6" w:rsidRDefault="008E7124" w:rsidP="00A824AA">
      <w:pPr>
        <w:pStyle w:val="Heading3"/>
        <w:keepLines w:val="0"/>
        <w:numPr>
          <w:ilvl w:val="2"/>
          <w:numId w:val="56"/>
        </w:numPr>
        <w:tabs>
          <w:tab w:val="clear" w:pos="756"/>
        </w:tabs>
        <w:suppressAutoHyphens/>
        <w:spacing w:before="60" w:after="240" w:line="240" w:lineRule="atLeast"/>
        <w:ind w:left="432" w:hanging="432"/>
        <w:jc w:val="both"/>
        <w:rPr>
          <w:rFonts w:ascii="Cambria" w:hAnsi="Cambria" w:cs="Times New Roman"/>
          <w:bCs w:val="0"/>
          <w:iCs w:val="0"/>
          <w:kern w:val="0"/>
          <w:szCs w:val="24"/>
          <w:lang w:val="en-US" w:eastAsia="ja-JP"/>
        </w:rPr>
      </w:pPr>
      <w:r w:rsidRPr="00446BA6">
        <w:rPr>
          <w:rFonts w:ascii="Cambria" w:hAnsi="Cambria" w:cs="Times New Roman"/>
          <w:bCs w:val="0"/>
          <w:iCs w:val="0"/>
          <w:kern w:val="0"/>
          <w:szCs w:val="24"/>
          <w:lang w:val="en-US" w:eastAsia="ja-JP"/>
        </w:rPr>
        <w:t>Semantics</w:t>
      </w:r>
    </w:p>
    <w:p w14:paraId="76180540" w14:textId="4325C374" w:rsidR="008E7124" w:rsidRPr="00514B15" w:rsidRDefault="006A4484" w:rsidP="008E7124">
      <w:pPr>
        <w:spacing w:after="200"/>
        <w:jc w:val="both"/>
        <w:rPr>
          <w:rFonts w:eastAsia="Calibri" w:cs="Arial"/>
        </w:rPr>
      </w:pPr>
      <w:r w:rsidRPr="00514B15">
        <w:rPr>
          <w:rFonts w:eastAsia="Calibri" w:cs="Arial"/>
        </w:rPr>
        <w:t xml:space="preserve">Table </w:t>
      </w:r>
      <w:r w:rsidR="00DB5966">
        <w:rPr>
          <w:rFonts w:eastAsia="Calibri" w:cs="Arial"/>
        </w:rPr>
        <w:t>G.11</w:t>
      </w:r>
      <w:r w:rsidR="008E7124" w:rsidRPr="00514B15">
        <w:rPr>
          <w:rFonts w:eastAsia="Calibri" w:cs="Arial"/>
        </w:rPr>
        <w:t xml:space="preserve"> provides a description of the properties defined in the </w:t>
      </w:r>
      <w:proofErr w:type="spellStart"/>
      <w:r w:rsidR="008E7124" w:rsidRPr="001C79C3">
        <w:rPr>
          <w:rStyle w:val="CodeChar"/>
        </w:rPr>
        <w:t>MPEG_</w:t>
      </w:r>
      <w:r w:rsidR="0032380C" w:rsidRPr="001C79C3">
        <w:rPr>
          <w:rStyle w:val="CodeChar"/>
        </w:rPr>
        <w:t>sampler_YCbCr</w:t>
      </w:r>
      <w:proofErr w:type="spellEnd"/>
      <w:r w:rsidR="008E7124" w:rsidRPr="00514B15">
        <w:rPr>
          <w:rFonts w:eastAsia="Calibri" w:cs="Arial"/>
        </w:rPr>
        <w:t xml:space="preserve"> sampler extension.</w:t>
      </w:r>
    </w:p>
    <w:p w14:paraId="128E57F9" w14:textId="0975CE62" w:rsidR="008E7124" w:rsidRPr="00514B15" w:rsidRDefault="008E7124" w:rsidP="008E7124">
      <w:pPr>
        <w:pStyle w:val="Caption"/>
        <w:keepNext/>
        <w:jc w:val="center"/>
        <w:rPr>
          <w:b w:val="0"/>
          <w:bCs w:val="0"/>
        </w:rPr>
      </w:pPr>
      <w:bookmarkStart w:id="90" w:name="_Ref99635642"/>
      <w:r w:rsidRPr="00514B15">
        <w:rPr>
          <w:b w:val="0"/>
          <w:bCs w:val="0"/>
        </w:rPr>
        <w:t xml:space="preserve">Table </w:t>
      </w:r>
      <w:bookmarkEnd w:id="90"/>
      <w:r w:rsidR="00F33C95" w:rsidRPr="00514B15">
        <w:rPr>
          <w:b w:val="0"/>
          <w:bCs w:val="0"/>
        </w:rPr>
        <w:t>G.</w:t>
      </w:r>
      <w:r w:rsidR="009F092E">
        <w:rPr>
          <w:b w:val="0"/>
          <w:bCs w:val="0"/>
        </w:rPr>
        <w:t>11</w:t>
      </w:r>
      <w:r w:rsidRPr="00514B15">
        <w:rPr>
          <w:b w:val="0"/>
          <w:bCs w:val="0"/>
        </w:rPr>
        <w:t xml:space="preserve"> </w:t>
      </w:r>
      <w:proofErr w:type="spellStart"/>
      <w:r w:rsidRPr="00514B15">
        <w:rPr>
          <w:b w:val="0"/>
          <w:bCs w:val="0"/>
        </w:rPr>
        <w:t>MPEG</w:t>
      </w:r>
      <w:r w:rsidR="007D5293" w:rsidRPr="00514B15">
        <w:rPr>
          <w:b w:val="0"/>
          <w:bCs w:val="0"/>
        </w:rPr>
        <w:t>_</w:t>
      </w:r>
      <w:r w:rsidRPr="00514B15">
        <w:rPr>
          <w:b w:val="0"/>
          <w:bCs w:val="0"/>
        </w:rPr>
        <w:t>sampler</w:t>
      </w:r>
      <w:r w:rsidR="007D5293" w:rsidRPr="00514B15">
        <w:rPr>
          <w:b w:val="0"/>
          <w:bCs w:val="0"/>
        </w:rPr>
        <w:t>_</w:t>
      </w:r>
      <w:r w:rsidR="0032380C" w:rsidRPr="00514B15">
        <w:rPr>
          <w:b w:val="0"/>
          <w:bCs w:val="0"/>
        </w:rPr>
        <w:t>YCbCr</w:t>
      </w:r>
      <w:proofErr w:type="spellEnd"/>
      <w:r w:rsidRPr="00514B15">
        <w:rPr>
          <w:b w:val="0"/>
          <w:bCs w:val="0"/>
        </w:rPr>
        <w:t xml:space="preserve"> semantic</w:t>
      </w:r>
    </w:p>
    <w:tbl>
      <w:tblPr>
        <w:tblStyle w:val="TableGrid3"/>
        <w:tblW w:w="9017" w:type="dxa"/>
        <w:tblLayout w:type="fixed"/>
        <w:tblLook w:val="04A0" w:firstRow="1" w:lastRow="0" w:firstColumn="1" w:lastColumn="0" w:noHBand="0" w:noVBand="1"/>
      </w:tblPr>
      <w:tblGrid>
        <w:gridCol w:w="2245"/>
        <w:gridCol w:w="990"/>
        <w:gridCol w:w="990"/>
        <w:gridCol w:w="900"/>
        <w:gridCol w:w="3892"/>
      </w:tblGrid>
      <w:tr w:rsidR="008E7124" w:rsidRPr="00514B15" w14:paraId="5C4DA6CB" w14:textId="77777777" w:rsidTr="00607963">
        <w:tc>
          <w:tcPr>
            <w:tcW w:w="2245" w:type="dxa"/>
          </w:tcPr>
          <w:p w14:paraId="79D19856" w14:textId="77777777" w:rsidR="008E7124" w:rsidRPr="00514B15" w:rsidRDefault="008E7124" w:rsidP="005B4B5D">
            <w:pPr>
              <w:spacing w:before="60"/>
              <w:rPr>
                <w:rFonts w:ascii="Calibri" w:eastAsia="Calibri" w:hAnsi="Calibri" w:cs="Times New Roman"/>
              </w:rPr>
            </w:pPr>
            <w:r w:rsidRPr="00514B15">
              <w:rPr>
                <w:rFonts w:ascii="Calibri" w:eastAsia="Calibri" w:hAnsi="Calibri" w:cs="Times New Roman"/>
                <w:b/>
                <w:bCs/>
              </w:rPr>
              <w:t>Name</w:t>
            </w:r>
          </w:p>
        </w:tc>
        <w:tc>
          <w:tcPr>
            <w:tcW w:w="990" w:type="dxa"/>
          </w:tcPr>
          <w:p w14:paraId="78CE13E0" w14:textId="77777777" w:rsidR="008E7124" w:rsidRPr="00514B15" w:rsidRDefault="008E7124" w:rsidP="005B4B5D">
            <w:pPr>
              <w:spacing w:before="60"/>
              <w:rPr>
                <w:rFonts w:ascii="Calibri" w:eastAsia="Calibri" w:hAnsi="Calibri" w:cs="Times New Roman"/>
              </w:rPr>
            </w:pPr>
            <w:r w:rsidRPr="00514B15">
              <w:rPr>
                <w:rFonts w:ascii="Calibri" w:eastAsia="Calibri" w:hAnsi="Calibri" w:cs="Times New Roman"/>
                <w:b/>
                <w:bCs/>
              </w:rPr>
              <w:t>Type</w:t>
            </w:r>
          </w:p>
        </w:tc>
        <w:tc>
          <w:tcPr>
            <w:tcW w:w="990" w:type="dxa"/>
          </w:tcPr>
          <w:p w14:paraId="14DD634D" w14:textId="77777777" w:rsidR="008E7124" w:rsidRPr="00514B15" w:rsidRDefault="008E7124" w:rsidP="005B4B5D">
            <w:pPr>
              <w:spacing w:before="60"/>
              <w:rPr>
                <w:rFonts w:ascii="Calibri" w:eastAsia="Calibri" w:hAnsi="Calibri" w:cs="Times New Roman"/>
              </w:rPr>
            </w:pPr>
            <w:r w:rsidRPr="00514B15">
              <w:rPr>
                <w:rFonts w:ascii="Calibri" w:eastAsia="Calibri" w:hAnsi="Calibri" w:cs="Times New Roman"/>
                <w:b/>
                <w:bCs/>
              </w:rPr>
              <w:t>Default</w:t>
            </w:r>
          </w:p>
        </w:tc>
        <w:tc>
          <w:tcPr>
            <w:tcW w:w="900" w:type="dxa"/>
          </w:tcPr>
          <w:p w14:paraId="0C373C3F" w14:textId="77777777" w:rsidR="008E7124" w:rsidRPr="00514B15" w:rsidRDefault="008E7124" w:rsidP="005B4B5D">
            <w:pPr>
              <w:spacing w:before="60"/>
              <w:rPr>
                <w:rFonts w:ascii="Calibri" w:eastAsia="Calibri" w:hAnsi="Calibri" w:cs="Times New Roman"/>
              </w:rPr>
            </w:pPr>
            <w:r w:rsidRPr="00514B15">
              <w:rPr>
                <w:rFonts w:ascii="Calibri" w:eastAsia="Calibri" w:hAnsi="Calibri" w:cs="Times New Roman"/>
                <w:b/>
                <w:bCs/>
              </w:rPr>
              <w:t>Usage</w:t>
            </w:r>
          </w:p>
        </w:tc>
        <w:tc>
          <w:tcPr>
            <w:tcW w:w="3892" w:type="dxa"/>
          </w:tcPr>
          <w:p w14:paraId="3E0EE400" w14:textId="77777777" w:rsidR="008E7124" w:rsidRPr="00514B15" w:rsidRDefault="008E7124" w:rsidP="005B4B5D">
            <w:pPr>
              <w:spacing w:before="60"/>
              <w:rPr>
                <w:rFonts w:ascii="Calibri" w:eastAsia="Calibri" w:hAnsi="Calibri" w:cs="Times New Roman"/>
              </w:rPr>
            </w:pPr>
            <w:r w:rsidRPr="00514B15">
              <w:rPr>
                <w:rFonts w:ascii="Calibri" w:eastAsia="Calibri" w:hAnsi="Calibri" w:cs="Times New Roman"/>
                <w:b/>
                <w:bCs/>
              </w:rPr>
              <w:t>Description</w:t>
            </w:r>
          </w:p>
        </w:tc>
      </w:tr>
      <w:tr w:rsidR="008E7124" w:rsidRPr="00514B15" w14:paraId="3FBF0398" w14:textId="77777777" w:rsidTr="00607963">
        <w:tc>
          <w:tcPr>
            <w:tcW w:w="2245" w:type="dxa"/>
          </w:tcPr>
          <w:p w14:paraId="2A04AEF0" w14:textId="522FF1DC" w:rsidR="008E7124" w:rsidRPr="00514B15" w:rsidRDefault="00520821" w:rsidP="005B4B5D">
            <w:pPr>
              <w:spacing w:before="60"/>
              <w:rPr>
                <w:rFonts w:eastAsia="Calibri"/>
                <w:sz w:val="22"/>
                <w:szCs w:val="22"/>
              </w:rPr>
            </w:pPr>
            <w:proofErr w:type="spellStart"/>
            <w:r w:rsidRPr="00514B15">
              <w:rPr>
                <w:rFonts w:eastAsia="Calibri"/>
              </w:rPr>
              <w:t>ycbcrModel</w:t>
            </w:r>
            <w:proofErr w:type="spellEnd"/>
          </w:p>
        </w:tc>
        <w:tc>
          <w:tcPr>
            <w:tcW w:w="990" w:type="dxa"/>
          </w:tcPr>
          <w:p w14:paraId="10B7E3F7" w14:textId="077B4418" w:rsidR="008E7124" w:rsidRPr="00514B15" w:rsidRDefault="005868EA" w:rsidP="005B4B5D">
            <w:pPr>
              <w:spacing w:before="60"/>
              <w:rPr>
                <w:rFonts w:eastAsia="Calibri"/>
                <w:sz w:val="22"/>
                <w:szCs w:val="22"/>
              </w:rPr>
            </w:pPr>
            <w:r>
              <w:rPr>
                <w:rFonts w:eastAsia="Calibri"/>
              </w:rPr>
              <w:t>i</w:t>
            </w:r>
            <w:r w:rsidR="006E679C" w:rsidRPr="00514B15">
              <w:rPr>
                <w:rFonts w:eastAsia="Calibri"/>
              </w:rPr>
              <w:t>nteger</w:t>
            </w:r>
          </w:p>
        </w:tc>
        <w:tc>
          <w:tcPr>
            <w:tcW w:w="990" w:type="dxa"/>
          </w:tcPr>
          <w:p w14:paraId="79B125BC" w14:textId="724CE2CA" w:rsidR="008E7124" w:rsidRPr="00514B15" w:rsidRDefault="00607963" w:rsidP="005B4B5D">
            <w:pPr>
              <w:spacing w:before="60"/>
              <w:rPr>
                <w:rFonts w:eastAsia="Calibri"/>
                <w:sz w:val="22"/>
                <w:szCs w:val="22"/>
              </w:rPr>
            </w:pPr>
            <w:r w:rsidRPr="00446BA6">
              <w:t>1</w:t>
            </w:r>
          </w:p>
        </w:tc>
        <w:tc>
          <w:tcPr>
            <w:tcW w:w="900" w:type="dxa"/>
          </w:tcPr>
          <w:p w14:paraId="1C01A78B" w14:textId="77777777" w:rsidR="008E7124" w:rsidRPr="00514B15" w:rsidRDefault="008E7124" w:rsidP="005B4B5D">
            <w:pPr>
              <w:spacing w:before="60"/>
              <w:rPr>
                <w:rFonts w:eastAsia="Calibri"/>
                <w:sz w:val="22"/>
                <w:szCs w:val="22"/>
              </w:rPr>
            </w:pPr>
            <w:r w:rsidRPr="00514B15">
              <w:rPr>
                <w:rFonts w:eastAsia="Calibri"/>
              </w:rPr>
              <w:t>O</w:t>
            </w:r>
          </w:p>
        </w:tc>
        <w:tc>
          <w:tcPr>
            <w:tcW w:w="3892" w:type="dxa"/>
          </w:tcPr>
          <w:p w14:paraId="068537EC" w14:textId="6B612B3D" w:rsidR="008E7124" w:rsidRPr="00514B15" w:rsidRDefault="00520821" w:rsidP="005B4B5D">
            <w:pPr>
              <w:spacing w:before="60"/>
              <w:rPr>
                <w:rFonts w:eastAsia="Calibri"/>
                <w:sz w:val="22"/>
                <w:szCs w:val="22"/>
              </w:rPr>
            </w:pPr>
            <w:r w:rsidRPr="00514B15">
              <w:rPr>
                <w:rFonts w:eastAsia="Calibri"/>
              </w:rPr>
              <w:t xml:space="preserve">Describes the color matrix for conversion between color models. The supported formats are defined by the </w:t>
            </w:r>
            <w:proofErr w:type="spellStart"/>
            <w:r w:rsidRPr="00514B15">
              <w:rPr>
                <w:rFonts w:eastAsia="Calibri"/>
              </w:rPr>
              <w:t>VkSamplerYcbcrModelConversion</w:t>
            </w:r>
            <w:proofErr w:type="spellEnd"/>
            <w:r w:rsidRPr="00514B15">
              <w:rPr>
                <w:rFonts w:eastAsia="Calibri"/>
              </w:rPr>
              <w:t xml:space="preserve"> enumeration in clause 13.1 of Vulkan 1.3.</w:t>
            </w:r>
          </w:p>
        </w:tc>
      </w:tr>
      <w:tr w:rsidR="008E7124" w:rsidRPr="00514B15" w14:paraId="3522C7C2" w14:textId="77777777" w:rsidTr="00607963">
        <w:tc>
          <w:tcPr>
            <w:tcW w:w="2245" w:type="dxa"/>
          </w:tcPr>
          <w:p w14:paraId="1DF9B42A" w14:textId="4D199EB3" w:rsidR="008E7124" w:rsidRPr="00514B15" w:rsidRDefault="00520821" w:rsidP="005B4B5D">
            <w:pPr>
              <w:spacing w:before="60"/>
              <w:rPr>
                <w:rFonts w:eastAsia="Calibri"/>
                <w:sz w:val="22"/>
                <w:szCs w:val="22"/>
              </w:rPr>
            </w:pPr>
            <w:proofErr w:type="spellStart"/>
            <w:r w:rsidRPr="00514B15">
              <w:rPr>
                <w:rFonts w:eastAsia="Calibri"/>
              </w:rPr>
              <w:t>ycbcrR</w:t>
            </w:r>
            <w:r w:rsidR="008E7124" w:rsidRPr="00514B15">
              <w:rPr>
                <w:rFonts w:eastAsia="Calibri"/>
              </w:rPr>
              <w:t>ange</w:t>
            </w:r>
            <w:proofErr w:type="spellEnd"/>
          </w:p>
        </w:tc>
        <w:tc>
          <w:tcPr>
            <w:tcW w:w="990" w:type="dxa"/>
          </w:tcPr>
          <w:p w14:paraId="0F816FD9" w14:textId="387AA5A7" w:rsidR="008E7124" w:rsidRPr="00514B15" w:rsidRDefault="006E679C" w:rsidP="005B4B5D">
            <w:pPr>
              <w:spacing w:before="60"/>
              <w:rPr>
                <w:rFonts w:eastAsia="Calibri"/>
                <w:sz w:val="22"/>
                <w:szCs w:val="22"/>
              </w:rPr>
            </w:pPr>
            <w:r w:rsidRPr="00514B15">
              <w:rPr>
                <w:rFonts w:eastAsia="Calibri"/>
              </w:rPr>
              <w:t>integer</w:t>
            </w:r>
          </w:p>
        </w:tc>
        <w:tc>
          <w:tcPr>
            <w:tcW w:w="990" w:type="dxa"/>
          </w:tcPr>
          <w:p w14:paraId="73ACA155" w14:textId="20D0922D" w:rsidR="008E7124" w:rsidRPr="00514B15" w:rsidRDefault="00082A7D" w:rsidP="005B4B5D">
            <w:pPr>
              <w:spacing w:before="60"/>
              <w:rPr>
                <w:rFonts w:eastAsia="Calibri"/>
                <w:sz w:val="22"/>
                <w:szCs w:val="22"/>
              </w:rPr>
            </w:pPr>
            <w:r w:rsidRPr="00514B15">
              <w:rPr>
                <w:rFonts w:eastAsia="Calibri"/>
              </w:rPr>
              <w:t>0</w:t>
            </w:r>
          </w:p>
        </w:tc>
        <w:tc>
          <w:tcPr>
            <w:tcW w:w="900" w:type="dxa"/>
          </w:tcPr>
          <w:p w14:paraId="40B64159" w14:textId="77777777" w:rsidR="008E7124" w:rsidRPr="00514B15" w:rsidRDefault="008E7124" w:rsidP="005B4B5D">
            <w:pPr>
              <w:spacing w:before="60"/>
              <w:rPr>
                <w:rFonts w:eastAsia="Calibri"/>
                <w:sz w:val="22"/>
                <w:szCs w:val="22"/>
              </w:rPr>
            </w:pPr>
            <w:r w:rsidRPr="00514B15">
              <w:rPr>
                <w:rFonts w:eastAsia="Calibri"/>
              </w:rPr>
              <w:t>O</w:t>
            </w:r>
          </w:p>
        </w:tc>
        <w:tc>
          <w:tcPr>
            <w:tcW w:w="3892" w:type="dxa"/>
          </w:tcPr>
          <w:p w14:paraId="2AF5DCC2" w14:textId="190376A3" w:rsidR="008E7124" w:rsidRPr="00514B15" w:rsidRDefault="00520821" w:rsidP="005B4B5D">
            <w:pPr>
              <w:spacing w:before="60"/>
              <w:rPr>
                <w:rFonts w:eastAsia="Calibri"/>
                <w:sz w:val="22"/>
                <w:szCs w:val="22"/>
              </w:rPr>
            </w:pPr>
            <w:r w:rsidRPr="00514B15">
              <w:rPr>
                <w:rFonts w:eastAsia="Calibri"/>
              </w:rPr>
              <w:t>Describes whether the encoded values have headroom and foot room, or whether the encoding uses the full numerical range.</w:t>
            </w:r>
          </w:p>
        </w:tc>
      </w:tr>
      <w:tr w:rsidR="008E7124" w:rsidRPr="00514B15" w14:paraId="59271605" w14:textId="77777777" w:rsidTr="00607963">
        <w:tc>
          <w:tcPr>
            <w:tcW w:w="2245" w:type="dxa"/>
          </w:tcPr>
          <w:p w14:paraId="125629AF" w14:textId="77777777" w:rsidR="008E7124" w:rsidRPr="00514B15" w:rsidRDefault="008E7124" w:rsidP="005B4B5D">
            <w:pPr>
              <w:spacing w:before="60"/>
              <w:rPr>
                <w:rFonts w:eastAsia="Calibri"/>
                <w:sz w:val="22"/>
                <w:szCs w:val="22"/>
              </w:rPr>
            </w:pPr>
            <w:proofErr w:type="spellStart"/>
            <w:r w:rsidRPr="00514B15">
              <w:rPr>
                <w:rFonts w:eastAsia="Calibri"/>
              </w:rPr>
              <w:t>chromaFilter</w:t>
            </w:r>
            <w:proofErr w:type="spellEnd"/>
          </w:p>
        </w:tc>
        <w:tc>
          <w:tcPr>
            <w:tcW w:w="990" w:type="dxa"/>
          </w:tcPr>
          <w:p w14:paraId="0E89C7A3" w14:textId="3B3137BC" w:rsidR="008E7124" w:rsidRPr="00514B15" w:rsidRDefault="00C56320" w:rsidP="005B4B5D">
            <w:pPr>
              <w:spacing w:before="60"/>
              <w:rPr>
                <w:rFonts w:eastAsia="Calibri"/>
                <w:sz w:val="22"/>
                <w:szCs w:val="22"/>
              </w:rPr>
            </w:pPr>
            <w:r w:rsidRPr="00514B15">
              <w:rPr>
                <w:rFonts w:eastAsia="Calibri"/>
              </w:rPr>
              <w:t>integer</w:t>
            </w:r>
          </w:p>
        </w:tc>
        <w:tc>
          <w:tcPr>
            <w:tcW w:w="990" w:type="dxa"/>
          </w:tcPr>
          <w:p w14:paraId="56BC805F" w14:textId="05189697" w:rsidR="008E7124" w:rsidRPr="00514B15" w:rsidRDefault="00082A7D" w:rsidP="005B4B5D">
            <w:pPr>
              <w:spacing w:before="60"/>
              <w:rPr>
                <w:rFonts w:eastAsia="Calibri"/>
                <w:sz w:val="22"/>
                <w:szCs w:val="22"/>
              </w:rPr>
            </w:pPr>
            <w:r w:rsidRPr="00514B15">
              <w:rPr>
                <w:rFonts w:eastAsia="Calibri"/>
              </w:rPr>
              <w:t>0</w:t>
            </w:r>
          </w:p>
        </w:tc>
        <w:tc>
          <w:tcPr>
            <w:tcW w:w="900" w:type="dxa"/>
          </w:tcPr>
          <w:p w14:paraId="18959348" w14:textId="77777777" w:rsidR="008E7124" w:rsidRPr="00514B15" w:rsidRDefault="008E7124" w:rsidP="005B4B5D">
            <w:pPr>
              <w:spacing w:before="60"/>
              <w:rPr>
                <w:rFonts w:eastAsia="Calibri"/>
                <w:sz w:val="22"/>
                <w:szCs w:val="22"/>
              </w:rPr>
            </w:pPr>
            <w:r w:rsidRPr="00514B15">
              <w:rPr>
                <w:rFonts w:eastAsia="Calibri"/>
              </w:rPr>
              <w:t>O</w:t>
            </w:r>
          </w:p>
        </w:tc>
        <w:tc>
          <w:tcPr>
            <w:tcW w:w="3892" w:type="dxa"/>
          </w:tcPr>
          <w:p w14:paraId="3D3FF1AC" w14:textId="75D54B1E" w:rsidR="008E7124" w:rsidRPr="00514B15" w:rsidRDefault="00520821" w:rsidP="005B4B5D">
            <w:pPr>
              <w:spacing w:before="60"/>
              <w:rPr>
                <w:rFonts w:eastAsia="Calibri"/>
              </w:rPr>
            </w:pPr>
            <w:r w:rsidRPr="00514B15">
              <w:rPr>
                <w:rFonts w:eastAsia="Calibri"/>
              </w:rPr>
              <w:t>Describes the filter for chroma reconstruction.</w:t>
            </w:r>
          </w:p>
        </w:tc>
      </w:tr>
      <w:tr w:rsidR="008E7124" w:rsidRPr="00514B15" w14:paraId="5F637550" w14:textId="77777777" w:rsidTr="00607963">
        <w:tc>
          <w:tcPr>
            <w:tcW w:w="2245" w:type="dxa"/>
          </w:tcPr>
          <w:p w14:paraId="4B84A30B" w14:textId="77777777" w:rsidR="008E7124" w:rsidRPr="00514B15" w:rsidRDefault="008E7124" w:rsidP="005B4B5D">
            <w:pPr>
              <w:spacing w:before="60"/>
              <w:rPr>
                <w:rFonts w:eastAsia="Calibri"/>
              </w:rPr>
            </w:pPr>
            <w:r w:rsidRPr="00514B15">
              <w:t>components</w:t>
            </w:r>
          </w:p>
        </w:tc>
        <w:tc>
          <w:tcPr>
            <w:tcW w:w="990" w:type="dxa"/>
          </w:tcPr>
          <w:p w14:paraId="3A6FC60C" w14:textId="25DD7059" w:rsidR="008E7124" w:rsidRPr="00514B15" w:rsidRDefault="00C56320" w:rsidP="005B4B5D">
            <w:pPr>
              <w:spacing w:before="60"/>
              <w:rPr>
                <w:rFonts w:eastAsia="Calibri"/>
              </w:rPr>
            </w:pPr>
            <w:r w:rsidRPr="00514B15">
              <w:t>array(integer)</w:t>
            </w:r>
          </w:p>
        </w:tc>
        <w:tc>
          <w:tcPr>
            <w:tcW w:w="990" w:type="dxa"/>
          </w:tcPr>
          <w:p w14:paraId="6D0D8729" w14:textId="1E5B0442" w:rsidR="008E7124" w:rsidRPr="00514B15" w:rsidRDefault="00082A7D" w:rsidP="005B4B5D">
            <w:pPr>
              <w:spacing w:before="60"/>
              <w:rPr>
                <w:rFonts w:eastAsia="Calibri"/>
              </w:rPr>
            </w:pPr>
            <w:r w:rsidRPr="00514B15">
              <w:t>[0,0,0,0]</w:t>
            </w:r>
          </w:p>
        </w:tc>
        <w:tc>
          <w:tcPr>
            <w:tcW w:w="900" w:type="dxa"/>
          </w:tcPr>
          <w:p w14:paraId="3B0710B4" w14:textId="77777777" w:rsidR="008E7124" w:rsidRPr="00514B15" w:rsidRDefault="008E7124" w:rsidP="005B4B5D">
            <w:pPr>
              <w:spacing w:before="60"/>
              <w:rPr>
                <w:rFonts w:eastAsia="Calibri"/>
              </w:rPr>
            </w:pPr>
            <w:r w:rsidRPr="00514B15">
              <w:t>O</w:t>
            </w:r>
          </w:p>
        </w:tc>
        <w:tc>
          <w:tcPr>
            <w:tcW w:w="3892" w:type="dxa"/>
          </w:tcPr>
          <w:p w14:paraId="191896F2" w14:textId="3C7EBD8F" w:rsidR="008E7124" w:rsidRPr="00514B15" w:rsidRDefault="00520821" w:rsidP="005B4B5D">
            <w:pPr>
              <w:spacing w:before="60"/>
              <w:rPr>
                <w:rFonts w:eastAsia="Calibri"/>
              </w:rPr>
            </w:pPr>
            <w:r w:rsidRPr="00514B15">
              <w:rPr>
                <w:rFonts w:eastAsia="Calibri"/>
              </w:rPr>
              <w:t>Applies a swizzle </w:t>
            </w:r>
            <w:r w:rsidR="00C56320" w:rsidRPr="00514B15">
              <w:rPr>
                <w:rFonts w:eastAsia="Calibri"/>
              </w:rPr>
              <w:t xml:space="preserve">to the </w:t>
            </w:r>
            <w:r w:rsidR="00816F82" w:rsidRPr="00514B15">
              <w:rPr>
                <w:rFonts w:eastAsia="Calibri"/>
              </w:rPr>
              <w:t>[</w:t>
            </w:r>
            <w:proofErr w:type="spellStart"/>
            <w:r w:rsidR="00816F82" w:rsidRPr="00514B15">
              <w:rPr>
                <w:rFonts w:eastAsia="Calibri"/>
              </w:rPr>
              <w:t>r,g,b,a</w:t>
            </w:r>
            <w:proofErr w:type="spellEnd"/>
            <w:r w:rsidR="00816F82" w:rsidRPr="00514B15">
              <w:rPr>
                <w:rFonts w:eastAsia="Calibri"/>
              </w:rPr>
              <w:t xml:space="preserve">] components </w:t>
            </w:r>
            <w:r w:rsidRPr="00514B15">
              <w:rPr>
                <w:rFonts w:eastAsia="Calibri"/>
              </w:rPr>
              <w:t>based on </w:t>
            </w:r>
            <w:proofErr w:type="spellStart"/>
            <w:r>
              <w:fldChar w:fldCharType="begin"/>
            </w:r>
            <w:r>
              <w:instrText xml:space="preserve"> HYPERLINK "https://registry.khronos.org/vulkan/specs/1.3-extensions/html/vkspec.html" \l "VkComponentSwizzle" </w:instrText>
            </w:r>
            <w:r>
              <w:fldChar w:fldCharType="separate"/>
            </w:r>
            <w:r w:rsidRPr="00514B15">
              <w:rPr>
                <w:rFonts w:eastAsia="Calibri"/>
              </w:rPr>
              <w:t>VkComponentSwizzle</w:t>
            </w:r>
            <w:proofErr w:type="spellEnd"/>
            <w:r>
              <w:rPr>
                <w:rFonts w:eastAsia="Calibri"/>
              </w:rPr>
              <w:fldChar w:fldCharType="end"/>
            </w:r>
            <w:r w:rsidRPr="00514B15">
              <w:rPr>
                <w:rFonts w:eastAsia="Calibri"/>
              </w:rPr>
              <w:t> </w:t>
            </w:r>
            <w:proofErr w:type="spellStart"/>
            <w:r w:rsidRPr="00514B15">
              <w:rPr>
                <w:rFonts w:eastAsia="Calibri"/>
              </w:rPr>
              <w:t>enums</w:t>
            </w:r>
            <w:proofErr w:type="spellEnd"/>
            <w:r w:rsidRPr="00514B15">
              <w:rPr>
                <w:rFonts w:eastAsia="Calibri"/>
              </w:rPr>
              <w:t xml:space="preserve"> prior to range expansion and color model conversion.</w:t>
            </w:r>
            <w:r w:rsidR="00C56320" w:rsidRPr="00514B15">
              <w:rPr>
                <w:rFonts w:eastAsia="Calibri"/>
              </w:rPr>
              <w:t xml:space="preserve"> </w:t>
            </w:r>
            <w:r w:rsidR="00816F82" w:rsidRPr="00514B15">
              <w:rPr>
                <w:rFonts w:eastAsia="Calibri"/>
              </w:rPr>
              <w:t xml:space="preserve">If present, the array shall include 4 values, each of which corresponding to the </w:t>
            </w:r>
            <w:proofErr w:type="spellStart"/>
            <w:r w:rsidR="00816F82" w:rsidRPr="00514B15">
              <w:rPr>
                <w:rFonts w:eastAsia="Calibri"/>
              </w:rPr>
              <w:t>r,g,b,a</w:t>
            </w:r>
            <w:proofErr w:type="spellEnd"/>
            <w:r w:rsidR="00816F82" w:rsidRPr="00514B15">
              <w:rPr>
                <w:rFonts w:eastAsia="Calibri"/>
              </w:rPr>
              <w:t xml:space="preserve"> components in order of appearance. </w:t>
            </w:r>
          </w:p>
        </w:tc>
      </w:tr>
      <w:tr w:rsidR="008E7124" w:rsidRPr="00514B15" w14:paraId="7DC9FEDA" w14:textId="77777777" w:rsidTr="00607963">
        <w:tc>
          <w:tcPr>
            <w:tcW w:w="2245" w:type="dxa"/>
          </w:tcPr>
          <w:p w14:paraId="05986F22" w14:textId="77777777" w:rsidR="008E7124" w:rsidRPr="00514B15" w:rsidRDefault="008E7124" w:rsidP="005B4B5D">
            <w:pPr>
              <w:spacing w:before="60"/>
              <w:rPr>
                <w:rFonts w:eastAsia="Calibri"/>
                <w:sz w:val="22"/>
                <w:szCs w:val="22"/>
              </w:rPr>
            </w:pPr>
            <w:proofErr w:type="spellStart"/>
            <w:r w:rsidRPr="00514B15">
              <w:rPr>
                <w:rFonts w:eastAsia="Calibri"/>
              </w:rPr>
              <w:t>xChromaOffset</w:t>
            </w:r>
            <w:proofErr w:type="spellEnd"/>
          </w:p>
        </w:tc>
        <w:tc>
          <w:tcPr>
            <w:tcW w:w="990" w:type="dxa"/>
          </w:tcPr>
          <w:p w14:paraId="43EC2280" w14:textId="53AF6C80" w:rsidR="008E7124" w:rsidRPr="00514B15" w:rsidRDefault="006E679C" w:rsidP="005B4B5D">
            <w:pPr>
              <w:spacing w:before="60"/>
              <w:rPr>
                <w:rFonts w:eastAsia="Calibri"/>
                <w:sz w:val="22"/>
                <w:szCs w:val="22"/>
              </w:rPr>
            </w:pPr>
            <w:r w:rsidRPr="00514B15">
              <w:rPr>
                <w:rFonts w:eastAsia="Calibri"/>
              </w:rPr>
              <w:t>integer</w:t>
            </w:r>
          </w:p>
        </w:tc>
        <w:tc>
          <w:tcPr>
            <w:tcW w:w="990" w:type="dxa"/>
          </w:tcPr>
          <w:p w14:paraId="54F45659" w14:textId="47530E77" w:rsidR="008E7124" w:rsidRPr="00514B15" w:rsidRDefault="00082A7D" w:rsidP="005B4B5D">
            <w:pPr>
              <w:spacing w:before="60"/>
              <w:rPr>
                <w:rFonts w:eastAsia="Calibri"/>
                <w:sz w:val="22"/>
                <w:szCs w:val="22"/>
              </w:rPr>
            </w:pPr>
            <w:r w:rsidRPr="00514B15">
              <w:rPr>
                <w:rFonts w:eastAsia="Calibri"/>
              </w:rPr>
              <w:t>0</w:t>
            </w:r>
          </w:p>
        </w:tc>
        <w:tc>
          <w:tcPr>
            <w:tcW w:w="900" w:type="dxa"/>
          </w:tcPr>
          <w:p w14:paraId="3CA189F8" w14:textId="77777777" w:rsidR="008E7124" w:rsidRPr="00514B15" w:rsidRDefault="008E7124" w:rsidP="005B4B5D">
            <w:pPr>
              <w:spacing w:before="60"/>
              <w:rPr>
                <w:rFonts w:eastAsia="Calibri"/>
                <w:sz w:val="22"/>
                <w:szCs w:val="22"/>
              </w:rPr>
            </w:pPr>
            <w:r w:rsidRPr="00514B15">
              <w:rPr>
                <w:rFonts w:eastAsia="Calibri"/>
              </w:rPr>
              <w:t>O</w:t>
            </w:r>
          </w:p>
        </w:tc>
        <w:tc>
          <w:tcPr>
            <w:tcW w:w="3892" w:type="dxa"/>
          </w:tcPr>
          <w:p w14:paraId="1C36CFAE" w14:textId="24A5413A" w:rsidR="008E7124" w:rsidRPr="00514B15" w:rsidRDefault="006E679C" w:rsidP="005B4B5D">
            <w:pPr>
              <w:spacing w:before="60"/>
              <w:rPr>
                <w:rFonts w:eastAsia="Calibri"/>
              </w:rPr>
            </w:pPr>
            <w:r w:rsidRPr="00514B15">
              <w:rPr>
                <w:rFonts w:eastAsia="Calibri"/>
              </w:rPr>
              <w:t>Describes the </w:t>
            </w:r>
            <w:hyperlink r:id="rId14" w:anchor="textures-chroma-reconstruction" w:history="1">
              <w:r w:rsidRPr="00514B15">
                <w:rPr>
                  <w:rFonts w:eastAsia="Calibri"/>
                </w:rPr>
                <w:t>sample location</w:t>
              </w:r>
            </w:hyperlink>
            <w:r w:rsidRPr="00514B15">
              <w:rPr>
                <w:rFonts w:eastAsia="Calibri"/>
              </w:rPr>
              <w:t xml:space="preserve"> associated with </w:t>
            </w:r>
            <w:proofErr w:type="spellStart"/>
            <w:r w:rsidRPr="00514B15">
              <w:rPr>
                <w:rFonts w:eastAsia="Calibri"/>
              </w:rPr>
              <w:t>downsampled</w:t>
            </w:r>
            <w:proofErr w:type="spellEnd"/>
            <w:r w:rsidRPr="00514B15">
              <w:rPr>
                <w:rFonts w:eastAsia="Calibri"/>
              </w:rPr>
              <w:t xml:space="preserve"> chroma components in the x dimension. </w:t>
            </w:r>
            <w:proofErr w:type="spellStart"/>
            <w:r w:rsidRPr="00514B15">
              <w:rPr>
                <w:rFonts w:eastAsia="Calibri" w:cs="Times New Roman"/>
              </w:rPr>
              <w:t>xChromaOffset</w:t>
            </w:r>
            <w:proofErr w:type="spellEnd"/>
            <w:r w:rsidRPr="00514B15">
              <w:rPr>
                <w:rFonts w:eastAsia="Calibri"/>
              </w:rPr>
              <w:t xml:space="preserve"> has no effect for formats in which chroma components are not </w:t>
            </w:r>
            <w:proofErr w:type="spellStart"/>
            <w:r w:rsidRPr="00514B15">
              <w:rPr>
                <w:rFonts w:eastAsia="Calibri"/>
              </w:rPr>
              <w:t>downsampled</w:t>
            </w:r>
            <w:proofErr w:type="spellEnd"/>
            <w:r w:rsidRPr="00514B15">
              <w:rPr>
                <w:rFonts w:eastAsia="Calibri"/>
              </w:rPr>
              <w:t xml:space="preserve"> </w:t>
            </w:r>
            <w:r w:rsidRPr="00514B15">
              <w:rPr>
                <w:rFonts w:eastAsia="Calibri"/>
              </w:rPr>
              <w:lastRenderedPageBreak/>
              <w:t>horizontally.</w:t>
            </w:r>
          </w:p>
        </w:tc>
      </w:tr>
      <w:tr w:rsidR="008E7124" w:rsidRPr="00514B15" w14:paraId="3B140C76" w14:textId="77777777" w:rsidTr="00607963">
        <w:tc>
          <w:tcPr>
            <w:tcW w:w="2245" w:type="dxa"/>
          </w:tcPr>
          <w:p w14:paraId="4942FDB0" w14:textId="77777777" w:rsidR="008E7124" w:rsidRPr="00514B15" w:rsidRDefault="008E7124" w:rsidP="005B4B5D">
            <w:pPr>
              <w:spacing w:before="60"/>
              <w:rPr>
                <w:rFonts w:eastAsia="Calibri"/>
                <w:sz w:val="22"/>
                <w:szCs w:val="22"/>
              </w:rPr>
            </w:pPr>
            <w:proofErr w:type="spellStart"/>
            <w:r w:rsidRPr="00514B15">
              <w:rPr>
                <w:rFonts w:eastAsia="Calibri"/>
              </w:rPr>
              <w:t>yChromaOffset</w:t>
            </w:r>
            <w:proofErr w:type="spellEnd"/>
          </w:p>
        </w:tc>
        <w:tc>
          <w:tcPr>
            <w:tcW w:w="990" w:type="dxa"/>
          </w:tcPr>
          <w:p w14:paraId="2A0B1298" w14:textId="70EB7F4D" w:rsidR="008E7124" w:rsidRPr="00514B15" w:rsidRDefault="006E679C" w:rsidP="005B4B5D">
            <w:pPr>
              <w:spacing w:before="60"/>
              <w:rPr>
                <w:rFonts w:eastAsia="Calibri"/>
                <w:sz w:val="22"/>
                <w:szCs w:val="22"/>
              </w:rPr>
            </w:pPr>
            <w:r w:rsidRPr="00514B15">
              <w:rPr>
                <w:rFonts w:eastAsia="Calibri"/>
              </w:rPr>
              <w:t>integer</w:t>
            </w:r>
          </w:p>
        </w:tc>
        <w:tc>
          <w:tcPr>
            <w:tcW w:w="990" w:type="dxa"/>
          </w:tcPr>
          <w:p w14:paraId="05D519E7" w14:textId="447C2F13" w:rsidR="008E7124" w:rsidRPr="00514B15" w:rsidRDefault="00082A7D" w:rsidP="005B4B5D">
            <w:pPr>
              <w:spacing w:before="60"/>
              <w:rPr>
                <w:rFonts w:eastAsia="Calibri"/>
                <w:sz w:val="22"/>
                <w:szCs w:val="22"/>
              </w:rPr>
            </w:pPr>
            <w:r w:rsidRPr="00514B15">
              <w:rPr>
                <w:rFonts w:eastAsia="Calibri"/>
              </w:rPr>
              <w:t>0</w:t>
            </w:r>
          </w:p>
        </w:tc>
        <w:tc>
          <w:tcPr>
            <w:tcW w:w="900" w:type="dxa"/>
          </w:tcPr>
          <w:p w14:paraId="5B4F6DBC" w14:textId="77777777" w:rsidR="008E7124" w:rsidRPr="00514B15" w:rsidRDefault="008E7124" w:rsidP="005B4B5D">
            <w:pPr>
              <w:spacing w:before="60"/>
              <w:rPr>
                <w:rFonts w:eastAsia="Calibri"/>
                <w:sz w:val="22"/>
                <w:szCs w:val="22"/>
              </w:rPr>
            </w:pPr>
            <w:r w:rsidRPr="00514B15">
              <w:rPr>
                <w:rFonts w:eastAsia="Calibri"/>
              </w:rPr>
              <w:t>O</w:t>
            </w:r>
          </w:p>
        </w:tc>
        <w:tc>
          <w:tcPr>
            <w:tcW w:w="3892" w:type="dxa"/>
          </w:tcPr>
          <w:p w14:paraId="1131B5B1" w14:textId="7C284F72" w:rsidR="008E7124" w:rsidRPr="00514B15" w:rsidRDefault="006E679C" w:rsidP="005B4B5D">
            <w:pPr>
              <w:spacing w:before="60"/>
              <w:rPr>
                <w:rFonts w:eastAsia="Calibri"/>
              </w:rPr>
            </w:pPr>
            <w:r w:rsidRPr="00514B15">
              <w:rPr>
                <w:rFonts w:eastAsia="Calibri"/>
              </w:rPr>
              <w:t>Describes the </w:t>
            </w:r>
            <w:hyperlink r:id="rId15" w:anchor="textures-chroma-reconstruction" w:history="1">
              <w:r w:rsidRPr="00514B15">
                <w:rPr>
                  <w:rFonts w:eastAsia="Calibri"/>
                </w:rPr>
                <w:t>sample location</w:t>
              </w:r>
            </w:hyperlink>
            <w:r w:rsidRPr="00514B15">
              <w:rPr>
                <w:rFonts w:eastAsia="Calibri"/>
              </w:rPr>
              <w:t xml:space="preserve"> associated with </w:t>
            </w:r>
            <w:proofErr w:type="spellStart"/>
            <w:r w:rsidRPr="00514B15">
              <w:rPr>
                <w:rFonts w:eastAsia="Calibri"/>
              </w:rPr>
              <w:t>downsampled</w:t>
            </w:r>
            <w:proofErr w:type="spellEnd"/>
            <w:r w:rsidRPr="00514B15">
              <w:rPr>
                <w:rFonts w:eastAsia="Calibri"/>
              </w:rPr>
              <w:t xml:space="preserve"> chroma components in the y dimension. </w:t>
            </w:r>
            <w:proofErr w:type="spellStart"/>
            <w:r w:rsidRPr="00514B15">
              <w:rPr>
                <w:rFonts w:eastAsia="Calibri" w:cs="Times New Roman"/>
              </w:rPr>
              <w:t>yChromaOffset</w:t>
            </w:r>
            <w:proofErr w:type="spellEnd"/>
            <w:r w:rsidRPr="00514B15">
              <w:rPr>
                <w:rFonts w:eastAsia="Calibri"/>
              </w:rPr>
              <w:t xml:space="preserve"> has no effect for formats in which the chroma components are not </w:t>
            </w:r>
            <w:proofErr w:type="spellStart"/>
            <w:r w:rsidRPr="00514B15">
              <w:rPr>
                <w:rFonts w:eastAsia="Calibri"/>
              </w:rPr>
              <w:t>downsampled</w:t>
            </w:r>
            <w:proofErr w:type="spellEnd"/>
            <w:r w:rsidRPr="00514B15">
              <w:rPr>
                <w:rFonts w:eastAsia="Calibri"/>
              </w:rPr>
              <w:t xml:space="preserve"> vertically.</w:t>
            </w:r>
          </w:p>
        </w:tc>
      </w:tr>
    </w:tbl>
    <w:p w14:paraId="0B2ED773" w14:textId="77777777" w:rsidR="008E7124" w:rsidRPr="00514B15" w:rsidRDefault="008E7124" w:rsidP="008E7124">
      <w:pPr>
        <w:spacing w:after="120"/>
        <w:rPr>
          <w:rFonts w:ascii="Times New Roman" w:eastAsia="SimSun" w:hAnsi="Times New Roman"/>
          <w:bCs/>
          <w:lang w:eastAsia="zh-CN"/>
        </w:rPr>
      </w:pPr>
    </w:p>
    <w:p w14:paraId="1F0BFC52" w14:textId="77777777" w:rsidR="008E7124" w:rsidRPr="00446BA6" w:rsidRDefault="008E7124" w:rsidP="00A824AA">
      <w:pPr>
        <w:pStyle w:val="Heading3"/>
        <w:keepLines w:val="0"/>
        <w:numPr>
          <w:ilvl w:val="2"/>
          <w:numId w:val="56"/>
        </w:numPr>
        <w:tabs>
          <w:tab w:val="clear" w:pos="756"/>
        </w:tabs>
        <w:suppressAutoHyphens/>
        <w:spacing w:before="60" w:after="240" w:line="240" w:lineRule="atLeast"/>
        <w:ind w:left="432" w:hanging="432"/>
        <w:jc w:val="both"/>
        <w:rPr>
          <w:rFonts w:ascii="Cambria" w:hAnsi="Cambria" w:cs="Times New Roman"/>
          <w:bCs w:val="0"/>
          <w:iCs w:val="0"/>
          <w:kern w:val="0"/>
          <w:szCs w:val="24"/>
          <w:lang w:val="en-US" w:eastAsia="ja-JP"/>
        </w:rPr>
      </w:pPr>
      <w:r w:rsidRPr="00446BA6">
        <w:rPr>
          <w:rFonts w:ascii="Cambria" w:hAnsi="Cambria" w:cs="Times New Roman"/>
          <w:bCs w:val="0"/>
          <w:iCs w:val="0"/>
          <w:kern w:val="0"/>
          <w:szCs w:val="24"/>
          <w:lang w:val="en-US" w:eastAsia="ja-JP"/>
        </w:rPr>
        <w:t xml:space="preserve">Processing Model </w:t>
      </w:r>
    </w:p>
    <w:p w14:paraId="3D300CCA" w14:textId="76F756AC" w:rsidR="002D0FEC" w:rsidRPr="001C79C3" w:rsidRDefault="008E7124" w:rsidP="00234510">
      <w:pPr>
        <w:spacing w:after="120"/>
        <w:jc w:val="both"/>
        <w:rPr>
          <w:rFonts w:eastAsia="SimSun" w:cs="Arial"/>
          <w:bCs/>
          <w:lang w:eastAsia="zh-CN"/>
        </w:rPr>
      </w:pPr>
      <w:r w:rsidRPr="001C79C3">
        <w:rPr>
          <w:rFonts w:eastAsia="SimSun" w:cs="Arial"/>
          <w:bCs/>
          <w:lang w:eastAsia="zh-CN"/>
        </w:rPr>
        <w:t xml:space="preserve">The </w:t>
      </w:r>
      <w:proofErr w:type="spellStart"/>
      <w:r w:rsidRPr="001C79C3">
        <w:rPr>
          <w:rFonts w:ascii="Courier New" w:eastAsia="SimSun" w:hAnsi="Courier New" w:cs="Courier New"/>
          <w:bCs/>
          <w:lang w:eastAsia="zh-CN"/>
        </w:rPr>
        <w:t>MPEG_</w:t>
      </w:r>
      <w:r w:rsidR="007872DE" w:rsidRPr="001C79C3">
        <w:rPr>
          <w:rFonts w:ascii="Courier New" w:eastAsia="SimSun" w:hAnsi="Courier New" w:cs="Courier New"/>
          <w:bCs/>
          <w:lang w:eastAsia="zh-CN"/>
        </w:rPr>
        <w:t>sampler_</w:t>
      </w:r>
      <w:r w:rsidRPr="001C79C3">
        <w:rPr>
          <w:rFonts w:ascii="Courier New" w:eastAsia="SimSun" w:hAnsi="Courier New" w:cs="Courier New"/>
          <w:bCs/>
          <w:lang w:eastAsia="zh-CN"/>
        </w:rPr>
        <w:t>Y</w:t>
      </w:r>
      <w:r w:rsidR="007872DE" w:rsidRPr="001C79C3">
        <w:rPr>
          <w:rFonts w:ascii="Courier New" w:eastAsia="SimSun" w:hAnsi="Courier New" w:cs="Courier New"/>
          <w:bCs/>
          <w:lang w:eastAsia="zh-CN"/>
        </w:rPr>
        <w:t>CbCr</w:t>
      </w:r>
      <w:proofErr w:type="spellEnd"/>
      <w:r w:rsidRPr="001C79C3">
        <w:rPr>
          <w:rFonts w:eastAsia="SimSun" w:cs="Arial"/>
          <w:bCs/>
          <w:lang w:eastAsia="zh-CN"/>
        </w:rPr>
        <w:t xml:space="preserve"> extension provides relevant configuration information for the </w:t>
      </w:r>
      <w:r w:rsidR="004619AD" w:rsidRPr="001C79C3">
        <w:rPr>
          <w:rFonts w:eastAsia="SimSun" w:cs="Arial"/>
          <w:bCs/>
          <w:lang w:eastAsia="zh-CN"/>
        </w:rPr>
        <w:t xml:space="preserve">native </w:t>
      </w:r>
      <w:proofErr w:type="spellStart"/>
      <w:r w:rsidR="004619AD" w:rsidRPr="001C79C3">
        <w:rPr>
          <w:rFonts w:eastAsia="SimSun" w:cs="Arial"/>
          <w:bCs/>
          <w:lang w:eastAsia="zh-CN"/>
        </w:rPr>
        <w:t>YCbCr</w:t>
      </w:r>
      <w:proofErr w:type="spellEnd"/>
      <w:r w:rsidR="004619AD" w:rsidRPr="001C79C3">
        <w:rPr>
          <w:rFonts w:eastAsia="SimSun" w:cs="Arial"/>
          <w:bCs/>
          <w:lang w:eastAsia="zh-CN"/>
        </w:rPr>
        <w:t xml:space="preserve"> device extensions or </w:t>
      </w:r>
      <w:r w:rsidRPr="001C79C3">
        <w:rPr>
          <w:rFonts w:eastAsia="SimSun" w:cs="Arial"/>
          <w:bCs/>
          <w:lang w:eastAsia="zh-CN"/>
        </w:rPr>
        <w:t xml:space="preserve">shader compiler to read and sample a </w:t>
      </w:r>
      <w:proofErr w:type="spellStart"/>
      <w:r w:rsidRPr="001C79C3">
        <w:rPr>
          <w:rFonts w:eastAsia="SimSun" w:cs="Arial"/>
          <w:bCs/>
          <w:lang w:eastAsia="zh-CN"/>
        </w:rPr>
        <w:t>Y</w:t>
      </w:r>
      <w:r w:rsidR="007872DE" w:rsidRPr="001C79C3">
        <w:rPr>
          <w:rFonts w:eastAsia="SimSun" w:cs="Arial"/>
          <w:bCs/>
          <w:lang w:eastAsia="zh-CN"/>
        </w:rPr>
        <w:t>CbCr</w:t>
      </w:r>
      <w:proofErr w:type="spellEnd"/>
      <w:r w:rsidRPr="001C79C3">
        <w:rPr>
          <w:rFonts w:eastAsia="SimSun" w:cs="Arial"/>
          <w:bCs/>
          <w:lang w:eastAsia="zh-CN"/>
        </w:rPr>
        <w:t xml:space="preserve"> texture.</w:t>
      </w:r>
    </w:p>
    <w:p w14:paraId="67A5C0FA" w14:textId="77777777" w:rsidR="002D0FEC" w:rsidRPr="00514B15" w:rsidRDefault="002D0FEC" w:rsidP="008E7124">
      <w:pPr>
        <w:spacing w:after="120"/>
        <w:jc w:val="both"/>
        <w:rPr>
          <w:rFonts w:ascii="Times New Roman" w:eastAsia="SimSun" w:hAnsi="Times New Roman"/>
          <w:bCs/>
          <w:lang w:eastAsia="zh-CN"/>
        </w:rPr>
      </w:pPr>
    </w:p>
    <w:p w14:paraId="2DABBBF7" w14:textId="4222CC86" w:rsidR="008E7124" w:rsidRPr="00514B15" w:rsidRDefault="002123D0" w:rsidP="00CD4CDF">
      <w:r w:rsidRPr="00514B15">
        <w:t>================ Next Change =======================</w:t>
      </w:r>
    </w:p>
    <w:p w14:paraId="7B783F3C" w14:textId="6237775C" w:rsidR="002123D0" w:rsidRPr="00514B15" w:rsidRDefault="002123D0" w:rsidP="00CD4CDF">
      <w:pPr>
        <w:rPr>
          <w:i/>
          <w:iCs/>
        </w:rPr>
      </w:pPr>
      <w:r w:rsidRPr="00514B15">
        <w:rPr>
          <w:i/>
          <w:iCs/>
        </w:rPr>
        <w:t>In section 5.3.1.2, Table 11, change the Description of the format attribute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3"/>
        <w:gridCol w:w="1358"/>
        <w:gridCol w:w="1096"/>
        <w:gridCol w:w="1192"/>
        <w:gridCol w:w="4336"/>
      </w:tblGrid>
      <w:tr w:rsidR="002123D0" w:rsidRPr="00514B15" w14:paraId="1448CDFB" w14:textId="77777777" w:rsidTr="005B4B5D">
        <w:tc>
          <w:tcPr>
            <w:tcW w:w="1413" w:type="dxa"/>
            <w:shd w:val="clear" w:color="auto" w:fill="auto"/>
          </w:tcPr>
          <w:p w14:paraId="1DE8ED9C" w14:textId="77777777" w:rsidR="002123D0" w:rsidRPr="00514B15" w:rsidRDefault="002123D0" w:rsidP="005B4B5D">
            <w:r w:rsidRPr="00514B15">
              <w:t>format</w:t>
            </w:r>
          </w:p>
        </w:tc>
        <w:tc>
          <w:tcPr>
            <w:tcW w:w="1417" w:type="dxa"/>
            <w:shd w:val="clear" w:color="auto" w:fill="auto"/>
          </w:tcPr>
          <w:p w14:paraId="0BF04A26" w14:textId="77777777" w:rsidR="002123D0" w:rsidRPr="00514B15" w:rsidRDefault="002123D0" w:rsidP="005B4B5D">
            <w:r w:rsidRPr="00514B15">
              <w:t>string</w:t>
            </w:r>
          </w:p>
        </w:tc>
        <w:tc>
          <w:tcPr>
            <w:tcW w:w="1134" w:type="dxa"/>
            <w:shd w:val="clear" w:color="auto" w:fill="auto"/>
          </w:tcPr>
          <w:p w14:paraId="1C594A6E" w14:textId="77777777" w:rsidR="002123D0" w:rsidRPr="00514B15" w:rsidDel="00ED0DF7" w:rsidRDefault="002123D0" w:rsidP="005B4B5D">
            <w:r w:rsidRPr="00514B15">
              <w:t>RGB</w:t>
            </w:r>
          </w:p>
        </w:tc>
        <w:tc>
          <w:tcPr>
            <w:tcW w:w="1276" w:type="dxa"/>
          </w:tcPr>
          <w:p w14:paraId="28892166" w14:textId="77777777" w:rsidR="002123D0" w:rsidRPr="00514B15" w:rsidRDefault="002123D0" w:rsidP="005B4B5D">
            <w:r w:rsidRPr="00514B15">
              <w:t>O</w:t>
            </w:r>
          </w:p>
        </w:tc>
        <w:tc>
          <w:tcPr>
            <w:tcW w:w="4501" w:type="dxa"/>
            <w:shd w:val="clear" w:color="auto" w:fill="auto"/>
          </w:tcPr>
          <w:p w14:paraId="271028DD" w14:textId="77777777" w:rsidR="00E41300" w:rsidRPr="00514B15" w:rsidRDefault="002123D0" w:rsidP="005B4B5D">
            <w:r w:rsidRPr="00514B15">
              <w:t xml:space="preserve">Indicates the format of the pixel data for this video texture. The allowed values are: RED, GREEN, BLUE, RG, RGB, RGBA, BGR, BGRA, DEPTH_COMPONENT. The semantics of these values are defined in Table 8.3 of OpenGL specification [2]. </w:t>
            </w:r>
          </w:p>
          <w:p w14:paraId="2FD30BD0" w14:textId="3FFDC16C" w:rsidR="002123D0" w:rsidRPr="00514B15" w:rsidRDefault="002123D0" w:rsidP="005B4B5D">
            <w:r w:rsidRPr="00514B15">
              <w:t xml:space="preserve">Additionally, </w:t>
            </w:r>
            <w:proofErr w:type="spellStart"/>
            <w:r w:rsidRPr="00514B15">
              <w:t>Y</w:t>
            </w:r>
            <w:r w:rsidR="00654267" w:rsidRPr="00514B15">
              <w:t>Cb</w:t>
            </w:r>
            <w:r w:rsidRPr="00514B15">
              <w:t>C</w:t>
            </w:r>
            <w:r w:rsidR="00654267" w:rsidRPr="00514B15">
              <w:t>r</w:t>
            </w:r>
            <w:proofErr w:type="spellEnd"/>
            <w:r w:rsidRPr="00514B15">
              <w:t xml:space="preserve"> format</w:t>
            </w:r>
            <w:r w:rsidR="007D5293" w:rsidRPr="00514B15">
              <w:t>s</w:t>
            </w:r>
            <w:r w:rsidRPr="00514B15">
              <w:t xml:space="preserve"> </w:t>
            </w:r>
            <w:r w:rsidR="00B220A9" w:rsidRPr="00514B15">
              <w:t>are</w:t>
            </w:r>
            <w:r w:rsidRPr="00514B15">
              <w:t xml:space="preserve"> supported</w:t>
            </w:r>
            <w:r w:rsidR="003E371D" w:rsidRPr="00514B15">
              <w:t xml:space="preserve">. The semantics for the </w:t>
            </w:r>
            <w:proofErr w:type="spellStart"/>
            <w:r w:rsidR="003E371D" w:rsidRPr="00514B15">
              <w:t>YCbCr</w:t>
            </w:r>
            <w:proofErr w:type="spellEnd"/>
            <w:r w:rsidR="003E371D" w:rsidRPr="00514B15">
              <w:t xml:space="preserve"> formats are defined in Table 76 </w:t>
            </w:r>
            <w:r w:rsidR="00190FD9" w:rsidRPr="00514B15">
              <w:t>in Vulkan specification [</w:t>
            </w:r>
            <w:r w:rsidR="00D136A4" w:rsidRPr="00514B15">
              <w:t>Vulkan 1.3</w:t>
            </w:r>
            <w:r w:rsidR="00190FD9" w:rsidRPr="00514B15">
              <w:t xml:space="preserve">]. A </w:t>
            </w:r>
            <w:r w:rsidRPr="00514B15">
              <w:t xml:space="preserve">sampler with the </w:t>
            </w:r>
            <w:proofErr w:type="spellStart"/>
            <w:r w:rsidRPr="00514B15">
              <w:t>MPEG_sampler_YCbCr</w:t>
            </w:r>
            <w:proofErr w:type="spellEnd"/>
            <w:r w:rsidR="00190FD9" w:rsidRPr="00514B15">
              <w:t xml:space="preserve"> extension</w:t>
            </w:r>
            <w:r w:rsidRPr="00514B15">
              <w:t xml:space="preserve"> shall be linked to </w:t>
            </w:r>
            <w:r w:rsidR="00190FD9" w:rsidRPr="00514B15">
              <w:t xml:space="preserve">a </w:t>
            </w:r>
            <w:proofErr w:type="spellStart"/>
            <w:r w:rsidR="00190FD9" w:rsidRPr="00514B15">
              <w:t>YCbCr</w:t>
            </w:r>
            <w:proofErr w:type="spellEnd"/>
            <w:r w:rsidRPr="00514B15">
              <w:t xml:space="preserve"> texture.</w:t>
            </w:r>
          </w:p>
          <w:p w14:paraId="4E790886" w14:textId="77777777" w:rsidR="002123D0" w:rsidRPr="00514B15" w:rsidRDefault="002123D0" w:rsidP="005B4B5D">
            <w:r w:rsidRPr="00514B15">
              <w:t xml:space="preserve">Note that the number of components shall match the type indicated by the referenced accessor. Normalization of </w:t>
            </w:r>
            <w:r w:rsidRPr="00514B15">
              <w:lastRenderedPageBreak/>
              <w:t>the pixel data shall be indicated by the normalized attribute of the accessor.</w:t>
            </w:r>
          </w:p>
        </w:tc>
      </w:tr>
    </w:tbl>
    <w:p w14:paraId="094192C3" w14:textId="6F7973AA" w:rsidR="002D0FEC" w:rsidRPr="00514B15" w:rsidRDefault="002D0FEC">
      <w:pPr>
        <w:pStyle w:val="Heading1"/>
        <w:pageBreakBefore w:val="0"/>
        <w:numPr>
          <w:ilvl w:val="0"/>
          <w:numId w:val="0"/>
        </w:numPr>
        <w:rPr>
          <w:rStyle w:val="Heading1CharChar"/>
          <w:rFonts w:cs="Times New Roman"/>
          <w:b w:val="0"/>
          <w:bCs w:val="0"/>
          <w:kern w:val="0"/>
        </w:rPr>
      </w:pPr>
    </w:p>
    <w:p w14:paraId="779A2EC8" w14:textId="1FFDB481" w:rsidR="006F4021" w:rsidRPr="00FC3DAD" w:rsidRDefault="006F4021" w:rsidP="00FC3DAD">
      <w:pPr>
        <w:spacing w:before="0" w:after="160" w:line="259" w:lineRule="auto"/>
        <w:rPr>
          <w:rFonts w:cs="Arial"/>
          <w:b/>
          <w:bCs/>
          <w:kern w:val="32"/>
          <w:sz w:val="28"/>
          <w:szCs w:val="28"/>
        </w:rPr>
      </w:pPr>
    </w:p>
    <w:sectPr w:rsidR="006F4021" w:rsidRPr="00FC3DAD">
      <w:footerReference w:type="default" r:id="rId16"/>
      <w:pgSz w:w="11907" w:h="16840"/>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628E72" w14:textId="77777777" w:rsidR="000F36C2" w:rsidRDefault="000F36C2" w:rsidP="008E59C7">
      <w:pPr>
        <w:spacing w:before="0" w:after="0" w:line="240" w:lineRule="auto"/>
      </w:pPr>
      <w:r>
        <w:separator/>
      </w:r>
    </w:p>
  </w:endnote>
  <w:endnote w:type="continuationSeparator" w:id="0">
    <w:p w14:paraId="07ED5FB7" w14:textId="77777777" w:rsidR="000F36C2" w:rsidRDefault="000F36C2" w:rsidP="008E59C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Palatino">
    <w:charset w:val="4D"/>
    <w:family w:val="auto"/>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ourier">
    <w:altName w:val="Courier New"/>
    <w:panose1 w:val="02070409020205020404"/>
    <w:charset w:val="00"/>
    <w:family w:val="auto"/>
    <w:pitch w:val="variable"/>
    <w:sig w:usb0="00000003" w:usb1="00000000" w:usb2="00000000" w:usb3="00000000" w:csb0="00000003" w:csb1="00000000"/>
  </w:font>
  <w:font w:name="DengXian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6447822"/>
      <w:docPartObj>
        <w:docPartGallery w:val="Page Numbers (Bottom of Page)"/>
        <w:docPartUnique/>
      </w:docPartObj>
    </w:sdtPr>
    <w:sdtEndPr>
      <w:rPr>
        <w:noProof/>
      </w:rPr>
    </w:sdtEndPr>
    <w:sdtContent>
      <w:p w14:paraId="6574C81B" w14:textId="0FEF8DCF" w:rsidR="008E59C7" w:rsidRDefault="008E59C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122187D" w14:textId="77777777" w:rsidR="008E59C7" w:rsidRDefault="008E59C7">
    <w:pPr>
      <w:pStyle w:val="Footer"/>
    </w:pPr>
  </w:p>
  <w:p w14:paraId="2F971031" w14:textId="77777777" w:rsidR="009F36FD" w:rsidRDefault="009F36F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1607D" w14:textId="77777777" w:rsidR="000F36C2" w:rsidRDefault="000F36C2" w:rsidP="008E59C7">
      <w:pPr>
        <w:spacing w:before="0" w:after="0" w:line="240" w:lineRule="auto"/>
      </w:pPr>
      <w:r>
        <w:separator/>
      </w:r>
    </w:p>
  </w:footnote>
  <w:footnote w:type="continuationSeparator" w:id="0">
    <w:p w14:paraId="4D2CB55D" w14:textId="77777777" w:rsidR="000F36C2" w:rsidRDefault="000F36C2" w:rsidP="008E59C7">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multilevel"/>
    <w:tmpl w:val="9760ACDC"/>
    <w:lvl w:ilvl="0">
      <w:start w:val="1"/>
      <w:numFmt w:val="decimal"/>
      <w:pStyle w:val="ListNumber"/>
      <w:lvlText w:val="%1."/>
      <w:lvlJc w:val="left"/>
      <w:pPr>
        <w:tabs>
          <w:tab w:val="num" w:pos="360"/>
        </w:tabs>
        <w:ind w:left="360" w:hanging="360"/>
      </w:pPr>
      <w:rPr>
        <w:rFonts w:cs="Times New Roman"/>
        <w:b w:val="0"/>
        <w:bCs w:val="0"/>
        <w:i w:val="0"/>
        <w:iCs w:val="0"/>
        <w:caps w:val="0"/>
        <w:smallCaps w:val="0"/>
        <w:strike w:val="0"/>
        <w:dstrike w:val="0"/>
        <w:noProof w:val="0"/>
        <w:vanish w:val="0"/>
        <w:color w:val="000000"/>
        <w:spacing w:val="0"/>
        <w:kern w:val="0"/>
        <w:position w:val="0"/>
        <w:sz w:val="40"/>
        <w:szCs w:val="4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2"/>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 w15:restartNumberingAfterBreak="0">
    <w:nsid w:val="08A55008"/>
    <w:multiLevelType w:val="multilevel"/>
    <w:tmpl w:val="05B0B4C2"/>
    <w:lvl w:ilvl="0">
      <w:start w:val="7"/>
      <w:numFmt w:val="upperLetter"/>
      <w:suff w:val="nothing"/>
      <w:lvlText w:val="Annex %1"/>
      <w:lvlJc w:val="left"/>
      <w:pPr>
        <w:ind w:left="0" w:firstLine="0"/>
      </w:pPr>
      <w:rPr>
        <w:rFonts w:ascii="Arial" w:hAnsi="Arial" w:hint="default"/>
        <w:b/>
        <w:i w:val="0"/>
        <w:sz w:val="28"/>
      </w:rPr>
    </w:lvl>
    <w:lvl w:ilvl="1">
      <w:start w:val="1"/>
      <w:numFmt w:val="decimal"/>
      <w:lvlText w:val="%1.%2"/>
      <w:lvlJc w:val="left"/>
      <w:pPr>
        <w:tabs>
          <w:tab w:val="num" w:pos="360"/>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hint="default"/>
        <w:b/>
        <w:i w:val="0"/>
      </w:rPr>
    </w:lvl>
    <w:lvl w:ilvl="5">
      <w:start w:val="1"/>
      <w:numFmt w:val="decimal"/>
      <w:lvlText w:val="%1.%2.%3.%4.%5.%6"/>
      <w:lvlJc w:val="left"/>
      <w:pPr>
        <w:tabs>
          <w:tab w:val="num" w:pos="1440"/>
        </w:tabs>
        <w:ind w:left="0" w:firstLine="0"/>
      </w:pPr>
      <w:rPr>
        <w:rFonts w:hint="default"/>
        <w:b/>
        <w:i w:val="0"/>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 w15:restartNumberingAfterBreak="0">
    <w:nsid w:val="0B254961"/>
    <w:multiLevelType w:val="hybridMultilevel"/>
    <w:tmpl w:val="8B4E9E6A"/>
    <w:lvl w:ilvl="0" w:tplc="5DF050C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802943"/>
    <w:multiLevelType w:val="hybridMultilevel"/>
    <w:tmpl w:val="AF2A4C44"/>
    <w:lvl w:ilvl="0" w:tplc="5B0C3A24">
      <w:start w:val="1"/>
      <w:numFmt w:val="decimal"/>
      <w:lvlText w:val="[%1]"/>
      <w:lvlJc w:val="left"/>
      <w:pPr>
        <w:ind w:left="420" w:hanging="420"/>
      </w:pPr>
      <w:rPr>
        <w:rFonts w:hint="eastAsia"/>
        <w:b w:val="0"/>
        <w:bCs w:val="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9A5741E"/>
    <w:multiLevelType w:val="hybridMultilevel"/>
    <w:tmpl w:val="08DE9F1C"/>
    <w:lvl w:ilvl="0" w:tplc="5CD02A62">
      <w:start w:val="4"/>
      <w:numFmt w:val="lowerLetter"/>
      <w:lvlText w:val="%1."/>
      <w:lvlJc w:val="left"/>
      <w:pPr>
        <w:tabs>
          <w:tab w:val="num" w:pos="720"/>
        </w:tabs>
        <w:ind w:left="720" w:hanging="360"/>
      </w:pPr>
    </w:lvl>
    <w:lvl w:ilvl="1" w:tplc="43C408A0" w:tentative="1">
      <w:start w:val="1"/>
      <w:numFmt w:val="lowerLetter"/>
      <w:lvlText w:val="%2."/>
      <w:lvlJc w:val="left"/>
      <w:pPr>
        <w:tabs>
          <w:tab w:val="num" w:pos="1440"/>
        </w:tabs>
        <w:ind w:left="1440" w:hanging="360"/>
      </w:pPr>
    </w:lvl>
    <w:lvl w:ilvl="2" w:tplc="3134F98E" w:tentative="1">
      <w:start w:val="1"/>
      <w:numFmt w:val="lowerLetter"/>
      <w:lvlText w:val="%3."/>
      <w:lvlJc w:val="left"/>
      <w:pPr>
        <w:tabs>
          <w:tab w:val="num" w:pos="2160"/>
        </w:tabs>
        <w:ind w:left="2160" w:hanging="360"/>
      </w:pPr>
    </w:lvl>
    <w:lvl w:ilvl="3" w:tplc="65D2A25C" w:tentative="1">
      <w:start w:val="1"/>
      <w:numFmt w:val="lowerLetter"/>
      <w:lvlText w:val="%4."/>
      <w:lvlJc w:val="left"/>
      <w:pPr>
        <w:tabs>
          <w:tab w:val="num" w:pos="2880"/>
        </w:tabs>
        <w:ind w:left="2880" w:hanging="360"/>
      </w:pPr>
    </w:lvl>
    <w:lvl w:ilvl="4" w:tplc="12360630" w:tentative="1">
      <w:start w:val="1"/>
      <w:numFmt w:val="lowerLetter"/>
      <w:lvlText w:val="%5."/>
      <w:lvlJc w:val="left"/>
      <w:pPr>
        <w:tabs>
          <w:tab w:val="num" w:pos="3600"/>
        </w:tabs>
        <w:ind w:left="3600" w:hanging="360"/>
      </w:pPr>
    </w:lvl>
    <w:lvl w:ilvl="5" w:tplc="D85002AA" w:tentative="1">
      <w:start w:val="1"/>
      <w:numFmt w:val="lowerLetter"/>
      <w:lvlText w:val="%6."/>
      <w:lvlJc w:val="left"/>
      <w:pPr>
        <w:tabs>
          <w:tab w:val="num" w:pos="4320"/>
        </w:tabs>
        <w:ind w:left="4320" w:hanging="360"/>
      </w:pPr>
    </w:lvl>
    <w:lvl w:ilvl="6" w:tplc="8B6C21B8" w:tentative="1">
      <w:start w:val="1"/>
      <w:numFmt w:val="lowerLetter"/>
      <w:lvlText w:val="%7."/>
      <w:lvlJc w:val="left"/>
      <w:pPr>
        <w:tabs>
          <w:tab w:val="num" w:pos="5040"/>
        </w:tabs>
        <w:ind w:left="5040" w:hanging="360"/>
      </w:pPr>
    </w:lvl>
    <w:lvl w:ilvl="7" w:tplc="F47009B4" w:tentative="1">
      <w:start w:val="1"/>
      <w:numFmt w:val="lowerLetter"/>
      <w:lvlText w:val="%8."/>
      <w:lvlJc w:val="left"/>
      <w:pPr>
        <w:tabs>
          <w:tab w:val="num" w:pos="5760"/>
        </w:tabs>
        <w:ind w:left="5760" w:hanging="360"/>
      </w:pPr>
    </w:lvl>
    <w:lvl w:ilvl="8" w:tplc="AFEA12E2" w:tentative="1">
      <w:start w:val="1"/>
      <w:numFmt w:val="lowerLetter"/>
      <w:lvlText w:val="%9."/>
      <w:lvlJc w:val="left"/>
      <w:pPr>
        <w:tabs>
          <w:tab w:val="num" w:pos="6480"/>
        </w:tabs>
        <w:ind w:left="6480" w:hanging="360"/>
      </w:pPr>
    </w:lvl>
  </w:abstractNum>
  <w:abstractNum w:abstractNumId="5" w15:restartNumberingAfterBreak="0">
    <w:nsid w:val="19D12788"/>
    <w:multiLevelType w:val="hybridMultilevel"/>
    <w:tmpl w:val="C5D4C7AA"/>
    <w:lvl w:ilvl="0" w:tplc="DE16A998">
      <w:start w:val="1"/>
      <w:numFmt w:val="lowerLetter"/>
      <w:lvlText w:val="%1."/>
      <w:lvlJc w:val="left"/>
      <w:pPr>
        <w:ind w:left="720" w:hanging="360"/>
      </w:pPr>
      <w:rPr>
        <w:rFonts w:hint="default"/>
        <w:color w:val="4472C4" w:themeColor="accent1"/>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A97898"/>
    <w:multiLevelType w:val="hybridMultilevel"/>
    <w:tmpl w:val="11566ED4"/>
    <w:lvl w:ilvl="0" w:tplc="F11EB602">
      <w:start w:val="1"/>
      <w:numFmt w:val="upperLetter"/>
      <w:lvlText w:val="%1."/>
      <w:lvlJc w:val="left"/>
      <w:pPr>
        <w:ind w:left="1080" w:hanging="360"/>
      </w:pPr>
      <w:rPr>
        <w:rFonts w:hint="default"/>
        <w:color w:val="4472C4" w:themeColor="accent1"/>
        <w:sz w:val="1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B1D6C58"/>
    <w:multiLevelType w:val="hybridMultilevel"/>
    <w:tmpl w:val="535669B2"/>
    <w:lvl w:ilvl="0" w:tplc="36222FB2">
      <w:start w:val="3"/>
      <w:numFmt w:val="lowerLetter"/>
      <w:lvlText w:val="%1."/>
      <w:lvlJc w:val="left"/>
      <w:pPr>
        <w:tabs>
          <w:tab w:val="num" w:pos="720"/>
        </w:tabs>
        <w:ind w:left="720" w:hanging="360"/>
      </w:pPr>
    </w:lvl>
    <w:lvl w:ilvl="1" w:tplc="3E1AF576" w:tentative="1">
      <w:start w:val="1"/>
      <w:numFmt w:val="lowerLetter"/>
      <w:lvlText w:val="%2."/>
      <w:lvlJc w:val="left"/>
      <w:pPr>
        <w:tabs>
          <w:tab w:val="num" w:pos="1440"/>
        </w:tabs>
        <w:ind w:left="1440" w:hanging="360"/>
      </w:pPr>
    </w:lvl>
    <w:lvl w:ilvl="2" w:tplc="3B1606C2" w:tentative="1">
      <w:start w:val="1"/>
      <w:numFmt w:val="lowerLetter"/>
      <w:lvlText w:val="%3."/>
      <w:lvlJc w:val="left"/>
      <w:pPr>
        <w:tabs>
          <w:tab w:val="num" w:pos="2160"/>
        </w:tabs>
        <w:ind w:left="2160" w:hanging="360"/>
      </w:pPr>
    </w:lvl>
    <w:lvl w:ilvl="3" w:tplc="9F64693E" w:tentative="1">
      <w:start w:val="1"/>
      <w:numFmt w:val="lowerLetter"/>
      <w:lvlText w:val="%4."/>
      <w:lvlJc w:val="left"/>
      <w:pPr>
        <w:tabs>
          <w:tab w:val="num" w:pos="2880"/>
        </w:tabs>
        <w:ind w:left="2880" w:hanging="360"/>
      </w:pPr>
    </w:lvl>
    <w:lvl w:ilvl="4" w:tplc="F4DE8C1E" w:tentative="1">
      <w:start w:val="1"/>
      <w:numFmt w:val="lowerLetter"/>
      <w:lvlText w:val="%5."/>
      <w:lvlJc w:val="left"/>
      <w:pPr>
        <w:tabs>
          <w:tab w:val="num" w:pos="3600"/>
        </w:tabs>
        <w:ind w:left="3600" w:hanging="360"/>
      </w:pPr>
    </w:lvl>
    <w:lvl w:ilvl="5" w:tplc="CB122242" w:tentative="1">
      <w:start w:val="1"/>
      <w:numFmt w:val="lowerLetter"/>
      <w:lvlText w:val="%6."/>
      <w:lvlJc w:val="left"/>
      <w:pPr>
        <w:tabs>
          <w:tab w:val="num" w:pos="4320"/>
        </w:tabs>
        <w:ind w:left="4320" w:hanging="360"/>
      </w:pPr>
    </w:lvl>
    <w:lvl w:ilvl="6" w:tplc="9CD63318" w:tentative="1">
      <w:start w:val="1"/>
      <w:numFmt w:val="lowerLetter"/>
      <w:lvlText w:val="%7."/>
      <w:lvlJc w:val="left"/>
      <w:pPr>
        <w:tabs>
          <w:tab w:val="num" w:pos="5040"/>
        </w:tabs>
        <w:ind w:left="5040" w:hanging="360"/>
      </w:pPr>
    </w:lvl>
    <w:lvl w:ilvl="7" w:tplc="763AF340" w:tentative="1">
      <w:start w:val="1"/>
      <w:numFmt w:val="lowerLetter"/>
      <w:lvlText w:val="%8."/>
      <w:lvlJc w:val="left"/>
      <w:pPr>
        <w:tabs>
          <w:tab w:val="num" w:pos="5760"/>
        </w:tabs>
        <w:ind w:left="5760" w:hanging="360"/>
      </w:pPr>
    </w:lvl>
    <w:lvl w:ilvl="8" w:tplc="92C05092" w:tentative="1">
      <w:start w:val="1"/>
      <w:numFmt w:val="lowerLetter"/>
      <w:lvlText w:val="%9."/>
      <w:lvlJc w:val="left"/>
      <w:pPr>
        <w:tabs>
          <w:tab w:val="num" w:pos="6480"/>
        </w:tabs>
        <w:ind w:left="6480" w:hanging="360"/>
      </w:pPr>
    </w:lvl>
  </w:abstractNum>
  <w:abstractNum w:abstractNumId="8" w15:restartNumberingAfterBreak="0">
    <w:nsid w:val="1F6F0C05"/>
    <w:multiLevelType w:val="multilevel"/>
    <w:tmpl w:val="82742E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 w15:restartNumberingAfterBreak="0">
    <w:nsid w:val="20407E8D"/>
    <w:multiLevelType w:val="hybridMultilevel"/>
    <w:tmpl w:val="247AD6C4"/>
    <w:lvl w:ilvl="0" w:tplc="28CC642A">
      <w:start w:val="1"/>
      <w:numFmt w:val="lowerLetter"/>
      <w:lvlText w:val="%1."/>
      <w:lvlJc w:val="left"/>
      <w:pPr>
        <w:ind w:left="1080" w:hanging="360"/>
      </w:pPr>
      <w:rPr>
        <w:rFonts w:hint="default"/>
        <w:color w:val="4472C4" w:themeColor="accent1"/>
        <w:sz w:val="1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2E13E46"/>
    <w:multiLevelType w:val="hybridMultilevel"/>
    <w:tmpl w:val="9D88D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6A75C2"/>
    <w:multiLevelType w:val="hybridMultilevel"/>
    <w:tmpl w:val="CD1077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D257B6"/>
    <w:multiLevelType w:val="hybridMultilevel"/>
    <w:tmpl w:val="443C1F08"/>
    <w:lvl w:ilvl="0" w:tplc="529C7C2E">
      <w:numFmt w:val="bullet"/>
      <w:lvlText w:val="–"/>
      <w:lvlJc w:val="left"/>
      <w:pPr>
        <w:ind w:left="720" w:hanging="360"/>
      </w:pPr>
      <w:rPr>
        <w:rFonts w:ascii="Cambria" w:eastAsiaTheme="minorEastAsia" w:hAnsi="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226488"/>
    <w:multiLevelType w:val="multilevel"/>
    <w:tmpl w:val="2F22648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2226F19"/>
    <w:multiLevelType w:val="multilevel"/>
    <w:tmpl w:val="32226F1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64E0A2E"/>
    <w:multiLevelType w:val="multilevel"/>
    <w:tmpl w:val="364E0A2E"/>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36DE1229"/>
    <w:multiLevelType w:val="hybridMultilevel"/>
    <w:tmpl w:val="C7384118"/>
    <w:lvl w:ilvl="0" w:tplc="AFDAF546">
      <w:start w:val="1"/>
      <w:numFmt w:val="bullet"/>
      <w:lvlText w:val="•"/>
      <w:lvlJc w:val="left"/>
      <w:pPr>
        <w:tabs>
          <w:tab w:val="num" w:pos="720"/>
        </w:tabs>
        <w:ind w:left="720" w:hanging="360"/>
      </w:pPr>
      <w:rPr>
        <w:rFonts w:ascii="Arial" w:hAnsi="Arial" w:hint="default"/>
      </w:rPr>
    </w:lvl>
    <w:lvl w:ilvl="1" w:tplc="30C0879A">
      <w:start w:val="238"/>
      <w:numFmt w:val="bullet"/>
      <w:lvlText w:val="•"/>
      <w:lvlJc w:val="left"/>
      <w:pPr>
        <w:tabs>
          <w:tab w:val="num" w:pos="1440"/>
        </w:tabs>
        <w:ind w:left="1440" w:hanging="360"/>
      </w:pPr>
      <w:rPr>
        <w:rFonts w:ascii="Arial" w:hAnsi="Arial" w:hint="default"/>
      </w:rPr>
    </w:lvl>
    <w:lvl w:ilvl="2" w:tplc="B7E6812A" w:tentative="1">
      <w:start w:val="1"/>
      <w:numFmt w:val="bullet"/>
      <w:lvlText w:val="•"/>
      <w:lvlJc w:val="left"/>
      <w:pPr>
        <w:tabs>
          <w:tab w:val="num" w:pos="2160"/>
        </w:tabs>
        <w:ind w:left="2160" w:hanging="360"/>
      </w:pPr>
      <w:rPr>
        <w:rFonts w:ascii="Arial" w:hAnsi="Arial" w:hint="default"/>
      </w:rPr>
    </w:lvl>
    <w:lvl w:ilvl="3" w:tplc="96360982" w:tentative="1">
      <w:start w:val="1"/>
      <w:numFmt w:val="bullet"/>
      <w:lvlText w:val="•"/>
      <w:lvlJc w:val="left"/>
      <w:pPr>
        <w:tabs>
          <w:tab w:val="num" w:pos="2880"/>
        </w:tabs>
        <w:ind w:left="2880" w:hanging="360"/>
      </w:pPr>
      <w:rPr>
        <w:rFonts w:ascii="Arial" w:hAnsi="Arial" w:hint="default"/>
      </w:rPr>
    </w:lvl>
    <w:lvl w:ilvl="4" w:tplc="3FC4C9EA" w:tentative="1">
      <w:start w:val="1"/>
      <w:numFmt w:val="bullet"/>
      <w:lvlText w:val="•"/>
      <w:lvlJc w:val="left"/>
      <w:pPr>
        <w:tabs>
          <w:tab w:val="num" w:pos="3600"/>
        </w:tabs>
        <w:ind w:left="3600" w:hanging="360"/>
      </w:pPr>
      <w:rPr>
        <w:rFonts w:ascii="Arial" w:hAnsi="Arial" w:hint="default"/>
      </w:rPr>
    </w:lvl>
    <w:lvl w:ilvl="5" w:tplc="9C5A9CFC" w:tentative="1">
      <w:start w:val="1"/>
      <w:numFmt w:val="bullet"/>
      <w:lvlText w:val="•"/>
      <w:lvlJc w:val="left"/>
      <w:pPr>
        <w:tabs>
          <w:tab w:val="num" w:pos="4320"/>
        </w:tabs>
        <w:ind w:left="4320" w:hanging="360"/>
      </w:pPr>
      <w:rPr>
        <w:rFonts w:ascii="Arial" w:hAnsi="Arial" w:hint="default"/>
      </w:rPr>
    </w:lvl>
    <w:lvl w:ilvl="6" w:tplc="E9FE6A28" w:tentative="1">
      <w:start w:val="1"/>
      <w:numFmt w:val="bullet"/>
      <w:lvlText w:val="•"/>
      <w:lvlJc w:val="left"/>
      <w:pPr>
        <w:tabs>
          <w:tab w:val="num" w:pos="5040"/>
        </w:tabs>
        <w:ind w:left="5040" w:hanging="360"/>
      </w:pPr>
      <w:rPr>
        <w:rFonts w:ascii="Arial" w:hAnsi="Arial" w:hint="default"/>
      </w:rPr>
    </w:lvl>
    <w:lvl w:ilvl="7" w:tplc="FA0A1918" w:tentative="1">
      <w:start w:val="1"/>
      <w:numFmt w:val="bullet"/>
      <w:lvlText w:val="•"/>
      <w:lvlJc w:val="left"/>
      <w:pPr>
        <w:tabs>
          <w:tab w:val="num" w:pos="5760"/>
        </w:tabs>
        <w:ind w:left="5760" w:hanging="360"/>
      </w:pPr>
      <w:rPr>
        <w:rFonts w:ascii="Arial" w:hAnsi="Arial" w:hint="default"/>
      </w:rPr>
    </w:lvl>
    <w:lvl w:ilvl="8" w:tplc="F39098C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38CE78DE"/>
    <w:multiLevelType w:val="hybridMultilevel"/>
    <w:tmpl w:val="5AAAA46A"/>
    <w:lvl w:ilvl="0" w:tplc="E2521882">
      <w:start w:val="2"/>
      <w:numFmt w:val="lowerLetter"/>
      <w:lvlText w:val="%1."/>
      <w:lvlJc w:val="left"/>
      <w:pPr>
        <w:tabs>
          <w:tab w:val="num" w:pos="720"/>
        </w:tabs>
        <w:ind w:left="720" w:hanging="360"/>
      </w:pPr>
    </w:lvl>
    <w:lvl w:ilvl="1" w:tplc="768084A0" w:tentative="1">
      <w:start w:val="1"/>
      <w:numFmt w:val="lowerLetter"/>
      <w:lvlText w:val="%2."/>
      <w:lvlJc w:val="left"/>
      <w:pPr>
        <w:tabs>
          <w:tab w:val="num" w:pos="1440"/>
        </w:tabs>
        <w:ind w:left="1440" w:hanging="360"/>
      </w:pPr>
    </w:lvl>
    <w:lvl w:ilvl="2" w:tplc="8BC0B61E" w:tentative="1">
      <w:start w:val="1"/>
      <w:numFmt w:val="lowerLetter"/>
      <w:lvlText w:val="%3."/>
      <w:lvlJc w:val="left"/>
      <w:pPr>
        <w:tabs>
          <w:tab w:val="num" w:pos="2160"/>
        </w:tabs>
        <w:ind w:left="2160" w:hanging="360"/>
      </w:pPr>
    </w:lvl>
    <w:lvl w:ilvl="3" w:tplc="28967E90" w:tentative="1">
      <w:start w:val="1"/>
      <w:numFmt w:val="lowerLetter"/>
      <w:lvlText w:val="%4."/>
      <w:lvlJc w:val="left"/>
      <w:pPr>
        <w:tabs>
          <w:tab w:val="num" w:pos="2880"/>
        </w:tabs>
        <w:ind w:left="2880" w:hanging="360"/>
      </w:pPr>
    </w:lvl>
    <w:lvl w:ilvl="4" w:tplc="B78CFFD6" w:tentative="1">
      <w:start w:val="1"/>
      <w:numFmt w:val="lowerLetter"/>
      <w:lvlText w:val="%5."/>
      <w:lvlJc w:val="left"/>
      <w:pPr>
        <w:tabs>
          <w:tab w:val="num" w:pos="3600"/>
        </w:tabs>
        <w:ind w:left="3600" w:hanging="360"/>
      </w:pPr>
    </w:lvl>
    <w:lvl w:ilvl="5" w:tplc="6E72673C" w:tentative="1">
      <w:start w:val="1"/>
      <w:numFmt w:val="lowerLetter"/>
      <w:lvlText w:val="%6."/>
      <w:lvlJc w:val="left"/>
      <w:pPr>
        <w:tabs>
          <w:tab w:val="num" w:pos="4320"/>
        </w:tabs>
        <w:ind w:left="4320" w:hanging="360"/>
      </w:pPr>
    </w:lvl>
    <w:lvl w:ilvl="6" w:tplc="CEBA4650" w:tentative="1">
      <w:start w:val="1"/>
      <w:numFmt w:val="lowerLetter"/>
      <w:lvlText w:val="%7."/>
      <w:lvlJc w:val="left"/>
      <w:pPr>
        <w:tabs>
          <w:tab w:val="num" w:pos="5040"/>
        </w:tabs>
        <w:ind w:left="5040" w:hanging="360"/>
      </w:pPr>
    </w:lvl>
    <w:lvl w:ilvl="7" w:tplc="C0449364" w:tentative="1">
      <w:start w:val="1"/>
      <w:numFmt w:val="lowerLetter"/>
      <w:lvlText w:val="%8."/>
      <w:lvlJc w:val="left"/>
      <w:pPr>
        <w:tabs>
          <w:tab w:val="num" w:pos="5760"/>
        </w:tabs>
        <w:ind w:left="5760" w:hanging="360"/>
      </w:pPr>
    </w:lvl>
    <w:lvl w:ilvl="8" w:tplc="EE68A8DA" w:tentative="1">
      <w:start w:val="1"/>
      <w:numFmt w:val="lowerLetter"/>
      <w:lvlText w:val="%9."/>
      <w:lvlJc w:val="left"/>
      <w:pPr>
        <w:tabs>
          <w:tab w:val="num" w:pos="6480"/>
        </w:tabs>
        <w:ind w:left="6480" w:hanging="360"/>
      </w:pPr>
    </w:lvl>
  </w:abstractNum>
  <w:abstractNum w:abstractNumId="18" w15:restartNumberingAfterBreak="0">
    <w:nsid w:val="3BDB6ED6"/>
    <w:multiLevelType w:val="hybridMultilevel"/>
    <w:tmpl w:val="912490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F601AB"/>
    <w:multiLevelType w:val="multilevel"/>
    <w:tmpl w:val="4D4A9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03E4A51"/>
    <w:multiLevelType w:val="hybridMultilevel"/>
    <w:tmpl w:val="871CD77A"/>
    <w:lvl w:ilvl="0" w:tplc="D258F8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4176D21"/>
    <w:multiLevelType w:val="hybridMultilevel"/>
    <w:tmpl w:val="8F986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470D3C"/>
    <w:multiLevelType w:val="multilevel"/>
    <w:tmpl w:val="4B2AF46E"/>
    <w:lvl w:ilvl="0">
      <w:start w:val="1"/>
      <w:numFmt w:val="decimal"/>
      <w:lvlText w:val="%1."/>
      <w:lvlJc w:val="left"/>
      <w:pPr>
        <w:ind w:left="360" w:hanging="360"/>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447C05E8"/>
    <w:multiLevelType w:val="hybridMultilevel"/>
    <w:tmpl w:val="AE3CBC6E"/>
    <w:lvl w:ilvl="0" w:tplc="4FE8CAF8">
      <w:start w:val="1"/>
      <w:numFmt w:val="decimal"/>
      <w:pStyle w:val="FigureTitle"/>
      <w:lvlText w:val="Figure %1: "/>
      <w:lvlJc w:val="left"/>
      <w:pPr>
        <w:tabs>
          <w:tab w:val="num" w:pos="3870"/>
        </w:tabs>
        <w:ind w:left="2790" w:hanging="360"/>
      </w:pPr>
      <w:rPr>
        <w:b/>
        <w:i w:val="0"/>
      </w:rPr>
    </w:lvl>
    <w:lvl w:ilvl="1" w:tplc="4C909B66">
      <w:start w:val="1"/>
      <w:numFmt w:val="lowerLetter"/>
      <w:lvlText w:val="%2."/>
      <w:lvlJc w:val="left"/>
      <w:pPr>
        <w:tabs>
          <w:tab w:val="num" w:pos="1440"/>
        </w:tabs>
        <w:ind w:left="1440" w:hanging="360"/>
      </w:pPr>
    </w:lvl>
    <w:lvl w:ilvl="2" w:tplc="0F767068">
      <w:start w:val="1"/>
      <w:numFmt w:val="lowerRoman"/>
      <w:lvlText w:val="%3."/>
      <w:lvlJc w:val="right"/>
      <w:pPr>
        <w:tabs>
          <w:tab w:val="num" w:pos="2160"/>
        </w:tabs>
        <w:ind w:left="2160" w:hanging="180"/>
      </w:pPr>
    </w:lvl>
    <w:lvl w:ilvl="3" w:tplc="9FCCFF8C">
      <w:start w:val="1"/>
      <w:numFmt w:val="decimal"/>
      <w:lvlText w:val="%4."/>
      <w:lvlJc w:val="left"/>
      <w:pPr>
        <w:tabs>
          <w:tab w:val="num" w:pos="2880"/>
        </w:tabs>
        <w:ind w:left="2880" w:hanging="360"/>
      </w:pPr>
    </w:lvl>
    <w:lvl w:ilvl="4" w:tplc="3B2A331A">
      <w:start w:val="1"/>
      <w:numFmt w:val="lowerLetter"/>
      <w:lvlText w:val="%5."/>
      <w:lvlJc w:val="left"/>
      <w:pPr>
        <w:tabs>
          <w:tab w:val="num" w:pos="3600"/>
        </w:tabs>
        <w:ind w:left="3600" w:hanging="360"/>
      </w:pPr>
    </w:lvl>
    <w:lvl w:ilvl="5" w:tplc="B2EEDC5C">
      <w:start w:val="1"/>
      <w:numFmt w:val="lowerRoman"/>
      <w:lvlText w:val="%6."/>
      <w:lvlJc w:val="right"/>
      <w:pPr>
        <w:tabs>
          <w:tab w:val="num" w:pos="4320"/>
        </w:tabs>
        <w:ind w:left="4320" w:hanging="180"/>
      </w:pPr>
    </w:lvl>
    <w:lvl w:ilvl="6" w:tplc="37226F1E">
      <w:start w:val="1"/>
      <w:numFmt w:val="decimal"/>
      <w:lvlText w:val="%7."/>
      <w:lvlJc w:val="left"/>
      <w:pPr>
        <w:tabs>
          <w:tab w:val="num" w:pos="5040"/>
        </w:tabs>
        <w:ind w:left="5040" w:hanging="360"/>
      </w:pPr>
    </w:lvl>
    <w:lvl w:ilvl="7" w:tplc="517C599E">
      <w:start w:val="1"/>
      <w:numFmt w:val="lowerLetter"/>
      <w:lvlText w:val="%8."/>
      <w:lvlJc w:val="left"/>
      <w:pPr>
        <w:tabs>
          <w:tab w:val="num" w:pos="5760"/>
        </w:tabs>
        <w:ind w:left="5760" w:hanging="360"/>
      </w:pPr>
    </w:lvl>
    <w:lvl w:ilvl="8" w:tplc="9A264D26">
      <w:start w:val="1"/>
      <w:numFmt w:val="lowerRoman"/>
      <w:lvlText w:val="%9."/>
      <w:lvlJc w:val="right"/>
      <w:pPr>
        <w:tabs>
          <w:tab w:val="num" w:pos="6480"/>
        </w:tabs>
        <w:ind w:left="6480" w:hanging="180"/>
      </w:pPr>
    </w:lvl>
  </w:abstractNum>
  <w:abstractNum w:abstractNumId="24" w15:restartNumberingAfterBreak="0">
    <w:nsid w:val="46F44E23"/>
    <w:multiLevelType w:val="hybridMultilevel"/>
    <w:tmpl w:val="CF08E9FA"/>
    <w:lvl w:ilvl="0" w:tplc="D49E3D00">
      <w:start w:val="1"/>
      <w:numFmt w:val="bullet"/>
      <w:lvlText w:val="•"/>
      <w:lvlJc w:val="left"/>
      <w:pPr>
        <w:tabs>
          <w:tab w:val="num" w:pos="720"/>
        </w:tabs>
        <w:ind w:left="720" w:hanging="360"/>
      </w:pPr>
      <w:rPr>
        <w:rFonts w:ascii="Arial" w:hAnsi="Arial" w:hint="default"/>
      </w:rPr>
    </w:lvl>
    <w:lvl w:ilvl="1" w:tplc="868AD9CC" w:tentative="1">
      <w:start w:val="1"/>
      <w:numFmt w:val="bullet"/>
      <w:lvlText w:val="•"/>
      <w:lvlJc w:val="left"/>
      <w:pPr>
        <w:tabs>
          <w:tab w:val="num" w:pos="1440"/>
        </w:tabs>
        <w:ind w:left="1440" w:hanging="360"/>
      </w:pPr>
      <w:rPr>
        <w:rFonts w:ascii="Arial" w:hAnsi="Arial" w:hint="default"/>
      </w:rPr>
    </w:lvl>
    <w:lvl w:ilvl="2" w:tplc="01381D80" w:tentative="1">
      <w:start w:val="1"/>
      <w:numFmt w:val="bullet"/>
      <w:lvlText w:val="•"/>
      <w:lvlJc w:val="left"/>
      <w:pPr>
        <w:tabs>
          <w:tab w:val="num" w:pos="2160"/>
        </w:tabs>
        <w:ind w:left="2160" w:hanging="360"/>
      </w:pPr>
      <w:rPr>
        <w:rFonts w:ascii="Arial" w:hAnsi="Arial" w:hint="default"/>
      </w:rPr>
    </w:lvl>
    <w:lvl w:ilvl="3" w:tplc="FA50522A" w:tentative="1">
      <w:start w:val="1"/>
      <w:numFmt w:val="bullet"/>
      <w:lvlText w:val="•"/>
      <w:lvlJc w:val="left"/>
      <w:pPr>
        <w:tabs>
          <w:tab w:val="num" w:pos="2880"/>
        </w:tabs>
        <w:ind w:left="2880" w:hanging="360"/>
      </w:pPr>
      <w:rPr>
        <w:rFonts w:ascii="Arial" w:hAnsi="Arial" w:hint="default"/>
      </w:rPr>
    </w:lvl>
    <w:lvl w:ilvl="4" w:tplc="66B0D5FC" w:tentative="1">
      <w:start w:val="1"/>
      <w:numFmt w:val="bullet"/>
      <w:lvlText w:val="•"/>
      <w:lvlJc w:val="left"/>
      <w:pPr>
        <w:tabs>
          <w:tab w:val="num" w:pos="3600"/>
        </w:tabs>
        <w:ind w:left="3600" w:hanging="360"/>
      </w:pPr>
      <w:rPr>
        <w:rFonts w:ascii="Arial" w:hAnsi="Arial" w:hint="default"/>
      </w:rPr>
    </w:lvl>
    <w:lvl w:ilvl="5" w:tplc="DDA49928" w:tentative="1">
      <w:start w:val="1"/>
      <w:numFmt w:val="bullet"/>
      <w:lvlText w:val="•"/>
      <w:lvlJc w:val="left"/>
      <w:pPr>
        <w:tabs>
          <w:tab w:val="num" w:pos="4320"/>
        </w:tabs>
        <w:ind w:left="4320" w:hanging="360"/>
      </w:pPr>
      <w:rPr>
        <w:rFonts w:ascii="Arial" w:hAnsi="Arial" w:hint="default"/>
      </w:rPr>
    </w:lvl>
    <w:lvl w:ilvl="6" w:tplc="2F3ECEB0" w:tentative="1">
      <w:start w:val="1"/>
      <w:numFmt w:val="bullet"/>
      <w:lvlText w:val="•"/>
      <w:lvlJc w:val="left"/>
      <w:pPr>
        <w:tabs>
          <w:tab w:val="num" w:pos="5040"/>
        </w:tabs>
        <w:ind w:left="5040" w:hanging="360"/>
      </w:pPr>
      <w:rPr>
        <w:rFonts w:ascii="Arial" w:hAnsi="Arial" w:hint="default"/>
      </w:rPr>
    </w:lvl>
    <w:lvl w:ilvl="7" w:tplc="DE448AE4" w:tentative="1">
      <w:start w:val="1"/>
      <w:numFmt w:val="bullet"/>
      <w:lvlText w:val="•"/>
      <w:lvlJc w:val="left"/>
      <w:pPr>
        <w:tabs>
          <w:tab w:val="num" w:pos="5760"/>
        </w:tabs>
        <w:ind w:left="5760" w:hanging="360"/>
      </w:pPr>
      <w:rPr>
        <w:rFonts w:ascii="Arial" w:hAnsi="Arial" w:hint="default"/>
      </w:rPr>
    </w:lvl>
    <w:lvl w:ilvl="8" w:tplc="E2BCEF06"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4C1F7F46"/>
    <w:multiLevelType w:val="multilevel"/>
    <w:tmpl w:val="166C98AA"/>
    <w:lvl w:ilvl="0">
      <w:start w:val="1"/>
      <w:numFmt w:val="decimal"/>
      <w:pStyle w:val="Heading1"/>
      <w:lvlText w:val="%1"/>
      <w:lvlJc w:val="left"/>
      <w:pPr>
        <w:tabs>
          <w:tab w:val="num" w:pos="432"/>
        </w:tabs>
        <w:ind w:left="432" w:hanging="432"/>
      </w:pPr>
      <w:rPr>
        <w:rFonts w:hint="default"/>
      </w:rPr>
    </w:lvl>
    <w:lvl w:ilvl="1">
      <w:start w:val="1"/>
      <w:numFmt w:val="decimal"/>
      <w:lvlText w:val="%1.%2"/>
      <w:lvlJc w:val="left"/>
      <w:pPr>
        <w:tabs>
          <w:tab w:val="num" w:pos="756"/>
        </w:tabs>
        <w:ind w:left="75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G.1.5.%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4CF473D2"/>
    <w:multiLevelType w:val="hybridMultilevel"/>
    <w:tmpl w:val="31642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7A64E56"/>
    <w:multiLevelType w:val="hybridMultilevel"/>
    <w:tmpl w:val="C3820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1C04B5"/>
    <w:multiLevelType w:val="multilevel"/>
    <w:tmpl w:val="07268000"/>
    <w:lvl w:ilvl="0">
      <w:start w:val="1"/>
      <w:numFmt w:val="bullet"/>
      <w:lvlText w:val=""/>
      <w:lvlJc w:val="left"/>
      <w:pPr>
        <w:ind w:left="360" w:hanging="360"/>
      </w:pPr>
      <w:rPr>
        <w:rFonts w:ascii="Symbol" w:hAnsi="Symbo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15:restartNumberingAfterBreak="0">
    <w:nsid w:val="58A0497B"/>
    <w:multiLevelType w:val="multilevel"/>
    <w:tmpl w:val="73645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9FD78F8"/>
    <w:multiLevelType w:val="hybridMultilevel"/>
    <w:tmpl w:val="D8409D9E"/>
    <w:lvl w:ilvl="0" w:tplc="61CEAC66">
      <w:start w:val="1"/>
      <w:numFmt w:val="lowerLetter"/>
      <w:lvlText w:val="%1."/>
      <w:lvlJc w:val="left"/>
      <w:pPr>
        <w:tabs>
          <w:tab w:val="num" w:pos="720"/>
        </w:tabs>
        <w:ind w:left="720" w:hanging="360"/>
      </w:pPr>
      <w:rPr>
        <w:color w:val="2F5496" w:themeColor="accent1" w:themeShade="BF"/>
      </w:rPr>
    </w:lvl>
    <w:lvl w:ilvl="1" w:tplc="47D05C30" w:tentative="1">
      <w:start w:val="1"/>
      <w:numFmt w:val="lowerLetter"/>
      <w:lvlText w:val="%2."/>
      <w:lvlJc w:val="left"/>
      <w:pPr>
        <w:tabs>
          <w:tab w:val="num" w:pos="1440"/>
        </w:tabs>
        <w:ind w:left="1440" w:hanging="360"/>
      </w:pPr>
    </w:lvl>
    <w:lvl w:ilvl="2" w:tplc="3B14CEE0" w:tentative="1">
      <w:start w:val="1"/>
      <w:numFmt w:val="lowerLetter"/>
      <w:lvlText w:val="%3."/>
      <w:lvlJc w:val="left"/>
      <w:pPr>
        <w:tabs>
          <w:tab w:val="num" w:pos="2160"/>
        </w:tabs>
        <w:ind w:left="2160" w:hanging="360"/>
      </w:pPr>
    </w:lvl>
    <w:lvl w:ilvl="3" w:tplc="F6E4422E" w:tentative="1">
      <w:start w:val="1"/>
      <w:numFmt w:val="lowerLetter"/>
      <w:lvlText w:val="%4."/>
      <w:lvlJc w:val="left"/>
      <w:pPr>
        <w:tabs>
          <w:tab w:val="num" w:pos="2880"/>
        </w:tabs>
        <w:ind w:left="2880" w:hanging="360"/>
      </w:pPr>
    </w:lvl>
    <w:lvl w:ilvl="4" w:tplc="3C9EFBEE" w:tentative="1">
      <w:start w:val="1"/>
      <w:numFmt w:val="lowerLetter"/>
      <w:lvlText w:val="%5."/>
      <w:lvlJc w:val="left"/>
      <w:pPr>
        <w:tabs>
          <w:tab w:val="num" w:pos="3600"/>
        </w:tabs>
        <w:ind w:left="3600" w:hanging="360"/>
      </w:pPr>
    </w:lvl>
    <w:lvl w:ilvl="5" w:tplc="7E9802D6" w:tentative="1">
      <w:start w:val="1"/>
      <w:numFmt w:val="lowerLetter"/>
      <w:lvlText w:val="%6."/>
      <w:lvlJc w:val="left"/>
      <w:pPr>
        <w:tabs>
          <w:tab w:val="num" w:pos="4320"/>
        </w:tabs>
        <w:ind w:left="4320" w:hanging="360"/>
      </w:pPr>
    </w:lvl>
    <w:lvl w:ilvl="6" w:tplc="2F042FA2" w:tentative="1">
      <w:start w:val="1"/>
      <w:numFmt w:val="lowerLetter"/>
      <w:lvlText w:val="%7."/>
      <w:lvlJc w:val="left"/>
      <w:pPr>
        <w:tabs>
          <w:tab w:val="num" w:pos="5040"/>
        </w:tabs>
        <w:ind w:left="5040" w:hanging="360"/>
      </w:pPr>
    </w:lvl>
    <w:lvl w:ilvl="7" w:tplc="BA10A41A" w:tentative="1">
      <w:start w:val="1"/>
      <w:numFmt w:val="lowerLetter"/>
      <w:lvlText w:val="%8."/>
      <w:lvlJc w:val="left"/>
      <w:pPr>
        <w:tabs>
          <w:tab w:val="num" w:pos="5760"/>
        </w:tabs>
        <w:ind w:left="5760" w:hanging="360"/>
      </w:pPr>
    </w:lvl>
    <w:lvl w:ilvl="8" w:tplc="1180D3F0" w:tentative="1">
      <w:start w:val="1"/>
      <w:numFmt w:val="lowerLetter"/>
      <w:lvlText w:val="%9."/>
      <w:lvlJc w:val="left"/>
      <w:pPr>
        <w:tabs>
          <w:tab w:val="num" w:pos="6480"/>
        </w:tabs>
        <w:ind w:left="6480" w:hanging="360"/>
      </w:pPr>
    </w:lvl>
  </w:abstractNum>
  <w:abstractNum w:abstractNumId="31" w15:restartNumberingAfterBreak="0">
    <w:nsid w:val="650123E3"/>
    <w:multiLevelType w:val="multilevel"/>
    <w:tmpl w:val="650123E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666B585C"/>
    <w:multiLevelType w:val="hybridMultilevel"/>
    <w:tmpl w:val="2348D800"/>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33" w15:restartNumberingAfterBreak="0">
    <w:nsid w:val="689F7544"/>
    <w:multiLevelType w:val="multilevel"/>
    <w:tmpl w:val="689F754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6E352B30"/>
    <w:multiLevelType w:val="hybridMultilevel"/>
    <w:tmpl w:val="FC2A77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E882C41"/>
    <w:multiLevelType w:val="hybridMultilevel"/>
    <w:tmpl w:val="0C546E02"/>
    <w:lvl w:ilvl="0" w:tplc="ADECA3B6">
      <w:start w:val="1"/>
      <w:numFmt w:val="lowerLetter"/>
      <w:lvlText w:val="%1."/>
      <w:lvlJc w:val="left"/>
      <w:pPr>
        <w:ind w:left="1440" w:hanging="360"/>
      </w:pPr>
      <w:rPr>
        <w:rFonts w:hint="default"/>
        <w:color w:val="4472C4" w:themeColor="accent1"/>
        <w:sz w:val="16"/>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1312B0A"/>
    <w:multiLevelType w:val="hybridMultilevel"/>
    <w:tmpl w:val="ED4E790C"/>
    <w:lvl w:ilvl="0" w:tplc="868C2E4E">
      <w:start w:val="1"/>
      <w:numFmt w:val="decimal"/>
      <w:pStyle w:val="Table"/>
      <w:lvlText w:val="Table %1."/>
      <w:lvlJc w:val="left"/>
      <w:pPr>
        <w:tabs>
          <w:tab w:val="num" w:pos="1008"/>
        </w:tabs>
        <w:ind w:left="1008" w:hanging="1008"/>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14826C2"/>
    <w:multiLevelType w:val="hybridMultilevel"/>
    <w:tmpl w:val="40F67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5A34068"/>
    <w:multiLevelType w:val="multilevel"/>
    <w:tmpl w:val="75A34068"/>
    <w:lvl w:ilvl="0">
      <w:start w:val="1"/>
      <w:numFmt w:val="decimal"/>
      <w:lvlText w:val="%1"/>
      <w:lvlJc w:val="left"/>
      <w:pPr>
        <w:ind w:left="432" w:hanging="432"/>
      </w:pPr>
      <w:rPr>
        <w:rFonts w:cs="Times New Roman"/>
      </w:rPr>
    </w:lvl>
    <w:lvl w:ilvl="1">
      <w:start w:val="1"/>
      <w:numFmt w:val="decimal"/>
      <w:lvlText w:val="%1.%2"/>
      <w:lvlJc w:val="left"/>
      <w:pPr>
        <w:ind w:left="718"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39" w15:restartNumberingAfterBreak="0">
    <w:nsid w:val="75FB60E2"/>
    <w:multiLevelType w:val="multilevel"/>
    <w:tmpl w:val="AE6605BC"/>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heme="majorHAnsi" w:hAnsiTheme="majorHAnsi" w:hint="default"/>
        <w:b/>
        <w:sz w:val="28"/>
        <w:szCs w:val="28"/>
      </w:rPr>
    </w:lvl>
    <w:lvl w:ilvl="2">
      <w:start w:val="1"/>
      <w:numFmt w:val="decimal"/>
      <w:lvlText w:val="%1.%2.%3."/>
      <w:lvlJc w:val="left"/>
      <w:pPr>
        <w:ind w:left="1224" w:hanging="504"/>
      </w:pPr>
      <w:rPr>
        <w:rFonts w:asciiTheme="majorHAnsi" w:hAnsiTheme="majorHAnsi" w:hint="default"/>
        <w:sz w:val="28"/>
        <w:szCs w:val="2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A3E0202"/>
    <w:multiLevelType w:val="hybridMultilevel"/>
    <w:tmpl w:val="7E18DE1E"/>
    <w:lvl w:ilvl="0" w:tplc="ADEE13A2">
      <w:start w:val="5"/>
      <w:numFmt w:val="lowerLetter"/>
      <w:lvlText w:val="%1."/>
      <w:lvlJc w:val="left"/>
      <w:pPr>
        <w:tabs>
          <w:tab w:val="num" w:pos="720"/>
        </w:tabs>
        <w:ind w:left="720" w:hanging="360"/>
      </w:pPr>
    </w:lvl>
    <w:lvl w:ilvl="1" w:tplc="8BF25614" w:tentative="1">
      <w:start w:val="1"/>
      <w:numFmt w:val="lowerLetter"/>
      <w:lvlText w:val="%2."/>
      <w:lvlJc w:val="left"/>
      <w:pPr>
        <w:tabs>
          <w:tab w:val="num" w:pos="1440"/>
        </w:tabs>
        <w:ind w:left="1440" w:hanging="360"/>
      </w:pPr>
    </w:lvl>
    <w:lvl w:ilvl="2" w:tplc="D51E9154" w:tentative="1">
      <w:start w:val="1"/>
      <w:numFmt w:val="lowerLetter"/>
      <w:lvlText w:val="%3."/>
      <w:lvlJc w:val="left"/>
      <w:pPr>
        <w:tabs>
          <w:tab w:val="num" w:pos="2160"/>
        </w:tabs>
        <w:ind w:left="2160" w:hanging="360"/>
      </w:pPr>
    </w:lvl>
    <w:lvl w:ilvl="3" w:tplc="CAF0ECFC" w:tentative="1">
      <w:start w:val="1"/>
      <w:numFmt w:val="lowerLetter"/>
      <w:lvlText w:val="%4."/>
      <w:lvlJc w:val="left"/>
      <w:pPr>
        <w:tabs>
          <w:tab w:val="num" w:pos="2880"/>
        </w:tabs>
        <w:ind w:left="2880" w:hanging="360"/>
      </w:pPr>
    </w:lvl>
    <w:lvl w:ilvl="4" w:tplc="1526A3F6" w:tentative="1">
      <w:start w:val="1"/>
      <w:numFmt w:val="lowerLetter"/>
      <w:lvlText w:val="%5."/>
      <w:lvlJc w:val="left"/>
      <w:pPr>
        <w:tabs>
          <w:tab w:val="num" w:pos="3600"/>
        </w:tabs>
        <w:ind w:left="3600" w:hanging="360"/>
      </w:pPr>
    </w:lvl>
    <w:lvl w:ilvl="5" w:tplc="88CC5D64" w:tentative="1">
      <w:start w:val="1"/>
      <w:numFmt w:val="lowerLetter"/>
      <w:lvlText w:val="%6."/>
      <w:lvlJc w:val="left"/>
      <w:pPr>
        <w:tabs>
          <w:tab w:val="num" w:pos="4320"/>
        </w:tabs>
        <w:ind w:left="4320" w:hanging="360"/>
      </w:pPr>
    </w:lvl>
    <w:lvl w:ilvl="6" w:tplc="337EF8AE" w:tentative="1">
      <w:start w:val="1"/>
      <w:numFmt w:val="lowerLetter"/>
      <w:lvlText w:val="%7."/>
      <w:lvlJc w:val="left"/>
      <w:pPr>
        <w:tabs>
          <w:tab w:val="num" w:pos="5040"/>
        </w:tabs>
        <w:ind w:left="5040" w:hanging="360"/>
      </w:pPr>
    </w:lvl>
    <w:lvl w:ilvl="7" w:tplc="E5A8F95A" w:tentative="1">
      <w:start w:val="1"/>
      <w:numFmt w:val="lowerLetter"/>
      <w:lvlText w:val="%8."/>
      <w:lvlJc w:val="left"/>
      <w:pPr>
        <w:tabs>
          <w:tab w:val="num" w:pos="5760"/>
        </w:tabs>
        <w:ind w:left="5760" w:hanging="360"/>
      </w:pPr>
    </w:lvl>
    <w:lvl w:ilvl="8" w:tplc="A2983F4C" w:tentative="1">
      <w:start w:val="1"/>
      <w:numFmt w:val="lowerLetter"/>
      <w:lvlText w:val="%9."/>
      <w:lvlJc w:val="left"/>
      <w:pPr>
        <w:tabs>
          <w:tab w:val="num" w:pos="6480"/>
        </w:tabs>
        <w:ind w:left="6480" w:hanging="360"/>
      </w:pPr>
    </w:lvl>
  </w:abstractNum>
  <w:abstractNum w:abstractNumId="41" w15:restartNumberingAfterBreak="0">
    <w:nsid w:val="7B77527B"/>
    <w:multiLevelType w:val="multilevel"/>
    <w:tmpl w:val="7B77527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7B7C1023"/>
    <w:multiLevelType w:val="hybridMultilevel"/>
    <w:tmpl w:val="0B0AD904"/>
    <w:lvl w:ilvl="0" w:tplc="F886DBBA">
      <w:start w:val="1"/>
      <w:numFmt w:val="decimal"/>
      <w:pStyle w:val="Reference"/>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66351475">
    <w:abstractNumId w:val="38"/>
  </w:num>
  <w:num w:numId="2" w16cid:durableId="1411924868">
    <w:abstractNumId w:val="31"/>
  </w:num>
  <w:num w:numId="3" w16cid:durableId="2016878923">
    <w:abstractNumId w:val="14"/>
  </w:num>
  <w:num w:numId="4" w16cid:durableId="1143428849">
    <w:abstractNumId w:val="41"/>
  </w:num>
  <w:num w:numId="5" w16cid:durableId="1886916057">
    <w:abstractNumId w:val="33"/>
  </w:num>
  <w:num w:numId="6" w16cid:durableId="631667177">
    <w:abstractNumId w:val="13"/>
  </w:num>
  <w:num w:numId="7" w16cid:durableId="944657955">
    <w:abstractNumId w:val="28"/>
  </w:num>
  <w:num w:numId="8" w16cid:durableId="16272028">
    <w:abstractNumId w:val="15"/>
  </w:num>
  <w:num w:numId="9" w16cid:durableId="827745497">
    <w:abstractNumId w:val="25"/>
  </w:num>
  <w:num w:numId="10" w16cid:durableId="188232650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83142972">
    <w:abstractNumId w:val="0"/>
  </w:num>
  <w:num w:numId="12" w16cid:durableId="1060323691">
    <w:abstractNumId w:val="36"/>
  </w:num>
  <w:num w:numId="13" w16cid:durableId="2040085199">
    <w:abstractNumId w:val="16"/>
  </w:num>
  <w:num w:numId="14" w16cid:durableId="1504586898">
    <w:abstractNumId w:val="2"/>
  </w:num>
  <w:num w:numId="15" w16cid:durableId="1046099358">
    <w:abstractNumId w:val="24"/>
  </w:num>
  <w:num w:numId="16" w16cid:durableId="1921065193">
    <w:abstractNumId w:val="26"/>
  </w:num>
  <w:num w:numId="17" w16cid:durableId="1074545887">
    <w:abstractNumId w:val="20"/>
  </w:num>
  <w:num w:numId="18" w16cid:durableId="1428425062">
    <w:abstractNumId w:val="34"/>
  </w:num>
  <w:num w:numId="19" w16cid:durableId="1068302863">
    <w:abstractNumId w:val="29"/>
  </w:num>
  <w:num w:numId="20" w16cid:durableId="528569423">
    <w:abstractNumId w:val="8"/>
  </w:num>
  <w:num w:numId="21" w16cid:durableId="787550933">
    <w:abstractNumId w:val="19"/>
  </w:num>
  <w:num w:numId="22" w16cid:durableId="554708100">
    <w:abstractNumId w:val="37"/>
  </w:num>
  <w:num w:numId="23" w16cid:durableId="1117678725">
    <w:abstractNumId w:val="10"/>
  </w:num>
  <w:num w:numId="24" w16cid:durableId="779648983">
    <w:abstractNumId w:val="32"/>
  </w:num>
  <w:num w:numId="25" w16cid:durableId="1635985974">
    <w:abstractNumId w:val="21"/>
  </w:num>
  <w:num w:numId="26" w16cid:durableId="1034772741">
    <w:abstractNumId w:val="42"/>
  </w:num>
  <w:num w:numId="27" w16cid:durableId="1019429318">
    <w:abstractNumId w:val="30"/>
  </w:num>
  <w:num w:numId="28" w16cid:durableId="1324774662">
    <w:abstractNumId w:val="6"/>
  </w:num>
  <w:num w:numId="29" w16cid:durableId="1731228473">
    <w:abstractNumId w:val="5"/>
  </w:num>
  <w:num w:numId="30" w16cid:durableId="1622495943">
    <w:abstractNumId w:val="9"/>
  </w:num>
  <w:num w:numId="31" w16cid:durableId="278804822">
    <w:abstractNumId w:val="35"/>
  </w:num>
  <w:num w:numId="32" w16cid:durableId="1071468160">
    <w:abstractNumId w:val="17"/>
  </w:num>
  <w:num w:numId="33" w16cid:durableId="268198326">
    <w:abstractNumId w:val="7"/>
  </w:num>
  <w:num w:numId="34" w16cid:durableId="295182475">
    <w:abstractNumId w:val="4"/>
  </w:num>
  <w:num w:numId="35" w16cid:durableId="21712889">
    <w:abstractNumId w:val="40"/>
  </w:num>
  <w:num w:numId="36" w16cid:durableId="1120881689">
    <w:abstractNumId w:val="25"/>
  </w:num>
  <w:num w:numId="37" w16cid:durableId="720788575">
    <w:abstractNumId w:val="25"/>
  </w:num>
  <w:num w:numId="38" w16cid:durableId="1667708446">
    <w:abstractNumId w:val="25"/>
  </w:num>
  <w:num w:numId="39" w16cid:durableId="1005594871">
    <w:abstractNumId w:val="25"/>
  </w:num>
  <w:num w:numId="40" w16cid:durableId="861473481">
    <w:abstractNumId w:val="25"/>
  </w:num>
  <w:num w:numId="41" w16cid:durableId="1472792777">
    <w:abstractNumId w:val="11"/>
  </w:num>
  <w:num w:numId="42" w16cid:durableId="307049639">
    <w:abstractNumId w:val="27"/>
  </w:num>
  <w:num w:numId="43" w16cid:durableId="2090349764">
    <w:abstractNumId w:val="25"/>
  </w:num>
  <w:num w:numId="44" w16cid:durableId="539054353">
    <w:abstractNumId w:val="25"/>
  </w:num>
  <w:num w:numId="45" w16cid:durableId="160052883">
    <w:abstractNumId w:val="25"/>
  </w:num>
  <w:num w:numId="46" w16cid:durableId="1121454266">
    <w:abstractNumId w:val="25"/>
  </w:num>
  <w:num w:numId="47" w16cid:durableId="996610169">
    <w:abstractNumId w:val="25"/>
  </w:num>
  <w:num w:numId="48" w16cid:durableId="1583904465">
    <w:abstractNumId w:val="25"/>
  </w:num>
  <w:num w:numId="49" w16cid:durableId="32193722">
    <w:abstractNumId w:val="25"/>
  </w:num>
  <w:num w:numId="50" w16cid:durableId="2133014051">
    <w:abstractNumId w:val="39"/>
  </w:num>
  <w:num w:numId="51" w16cid:durableId="1482043346">
    <w:abstractNumId w:val="25"/>
  </w:num>
  <w:num w:numId="52" w16cid:durableId="89393304">
    <w:abstractNumId w:val="25"/>
  </w:num>
  <w:num w:numId="53" w16cid:durableId="850413780">
    <w:abstractNumId w:val="25"/>
  </w:num>
  <w:num w:numId="54" w16cid:durableId="53286110">
    <w:abstractNumId w:val="25"/>
  </w:num>
  <w:num w:numId="55" w16cid:durableId="900092967">
    <w:abstractNumId w:val="25"/>
  </w:num>
  <w:num w:numId="56" w16cid:durableId="1351908695">
    <w:abstractNumId w:val="1"/>
  </w:num>
  <w:num w:numId="57" w16cid:durableId="1604536190">
    <w:abstractNumId w:val="1"/>
  </w:num>
  <w:num w:numId="58" w16cid:durableId="1921284819">
    <w:abstractNumId w:val="1"/>
  </w:num>
  <w:num w:numId="59" w16cid:durableId="1415975109">
    <w:abstractNumId w:val="1"/>
  </w:num>
  <w:num w:numId="60" w16cid:durableId="629937970">
    <w:abstractNumId w:val="1"/>
  </w:num>
  <w:num w:numId="61" w16cid:durableId="1476099340">
    <w:abstractNumId w:val="1"/>
  </w:num>
  <w:num w:numId="62" w16cid:durableId="11035392">
    <w:abstractNumId w:val="1"/>
  </w:num>
  <w:num w:numId="63" w16cid:durableId="1203440698">
    <w:abstractNumId w:val="1"/>
  </w:num>
  <w:num w:numId="64" w16cid:durableId="2111242823">
    <w:abstractNumId w:val="1"/>
  </w:num>
  <w:num w:numId="65" w16cid:durableId="84231883">
    <w:abstractNumId w:val="1"/>
  </w:num>
  <w:num w:numId="66" w16cid:durableId="1120028263">
    <w:abstractNumId w:val="1"/>
  </w:num>
  <w:num w:numId="67" w16cid:durableId="819691502">
    <w:abstractNumId w:val="22"/>
  </w:num>
  <w:num w:numId="68" w16cid:durableId="12742859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268850815">
    <w:abstractNumId w:val="3"/>
  </w:num>
  <w:num w:numId="70" w16cid:durableId="671374662">
    <w:abstractNumId w:val="18"/>
  </w:num>
  <w:num w:numId="71" w16cid:durableId="1804080969">
    <w:abstractNumId w:val="12"/>
  </w:num>
  <w:numIdMacAtCleanup w:val="6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med Bouazizi">
    <w15:presenceInfo w15:providerId="None" w15:userId="Imed Bouaziz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attachedTemplate r:id="rId1"/>
  <w:linkStyles/>
  <w:trackRevisions/>
  <w:defaultTabStop w:val="227"/>
  <w:characterSpacingControl w:val="doNotCompress"/>
  <w:hdrShapeDefaults>
    <o:shapedefaults v:ext="edit" spidmax="2050"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jAwMTUztDAxNDY2MTdR0lEKTi0uzszPAykwrwUAyGaITywAAAA="/>
  </w:docVars>
  <w:rsids>
    <w:rsidRoot w:val="00DF4094"/>
    <w:rsid w:val="00000277"/>
    <w:rsid w:val="000166C4"/>
    <w:rsid w:val="000263BC"/>
    <w:rsid w:val="000377CE"/>
    <w:rsid w:val="00066EBE"/>
    <w:rsid w:val="00073A3F"/>
    <w:rsid w:val="00082A7D"/>
    <w:rsid w:val="00083BC0"/>
    <w:rsid w:val="000933F1"/>
    <w:rsid w:val="00096CB1"/>
    <w:rsid w:val="00096F68"/>
    <w:rsid w:val="000A15D1"/>
    <w:rsid w:val="000A2BCE"/>
    <w:rsid w:val="000A4935"/>
    <w:rsid w:val="000B0117"/>
    <w:rsid w:val="000B78A1"/>
    <w:rsid w:val="000C00D3"/>
    <w:rsid w:val="000C68BF"/>
    <w:rsid w:val="000C75C0"/>
    <w:rsid w:val="000D0E10"/>
    <w:rsid w:val="000D3298"/>
    <w:rsid w:val="000D656F"/>
    <w:rsid w:val="000E4B0D"/>
    <w:rsid w:val="000F36C2"/>
    <w:rsid w:val="000F7FCF"/>
    <w:rsid w:val="001025A8"/>
    <w:rsid w:val="001117D5"/>
    <w:rsid w:val="00135FDF"/>
    <w:rsid w:val="00144321"/>
    <w:rsid w:val="00144560"/>
    <w:rsid w:val="00145A37"/>
    <w:rsid w:val="00145AE9"/>
    <w:rsid w:val="00147C8F"/>
    <w:rsid w:val="00147F7E"/>
    <w:rsid w:val="00152BF3"/>
    <w:rsid w:val="00152C66"/>
    <w:rsid w:val="00155C97"/>
    <w:rsid w:val="001613E3"/>
    <w:rsid w:val="00163DA7"/>
    <w:rsid w:val="001648FB"/>
    <w:rsid w:val="00165972"/>
    <w:rsid w:val="001669BE"/>
    <w:rsid w:val="00167EF1"/>
    <w:rsid w:val="00174B86"/>
    <w:rsid w:val="00176B46"/>
    <w:rsid w:val="001818B8"/>
    <w:rsid w:val="00190FD9"/>
    <w:rsid w:val="001A07F5"/>
    <w:rsid w:val="001A22FC"/>
    <w:rsid w:val="001A49E3"/>
    <w:rsid w:val="001A5BB3"/>
    <w:rsid w:val="001B4233"/>
    <w:rsid w:val="001C2174"/>
    <w:rsid w:val="001C6E01"/>
    <w:rsid w:val="001C79C3"/>
    <w:rsid w:val="001D66DB"/>
    <w:rsid w:val="001D77D5"/>
    <w:rsid w:val="001E407B"/>
    <w:rsid w:val="001E50D5"/>
    <w:rsid w:val="001F5C29"/>
    <w:rsid w:val="001F5DF2"/>
    <w:rsid w:val="00200DB9"/>
    <w:rsid w:val="00202B29"/>
    <w:rsid w:val="00207BAE"/>
    <w:rsid w:val="002123D0"/>
    <w:rsid w:val="00215DC8"/>
    <w:rsid w:val="00216D75"/>
    <w:rsid w:val="00220BFE"/>
    <w:rsid w:val="0022342C"/>
    <w:rsid w:val="00234510"/>
    <w:rsid w:val="00240061"/>
    <w:rsid w:val="00241C12"/>
    <w:rsid w:val="002423D5"/>
    <w:rsid w:val="00252B58"/>
    <w:rsid w:val="00254372"/>
    <w:rsid w:val="00267E08"/>
    <w:rsid w:val="00277035"/>
    <w:rsid w:val="00282E3B"/>
    <w:rsid w:val="0028384F"/>
    <w:rsid w:val="0028720C"/>
    <w:rsid w:val="00297733"/>
    <w:rsid w:val="002A3F79"/>
    <w:rsid w:val="002B2C7A"/>
    <w:rsid w:val="002B516E"/>
    <w:rsid w:val="002B5732"/>
    <w:rsid w:val="002B771B"/>
    <w:rsid w:val="002C00FD"/>
    <w:rsid w:val="002C163F"/>
    <w:rsid w:val="002C1B98"/>
    <w:rsid w:val="002C7A0D"/>
    <w:rsid w:val="002D025F"/>
    <w:rsid w:val="002D0FEC"/>
    <w:rsid w:val="002D2E28"/>
    <w:rsid w:val="002D43F0"/>
    <w:rsid w:val="002E2D8E"/>
    <w:rsid w:val="002E36A2"/>
    <w:rsid w:val="002E5FDC"/>
    <w:rsid w:val="002F07F7"/>
    <w:rsid w:val="0032380C"/>
    <w:rsid w:val="00331559"/>
    <w:rsid w:val="00335305"/>
    <w:rsid w:val="00337689"/>
    <w:rsid w:val="0036085C"/>
    <w:rsid w:val="003618FB"/>
    <w:rsid w:val="00362554"/>
    <w:rsid w:val="003B0D94"/>
    <w:rsid w:val="003C117D"/>
    <w:rsid w:val="003D6319"/>
    <w:rsid w:val="003E0998"/>
    <w:rsid w:val="003E276E"/>
    <w:rsid w:val="003E371D"/>
    <w:rsid w:val="003E4F7E"/>
    <w:rsid w:val="003F12EB"/>
    <w:rsid w:val="003F2697"/>
    <w:rsid w:val="004007F2"/>
    <w:rsid w:val="00407646"/>
    <w:rsid w:val="00444BE6"/>
    <w:rsid w:val="00446BA6"/>
    <w:rsid w:val="00452689"/>
    <w:rsid w:val="004619AD"/>
    <w:rsid w:val="00464466"/>
    <w:rsid w:val="00465EFB"/>
    <w:rsid w:val="00477765"/>
    <w:rsid w:val="00481B8F"/>
    <w:rsid w:val="00487CDC"/>
    <w:rsid w:val="004A14F7"/>
    <w:rsid w:val="004A40B6"/>
    <w:rsid w:val="004A5D8A"/>
    <w:rsid w:val="004B77D7"/>
    <w:rsid w:val="004D1695"/>
    <w:rsid w:val="004D3FCF"/>
    <w:rsid w:val="004E7C4A"/>
    <w:rsid w:val="004F68DC"/>
    <w:rsid w:val="00501917"/>
    <w:rsid w:val="005058F5"/>
    <w:rsid w:val="00511DDD"/>
    <w:rsid w:val="00514B15"/>
    <w:rsid w:val="00515020"/>
    <w:rsid w:val="005164E9"/>
    <w:rsid w:val="00520821"/>
    <w:rsid w:val="00530CF1"/>
    <w:rsid w:val="00535220"/>
    <w:rsid w:val="005416A7"/>
    <w:rsid w:val="00557079"/>
    <w:rsid w:val="00562AA2"/>
    <w:rsid w:val="00566E5D"/>
    <w:rsid w:val="00571282"/>
    <w:rsid w:val="00576FDD"/>
    <w:rsid w:val="005771B5"/>
    <w:rsid w:val="005856A4"/>
    <w:rsid w:val="00585D3D"/>
    <w:rsid w:val="0058618E"/>
    <w:rsid w:val="005868EA"/>
    <w:rsid w:val="005A0EEE"/>
    <w:rsid w:val="005A40C2"/>
    <w:rsid w:val="005A71E6"/>
    <w:rsid w:val="005B3E18"/>
    <w:rsid w:val="005B703E"/>
    <w:rsid w:val="005C3CAD"/>
    <w:rsid w:val="005D4679"/>
    <w:rsid w:val="005D5B91"/>
    <w:rsid w:val="005D7A7F"/>
    <w:rsid w:val="005E1F7B"/>
    <w:rsid w:val="005E38C2"/>
    <w:rsid w:val="005E5F24"/>
    <w:rsid w:val="005F1B32"/>
    <w:rsid w:val="00600DBC"/>
    <w:rsid w:val="00603B7A"/>
    <w:rsid w:val="00607963"/>
    <w:rsid w:val="00612C9E"/>
    <w:rsid w:val="0062146D"/>
    <w:rsid w:val="006258BF"/>
    <w:rsid w:val="00626D3A"/>
    <w:rsid w:val="00632155"/>
    <w:rsid w:val="00635D89"/>
    <w:rsid w:val="00637A6F"/>
    <w:rsid w:val="006411E5"/>
    <w:rsid w:val="00642094"/>
    <w:rsid w:val="00646AE9"/>
    <w:rsid w:val="006504F7"/>
    <w:rsid w:val="00654267"/>
    <w:rsid w:val="00665870"/>
    <w:rsid w:val="0067151B"/>
    <w:rsid w:val="006762F2"/>
    <w:rsid w:val="00690464"/>
    <w:rsid w:val="0069183E"/>
    <w:rsid w:val="006965E2"/>
    <w:rsid w:val="00696DD8"/>
    <w:rsid w:val="006A09F0"/>
    <w:rsid w:val="006A175F"/>
    <w:rsid w:val="006A271B"/>
    <w:rsid w:val="006A4484"/>
    <w:rsid w:val="006A7BB7"/>
    <w:rsid w:val="006B0263"/>
    <w:rsid w:val="006C436F"/>
    <w:rsid w:val="006E679C"/>
    <w:rsid w:val="006E6C1F"/>
    <w:rsid w:val="006F0A5C"/>
    <w:rsid w:val="006F2F0B"/>
    <w:rsid w:val="006F4021"/>
    <w:rsid w:val="006F5865"/>
    <w:rsid w:val="006F763E"/>
    <w:rsid w:val="00701F1B"/>
    <w:rsid w:val="00703494"/>
    <w:rsid w:val="00707651"/>
    <w:rsid w:val="00710B6A"/>
    <w:rsid w:val="00714786"/>
    <w:rsid w:val="007153A5"/>
    <w:rsid w:val="007162FB"/>
    <w:rsid w:val="00722875"/>
    <w:rsid w:val="00725466"/>
    <w:rsid w:val="00725985"/>
    <w:rsid w:val="007272E3"/>
    <w:rsid w:val="0073315F"/>
    <w:rsid w:val="00735554"/>
    <w:rsid w:val="00737C00"/>
    <w:rsid w:val="00737F94"/>
    <w:rsid w:val="00740D0C"/>
    <w:rsid w:val="00746946"/>
    <w:rsid w:val="00747977"/>
    <w:rsid w:val="00772A76"/>
    <w:rsid w:val="0077332A"/>
    <w:rsid w:val="007745FC"/>
    <w:rsid w:val="00774ABD"/>
    <w:rsid w:val="00775998"/>
    <w:rsid w:val="00777123"/>
    <w:rsid w:val="00785C17"/>
    <w:rsid w:val="00786AD4"/>
    <w:rsid w:val="007872DE"/>
    <w:rsid w:val="007A24E5"/>
    <w:rsid w:val="007A518A"/>
    <w:rsid w:val="007B3D49"/>
    <w:rsid w:val="007B3FC0"/>
    <w:rsid w:val="007B54F2"/>
    <w:rsid w:val="007C1997"/>
    <w:rsid w:val="007C1DFD"/>
    <w:rsid w:val="007C2B6B"/>
    <w:rsid w:val="007C63C7"/>
    <w:rsid w:val="007C730C"/>
    <w:rsid w:val="007D5293"/>
    <w:rsid w:val="007F03E1"/>
    <w:rsid w:val="007F1B1D"/>
    <w:rsid w:val="007F686E"/>
    <w:rsid w:val="0080450E"/>
    <w:rsid w:val="00810756"/>
    <w:rsid w:val="00814381"/>
    <w:rsid w:val="00814601"/>
    <w:rsid w:val="00816F82"/>
    <w:rsid w:val="00830284"/>
    <w:rsid w:val="0083215B"/>
    <w:rsid w:val="00836EFF"/>
    <w:rsid w:val="00842FEE"/>
    <w:rsid w:val="00843618"/>
    <w:rsid w:val="00845FD7"/>
    <w:rsid w:val="00847BB0"/>
    <w:rsid w:val="00850C92"/>
    <w:rsid w:val="00851125"/>
    <w:rsid w:val="00852434"/>
    <w:rsid w:val="0085600F"/>
    <w:rsid w:val="008642AC"/>
    <w:rsid w:val="00881BF4"/>
    <w:rsid w:val="008969E1"/>
    <w:rsid w:val="008B484B"/>
    <w:rsid w:val="008C0CA5"/>
    <w:rsid w:val="008C2A80"/>
    <w:rsid w:val="008D2FAE"/>
    <w:rsid w:val="008E25F5"/>
    <w:rsid w:val="008E32FB"/>
    <w:rsid w:val="008E39B0"/>
    <w:rsid w:val="008E59C7"/>
    <w:rsid w:val="008E7124"/>
    <w:rsid w:val="008E79B0"/>
    <w:rsid w:val="008F06A7"/>
    <w:rsid w:val="00921F77"/>
    <w:rsid w:val="00927EFA"/>
    <w:rsid w:val="00931664"/>
    <w:rsid w:val="00940264"/>
    <w:rsid w:val="00942D3F"/>
    <w:rsid w:val="00945D94"/>
    <w:rsid w:val="00947543"/>
    <w:rsid w:val="0095277F"/>
    <w:rsid w:val="009562ED"/>
    <w:rsid w:val="00956855"/>
    <w:rsid w:val="00960EFA"/>
    <w:rsid w:val="009617D5"/>
    <w:rsid w:val="00967F2B"/>
    <w:rsid w:val="009745AF"/>
    <w:rsid w:val="00975543"/>
    <w:rsid w:val="009803E2"/>
    <w:rsid w:val="00991F8A"/>
    <w:rsid w:val="009947EE"/>
    <w:rsid w:val="009969BA"/>
    <w:rsid w:val="009A3D50"/>
    <w:rsid w:val="009A4FAC"/>
    <w:rsid w:val="009B3D95"/>
    <w:rsid w:val="009B5AD0"/>
    <w:rsid w:val="009B6A4C"/>
    <w:rsid w:val="009C5B34"/>
    <w:rsid w:val="009E24C8"/>
    <w:rsid w:val="009E2CAC"/>
    <w:rsid w:val="009F092E"/>
    <w:rsid w:val="009F36FD"/>
    <w:rsid w:val="009F41A4"/>
    <w:rsid w:val="00A0458B"/>
    <w:rsid w:val="00A069D2"/>
    <w:rsid w:val="00A06E45"/>
    <w:rsid w:val="00A07CBE"/>
    <w:rsid w:val="00A115F3"/>
    <w:rsid w:val="00A2251A"/>
    <w:rsid w:val="00A36522"/>
    <w:rsid w:val="00A36548"/>
    <w:rsid w:val="00A51B67"/>
    <w:rsid w:val="00A521ED"/>
    <w:rsid w:val="00A52396"/>
    <w:rsid w:val="00A523D5"/>
    <w:rsid w:val="00A62A7F"/>
    <w:rsid w:val="00A654AA"/>
    <w:rsid w:val="00A824AA"/>
    <w:rsid w:val="00A829BF"/>
    <w:rsid w:val="00A86328"/>
    <w:rsid w:val="00A947DC"/>
    <w:rsid w:val="00A96CE5"/>
    <w:rsid w:val="00AA0A12"/>
    <w:rsid w:val="00AB43E9"/>
    <w:rsid w:val="00AC1CEE"/>
    <w:rsid w:val="00AC2967"/>
    <w:rsid w:val="00AC2F4C"/>
    <w:rsid w:val="00AC458A"/>
    <w:rsid w:val="00AD3A98"/>
    <w:rsid w:val="00AD453B"/>
    <w:rsid w:val="00AD4833"/>
    <w:rsid w:val="00AE0B6E"/>
    <w:rsid w:val="00AE111B"/>
    <w:rsid w:val="00AE55FD"/>
    <w:rsid w:val="00AE7821"/>
    <w:rsid w:val="00AF5188"/>
    <w:rsid w:val="00B0025E"/>
    <w:rsid w:val="00B01ECF"/>
    <w:rsid w:val="00B03263"/>
    <w:rsid w:val="00B138FB"/>
    <w:rsid w:val="00B14924"/>
    <w:rsid w:val="00B20F69"/>
    <w:rsid w:val="00B220A9"/>
    <w:rsid w:val="00B263EE"/>
    <w:rsid w:val="00B26492"/>
    <w:rsid w:val="00B341C8"/>
    <w:rsid w:val="00B4341B"/>
    <w:rsid w:val="00B46409"/>
    <w:rsid w:val="00B51764"/>
    <w:rsid w:val="00B605B3"/>
    <w:rsid w:val="00B679DD"/>
    <w:rsid w:val="00B7204E"/>
    <w:rsid w:val="00B747E4"/>
    <w:rsid w:val="00B8677C"/>
    <w:rsid w:val="00B872C9"/>
    <w:rsid w:val="00B9419D"/>
    <w:rsid w:val="00B9512D"/>
    <w:rsid w:val="00B9700B"/>
    <w:rsid w:val="00BA08F3"/>
    <w:rsid w:val="00BA11C9"/>
    <w:rsid w:val="00BB29A9"/>
    <w:rsid w:val="00BB59A0"/>
    <w:rsid w:val="00BC3F7A"/>
    <w:rsid w:val="00BD18C5"/>
    <w:rsid w:val="00BD66C6"/>
    <w:rsid w:val="00BE2E05"/>
    <w:rsid w:val="00BE30D9"/>
    <w:rsid w:val="00BF2A1C"/>
    <w:rsid w:val="00BF5A88"/>
    <w:rsid w:val="00C014CB"/>
    <w:rsid w:val="00C12DF1"/>
    <w:rsid w:val="00C158FB"/>
    <w:rsid w:val="00C23FD1"/>
    <w:rsid w:val="00C27601"/>
    <w:rsid w:val="00C3772B"/>
    <w:rsid w:val="00C43AC4"/>
    <w:rsid w:val="00C4561B"/>
    <w:rsid w:val="00C45DB6"/>
    <w:rsid w:val="00C53EEF"/>
    <w:rsid w:val="00C56320"/>
    <w:rsid w:val="00C62EAA"/>
    <w:rsid w:val="00C63AA5"/>
    <w:rsid w:val="00C70928"/>
    <w:rsid w:val="00C71CD2"/>
    <w:rsid w:val="00C743E8"/>
    <w:rsid w:val="00C81C64"/>
    <w:rsid w:val="00C82B67"/>
    <w:rsid w:val="00C853A4"/>
    <w:rsid w:val="00CA78C4"/>
    <w:rsid w:val="00CB2554"/>
    <w:rsid w:val="00CB4EB1"/>
    <w:rsid w:val="00CC389B"/>
    <w:rsid w:val="00CD4CDF"/>
    <w:rsid w:val="00CE7F7F"/>
    <w:rsid w:val="00CF46FD"/>
    <w:rsid w:val="00D00075"/>
    <w:rsid w:val="00D057DE"/>
    <w:rsid w:val="00D104F3"/>
    <w:rsid w:val="00D136A4"/>
    <w:rsid w:val="00D20F31"/>
    <w:rsid w:val="00D228F7"/>
    <w:rsid w:val="00D26EE0"/>
    <w:rsid w:val="00D42376"/>
    <w:rsid w:val="00D44A86"/>
    <w:rsid w:val="00D45C4A"/>
    <w:rsid w:val="00D52BE4"/>
    <w:rsid w:val="00D5362F"/>
    <w:rsid w:val="00D67A55"/>
    <w:rsid w:val="00D7148A"/>
    <w:rsid w:val="00D834C3"/>
    <w:rsid w:val="00D845F7"/>
    <w:rsid w:val="00D870BF"/>
    <w:rsid w:val="00DA368C"/>
    <w:rsid w:val="00DB024A"/>
    <w:rsid w:val="00DB06DE"/>
    <w:rsid w:val="00DB1343"/>
    <w:rsid w:val="00DB2542"/>
    <w:rsid w:val="00DB3C9B"/>
    <w:rsid w:val="00DB5966"/>
    <w:rsid w:val="00DD4240"/>
    <w:rsid w:val="00DF2134"/>
    <w:rsid w:val="00DF33B5"/>
    <w:rsid w:val="00DF4094"/>
    <w:rsid w:val="00DF4478"/>
    <w:rsid w:val="00E1093C"/>
    <w:rsid w:val="00E11E05"/>
    <w:rsid w:val="00E122E1"/>
    <w:rsid w:val="00E15B4F"/>
    <w:rsid w:val="00E21EB3"/>
    <w:rsid w:val="00E226EA"/>
    <w:rsid w:val="00E22790"/>
    <w:rsid w:val="00E235D4"/>
    <w:rsid w:val="00E277AD"/>
    <w:rsid w:val="00E3528D"/>
    <w:rsid w:val="00E41300"/>
    <w:rsid w:val="00E42854"/>
    <w:rsid w:val="00E559A9"/>
    <w:rsid w:val="00E64891"/>
    <w:rsid w:val="00E649C9"/>
    <w:rsid w:val="00E713A3"/>
    <w:rsid w:val="00E829D0"/>
    <w:rsid w:val="00E83E9D"/>
    <w:rsid w:val="00E977BB"/>
    <w:rsid w:val="00EA0EE6"/>
    <w:rsid w:val="00EA26F6"/>
    <w:rsid w:val="00EB21A7"/>
    <w:rsid w:val="00ED3376"/>
    <w:rsid w:val="00EE39FA"/>
    <w:rsid w:val="00EF2872"/>
    <w:rsid w:val="00EF6AB5"/>
    <w:rsid w:val="00F02883"/>
    <w:rsid w:val="00F030FD"/>
    <w:rsid w:val="00F03691"/>
    <w:rsid w:val="00F06560"/>
    <w:rsid w:val="00F1637E"/>
    <w:rsid w:val="00F1708B"/>
    <w:rsid w:val="00F3020C"/>
    <w:rsid w:val="00F31EEB"/>
    <w:rsid w:val="00F33C95"/>
    <w:rsid w:val="00F348AA"/>
    <w:rsid w:val="00F369DD"/>
    <w:rsid w:val="00F40FC8"/>
    <w:rsid w:val="00F41D5C"/>
    <w:rsid w:val="00F641AD"/>
    <w:rsid w:val="00F71846"/>
    <w:rsid w:val="00F72958"/>
    <w:rsid w:val="00F802EF"/>
    <w:rsid w:val="00F827AB"/>
    <w:rsid w:val="00F83623"/>
    <w:rsid w:val="00F85DAE"/>
    <w:rsid w:val="00FA41BF"/>
    <w:rsid w:val="00FB43D7"/>
    <w:rsid w:val="00FB7E6F"/>
    <w:rsid w:val="00FC115C"/>
    <w:rsid w:val="00FC3DAD"/>
    <w:rsid w:val="00FD39A0"/>
    <w:rsid w:val="00FD4468"/>
    <w:rsid w:val="00FD5974"/>
    <w:rsid w:val="00FF4242"/>
    <w:rsid w:val="00FF7346"/>
    <w:rsid w:val="04A648C2"/>
    <w:rsid w:val="0874288F"/>
    <w:rsid w:val="2BB23230"/>
    <w:rsid w:val="3AF72F9C"/>
    <w:rsid w:val="52FD2C78"/>
    <w:rsid w:val="5CFA4B13"/>
    <w:rsid w:val="6D7873AF"/>
    <w:rsid w:val="7DEA4A7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A9A67E2"/>
  <w15:docId w15:val="{3C114C68-F5DD-4BA3-8149-46123E046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2" w:qFormat="1"/>
    <w:lsdException w:name="heading 3" w:uiPriority="3" w:qFormat="1"/>
    <w:lsdException w:name="heading 4" w:uiPriority="4" w:qFormat="1"/>
    <w:lsdException w:name="heading 5" w:uiPriority="5" w:qFormat="1"/>
    <w:lsdException w:name="heading 6" w:uiPriority="6"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0B6E"/>
    <w:pPr>
      <w:spacing w:before="240" w:after="60" w:line="252" w:lineRule="auto"/>
    </w:pPr>
    <w:rPr>
      <w:rFonts w:ascii="Arial" w:eastAsia="Times New Roman" w:hAnsi="Arial"/>
      <w:sz w:val="24"/>
      <w:szCs w:val="24"/>
    </w:rPr>
  </w:style>
  <w:style w:type="paragraph" w:styleId="Heading1">
    <w:name w:val="heading 1"/>
    <w:aliases w:val="Heading 1 (H1),Heading,1,H1"/>
    <w:basedOn w:val="Normal"/>
    <w:next w:val="Normal"/>
    <w:link w:val="Heading1Char"/>
    <w:uiPriority w:val="9"/>
    <w:qFormat/>
    <w:rsid w:val="00E1093C"/>
    <w:pPr>
      <w:keepNext/>
      <w:keepLines/>
      <w:pageBreakBefore/>
      <w:numPr>
        <w:numId w:val="9"/>
      </w:numPr>
      <w:outlineLvl w:val="0"/>
    </w:pPr>
    <w:rPr>
      <w:rFonts w:cs="Arial"/>
      <w:b/>
      <w:bCs/>
      <w:kern w:val="32"/>
      <w:sz w:val="32"/>
      <w:szCs w:val="32"/>
    </w:rPr>
  </w:style>
  <w:style w:type="paragraph" w:styleId="Heading2">
    <w:name w:val="heading 2"/>
    <w:aliases w:val="Heading 2 (H2),H2,H21,Œ©o‚µ 2,뙥2,?co??E 2,h2,?c1,?co?ƒÊ 2,?2,Œ1,Œ2,Œ©2,...,Œ©_o‚µ 2,Œ©1,Œ©oâµ 2,?co?ÄÊ 2,Î1,Î2,Î©2,Î©_oâµ 2,Î©1,2,Header 2,2nd level,DO NOT USE_h2,título 2,Head2A,Break before,UNDERRUBRIK 1-2,level 2,Heading Two,Prophead 2"/>
    <w:basedOn w:val="Heading1"/>
    <w:next w:val="Normal"/>
    <w:link w:val="Heading2Char"/>
    <w:uiPriority w:val="2"/>
    <w:qFormat/>
    <w:rsid w:val="001669BE"/>
    <w:pPr>
      <w:pageBreakBefore w:val="0"/>
      <w:numPr>
        <w:numId w:val="0"/>
      </w:numPr>
      <w:tabs>
        <w:tab w:val="left" w:pos="756"/>
        <w:tab w:val="left" w:pos="864"/>
      </w:tabs>
      <w:outlineLvl w:val="1"/>
    </w:pPr>
    <w:rPr>
      <w:bCs w:val="0"/>
      <w:iCs/>
      <w:sz w:val="24"/>
      <w:szCs w:val="24"/>
      <w:lang w:val="en-GB"/>
    </w:rPr>
  </w:style>
  <w:style w:type="paragraph" w:styleId="Heading3">
    <w:name w:val="heading 3"/>
    <w:aliases w:val="Heading 3 (H3),H3,l3,L3,h3,level 3,1.1.1 Heading 3,H31,Org Heading 1,h31,h32,THeading 3,Titre 3,Alt+3,Alt+31,Alt+32,Alt+33,Alt+311,Alt+321,Alt+34,Alt+35,Alt+36,Alt+37,Alt+38,Alt+39,Alt+310,Alt+312,Alt+322,Alt+313,Alt+314,Title3,3,GS_3,0H"/>
    <w:basedOn w:val="Heading2"/>
    <w:next w:val="Normal"/>
    <w:link w:val="Heading3Char"/>
    <w:uiPriority w:val="3"/>
    <w:qFormat/>
    <w:rsid w:val="008F06A7"/>
    <w:pPr>
      <w:numPr>
        <w:ilvl w:val="2"/>
      </w:numPr>
      <w:outlineLvl w:val="2"/>
    </w:pPr>
    <w:rPr>
      <w:bCs/>
      <w:sz w:val="22"/>
      <w:szCs w:val="22"/>
    </w:rPr>
  </w:style>
  <w:style w:type="paragraph" w:styleId="Heading4">
    <w:name w:val="heading 4"/>
    <w:aliases w:val="Heading 4 (H4),H4,l4,L4,h4,level 4,Heading 4 Char1,Heading 4 Char Char,H41,0.1.1.1 Titre 4 + Left:  0&quot;,First line:  0&quot;,0.1.1...,0.1.1.1 Titre 4,Org Heading 2,h41,heading 41,h42,heading 42,h43,H42,H43,H411,h411,H421,h421,H44,h44,H412,h412,H422"/>
    <w:basedOn w:val="Heading3"/>
    <w:next w:val="Normal"/>
    <w:link w:val="Heading4Char"/>
    <w:uiPriority w:val="4"/>
    <w:qFormat/>
    <w:rsid w:val="00E1093C"/>
    <w:pPr>
      <w:numPr>
        <w:ilvl w:val="3"/>
      </w:numPr>
      <w:tabs>
        <w:tab w:val="clear" w:pos="756"/>
        <w:tab w:val="clear" w:pos="864"/>
        <w:tab w:val="left" w:pos="1152"/>
      </w:tabs>
      <w:outlineLvl w:val="3"/>
    </w:pPr>
    <w:rPr>
      <w:bCs w:val="0"/>
    </w:rPr>
  </w:style>
  <w:style w:type="paragraph" w:styleId="Heading5">
    <w:name w:val="heading 5"/>
    <w:aliases w:val="(Appendix),H5,Heading 5 (H5),H51,h5,DO NOT USE_h5,Appendix A to X,Heading 5   Appendix A to X,5 sub-bullet,sb,4,Indent,Heading5,h51,heading 51,Heading51,h52,h53,Titre 5,Alt+5,Alt+51,Alt+52,Alt+53,Alt+511,Alt+521,Alt+54,Alt+512,Alt+522,Alt+55"/>
    <w:basedOn w:val="Heading4"/>
    <w:next w:val="Normal"/>
    <w:link w:val="Heading5Char"/>
    <w:uiPriority w:val="5"/>
    <w:qFormat/>
    <w:rsid w:val="00E1093C"/>
    <w:pPr>
      <w:numPr>
        <w:ilvl w:val="4"/>
      </w:numPr>
      <w:tabs>
        <w:tab w:val="clear" w:pos="1152"/>
        <w:tab w:val="left" w:pos="1296"/>
      </w:tabs>
      <w:outlineLvl w:val="4"/>
    </w:pPr>
    <w:rPr>
      <w:bCs/>
      <w:iCs w:val="0"/>
      <w:szCs w:val="24"/>
    </w:rPr>
  </w:style>
  <w:style w:type="paragraph" w:styleId="Heading6">
    <w:name w:val="heading 6"/>
    <w:aliases w:val="H6,H61,h6,TOC header,Bullet list,sub-dash,sd,5,Appendix,T1,Heading6,h61,h62,Titre 6,Alt+6"/>
    <w:basedOn w:val="Heading5"/>
    <w:next w:val="Normal"/>
    <w:link w:val="Heading6Char"/>
    <w:uiPriority w:val="6"/>
    <w:qFormat/>
    <w:rsid w:val="00E1093C"/>
    <w:pPr>
      <w:numPr>
        <w:ilvl w:val="5"/>
      </w:numPr>
      <w:outlineLvl w:val="5"/>
    </w:pPr>
    <w:rPr>
      <w:b w:val="0"/>
      <w:bCs w:val="0"/>
    </w:rPr>
  </w:style>
  <w:style w:type="paragraph" w:styleId="Heading7">
    <w:name w:val="heading 7"/>
    <w:basedOn w:val="Normal"/>
    <w:next w:val="Normal"/>
    <w:link w:val="Heading7Char"/>
    <w:uiPriority w:val="9"/>
    <w:qFormat/>
    <w:rsid w:val="00E1093C"/>
    <w:pPr>
      <w:numPr>
        <w:ilvl w:val="6"/>
        <w:numId w:val="9"/>
      </w:numPr>
      <w:outlineLvl w:val="6"/>
    </w:pPr>
    <w:rPr>
      <w:rFonts w:ascii="Times New Roman" w:hAnsi="Times New Roman"/>
    </w:rPr>
  </w:style>
  <w:style w:type="paragraph" w:styleId="Heading8">
    <w:name w:val="heading 8"/>
    <w:basedOn w:val="Normal"/>
    <w:next w:val="Normal"/>
    <w:link w:val="Heading8Char"/>
    <w:uiPriority w:val="9"/>
    <w:qFormat/>
    <w:rsid w:val="00E1093C"/>
    <w:pPr>
      <w:numPr>
        <w:ilvl w:val="7"/>
        <w:numId w:val="9"/>
      </w:numPr>
      <w:outlineLvl w:val="7"/>
    </w:pPr>
    <w:rPr>
      <w:rFonts w:ascii="Times New Roman" w:hAnsi="Times New Roman"/>
      <w:i/>
      <w:iCs/>
    </w:rPr>
  </w:style>
  <w:style w:type="paragraph" w:styleId="Heading9">
    <w:name w:val="heading 9"/>
    <w:basedOn w:val="Normal"/>
    <w:next w:val="Normal"/>
    <w:link w:val="Heading9Char"/>
    <w:uiPriority w:val="9"/>
    <w:qFormat/>
    <w:rsid w:val="00E1093C"/>
    <w:pPr>
      <w:numPr>
        <w:ilvl w:val="8"/>
        <w:numId w:val="9"/>
      </w:numPr>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E1093C"/>
    <w:pPr>
      <w:spacing w:before="0" w:after="0"/>
    </w:pPr>
    <w:rPr>
      <w:rFonts w:ascii="Tahoma" w:hAnsi="Tahoma" w:cs="Tahoma"/>
      <w:sz w:val="16"/>
      <w:szCs w:val="16"/>
    </w:rPr>
  </w:style>
  <w:style w:type="table" w:styleId="TableGrid">
    <w:name w:val="Table Grid"/>
    <w:basedOn w:val="TableNormal"/>
    <w:uiPriority w:val="39"/>
    <w:rsid w:val="00E1093C"/>
    <w:pPr>
      <w:keepLines/>
      <w:spacing w:before="120" w:after="12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E1093C"/>
    <w:rPr>
      <w:color w:val="0000FF"/>
      <w:u w:val="single"/>
    </w:rPr>
  </w:style>
  <w:style w:type="character" w:customStyle="1" w:styleId="Heading1Char">
    <w:name w:val="Heading 1 Char"/>
    <w:aliases w:val="Heading 1 (H1) Char,Heading Char,1 Char,H1 Char"/>
    <w:basedOn w:val="DefaultParagraphFont"/>
    <w:link w:val="Heading1"/>
    <w:uiPriority w:val="9"/>
    <w:rsid w:val="00E1093C"/>
    <w:rPr>
      <w:rFonts w:ascii="Arial" w:eastAsia="Times New Roman" w:hAnsi="Arial" w:cs="Arial"/>
      <w:b/>
      <w:bCs/>
      <w:kern w:val="32"/>
      <w:sz w:val="32"/>
      <w:szCs w:val="32"/>
    </w:rPr>
  </w:style>
  <w:style w:type="character" w:customStyle="1" w:styleId="Heading2Char">
    <w:name w:val="Heading 2 Char"/>
    <w:aliases w:val="Heading 2 (H2) Char,H2 Char,H21 Char,Œ©o‚µ 2 Char,뙥2 Char,?co??E 2 Char,h2 Char,?c1 Char,?co?ƒÊ 2 Char,?2 Char,Œ1 Char,Œ2 Char,Œ©2 Char,... Char,Œ©_o‚µ 2 Char,Œ©1 Char,Œ©oâµ 2 Char,?co?ÄÊ 2 Char,Î1 Char,Î2 Char,Î©2 Char,Î©_oâµ 2 Char"/>
    <w:basedOn w:val="DefaultParagraphFont"/>
    <w:link w:val="Heading2"/>
    <w:uiPriority w:val="2"/>
    <w:rsid w:val="001669BE"/>
    <w:rPr>
      <w:rFonts w:ascii="Arial" w:eastAsia="Times New Roman" w:hAnsi="Arial" w:cs="Arial"/>
      <w:b/>
      <w:iCs/>
      <w:kern w:val="32"/>
      <w:sz w:val="24"/>
      <w:szCs w:val="24"/>
      <w:lang w:val="en-GB"/>
    </w:rPr>
  </w:style>
  <w:style w:type="character" w:customStyle="1" w:styleId="Heading3Char">
    <w:name w:val="Heading 3 Char"/>
    <w:aliases w:val="Heading 3 (H3) Char,H3 Char,l3 Char,L3 Char,h3 Char,level 3 Char,1.1.1 Heading 3 Char,H31 Char,Org Heading 1 Char,h31 Char,h32 Char,THeading 3 Char,Titre 3 Char,Alt+3 Char,Alt+31 Char,Alt+32 Char,Alt+33 Char,Alt+311 Char,Alt+321 Char"/>
    <w:basedOn w:val="DefaultParagraphFont"/>
    <w:link w:val="Heading3"/>
    <w:uiPriority w:val="3"/>
    <w:rsid w:val="008F06A7"/>
    <w:rPr>
      <w:rFonts w:ascii="Arial" w:eastAsia="Times New Roman" w:hAnsi="Arial" w:cs="Arial"/>
      <w:b/>
      <w:bCs/>
      <w:iCs/>
      <w:kern w:val="32"/>
      <w:sz w:val="22"/>
      <w:szCs w:val="22"/>
      <w:lang w:val="en-GB"/>
    </w:rPr>
  </w:style>
  <w:style w:type="character" w:customStyle="1" w:styleId="Heading4Char">
    <w:name w:val="Heading 4 Char"/>
    <w:aliases w:val="Heading 4 (H4) Char,H4 Char,l4 Char,L4 Char,h4 Char,level 4 Char,Heading 4 Char1 Char,Heading 4 Char Char Char,H41 Char,0.1.1.1 Titre 4 + Left:  0&quot; Char,First line:  0&quot; Char,0.1.1... Char,0.1.1.1 Titre 4 Char,Org Heading 2 Char,h41 Char"/>
    <w:basedOn w:val="DefaultParagraphFont"/>
    <w:link w:val="Heading4"/>
    <w:uiPriority w:val="4"/>
    <w:rsid w:val="00E1093C"/>
    <w:rPr>
      <w:rFonts w:ascii="Arial" w:eastAsia="Times New Roman" w:hAnsi="Arial" w:cs="Arial"/>
      <w:b/>
      <w:iCs/>
      <w:kern w:val="32"/>
      <w:sz w:val="24"/>
      <w:szCs w:val="28"/>
    </w:rPr>
  </w:style>
  <w:style w:type="character" w:customStyle="1" w:styleId="Heading5Char">
    <w:name w:val="Heading 5 Char"/>
    <w:aliases w:val="(Appendix) Char,H5 Char,Heading 5 (H5) Char,H51 Char,h5 Char,DO NOT USE_h5 Char,Appendix A to X Char,Heading 5   Appendix A to X Char,5 sub-bullet Char,sb Char,4 Char,Indent Char,Heading5 Char,h51 Char,heading 51 Char,Heading51 Char"/>
    <w:basedOn w:val="DefaultParagraphFont"/>
    <w:link w:val="Heading5"/>
    <w:rsid w:val="00E1093C"/>
    <w:rPr>
      <w:rFonts w:ascii="Arial" w:eastAsia="Times New Roman" w:hAnsi="Arial" w:cs="Arial"/>
      <w:b/>
      <w:bCs/>
      <w:kern w:val="32"/>
      <w:sz w:val="24"/>
      <w:szCs w:val="24"/>
    </w:rPr>
  </w:style>
  <w:style w:type="character" w:customStyle="1" w:styleId="Heading6Char">
    <w:name w:val="Heading 6 Char"/>
    <w:aliases w:val="H6 Char,H61 Char,h6 Char,TOC header Char,Bullet list Char,sub-dash Char,sd Char,5 Char,Appendix Char,T1 Char,Heading6 Char,h61 Char,h62 Char,Titre 6 Char,Alt+6 Char"/>
    <w:basedOn w:val="DefaultParagraphFont"/>
    <w:link w:val="Heading6"/>
    <w:rsid w:val="00E1093C"/>
    <w:rPr>
      <w:rFonts w:ascii="Arial" w:eastAsia="Times New Roman" w:hAnsi="Arial" w:cs="Arial"/>
      <w:kern w:val="32"/>
      <w:sz w:val="24"/>
      <w:szCs w:val="24"/>
    </w:rPr>
  </w:style>
  <w:style w:type="character" w:customStyle="1" w:styleId="Heading7Char">
    <w:name w:val="Heading 7 Char"/>
    <w:basedOn w:val="DefaultParagraphFont"/>
    <w:link w:val="Heading7"/>
    <w:uiPriority w:val="9"/>
    <w:rsid w:val="00E1093C"/>
    <w:rPr>
      <w:rFonts w:eastAsia="Times New Roman"/>
      <w:sz w:val="24"/>
      <w:szCs w:val="24"/>
    </w:rPr>
  </w:style>
  <w:style w:type="character" w:customStyle="1" w:styleId="Heading8Char">
    <w:name w:val="Heading 8 Char"/>
    <w:basedOn w:val="DefaultParagraphFont"/>
    <w:link w:val="Heading8"/>
    <w:uiPriority w:val="9"/>
    <w:rsid w:val="00E1093C"/>
    <w:rPr>
      <w:rFonts w:eastAsia="Times New Roman"/>
      <w:i/>
      <w:iCs/>
      <w:sz w:val="24"/>
      <w:szCs w:val="24"/>
    </w:rPr>
  </w:style>
  <w:style w:type="character" w:customStyle="1" w:styleId="Heading9Char">
    <w:name w:val="Heading 9 Char"/>
    <w:basedOn w:val="DefaultParagraphFont"/>
    <w:link w:val="Heading9"/>
    <w:uiPriority w:val="9"/>
    <w:rsid w:val="00E1093C"/>
    <w:rPr>
      <w:rFonts w:ascii="Arial" w:eastAsia="Times New Roman" w:hAnsi="Arial" w:cs="Arial"/>
      <w:sz w:val="22"/>
      <w:szCs w:val="22"/>
    </w:rPr>
  </w:style>
  <w:style w:type="paragraph" w:styleId="ListParagraph">
    <w:name w:val="List Paragraph"/>
    <w:aliases w:val="Bullet List,FooterText,- Bullets,목록 단락,リスト段落,?? ??,?????,????,Lista1,列出段落"/>
    <w:basedOn w:val="Normal"/>
    <w:link w:val="ListParagraphChar"/>
    <w:uiPriority w:val="34"/>
    <w:qFormat/>
    <w:rsid w:val="00E1093C"/>
    <w:pPr>
      <w:ind w:left="720"/>
      <w:contextualSpacing/>
    </w:pPr>
  </w:style>
  <w:style w:type="character" w:customStyle="1" w:styleId="BalloonTextChar">
    <w:name w:val="Balloon Text Char"/>
    <w:basedOn w:val="DefaultParagraphFont"/>
    <w:link w:val="BalloonText"/>
    <w:rsid w:val="00E1093C"/>
    <w:rPr>
      <w:rFonts w:ascii="Tahoma" w:eastAsia="Times New Roman" w:hAnsi="Tahoma" w:cs="Tahoma"/>
      <w:sz w:val="16"/>
      <w:szCs w:val="16"/>
    </w:rPr>
  </w:style>
  <w:style w:type="paragraph" w:styleId="Title">
    <w:name w:val="Title"/>
    <w:basedOn w:val="Normal"/>
    <w:link w:val="TitleChar"/>
    <w:qFormat/>
    <w:rsid w:val="00E1093C"/>
    <w:pPr>
      <w:jc w:val="center"/>
      <w:outlineLvl w:val="0"/>
    </w:pPr>
    <w:rPr>
      <w:rFonts w:cs="Arial"/>
      <w:b/>
      <w:bCs/>
      <w:kern w:val="28"/>
      <w:sz w:val="32"/>
      <w:szCs w:val="32"/>
    </w:rPr>
  </w:style>
  <w:style w:type="character" w:customStyle="1" w:styleId="TitleChar">
    <w:name w:val="Title Char"/>
    <w:basedOn w:val="DefaultParagraphFont"/>
    <w:link w:val="Title"/>
    <w:rsid w:val="00E1093C"/>
    <w:rPr>
      <w:rFonts w:ascii="Arial" w:eastAsia="Times New Roman" w:hAnsi="Arial" w:cs="Arial"/>
      <w:b/>
      <w:bCs/>
      <w:kern w:val="28"/>
      <w:sz w:val="32"/>
      <w:szCs w:val="32"/>
    </w:rPr>
  </w:style>
  <w:style w:type="paragraph" w:styleId="TOC1">
    <w:name w:val="toc 1"/>
    <w:basedOn w:val="Normal"/>
    <w:next w:val="Normal"/>
    <w:autoRedefine/>
    <w:uiPriority w:val="39"/>
    <w:rsid w:val="00E1093C"/>
    <w:pPr>
      <w:tabs>
        <w:tab w:val="left" w:pos="480"/>
        <w:tab w:val="right" w:leader="dot" w:pos="9350"/>
      </w:tabs>
      <w:spacing w:before="60"/>
    </w:pPr>
  </w:style>
  <w:style w:type="paragraph" w:styleId="TOC2">
    <w:name w:val="toc 2"/>
    <w:basedOn w:val="Normal"/>
    <w:next w:val="Normal"/>
    <w:autoRedefine/>
    <w:uiPriority w:val="39"/>
    <w:rsid w:val="00E1093C"/>
    <w:pPr>
      <w:tabs>
        <w:tab w:val="left" w:pos="880"/>
        <w:tab w:val="left" w:pos="1890"/>
        <w:tab w:val="right" w:leader="dot" w:pos="9350"/>
      </w:tabs>
      <w:spacing w:before="60"/>
      <w:ind w:left="245"/>
    </w:pPr>
  </w:style>
  <w:style w:type="paragraph" w:styleId="Header">
    <w:name w:val="header"/>
    <w:aliases w:val="머리글="/>
    <w:basedOn w:val="Normal"/>
    <w:link w:val="HeaderChar"/>
    <w:uiPriority w:val="99"/>
    <w:rsid w:val="00E1093C"/>
    <w:pPr>
      <w:tabs>
        <w:tab w:val="center" w:pos="4320"/>
        <w:tab w:val="right" w:pos="8640"/>
      </w:tabs>
    </w:pPr>
  </w:style>
  <w:style w:type="character" w:customStyle="1" w:styleId="HeaderChar">
    <w:name w:val="Header Char"/>
    <w:aliases w:val="머리글= Char"/>
    <w:basedOn w:val="DefaultParagraphFont"/>
    <w:link w:val="Header"/>
    <w:uiPriority w:val="99"/>
    <w:rsid w:val="00E1093C"/>
    <w:rPr>
      <w:rFonts w:ascii="Arial" w:eastAsia="Times New Roman" w:hAnsi="Arial"/>
      <w:sz w:val="24"/>
      <w:szCs w:val="24"/>
    </w:rPr>
  </w:style>
  <w:style w:type="paragraph" w:styleId="Footer">
    <w:name w:val="footer"/>
    <w:basedOn w:val="Normal"/>
    <w:link w:val="FooterChar"/>
    <w:uiPriority w:val="99"/>
    <w:rsid w:val="00E1093C"/>
    <w:pPr>
      <w:tabs>
        <w:tab w:val="center" w:pos="4320"/>
        <w:tab w:val="right" w:pos="8640"/>
      </w:tabs>
    </w:pPr>
  </w:style>
  <w:style w:type="character" w:customStyle="1" w:styleId="FooterChar">
    <w:name w:val="Footer Char"/>
    <w:basedOn w:val="DefaultParagraphFont"/>
    <w:link w:val="Footer"/>
    <w:uiPriority w:val="99"/>
    <w:rsid w:val="00E1093C"/>
    <w:rPr>
      <w:rFonts w:ascii="Arial" w:eastAsia="Times New Roman" w:hAnsi="Arial"/>
      <w:sz w:val="24"/>
      <w:szCs w:val="24"/>
    </w:r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next w:val="Normal"/>
    <w:link w:val="CaptionChar"/>
    <w:uiPriority w:val="35"/>
    <w:qFormat/>
    <w:rsid w:val="00E1093C"/>
    <w:rPr>
      <w:b/>
      <w:bCs/>
      <w:szCs w:val="20"/>
    </w:rPr>
  </w:style>
  <w:style w:type="paragraph" w:styleId="TOC3">
    <w:name w:val="toc 3"/>
    <w:basedOn w:val="Normal"/>
    <w:next w:val="Normal"/>
    <w:autoRedefine/>
    <w:uiPriority w:val="39"/>
    <w:rsid w:val="00E1093C"/>
    <w:pPr>
      <w:spacing w:before="60"/>
      <w:ind w:left="403"/>
    </w:pPr>
  </w:style>
  <w:style w:type="paragraph" w:customStyle="1" w:styleId="StyleCaptionCentered">
    <w:name w:val="Style Caption + Centered"/>
    <w:basedOn w:val="Caption"/>
    <w:rsid w:val="00E1093C"/>
    <w:pPr>
      <w:jc w:val="center"/>
    </w:pPr>
    <w:rPr>
      <w:noProof/>
    </w:rPr>
  </w:style>
  <w:style w:type="paragraph" w:customStyle="1" w:styleId="Default">
    <w:name w:val="Default"/>
    <w:rsid w:val="00E1093C"/>
    <w:pPr>
      <w:autoSpaceDE w:val="0"/>
      <w:autoSpaceDN w:val="0"/>
      <w:adjustRightInd w:val="0"/>
      <w:spacing w:before="240" w:after="0" w:line="240" w:lineRule="auto"/>
    </w:pPr>
    <w:rPr>
      <w:rFonts w:ascii="Arial" w:eastAsia="Times New Roman" w:hAnsi="Arial" w:cs="Arial"/>
      <w:color w:val="000000"/>
      <w:sz w:val="24"/>
      <w:szCs w:val="24"/>
    </w:rPr>
  </w:style>
  <w:style w:type="paragraph" w:styleId="Bibliography">
    <w:name w:val="Bibliography"/>
    <w:basedOn w:val="Normal"/>
    <w:next w:val="Normal"/>
    <w:uiPriority w:val="37"/>
    <w:unhideWhenUsed/>
    <w:rsid w:val="00E1093C"/>
  </w:style>
  <w:style w:type="paragraph" w:styleId="TOC4">
    <w:name w:val="toc 4"/>
    <w:basedOn w:val="Normal"/>
    <w:next w:val="Normal"/>
    <w:autoRedefine/>
    <w:uiPriority w:val="39"/>
    <w:unhideWhenUsed/>
    <w:rsid w:val="00E1093C"/>
    <w:pPr>
      <w:spacing w:before="0" w:after="100" w:line="276"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E1093C"/>
    <w:pPr>
      <w:spacing w:before="0"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E1093C"/>
    <w:pPr>
      <w:spacing w:before="0"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E1093C"/>
    <w:pPr>
      <w:spacing w:before="0"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E1093C"/>
    <w:pPr>
      <w:spacing w:before="0"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E1093C"/>
    <w:pPr>
      <w:spacing w:before="0" w:after="100" w:line="276" w:lineRule="auto"/>
      <w:ind w:left="1760"/>
    </w:pPr>
    <w:rPr>
      <w:rFonts w:asciiTheme="minorHAnsi" w:eastAsiaTheme="minorEastAsia" w:hAnsiTheme="minorHAnsi" w:cstheme="minorBidi"/>
      <w:sz w:val="22"/>
      <w:szCs w:val="22"/>
    </w:rPr>
  </w:style>
  <w:style w:type="character" w:styleId="Strong">
    <w:name w:val="Strong"/>
    <w:basedOn w:val="DefaultParagraphFont"/>
    <w:uiPriority w:val="22"/>
    <w:qFormat/>
    <w:rsid w:val="00E1093C"/>
    <w:rPr>
      <w:b/>
      <w:bCs/>
    </w:rPr>
  </w:style>
  <w:style w:type="character" w:styleId="FollowedHyperlink">
    <w:name w:val="FollowedHyperlink"/>
    <w:basedOn w:val="DefaultParagraphFont"/>
    <w:uiPriority w:val="99"/>
    <w:semiHidden/>
    <w:unhideWhenUsed/>
    <w:rsid w:val="00E1093C"/>
    <w:rPr>
      <w:color w:val="954F72" w:themeColor="followedHyperlink"/>
      <w:u w:val="single"/>
    </w:rPr>
  </w:style>
  <w:style w:type="table" w:styleId="LightShading-Accent5">
    <w:name w:val="Light Shading Accent 5"/>
    <w:basedOn w:val="TableNormal"/>
    <w:uiPriority w:val="60"/>
    <w:rsid w:val="00E1093C"/>
    <w:pPr>
      <w:spacing w:before="240" w:after="0" w:line="240" w:lineRule="auto"/>
    </w:pPr>
    <w:rPr>
      <w:rFonts w:asciiTheme="minorHAnsi" w:eastAsiaTheme="minorHAnsi" w:hAnsiTheme="minorHAnsi" w:cstheme="minorBidi"/>
      <w:color w:val="2E74B5" w:themeColor="accent5" w:themeShade="BF"/>
      <w:sz w:val="22"/>
      <w:szCs w:val="22"/>
    </w:rPr>
    <w:tblPr>
      <w:tblStyleRowBandSize w:val="1"/>
      <w:tblStyleColBandSize w:val="1"/>
      <w:tblBorders>
        <w:top w:val="single" w:sz="8" w:space="0" w:color="5B9BD5" w:themeColor="accent5"/>
        <w:bottom w:val="single" w:sz="8" w:space="0" w:color="5B9BD5" w:themeColor="accent5"/>
      </w:tblBorders>
    </w:tblPr>
    <w:tblStylePr w:type="firstRow">
      <w:pPr>
        <w:spacing w:beforeLines="0" w:before="0" w:beforeAutospacing="0" w:afterLines="0" w:after="0" w:afterAutospacing="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List-Accent5">
    <w:name w:val="Light List Accent 5"/>
    <w:basedOn w:val="TableNormal"/>
    <w:uiPriority w:val="61"/>
    <w:rsid w:val="00E1093C"/>
    <w:pPr>
      <w:spacing w:before="240" w:after="0" w:line="240" w:lineRule="auto"/>
    </w:pPr>
    <w:rPr>
      <w:rFonts w:asciiTheme="minorHAnsi" w:eastAsiaTheme="minorHAnsi" w:hAnsiTheme="minorHAnsi" w:cstheme="minorBidi"/>
      <w:sz w:val="22"/>
      <w:szCs w:val="22"/>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Lines="0" w:before="0" w:beforeAutospacing="0" w:afterLines="0" w:after="0" w:afterAutospacing="0" w:line="240" w:lineRule="auto"/>
      </w:pPr>
      <w:rPr>
        <w:b/>
        <w:bCs/>
        <w:color w:val="FFFFFF" w:themeColor="background1"/>
      </w:rPr>
      <w:tblPr/>
      <w:tcPr>
        <w:shd w:val="clear" w:color="auto" w:fill="5B9BD5" w:themeFill="accent5"/>
      </w:tcPr>
    </w:tblStylePr>
    <w:tblStylePr w:type="lastRow">
      <w:pPr>
        <w:spacing w:beforeLines="0" w:before="0" w:beforeAutospacing="0" w:afterLines="0" w:after="0" w:afterAutospacing="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MediumShading1-Accent5">
    <w:name w:val="Medium Shading 1 Accent 5"/>
    <w:basedOn w:val="TableNormal"/>
    <w:uiPriority w:val="63"/>
    <w:rsid w:val="00E1093C"/>
    <w:pPr>
      <w:spacing w:before="240" w:after="0" w:line="240" w:lineRule="auto"/>
    </w:pPr>
    <w:rPr>
      <w:rFonts w:asciiTheme="minorHAnsi" w:eastAsiaTheme="minorHAnsi" w:hAnsiTheme="minorHAnsi" w:cstheme="minorBidi"/>
      <w:sz w:val="22"/>
      <w:szCs w:val="22"/>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Lines="0" w:before="0" w:beforeAutospacing="0" w:afterLines="0" w:after="0" w:afterAutospacing="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character" w:styleId="CommentReference">
    <w:name w:val="annotation reference"/>
    <w:basedOn w:val="DefaultParagraphFont"/>
    <w:uiPriority w:val="99"/>
    <w:unhideWhenUsed/>
    <w:rsid w:val="00E1093C"/>
    <w:rPr>
      <w:sz w:val="16"/>
      <w:szCs w:val="16"/>
    </w:rPr>
  </w:style>
  <w:style w:type="paragraph" w:styleId="CommentText">
    <w:name w:val="annotation text"/>
    <w:basedOn w:val="Normal"/>
    <w:link w:val="CommentTextChar"/>
    <w:uiPriority w:val="99"/>
    <w:unhideWhenUsed/>
    <w:rsid w:val="00E1093C"/>
    <w:rPr>
      <w:szCs w:val="20"/>
    </w:rPr>
  </w:style>
  <w:style w:type="character" w:customStyle="1" w:styleId="CommentTextChar">
    <w:name w:val="Comment Text Char"/>
    <w:basedOn w:val="DefaultParagraphFont"/>
    <w:link w:val="CommentText"/>
    <w:uiPriority w:val="99"/>
    <w:rsid w:val="00E1093C"/>
    <w:rPr>
      <w:rFonts w:ascii="Arial" w:eastAsia="Times New Roman" w:hAnsi="Arial"/>
      <w:sz w:val="24"/>
    </w:rPr>
  </w:style>
  <w:style w:type="paragraph" w:styleId="CommentSubject">
    <w:name w:val="annotation subject"/>
    <w:basedOn w:val="CommentText"/>
    <w:next w:val="CommentText"/>
    <w:link w:val="CommentSubjectChar"/>
    <w:unhideWhenUsed/>
    <w:rsid w:val="00E1093C"/>
    <w:rPr>
      <w:b/>
      <w:bCs/>
    </w:rPr>
  </w:style>
  <w:style w:type="character" w:customStyle="1" w:styleId="CommentSubjectChar">
    <w:name w:val="Comment Subject Char"/>
    <w:basedOn w:val="CommentTextChar"/>
    <w:link w:val="CommentSubject"/>
    <w:rsid w:val="00E1093C"/>
    <w:rPr>
      <w:rFonts w:ascii="Arial" w:eastAsia="Times New Roman" w:hAnsi="Arial"/>
      <w:b/>
      <w:bCs/>
      <w:sz w:val="24"/>
    </w:rPr>
  </w:style>
  <w:style w:type="paragraph" w:styleId="NormalWeb">
    <w:name w:val="Normal (Web)"/>
    <w:basedOn w:val="Normal"/>
    <w:uiPriority w:val="99"/>
    <w:unhideWhenUsed/>
    <w:rsid w:val="00E1093C"/>
    <w:pPr>
      <w:spacing w:before="100" w:beforeAutospacing="1" w:after="100" w:afterAutospacing="1"/>
    </w:pPr>
    <w:rPr>
      <w:rFonts w:ascii="Times New Roman" w:eastAsiaTheme="minorEastAsia" w:hAnsi="Times New Roman"/>
    </w:rPr>
  </w:style>
  <w:style w:type="paragraph" w:customStyle="1" w:styleId="Body">
    <w:name w:val="Body"/>
    <w:link w:val="BodyChar"/>
    <w:rsid w:val="00E1093C"/>
    <w:pPr>
      <w:spacing w:before="240" w:after="240" w:line="240" w:lineRule="auto"/>
      <w:ind w:left="1304"/>
    </w:pPr>
    <w:rPr>
      <w:rFonts w:ascii="Palatino" w:eastAsia="Times New Roman" w:hAnsi="Palatino"/>
      <w:lang w:val="en-GB"/>
    </w:rPr>
  </w:style>
  <w:style w:type="character" w:customStyle="1" w:styleId="BodyChar">
    <w:name w:val="Body Char"/>
    <w:basedOn w:val="DefaultParagraphFont"/>
    <w:link w:val="Body"/>
    <w:locked/>
    <w:rsid w:val="00E1093C"/>
    <w:rPr>
      <w:rFonts w:ascii="Palatino" w:eastAsia="Times New Roman" w:hAnsi="Palatino"/>
      <w:lang w:val="en-GB"/>
    </w:rPr>
  </w:style>
  <w:style w:type="character" w:customStyle="1" w:styleId="FigureTitleChar">
    <w:name w:val="Figure Title Char"/>
    <w:link w:val="FigureTitle"/>
    <w:locked/>
    <w:rsid w:val="00E1093C"/>
    <w:rPr>
      <w:b/>
      <w:sz w:val="24"/>
    </w:rPr>
  </w:style>
  <w:style w:type="paragraph" w:customStyle="1" w:styleId="FigureTitle">
    <w:name w:val="Figure Title"/>
    <w:basedOn w:val="Normal"/>
    <w:link w:val="FigureTitleChar"/>
    <w:qFormat/>
    <w:rsid w:val="00E1093C"/>
    <w:pPr>
      <w:numPr>
        <w:numId w:val="10"/>
      </w:numPr>
      <w:spacing w:after="0"/>
      <w:jc w:val="center"/>
    </w:pPr>
    <w:rPr>
      <w:rFonts w:ascii="Times New Roman" w:eastAsia="MS Mincho" w:hAnsi="Times New Roman"/>
      <w:b/>
      <w:szCs w:val="20"/>
    </w:rPr>
  </w:style>
  <w:style w:type="paragraph" w:customStyle="1" w:styleId="a2">
    <w:name w:val="a2"/>
    <w:basedOn w:val="Heading2"/>
    <w:next w:val="Normal"/>
    <w:uiPriority w:val="11"/>
    <w:rsid w:val="005B703E"/>
    <w:pPr>
      <w:keepLines w:val="0"/>
      <w:tabs>
        <w:tab w:val="clear" w:pos="864"/>
        <w:tab w:val="left" w:pos="500"/>
        <w:tab w:val="left" w:pos="720"/>
      </w:tabs>
      <w:suppressAutoHyphens/>
      <w:spacing w:before="270" w:after="240" w:line="270" w:lineRule="exact"/>
    </w:pPr>
    <w:rPr>
      <w:rFonts w:ascii="Cambria" w:eastAsia="MS Mincho" w:hAnsi="Cambria" w:cs="Times New Roman"/>
      <w:iCs w:val="0"/>
      <w:kern w:val="0"/>
      <w:szCs w:val="20"/>
      <w:lang w:val="de-DE" w:eastAsia="ja-JP"/>
    </w:rPr>
  </w:style>
  <w:style w:type="paragraph" w:customStyle="1" w:styleId="CellBody">
    <w:name w:val="CellBody"/>
    <w:basedOn w:val="Normal"/>
    <w:rsid w:val="00E1093C"/>
    <w:pPr>
      <w:overflowPunct w:val="0"/>
      <w:autoSpaceDE w:val="0"/>
      <w:autoSpaceDN w:val="0"/>
      <w:adjustRightInd w:val="0"/>
      <w:spacing w:before="60"/>
      <w:textAlignment w:val="baseline"/>
    </w:pPr>
    <w:rPr>
      <w:noProof/>
      <w:color w:val="000000"/>
      <w:szCs w:val="20"/>
    </w:rPr>
  </w:style>
  <w:style w:type="paragraph" w:styleId="BodyText">
    <w:name w:val="Body Text"/>
    <w:basedOn w:val="Normal"/>
    <w:link w:val="BodyTextChar"/>
    <w:rsid w:val="00E1093C"/>
    <w:pPr>
      <w:spacing w:before="0" w:after="240" w:line="240" w:lineRule="atLeast"/>
      <w:jc w:val="both"/>
    </w:pPr>
    <w:rPr>
      <w:rFonts w:ascii="Times New Roman" w:eastAsia="PMingLiU" w:hAnsi="Times New Roman"/>
      <w:spacing w:val="-5"/>
      <w:szCs w:val="20"/>
    </w:rPr>
  </w:style>
  <w:style w:type="character" w:customStyle="1" w:styleId="BodyTextChar">
    <w:name w:val="Body Text Char"/>
    <w:basedOn w:val="DefaultParagraphFont"/>
    <w:link w:val="BodyText"/>
    <w:rsid w:val="00E1093C"/>
    <w:rPr>
      <w:rFonts w:eastAsia="PMingLiU"/>
      <w:spacing w:val="-5"/>
      <w:sz w:val="24"/>
    </w:rPr>
  </w:style>
  <w:style w:type="paragraph" w:styleId="FootnoteText">
    <w:name w:val="footnote text"/>
    <w:basedOn w:val="Normal"/>
    <w:link w:val="FootnoteTextChar"/>
    <w:semiHidden/>
    <w:rsid w:val="00E1093C"/>
    <w:pPr>
      <w:spacing w:before="0" w:after="0"/>
    </w:pPr>
    <w:rPr>
      <w:rFonts w:ascii="Times New Roman" w:hAnsi="Times New Roman"/>
      <w:szCs w:val="20"/>
    </w:rPr>
  </w:style>
  <w:style w:type="character" w:customStyle="1" w:styleId="FootnoteTextChar">
    <w:name w:val="Footnote Text Char"/>
    <w:basedOn w:val="DefaultParagraphFont"/>
    <w:link w:val="FootnoteText"/>
    <w:semiHidden/>
    <w:rsid w:val="00E1093C"/>
    <w:rPr>
      <w:rFonts w:eastAsia="Times New Roman"/>
      <w:sz w:val="24"/>
    </w:rPr>
  </w:style>
  <w:style w:type="paragraph" w:styleId="ListNumber">
    <w:name w:val="List Number"/>
    <w:basedOn w:val="Normal"/>
    <w:rsid w:val="00E1093C"/>
    <w:pPr>
      <w:numPr>
        <w:numId w:val="11"/>
      </w:numPr>
      <w:spacing w:before="0" w:after="0"/>
    </w:pPr>
  </w:style>
  <w:style w:type="character" w:customStyle="1" w:styleId="Heading1CharChar">
    <w:name w:val="Heading 1 Char Char"/>
    <w:rsid w:val="0095277F"/>
    <w:rPr>
      <w:sz w:val="28"/>
      <w:szCs w:val="28"/>
    </w:rPr>
  </w:style>
  <w:style w:type="paragraph" w:customStyle="1" w:styleId="Table">
    <w:name w:val="Table"/>
    <w:basedOn w:val="Normal"/>
    <w:next w:val="Normal"/>
    <w:rsid w:val="00E1093C"/>
    <w:pPr>
      <w:numPr>
        <w:numId w:val="12"/>
      </w:numPr>
      <w:spacing w:before="0" w:after="0"/>
    </w:pPr>
  </w:style>
  <w:style w:type="paragraph" w:styleId="DocumentMap">
    <w:name w:val="Document Map"/>
    <w:basedOn w:val="Normal"/>
    <w:link w:val="DocumentMapChar"/>
    <w:semiHidden/>
    <w:rsid w:val="00E1093C"/>
    <w:pPr>
      <w:shd w:val="clear" w:color="auto" w:fill="000080"/>
      <w:spacing w:before="0" w:after="0"/>
    </w:pPr>
    <w:rPr>
      <w:rFonts w:ascii="Tahoma" w:hAnsi="Tahoma"/>
      <w:szCs w:val="20"/>
    </w:rPr>
  </w:style>
  <w:style w:type="character" w:customStyle="1" w:styleId="DocumentMapChar">
    <w:name w:val="Document Map Char"/>
    <w:basedOn w:val="DefaultParagraphFont"/>
    <w:link w:val="DocumentMap"/>
    <w:semiHidden/>
    <w:rsid w:val="00E1093C"/>
    <w:rPr>
      <w:rFonts w:ascii="Tahoma" w:eastAsia="Times New Roman" w:hAnsi="Tahoma"/>
      <w:sz w:val="24"/>
      <w:shd w:val="clear" w:color="auto" w:fill="000080"/>
    </w:rPr>
  </w:style>
  <w:style w:type="character" w:styleId="FootnoteReference">
    <w:name w:val="footnote reference"/>
    <w:semiHidden/>
    <w:rsid w:val="00E1093C"/>
    <w:rPr>
      <w:vertAlign w:val="superscript"/>
    </w:rPr>
  </w:style>
  <w:style w:type="table" w:customStyle="1" w:styleId="TableGrid1">
    <w:name w:val="Table Grid1"/>
    <w:basedOn w:val="TableNormal"/>
    <w:next w:val="TableGrid"/>
    <w:rsid w:val="00E1093C"/>
    <w:pPr>
      <w:spacing w:before="24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ybody">
    <w:name w:val="mybody"/>
    <w:basedOn w:val="Normal"/>
    <w:link w:val="mybodyChar"/>
    <w:qFormat/>
    <w:rsid w:val="00E1093C"/>
    <w:pPr>
      <w:spacing w:before="0" w:after="0"/>
    </w:pPr>
    <w:rPr>
      <w:rFonts w:ascii="Times New Roman" w:hAnsi="Times New Roman"/>
    </w:rPr>
  </w:style>
  <w:style w:type="character" w:customStyle="1" w:styleId="mybodyChar">
    <w:name w:val="mybody Char"/>
    <w:link w:val="mybody"/>
    <w:rsid w:val="00E1093C"/>
    <w:rPr>
      <w:rFonts w:eastAsia="Times New Roman"/>
      <w:sz w:val="24"/>
      <w:szCs w:val="24"/>
    </w:rPr>
  </w:style>
  <w:style w:type="paragraph" w:styleId="Revision">
    <w:name w:val="Revision"/>
    <w:hidden/>
    <w:uiPriority w:val="99"/>
    <w:semiHidden/>
    <w:rsid w:val="00E1093C"/>
    <w:pPr>
      <w:spacing w:before="240" w:after="0" w:line="240" w:lineRule="auto"/>
    </w:pPr>
    <w:rPr>
      <w:rFonts w:ascii="Arial" w:eastAsia="Times New Roman" w:hAnsi="Arial"/>
      <w:szCs w:val="24"/>
    </w:rPr>
  </w:style>
  <w:style w:type="table" w:styleId="LightShading-Accent1">
    <w:name w:val="Light Shading Accent 1"/>
    <w:basedOn w:val="TableNormal"/>
    <w:uiPriority w:val="60"/>
    <w:rsid w:val="00E1093C"/>
    <w:pPr>
      <w:spacing w:before="240" w:after="0" w:line="240" w:lineRule="auto"/>
    </w:pPr>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MediumList2-Accent1">
    <w:name w:val="Medium List 2 Accent 1"/>
    <w:basedOn w:val="TableNormal"/>
    <w:uiPriority w:val="66"/>
    <w:rsid w:val="00E1093C"/>
    <w:pPr>
      <w:spacing w:before="240" w:after="0" w:line="240" w:lineRule="auto"/>
    </w:pPr>
    <w:rPr>
      <w:rFonts w:ascii="Cambria" w:eastAsia="MS Gothic" w:hAnsi="Cambria"/>
      <w:color w:val="000000"/>
      <w:sz w:val="22"/>
      <w:szCs w:val="22"/>
      <w:lang w:eastAsia="ja-JP"/>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LightGrid-Accent1">
    <w:name w:val="Light Grid Accent 1"/>
    <w:basedOn w:val="TableNormal"/>
    <w:uiPriority w:val="62"/>
    <w:rsid w:val="00E1093C"/>
    <w:pPr>
      <w:spacing w:before="240" w:after="0" w:line="240" w:lineRule="auto"/>
    </w:p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TableofFigures">
    <w:name w:val="table of figures"/>
    <w:basedOn w:val="Normal"/>
    <w:next w:val="Normal"/>
    <w:uiPriority w:val="99"/>
    <w:rsid w:val="00E1093C"/>
    <w:pPr>
      <w:spacing w:before="0" w:after="0"/>
    </w:pPr>
    <w:rPr>
      <w:color w:val="44546A" w:themeColor="text2"/>
    </w:rPr>
  </w:style>
  <w:style w:type="table" w:styleId="MediumShading1-Accent1">
    <w:name w:val="Medium Shading 1 Accent 1"/>
    <w:basedOn w:val="TableNormal"/>
    <w:uiPriority w:val="63"/>
    <w:rsid w:val="00E1093C"/>
    <w:pPr>
      <w:spacing w:before="240" w:after="0" w:line="240" w:lineRule="auto"/>
    </w:p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EndnoteText">
    <w:name w:val="endnote text"/>
    <w:basedOn w:val="Normal"/>
    <w:link w:val="EndnoteTextChar"/>
    <w:rsid w:val="00E1093C"/>
    <w:pPr>
      <w:spacing w:before="0" w:after="0"/>
    </w:pPr>
    <w:rPr>
      <w:szCs w:val="20"/>
    </w:rPr>
  </w:style>
  <w:style w:type="character" w:customStyle="1" w:styleId="EndnoteTextChar">
    <w:name w:val="Endnote Text Char"/>
    <w:basedOn w:val="DefaultParagraphFont"/>
    <w:link w:val="EndnoteText"/>
    <w:rsid w:val="00E1093C"/>
    <w:rPr>
      <w:rFonts w:ascii="Arial" w:eastAsia="Times New Roman" w:hAnsi="Arial"/>
      <w:sz w:val="24"/>
    </w:rPr>
  </w:style>
  <w:style w:type="character" w:styleId="EndnoteReference">
    <w:name w:val="endnote reference"/>
    <w:rsid w:val="00E1093C"/>
    <w:rPr>
      <w:vertAlign w:val="superscript"/>
    </w:rPr>
  </w:style>
  <w:style w:type="table" w:styleId="MediumGrid1-Accent1">
    <w:name w:val="Medium Grid 1 Accent 1"/>
    <w:basedOn w:val="TableNormal"/>
    <w:uiPriority w:val="67"/>
    <w:rsid w:val="00E1093C"/>
    <w:pPr>
      <w:spacing w:before="240" w:after="0" w:line="240" w:lineRule="auto"/>
    </w:p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3-Accent1">
    <w:name w:val="Medium Grid 3 Accent 1"/>
    <w:basedOn w:val="TableNormal"/>
    <w:uiPriority w:val="69"/>
    <w:rsid w:val="00E1093C"/>
    <w:pPr>
      <w:spacing w:before="240" w:after="0" w:line="240" w:lineRule="auto"/>
    </w:p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ColorfulGrid-Accent1">
    <w:name w:val="Colorful Grid Accent 1"/>
    <w:basedOn w:val="TableNormal"/>
    <w:uiPriority w:val="73"/>
    <w:rsid w:val="00E1093C"/>
    <w:pPr>
      <w:spacing w:before="240" w:after="0" w:line="240" w:lineRule="auto"/>
    </w:pPr>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MediumGrid2-Accent1">
    <w:name w:val="Medium Grid 2 Accent 1"/>
    <w:basedOn w:val="TableNormal"/>
    <w:uiPriority w:val="68"/>
    <w:rsid w:val="00E1093C"/>
    <w:pPr>
      <w:spacing w:before="240" w:after="0" w:line="240" w:lineRule="auto"/>
    </w:pPr>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Shading2-Accent3">
    <w:name w:val="Medium Shading 2 Accent 3"/>
    <w:basedOn w:val="TableNormal"/>
    <w:uiPriority w:val="64"/>
    <w:rsid w:val="00E1093C"/>
    <w:pPr>
      <w:spacing w:before="24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ableClassic2">
    <w:name w:val="Table Classic 2"/>
    <w:basedOn w:val="TableNormal"/>
    <w:rsid w:val="00E1093C"/>
    <w:pPr>
      <w:spacing w:before="240" w:after="0" w:line="24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Grid2">
    <w:name w:val="Table Grid2"/>
    <w:basedOn w:val="TableNormal"/>
    <w:next w:val="TableGrid"/>
    <w:uiPriority w:val="59"/>
    <w:rsid w:val="00E1093C"/>
    <w:pPr>
      <w:keepLines/>
      <w:spacing w:before="120" w:after="12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4">
    <w:name w:val="Grid Table 4 Accent 4"/>
    <w:basedOn w:val="TableNormal"/>
    <w:uiPriority w:val="49"/>
    <w:rsid w:val="00E1093C"/>
    <w:pPr>
      <w:spacing w:before="240" w:after="0" w:line="240" w:lineRule="auto"/>
    </w:pPr>
    <w:rPr>
      <w:rFonts w:asciiTheme="minorHAnsi" w:eastAsiaTheme="minorHAnsi" w:hAnsiTheme="minorHAnsi" w:cstheme="minorBidi"/>
      <w:sz w:val="18"/>
      <w:szCs w:val="22"/>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cPr>
      <w:shd w:val="clear" w:color="auto" w:fill="FDFCFE"/>
    </w:tc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character" w:styleId="PlaceholderText">
    <w:name w:val="Placeholder Text"/>
    <w:basedOn w:val="DefaultParagraphFont"/>
    <w:uiPriority w:val="99"/>
    <w:semiHidden/>
    <w:rsid w:val="00E1093C"/>
    <w:rPr>
      <w:color w:val="808080"/>
    </w:rPr>
  </w:style>
  <w:style w:type="paragraph" w:customStyle="1" w:styleId="font0">
    <w:name w:val="font0"/>
    <w:basedOn w:val="Normal"/>
    <w:rsid w:val="00E1093C"/>
    <w:pPr>
      <w:spacing w:before="100" w:beforeAutospacing="1" w:after="100" w:afterAutospacing="1"/>
    </w:pPr>
    <w:rPr>
      <w:rFonts w:ascii="Calibri" w:hAnsi="Calibri" w:cs="Calibri"/>
      <w:color w:val="000000"/>
      <w:sz w:val="22"/>
      <w:szCs w:val="22"/>
    </w:rPr>
  </w:style>
  <w:style w:type="paragraph" w:customStyle="1" w:styleId="font5">
    <w:name w:val="font5"/>
    <w:basedOn w:val="Normal"/>
    <w:rsid w:val="00E1093C"/>
    <w:pPr>
      <w:spacing w:before="100" w:beforeAutospacing="1" w:after="100" w:afterAutospacing="1"/>
    </w:pPr>
    <w:rPr>
      <w:rFonts w:cs="Arial"/>
      <w:color w:val="000000"/>
      <w:sz w:val="28"/>
      <w:szCs w:val="28"/>
    </w:rPr>
  </w:style>
  <w:style w:type="paragraph" w:customStyle="1" w:styleId="font6">
    <w:name w:val="font6"/>
    <w:basedOn w:val="Normal"/>
    <w:rsid w:val="00E1093C"/>
    <w:pPr>
      <w:spacing w:before="100" w:beforeAutospacing="1" w:after="100" w:afterAutospacing="1"/>
    </w:pPr>
    <w:rPr>
      <w:rFonts w:ascii="Symbol" w:hAnsi="Symbol"/>
      <w:color w:val="000000"/>
      <w:sz w:val="28"/>
      <w:szCs w:val="28"/>
    </w:rPr>
  </w:style>
  <w:style w:type="paragraph" w:customStyle="1" w:styleId="font7">
    <w:name w:val="font7"/>
    <w:basedOn w:val="Normal"/>
    <w:rsid w:val="00E1093C"/>
    <w:pPr>
      <w:spacing w:before="100" w:beforeAutospacing="1" w:after="100" w:afterAutospacing="1"/>
    </w:pPr>
    <w:rPr>
      <w:rFonts w:ascii="Symbol" w:hAnsi="Symbol"/>
      <w:color w:val="000000"/>
      <w:sz w:val="22"/>
      <w:szCs w:val="22"/>
    </w:rPr>
  </w:style>
  <w:style w:type="paragraph" w:customStyle="1" w:styleId="xl65">
    <w:name w:val="xl65"/>
    <w:basedOn w:val="Normal"/>
    <w:rsid w:val="00E1093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66">
    <w:name w:val="xl66"/>
    <w:basedOn w:val="Normal"/>
    <w:rsid w:val="00E1093C"/>
    <w:pPr>
      <w:spacing w:before="100" w:beforeAutospacing="1" w:after="100" w:afterAutospacing="1"/>
      <w:textAlignment w:val="top"/>
    </w:pPr>
    <w:rPr>
      <w:rFonts w:ascii="Times New Roman" w:hAnsi="Times New Roman"/>
    </w:rPr>
  </w:style>
  <w:style w:type="paragraph" w:customStyle="1" w:styleId="xl67">
    <w:name w:val="xl67"/>
    <w:basedOn w:val="Normal"/>
    <w:rsid w:val="00E1093C"/>
    <w:pPr>
      <w:spacing w:before="100" w:beforeAutospacing="1" w:after="100" w:afterAutospacing="1"/>
      <w:jc w:val="center"/>
      <w:textAlignment w:val="top"/>
    </w:pPr>
    <w:rPr>
      <w:rFonts w:ascii="Times New Roman" w:hAnsi="Times New Roman"/>
    </w:rPr>
  </w:style>
  <w:style w:type="paragraph" w:customStyle="1" w:styleId="xl68">
    <w:name w:val="xl68"/>
    <w:basedOn w:val="Normal"/>
    <w:rsid w:val="00E1093C"/>
    <w:pPr>
      <w:pBdr>
        <w:top w:val="single" w:sz="4" w:space="0" w:color="auto"/>
        <w:left w:val="single" w:sz="4" w:space="0" w:color="auto"/>
        <w:bottom w:val="single" w:sz="8" w:space="0" w:color="auto"/>
        <w:right w:val="single" w:sz="8" w:space="0" w:color="auto"/>
      </w:pBdr>
      <w:spacing w:before="100" w:beforeAutospacing="1" w:after="100" w:afterAutospacing="1"/>
      <w:textAlignment w:val="top"/>
    </w:pPr>
    <w:rPr>
      <w:rFonts w:ascii="Times New Roman" w:hAnsi="Times New Roman"/>
    </w:rPr>
  </w:style>
  <w:style w:type="paragraph" w:customStyle="1" w:styleId="xl69">
    <w:name w:val="xl69"/>
    <w:basedOn w:val="Normal"/>
    <w:rsid w:val="00E1093C"/>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70">
    <w:name w:val="xl70"/>
    <w:basedOn w:val="Normal"/>
    <w:rsid w:val="00E1093C"/>
    <w:pPr>
      <w:pBdr>
        <w:top w:val="single" w:sz="4" w:space="0" w:color="auto"/>
        <w:left w:val="single" w:sz="8" w:space="0" w:color="auto"/>
        <w:bottom w:val="single" w:sz="8"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71">
    <w:name w:val="xl71"/>
    <w:basedOn w:val="Normal"/>
    <w:rsid w:val="00E1093C"/>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rPr>
  </w:style>
  <w:style w:type="paragraph" w:customStyle="1" w:styleId="xl72">
    <w:name w:val="xl72"/>
    <w:basedOn w:val="Normal"/>
    <w:rsid w:val="00E1093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73">
    <w:name w:val="xl73"/>
    <w:basedOn w:val="Normal"/>
    <w:rsid w:val="00E1093C"/>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74">
    <w:name w:val="xl74"/>
    <w:basedOn w:val="Normal"/>
    <w:rsid w:val="00E1093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rPr>
  </w:style>
  <w:style w:type="paragraph" w:customStyle="1" w:styleId="xl75">
    <w:name w:val="xl75"/>
    <w:basedOn w:val="Normal"/>
    <w:rsid w:val="00E1093C"/>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rPr>
  </w:style>
  <w:style w:type="paragraph" w:customStyle="1" w:styleId="xl76">
    <w:name w:val="xl76"/>
    <w:basedOn w:val="Normal"/>
    <w:rsid w:val="00E1093C"/>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sz w:val="36"/>
      <w:szCs w:val="36"/>
    </w:rPr>
  </w:style>
  <w:style w:type="paragraph" w:customStyle="1" w:styleId="xl77">
    <w:name w:val="xl77"/>
    <w:basedOn w:val="Normal"/>
    <w:rsid w:val="00E1093C"/>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color w:val="000000"/>
      <w:sz w:val="28"/>
      <w:szCs w:val="28"/>
    </w:rPr>
  </w:style>
  <w:style w:type="paragraph" w:customStyle="1" w:styleId="xl78">
    <w:name w:val="xl78"/>
    <w:basedOn w:val="Normal"/>
    <w:rsid w:val="00E1093C"/>
    <w:pPr>
      <w:pBdr>
        <w:top w:val="single" w:sz="8" w:space="0" w:color="FFFFFF"/>
        <w:left w:val="single" w:sz="8" w:space="0" w:color="FFFFFF"/>
        <w:bottom w:val="single" w:sz="8" w:space="0" w:color="FFFFFF"/>
        <w:right w:val="single" w:sz="8" w:space="0" w:color="FFFFFF"/>
      </w:pBdr>
      <w:shd w:val="clear" w:color="000000" w:fill="F1F4F9"/>
      <w:spacing w:before="100" w:beforeAutospacing="1" w:after="100" w:afterAutospacing="1"/>
      <w:jc w:val="center"/>
      <w:textAlignment w:val="center"/>
    </w:pPr>
    <w:rPr>
      <w:rFonts w:cs="Arial"/>
      <w:color w:val="000000"/>
      <w:sz w:val="28"/>
      <w:szCs w:val="28"/>
    </w:rPr>
  </w:style>
  <w:style w:type="paragraph" w:customStyle="1" w:styleId="xl79">
    <w:name w:val="xl79"/>
    <w:basedOn w:val="Normal"/>
    <w:rsid w:val="00E1093C"/>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ascii="Times New Roman" w:hAnsi="Times New Roman"/>
      <w:color w:val="000000"/>
      <w:sz w:val="28"/>
      <w:szCs w:val="28"/>
    </w:rPr>
  </w:style>
  <w:style w:type="paragraph" w:customStyle="1" w:styleId="xl80">
    <w:name w:val="xl80"/>
    <w:basedOn w:val="Normal"/>
    <w:rsid w:val="00E1093C"/>
    <w:pPr>
      <w:pBdr>
        <w:top w:val="single" w:sz="8" w:space="0" w:color="FFFFFF"/>
        <w:left w:val="single" w:sz="8" w:space="0" w:color="FFFFFF"/>
        <w:bottom w:val="single" w:sz="8" w:space="0" w:color="FFFFFF"/>
        <w:right w:val="single" w:sz="8" w:space="0" w:color="FFFFFF"/>
      </w:pBdr>
      <w:shd w:val="clear" w:color="000000" w:fill="F1F4F9"/>
      <w:spacing w:before="100" w:beforeAutospacing="1" w:after="100" w:afterAutospacing="1"/>
      <w:jc w:val="center"/>
      <w:textAlignment w:val="center"/>
    </w:pPr>
    <w:rPr>
      <w:rFonts w:ascii="Times New Roman" w:hAnsi="Times New Roman"/>
      <w:color w:val="000000"/>
      <w:sz w:val="28"/>
      <w:szCs w:val="28"/>
    </w:rPr>
  </w:style>
  <w:style w:type="paragraph" w:customStyle="1" w:styleId="xl81">
    <w:name w:val="xl81"/>
    <w:basedOn w:val="Normal"/>
    <w:rsid w:val="00E1093C"/>
    <w:pPr>
      <w:pBdr>
        <w:top w:val="single" w:sz="12"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sz w:val="36"/>
      <w:szCs w:val="36"/>
    </w:rPr>
  </w:style>
  <w:style w:type="paragraph" w:customStyle="1" w:styleId="xl82">
    <w:name w:val="xl82"/>
    <w:basedOn w:val="Normal"/>
    <w:rsid w:val="00E1093C"/>
    <w:pPr>
      <w:pBdr>
        <w:top w:val="single" w:sz="12"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color w:val="000000"/>
      <w:sz w:val="28"/>
      <w:szCs w:val="28"/>
    </w:rPr>
  </w:style>
  <w:style w:type="paragraph" w:customStyle="1" w:styleId="xl83">
    <w:name w:val="xl83"/>
    <w:basedOn w:val="Normal"/>
    <w:rsid w:val="00E1093C"/>
    <w:pPr>
      <w:pBdr>
        <w:left w:val="single" w:sz="8" w:space="0" w:color="FFFFFF"/>
        <w:bottom w:val="single" w:sz="12" w:space="0" w:color="FFFFFF"/>
        <w:right w:val="single" w:sz="8" w:space="0" w:color="FFFFFF"/>
      </w:pBdr>
      <w:shd w:val="clear" w:color="000000" w:fill="A284BD"/>
      <w:spacing w:before="100" w:beforeAutospacing="1" w:after="100" w:afterAutospacing="1"/>
      <w:jc w:val="center"/>
      <w:textAlignment w:val="center"/>
    </w:pPr>
    <w:rPr>
      <w:rFonts w:ascii="Times New Roman" w:hAnsi="Times New Roman"/>
      <w:b/>
      <w:bCs/>
      <w:color w:val="FFFFFF"/>
      <w:sz w:val="32"/>
      <w:szCs w:val="32"/>
    </w:rPr>
  </w:style>
  <w:style w:type="paragraph" w:customStyle="1" w:styleId="xl84">
    <w:name w:val="xl84"/>
    <w:basedOn w:val="Normal"/>
    <w:rsid w:val="00E1093C"/>
    <w:pPr>
      <w:pBdr>
        <w:top w:val="single" w:sz="8" w:space="0" w:color="FFFFFF"/>
        <w:left w:val="single" w:sz="8" w:space="0" w:color="FFFFFF"/>
        <w:right w:val="single" w:sz="8" w:space="0" w:color="FFFFFF"/>
      </w:pBdr>
      <w:shd w:val="clear" w:color="000000" w:fill="A284BD"/>
      <w:spacing w:before="100" w:beforeAutospacing="1" w:after="100" w:afterAutospacing="1"/>
      <w:jc w:val="center"/>
      <w:textAlignment w:val="center"/>
    </w:pPr>
    <w:rPr>
      <w:rFonts w:ascii="Times New Roman" w:hAnsi="Times New Roman"/>
      <w:b/>
      <w:bCs/>
      <w:color w:val="FFFFFF"/>
      <w:sz w:val="32"/>
      <w:szCs w:val="32"/>
    </w:rPr>
  </w:style>
  <w:style w:type="paragraph" w:customStyle="1" w:styleId="xl85">
    <w:name w:val="xl85"/>
    <w:basedOn w:val="Normal"/>
    <w:rsid w:val="00E1093C"/>
    <w:pPr>
      <w:spacing w:before="100" w:beforeAutospacing="1" w:after="100" w:afterAutospacing="1"/>
      <w:jc w:val="center"/>
      <w:textAlignment w:val="top"/>
    </w:pPr>
    <w:rPr>
      <w:rFonts w:ascii="Times New Roman" w:hAnsi="Times New Roman"/>
      <w:b/>
      <w:bCs/>
    </w:rPr>
  </w:style>
  <w:style w:type="paragraph" w:customStyle="1" w:styleId="xl86">
    <w:name w:val="xl86"/>
    <w:basedOn w:val="Normal"/>
    <w:rsid w:val="00E1093C"/>
    <w:pPr>
      <w:pBdr>
        <w:top w:val="single" w:sz="8" w:space="0" w:color="auto"/>
        <w:left w:val="single" w:sz="4" w:space="0" w:color="auto"/>
        <w:right w:val="single" w:sz="8" w:space="0" w:color="auto"/>
      </w:pBdr>
      <w:shd w:val="clear" w:color="000000" w:fill="E2CFF1"/>
      <w:spacing w:before="100" w:beforeAutospacing="1" w:after="100" w:afterAutospacing="1"/>
      <w:jc w:val="center"/>
      <w:textAlignment w:val="center"/>
    </w:pPr>
    <w:rPr>
      <w:rFonts w:ascii="Times New Roman" w:hAnsi="Times New Roman"/>
      <w:b/>
      <w:bCs/>
    </w:rPr>
  </w:style>
  <w:style w:type="paragraph" w:customStyle="1" w:styleId="xl87">
    <w:name w:val="xl87"/>
    <w:basedOn w:val="Normal"/>
    <w:rsid w:val="00E1093C"/>
    <w:pPr>
      <w:pBdr>
        <w:top w:val="single" w:sz="8" w:space="0" w:color="auto"/>
        <w:left w:val="single" w:sz="4" w:space="0" w:color="auto"/>
        <w:right w:val="single" w:sz="4" w:space="0" w:color="auto"/>
      </w:pBdr>
      <w:shd w:val="clear" w:color="000000" w:fill="E2CFF1"/>
      <w:spacing w:before="100" w:beforeAutospacing="1" w:after="100" w:afterAutospacing="1"/>
      <w:jc w:val="center"/>
      <w:textAlignment w:val="center"/>
    </w:pPr>
    <w:rPr>
      <w:rFonts w:ascii="Times New Roman" w:hAnsi="Times New Roman"/>
      <w:b/>
      <w:bCs/>
    </w:rPr>
  </w:style>
  <w:style w:type="paragraph" w:customStyle="1" w:styleId="xl88">
    <w:name w:val="xl88"/>
    <w:basedOn w:val="Normal"/>
    <w:rsid w:val="00E1093C"/>
    <w:pPr>
      <w:pBdr>
        <w:top w:val="single" w:sz="8" w:space="0" w:color="auto"/>
        <w:left w:val="single" w:sz="4" w:space="0" w:color="auto"/>
        <w:right w:val="single" w:sz="4" w:space="0" w:color="auto"/>
      </w:pBdr>
      <w:shd w:val="clear" w:color="000000" w:fill="E2CFF1"/>
      <w:spacing w:before="100" w:beforeAutospacing="1" w:after="100" w:afterAutospacing="1"/>
      <w:jc w:val="center"/>
      <w:textAlignment w:val="center"/>
    </w:pPr>
    <w:rPr>
      <w:rFonts w:ascii="Times New Roman" w:hAnsi="Times New Roman"/>
      <w:b/>
      <w:bCs/>
    </w:rPr>
  </w:style>
  <w:style w:type="paragraph" w:customStyle="1" w:styleId="xl89">
    <w:name w:val="xl89"/>
    <w:basedOn w:val="Normal"/>
    <w:rsid w:val="00E1093C"/>
    <w:pPr>
      <w:pBdr>
        <w:top w:val="single" w:sz="8" w:space="0" w:color="auto"/>
        <w:left w:val="single" w:sz="8" w:space="0" w:color="auto"/>
        <w:right w:val="single" w:sz="4" w:space="0" w:color="auto"/>
      </w:pBdr>
      <w:shd w:val="clear" w:color="000000" w:fill="E2CFF1"/>
      <w:spacing w:before="100" w:beforeAutospacing="1" w:after="100" w:afterAutospacing="1"/>
      <w:jc w:val="center"/>
      <w:textAlignment w:val="center"/>
    </w:pPr>
    <w:rPr>
      <w:rFonts w:ascii="Times New Roman" w:hAnsi="Times New Roman"/>
      <w:b/>
      <w:bCs/>
    </w:rPr>
  </w:style>
  <w:style w:type="paragraph" w:customStyle="1" w:styleId="xl90">
    <w:name w:val="xl90"/>
    <w:basedOn w:val="Normal"/>
    <w:rsid w:val="00E1093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91">
    <w:name w:val="xl91"/>
    <w:basedOn w:val="Normal"/>
    <w:rsid w:val="00E1093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rPr>
  </w:style>
  <w:style w:type="paragraph" w:customStyle="1" w:styleId="xl92">
    <w:name w:val="xl92"/>
    <w:basedOn w:val="Normal"/>
    <w:rsid w:val="00E1093C"/>
    <w:pPr>
      <w:pBdr>
        <w:top w:val="single" w:sz="8" w:space="0" w:color="FFFFFF"/>
        <w:left w:val="single" w:sz="8" w:space="0" w:color="FFFFFF"/>
        <w:right w:val="single" w:sz="8" w:space="0" w:color="FFFFFF"/>
      </w:pBdr>
      <w:shd w:val="clear" w:color="000000" w:fill="A284BD"/>
      <w:spacing w:before="100" w:beforeAutospacing="1" w:after="100" w:afterAutospacing="1"/>
      <w:jc w:val="center"/>
      <w:textAlignment w:val="center"/>
    </w:pPr>
    <w:rPr>
      <w:rFonts w:cs="Arial"/>
      <w:sz w:val="36"/>
      <w:szCs w:val="36"/>
    </w:rPr>
  </w:style>
  <w:style w:type="paragraph" w:customStyle="1" w:styleId="xl93">
    <w:name w:val="xl93"/>
    <w:basedOn w:val="Normal"/>
    <w:rsid w:val="00E1093C"/>
    <w:pPr>
      <w:pBdr>
        <w:left w:val="single" w:sz="8" w:space="0" w:color="FFFFFF"/>
        <w:bottom w:val="single" w:sz="12" w:space="0" w:color="FFFFFF"/>
        <w:right w:val="single" w:sz="8" w:space="0" w:color="FFFFFF"/>
      </w:pBdr>
      <w:shd w:val="clear" w:color="000000" w:fill="A284BD"/>
      <w:spacing w:before="100" w:beforeAutospacing="1" w:after="100" w:afterAutospacing="1"/>
      <w:jc w:val="center"/>
      <w:textAlignment w:val="center"/>
    </w:pPr>
    <w:rPr>
      <w:rFonts w:cs="Arial"/>
      <w:sz w:val="36"/>
      <w:szCs w:val="36"/>
    </w:rPr>
  </w:style>
  <w:style w:type="paragraph" w:customStyle="1" w:styleId="xl94">
    <w:name w:val="xl94"/>
    <w:basedOn w:val="Normal"/>
    <w:rsid w:val="00E1093C"/>
    <w:pPr>
      <w:pBdr>
        <w:top w:val="single" w:sz="8" w:space="0" w:color="auto"/>
        <w:left w:val="single" w:sz="8" w:space="0" w:color="auto"/>
        <w:bottom w:val="single" w:sz="4" w:space="0" w:color="auto"/>
        <w:right w:val="single" w:sz="4" w:space="0" w:color="auto"/>
      </w:pBdr>
      <w:shd w:val="clear" w:color="000000" w:fill="E2EFDA"/>
      <w:spacing w:before="100" w:beforeAutospacing="1" w:after="100" w:afterAutospacing="1"/>
      <w:jc w:val="center"/>
      <w:textAlignment w:val="top"/>
    </w:pPr>
    <w:rPr>
      <w:rFonts w:ascii="Times New Roman" w:hAnsi="Times New Roman"/>
      <w:b/>
      <w:bCs/>
    </w:rPr>
  </w:style>
  <w:style w:type="paragraph" w:customStyle="1" w:styleId="xl95">
    <w:name w:val="xl95"/>
    <w:basedOn w:val="Normal"/>
    <w:rsid w:val="00E1093C"/>
    <w:pPr>
      <w:pBdr>
        <w:top w:val="single" w:sz="8"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top"/>
    </w:pPr>
    <w:rPr>
      <w:rFonts w:ascii="Times New Roman" w:hAnsi="Times New Roman"/>
      <w:b/>
      <w:bCs/>
    </w:rPr>
  </w:style>
  <w:style w:type="paragraph" w:customStyle="1" w:styleId="xl96">
    <w:name w:val="xl96"/>
    <w:basedOn w:val="Normal"/>
    <w:rsid w:val="00E1093C"/>
    <w:pPr>
      <w:pBdr>
        <w:top w:val="single" w:sz="8" w:space="0" w:color="auto"/>
        <w:left w:val="single" w:sz="4" w:space="0" w:color="auto"/>
        <w:bottom w:val="single" w:sz="4" w:space="0" w:color="auto"/>
        <w:right w:val="single" w:sz="8" w:space="0" w:color="auto"/>
      </w:pBdr>
      <w:shd w:val="clear" w:color="000000" w:fill="E2EFDA"/>
      <w:spacing w:before="100" w:beforeAutospacing="1" w:after="100" w:afterAutospacing="1"/>
      <w:jc w:val="center"/>
      <w:textAlignment w:val="top"/>
    </w:pPr>
    <w:rPr>
      <w:rFonts w:ascii="Times New Roman" w:hAnsi="Times New Roman"/>
      <w:b/>
      <w:bCs/>
    </w:rPr>
  </w:style>
  <w:style w:type="paragraph" w:customStyle="1" w:styleId="xl97">
    <w:name w:val="xl97"/>
    <w:basedOn w:val="Normal"/>
    <w:rsid w:val="00E1093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Times New Roman" w:hAnsi="Times New Roman"/>
    </w:rPr>
  </w:style>
  <w:style w:type="paragraph" w:customStyle="1" w:styleId="xl98">
    <w:name w:val="xl98"/>
    <w:basedOn w:val="Normal"/>
    <w:rsid w:val="00E1093C"/>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top"/>
    </w:pPr>
    <w:rPr>
      <w:rFonts w:ascii="Times New Roman" w:hAnsi="Times New Roman"/>
    </w:rPr>
  </w:style>
  <w:style w:type="paragraph" w:customStyle="1" w:styleId="xl99">
    <w:name w:val="xl99"/>
    <w:basedOn w:val="Normal"/>
    <w:rsid w:val="00E1093C"/>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jc w:val="center"/>
      <w:textAlignment w:val="top"/>
    </w:pPr>
    <w:rPr>
      <w:rFonts w:ascii="Times New Roman" w:hAnsi="Times New Roman"/>
    </w:rPr>
  </w:style>
  <w:style w:type="paragraph" w:customStyle="1" w:styleId="xl100">
    <w:name w:val="xl100"/>
    <w:basedOn w:val="Normal"/>
    <w:rsid w:val="00E1093C"/>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101">
    <w:name w:val="xl101"/>
    <w:basedOn w:val="Normal"/>
    <w:rsid w:val="00E1093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102">
    <w:name w:val="xl102"/>
    <w:basedOn w:val="Normal"/>
    <w:rsid w:val="00E1093C"/>
    <w:pPr>
      <w:spacing w:before="100" w:beforeAutospacing="1" w:after="100" w:afterAutospacing="1"/>
      <w:textAlignment w:val="top"/>
    </w:pPr>
    <w:rPr>
      <w:rFonts w:ascii="Times New Roman" w:hAnsi="Times New Roman"/>
    </w:rPr>
  </w:style>
  <w:style w:type="paragraph" w:styleId="NoSpacing">
    <w:name w:val="No Spacing"/>
    <w:link w:val="NoSpacingChar"/>
    <w:uiPriority w:val="1"/>
    <w:qFormat/>
    <w:rsid w:val="00E1093C"/>
    <w:pPr>
      <w:spacing w:before="240" w:after="0" w:line="240" w:lineRule="auto"/>
    </w:pPr>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E1093C"/>
    <w:rPr>
      <w:rFonts w:asciiTheme="minorHAnsi" w:eastAsiaTheme="minorEastAsia" w:hAnsiTheme="minorHAnsi" w:cstheme="minorBidi"/>
      <w:sz w:val="22"/>
      <w:szCs w:val="22"/>
    </w:rPr>
  </w:style>
  <w:style w:type="paragraph" w:customStyle="1" w:styleId="Reference">
    <w:name w:val="Reference"/>
    <w:basedOn w:val="ListParagraph"/>
    <w:link w:val="ReferenceChar"/>
    <w:qFormat/>
    <w:rsid w:val="00E1093C"/>
    <w:pPr>
      <w:numPr>
        <w:numId w:val="26"/>
      </w:numPr>
      <w:spacing w:line="360" w:lineRule="auto"/>
      <w:ind w:left="792"/>
    </w:pPr>
  </w:style>
  <w:style w:type="character" w:customStyle="1" w:styleId="ListParagraphChar">
    <w:name w:val="List Paragraph Char"/>
    <w:aliases w:val="Bullet List Char,FooterText Char,- Bullets Char,목록 단락 Char,リスト段落 Char,?? ?? Char,????? Char,???? Char,Lista1 Char,列出段落 Char"/>
    <w:basedOn w:val="DefaultParagraphFont"/>
    <w:link w:val="ListParagraph"/>
    <w:uiPriority w:val="34"/>
    <w:qFormat/>
    <w:rsid w:val="00E1093C"/>
    <w:rPr>
      <w:rFonts w:ascii="Arial" w:eastAsia="Times New Roman" w:hAnsi="Arial"/>
      <w:sz w:val="24"/>
      <w:szCs w:val="24"/>
    </w:rPr>
  </w:style>
  <w:style w:type="character" w:customStyle="1" w:styleId="ReferenceChar">
    <w:name w:val="Reference Char"/>
    <w:basedOn w:val="ListParagraphChar"/>
    <w:link w:val="Reference"/>
    <w:rsid w:val="00E1093C"/>
    <w:rPr>
      <w:rFonts w:ascii="Arial" w:eastAsia="Times New Roman" w:hAnsi="Arial"/>
      <w:sz w:val="24"/>
      <w:szCs w:val="24"/>
    </w:rPr>
  </w:style>
  <w:style w:type="paragraph" w:styleId="List">
    <w:name w:val="List"/>
    <w:basedOn w:val="Normal"/>
    <w:uiPriority w:val="99"/>
    <w:semiHidden/>
    <w:unhideWhenUsed/>
    <w:rsid w:val="00E1093C"/>
    <w:pPr>
      <w:ind w:left="360" w:hanging="360"/>
      <w:contextualSpacing/>
    </w:pPr>
  </w:style>
  <w:style w:type="table" w:customStyle="1" w:styleId="TableGrid3">
    <w:name w:val="Table Grid3"/>
    <w:basedOn w:val="TableNormal"/>
    <w:next w:val="TableGrid"/>
    <w:uiPriority w:val="39"/>
    <w:rsid w:val="008E59C7"/>
    <w:pPr>
      <w:widowControl w:val="0"/>
      <w:spacing w:after="0" w:line="240" w:lineRule="auto"/>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E59C7"/>
    <w:rPr>
      <w:color w:val="605E5C"/>
      <w:shd w:val="clear" w:color="auto" w:fill="E1DFDD"/>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uiPriority w:val="35"/>
    <w:locked/>
    <w:rsid w:val="008E7124"/>
    <w:rPr>
      <w:rFonts w:ascii="Arial" w:eastAsia="Times New Roman" w:hAnsi="Arial"/>
      <w:b/>
      <w:bCs/>
      <w:sz w:val="24"/>
    </w:rPr>
  </w:style>
  <w:style w:type="character" w:styleId="Emphasis">
    <w:name w:val="Emphasis"/>
    <w:basedOn w:val="DefaultParagraphFont"/>
    <w:uiPriority w:val="20"/>
    <w:qFormat/>
    <w:rsid w:val="00520821"/>
    <w:rPr>
      <w:i/>
      <w:iCs/>
    </w:rPr>
  </w:style>
  <w:style w:type="character" w:styleId="HTMLCode">
    <w:name w:val="HTML Code"/>
    <w:basedOn w:val="DefaultParagraphFont"/>
    <w:uiPriority w:val="99"/>
    <w:semiHidden/>
    <w:unhideWhenUsed/>
    <w:rsid w:val="006E679C"/>
    <w:rPr>
      <w:rFonts w:ascii="Courier New" w:eastAsia="Times New Roman" w:hAnsi="Courier New" w:cs="Courier New"/>
      <w:sz w:val="20"/>
      <w:szCs w:val="20"/>
    </w:rPr>
  </w:style>
  <w:style w:type="paragraph" w:customStyle="1" w:styleId="a3">
    <w:name w:val="a3"/>
    <w:basedOn w:val="Heading3"/>
    <w:next w:val="Normal"/>
    <w:uiPriority w:val="12"/>
    <w:rsid w:val="005B703E"/>
    <w:pPr>
      <w:keepLines w:val="0"/>
      <w:numPr>
        <w:ilvl w:val="0"/>
      </w:numPr>
      <w:tabs>
        <w:tab w:val="clear" w:pos="756"/>
        <w:tab w:val="clear" w:pos="864"/>
        <w:tab w:val="left" w:pos="640"/>
        <w:tab w:val="left" w:pos="880"/>
      </w:tabs>
      <w:suppressAutoHyphens/>
      <w:spacing w:before="60" w:after="240" w:line="250" w:lineRule="exact"/>
    </w:pPr>
    <w:rPr>
      <w:rFonts w:eastAsiaTheme="minorEastAsia" w:cstheme="minorBidi"/>
      <w:b w:val="0"/>
      <w:bCs w:val="0"/>
      <w:iCs w:val="0"/>
      <w:kern w:val="0"/>
    </w:rPr>
  </w:style>
  <w:style w:type="paragraph" w:customStyle="1" w:styleId="a4">
    <w:name w:val="a4"/>
    <w:basedOn w:val="Heading4"/>
    <w:next w:val="Normal"/>
    <w:uiPriority w:val="13"/>
    <w:rsid w:val="005B703E"/>
    <w:pPr>
      <w:keepLines w:val="0"/>
      <w:numPr>
        <w:ilvl w:val="0"/>
      </w:numPr>
      <w:tabs>
        <w:tab w:val="clear" w:pos="1152"/>
        <w:tab w:val="left" w:pos="880"/>
      </w:tabs>
      <w:suppressAutoHyphens/>
      <w:spacing w:before="60" w:after="240" w:line="230" w:lineRule="exact"/>
    </w:pPr>
    <w:rPr>
      <w:rFonts w:eastAsiaTheme="minorEastAsia" w:cstheme="minorBidi"/>
      <w:b w:val="0"/>
      <w:iCs w:val="0"/>
      <w:kern w:val="0"/>
      <w:sz w:val="24"/>
    </w:rPr>
  </w:style>
  <w:style w:type="paragraph" w:customStyle="1" w:styleId="a5">
    <w:name w:val="a5"/>
    <w:basedOn w:val="Heading5"/>
    <w:next w:val="Normal"/>
    <w:uiPriority w:val="14"/>
    <w:rsid w:val="005B703E"/>
    <w:pPr>
      <w:keepLines w:val="0"/>
      <w:numPr>
        <w:ilvl w:val="0"/>
      </w:numPr>
      <w:tabs>
        <w:tab w:val="clear" w:pos="1296"/>
        <w:tab w:val="left" w:pos="1140"/>
        <w:tab w:val="left" w:pos="1360"/>
      </w:tabs>
      <w:suppressAutoHyphens/>
      <w:spacing w:before="60" w:after="240" w:line="230" w:lineRule="exact"/>
    </w:pPr>
    <w:rPr>
      <w:rFonts w:eastAsiaTheme="minorEastAsia" w:cstheme="minorBidi"/>
      <w:b w:val="0"/>
      <w:bCs w:val="0"/>
      <w:kern w:val="0"/>
      <w:szCs w:val="22"/>
    </w:rPr>
  </w:style>
  <w:style w:type="paragraph" w:customStyle="1" w:styleId="a6">
    <w:name w:val="a6"/>
    <w:basedOn w:val="Heading6"/>
    <w:next w:val="Normal"/>
    <w:uiPriority w:val="15"/>
    <w:rsid w:val="005B703E"/>
    <w:pPr>
      <w:keepLines w:val="0"/>
      <w:numPr>
        <w:ilvl w:val="0"/>
      </w:numPr>
      <w:tabs>
        <w:tab w:val="clear" w:pos="1296"/>
        <w:tab w:val="left" w:pos="1140"/>
        <w:tab w:val="left" w:pos="1360"/>
      </w:tabs>
      <w:suppressAutoHyphens/>
      <w:spacing w:before="60" w:after="240" w:line="230" w:lineRule="exact"/>
    </w:pPr>
    <w:rPr>
      <w:rFonts w:eastAsiaTheme="minorEastAsia" w:cstheme="minorBidi"/>
      <w:kern w:val="0"/>
      <w:szCs w:val="22"/>
    </w:rPr>
  </w:style>
  <w:style w:type="paragraph" w:customStyle="1" w:styleId="ANNEX">
    <w:name w:val="ANNEX"/>
    <w:basedOn w:val="Normal"/>
    <w:next w:val="Normal"/>
    <w:uiPriority w:val="10"/>
    <w:rsid w:val="005B703E"/>
    <w:pPr>
      <w:keepNext/>
      <w:pageBreakBefore/>
      <w:spacing w:before="0" w:after="760" w:line="310" w:lineRule="exact"/>
      <w:jc w:val="center"/>
      <w:outlineLvl w:val="0"/>
    </w:pPr>
    <w:rPr>
      <w:rFonts w:ascii="Cambria" w:eastAsia="MS Mincho" w:hAnsi="Cambria"/>
      <w:b/>
      <w:sz w:val="28"/>
      <w:szCs w:val="20"/>
      <w:lang w:val="de-DE" w:eastAsia="ja-JP"/>
    </w:rPr>
  </w:style>
  <w:style w:type="paragraph" w:customStyle="1" w:styleId="TH">
    <w:name w:val="TH"/>
    <w:basedOn w:val="Normal"/>
    <w:link w:val="THChar"/>
    <w:rsid w:val="00147F7E"/>
    <w:pPr>
      <w:keepNext/>
      <w:keepLines/>
      <w:overflowPunct w:val="0"/>
      <w:autoSpaceDE w:val="0"/>
      <w:autoSpaceDN w:val="0"/>
      <w:adjustRightInd w:val="0"/>
      <w:spacing w:before="60" w:after="180" w:line="240" w:lineRule="auto"/>
      <w:jc w:val="center"/>
      <w:textAlignment w:val="baseline"/>
    </w:pPr>
    <w:rPr>
      <w:rFonts w:ascii="Cambria" w:eastAsia="MS Mincho" w:hAnsi="Cambria"/>
      <w:b/>
      <w:lang w:val="en-GB"/>
    </w:rPr>
  </w:style>
  <w:style w:type="character" w:customStyle="1" w:styleId="THChar">
    <w:name w:val="TH Char"/>
    <w:link w:val="TH"/>
    <w:locked/>
    <w:rsid w:val="00147F7E"/>
    <w:rPr>
      <w:rFonts w:ascii="Cambria" w:hAnsi="Cambria"/>
      <w:b/>
      <w:sz w:val="24"/>
      <w:szCs w:val="24"/>
      <w:lang w:val="en-GB"/>
    </w:rPr>
  </w:style>
  <w:style w:type="paragraph" w:customStyle="1" w:styleId="Code">
    <w:name w:val="Code"/>
    <w:basedOn w:val="Normal"/>
    <w:link w:val="CodeChar"/>
    <w:qFormat/>
    <w:rsid w:val="00202B29"/>
    <w:pPr>
      <w:spacing w:before="1" w:after="120" w:line="240" w:lineRule="auto"/>
    </w:pPr>
    <w:rPr>
      <w:rFonts w:ascii="Courier New" w:eastAsia="SimSun" w:hAnsi="Courier New" w:cs="Arial"/>
      <w:sz w:val="22"/>
      <w:szCs w:val="22"/>
      <w:lang w:eastAsia="zh-CN"/>
    </w:rPr>
  </w:style>
  <w:style w:type="character" w:customStyle="1" w:styleId="CodeChar">
    <w:name w:val="Code Char"/>
    <w:basedOn w:val="DefaultParagraphFont"/>
    <w:link w:val="Code"/>
    <w:rsid w:val="00202B29"/>
    <w:rPr>
      <w:rFonts w:ascii="Courier New" w:eastAsia="SimSun" w:hAnsi="Courier New" w:cs="Arial"/>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6995">
      <w:bodyDiv w:val="1"/>
      <w:marLeft w:val="0"/>
      <w:marRight w:val="0"/>
      <w:marTop w:val="0"/>
      <w:marBottom w:val="0"/>
      <w:divBdr>
        <w:top w:val="none" w:sz="0" w:space="0" w:color="auto"/>
        <w:left w:val="none" w:sz="0" w:space="0" w:color="auto"/>
        <w:bottom w:val="none" w:sz="0" w:space="0" w:color="auto"/>
        <w:right w:val="none" w:sz="0" w:space="0" w:color="auto"/>
      </w:divBdr>
    </w:div>
    <w:div w:id="11343778">
      <w:bodyDiv w:val="1"/>
      <w:marLeft w:val="0"/>
      <w:marRight w:val="0"/>
      <w:marTop w:val="0"/>
      <w:marBottom w:val="0"/>
      <w:divBdr>
        <w:top w:val="none" w:sz="0" w:space="0" w:color="auto"/>
        <w:left w:val="none" w:sz="0" w:space="0" w:color="auto"/>
        <w:bottom w:val="none" w:sz="0" w:space="0" w:color="auto"/>
        <w:right w:val="none" w:sz="0" w:space="0" w:color="auto"/>
      </w:divBdr>
    </w:div>
    <w:div w:id="14159551">
      <w:bodyDiv w:val="1"/>
      <w:marLeft w:val="0"/>
      <w:marRight w:val="0"/>
      <w:marTop w:val="0"/>
      <w:marBottom w:val="0"/>
      <w:divBdr>
        <w:top w:val="none" w:sz="0" w:space="0" w:color="auto"/>
        <w:left w:val="none" w:sz="0" w:space="0" w:color="auto"/>
        <w:bottom w:val="none" w:sz="0" w:space="0" w:color="auto"/>
        <w:right w:val="none" w:sz="0" w:space="0" w:color="auto"/>
      </w:divBdr>
    </w:div>
    <w:div w:id="39743222">
      <w:bodyDiv w:val="1"/>
      <w:marLeft w:val="0"/>
      <w:marRight w:val="0"/>
      <w:marTop w:val="0"/>
      <w:marBottom w:val="0"/>
      <w:divBdr>
        <w:top w:val="none" w:sz="0" w:space="0" w:color="auto"/>
        <w:left w:val="none" w:sz="0" w:space="0" w:color="auto"/>
        <w:bottom w:val="none" w:sz="0" w:space="0" w:color="auto"/>
        <w:right w:val="none" w:sz="0" w:space="0" w:color="auto"/>
      </w:divBdr>
    </w:div>
    <w:div w:id="42102342">
      <w:bodyDiv w:val="1"/>
      <w:marLeft w:val="0"/>
      <w:marRight w:val="0"/>
      <w:marTop w:val="0"/>
      <w:marBottom w:val="0"/>
      <w:divBdr>
        <w:top w:val="none" w:sz="0" w:space="0" w:color="auto"/>
        <w:left w:val="none" w:sz="0" w:space="0" w:color="auto"/>
        <w:bottom w:val="none" w:sz="0" w:space="0" w:color="auto"/>
        <w:right w:val="none" w:sz="0" w:space="0" w:color="auto"/>
      </w:divBdr>
    </w:div>
    <w:div w:id="72313270">
      <w:bodyDiv w:val="1"/>
      <w:marLeft w:val="0"/>
      <w:marRight w:val="0"/>
      <w:marTop w:val="0"/>
      <w:marBottom w:val="0"/>
      <w:divBdr>
        <w:top w:val="none" w:sz="0" w:space="0" w:color="auto"/>
        <w:left w:val="none" w:sz="0" w:space="0" w:color="auto"/>
        <w:bottom w:val="none" w:sz="0" w:space="0" w:color="auto"/>
        <w:right w:val="none" w:sz="0" w:space="0" w:color="auto"/>
      </w:divBdr>
    </w:div>
    <w:div w:id="93281313">
      <w:bodyDiv w:val="1"/>
      <w:marLeft w:val="0"/>
      <w:marRight w:val="0"/>
      <w:marTop w:val="0"/>
      <w:marBottom w:val="0"/>
      <w:divBdr>
        <w:top w:val="none" w:sz="0" w:space="0" w:color="auto"/>
        <w:left w:val="none" w:sz="0" w:space="0" w:color="auto"/>
        <w:bottom w:val="none" w:sz="0" w:space="0" w:color="auto"/>
        <w:right w:val="none" w:sz="0" w:space="0" w:color="auto"/>
      </w:divBdr>
    </w:div>
    <w:div w:id="102191375">
      <w:bodyDiv w:val="1"/>
      <w:marLeft w:val="0"/>
      <w:marRight w:val="0"/>
      <w:marTop w:val="0"/>
      <w:marBottom w:val="0"/>
      <w:divBdr>
        <w:top w:val="none" w:sz="0" w:space="0" w:color="auto"/>
        <w:left w:val="none" w:sz="0" w:space="0" w:color="auto"/>
        <w:bottom w:val="none" w:sz="0" w:space="0" w:color="auto"/>
        <w:right w:val="none" w:sz="0" w:space="0" w:color="auto"/>
      </w:divBdr>
    </w:div>
    <w:div w:id="115608061">
      <w:bodyDiv w:val="1"/>
      <w:marLeft w:val="0"/>
      <w:marRight w:val="0"/>
      <w:marTop w:val="0"/>
      <w:marBottom w:val="0"/>
      <w:divBdr>
        <w:top w:val="none" w:sz="0" w:space="0" w:color="auto"/>
        <w:left w:val="none" w:sz="0" w:space="0" w:color="auto"/>
        <w:bottom w:val="none" w:sz="0" w:space="0" w:color="auto"/>
        <w:right w:val="none" w:sz="0" w:space="0" w:color="auto"/>
      </w:divBdr>
    </w:div>
    <w:div w:id="116072353">
      <w:bodyDiv w:val="1"/>
      <w:marLeft w:val="0"/>
      <w:marRight w:val="0"/>
      <w:marTop w:val="0"/>
      <w:marBottom w:val="0"/>
      <w:divBdr>
        <w:top w:val="none" w:sz="0" w:space="0" w:color="auto"/>
        <w:left w:val="none" w:sz="0" w:space="0" w:color="auto"/>
        <w:bottom w:val="none" w:sz="0" w:space="0" w:color="auto"/>
        <w:right w:val="none" w:sz="0" w:space="0" w:color="auto"/>
      </w:divBdr>
    </w:div>
    <w:div w:id="124323769">
      <w:bodyDiv w:val="1"/>
      <w:marLeft w:val="0"/>
      <w:marRight w:val="0"/>
      <w:marTop w:val="0"/>
      <w:marBottom w:val="0"/>
      <w:divBdr>
        <w:top w:val="none" w:sz="0" w:space="0" w:color="auto"/>
        <w:left w:val="none" w:sz="0" w:space="0" w:color="auto"/>
        <w:bottom w:val="none" w:sz="0" w:space="0" w:color="auto"/>
        <w:right w:val="none" w:sz="0" w:space="0" w:color="auto"/>
      </w:divBdr>
    </w:div>
    <w:div w:id="139226407">
      <w:bodyDiv w:val="1"/>
      <w:marLeft w:val="0"/>
      <w:marRight w:val="0"/>
      <w:marTop w:val="0"/>
      <w:marBottom w:val="0"/>
      <w:divBdr>
        <w:top w:val="none" w:sz="0" w:space="0" w:color="auto"/>
        <w:left w:val="none" w:sz="0" w:space="0" w:color="auto"/>
        <w:bottom w:val="none" w:sz="0" w:space="0" w:color="auto"/>
        <w:right w:val="none" w:sz="0" w:space="0" w:color="auto"/>
      </w:divBdr>
    </w:div>
    <w:div w:id="141701915">
      <w:bodyDiv w:val="1"/>
      <w:marLeft w:val="0"/>
      <w:marRight w:val="0"/>
      <w:marTop w:val="0"/>
      <w:marBottom w:val="0"/>
      <w:divBdr>
        <w:top w:val="none" w:sz="0" w:space="0" w:color="auto"/>
        <w:left w:val="none" w:sz="0" w:space="0" w:color="auto"/>
        <w:bottom w:val="none" w:sz="0" w:space="0" w:color="auto"/>
        <w:right w:val="none" w:sz="0" w:space="0" w:color="auto"/>
      </w:divBdr>
    </w:div>
    <w:div w:id="142430670">
      <w:bodyDiv w:val="1"/>
      <w:marLeft w:val="0"/>
      <w:marRight w:val="0"/>
      <w:marTop w:val="0"/>
      <w:marBottom w:val="0"/>
      <w:divBdr>
        <w:top w:val="none" w:sz="0" w:space="0" w:color="auto"/>
        <w:left w:val="none" w:sz="0" w:space="0" w:color="auto"/>
        <w:bottom w:val="none" w:sz="0" w:space="0" w:color="auto"/>
        <w:right w:val="none" w:sz="0" w:space="0" w:color="auto"/>
      </w:divBdr>
    </w:div>
    <w:div w:id="142704058">
      <w:bodyDiv w:val="1"/>
      <w:marLeft w:val="0"/>
      <w:marRight w:val="0"/>
      <w:marTop w:val="0"/>
      <w:marBottom w:val="0"/>
      <w:divBdr>
        <w:top w:val="none" w:sz="0" w:space="0" w:color="auto"/>
        <w:left w:val="none" w:sz="0" w:space="0" w:color="auto"/>
        <w:bottom w:val="none" w:sz="0" w:space="0" w:color="auto"/>
        <w:right w:val="none" w:sz="0" w:space="0" w:color="auto"/>
      </w:divBdr>
    </w:div>
    <w:div w:id="146090941">
      <w:bodyDiv w:val="1"/>
      <w:marLeft w:val="0"/>
      <w:marRight w:val="0"/>
      <w:marTop w:val="0"/>
      <w:marBottom w:val="0"/>
      <w:divBdr>
        <w:top w:val="none" w:sz="0" w:space="0" w:color="auto"/>
        <w:left w:val="none" w:sz="0" w:space="0" w:color="auto"/>
        <w:bottom w:val="none" w:sz="0" w:space="0" w:color="auto"/>
        <w:right w:val="none" w:sz="0" w:space="0" w:color="auto"/>
      </w:divBdr>
    </w:div>
    <w:div w:id="166020663">
      <w:bodyDiv w:val="1"/>
      <w:marLeft w:val="0"/>
      <w:marRight w:val="0"/>
      <w:marTop w:val="0"/>
      <w:marBottom w:val="0"/>
      <w:divBdr>
        <w:top w:val="none" w:sz="0" w:space="0" w:color="auto"/>
        <w:left w:val="none" w:sz="0" w:space="0" w:color="auto"/>
        <w:bottom w:val="none" w:sz="0" w:space="0" w:color="auto"/>
        <w:right w:val="none" w:sz="0" w:space="0" w:color="auto"/>
      </w:divBdr>
    </w:div>
    <w:div w:id="192352337">
      <w:bodyDiv w:val="1"/>
      <w:marLeft w:val="0"/>
      <w:marRight w:val="0"/>
      <w:marTop w:val="0"/>
      <w:marBottom w:val="0"/>
      <w:divBdr>
        <w:top w:val="none" w:sz="0" w:space="0" w:color="auto"/>
        <w:left w:val="none" w:sz="0" w:space="0" w:color="auto"/>
        <w:bottom w:val="none" w:sz="0" w:space="0" w:color="auto"/>
        <w:right w:val="none" w:sz="0" w:space="0" w:color="auto"/>
      </w:divBdr>
    </w:div>
    <w:div w:id="229271015">
      <w:bodyDiv w:val="1"/>
      <w:marLeft w:val="0"/>
      <w:marRight w:val="0"/>
      <w:marTop w:val="0"/>
      <w:marBottom w:val="0"/>
      <w:divBdr>
        <w:top w:val="none" w:sz="0" w:space="0" w:color="auto"/>
        <w:left w:val="none" w:sz="0" w:space="0" w:color="auto"/>
        <w:bottom w:val="none" w:sz="0" w:space="0" w:color="auto"/>
        <w:right w:val="none" w:sz="0" w:space="0" w:color="auto"/>
      </w:divBdr>
    </w:div>
    <w:div w:id="231237714">
      <w:bodyDiv w:val="1"/>
      <w:marLeft w:val="0"/>
      <w:marRight w:val="0"/>
      <w:marTop w:val="0"/>
      <w:marBottom w:val="0"/>
      <w:divBdr>
        <w:top w:val="none" w:sz="0" w:space="0" w:color="auto"/>
        <w:left w:val="none" w:sz="0" w:space="0" w:color="auto"/>
        <w:bottom w:val="none" w:sz="0" w:space="0" w:color="auto"/>
        <w:right w:val="none" w:sz="0" w:space="0" w:color="auto"/>
      </w:divBdr>
    </w:div>
    <w:div w:id="247349065">
      <w:bodyDiv w:val="1"/>
      <w:marLeft w:val="0"/>
      <w:marRight w:val="0"/>
      <w:marTop w:val="0"/>
      <w:marBottom w:val="0"/>
      <w:divBdr>
        <w:top w:val="none" w:sz="0" w:space="0" w:color="auto"/>
        <w:left w:val="none" w:sz="0" w:space="0" w:color="auto"/>
        <w:bottom w:val="none" w:sz="0" w:space="0" w:color="auto"/>
        <w:right w:val="none" w:sz="0" w:space="0" w:color="auto"/>
      </w:divBdr>
    </w:div>
    <w:div w:id="249312946">
      <w:bodyDiv w:val="1"/>
      <w:marLeft w:val="0"/>
      <w:marRight w:val="0"/>
      <w:marTop w:val="0"/>
      <w:marBottom w:val="0"/>
      <w:divBdr>
        <w:top w:val="none" w:sz="0" w:space="0" w:color="auto"/>
        <w:left w:val="none" w:sz="0" w:space="0" w:color="auto"/>
        <w:bottom w:val="none" w:sz="0" w:space="0" w:color="auto"/>
        <w:right w:val="none" w:sz="0" w:space="0" w:color="auto"/>
      </w:divBdr>
    </w:div>
    <w:div w:id="262998450">
      <w:bodyDiv w:val="1"/>
      <w:marLeft w:val="0"/>
      <w:marRight w:val="0"/>
      <w:marTop w:val="0"/>
      <w:marBottom w:val="0"/>
      <w:divBdr>
        <w:top w:val="none" w:sz="0" w:space="0" w:color="auto"/>
        <w:left w:val="none" w:sz="0" w:space="0" w:color="auto"/>
        <w:bottom w:val="none" w:sz="0" w:space="0" w:color="auto"/>
        <w:right w:val="none" w:sz="0" w:space="0" w:color="auto"/>
      </w:divBdr>
    </w:div>
    <w:div w:id="263726822">
      <w:bodyDiv w:val="1"/>
      <w:marLeft w:val="0"/>
      <w:marRight w:val="0"/>
      <w:marTop w:val="0"/>
      <w:marBottom w:val="0"/>
      <w:divBdr>
        <w:top w:val="none" w:sz="0" w:space="0" w:color="auto"/>
        <w:left w:val="none" w:sz="0" w:space="0" w:color="auto"/>
        <w:bottom w:val="none" w:sz="0" w:space="0" w:color="auto"/>
        <w:right w:val="none" w:sz="0" w:space="0" w:color="auto"/>
      </w:divBdr>
    </w:div>
    <w:div w:id="280769863">
      <w:bodyDiv w:val="1"/>
      <w:marLeft w:val="0"/>
      <w:marRight w:val="0"/>
      <w:marTop w:val="0"/>
      <w:marBottom w:val="0"/>
      <w:divBdr>
        <w:top w:val="none" w:sz="0" w:space="0" w:color="auto"/>
        <w:left w:val="none" w:sz="0" w:space="0" w:color="auto"/>
        <w:bottom w:val="none" w:sz="0" w:space="0" w:color="auto"/>
        <w:right w:val="none" w:sz="0" w:space="0" w:color="auto"/>
      </w:divBdr>
    </w:div>
    <w:div w:id="281310313">
      <w:bodyDiv w:val="1"/>
      <w:marLeft w:val="0"/>
      <w:marRight w:val="0"/>
      <w:marTop w:val="0"/>
      <w:marBottom w:val="0"/>
      <w:divBdr>
        <w:top w:val="none" w:sz="0" w:space="0" w:color="auto"/>
        <w:left w:val="none" w:sz="0" w:space="0" w:color="auto"/>
        <w:bottom w:val="none" w:sz="0" w:space="0" w:color="auto"/>
        <w:right w:val="none" w:sz="0" w:space="0" w:color="auto"/>
      </w:divBdr>
    </w:div>
    <w:div w:id="286857269">
      <w:bodyDiv w:val="1"/>
      <w:marLeft w:val="0"/>
      <w:marRight w:val="0"/>
      <w:marTop w:val="0"/>
      <w:marBottom w:val="0"/>
      <w:divBdr>
        <w:top w:val="none" w:sz="0" w:space="0" w:color="auto"/>
        <w:left w:val="none" w:sz="0" w:space="0" w:color="auto"/>
        <w:bottom w:val="none" w:sz="0" w:space="0" w:color="auto"/>
        <w:right w:val="none" w:sz="0" w:space="0" w:color="auto"/>
      </w:divBdr>
    </w:div>
    <w:div w:id="289214077">
      <w:bodyDiv w:val="1"/>
      <w:marLeft w:val="0"/>
      <w:marRight w:val="0"/>
      <w:marTop w:val="0"/>
      <w:marBottom w:val="0"/>
      <w:divBdr>
        <w:top w:val="none" w:sz="0" w:space="0" w:color="auto"/>
        <w:left w:val="none" w:sz="0" w:space="0" w:color="auto"/>
        <w:bottom w:val="none" w:sz="0" w:space="0" w:color="auto"/>
        <w:right w:val="none" w:sz="0" w:space="0" w:color="auto"/>
      </w:divBdr>
    </w:div>
    <w:div w:id="330528415">
      <w:bodyDiv w:val="1"/>
      <w:marLeft w:val="0"/>
      <w:marRight w:val="0"/>
      <w:marTop w:val="0"/>
      <w:marBottom w:val="0"/>
      <w:divBdr>
        <w:top w:val="none" w:sz="0" w:space="0" w:color="auto"/>
        <w:left w:val="none" w:sz="0" w:space="0" w:color="auto"/>
        <w:bottom w:val="none" w:sz="0" w:space="0" w:color="auto"/>
        <w:right w:val="none" w:sz="0" w:space="0" w:color="auto"/>
      </w:divBdr>
    </w:div>
    <w:div w:id="333804116">
      <w:bodyDiv w:val="1"/>
      <w:marLeft w:val="0"/>
      <w:marRight w:val="0"/>
      <w:marTop w:val="0"/>
      <w:marBottom w:val="0"/>
      <w:divBdr>
        <w:top w:val="none" w:sz="0" w:space="0" w:color="auto"/>
        <w:left w:val="none" w:sz="0" w:space="0" w:color="auto"/>
        <w:bottom w:val="none" w:sz="0" w:space="0" w:color="auto"/>
        <w:right w:val="none" w:sz="0" w:space="0" w:color="auto"/>
      </w:divBdr>
    </w:div>
    <w:div w:id="351152159">
      <w:bodyDiv w:val="1"/>
      <w:marLeft w:val="0"/>
      <w:marRight w:val="0"/>
      <w:marTop w:val="0"/>
      <w:marBottom w:val="0"/>
      <w:divBdr>
        <w:top w:val="none" w:sz="0" w:space="0" w:color="auto"/>
        <w:left w:val="none" w:sz="0" w:space="0" w:color="auto"/>
        <w:bottom w:val="none" w:sz="0" w:space="0" w:color="auto"/>
        <w:right w:val="none" w:sz="0" w:space="0" w:color="auto"/>
      </w:divBdr>
    </w:div>
    <w:div w:id="363554659">
      <w:bodyDiv w:val="1"/>
      <w:marLeft w:val="0"/>
      <w:marRight w:val="0"/>
      <w:marTop w:val="0"/>
      <w:marBottom w:val="0"/>
      <w:divBdr>
        <w:top w:val="none" w:sz="0" w:space="0" w:color="auto"/>
        <w:left w:val="none" w:sz="0" w:space="0" w:color="auto"/>
        <w:bottom w:val="none" w:sz="0" w:space="0" w:color="auto"/>
        <w:right w:val="none" w:sz="0" w:space="0" w:color="auto"/>
      </w:divBdr>
    </w:div>
    <w:div w:id="380328744">
      <w:bodyDiv w:val="1"/>
      <w:marLeft w:val="0"/>
      <w:marRight w:val="0"/>
      <w:marTop w:val="0"/>
      <w:marBottom w:val="0"/>
      <w:divBdr>
        <w:top w:val="none" w:sz="0" w:space="0" w:color="auto"/>
        <w:left w:val="none" w:sz="0" w:space="0" w:color="auto"/>
        <w:bottom w:val="none" w:sz="0" w:space="0" w:color="auto"/>
        <w:right w:val="none" w:sz="0" w:space="0" w:color="auto"/>
      </w:divBdr>
    </w:div>
    <w:div w:id="410470295">
      <w:bodyDiv w:val="1"/>
      <w:marLeft w:val="0"/>
      <w:marRight w:val="0"/>
      <w:marTop w:val="0"/>
      <w:marBottom w:val="0"/>
      <w:divBdr>
        <w:top w:val="none" w:sz="0" w:space="0" w:color="auto"/>
        <w:left w:val="none" w:sz="0" w:space="0" w:color="auto"/>
        <w:bottom w:val="none" w:sz="0" w:space="0" w:color="auto"/>
        <w:right w:val="none" w:sz="0" w:space="0" w:color="auto"/>
      </w:divBdr>
    </w:div>
    <w:div w:id="414865352">
      <w:bodyDiv w:val="1"/>
      <w:marLeft w:val="0"/>
      <w:marRight w:val="0"/>
      <w:marTop w:val="0"/>
      <w:marBottom w:val="0"/>
      <w:divBdr>
        <w:top w:val="none" w:sz="0" w:space="0" w:color="auto"/>
        <w:left w:val="none" w:sz="0" w:space="0" w:color="auto"/>
        <w:bottom w:val="none" w:sz="0" w:space="0" w:color="auto"/>
        <w:right w:val="none" w:sz="0" w:space="0" w:color="auto"/>
      </w:divBdr>
    </w:div>
    <w:div w:id="429545427">
      <w:bodyDiv w:val="1"/>
      <w:marLeft w:val="0"/>
      <w:marRight w:val="0"/>
      <w:marTop w:val="0"/>
      <w:marBottom w:val="0"/>
      <w:divBdr>
        <w:top w:val="none" w:sz="0" w:space="0" w:color="auto"/>
        <w:left w:val="none" w:sz="0" w:space="0" w:color="auto"/>
        <w:bottom w:val="none" w:sz="0" w:space="0" w:color="auto"/>
        <w:right w:val="none" w:sz="0" w:space="0" w:color="auto"/>
      </w:divBdr>
    </w:div>
    <w:div w:id="435177178">
      <w:bodyDiv w:val="1"/>
      <w:marLeft w:val="0"/>
      <w:marRight w:val="0"/>
      <w:marTop w:val="0"/>
      <w:marBottom w:val="0"/>
      <w:divBdr>
        <w:top w:val="none" w:sz="0" w:space="0" w:color="auto"/>
        <w:left w:val="none" w:sz="0" w:space="0" w:color="auto"/>
        <w:bottom w:val="none" w:sz="0" w:space="0" w:color="auto"/>
        <w:right w:val="none" w:sz="0" w:space="0" w:color="auto"/>
      </w:divBdr>
    </w:div>
    <w:div w:id="448404162">
      <w:bodyDiv w:val="1"/>
      <w:marLeft w:val="0"/>
      <w:marRight w:val="0"/>
      <w:marTop w:val="0"/>
      <w:marBottom w:val="0"/>
      <w:divBdr>
        <w:top w:val="none" w:sz="0" w:space="0" w:color="auto"/>
        <w:left w:val="none" w:sz="0" w:space="0" w:color="auto"/>
        <w:bottom w:val="none" w:sz="0" w:space="0" w:color="auto"/>
        <w:right w:val="none" w:sz="0" w:space="0" w:color="auto"/>
      </w:divBdr>
    </w:div>
    <w:div w:id="466356557">
      <w:bodyDiv w:val="1"/>
      <w:marLeft w:val="0"/>
      <w:marRight w:val="0"/>
      <w:marTop w:val="0"/>
      <w:marBottom w:val="0"/>
      <w:divBdr>
        <w:top w:val="none" w:sz="0" w:space="0" w:color="auto"/>
        <w:left w:val="none" w:sz="0" w:space="0" w:color="auto"/>
        <w:bottom w:val="none" w:sz="0" w:space="0" w:color="auto"/>
        <w:right w:val="none" w:sz="0" w:space="0" w:color="auto"/>
      </w:divBdr>
    </w:div>
    <w:div w:id="478963133">
      <w:bodyDiv w:val="1"/>
      <w:marLeft w:val="0"/>
      <w:marRight w:val="0"/>
      <w:marTop w:val="0"/>
      <w:marBottom w:val="0"/>
      <w:divBdr>
        <w:top w:val="none" w:sz="0" w:space="0" w:color="auto"/>
        <w:left w:val="none" w:sz="0" w:space="0" w:color="auto"/>
        <w:bottom w:val="none" w:sz="0" w:space="0" w:color="auto"/>
        <w:right w:val="none" w:sz="0" w:space="0" w:color="auto"/>
      </w:divBdr>
    </w:div>
    <w:div w:id="486826478">
      <w:bodyDiv w:val="1"/>
      <w:marLeft w:val="0"/>
      <w:marRight w:val="0"/>
      <w:marTop w:val="0"/>
      <w:marBottom w:val="0"/>
      <w:divBdr>
        <w:top w:val="none" w:sz="0" w:space="0" w:color="auto"/>
        <w:left w:val="none" w:sz="0" w:space="0" w:color="auto"/>
        <w:bottom w:val="none" w:sz="0" w:space="0" w:color="auto"/>
        <w:right w:val="none" w:sz="0" w:space="0" w:color="auto"/>
      </w:divBdr>
    </w:div>
    <w:div w:id="547449642">
      <w:bodyDiv w:val="1"/>
      <w:marLeft w:val="0"/>
      <w:marRight w:val="0"/>
      <w:marTop w:val="0"/>
      <w:marBottom w:val="0"/>
      <w:divBdr>
        <w:top w:val="none" w:sz="0" w:space="0" w:color="auto"/>
        <w:left w:val="none" w:sz="0" w:space="0" w:color="auto"/>
        <w:bottom w:val="none" w:sz="0" w:space="0" w:color="auto"/>
        <w:right w:val="none" w:sz="0" w:space="0" w:color="auto"/>
      </w:divBdr>
    </w:div>
    <w:div w:id="563755267">
      <w:bodyDiv w:val="1"/>
      <w:marLeft w:val="0"/>
      <w:marRight w:val="0"/>
      <w:marTop w:val="0"/>
      <w:marBottom w:val="0"/>
      <w:divBdr>
        <w:top w:val="none" w:sz="0" w:space="0" w:color="auto"/>
        <w:left w:val="none" w:sz="0" w:space="0" w:color="auto"/>
        <w:bottom w:val="none" w:sz="0" w:space="0" w:color="auto"/>
        <w:right w:val="none" w:sz="0" w:space="0" w:color="auto"/>
      </w:divBdr>
    </w:div>
    <w:div w:id="565649158">
      <w:bodyDiv w:val="1"/>
      <w:marLeft w:val="0"/>
      <w:marRight w:val="0"/>
      <w:marTop w:val="0"/>
      <w:marBottom w:val="0"/>
      <w:divBdr>
        <w:top w:val="none" w:sz="0" w:space="0" w:color="auto"/>
        <w:left w:val="none" w:sz="0" w:space="0" w:color="auto"/>
        <w:bottom w:val="none" w:sz="0" w:space="0" w:color="auto"/>
        <w:right w:val="none" w:sz="0" w:space="0" w:color="auto"/>
      </w:divBdr>
    </w:div>
    <w:div w:id="566262555">
      <w:bodyDiv w:val="1"/>
      <w:marLeft w:val="0"/>
      <w:marRight w:val="0"/>
      <w:marTop w:val="0"/>
      <w:marBottom w:val="0"/>
      <w:divBdr>
        <w:top w:val="none" w:sz="0" w:space="0" w:color="auto"/>
        <w:left w:val="none" w:sz="0" w:space="0" w:color="auto"/>
        <w:bottom w:val="none" w:sz="0" w:space="0" w:color="auto"/>
        <w:right w:val="none" w:sz="0" w:space="0" w:color="auto"/>
      </w:divBdr>
    </w:div>
    <w:div w:id="579291900">
      <w:bodyDiv w:val="1"/>
      <w:marLeft w:val="0"/>
      <w:marRight w:val="0"/>
      <w:marTop w:val="0"/>
      <w:marBottom w:val="0"/>
      <w:divBdr>
        <w:top w:val="none" w:sz="0" w:space="0" w:color="auto"/>
        <w:left w:val="none" w:sz="0" w:space="0" w:color="auto"/>
        <w:bottom w:val="none" w:sz="0" w:space="0" w:color="auto"/>
        <w:right w:val="none" w:sz="0" w:space="0" w:color="auto"/>
      </w:divBdr>
    </w:div>
    <w:div w:id="594943173">
      <w:bodyDiv w:val="1"/>
      <w:marLeft w:val="0"/>
      <w:marRight w:val="0"/>
      <w:marTop w:val="0"/>
      <w:marBottom w:val="0"/>
      <w:divBdr>
        <w:top w:val="none" w:sz="0" w:space="0" w:color="auto"/>
        <w:left w:val="none" w:sz="0" w:space="0" w:color="auto"/>
        <w:bottom w:val="none" w:sz="0" w:space="0" w:color="auto"/>
        <w:right w:val="none" w:sz="0" w:space="0" w:color="auto"/>
      </w:divBdr>
    </w:div>
    <w:div w:id="615253818">
      <w:bodyDiv w:val="1"/>
      <w:marLeft w:val="0"/>
      <w:marRight w:val="0"/>
      <w:marTop w:val="0"/>
      <w:marBottom w:val="0"/>
      <w:divBdr>
        <w:top w:val="none" w:sz="0" w:space="0" w:color="auto"/>
        <w:left w:val="none" w:sz="0" w:space="0" w:color="auto"/>
        <w:bottom w:val="none" w:sz="0" w:space="0" w:color="auto"/>
        <w:right w:val="none" w:sz="0" w:space="0" w:color="auto"/>
      </w:divBdr>
    </w:div>
    <w:div w:id="619802499">
      <w:bodyDiv w:val="1"/>
      <w:marLeft w:val="0"/>
      <w:marRight w:val="0"/>
      <w:marTop w:val="0"/>
      <w:marBottom w:val="0"/>
      <w:divBdr>
        <w:top w:val="none" w:sz="0" w:space="0" w:color="auto"/>
        <w:left w:val="none" w:sz="0" w:space="0" w:color="auto"/>
        <w:bottom w:val="none" w:sz="0" w:space="0" w:color="auto"/>
        <w:right w:val="none" w:sz="0" w:space="0" w:color="auto"/>
      </w:divBdr>
    </w:div>
    <w:div w:id="633751611">
      <w:bodyDiv w:val="1"/>
      <w:marLeft w:val="0"/>
      <w:marRight w:val="0"/>
      <w:marTop w:val="0"/>
      <w:marBottom w:val="0"/>
      <w:divBdr>
        <w:top w:val="none" w:sz="0" w:space="0" w:color="auto"/>
        <w:left w:val="none" w:sz="0" w:space="0" w:color="auto"/>
        <w:bottom w:val="none" w:sz="0" w:space="0" w:color="auto"/>
        <w:right w:val="none" w:sz="0" w:space="0" w:color="auto"/>
      </w:divBdr>
    </w:div>
    <w:div w:id="638339696">
      <w:bodyDiv w:val="1"/>
      <w:marLeft w:val="0"/>
      <w:marRight w:val="0"/>
      <w:marTop w:val="0"/>
      <w:marBottom w:val="0"/>
      <w:divBdr>
        <w:top w:val="none" w:sz="0" w:space="0" w:color="auto"/>
        <w:left w:val="none" w:sz="0" w:space="0" w:color="auto"/>
        <w:bottom w:val="none" w:sz="0" w:space="0" w:color="auto"/>
        <w:right w:val="none" w:sz="0" w:space="0" w:color="auto"/>
      </w:divBdr>
    </w:div>
    <w:div w:id="645668095">
      <w:bodyDiv w:val="1"/>
      <w:marLeft w:val="0"/>
      <w:marRight w:val="0"/>
      <w:marTop w:val="0"/>
      <w:marBottom w:val="0"/>
      <w:divBdr>
        <w:top w:val="none" w:sz="0" w:space="0" w:color="auto"/>
        <w:left w:val="none" w:sz="0" w:space="0" w:color="auto"/>
        <w:bottom w:val="none" w:sz="0" w:space="0" w:color="auto"/>
        <w:right w:val="none" w:sz="0" w:space="0" w:color="auto"/>
      </w:divBdr>
    </w:div>
    <w:div w:id="647441566">
      <w:bodyDiv w:val="1"/>
      <w:marLeft w:val="0"/>
      <w:marRight w:val="0"/>
      <w:marTop w:val="0"/>
      <w:marBottom w:val="0"/>
      <w:divBdr>
        <w:top w:val="none" w:sz="0" w:space="0" w:color="auto"/>
        <w:left w:val="none" w:sz="0" w:space="0" w:color="auto"/>
        <w:bottom w:val="none" w:sz="0" w:space="0" w:color="auto"/>
        <w:right w:val="none" w:sz="0" w:space="0" w:color="auto"/>
      </w:divBdr>
    </w:div>
    <w:div w:id="656106677">
      <w:bodyDiv w:val="1"/>
      <w:marLeft w:val="0"/>
      <w:marRight w:val="0"/>
      <w:marTop w:val="0"/>
      <w:marBottom w:val="0"/>
      <w:divBdr>
        <w:top w:val="none" w:sz="0" w:space="0" w:color="auto"/>
        <w:left w:val="none" w:sz="0" w:space="0" w:color="auto"/>
        <w:bottom w:val="none" w:sz="0" w:space="0" w:color="auto"/>
        <w:right w:val="none" w:sz="0" w:space="0" w:color="auto"/>
      </w:divBdr>
    </w:div>
    <w:div w:id="668101094">
      <w:bodyDiv w:val="1"/>
      <w:marLeft w:val="0"/>
      <w:marRight w:val="0"/>
      <w:marTop w:val="0"/>
      <w:marBottom w:val="0"/>
      <w:divBdr>
        <w:top w:val="none" w:sz="0" w:space="0" w:color="auto"/>
        <w:left w:val="none" w:sz="0" w:space="0" w:color="auto"/>
        <w:bottom w:val="none" w:sz="0" w:space="0" w:color="auto"/>
        <w:right w:val="none" w:sz="0" w:space="0" w:color="auto"/>
      </w:divBdr>
    </w:div>
    <w:div w:id="689140762">
      <w:bodyDiv w:val="1"/>
      <w:marLeft w:val="0"/>
      <w:marRight w:val="0"/>
      <w:marTop w:val="0"/>
      <w:marBottom w:val="0"/>
      <w:divBdr>
        <w:top w:val="none" w:sz="0" w:space="0" w:color="auto"/>
        <w:left w:val="none" w:sz="0" w:space="0" w:color="auto"/>
        <w:bottom w:val="none" w:sz="0" w:space="0" w:color="auto"/>
        <w:right w:val="none" w:sz="0" w:space="0" w:color="auto"/>
      </w:divBdr>
    </w:div>
    <w:div w:id="721291558">
      <w:bodyDiv w:val="1"/>
      <w:marLeft w:val="0"/>
      <w:marRight w:val="0"/>
      <w:marTop w:val="0"/>
      <w:marBottom w:val="0"/>
      <w:divBdr>
        <w:top w:val="none" w:sz="0" w:space="0" w:color="auto"/>
        <w:left w:val="none" w:sz="0" w:space="0" w:color="auto"/>
        <w:bottom w:val="none" w:sz="0" w:space="0" w:color="auto"/>
        <w:right w:val="none" w:sz="0" w:space="0" w:color="auto"/>
      </w:divBdr>
    </w:div>
    <w:div w:id="731777687">
      <w:bodyDiv w:val="1"/>
      <w:marLeft w:val="0"/>
      <w:marRight w:val="0"/>
      <w:marTop w:val="0"/>
      <w:marBottom w:val="0"/>
      <w:divBdr>
        <w:top w:val="none" w:sz="0" w:space="0" w:color="auto"/>
        <w:left w:val="none" w:sz="0" w:space="0" w:color="auto"/>
        <w:bottom w:val="none" w:sz="0" w:space="0" w:color="auto"/>
        <w:right w:val="none" w:sz="0" w:space="0" w:color="auto"/>
      </w:divBdr>
    </w:div>
    <w:div w:id="732194776">
      <w:bodyDiv w:val="1"/>
      <w:marLeft w:val="0"/>
      <w:marRight w:val="0"/>
      <w:marTop w:val="0"/>
      <w:marBottom w:val="0"/>
      <w:divBdr>
        <w:top w:val="none" w:sz="0" w:space="0" w:color="auto"/>
        <w:left w:val="none" w:sz="0" w:space="0" w:color="auto"/>
        <w:bottom w:val="none" w:sz="0" w:space="0" w:color="auto"/>
        <w:right w:val="none" w:sz="0" w:space="0" w:color="auto"/>
      </w:divBdr>
    </w:div>
    <w:div w:id="734475700">
      <w:bodyDiv w:val="1"/>
      <w:marLeft w:val="0"/>
      <w:marRight w:val="0"/>
      <w:marTop w:val="0"/>
      <w:marBottom w:val="0"/>
      <w:divBdr>
        <w:top w:val="none" w:sz="0" w:space="0" w:color="auto"/>
        <w:left w:val="none" w:sz="0" w:space="0" w:color="auto"/>
        <w:bottom w:val="none" w:sz="0" w:space="0" w:color="auto"/>
        <w:right w:val="none" w:sz="0" w:space="0" w:color="auto"/>
      </w:divBdr>
    </w:div>
    <w:div w:id="739134712">
      <w:bodyDiv w:val="1"/>
      <w:marLeft w:val="0"/>
      <w:marRight w:val="0"/>
      <w:marTop w:val="0"/>
      <w:marBottom w:val="0"/>
      <w:divBdr>
        <w:top w:val="none" w:sz="0" w:space="0" w:color="auto"/>
        <w:left w:val="none" w:sz="0" w:space="0" w:color="auto"/>
        <w:bottom w:val="none" w:sz="0" w:space="0" w:color="auto"/>
        <w:right w:val="none" w:sz="0" w:space="0" w:color="auto"/>
      </w:divBdr>
    </w:div>
    <w:div w:id="740760792">
      <w:bodyDiv w:val="1"/>
      <w:marLeft w:val="0"/>
      <w:marRight w:val="0"/>
      <w:marTop w:val="0"/>
      <w:marBottom w:val="0"/>
      <w:divBdr>
        <w:top w:val="none" w:sz="0" w:space="0" w:color="auto"/>
        <w:left w:val="none" w:sz="0" w:space="0" w:color="auto"/>
        <w:bottom w:val="none" w:sz="0" w:space="0" w:color="auto"/>
        <w:right w:val="none" w:sz="0" w:space="0" w:color="auto"/>
      </w:divBdr>
    </w:div>
    <w:div w:id="764807551">
      <w:bodyDiv w:val="1"/>
      <w:marLeft w:val="0"/>
      <w:marRight w:val="0"/>
      <w:marTop w:val="0"/>
      <w:marBottom w:val="0"/>
      <w:divBdr>
        <w:top w:val="none" w:sz="0" w:space="0" w:color="auto"/>
        <w:left w:val="none" w:sz="0" w:space="0" w:color="auto"/>
        <w:bottom w:val="none" w:sz="0" w:space="0" w:color="auto"/>
        <w:right w:val="none" w:sz="0" w:space="0" w:color="auto"/>
      </w:divBdr>
    </w:div>
    <w:div w:id="778447553">
      <w:bodyDiv w:val="1"/>
      <w:marLeft w:val="0"/>
      <w:marRight w:val="0"/>
      <w:marTop w:val="0"/>
      <w:marBottom w:val="0"/>
      <w:divBdr>
        <w:top w:val="none" w:sz="0" w:space="0" w:color="auto"/>
        <w:left w:val="none" w:sz="0" w:space="0" w:color="auto"/>
        <w:bottom w:val="none" w:sz="0" w:space="0" w:color="auto"/>
        <w:right w:val="none" w:sz="0" w:space="0" w:color="auto"/>
      </w:divBdr>
    </w:div>
    <w:div w:id="800419975">
      <w:bodyDiv w:val="1"/>
      <w:marLeft w:val="0"/>
      <w:marRight w:val="0"/>
      <w:marTop w:val="0"/>
      <w:marBottom w:val="0"/>
      <w:divBdr>
        <w:top w:val="none" w:sz="0" w:space="0" w:color="auto"/>
        <w:left w:val="none" w:sz="0" w:space="0" w:color="auto"/>
        <w:bottom w:val="none" w:sz="0" w:space="0" w:color="auto"/>
        <w:right w:val="none" w:sz="0" w:space="0" w:color="auto"/>
      </w:divBdr>
    </w:div>
    <w:div w:id="812596528">
      <w:bodyDiv w:val="1"/>
      <w:marLeft w:val="0"/>
      <w:marRight w:val="0"/>
      <w:marTop w:val="0"/>
      <w:marBottom w:val="0"/>
      <w:divBdr>
        <w:top w:val="none" w:sz="0" w:space="0" w:color="auto"/>
        <w:left w:val="none" w:sz="0" w:space="0" w:color="auto"/>
        <w:bottom w:val="none" w:sz="0" w:space="0" w:color="auto"/>
        <w:right w:val="none" w:sz="0" w:space="0" w:color="auto"/>
      </w:divBdr>
    </w:div>
    <w:div w:id="849366864">
      <w:bodyDiv w:val="1"/>
      <w:marLeft w:val="0"/>
      <w:marRight w:val="0"/>
      <w:marTop w:val="0"/>
      <w:marBottom w:val="0"/>
      <w:divBdr>
        <w:top w:val="none" w:sz="0" w:space="0" w:color="auto"/>
        <w:left w:val="none" w:sz="0" w:space="0" w:color="auto"/>
        <w:bottom w:val="none" w:sz="0" w:space="0" w:color="auto"/>
        <w:right w:val="none" w:sz="0" w:space="0" w:color="auto"/>
      </w:divBdr>
    </w:div>
    <w:div w:id="854854408">
      <w:bodyDiv w:val="1"/>
      <w:marLeft w:val="0"/>
      <w:marRight w:val="0"/>
      <w:marTop w:val="0"/>
      <w:marBottom w:val="0"/>
      <w:divBdr>
        <w:top w:val="none" w:sz="0" w:space="0" w:color="auto"/>
        <w:left w:val="none" w:sz="0" w:space="0" w:color="auto"/>
        <w:bottom w:val="none" w:sz="0" w:space="0" w:color="auto"/>
        <w:right w:val="none" w:sz="0" w:space="0" w:color="auto"/>
      </w:divBdr>
    </w:div>
    <w:div w:id="901869481">
      <w:bodyDiv w:val="1"/>
      <w:marLeft w:val="0"/>
      <w:marRight w:val="0"/>
      <w:marTop w:val="0"/>
      <w:marBottom w:val="0"/>
      <w:divBdr>
        <w:top w:val="none" w:sz="0" w:space="0" w:color="auto"/>
        <w:left w:val="none" w:sz="0" w:space="0" w:color="auto"/>
        <w:bottom w:val="none" w:sz="0" w:space="0" w:color="auto"/>
        <w:right w:val="none" w:sz="0" w:space="0" w:color="auto"/>
      </w:divBdr>
    </w:div>
    <w:div w:id="905606835">
      <w:bodyDiv w:val="1"/>
      <w:marLeft w:val="0"/>
      <w:marRight w:val="0"/>
      <w:marTop w:val="0"/>
      <w:marBottom w:val="0"/>
      <w:divBdr>
        <w:top w:val="none" w:sz="0" w:space="0" w:color="auto"/>
        <w:left w:val="none" w:sz="0" w:space="0" w:color="auto"/>
        <w:bottom w:val="none" w:sz="0" w:space="0" w:color="auto"/>
        <w:right w:val="none" w:sz="0" w:space="0" w:color="auto"/>
      </w:divBdr>
    </w:div>
    <w:div w:id="906841153">
      <w:bodyDiv w:val="1"/>
      <w:marLeft w:val="0"/>
      <w:marRight w:val="0"/>
      <w:marTop w:val="0"/>
      <w:marBottom w:val="0"/>
      <w:divBdr>
        <w:top w:val="none" w:sz="0" w:space="0" w:color="auto"/>
        <w:left w:val="none" w:sz="0" w:space="0" w:color="auto"/>
        <w:bottom w:val="none" w:sz="0" w:space="0" w:color="auto"/>
        <w:right w:val="none" w:sz="0" w:space="0" w:color="auto"/>
      </w:divBdr>
    </w:div>
    <w:div w:id="913784691">
      <w:bodyDiv w:val="1"/>
      <w:marLeft w:val="0"/>
      <w:marRight w:val="0"/>
      <w:marTop w:val="0"/>
      <w:marBottom w:val="0"/>
      <w:divBdr>
        <w:top w:val="none" w:sz="0" w:space="0" w:color="auto"/>
        <w:left w:val="none" w:sz="0" w:space="0" w:color="auto"/>
        <w:bottom w:val="none" w:sz="0" w:space="0" w:color="auto"/>
        <w:right w:val="none" w:sz="0" w:space="0" w:color="auto"/>
      </w:divBdr>
    </w:div>
    <w:div w:id="948926835">
      <w:bodyDiv w:val="1"/>
      <w:marLeft w:val="0"/>
      <w:marRight w:val="0"/>
      <w:marTop w:val="0"/>
      <w:marBottom w:val="0"/>
      <w:divBdr>
        <w:top w:val="none" w:sz="0" w:space="0" w:color="auto"/>
        <w:left w:val="none" w:sz="0" w:space="0" w:color="auto"/>
        <w:bottom w:val="none" w:sz="0" w:space="0" w:color="auto"/>
        <w:right w:val="none" w:sz="0" w:space="0" w:color="auto"/>
      </w:divBdr>
    </w:div>
    <w:div w:id="964891853">
      <w:bodyDiv w:val="1"/>
      <w:marLeft w:val="0"/>
      <w:marRight w:val="0"/>
      <w:marTop w:val="0"/>
      <w:marBottom w:val="0"/>
      <w:divBdr>
        <w:top w:val="none" w:sz="0" w:space="0" w:color="auto"/>
        <w:left w:val="none" w:sz="0" w:space="0" w:color="auto"/>
        <w:bottom w:val="none" w:sz="0" w:space="0" w:color="auto"/>
        <w:right w:val="none" w:sz="0" w:space="0" w:color="auto"/>
      </w:divBdr>
    </w:div>
    <w:div w:id="980767498">
      <w:bodyDiv w:val="1"/>
      <w:marLeft w:val="0"/>
      <w:marRight w:val="0"/>
      <w:marTop w:val="0"/>
      <w:marBottom w:val="0"/>
      <w:divBdr>
        <w:top w:val="none" w:sz="0" w:space="0" w:color="auto"/>
        <w:left w:val="none" w:sz="0" w:space="0" w:color="auto"/>
        <w:bottom w:val="none" w:sz="0" w:space="0" w:color="auto"/>
        <w:right w:val="none" w:sz="0" w:space="0" w:color="auto"/>
      </w:divBdr>
    </w:div>
    <w:div w:id="982151158">
      <w:bodyDiv w:val="1"/>
      <w:marLeft w:val="0"/>
      <w:marRight w:val="0"/>
      <w:marTop w:val="0"/>
      <w:marBottom w:val="0"/>
      <w:divBdr>
        <w:top w:val="none" w:sz="0" w:space="0" w:color="auto"/>
        <w:left w:val="none" w:sz="0" w:space="0" w:color="auto"/>
        <w:bottom w:val="none" w:sz="0" w:space="0" w:color="auto"/>
        <w:right w:val="none" w:sz="0" w:space="0" w:color="auto"/>
      </w:divBdr>
    </w:div>
    <w:div w:id="986202631">
      <w:bodyDiv w:val="1"/>
      <w:marLeft w:val="0"/>
      <w:marRight w:val="0"/>
      <w:marTop w:val="0"/>
      <w:marBottom w:val="0"/>
      <w:divBdr>
        <w:top w:val="none" w:sz="0" w:space="0" w:color="auto"/>
        <w:left w:val="none" w:sz="0" w:space="0" w:color="auto"/>
        <w:bottom w:val="none" w:sz="0" w:space="0" w:color="auto"/>
        <w:right w:val="none" w:sz="0" w:space="0" w:color="auto"/>
      </w:divBdr>
    </w:div>
    <w:div w:id="1000160999">
      <w:bodyDiv w:val="1"/>
      <w:marLeft w:val="0"/>
      <w:marRight w:val="0"/>
      <w:marTop w:val="0"/>
      <w:marBottom w:val="0"/>
      <w:divBdr>
        <w:top w:val="none" w:sz="0" w:space="0" w:color="auto"/>
        <w:left w:val="none" w:sz="0" w:space="0" w:color="auto"/>
        <w:bottom w:val="none" w:sz="0" w:space="0" w:color="auto"/>
        <w:right w:val="none" w:sz="0" w:space="0" w:color="auto"/>
      </w:divBdr>
    </w:div>
    <w:div w:id="1009873690">
      <w:bodyDiv w:val="1"/>
      <w:marLeft w:val="0"/>
      <w:marRight w:val="0"/>
      <w:marTop w:val="0"/>
      <w:marBottom w:val="0"/>
      <w:divBdr>
        <w:top w:val="none" w:sz="0" w:space="0" w:color="auto"/>
        <w:left w:val="none" w:sz="0" w:space="0" w:color="auto"/>
        <w:bottom w:val="none" w:sz="0" w:space="0" w:color="auto"/>
        <w:right w:val="none" w:sz="0" w:space="0" w:color="auto"/>
      </w:divBdr>
    </w:div>
    <w:div w:id="1056272619">
      <w:bodyDiv w:val="1"/>
      <w:marLeft w:val="0"/>
      <w:marRight w:val="0"/>
      <w:marTop w:val="0"/>
      <w:marBottom w:val="0"/>
      <w:divBdr>
        <w:top w:val="none" w:sz="0" w:space="0" w:color="auto"/>
        <w:left w:val="none" w:sz="0" w:space="0" w:color="auto"/>
        <w:bottom w:val="none" w:sz="0" w:space="0" w:color="auto"/>
        <w:right w:val="none" w:sz="0" w:space="0" w:color="auto"/>
      </w:divBdr>
    </w:div>
    <w:div w:id="1057171405">
      <w:bodyDiv w:val="1"/>
      <w:marLeft w:val="0"/>
      <w:marRight w:val="0"/>
      <w:marTop w:val="0"/>
      <w:marBottom w:val="0"/>
      <w:divBdr>
        <w:top w:val="none" w:sz="0" w:space="0" w:color="auto"/>
        <w:left w:val="none" w:sz="0" w:space="0" w:color="auto"/>
        <w:bottom w:val="none" w:sz="0" w:space="0" w:color="auto"/>
        <w:right w:val="none" w:sz="0" w:space="0" w:color="auto"/>
      </w:divBdr>
    </w:div>
    <w:div w:id="1058552555">
      <w:bodyDiv w:val="1"/>
      <w:marLeft w:val="0"/>
      <w:marRight w:val="0"/>
      <w:marTop w:val="0"/>
      <w:marBottom w:val="0"/>
      <w:divBdr>
        <w:top w:val="none" w:sz="0" w:space="0" w:color="auto"/>
        <w:left w:val="none" w:sz="0" w:space="0" w:color="auto"/>
        <w:bottom w:val="none" w:sz="0" w:space="0" w:color="auto"/>
        <w:right w:val="none" w:sz="0" w:space="0" w:color="auto"/>
      </w:divBdr>
    </w:div>
    <w:div w:id="1062289007">
      <w:bodyDiv w:val="1"/>
      <w:marLeft w:val="0"/>
      <w:marRight w:val="0"/>
      <w:marTop w:val="0"/>
      <w:marBottom w:val="0"/>
      <w:divBdr>
        <w:top w:val="none" w:sz="0" w:space="0" w:color="auto"/>
        <w:left w:val="none" w:sz="0" w:space="0" w:color="auto"/>
        <w:bottom w:val="none" w:sz="0" w:space="0" w:color="auto"/>
        <w:right w:val="none" w:sz="0" w:space="0" w:color="auto"/>
      </w:divBdr>
    </w:div>
    <w:div w:id="1074275633">
      <w:bodyDiv w:val="1"/>
      <w:marLeft w:val="0"/>
      <w:marRight w:val="0"/>
      <w:marTop w:val="0"/>
      <w:marBottom w:val="0"/>
      <w:divBdr>
        <w:top w:val="none" w:sz="0" w:space="0" w:color="auto"/>
        <w:left w:val="none" w:sz="0" w:space="0" w:color="auto"/>
        <w:bottom w:val="none" w:sz="0" w:space="0" w:color="auto"/>
        <w:right w:val="none" w:sz="0" w:space="0" w:color="auto"/>
      </w:divBdr>
    </w:div>
    <w:div w:id="1086000071">
      <w:bodyDiv w:val="1"/>
      <w:marLeft w:val="0"/>
      <w:marRight w:val="0"/>
      <w:marTop w:val="0"/>
      <w:marBottom w:val="0"/>
      <w:divBdr>
        <w:top w:val="none" w:sz="0" w:space="0" w:color="auto"/>
        <w:left w:val="none" w:sz="0" w:space="0" w:color="auto"/>
        <w:bottom w:val="none" w:sz="0" w:space="0" w:color="auto"/>
        <w:right w:val="none" w:sz="0" w:space="0" w:color="auto"/>
      </w:divBdr>
    </w:div>
    <w:div w:id="1089889921">
      <w:bodyDiv w:val="1"/>
      <w:marLeft w:val="0"/>
      <w:marRight w:val="0"/>
      <w:marTop w:val="0"/>
      <w:marBottom w:val="0"/>
      <w:divBdr>
        <w:top w:val="none" w:sz="0" w:space="0" w:color="auto"/>
        <w:left w:val="none" w:sz="0" w:space="0" w:color="auto"/>
        <w:bottom w:val="none" w:sz="0" w:space="0" w:color="auto"/>
        <w:right w:val="none" w:sz="0" w:space="0" w:color="auto"/>
      </w:divBdr>
    </w:div>
    <w:div w:id="1094210933">
      <w:bodyDiv w:val="1"/>
      <w:marLeft w:val="0"/>
      <w:marRight w:val="0"/>
      <w:marTop w:val="0"/>
      <w:marBottom w:val="0"/>
      <w:divBdr>
        <w:top w:val="none" w:sz="0" w:space="0" w:color="auto"/>
        <w:left w:val="none" w:sz="0" w:space="0" w:color="auto"/>
        <w:bottom w:val="none" w:sz="0" w:space="0" w:color="auto"/>
        <w:right w:val="none" w:sz="0" w:space="0" w:color="auto"/>
      </w:divBdr>
    </w:div>
    <w:div w:id="1096905448">
      <w:bodyDiv w:val="1"/>
      <w:marLeft w:val="0"/>
      <w:marRight w:val="0"/>
      <w:marTop w:val="0"/>
      <w:marBottom w:val="0"/>
      <w:divBdr>
        <w:top w:val="none" w:sz="0" w:space="0" w:color="auto"/>
        <w:left w:val="none" w:sz="0" w:space="0" w:color="auto"/>
        <w:bottom w:val="none" w:sz="0" w:space="0" w:color="auto"/>
        <w:right w:val="none" w:sz="0" w:space="0" w:color="auto"/>
      </w:divBdr>
    </w:div>
    <w:div w:id="1105686598">
      <w:bodyDiv w:val="1"/>
      <w:marLeft w:val="0"/>
      <w:marRight w:val="0"/>
      <w:marTop w:val="0"/>
      <w:marBottom w:val="0"/>
      <w:divBdr>
        <w:top w:val="none" w:sz="0" w:space="0" w:color="auto"/>
        <w:left w:val="none" w:sz="0" w:space="0" w:color="auto"/>
        <w:bottom w:val="none" w:sz="0" w:space="0" w:color="auto"/>
        <w:right w:val="none" w:sz="0" w:space="0" w:color="auto"/>
      </w:divBdr>
    </w:div>
    <w:div w:id="1108233227">
      <w:bodyDiv w:val="1"/>
      <w:marLeft w:val="0"/>
      <w:marRight w:val="0"/>
      <w:marTop w:val="0"/>
      <w:marBottom w:val="0"/>
      <w:divBdr>
        <w:top w:val="none" w:sz="0" w:space="0" w:color="auto"/>
        <w:left w:val="none" w:sz="0" w:space="0" w:color="auto"/>
        <w:bottom w:val="none" w:sz="0" w:space="0" w:color="auto"/>
        <w:right w:val="none" w:sz="0" w:space="0" w:color="auto"/>
      </w:divBdr>
    </w:div>
    <w:div w:id="1123615630">
      <w:bodyDiv w:val="1"/>
      <w:marLeft w:val="0"/>
      <w:marRight w:val="0"/>
      <w:marTop w:val="0"/>
      <w:marBottom w:val="0"/>
      <w:divBdr>
        <w:top w:val="none" w:sz="0" w:space="0" w:color="auto"/>
        <w:left w:val="none" w:sz="0" w:space="0" w:color="auto"/>
        <w:bottom w:val="none" w:sz="0" w:space="0" w:color="auto"/>
        <w:right w:val="none" w:sz="0" w:space="0" w:color="auto"/>
      </w:divBdr>
    </w:div>
    <w:div w:id="1140348373">
      <w:bodyDiv w:val="1"/>
      <w:marLeft w:val="0"/>
      <w:marRight w:val="0"/>
      <w:marTop w:val="0"/>
      <w:marBottom w:val="0"/>
      <w:divBdr>
        <w:top w:val="none" w:sz="0" w:space="0" w:color="auto"/>
        <w:left w:val="none" w:sz="0" w:space="0" w:color="auto"/>
        <w:bottom w:val="none" w:sz="0" w:space="0" w:color="auto"/>
        <w:right w:val="none" w:sz="0" w:space="0" w:color="auto"/>
      </w:divBdr>
    </w:div>
    <w:div w:id="1146508873">
      <w:bodyDiv w:val="1"/>
      <w:marLeft w:val="0"/>
      <w:marRight w:val="0"/>
      <w:marTop w:val="0"/>
      <w:marBottom w:val="0"/>
      <w:divBdr>
        <w:top w:val="none" w:sz="0" w:space="0" w:color="auto"/>
        <w:left w:val="none" w:sz="0" w:space="0" w:color="auto"/>
        <w:bottom w:val="none" w:sz="0" w:space="0" w:color="auto"/>
        <w:right w:val="none" w:sz="0" w:space="0" w:color="auto"/>
      </w:divBdr>
    </w:div>
    <w:div w:id="1154950691">
      <w:bodyDiv w:val="1"/>
      <w:marLeft w:val="0"/>
      <w:marRight w:val="0"/>
      <w:marTop w:val="0"/>
      <w:marBottom w:val="0"/>
      <w:divBdr>
        <w:top w:val="none" w:sz="0" w:space="0" w:color="auto"/>
        <w:left w:val="none" w:sz="0" w:space="0" w:color="auto"/>
        <w:bottom w:val="none" w:sz="0" w:space="0" w:color="auto"/>
        <w:right w:val="none" w:sz="0" w:space="0" w:color="auto"/>
      </w:divBdr>
    </w:div>
    <w:div w:id="1184589513">
      <w:bodyDiv w:val="1"/>
      <w:marLeft w:val="0"/>
      <w:marRight w:val="0"/>
      <w:marTop w:val="0"/>
      <w:marBottom w:val="0"/>
      <w:divBdr>
        <w:top w:val="none" w:sz="0" w:space="0" w:color="auto"/>
        <w:left w:val="none" w:sz="0" w:space="0" w:color="auto"/>
        <w:bottom w:val="none" w:sz="0" w:space="0" w:color="auto"/>
        <w:right w:val="none" w:sz="0" w:space="0" w:color="auto"/>
      </w:divBdr>
    </w:div>
    <w:div w:id="1205950825">
      <w:bodyDiv w:val="1"/>
      <w:marLeft w:val="0"/>
      <w:marRight w:val="0"/>
      <w:marTop w:val="0"/>
      <w:marBottom w:val="0"/>
      <w:divBdr>
        <w:top w:val="none" w:sz="0" w:space="0" w:color="auto"/>
        <w:left w:val="none" w:sz="0" w:space="0" w:color="auto"/>
        <w:bottom w:val="none" w:sz="0" w:space="0" w:color="auto"/>
        <w:right w:val="none" w:sz="0" w:space="0" w:color="auto"/>
      </w:divBdr>
    </w:div>
    <w:div w:id="1208107751">
      <w:bodyDiv w:val="1"/>
      <w:marLeft w:val="0"/>
      <w:marRight w:val="0"/>
      <w:marTop w:val="0"/>
      <w:marBottom w:val="0"/>
      <w:divBdr>
        <w:top w:val="none" w:sz="0" w:space="0" w:color="auto"/>
        <w:left w:val="none" w:sz="0" w:space="0" w:color="auto"/>
        <w:bottom w:val="none" w:sz="0" w:space="0" w:color="auto"/>
        <w:right w:val="none" w:sz="0" w:space="0" w:color="auto"/>
      </w:divBdr>
    </w:div>
    <w:div w:id="1224439956">
      <w:bodyDiv w:val="1"/>
      <w:marLeft w:val="0"/>
      <w:marRight w:val="0"/>
      <w:marTop w:val="0"/>
      <w:marBottom w:val="0"/>
      <w:divBdr>
        <w:top w:val="none" w:sz="0" w:space="0" w:color="auto"/>
        <w:left w:val="none" w:sz="0" w:space="0" w:color="auto"/>
        <w:bottom w:val="none" w:sz="0" w:space="0" w:color="auto"/>
        <w:right w:val="none" w:sz="0" w:space="0" w:color="auto"/>
      </w:divBdr>
    </w:div>
    <w:div w:id="1234507152">
      <w:bodyDiv w:val="1"/>
      <w:marLeft w:val="0"/>
      <w:marRight w:val="0"/>
      <w:marTop w:val="0"/>
      <w:marBottom w:val="0"/>
      <w:divBdr>
        <w:top w:val="none" w:sz="0" w:space="0" w:color="auto"/>
        <w:left w:val="none" w:sz="0" w:space="0" w:color="auto"/>
        <w:bottom w:val="none" w:sz="0" w:space="0" w:color="auto"/>
        <w:right w:val="none" w:sz="0" w:space="0" w:color="auto"/>
      </w:divBdr>
    </w:div>
    <w:div w:id="1247610725">
      <w:bodyDiv w:val="1"/>
      <w:marLeft w:val="0"/>
      <w:marRight w:val="0"/>
      <w:marTop w:val="0"/>
      <w:marBottom w:val="0"/>
      <w:divBdr>
        <w:top w:val="none" w:sz="0" w:space="0" w:color="auto"/>
        <w:left w:val="none" w:sz="0" w:space="0" w:color="auto"/>
        <w:bottom w:val="none" w:sz="0" w:space="0" w:color="auto"/>
        <w:right w:val="none" w:sz="0" w:space="0" w:color="auto"/>
      </w:divBdr>
    </w:div>
    <w:div w:id="1253977155">
      <w:bodyDiv w:val="1"/>
      <w:marLeft w:val="0"/>
      <w:marRight w:val="0"/>
      <w:marTop w:val="0"/>
      <w:marBottom w:val="0"/>
      <w:divBdr>
        <w:top w:val="none" w:sz="0" w:space="0" w:color="auto"/>
        <w:left w:val="none" w:sz="0" w:space="0" w:color="auto"/>
        <w:bottom w:val="none" w:sz="0" w:space="0" w:color="auto"/>
        <w:right w:val="none" w:sz="0" w:space="0" w:color="auto"/>
      </w:divBdr>
    </w:div>
    <w:div w:id="1257209504">
      <w:bodyDiv w:val="1"/>
      <w:marLeft w:val="0"/>
      <w:marRight w:val="0"/>
      <w:marTop w:val="0"/>
      <w:marBottom w:val="0"/>
      <w:divBdr>
        <w:top w:val="none" w:sz="0" w:space="0" w:color="auto"/>
        <w:left w:val="none" w:sz="0" w:space="0" w:color="auto"/>
        <w:bottom w:val="none" w:sz="0" w:space="0" w:color="auto"/>
        <w:right w:val="none" w:sz="0" w:space="0" w:color="auto"/>
      </w:divBdr>
    </w:div>
    <w:div w:id="1282106348">
      <w:bodyDiv w:val="1"/>
      <w:marLeft w:val="0"/>
      <w:marRight w:val="0"/>
      <w:marTop w:val="0"/>
      <w:marBottom w:val="0"/>
      <w:divBdr>
        <w:top w:val="none" w:sz="0" w:space="0" w:color="auto"/>
        <w:left w:val="none" w:sz="0" w:space="0" w:color="auto"/>
        <w:bottom w:val="none" w:sz="0" w:space="0" w:color="auto"/>
        <w:right w:val="none" w:sz="0" w:space="0" w:color="auto"/>
      </w:divBdr>
    </w:div>
    <w:div w:id="1284921538">
      <w:bodyDiv w:val="1"/>
      <w:marLeft w:val="0"/>
      <w:marRight w:val="0"/>
      <w:marTop w:val="0"/>
      <w:marBottom w:val="0"/>
      <w:divBdr>
        <w:top w:val="none" w:sz="0" w:space="0" w:color="auto"/>
        <w:left w:val="none" w:sz="0" w:space="0" w:color="auto"/>
        <w:bottom w:val="none" w:sz="0" w:space="0" w:color="auto"/>
        <w:right w:val="none" w:sz="0" w:space="0" w:color="auto"/>
      </w:divBdr>
    </w:div>
    <w:div w:id="1311861782">
      <w:bodyDiv w:val="1"/>
      <w:marLeft w:val="0"/>
      <w:marRight w:val="0"/>
      <w:marTop w:val="0"/>
      <w:marBottom w:val="0"/>
      <w:divBdr>
        <w:top w:val="none" w:sz="0" w:space="0" w:color="auto"/>
        <w:left w:val="none" w:sz="0" w:space="0" w:color="auto"/>
        <w:bottom w:val="none" w:sz="0" w:space="0" w:color="auto"/>
        <w:right w:val="none" w:sz="0" w:space="0" w:color="auto"/>
      </w:divBdr>
    </w:div>
    <w:div w:id="1328484446">
      <w:bodyDiv w:val="1"/>
      <w:marLeft w:val="0"/>
      <w:marRight w:val="0"/>
      <w:marTop w:val="0"/>
      <w:marBottom w:val="0"/>
      <w:divBdr>
        <w:top w:val="none" w:sz="0" w:space="0" w:color="auto"/>
        <w:left w:val="none" w:sz="0" w:space="0" w:color="auto"/>
        <w:bottom w:val="none" w:sz="0" w:space="0" w:color="auto"/>
        <w:right w:val="none" w:sz="0" w:space="0" w:color="auto"/>
      </w:divBdr>
    </w:div>
    <w:div w:id="1365906650">
      <w:bodyDiv w:val="1"/>
      <w:marLeft w:val="0"/>
      <w:marRight w:val="0"/>
      <w:marTop w:val="0"/>
      <w:marBottom w:val="0"/>
      <w:divBdr>
        <w:top w:val="none" w:sz="0" w:space="0" w:color="auto"/>
        <w:left w:val="none" w:sz="0" w:space="0" w:color="auto"/>
        <w:bottom w:val="none" w:sz="0" w:space="0" w:color="auto"/>
        <w:right w:val="none" w:sz="0" w:space="0" w:color="auto"/>
      </w:divBdr>
    </w:div>
    <w:div w:id="1395811263">
      <w:bodyDiv w:val="1"/>
      <w:marLeft w:val="0"/>
      <w:marRight w:val="0"/>
      <w:marTop w:val="0"/>
      <w:marBottom w:val="0"/>
      <w:divBdr>
        <w:top w:val="none" w:sz="0" w:space="0" w:color="auto"/>
        <w:left w:val="none" w:sz="0" w:space="0" w:color="auto"/>
        <w:bottom w:val="none" w:sz="0" w:space="0" w:color="auto"/>
        <w:right w:val="none" w:sz="0" w:space="0" w:color="auto"/>
      </w:divBdr>
    </w:div>
    <w:div w:id="1404259857">
      <w:bodyDiv w:val="1"/>
      <w:marLeft w:val="0"/>
      <w:marRight w:val="0"/>
      <w:marTop w:val="0"/>
      <w:marBottom w:val="0"/>
      <w:divBdr>
        <w:top w:val="none" w:sz="0" w:space="0" w:color="auto"/>
        <w:left w:val="none" w:sz="0" w:space="0" w:color="auto"/>
        <w:bottom w:val="none" w:sz="0" w:space="0" w:color="auto"/>
        <w:right w:val="none" w:sz="0" w:space="0" w:color="auto"/>
      </w:divBdr>
    </w:div>
    <w:div w:id="1422726054">
      <w:bodyDiv w:val="1"/>
      <w:marLeft w:val="0"/>
      <w:marRight w:val="0"/>
      <w:marTop w:val="0"/>
      <w:marBottom w:val="0"/>
      <w:divBdr>
        <w:top w:val="none" w:sz="0" w:space="0" w:color="auto"/>
        <w:left w:val="none" w:sz="0" w:space="0" w:color="auto"/>
        <w:bottom w:val="none" w:sz="0" w:space="0" w:color="auto"/>
        <w:right w:val="none" w:sz="0" w:space="0" w:color="auto"/>
      </w:divBdr>
    </w:div>
    <w:div w:id="1428816924">
      <w:bodyDiv w:val="1"/>
      <w:marLeft w:val="0"/>
      <w:marRight w:val="0"/>
      <w:marTop w:val="0"/>
      <w:marBottom w:val="0"/>
      <w:divBdr>
        <w:top w:val="none" w:sz="0" w:space="0" w:color="auto"/>
        <w:left w:val="none" w:sz="0" w:space="0" w:color="auto"/>
        <w:bottom w:val="none" w:sz="0" w:space="0" w:color="auto"/>
        <w:right w:val="none" w:sz="0" w:space="0" w:color="auto"/>
      </w:divBdr>
    </w:div>
    <w:div w:id="1451897518">
      <w:bodyDiv w:val="1"/>
      <w:marLeft w:val="0"/>
      <w:marRight w:val="0"/>
      <w:marTop w:val="0"/>
      <w:marBottom w:val="0"/>
      <w:divBdr>
        <w:top w:val="none" w:sz="0" w:space="0" w:color="auto"/>
        <w:left w:val="none" w:sz="0" w:space="0" w:color="auto"/>
        <w:bottom w:val="none" w:sz="0" w:space="0" w:color="auto"/>
        <w:right w:val="none" w:sz="0" w:space="0" w:color="auto"/>
      </w:divBdr>
    </w:div>
    <w:div w:id="1459030740">
      <w:bodyDiv w:val="1"/>
      <w:marLeft w:val="0"/>
      <w:marRight w:val="0"/>
      <w:marTop w:val="0"/>
      <w:marBottom w:val="0"/>
      <w:divBdr>
        <w:top w:val="none" w:sz="0" w:space="0" w:color="auto"/>
        <w:left w:val="none" w:sz="0" w:space="0" w:color="auto"/>
        <w:bottom w:val="none" w:sz="0" w:space="0" w:color="auto"/>
        <w:right w:val="none" w:sz="0" w:space="0" w:color="auto"/>
      </w:divBdr>
    </w:div>
    <w:div w:id="1468627832">
      <w:bodyDiv w:val="1"/>
      <w:marLeft w:val="0"/>
      <w:marRight w:val="0"/>
      <w:marTop w:val="0"/>
      <w:marBottom w:val="0"/>
      <w:divBdr>
        <w:top w:val="none" w:sz="0" w:space="0" w:color="auto"/>
        <w:left w:val="none" w:sz="0" w:space="0" w:color="auto"/>
        <w:bottom w:val="none" w:sz="0" w:space="0" w:color="auto"/>
        <w:right w:val="none" w:sz="0" w:space="0" w:color="auto"/>
      </w:divBdr>
    </w:div>
    <w:div w:id="1489711143">
      <w:bodyDiv w:val="1"/>
      <w:marLeft w:val="0"/>
      <w:marRight w:val="0"/>
      <w:marTop w:val="0"/>
      <w:marBottom w:val="0"/>
      <w:divBdr>
        <w:top w:val="none" w:sz="0" w:space="0" w:color="auto"/>
        <w:left w:val="none" w:sz="0" w:space="0" w:color="auto"/>
        <w:bottom w:val="none" w:sz="0" w:space="0" w:color="auto"/>
        <w:right w:val="none" w:sz="0" w:space="0" w:color="auto"/>
      </w:divBdr>
    </w:div>
    <w:div w:id="1490098903">
      <w:bodyDiv w:val="1"/>
      <w:marLeft w:val="0"/>
      <w:marRight w:val="0"/>
      <w:marTop w:val="0"/>
      <w:marBottom w:val="0"/>
      <w:divBdr>
        <w:top w:val="none" w:sz="0" w:space="0" w:color="auto"/>
        <w:left w:val="none" w:sz="0" w:space="0" w:color="auto"/>
        <w:bottom w:val="none" w:sz="0" w:space="0" w:color="auto"/>
        <w:right w:val="none" w:sz="0" w:space="0" w:color="auto"/>
      </w:divBdr>
    </w:div>
    <w:div w:id="1497958490">
      <w:bodyDiv w:val="1"/>
      <w:marLeft w:val="0"/>
      <w:marRight w:val="0"/>
      <w:marTop w:val="0"/>
      <w:marBottom w:val="0"/>
      <w:divBdr>
        <w:top w:val="none" w:sz="0" w:space="0" w:color="auto"/>
        <w:left w:val="none" w:sz="0" w:space="0" w:color="auto"/>
        <w:bottom w:val="none" w:sz="0" w:space="0" w:color="auto"/>
        <w:right w:val="none" w:sz="0" w:space="0" w:color="auto"/>
      </w:divBdr>
    </w:div>
    <w:div w:id="1506238248">
      <w:bodyDiv w:val="1"/>
      <w:marLeft w:val="0"/>
      <w:marRight w:val="0"/>
      <w:marTop w:val="0"/>
      <w:marBottom w:val="0"/>
      <w:divBdr>
        <w:top w:val="none" w:sz="0" w:space="0" w:color="auto"/>
        <w:left w:val="none" w:sz="0" w:space="0" w:color="auto"/>
        <w:bottom w:val="none" w:sz="0" w:space="0" w:color="auto"/>
        <w:right w:val="none" w:sz="0" w:space="0" w:color="auto"/>
      </w:divBdr>
    </w:div>
    <w:div w:id="1525555821">
      <w:bodyDiv w:val="1"/>
      <w:marLeft w:val="0"/>
      <w:marRight w:val="0"/>
      <w:marTop w:val="0"/>
      <w:marBottom w:val="0"/>
      <w:divBdr>
        <w:top w:val="none" w:sz="0" w:space="0" w:color="auto"/>
        <w:left w:val="none" w:sz="0" w:space="0" w:color="auto"/>
        <w:bottom w:val="none" w:sz="0" w:space="0" w:color="auto"/>
        <w:right w:val="none" w:sz="0" w:space="0" w:color="auto"/>
      </w:divBdr>
    </w:div>
    <w:div w:id="1542356623">
      <w:bodyDiv w:val="1"/>
      <w:marLeft w:val="0"/>
      <w:marRight w:val="0"/>
      <w:marTop w:val="0"/>
      <w:marBottom w:val="0"/>
      <w:divBdr>
        <w:top w:val="none" w:sz="0" w:space="0" w:color="auto"/>
        <w:left w:val="none" w:sz="0" w:space="0" w:color="auto"/>
        <w:bottom w:val="none" w:sz="0" w:space="0" w:color="auto"/>
        <w:right w:val="none" w:sz="0" w:space="0" w:color="auto"/>
      </w:divBdr>
    </w:div>
    <w:div w:id="1566916721">
      <w:bodyDiv w:val="1"/>
      <w:marLeft w:val="0"/>
      <w:marRight w:val="0"/>
      <w:marTop w:val="0"/>
      <w:marBottom w:val="0"/>
      <w:divBdr>
        <w:top w:val="none" w:sz="0" w:space="0" w:color="auto"/>
        <w:left w:val="none" w:sz="0" w:space="0" w:color="auto"/>
        <w:bottom w:val="none" w:sz="0" w:space="0" w:color="auto"/>
        <w:right w:val="none" w:sz="0" w:space="0" w:color="auto"/>
      </w:divBdr>
    </w:div>
    <w:div w:id="1581334197">
      <w:bodyDiv w:val="1"/>
      <w:marLeft w:val="0"/>
      <w:marRight w:val="0"/>
      <w:marTop w:val="0"/>
      <w:marBottom w:val="0"/>
      <w:divBdr>
        <w:top w:val="none" w:sz="0" w:space="0" w:color="auto"/>
        <w:left w:val="none" w:sz="0" w:space="0" w:color="auto"/>
        <w:bottom w:val="none" w:sz="0" w:space="0" w:color="auto"/>
        <w:right w:val="none" w:sz="0" w:space="0" w:color="auto"/>
      </w:divBdr>
    </w:div>
    <w:div w:id="1592620358">
      <w:bodyDiv w:val="1"/>
      <w:marLeft w:val="0"/>
      <w:marRight w:val="0"/>
      <w:marTop w:val="0"/>
      <w:marBottom w:val="0"/>
      <w:divBdr>
        <w:top w:val="none" w:sz="0" w:space="0" w:color="auto"/>
        <w:left w:val="none" w:sz="0" w:space="0" w:color="auto"/>
        <w:bottom w:val="none" w:sz="0" w:space="0" w:color="auto"/>
        <w:right w:val="none" w:sz="0" w:space="0" w:color="auto"/>
      </w:divBdr>
    </w:div>
    <w:div w:id="1630739537">
      <w:bodyDiv w:val="1"/>
      <w:marLeft w:val="0"/>
      <w:marRight w:val="0"/>
      <w:marTop w:val="0"/>
      <w:marBottom w:val="0"/>
      <w:divBdr>
        <w:top w:val="none" w:sz="0" w:space="0" w:color="auto"/>
        <w:left w:val="none" w:sz="0" w:space="0" w:color="auto"/>
        <w:bottom w:val="none" w:sz="0" w:space="0" w:color="auto"/>
        <w:right w:val="none" w:sz="0" w:space="0" w:color="auto"/>
      </w:divBdr>
    </w:div>
    <w:div w:id="1647667344">
      <w:bodyDiv w:val="1"/>
      <w:marLeft w:val="0"/>
      <w:marRight w:val="0"/>
      <w:marTop w:val="0"/>
      <w:marBottom w:val="0"/>
      <w:divBdr>
        <w:top w:val="none" w:sz="0" w:space="0" w:color="auto"/>
        <w:left w:val="none" w:sz="0" w:space="0" w:color="auto"/>
        <w:bottom w:val="none" w:sz="0" w:space="0" w:color="auto"/>
        <w:right w:val="none" w:sz="0" w:space="0" w:color="auto"/>
      </w:divBdr>
    </w:div>
    <w:div w:id="1676303122">
      <w:bodyDiv w:val="1"/>
      <w:marLeft w:val="0"/>
      <w:marRight w:val="0"/>
      <w:marTop w:val="0"/>
      <w:marBottom w:val="0"/>
      <w:divBdr>
        <w:top w:val="none" w:sz="0" w:space="0" w:color="auto"/>
        <w:left w:val="none" w:sz="0" w:space="0" w:color="auto"/>
        <w:bottom w:val="none" w:sz="0" w:space="0" w:color="auto"/>
        <w:right w:val="none" w:sz="0" w:space="0" w:color="auto"/>
      </w:divBdr>
    </w:div>
    <w:div w:id="1694109147">
      <w:bodyDiv w:val="1"/>
      <w:marLeft w:val="0"/>
      <w:marRight w:val="0"/>
      <w:marTop w:val="0"/>
      <w:marBottom w:val="0"/>
      <w:divBdr>
        <w:top w:val="none" w:sz="0" w:space="0" w:color="auto"/>
        <w:left w:val="none" w:sz="0" w:space="0" w:color="auto"/>
        <w:bottom w:val="none" w:sz="0" w:space="0" w:color="auto"/>
        <w:right w:val="none" w:sz="0" w:space="0" w:color="auto"/>
      </w:divBdr>
    </w:div>
    <w:div w:id="1701394214">
      <w:bodyDiv w:val="1"/>
      <w:marLeft w:val="0"/>
      <w:marRight w:val="0"/>
      <w:marTop w:val="0"/>
      <w:marBottom w:val="0"/>
      <w:divBdr>
        <w:top w:val="none" w:sz="0" w:space="0" w:color="auto"/>
        <w:left w:val="none" w:sz="0" w:space="0" w:color="auto"/>
        <w:bottom w:val="none" w:sz="0" w:space="0" w:color="auto"/>
        <w:right w:val="none" w:sz="0" w:space="0" w:color="auto"/>
      </w:divBdr>
    </w:div>
    <w:div w:id="1711110669">
      <w:bodyDiv w:val="1"/>
      <w:marLeft w:val="0"/>
      <w:marRight w:val="0"/>
      <w:marTop w:val="0"/>
      <w:marBottom w:val="0"/>
      <w:divBdr>
        <w:top w:val="none" w:sz="0" w:space="0" w:color="auto"/>
        <w:left w:val="none" w:sz="0" w:space="0" w:color="auto"/>
        <w:bottom w:val="none" w:sz="0" w:space="0" w:color="auto"/>
        <w:right w:val="none" w:sz="0" w:space="0" w:color="auto"/>
      </w:divBdr>
    </w:div>
    <w:div w:id="1723481747">
      <w:bodyDiv w:val="1"/>
      <w:marLeft w:val="0"/>
      <w:marRight w:val="0"/>
      <w:marTop w:val="0"/>
      <w:marBottom w:val="0"/>
      <w:divBdr>
        <w:top w:val="none" w:sz="0" w:space="0" w:color="auto"/>
        <w:left w:val="none" w:sz="0" w:space="0" w:color="auto"/>
        <w:bottom w:val="none" w:sz="0" w:space="0" w:color="auto"/>
        <w:right w:val="none" w:sz="0" w:space="0" w:color="auto"/>
      </w:divBdr>
    </w:div>
    <w:div w:id="1739277648">
      <w:bodyDiv w:val="1"/>
      <w:marLeft w:val="0"/>
      <w:marRight w:val="0"/>
      <w:marTop w:val="0"/>
      <w:marBottom w:val="0"/>
      <w:divBdr>
        <w:top w:val="none" w:sz="0" w:space="0" w:color="auto"/>
        <w:left w:val="none" w:sz="0" w:space="0" w:color="auto"/>
        <w:bottom w:val="none" w:sz="0" w:space="0" w:color="auto"/>
        <w:right w:val="none" w:sz="0" w:space="0" w:color="auto"/>
      </w:divBdr>
    </w:div>
    <w:div w:id="1761295522">
      <w:bodyDiv w:val="1"/>
      <w:marLeft w:val="0"/>
      <w:marRight w:val="0"/>
      <w:marTop w:val="0"/>
      <w:marBottom w:val="0"/>
      <w:divBdr>
        <w:top w:val="none" w:sz="0" w:space="0" w:color="auto"/>
        <w:left w:val="none" w:sz="0" w:space="0" w:color="auto"/>
        <w:bottom w:val="none" w:sz="0" w:space="0" w:color="auto"/>
        <w:right w:val="none" w:sz="0" w:space="0" w:color="auto"/>
      </w:divBdr>
    </w:div>
    <w:div w:id="1763450062">
      <w:bodyDiv w:val="1"/>
      <w:marLeft w:val="0"/>
      <w:marRight w:val="0"/>
      <w:marTop w:val="0"/>
      <w:marBottom w:val="0"/>
      <w:divBdr>
        <w:top w:val="none" w:sz="0" w:space="0" w:color="auto"/>
        <w:left w:val="none" w:sz="0" w:space="0" w:color="auto"/>
        <w:bottom w:val="none" w:sz="0" w:space="0" w:color="auto"/>
        <w:right w:val="none" w:sz="0" w:space="0" w:color="auto"/>
      </w:divBdr>
    </w:div>
    <w:div w:id="1769961237">
      <w:bodyDiv w:val="1"/>
      <w:marLeft w:val="0"/>
      <w:marRight w:val="0"/>
      <w:marTop w:val="0"/>
      <w:marBottom w:val="0"/>
      <w:divBdr>
        <w:top w:val="none" w:sz="0" w:space="0" w:color="auto"/>
        <w:left w:val="none" w:sz="0" w:space="0" w:color="auto"/>
        <w:bottom w:val="none" w:sz="0" w:space="0" w:color="auto"/>
        <w:right w:val="none" w:sz="0" w:space="0" w:color="auto"/>
      </w:divBdr>
    </w:div>
    <w:div w:id="1781417882">
      <w:bodyDiv w:val="1"/>
      <w:marLeft w:val="0"/>
      <w:marRight w:val="0"/>
      <w:marTop w:val="0"/>
      <w:marBottom w:val="0"/>
      <w:divBdr>
        <w:top w:val="none" w:sz="0" w:space="0" w:color="auto"/>
        <w:left w:val="none" w:sz="0" w:space="0" w:color="auto"/>
        <w:bottom w:val="none" w:sz="0" w:space="0" w:color="auto"/>
        <w:right w:val="none" w:sz="0" w:space="0" w:color="auto"/>
      </w:divBdr>
    </w:div>
    <w:div w:id="1788040307">
      <w:bodyDiv w:val="1"/>
      <w:marLeft w:val="0"/>
      <w:marRight w:val="0"/>
      <w:marTop w:val="0"/>
      <w:marBottom w:val="0"/>
      <w:divBdr>
        <w:top w:val="none" w:sz="0" w:space="0" w:color="auto"/>
        <w:left w:val="none" w:sz="0" w:space="0" w:color="auto"/>
        <w:bottom w:val="none" w:sz="0" w:space="0" w:color="auto"/>
        <w:right w:val="none" w:sz="0" w:space="0" w:color="auto"/>
      </w:divBdr>
    </w:div>
    <w:div w:id="1807896363">
      <w:bodyDiv w:val="1"/>
      <w:marLeft w:val="0"/>
      <w:marRight w:val="0"/>
      <w:marTop w:val="0"/>
      <w:marBottom w:val="0"/>
      <w:divBdr>
        <w:top w:val="none" w:sz="0" w:space="0" w:color="auto"/>
        <w:left w:val="none" w:sz="0" w:space="0" w:color="auto"/>
        <w:bottom w:val="none" w:sz="0" w:space="0" w:color="auto"/>
        <w:right w:val="none" w:sz="0" w:space="0" w:color="auto"/>
      </w:divBdr>
    </w:div>
    <w:div w:id="1831678714">
      <w:bodyDiv w:val="1"/>
      <w:marLeft w:val="0"/>
      <w:marRight w:val="0"/>
      <w:marTop w:val="0"/>
      <w:marBottom w:val="0"/>
      <w:divBdr>
        <w:top w:val="none" w:sz="0" w:space="0" w:color="auto"/>
        <w:left w:val="none" w:sz="0" w:space="0" w:color="auto"/>
        <w:bottom w:val="none" w:sz="0" w:space="0" w:color="auto"/>
        <w:right w:val="none" w:sz="0" w:space="0" w:color="auto"/>
      </w:divBdr>
    </w:div>
    <w:div w:id="1844315997">
      <w:bodyDiv w:val="1"/>
      <w:marLeft w:val="0"/>
      <w:marRight w:val="0"/>
      <w:marTop w:val="0"/>
      <w:marBottom w:val="0"/>
      <w:divBdr>
        <w:top w:val="none" w:sz="0" w:space="0" w:color="auto"/>
        <w:left w:val="none" w:sz="0" w:space="0" w:color="auto"/>
        <w:bottom w:val="none" w:sz="0" w:space="0" w:color="auto"/>
        <w:right w:val="none" w:sz="0" w:space="0" w:color="auto"/>
      </w:divBdr>
    </w:div>
    <w:div w:id="1847288465">
      <w:bodyDiv w:val="1"/>
      <w:marLeft w:val="0"/>
      <w:marRight w:val="0"/>
      <w:marTop w:val="0"/>
      <w:marBottom w:val="0"/>
      <w:divBdr>
        <w:top w:val="none" w:sz="0" w:space="0" w:color="auto"/>
        <w:left w:val="none" w:sz="0" w:space="0" w:color="auto"/>
        <w:bottom w:val="none" w:sz="0" w:space="0" w:color="auto"/>
        <w:right w:val="none" w:sz="0" w:space="0" w:color="auto"/>
      </w:divBdr>
    </w:div>
    <w:div w:id="1873956344">
      <w:bodyDiv w:val="1"/>
      <w:marLeft w:val="0"/>
      <w:marRight w:val="0"/>
      <w:marTop w:val="0"/>
      <w:marBottom w:val="0"/>
      <w:divBdr>
        <w:top w:val="none" w:sz="0" w:space="0" w:color="auto"/>
        <w:left w:val="none" w:sz="0" w:space="0" w:color="auto"/>
        <w:bottom w:val="none" w:sz="0" w:space="0" w:color="auto"/>
        <w:right w:val="none" w:sz="0" w:space="0" w:color="auto"/>
      </w:divBdr>
    </w:div>
    <w:div w:id="1876848406">
      <w:bodyDiv w:val="1"/>
      <w:marLeft w:val="0"/>
      <w:marRight w:val="0"/>
      <w:marTop w:val="0"/>
      <w:marBottom w:val="0"/>
      <w:divBdr>
        <w:top w:val="none" w:sz="0" w:space="0" w:color="auto"/>
        <w:left w:val="none" w:sz="0" w:space="0" w:color="auto"/>
        <w:bottom w:val="none" w:sz="0" w:space="0" w:color="auto"/>
        <w:right w:val="none" w:sz="0" w:space="0" w:color="auto"/>
      </w:divBdr>
    </w:div>
    <w:div w:id="1890722814">
      <w:bodyDiv w:val="1"/>
      <w:marLeft w:val="0"/>
      <w:marRight w:val="0"/>
      <w:marTop w:val="0"/>
      <w:marBottom w:val="0"/>
      <w:divBdr>
        <w:top w:val="none" w:sz="0" w:space="0" w:color="auto"/>
        <w:left w:val="none" w:sz="0" w:space="0" w:color="auto"/>
        <w:bottom w:val="none" w:sz="0" w:space="0" w:color="auto"/>
        <w:right w:val="none" w:sz="0" w:space="0" w:color="auto"/>
      </w:divBdr>
    </w:div>
    <w:div w:id="1903716843">
      <w:bodyDiv w:val="1"/>
      <w:marLeft w:val="0"/>
      <w:marRight w:val="0"/>
      <w:marTop w:val="0"/>
      <w:marBottom w:val="0"/>
      <w:divBdr>
        <w:top w:val="none" w:sz="0" w:space="0" w:color="auto"/>
        <w:left w:val="none" w:sz="0" w:space="0" w:color="auto"/>
        <w:bottom w:val="none" w:sz="0" w:space="0" w:color="auto"/>
        <w:right w:val="none" w:sz="0" w:space="0" w:color="auto"/>
      </w:divBdr>
    </w:div>
    <w:div w:id="1913850321">
      <w:bodyDiv w:val="1"/>
      <w:marLeft w:val="0"/>
      <w:marRight w:val="0"/>
      <w:marTop w:val="0"/>
      <w:marBottom w:val="0"/>
      <w:divBdr>
        <w:top w:val="none" w:sz="0" w:space="0" w:color="auto"/>
        <w:left w:val="none" w:sz="0" w:space="0" w:color="auto"/>
        <w:bottom w:val="none" w:sz="0" w:space="0" w:color="auto"/>
        <w:right w:val="none" w:sz="0" w:space="0" w:color="auto"/>
      </w:divBdr>
    </w:div>
    <w:div w:id="1946108100">
      <w:bodyDiv w:val="1"/>
      <w:marLeft w:val="0"/>
      <w:marRight w:val="0"/>
      <w:marTop w:val="0"/>
      <w:marBottom w:val="0"/>
      <w:divBdr>
        <w:top w:val="none" w:sz="0" w:space="0" w:color="auto"/>
        <w:left w:val="none" w:sz="0" w:space="0" w:color="auto"/>
        <w:bottom w:val="none" w:sz="0" w:space="0" w:color="auto"/>
        <w:right w:val="none" w:sz="0" w:space="0" w:color="auto"/>
      </w:divBdr>
    </w:div>
    <w:div w:id="1953855335">
      <w:bodyDiv w:val="1"/>
      <w:marLeft w:val="0"/>
      <w:marRight w:val="0"/>
      <w:marTop w:val="0"/>
      <w:marBottom w:val="0"/>
      <w:divBdr>
        <w:top w:val="none" w:sz="0" w:space="0" w:color="auto"/>
        <w:left w:val="none" w:sz="0" w:space="0" w:color="auto"/>
        <w:bottom w:val="none" w:sz="0" w:space="0" w:color="auto"/>
        <w:right w:val="none" w:sz="0" w:space="0" w:color="auto"/>
      </w:divBdr>
    </w:div>
    <w:div w:id="1960794563">
      <w:bodyDiv w:val="1"/>
      <w:marLeft w:val="0"/>
      <w:marRight w:val="0"/>
      <w:marTop w:val="0"/>
      <w:marBottom w:val="0"/>
      <w:divBdr>
        <w:top w:val="none" w:sz="0" w:space="0" w:color="auto"/>
        <w:left w:val="none" w:sz="0" w:space="0" w:color="auto"/>
        <w:bottom w:val="none" w:sz="0" w:space="0" w:color="auto"/>
        <w:right w:val="none" w:sz="0" w:space="0" w:color="auto"/>
      </w:divBdr>
    </w:div>
    <w:div w:id="1976712668">
      <w:bodyDiv w:val="1"/>
      <w:marLeft w:val="0"/>
      <w:marRight w:val="0"/>
      <w:marTop w:val="0"/>
      <w:marBottom w:val="0"/>
      <w:divBdr>
        <w:top w:val="none" w:sz="0" w:space="0" w:color="auto"/>
        <w:left w:val="none" w:sz="0" w:space="0" w:color="auto"/>
        <w:bottom w:val="none" w:sz="0" w:space="0" w:color="auto"/>
        <w:right w:val="none" w:sz="0" w:space="0" w:color="auto"/>
      </w:divBdr>
    </w:div>
    <w:div w:id="1987977191">
      <w:bodyDiv w:val="1"/>
      <w:marLeft w:val="0"/>
      <w:marRight w:val="0"/>
      <w:marTop w:val="0"/>
      <w:marBottom w:val="0"/>
      <w:divBdr>
        <w:top w:val="none" w:sz="0" w:space="0" w:color="auto"/>
        <w:left w:val="none" w:sz="0" w:space="0" w:color="auto"/>
        <w:bottom w:val="none" w:sz="0" w:space="0" w:color="auto"/>
        <w:right w:val="none" w:sz="0" w:space="0" w:color="auto"/>
      </w:divBdr>
    </w:div>
    <w:div w:id="1991404944">
      <w:bodyDiv w:val="1"/>
      <w:marLeft w:val="0"/>
      <w:marRight w:val="0"/>
      <w:marTop w:val="0"/>
      <w:marBottom w:val="0"/>
      <w:divBdr>
        <w:top w:val="none" w:sz="0" w:space="0" w:color="auto"/>
        <w:left w:val="none" w:sz="0" w:space="0" w:color="auto"/>
        <w:bottom w:val="none" w:sz="0" w:space="0" w:color="auto"/>
        <w:right w:val="none" w:sz="0" w:space="0" w:color="auto"/>
      </w:divBdr>
    </w:div>
    <w:div w:id="1999921635">
      <w:bodyDiv w:val="1"/>
      <w:marLeft w:val="0"/>
      <w:marRight w:val="0"/>
      <w:marTop w:val="0"/>
      <w:marBottom w:val="0"/>
      <w:divBdr>
        <w:top w:val="none" w:sz="0" w:space="0" w:color="auto"/>
        <w:left w:val="none" w:sz="0" w:space="0" w:color="auto"/>
        <w:bottom w:val="none" w:sz="0" w:space="0" w:color="auto"/>
        <w:right w:val="none" w:sz="0" w:space="0" w:color="auto"/>
      </w:divBdr>
    </w:div>
    <w:div w:id="2008093402">
      <w:bodyDiv w:val="1"/>
      <w:marLeft w:val="0"/>
      <w:marRight w:val="0"/>
      <w:marTop w:val="0"/>
      <w:marBottom w:val="0"/>
      <w:divBdr>
        <w:top w:val="none" w:sz="0" w:space="0" w:color="auto"/>
        <w:left w:val="none" w:sz="0" w:space="0" w:color="auto"/>
        <w:bottom w:val="none" w:sz="0" w:space="0" w:color="auto"/>
        <w:right w:val="none" w:sz="0" w:space="0" w:color="auto"/>
      </w:divBdr>
    </w:div>
    <w:div w:id="2030568592">
      <w:bodyDiv w:val="1"/>
      <w:marLeft w:val="0"/>
      <w:marRight w:val="0"/>
      <w:marTop w:val="0"/>
      <w:marBottom w:val="0"/>
      <w:divBdr>
        <w:top w:val="none" w:sz="0" w:space="0" w:color="auto"/>
        <w:left w:val="none" w:sz="0" w:space="0" w:color="auto"/>
        <w:bottom w:val="none" w:sz="0" w:space="0" w:color="auto"/>
        <w:right w:val="none" w:sz="0" w:space="0" w:color="auto"/>
      </w:divBdr>
    </w:div>
    <w:div w:id="2036884537">
      <w:bodyDiv w:val="1"/>
      <w:marLeft w:val="0"/>
      <w:marRight w:val="0"/>
      <w:marTop w:val="0"/>
      <w:marBottom w:val="0"/>
      <w:divBdr>
        <w:top w:val="none" w:sz="0" w:space="0" w:color="auto"/>
        <w:left w:val="none" w:sz="0" w:space="0" w:color="auto"/>
        <w:bottom w:val="none" w:sz="0" w:space="0" w:color="auto"/>
        <w:right w:val="none" w:sz="0" w:space="0" w:color="auto"/>
      </w:divBdr>
    </w:div>
    <w:div w:id="2039500655">
      <w:bodyDiv w:val="1"/>
      <w:marLeft w:val="0"/>
      <w:marRight w:val="0"/>
      <w:marTop w:val="0"/>
      <w:marBottom w:val="0"/>
      <w:divBdr>
        <w:top w:val="none" w:sz="0" w:space="0" w:color="auto"/>
        <w:left w:val="none" w:sz="0" w:space="0" w:color="auto"/>
        <w:bottom w:val="none" w:sz="0" w:space="0" w:color="auto"/>
        <w:right w:val="none" w:sz="0" w:space="0" w:color="auto"/>
      </w:divBdr>
    </w:div>
    <w:div w:id="2053993261">
      <w:bodyDiv w:val="1"/>
      <w:marLeft w:val="0"/>
      <w:marRight w:val="0"/>
      <w:marTop w:val="0"/>
      <w:marBottom w:val="0"/>
      <w:divBdr>
        <w:top w:val="none" w:sz="0" w:space="0" w:color="auto"/>
        <w:left w:val="none" w:sz="0" w:space="0" w:color="auto"/>
        <w:bottom w:val="none" w:sz="0" w:space="0" w:color="auto"/>
        <w:right w:val="none" w:sz="0" w:space="0" w:color="auto"/>
      </w:divBdr>
    </w:div>
    <w:div w:id="2067292242">
      <w:bodyDiv w:val="1"/>
      <w:marLeft w:val="0"/>
      <w:marRight w:val="0"/>
      <w:marTop w:val="0"/>
      <w:marBottom w:val="0"/>
      <w:divBdr>
        <w:top w:val="none" w:sz="0" w:space="0" w:color="auto"/>
        <w:left w:val="none" w:sz="0" w:space="0" w:color="auto"/>
        <w:bottom w:val="none" w:sz="0" w:space="0" w:color="auto"/>
        <w:right w:val="none" w:sz="0" w:space="0" w:color="auto"/>
      </w:divBdr>
    </w:div>
    <w:div w:id="2068408107">
      <w:bodyDiv w:val="1"/>
      <w:marLeft w:val="0"/>
      <w:marRight w:val="0"/>
      <w:marTop w:val="0"/>
      <w:marBottom w:val="0"/>
      <w:divBdr>
        <w:top w:val="none" w:sz="0" w:space="0" w:color="auto"/>
        <w:left w:val="none" w:sz="0" w:space="0" w:color="auto"/>
        <w:bottom w:val="none" w:sz="0" w:space="0" w:color="auto"/>
        <w:right w:val="none" w:sz="0" w:space="0" w:color="auto"/>
      </w:divBdr>
    </w:div>
    <w:div w:id="2077505601">
      <w:bodyDiv w:val="1"/>
      <w:marLeft w:val="0"/>
      <w:marRight w:val="0"/>
      <w:marTop w:val="0"/>
      <w:marBottom w:val="0"/>
      <w:divBdr>
        <w:top w:val="none" w:sz="0" w:space="0" w:color="auto"/>
        <w:left w:val="none" w:sz="0" w:space="0" w:color="auto"/>
        <w:bottom w:val="none" w:sz="0" w:space="0" w:color="auto"/>
        <w:right w:val="none" w:sz="0" w:space="0" w:color="auto"/>
      </w:divBdr>
    </w:div>
    <w:div w:id="2080399993">
      <w:bodyDiv w:val="1"/>
      <w:marLeft w:val="0"/>
      <w:marRight w:val="0"/>
      <w:marTop w:val="0"/>
      <w:marBottom w:val="0"/>
      <w:divBdr>
        <w:top w:val="none" w:sz="0" w:space="0" w:color="auto"/>
        <w:left w:val="none" w:sz="0" w:space="0" w:color="auto"/>
        <w:bottom w:val="none" w:sz="0" w:space="0" w:color="auto"/>
        <w:right w:val="none" w:sz="0" w:space="0" w:color="auto"/>
      </w:divBdr>
    </w:div>
    <w:div w:id="2094934171">
      <w:bodyDiv w:val="1"/>
      <w:marLeft w:val="0"/>
      <w:marRight w:val="0"/>
      <w:marTop w:val="0"/>
      <w:marBottom w:val="0"/>
      <w:divBdr>
        <w:top w:val="none" w:sz="0" w:space="0" w:color="auto"/>
        <w:left w:val="none" w:sz="0" w:space="0" w:color="auto"/>
        <w:bottom w:val="none" w:sz="0" w:space="0" w:color="auto"/>
        <w:right w:val="none" w:sz="0" w:space="0" w:color="auto"/>
      </w:divBdr>
    </w:div>
    <w:div w:id="2104909827">
      <w:bodyDiv w:val="1"/>
      <w:marLeft w:val="0"/>
      <w:marRight w:val="0"/>
      <w:marTop w:val="0"/>
      <w:marBottom w:val="0"/>
      <w:divBdr>
        <w:top w:val="none" w:sz="0" w:space="0" w:color="auto"/>
        <w:left w:val="none" w:sz="0" w:space="0" w:color="auto"/>
        <w:bottom w:val="none" w:sz="0" w:space="0" w:color="auto"/>
        <w:right w:val="none" w:sz="0" w:space="0" w:color="auto"/>
      </w:divBdr>
    </w:div>
    <w:div w:id="2104953983">
      <w:bodyDiv w:val="1"/>
      <w:marLeft w:val="0"/>
      <w:marRight w:val="0"/>
      <w:marTop w:val="0"/>
      <w:marBottom w:val="0"/>
      <w:divBdr>
        <w:top w:val="none" w:sz="0" w:space="0" w:color="auto"/>
        <w:left w:val="none" w:sz="0" w:space="0" w:color="auto"/>
        <w:bottom w:val="none" w:sz="0" w:space="0" w:color="auto"/>
        <w:right w:val="none" w:sz="0" w:space="0" w:color="auto"/>
      </w:divBdr>
    </w:div>
    <w:div w:id="2105219289">
      <w:bodyDiv w:val="1"/>
      <w:marLeft w:val="0"/>
      <w:marRight w:val="0"/>
      <w:marTop w:val="0"/>
      <w:marBottom w:val="0"/>
      <w:divBdr>
        <w:top w:val="none" w:sz="0" w:space="0" w:color="auto"/>
        <w:left w:val="none" w:sz="0" w:space="0" w:color="auto"/>
        <w:bottom w:val="none" w:sz="0" w:space="0" w:color="auto"/>
        <w:right w:val="none" w:sz="0" w:space="0" w:color="auto"/>
      </w:divBdr>
    </w:div>
    <w:div w:id="2115245544">
      <w:bodyDiv w:val="1"/>
      <w:marLeft w:val="0"/>
      <w:marRight w:val="0"/>
      <w:marTop w:val="0"/>
      <w:marBottom w:val="0"/>
      <w:divBdr>
        <w:top w:val="none" w:sz="0" w:space="0" w:color="auto"/>
        <w:left w:val="none" w:sz="0" w:space="0" w:color="auto"/>
        <w:bottom w:val="none" w:sz="0" w:space="0" w:color="auto"/>
        <w:right w:val="none" w:sz="0" w:space="0" w:color="auto"/>
      </w:divBdr>
    </w:div>
    <w:div w:id="2124423849">
      <w:bodyDiv w:val="1"/>
      <w:marLeft w:val="0"/>
      <w:marRight w:val="0"/>
      <w:marTop w:val="0"/>
      <w:marBottom w:val="0"/>
      <w:divBdr>
        <w:top w:val="none" w:sz="0" w:space="0" w:color="auto"/>
        <w:left w:val="none" w:sz="0" w:space="0" w:color="auto"/>
        <w:bottom w:val="none" w:sz="0" w:space="0" w:color="auto"/>
        <w:right w:val="none" w:sz="0" w:space="0" w:color="auto"/>
      </w:divBdr>
    </w:div>
    <w:div w:id="2124499486">
      <w:bodyDiv w:val="1"/>
      <w:marLeft w:val="0"/>
      <w:marRight w:val="0"/>
      <w:marTop w:val="0"/>
      <w:marBottom w:val="0"/>
      <w:divBdr>
        <w:top w:val="none" w:sz="0" w:space="0" w:color="auto"/>
        <w:left w:val="none" w:sz="0" w:space="0" w:color="auto"/>
        <w:bottom w:val="none" w:sz="0" w:space="0" w:color="auto"/>
        <w:right w:val="none" w:sz="0" w:space="0" w:color="auto"/>
      </w:divBdr>
    </w:div>
    <w:div w:id="2138375949">
      <w:bodyDiv w:val="1"/>
      <w:marLeft w:val="0"/>
      <w:marRight w:val="0"/>
      <w:marTop w:val="0"/>
      <w:marBottom w:val="0"/>
      <w:divBdr>
        <w:top w:val="none" w:sz="0" w:space="0" w:color="auto"/>
        <w:left w:val="none" w:sz="0" w:space="0" w:color="auto"/>
        <w:bottom w:val="none" w:sz="0" w:space="0" w:color="auto"/>
        <w:right w:val="none" w:sz="0" w:space="0" w:color="auto"/>
      </w:divBdr>
    </w:div>
    <w:div w:id="21402175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egistry.khronos.org/vulkan/specs/1.3-extensions/html/vkspec.html" TargetMode="External"/><Relationship Id="rId5" Type="http://schemas.openxmlformats.org/officeDocument/2006/relationships/settings" Target="settings.xml"/><Relationship Id="rId15" Type="http://schemas.openxmlformats.org/officeDocument/2006/relationships/hyperlink" Target="https://registry.khronos.org/vulkan/specs/1.3-extensions/html/vkspec.html" TargetMode="External"/><Relationship Id="rId10" Type="http://schemas.openxmlformats.org/officeDocument/2006/relationships/hyperlink" Target="https://isotc.iso.org/livelink/livelink/open/jtc1sc29wg3"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registry.khronos.org/vulkan/specs/1.3-extensions/html/vkspec.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fie\Documents\Custom%20Office%20Templates\VCM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IEEE2006OfficeOnline.xsl" StyleName="IEEE" Version="2006">
  <b:Source>
    <b:Tag>w19202</b:Tag>
    <b:SourceType>Report</b:SourceType>
    <b:Guid>{4B24F2C8-F664-4AF0-B965-75AB713F9D17}</b:Guid>
    <b:Author>
      <b:Author>
        <b:NameList>
          <b:Person>
            <b:Last>w19507</b:Last>
          </b:Person>
        </b:NameList>
      </b:Author>
    </b:Author>
    <b:Title>Evaluation Framework for Video Coding for Machines</b:Title>
    <b:Year>July 2020</b:Year>
    <b:City>Online</b:City>
    <b:RefOrder>2</b:RefOrder>
  </b:Source>
  <b:Source>
    <b:Tag>w19201</b:Tag>
    <b:SourceType>Report</b:SourceType>
    <b:Guid>{2182CB1A-164A-4445-8698-274A3C3EBA50}</b:Guid>
    <b:Author>
      <b:Author>
        <b:NameList>
          <b:Person>
            <b:Last>w19506</b:Last>
          </b:Person>
        </b:NameList>
      </b:Author>
    </b:Author>
    <b:Title>Use cases and draft requirements for Video Coding for Machines</b:Title>
    <b:Year>July 2020</b:Year>
    <b:City>Online</b:City>
    <b:RefOrder>1</b:RefOrder>
  </b:Source>
</b:Sourc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34BF0FA-BF96-48CA-8E0F-D9ABE946A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VCM_Template.dotx</Template>
  <TotalTime>59</TotalTime>
  <Pages>21</Pages>
  <Words>4255</Words>
  <Characters>24260</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28459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 Yu</dc:creator>
  <cp:keywords/>
  <dc:description/>
  <cp:lastModifiedBy>Imed Bouazizi</cp:lastModifiedBy>
  <cp:revision>9</cp:revision>
  <dcterms:created xsi:type="dcterms:W3CDTF">2022-11-01T17:25:00Z</dcterms:created>
  <dcterms:modified xsi:type="dcterms:W3CDTF">2023-02-03T23:39:00Z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