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60DFEC41"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r w:rsidR="00F209B9">
        <w:rPr>
          <w:rFonts w:ascii="Times New Roman" w:hAnsi="Times New Roman"/>
          <w:w w:val="115"/>
          <w:sz w:val="48"/>
          <w:szCs w:val="48"/>
          <w:u w:val="thick"/>
        </w:rPr>
        <w:t>N</w:t>
      </w:r>
      <w:r w:rsidR="00F209B9">
        <w:rPr>
          <w:rFonts w:ascii="Times New Roman" w:hAnsi="Times New Roman"/>
          <w:spacing w:val="28"/>
          <w:w w:val="115"/>
          <w:sz w:val="48"/>
          <w:szCs w:val="48"/>
          <w:u w:val="thick"/>
        </w:rPr>
        <w:t>0</w:t>
      </w:r>
      <w:r w:rsidR="006132CF">
        <w:rPr>
          <w:rFonts w:ascii="Times New Roman" w:hAnsi="Times New Roman"/>
          <w:spacing w:val="28"/>
          <w:w w:val="115"/>
          <w:sz w:val="48"/>
          <w:szCs w:val="48"/>
          <w:u w:val="thick"/>
        </w:rPr>
        <w:t>789</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44769494" w14:textId="23A88880" w:rsidR="00DB44C4" w:rsidRPr="00F209B9" w:rsidRDefault="008174FE" w:rsidP="00DB44C4">
      <w:pPr>
        <w:spacing w:before="3"/>
        <w:rPr>
          <w:b/>
          <w:sz w:val="23"/>
        </w:rPr>
      </w:pPr>
      <w:r w:rsidRPr="00F209B9">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58E20BF"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9F0AC4" w:rsidRPr="00E65CF8">
        <w:rPr>
          <w:rFonts w:ascii="Book Antiqua" w:hAnsi="Book Antiqua"/>
          <w:b/>
          <w:bCs/>
          <w:color w:val="000000"/>
        </w:rPr>
        <w:t>NBMP reference software and conformance framework  </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2F26FAC0"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F209B9" w:rsidRPr="00A4408C">
        <w:rPr>
          <w:rFonts w:eastAsia="Arial"/>
          <w:snapToGrid w:val="0"/>
        </w:rPr>
        <w:t>202</w:t>
      </w:r>
      <w:r w:rsidR="00F209B9">
        <w:rPr>
          <w:rFonts w:eastAsia="Arial"/>
          <w:snapToGrid w:val="0"/>
        </w:rPr>
        <w:t>3</w:t>
      </w:r>
      <w:r w:rsidRPr="00A4408C">
        <w:rPr>
          <w:rFonts w:eastAsia="Arial"/>
          <w:snapToGrid w:val="0"/>
        </w:rPr>
        <w:t>-</w:t>
      </w:r>
      <w:r w:rsidR="00F209B9">
        <w:rPr>
          <w:rFonts w:eastAsia="Arial"/>
          <w:snapToGrid w:val="0"/>
        </w:rPr>
        <w:t>01</w:t>
      </w:r>
      <w:r w:rsidRPr="00A4408C">
        <w:rPr>
          <w:rFonts w:eastAsia="Arial"/>
          <w:snapToGrid w:val="0"/>
        </w:rPr>
        <w:t>-</w:t>
      </w:r>
      <w:r w:rsidR="00F209B9">
        <w:rPr>
          <w:rFonts w:eastAsia="Arial"/>
          <w:snapToGrid w:val="0"/>
        </w:rPr>
        <w:t>20</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09FB2FBD"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894A70">
        <w:rPr>
          <w:rFonts w:eastAsia="Arial"/>
          <w:snapToGrid w:val="0"/>
        </w:rPr>
        <w:t>6</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gramStart"/>
      <w:r w:rsidRPr="00A4408C">
        <w:rPr>
          <w:rFonts w:eastAsia="Arial"/>
          <w:snapToGrid w:val="0"/>
        </w:rPr>
        <w:t>young.L</w:t>
      </w:r>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6E9C0D13"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F209B9">
        <w:rPr>
          <w:rFonts w:eastAsia="SimSun"/>
          <w:b/>
          <w:sz w:val="48"/>
          <w:lang w:val="en-GB" w:eastAsia="zh-CN"/>
        </w:rPr>
        <w:t>N0</w:t>
      </w:r>
      <w:r w:rsidR="006132CF">
        <w:rPr>
          <w:rFonts w:eastAsia="SimSun"/>
          <w:b/>
          <w:sz w:val="48"/>
          <w:lang w:val="en-GB" w:eastAsia="zh-CN"/>
        </w:rPr>
        <w:t>789</w:t>
      </w:r>
    </w:p>
    <w:p w14:paraId="19DF8BE7" w14:textId="53838207" w:rsidR="008174FE" w:rsidRDefault="00F209B9" w:rsidP="008174FE">
      <w:pPr>
        <w:jc w:val="right"/>
        <w:rPr>
          <w:rFonts w:eastAsia="SimSun"/>
          <w:b/>
          <w:sz w:val="28"/>
          <w:lang w:val="en-GB" w:eastAsia="zh-CN"/>
        </w:rPr>
      </w:pPr>
      <w:r>
        <w:rPr>
          <w:rFonts w:eastAsia="SimSun"/>
          <w:b/>
          <w:sz w:val="28"/>
          <w:lang w:val="en-GB" w:eastAsia="zh-CN"/>
        </w:rPr>
        <w:t xml:space="preserve">January </w:t>
      </w:r>
      <w:r w:rsidR="008174FE">
        <w:rPr>
          <w:rFonts w:eastAsia="SimSun"/>
          <w:b/>
          <w:sz w:val="28"/>
          <w:lang w:val="en-GB" w:eastAsia="zh-CN"/>
        </w:rPr>
        <w:t>202</w:t>
      </w:r>
      <w:r>
        <w:rPr>
          <w:rFonts w:eastAsia="SimSun"/>
          <w:b/>
          <w:sz w:val="28"/>
          <w:lang w:val="en-GB" w:eastAsia="zh-CN"/>
        </w:rPr>
        <w:t>3</w:t>
      </w:r>
      <w:r w:rsidR="008174FE">
        <w:rPr>
          <w:rFonts w:eastAsia="SimSun"/>
          <w:b/>
          <w:sz w:val="28"/>
          <w:lang w:val="en-GB" w:eastAsia="zh-CN"/>
        </w:rPr>
        <w:t xml:space="preserve">, </w:t>
      </w:r>
      <w:r>
        <w:rPr>
          <w:rFonts w:eastAsia="SimSun"/>
          <w:b/>
          <w:sz w:val="28"/>
          <w:lang w:val="en-GB" w:eastAsia="zh-CN"/>
        </w:rPr>
        <w:t>Online</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D45DCFC" w:rsidR="00A4408C" w:rsidRPr="00C91B15" w:rsidRDefault="00227915" w:rsidP="00A4408C">
            <w:pPr>
              <w:suppressAutoHyphens/>
              <w:rPr>
                <w:b/>
              </w:rPr>
            </w:pPr>
            <w:r w:rsidRPr="00E65CF8">
              <w:rPr>
                <w:rFonts w:ascii="Book Antiqua" w:hAnsi="Book Antiqua"/>
                <w:b/>
                <w:bCs/>
                <w:color w:val="000000"/>
              </w:rPr>
              <w:t>NBMP reference software and conformance framework  </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0BF6DE3F" w:rsidR="00A4408C" w:rsidRDefault="00F209B9" w:rsidP="00A4408C">
            <w:pPr>
              <w:suppressAutoHyphens/>
              <w:rPr>
                <w:b/>
              </w:rPr>
            </w:pPr>
            <w:r w:rsidRPr="00785386">
              <w:rPr>
                <w:b/>
                <w:bCs/>
              </w:rPr>
              <w:t>2</w:t>
            </w:r>
            <w:r w:rsidR="006132CF">
              <w:rPr>
                <w:b/>
                <w:bCs/>
              </w:rPr>
              <w:t>2313</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5E1B505D" w14:textId="77777777" w:rsidR="008F27F0" w:rsidRDefault="008F27F0" w:rsidP="008F27F0">
      <w:pPr>
        <w:pStyle w:val="Header1"/>
        <w:rPr>
          <w:sz w:val="24"/>
          <w:szCs w:val="24"/>
        </w:rPr>
      </w:pPr>
      <w:r w:rsidRPr="008F27F0">
        <w:t>Introduction</w:t>
      </w:r>
    </w:p>
    <w:p w14:paraId="4BF54233" w14:textId="77777777" w:rsidR="008F27F0" w:rsidRDefault="008F27F0" w:rsidP="008F27F0">
      <w:pPr>
        <w:rPr>
          <w:lang w:eastAsia="zh-CN"/>
        </w:rPr>
      </w:pPr>
      <w:r>
        <w:rPr>
          <w:lang w:eastAsia="zh-CN"/>
        </w:rPr>
        <w:t>This document defines a framework for NBMP conformance software and test vectors.</w:t>
      </w:r>
    </w:p>
    <w:p w14:paraId="254436F8" w14:textId="3BE6BC04" w:rsidR="008F27F0" w:rsidRDefault="008F27F0" w:rsidP="008F27F0">
      <w:pPr>
        <w:pStyle w:val="Header1"/>
      </w:pPr>
      <w:r>
        <w:t xml:space="preserve">Functional conformance </w:t>
      </w:r>
    </w:p>
    <w:p w14:paraId="44FD828A" w14:textId="270EE879" w:rsidR="008F27F0" w:rsidRDefault="008F27F0" w:rsidP="008F27F0">
      <w:pPr>
        <w:rPr>
          <w:lang w:eastAsia="zh-CN"/>
        </w:rPr>
      </w:pPr>
      <w:r>
        <w:rPr>
          <w:lang w:eastAsia="zh-CN"/>
        </w:rPr>
        <w:t>A quick review of the “</w:t>
      </w:r>
      <w:proofErr w:type="spellStart"/>
      <w:proofErr w:type="gramStart"/>
      <w:r>
        <w:rPr>
          <w:lang w:eastAsia="zh-CN"/>
        </w:rPr>
        <w:t>shall”s</w:t>
      </w:r>
      <w:proofErr w:type="spellEnd"/>
      <w:proofErr w:type="gramEnd"/>
      <w:r>
        <w:rPr>
          <w:lang w:eastAsia="zh-CN"/>
        </w:rPr>
        <w:t xml:space="preserve">  of the spec for various entities and APIs </w:t>
      </w:r>
      <w:r w:rsidR="00E256FE">
        <w:rPr>
          <w:lang w:eastAsia="zh-CN"/>
        </w:rPr>
        <w:t>are</w:t>
      </w:r>
      <w:r>
        <w:rPr>
          <w:lang w:eastAsia="zh-CN"/>
        </w:rPr>
        <w:t xml:space="preserve"> summarized in Table 1:</w:t>
      </w:r>
    </w:p>
    <w:p w14:paraId="4097D457" w14:textId="77777777" w:rsidR="008F27F0" w:rsidRDefault="008F27F0" w:rsidP="008F27F0">
      <w:pPr>
        <w:pStyle w:val="Caption"/>
        <w:jc w:val="center"/>
        <w:rPr>
          <w:lang w:eastAsia="ko-KR"/>
        </w:rPr>
      </w:pPr>
      <w:r>
        <w:t>Table 1 — Various entities’ conformance test</w:t>
      </w:r>
    </w:p>
    <w:tbl>
      <w:tblPr>
        <w:tblStyle w:val="TableGrid"/>
        <w:tblW w:w="9355" w:type="dxa"/>
        <w:tblLook w:val="04A0" w:firstRow="1" w:lastRow="0" w:firstColumn="1" w:lastColumn="0" w:noHBand="0" w:noVBand="1"/>
      </w:tblPr>
      <w:tblGrid>
        <w:gridCol w:w="715"/>
        <w:gridCol w:w="4320"/>
        <w:gridCol w:w="4320"/>
      </w:tblGrid>
      <w:tr w:rsidR="008F27F0" w14:paraId="2B8F303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3AC2C36" w14:textId="77777777" w:rsidR="008F27F0" w:rsidRDefault="008F27F0">
            <w:pPr>
              <w:rPr>
                <w:sz w:val="20"/>
                <w:szCs w:val="20"/>
                <w:lang w:eastAsia="zh-CN"/>
              </w:rPr>
            </w:pPr>
            <w:r>
              <w:rPr>
                <w:sz w:val="20"/>
                <w:szCs w:val="20"/>
                <w:lang w:eastAsia="zh-CN"/>
              </w:rPr>
              <w:t>Test Case</w:t>
            </w:r>
          </w:p>
        </w:tc>
        <w:tc>
          <w:tcPr>
            <w:tcW w:w="4320" w:type="dxa"/>
            <w:tcBorders>
              <w:top w:val="single" w:sz="4" w:space="0" w:color="auto"/>
              <w:left w:val="single" w:sz="4" w:space="0" w:color="auto"/>
              <w:bottom w:val="single" w:sz="4" w:space="0" w:color="auto"/>
              <w:right w:val="single" w:sz="4" w:space="0" w:color="auto"/>
            </w:tcBorders>
            <w:hideMark/>
          </w:tcPr>
          <w:p w14:paraId="3F28E178" w14:textId="77777777" w:rsidR="008F27F0" w:rsidRDefault="008F27F0">
            <w:pPr>
              <w:rPr>
                <w:sz w:val="20"/>
                <w:szCs w:val="20"/>
                <w:lang w:eastAsia="zh-CN"/>
              </w:rPr>
            </w:pPr>
            <w:r>
              <w:rPr>
                <w:sz w:val="20"/>
                <w:szCs w:val="20"/>
                <w:lang w:eastAsia="zh-CN"/>
              </w:rPr>
              <w:t>Testing subject</w:t>
            </w:r>
          </w:p>
        </w:tc>
        <w:tc>
          <w:tcPr>
            <w:tcW w:w="4320" w:type="dxa"/>
            <w:tcBorders>
              <w:top w:val="single" w:sz="4" w:space="0" w:color="auto"/>
              <w:left w:val="single" w:sz="4" w:space="0" w:color="auto"/>
              <w:bottom w:val="single" w:sz="4" w:space="0" w:color="auto"/>
              <w:right w:val="single" w:sz="4" w:space="0" w:color="auto"/>
            </w:tcBorders>
            <w:hideMark/>
          </w:tcPr>
          <w:p w14:paraId="1E5E87DF" w14:textId="77777777" w:rsidR="008F27F0" w:rsidRDefault="008F27F0">
            <w:pPr>
              <w:rPr>
                <w:sz w:val="20"/>
                <w:szCs w:val="20"/>
                <w:lang w:eastAsia="zh-CN"/>
              </w:rPr>
            </w:pPr>
            <w:r>
              <w:rPr>
                <w:sz w:val="20"/>
                <w:szCs w:val="20"/>
                <w:lang w:eastAsia="zh-CN"/>
              </w:rPr>
              <w:t>Conformance requirements</w:t>
            </w:r>
          </w:p>
        </w:tc>
      </w:tr>
      <w:tr w:rsidR="008F27F0" w14:paraId="3746AF4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F3A2672" w14:textId="77777777" w:rsidR="008F27F0" w:rsidRDefault="008F27F0">
            <w:pPr>
              <w:rPr>
                <w:sz w:val="20"/>
                <w:szCs w:val="20"/>
                <w:lang w:eastAsia="zh-CN"/>
              </w:rPr>
            </w:pPr>
            <w:r>
              <w:rPr>
                <w:sz w:val="20"/>
                <w:szCs w:val="20"/>
                <w:lang w:eastAsia="zh-CN"/>
              </w:rPr>
              <w:t>1</w:t>
            </w:r>
          </w:p>
        </w:tc>
        <w:tc>
          <w:tcPr>
            <w:tcW w:w="4320" w:type="dxa"/>
            <w:tcBorders>
              <w:top w:val="single" w:sz="4" w:space="0" w:color="auto"/>
              <w:left w:val="single" w:sz="4" w:space="0" w:color="auto"/>
              <w:bottom w:val="single" w:sz="4" w:space="0" w:color="auto"/>
              <w:right w:val="single" w:sz="4" w:space="0" w:color="auto"/>
            </w:tcBorders>
            <w:hideMark/>
          </w:tcPr>
          <w:p w14:paraId="64E1A32D" w14:textId="77777777" w:rsidR="008F27F0" w:rsidRDefault="008F27F0">
            <w:pPr>
              <w:rPr>
                <w:sz w:val="20"/>
                <w:szCs w:val="20"/>
                <w:lang w:eastAsia="zh-CN"/>
              </w:rPr>
            </w:pPr>
            <w:r>
              <w:rPr>
                <w:sz w:val="20"/>
                <w:szCs w:val="20"/>
                <w:lang w:eastAsia="zh-CN"/>
              </w:rPr>
              <w:t>Documents format:</w:t>
            </w:r>
          </w:p>
          <w:p w14:paraId="3F3DE54A" w14:textId="68F275CA" w:rsidR="008F27F0" w:rsidRDefault="008F27F0">
            <w:pPr>
              <w:rPr>
                <w:sz w:val="20"/>
                <w:szCs w:val="20"/>
                <w:lang w:eastAsia="zh-CN"/>
              </w:rPr>
            </w:pPr>
            <w:r>
              <w:rPr>
                <w:sz w:val="20"/>
                <w:szCs w:val="20"/>
                <w:lang w:eastAsia="zh-CN"/>
              </w:rPr>
              <w:t>FD, WD, TD</w:t>
            </w:r>
            <w:r w:rsidR="00E256FE">
              <w:rPr>
                <w:sz w:val="20"/>
                <w:szCs w:val="20"/>
                <w:lang w:eastAsia="zh-CN"/>
              </w:rPr>
              <w:t>,</w:t>
            </w:r>
            <w:r>
              <w:rPr>
                <w:sz w:val="20"/>
                <w:szCs w:val="20"/>
                <w:lang w:eastAsia="zh-CN"/>
              </w:rPr>
              <w:t xml:space="preserve"> and MD</w:t>
            </w:r>
          </w:p>
        </w:tc>
        <w:tc>
          <w:tcPr>
            <w:tcW w:w="4320" w:type="dxa"/>
            <w:tcBorders>
              <w:top w:val="single" w:sz="4" w:space="0" w:color="auto"/>
              <w:left w:val="single" w:sz="4" w:space="0" w:color="auto"/>
              <w:bottom w:val="single" w:sz="4" w:space="0" w:color="auto"/>
              <w:right w:val="single" w:sz="4" w:space="0" w:color="auto"/>
            </w:tcBorders>
            <w:hideMark/>
          </w:tcPr>
          <w:p w14:paraId="44922FF5" w14:textId="77777777" w:rsidR="008F27F0" w:rsidRDefault="008F27F0">
            <w:pPr>
              <w:rPr>
                <w:sz w:val="20"/>
                <w:szCs w:val="20"/>
                <w:lang w:eastAsia="zh-CN"/>
              </w:rPr>
            </w:pPr>
            <w:r>
              <w:rPr>
                <w:sz w:val="20"/>
                <w:szCs w:val="20"/>
                <w:lang w:eastAsia="zh-CN"/>
              </w:rPr>
              <w:t>Schema validation</w:t>
            </w:r>
          </w:p>
        </w:tc>
      </w:tr>
      <w:tr w:rsidR="008F27F0" w14:paraId="4A0CB17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DC0335B" w14:textId="77777777" w:rsidR="008F27F0" w:rsidRDefault="008F27F0">
            <w:pPr>
              <w:rPr>
                <w:sz w:val="20"/>
                <w:szCs w:val="20"/>
                <w:lang w:eastAsia="zh-CN"/>
              </w:rPr>
            </w:pPr>
            <w:r>
              <w:rPr>
                <w:sz w:val="20"/>
                <w:szCs w:val="20"/>
                <w:lang w:eastAsia="zh-CN"/>
              </w:rPr>
              <w:t>2</w:t>
            </w:r>
          </w:p>
        </w:tc>
        <w:tc>
          <w:tcPr>
            <w:tcW w:w="4320" w:type="dxa"/>
            <w:tcBorders>
              <w:top w:val="single" w:sz="4" w:space="0" w:color="auto"/>
              <w:left w:val="single" w:sz="4" w:space="0" w:color="auto"/>
              <w:bottom w:val="single" w:sz="4" w:space="0" w:color="auto"/>
              <w:right w:val="single" w:sz="4" w:space="0" w:color="auto"/>
            </w:tcBorders>
            <w:hideMark/>
          </w:tcPr>
          <w:p w14:paraId="417EF2BD" w14:textId="1DDD492B" w:rsidR="008F27F0" w:rsidRDefault="008F27F0">
            <w:pPr>
              <w:rPr>
                <w:sz w:val="20"/>
                <w:szCs w:val="20"/>
                <w:lang w:eastAsia="zh-CN"/>
              </w:rPr>
            </w:pPr>
            <w:r>
              <w:rPr>
                <w:sz w:val="20"/>
                <w:szCs w:val="20"/>
                <w:lang w:eastAsia="zh-CN"/>
              </w:rPr>
              <w:t>Documents restriction</w:t>
            </w:r>
            <w:r w:rsidR="00C73735">
              <w:rPr>
                <w:sz w:val="20"/>
                <w:szCs w:val="20"/>
                <w:lang w:eastAsia="zh-CN"/>
              </w:rPr>
              <w:t>s including</w:t>
            </w:r>
            <w:r>
              <w:rPr>
                <w:sz w:val="20"/>
                <w:szCs w:val="20"/>
                <w:lang w:eastAsia="zh-CN"/>
              </w:rPr>
              <w:t xml:space="preserve"> the descriptor semantic requirements i.e. specific values or dependent conditions to other parameters.</w:t>
            </w:r>
          </w:p>
        </w:tc>
        <w:tc>
          <w:tcPr>
            <w:tcW w:w="4320" w:type="dxa"/>
            <w:tcBorders>
              <w:top w:val="single" w:sz="4" w:space="0" w:color="auto"/>
              <w:left w:val="single" w:sz="4" w:space="0" w:color="auto"/>
              <w:bottom w:val="single" w:sz="4" w:space="0" w:color="auto"/>
              <w:right w:val="single" w:sz="4" w:space="0" w:color="auto"/>
            </w:tcBorders>
            <w:hideMark/>
          </w:tcPr>
          <w:p w14:paraId="3E331DD8" w14:textId="77777777" w:rsidR="008F27F0" w:rsidRDefault="008F27F0">
            <w:pPr>
              <w:rPr>
                <w:sz w:val="20"/>
                <w:szCs w:val="20"/>
                <w:lang w:eastAsia="zh-CN"/>
              </w:rPr>
            </w:pPr>
            <w:r>
              <w:rPr>
                <w:sz w:val="20"/>
                <w:szCs w:val="20"/>
                <w:lang w:eastAsia="zh-CN"/>
              </w:rPr>
              <w:t>Absence of some parameters in Descriptions or each descriptor restrictions.</w:t>
            </w:r>
          </w:p>
        </w:tc>
      </w:tr>
      <w:tr w:rsidR="008F27F0" w14:paraId="79536655"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40240A8" w14:textId="77777777" w:rsidR="008F27F0" w:rsidRDefault="008F27F0">
            <w:pPr>
              <w:rPr>
                <w:sz w:val="20"/>
                <w:szCs w:val="20"/>
                <w:lang w:eastAsia="zh-CN"/>
              </w:rPr>
            </w:pPr>
            <w:r>
              <w:rPr>
                <w:sz w:val="20"/>
                <w:szCs w:val="20"/>
                <w:lang w:eastAsia="zh-CN"/>
              </w:rPr>
              <w:t>3</w:t>
            </w:r>
          </w:p>
        </w:tc>
        <w:tc>
          <w:tcPr>
            <w:tcW w:w="4320" w:type="dxa"/>
            <w:tcBorders>
              <w:top w:val="single" w:sz="4" w:space="0" w:color="auto"/>
              <w:left w:val="single" w:sz="4" w:space="0" w:color="auto"/>
              <w:bottom w:val="single" w:sz="4" w:space="0" w:color="auto"/>
              <w:right w:val="single" w:sz="4" w:space="0" w:color="auto"/>
            </w:tcBorders>
            <w:hideMark/>
          </w:tcPr>
          <w:p w14:paraId="45775FF9" w14:textId="77777777" w:rsidR="008F27F0" w:rsidRDefault="008F27F0">
            <w:pPr>
              <w:rPr>
                <w:sz w:val="20"/>
                <w:szCs w:val="20"/>
                <w:lang w:eastAsia="zh-CN"/>
              </w:rPr>
            </w:pPr>
            <w:r>
              <w:rPr>
                <w:sz w:val="20"/>
                <w:szCs w:val="20"/>
                <w:lang w:eastAsia="zh-CN"/>
              </w:rPr>
              <w:t>Workflow lifecycle on task lifecycle</w:t>
            </w:r>
          </w:p>
        </w:tc>
        <w:tc>
          <w:tcPr>
            <w:tcW w:w="4320" w:type="dxa"/>
            <w:tcBorders>
              <w:top w:val="single" w:sz="4" w:space="0" w:color="auto"/>
              <w:left w:val="single" w:sz="4" w:space="0" w:color="auto"/>
              <w:bottom w:val="single" w:sz="4" w:space="0" w:color="auto"/>
              <w:right w:val="single" w:sz="4" w:space="0" w:color="auto"/>
            </w:tcBorders>
            <w:hideMark/>
          </w:tcPr>
          <w:p w14:paraId="0FA99F5D" w14:textId="77777777" w:rsidR="008F27F0" w:rsidRDefault="008F27F0">
            <w:pPr>
              <w:rPr>
                <w:sz w:val="20"/>
                <w:szCs w:val="20"/>
                <w:lang w:eastAsia="zh-CN"/>
              </w:rPr>
            </w:pPr>
            <w:r>
              <w:rPr>
                <w:sz w:val="20"/>
                <w:szCs w:val="20"/>
                <w:lang w:eastAsia="zh-CN"/>
              </w:rPr>
              <w:t>Changing the state of the corresponding tasks by the workflow manager</w:t>
            </w:r>
          </w:p>
        </w:tc>
      </w:tr>
      <w:tr w:rsidR="008F27F0" w14:paraId="7A4C2DBA"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0F89C9E3" w14:textId="77777777" w:rsidR="008F27F0" w:rsidRDefault="008F27F0">
            <w:pPr>
              <w:rPr>
                <w:sz w:val="20"/>
                <w:szCs w:val="20"/>
                <w:lang w:eastAsia="zh-CN"/>
              </w:rPr>
            </w:pPr>
            <w:r>
              <w:rPr>
                <w:sz w:val="20"/>
                <w:szCs w:val="20"/>
                <w:lang w:eastAsia="zh-CN"/>
              </w:rPr>
              <w:t>4</w:t>
            </w:r>
          </w:p>
        </w:tc>
        <w:tc>
          <w:tcPr>
            <w:tcW w:w="4320" w:type="dxa"/>
            <w:tcBorders>
              <w:top w:val="single" w:sz="4" w:space="0" w:color="auto"/>
              <w:left w:val="single" w:sz="4" w:space="0" w:color="auto"/>
              <w:bottom w:val="single" w:sz="4" w:space="0" w:color="auto"/>
              <w:right w:val="single" w:sz="4" w:space="0" w:color="auto"/>
            </w:tcBorders>
            <w:hideMark/>
          </w:tcPr>
          <w:p w14:paraId="3412B872" w14:textId="77777777" w:rsidR="008F27F0" w:rsidRDefault="008F27F0">
            <w:pPr>
              <w:rPr>
                <w:sz w:val="20"/>
                <w:szCs w:val="20"/>
                <w:lang w:eastAsia="zh-CN"/>
              </w:rPr>
            </w:pPr>
            <w:r>
              <w:rPr>
                <w:sz w:val="20"/>
                <w:szCs w:val="20"/>
                <w:lang w:eastAsia="zh-CN"/>
              </w:rPr>
              <w:t>Workflow API</w:t>
            </w:r>
          </w:p>
          <w:p w14:paraId="4D3AC2FB" w14:textId="77777777" w:rsidR="008F27F0" w:rsidRDefault="008F27F0">
            <w:pPr>
              <w:rPr>
                <w:sz w:val="20"/>
                <w:szCs w:val="20"/>
                <w:lang w:eastAsia="zh-CN"/>
              </w:rPr>
            </w:pPr>
            <w:r>
              <w:rPr>
                <w:sz w:val="20"/>
                <w:szCs w:val="20"/>
                <w:lang w:eastAsia="zh-CN"/>
              </w:rPr>
              <w:t>Task API</w:t>
            </w:r>
          </w:p>
          <w:p w14:paraId="625701A8" w14:textId="77777777" w:rsidR="008F27F0" w:rsidRDefault="008F27F0">
            <w:pPr>
              <w:rPr>
                <w:sz w:val="20"/>
                <w:szCs w:val="20"/>
                <w:lang w:eastAsia="zh-CN"/>
              </w:rPr>
            </w:pPr>
            <w:r>
              <w:rPr>
                <w:sz w:val="20"/>
                <w:szCs w:val="20"/>
                <w:lang w:eastAsia="zh-CN"/>
              </w:rPr>
              <w:t>Function API</w:t>
            </w:r>
          </w:p>
          <w:p w14:paraId="3EE76824" w14:textId="77777777" w:rsidR="008F27F0" w:rsidRDefault="008F27F0">
            <w:pPr>
              <w:rPr>
                <w:sz w:val="20"/>
                <w:szCs w:val="20"/>
                <w:lang w:eastAsia="zh-CN"/>
              </w:rPr>
            </w:pPr>
            <w:r>
              <w:rPr>
                <w:sz w:val="20"/>
                <w:szCs w:val="20"/>
                <w:lang w:eastAsia="zh-CN"/>
              </w:rPr>
              <w:t>MPE API</w:t>
            </w:r>
          </w:p>
        </w:tc>
        <w:tc>
          <w:tcPr>
            <w:tcW w:w="4320" w:type="dxa"/>
            <w:tcBorders>
              <w:top w:val="single" w:sz="4" w:space="0" w:color="auto"/>
              <w:left w:val="single" w:sz="4" w:space="0" w:color="auto"/>
              <w:bottom w:val="single" w:sz="4" w:space="0" w:color="auto"/>
              <w:right w:val="single" w:sz="4" w:space="0" w:color="auto"/>
            </w:tcBorders>
            <w:hideMark/>
          </w:tcPr>
          <w:p w14:paraId="4E930C50" w14:textId="13CA88DB" w:rsidR="008F27F0" w:rsidRDefault="008F27F0">
            <w:pPr>
              <w:rPr>
                <w:sz w:val="20"/>
                <w:szCs w:val="20"/>
                <w:lang w:eastAsia="zh-CN"/>
              </w:rPr>
            </w:pPr>
            <w:r>
              <w:rPr>
                <w:sz w:val="20"/>
                <w:szCs w:val="20"/>
                <w:lang w:eastAsia="zh-CN"/>
              </w:rPr>
              <w:t xml:space="preserve">Workflow id, HTTP status codes, </w:t>
            </w:r>
            <w:r w:rsidR="00E256FE">
              <w:rPr>
                <w:sz w:val="20"/>
                <w:szCs w:val="20"/>
                <w:lang w:eastAsia="zh-CN"/>
              </w:rPr>
              <w:t xml:space="preserve">the </w:t>
            </w:r>
            <w:r>
              <w:rPr>
                <w:sz w:val="20"/>
                <w:szCs w:val="20"/>
                <w:lang w:eastAsia="zh-CN"/>
              </w:rPr>
              <w:t xml:space="preserve">inclusion of </w:t>
            </w:r>
            <w:r w:rsidR="00E256FE">
              <w:rPr>
                <w:sz w:val="20"/>
                <w:szCs w:val="20"/>
                <w:lang w:eastAsia="zh-CN"/>
              </w:rPr>
              <w:t xml:space="preserve">the </w:t>
            </w:r>
            <w:r>
              <w:rPr>
                <w:sz w:val="20"/>
                <w:szCs w:val="20"/>
                <w:lang w:eastAsia="zh-CN"/>
              </w:rPr>
              <w:t>body in response</w:t>
            </w:r>
          </w:p>
        </w:tc>
      </w:tr>
      <w:tr w:rsidR="008F27F0" w14:paraId="108AE79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7834283" w14:textId="77777777" w:rsidR="008F27F0" w:rsidRDefault="008F27F0">
            <w:pPr>
              <w:rPr>
                <w:sz w:val="20"/>
                <w:szCs w:val="20"/>
                <w:lang w:eastAsia="zh-CN"/>
              </w:rPr>
            </w:pPr>
            <w:r>
              <w:rPr>
                <w:sz w:val="20"/>
                <w:szCs w:val="20"/>
                <w:lang w:eastAsia="zh-CN"/>
              </w:rPr>
              <w:t>5</w:t>
            </w:r>
          </w:p>
        </w:tc>
        <w:tc>
          <w:tcPr>
            <w:tcW w:w="4320" w:type="dxa"/>
            <w:tcBorders>
              <w:top w:val="single" w:sz="4" w:space="0" w:color="auto"/>
              <w:left w:val="single" w:sz="4" w:space="0" w:color="auto"/>
              <w:bottom w:val="single" w:sz="4" w:space="0" w:color="auto"/>
              <w:right w:val="single" w:sz="4" w:space="0" w:color="auto"/>
            </w:tcBorders>
            <w:hideMark/>
          </w:tcPr>
          <w:p w14:paraId="619B84DD" w14:textId="77777777" w:rsidR="008F27F0" w:rsidRDefault="008F27F0">
            <w:pPr>
              <w:rPr>
                <w:sz w:val="20"/>
                <w:szCs w:val="20"/>
                <w:lang w:eastAsia="zh-CN"/>
              </w:rPr>
            </w:pPr>
            <w:r>
              <w:rPr>
                <w:sz w:val="20"/>
                <w:szCs w:val="20"/>
                <w:lang w:eastAsia="zh-CN"/>
              </w:rPr>
              <w:t>NBMP client</w:t>
            </w:r>
          </w:p>
          <w:p w14:paraId="2644F3FE" w14:textId="77777777" w:rsidR="008F27F0" w:rsidRDefault="008F27F0">
            <w:pPr>
              <w:rPr>
                <w:sz w:val="20"/>
                <w:szCs w:val="20"/>
                <w:lang w:eastAsia="zh-CN"/>
              </w:rPr>
            </w:pPr>
            <w:r>
              <w:rPr>
                <w:sz w:val="20"/>
                <w:szCs w:val="20"/>
                <w:lang w:eastAsia="zh-CN"/>
              </w:rPr>
              <w:t>Workflow Manager</w:t>
            </w:r>
          </w:p>
          <w:p w14:paraId="3E512BB8" w14:textId="77777777" w:rsidR="008F27F0" w:rsidRDefault="008F27F0">
            <w:pPr>
              <w:rPr>
                <w:sz w:val="20"/>
                <w:szCs w:val="20"/>
                <w:lang w:eastAsia="zh-CN"/>
              </w:rPr>
            </w:pPr>
            <w:r>
              <w:rPr>
                <w:sz w:val="20"/>
                <w:szCs w:val="20"/>
                <w:lang w:eastAsia="zh-CN"/>
              </w:rPr>
              <w:t>Task</w:t>
            </w:r>
          </w:p>
          <w:p w14:paraId="4B070085" w14:textId="77777777" w:rsidR="008F27F0" w:rsidRDefault="008F27F0">
            <w:pPr>
              <w:rPr>
                <w:sz w:val="20"/>
                <w:szCs w:val="20"/>
                <w:lang w:eastAsia="zh-CN"/>
              </w:rPr>
            </w:pPr>
            <w:r>
              <w:rPr>
                <w:sz w:val="20"/>
                <w:szCs w:val="20"/>
                <w:lang w:eastAsia="zh-CN"/>
              </w:rPr>
              <w:t>Function Repository</w:t>
            </w:r>
          </w:p>
          <w:p w14:paraId="66ABBD83" w14:textId="77777777" w:rsidR="008F27F0" w:rsidRDefault="008F27F0">
            <w:pPr>
              <w:rPr>
                <w:sz w:val="20"/>
                <w:szCs w:val="20"/>
                <w:lang w:eastAsia="zh-CN"/>
              </w:rPr>
            </w:pPr>
            <w:r>
              <w:rPr>
                <w:sz w:val="20"/>
                <w:szCs w:val="20"/>
                <w:lang w:eastAsia="zh-CN"/>
              </w:rPr>
              <w:t>MPE</w:t>
            </w:r>
          </w:p>
          <w:p w14:paraId="65924A91" w14:textId="12A8E755" w:rsidR="008F27F0" w:rsidRDefault="00C73735">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4320" w:type="dxa"/>
            <w:tcBorders>
              <w:top w:val="single" w:sz="4" w:space="0" w:color="auto"/>
              <w:left w:val="single" w:sz="4" w:space="0" w:color="auto"/>
              <w:bottom w:val="single" w:sz="4" w:space="0" w:color="auto"/>
              <w:right w:val="single" w:sz="4" w:space="0" w:color="auto"/>
            </w:tcBorders>
            <w:hideMark/>
          </w:tcPr>
          <w:p w14:paraId="38437FCF" w14:textId="6F22E112" w:rsidR="008F27F0" w:rsidRDefault="00E256FE">
            <w:pPr>
              <w:rPr>
                <w:sz w:val="20"/>
                <w:szCs w:val="20"/>
                <w:lang w:eastAsia="zh-CN"/>
              </w:rPr>
            </w:pPr>
            <w:r>
              <w:rPr>
                <w:sz w:val="20"/>
                <w:szCs w:val="20"/>
                <w:lang w:eastAsia="zh-CN"/>
              </w:rPr>
              <w:t>The s</w:t>
            </w:r>
            <w:r w:rsidR="008F27F0">
              <w:rPr>
                <w:sz w:val="20"/>
                <w:szCs w:val="20"/>
                <w:lang w:eastAsia="zh-CN"/>
              </w:rPr>
              <w:t>pecific behavior of each entity</w:t>
            </w:r>
            <w:r w:rsidR="00C73735">
              <w:rPr>
                <w:sz w:val="20"/>
                <w:szCs w:val="20"/>
                <w:lang w:eastAsia="zh-CN"/>
              </w:rPr>
              <w:t xml:space="preserve"> </w:t>
            </w:r>
            <w:r w:rsidR="008F27F0">
              <w:rPr>
                <w:sz w:val="20"/>
                <w:szCs w:val="20"/>
                <w:lang w:eastAsia="zh-CN"/>
              </w:rPr>
              <w:t>depending on the interaction with others and the internal state of the entity.</w:t>
            </w:r>
          </w:p>
        </w:tc>
      </w:tr>
    </w:tbl>
    <w:p w14:paraId="1BD88553" w14:textId="7E17A26B" w:rsidR="008F27F0" w:rsidRDefault="008F27F0" w:rsidP="009D6786">
      <w:pPr>
        <w:pStyle w:val="Header1"/>
      </w:pPr>
      <w:r>
        <w:t>NBMP documents conformance tool</w:t>
      </w:r>
    </w:p>
    <w:p w14:paraId="5C7F7E38" w14:textId="77777777" w:rsidR="008F27F0" w:rsidRDefault="008F27F0" w:rsidP="008F27F0">
      <w:pPr>
        <w:rPr>
          <w:lang w:eastAsia="zh-CN"/>
        </w:rPr>
      </w:pPr>
      <w:r>
        <w:rPr>
          <w:lang w:eastAsia="zh-CN"/>
        </w:rPr>
        <w:t>Figure 2 shows the conformance tool for checking the conformance of documents (test cases 1 and 2).</w:t>
      </w:r>
    </w:p>
    <w:p w14:paraId="221A059C" w14:textId="77777777" w:rsidR="008F27F0" w:rsidRDefault="008F27F0" w:rsidP="008F27F0">
      <w:pPr>
        <w:rPr>
          <w:lang w:eastAsia="zh-CN"/>
        </w:rPr>
      </w:pPr>
    </w:p>
    <w:p w14:paraId="5B55EE4A" w14:textId="039DFE05" w:rsidR="008F27F0" w:rsidRDefault="008F27F0" w:rsidP="008F27F0">
      <w:pPr>
        <w:ind w:left="360"/>
        <w:rPr>
          <w:lang w:val="en-GB" w:eastAsia="ko-KR"/>
        </w:rPr>
      </w:pPr>
      <w:r>
        <w:rPr>
          <w:noProof/>
        </w:rPr>
        <w:lastRenderedPageBreak/>
        <mc:AlternateContent>
          <mc:Choice Requires="wpc">
            <w:drawing>
              <wp:inline distT="0" distB="0" distL="0" distR="0" wp14:anchorId="17A0F02F" wp14:editId="1BCF87EB">
                <wp:extent cx="6341110" cy="2382520"/>
                <wp:effectExtent l="0" t="19050" r="2540" b="0"/>
                <wp:docPr id="168" name="Canvas 168"/>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44" name="직사각형 5"/>
                        <wps:cNvSpPr>
                          <a:spLocks noChangeArrowheads="1"/>
                        </wps:cNvSpPr>
                        <wps:spPr bwMode="auto">
                          <a:xfrm>
                            <a:off x="3985406" y="1211666"/>
                            <a:ext cx="1347502" cy="5834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wps:txbx>
                        <wps:bodyPr rot="0" vert="horz" wrap="square" lIns="0" tIns="0" rIns="0" bIns="0" anchor="ctr" anchorCtr="0" upright="1">
                          <a:noAutofit/>
                        </wps:bodyPr>
                      </wps:wsp>
                      <wps:wsp>
                        <wps:cNvPr id="245" name="TextBox 9"/>
                        <wps:cNvSpPr txBox="1">
                          <a:spLocks noChangeArrowheads="1"/>
                        </wps:cNvSpPr>
                        <wps:spPr bwMode="auto">
                          <a:xfrm>
                            <a:off x="2788204" y="485147"/>
                            <a:ext cx="7105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wps:txbx>
                        <wps:bodyPr rot="0" vert="horz" wrap="square" lIns="0" tIns="0" rIns="0" bIns="0" anchor="t" anchorCtr="0" upright="1">
                          <a:spAutoFit/>
                        </wps:bodyPr>
                      </wps:wsp>
                      <wps:wsp>
                        <wps:cNvPr id="246" name="TextBox 10"/>
                        <wps:cNvSpPr txBox="1">
                          <a:spLocks noChangeArrowheads="1"/>
                        </wps:cNvSpPr>
                        <wps:spPr bwMode="auto">
                          <a:xfrm>
                            <a:off x="795601" y="1725922"/>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19994" w14:textId="77777777" w:rsidR="008F27F0" w:rsidRDefault="008F27F0" w:rsidP="008F27F0">
                              <w:pPr>
                                <w:spacing w:line="0" w:lineRule="atLeast"/>
                                <w:rPr>
                                  <w:sz w:val="16"/>
                                  <w:szCs w:val="16"/>
                                </w:rPr>
                              </w:pPr>
                              <w:r>
                                <w:rPr>
                                  <w:i/>
                                  <w:kern w:val="24"/>
                                  <w:sz w:val="16"/>
                                  <w:szCs w:val="16"/>
                                </w:rPr>
                                <w:t>Input Document</w:t>
                              </w:r>
                            </w:p>
                          </w:txbxContent>
                        </wps:txbx>
                        <wps:bodyPr rot="0" vert="horz" wrap="square" lIns="0" tIns="0" rIns="0" bIns="0" anchor="t" anchorCtr="0" upright="1">
                          <a:spAutoFit/>
                        </wps:bodyPr>
                      </wps:wsp>
                      <wps:wsp>
                        <wps:cNvPr id="247" name="Straight Arrow Connector 225"/>
                        <wps:cNvCnPr>
                          <a:cxnSpLocks/>
                        </wps:cNvCnPr>
                        <wps:spPr bwMode="auto">
                          <a:xfrm>
                            <a:off x="342101" y="1499153"/>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248" name="TextBox 22"/>
                        <wps:cNvSpPr txBox="1">
                          <a:spLocks noChangeArrowheads="1"/>
                        </wps:cNvSpPr>
                        <wps:spPr bwMode="auto">
                          <a:xfrm>
                            <a:off x="2535504" y="2013008"/>
                            <a:ext cx="583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wps:txbx>
                        <wps:bodyPr rot="0" vert="horz" wrap="square" lIns="91440" tIns="45720" rIns="91440" bIns="45720" anchor="t" anchorCtr="0" upright="1">
                          <a:spAutoFit/>
                        </wps:bodyPr>
                      </wps:wsp>
                      <wps:wsp>
                        <wps:cNvPr id="249" name="Straight Arrow Connector 37"/>
                        <wps:cNvCnPr>
                          <a:cxnSpLocks/>
                        </wps:cNvCnPr>
                        <wps:spPr bwMode="auto">
                          <a:xfrm flipV="1">
                            <a:off x="2467004" y="758129"/>
                            <a:ext cx="0" cy="4516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0" name="Picture 60"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71903" y="216665"/>
                            <a:ext cx="678501" cy="678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1" name="Picture 75"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80000" y="1503454"/>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252" name="TextBox 9"/>
                        <wps:cNvSpPr txBox="1">
                          <a:spLocks noChangeArrowheads="1"/>
                        </wps:cNvSpPr>
                        <wps:spPr bwMode="auto">
                          <a:xfrm>
                            <a:off x="4991708" y="485147"/>
                            <a:ext cx="71056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wps:txbx>
                        <wps:bodyPr rot="0" vert="horz" wrap="square" lIns="0" tIns="0" rIns="0" bIns="0" anchor="t" anchorCtr="0" upright="1">
                          <a:spAutoFit/>
                        </wps:bodyPr>
                      </wps:wsp>
                      <wps:wsp>
                        <wps:cNvPr id="253" name="Straight Arrow Connector 77"/>
                        <wps:cNvCnPr>
                          <a:cxnSpLocks/>
                        </wps:cNvCnPr>
                        <wps:spPr bwMode="auto">
                          <a:xfrm flipV="1">
                            <a:off x="4671207" y="758229"/>
                            <a:ext cx="0" cy="4510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5" name="Picture 78"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376007" y="217066"/>
                            <a:ext cx="678101" cy="678405"/>
                          </a:xfrm>
                          <a:prstGeom prst="rect">
                            <a:avLst/>
                          </a:prstGeom>
                          <a:noFill/>
                          <a:extLst>
                            <a:ext uri="{909E8E84-426E-40DD-AFC4-6F175D3DCCD1}">
                              <a14:hiddenFill xmlns:a14="http://schemas.microsoft.com/office/drawing/2010/main">
                                <a:solidFill>
                                  <a:srgbClr val="FFFFFF"/>
                                </a:solidFill>
                              </a14:hiddenFill>
                            </a:ext>
                          </a:extLst>
                        </pic:spPr>
                      </pic:pic>
                      <wps:wsp>
                        <wps:cNvPr id="160" name="Straight Arrow Connector 79"/>
                        <wps:cNvCnPr>
                          <a:cxnSpLocks/>
                        </wps:cNvCnPr>
                        <wps:spPr bwMode="auto">
                          <a:xfrm>
                            <a:off x="3213105" y="1501354"/>
                            <a:ext cx="772301" cy="2101"/>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61" name="Straight Arrow Connector 80"/>
                        <wps:cNvCnPr>
                          <a:cxnSpLocks/>
                        </wps:cNvCnPr>
                        <wps:spPr bwMode="auto">
                          <a:xfrm flipV="1">
                            <a:off x="2514604" y="1787840"/>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2" name="TextBox 22"/>
                        <wps:cNvSpPr txBox="1">
                          <a:spLocks noChangeArrowheads="1"/>
                        </wps:cNvSpPr>
                        <wps:spPr bwMode="auto">
                          <a:xfrm>
                            <a:off x="4699607" y="2030714"/>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wps:txbx>
                        <wps:bodyPr rot="0" vert="horz" wrap="square" lIns="91440" tIns="45720" rIns="91440" bIns="45720" anchor="t" anchorCtr="0" upright="1">
                          <a:spAutoFit/>
                        </wps:bodyPr>
                      </wps:wsp>
                      <wps:wsp>
                        <wps:cNvPr id="163" name="Straight Arrow Connector 82"/>
                        <wps:cNvCnPr>
                          <a:cxnSpLocks/>
                        </wps:cNvCnPr>
                        <wps:spPr bwMode="auto">
                          <a:xfrm flipV="1">
                            <a:off x="4679507" y="1805146"/>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5" name="Rectangle 61"/>
                        <wps:cNvSpPr>
                          <a:spLocks noChangeArrowheads="1"/>
                        </wps:cNvSpPr>
                        <wps:spPr bwMode="auto">
                          <a:xfrm>
                            <a:off x="1483802" y="0"/>
                            <a:ext cx="4006606" cy="1873166"/>
                          </a:xfrm>
                          <a:prstGeom prst="rect">
                            <a:avLst/>
                          </a:prstGeom>
                          <a:noFill/>
                          <a:ln w="25400">
                            <a:solidFill>
                              <a:schemeClr val="accent1">
                                <a:lumMod val="50000"/>
                                <a:lumOff val="0"/>
                              </a:schemeClr>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6" name="TextBox 22"/>
                        <wps:cNvSpPr txBox="1">
                          <a:spLocks noChangeArrowheads="1"/>
                        </wps:cNvSpPr>
                        <wps:spPr bwMode="auto">
                          <a:xfrm>
                            <a:off x="1435702" y="0"/>
                            <a:ext cx="174561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wps:txbx>
                        <wps:bodyPr rot="0" vert="horz" wrap="square" lIns="91440" tIns="45720" rIns="91440" bIns="45720" anchor="t" anchorCtr="0" upright="1">
                          <a:spAutoFit/>
                        </wps:bodyPr>
                      </wps:wsp>
                      <wps:wsp>
                        <wps:cNvPr id="167" name="직사각형 5"/>
                        <wps:cNvSpPr>
                          <a:spLocks noChangeArrowheads="1"/>
                        </wps:cNvSpPr>
                        <wps:spPr bwMode="auto">
                          <a:xfrm>
                            <a:off x="1720903" y="1203864"/>
                            <a:ext cx="1492202"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wps:txbx>
                        <wps:bodyPr rot="0" vert="horz" wrap="square" lIns="0" tIns="0" rIns="0" bIns="0" anchor="ctr" anchorCtr="0" upright="1">
                          <a:noAutofit/>
                        </wps:bodyPr>
                      </wps:wsp>
                    </wpc:wpc>
                  </a:graphicData>
                </a:graphic>
              </wp:inline>
            </w:drawing>
          </mc:Choice>
          <mc:Fallback>
            <w:pict>
              <v:group w14:anchorId="17A0F02F" id="Canvas 168" o:spid="_x0000_s1027" editas="canvas" style="width:499.3pt;height:187.6pt;mso-position-horizontal-relative:char;mso-position-vertical-relative:line" coordsize="63411,238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411;height:23825;visibility:visible;mso-wrap-style:square" filled="t">
                  <v:fill o:detectmouseclick="t"/>
                  <v:path o:connecttype="none"/>
                </v:shape>
                <v:rect id="직사각형 5" o:spid="_x0000_s1029" style="position:absolute;left:39854;top:12116;width:13475;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" filled="f" strokecolor="black [3213]">
                  <v:textbox inset="0,0,0,0">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v:textbox>
                </v:rect>
                <v:shape id="TextBox 9" o:spid="_x0000_s1030" type="#_x0000_t202" style="position:absolute;left:27882;top:4851;width:710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" filled="f" stroked="f">
                  <v:textbox style="mso-fit-shape-to-text:t" inset="0,0,0,0">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v:textbox>
                </v:shape>
                <v:shape id="TextBox 10" o:spid="_x0000_s1031" type="#_x0000_t202" style="position:absolute;left:7956;top:17259;width:8769;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" filled="f" stroked="f">
                  <v:textbox style="mso-fit-shape-to-text:t" inset="0,0,0,0">
                    <w:txbxContent>
                      <w:p w14:paraId="5E419994" w14:textId="77777777" w:rsidR="008F27F0" w:rsidRDefault="008F27F0" w:rsidP="008F27F0">
                        <w:pPr>
                          <w:spacing w:line="0" w:lineRule="atLeast"/>
                          <w:rPr>
                            <w:sz w:val="16"/>
                            <w:szCs w:val="16"/>
                          </w:rPr>
                        </w:pPr>
                        <w:r>
                          <w:rPr>
                            <w:i/>
                            <w:kern w:val="24"/>
                            <w:sz w:val="16"/>
                            <w:szCs w:val="16"/>
                          </w:rPr>
                          <w:t>Input Document</w:t>
                        </w:r>
                      </w:p>
                    </w:txbxContent>
                  </v:textbox>
                </v:shape>
                <v:shapetype id="_x0000_t32" coordsize="21600,21600" o:spt="32" o:oned="t" path="m,l21600,21600e" filled="f">
                  <v:path arrowok="t" fillok="f" o:connecttype="none"/>
                  <o:lock v:ext="edit" shapetype="t"/>
                </v:shapetype>
                <v:shape id="Straight Arrow Connector 225" o:spid="_x0000_s1032" type="#_x0000_t32" style="position:absolute;left:3421;top:14991;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" strokecolor="black [3213]" strokeweight="1pt">
                  <v:stroke startarrowwidth="narrow" startarrowlength="short" endarrow="block" endarrowwidth="narrow" endarrowlength="short"/>
                  <o:lock v:ext="edit" shapetype="f"/>
                </v:shape>
                <v:shape id="TextBox 22" o:spid="_x0000_s1033" type="#_x0000_t202" style="position:absolute;left:25355;top:20130;width:583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" filled="f" stroked="f">
                  <v:textbox style="mso-fit-shape-to-text:t">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v:textbox>
                </v:shape>
                <v:shape id="Straight Arrow Connector 37" o:spid="_x0000_s1034" type="#_x0000_t32" style="position:absolute;left:24670;top:7581;width:0;height:45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60" o:spid="_x0000_s1035" type="#_x0000_t75" alt="Icon&#10;&#10;Description automatically generated" style="position:absolute;left:21719;top:2166;width:6785;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">
                  <v:imagedata r:id="rId11" o:title="Icon&#10;&#10;Description automatically generated"/>
                </v:shape>
                <v:shape id="Picture 75" o:spid="_x0000_s1036" type="#_x0000_t75" alt="Icon&#10;&#10;Description automatically generated" style="position:absolute;left:1800;top:15034;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">
                  <v:imagedata r:id="rId11" o:title="Icon&#10;&#10;Description automatically generated"/>
                </v:shape>
                <v:shape id="TextBox 9" o:spid="_x0000_s1037" type="#_x0000_t202" style="position:absolute;left:49917;top:4851;width:710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" filled="f" stroked="f">
                  <v:textbox style="mso-fit-shape-to-text:t" inset="0,0,0,0">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v:textbox>
                </v:shape>
                <v:shape id="Straight Arrow Connector 77" o:spid="_x0000_s1038" type="#_x0000_t32" style="position:absolute;left:46712;top:7582;width:0;height:45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78" o:spid="_x0000_s1039" type="#_x0000_t75" alt="Icon&#10;&#10;Description automatically generated" style="position:absolute;left:43760;top:2170;width:6781;height:6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">
                  <v:imagedata r:id="rId11" o:title="Icon&#10;&#10;Description automatically generated"/>
                </v:shape>
                <v:shape id="Straight Arrow Connector 79" o:spid="_x0000_s1040" type="#_x0000_t32" style="position:absolute;left:32131;top:15013;width:7723;height: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" strokecolor="black [3213]" strokeweight="1pt">
                  <v:stroke startarrowwidth="narrow" startarrowlength="short" endarrow="block" endarrowwidth="narrow" endarrowlength="short"/>
                  <o:lock v:ext="edit" shapetype="f"/>
                </v:shape>
                <v:shape id="Straight Arrow Connector 80" o:spid="_x0000_s1041" type="#_x0000_t32" style="position:absolute;left:25146;top:17878;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" strokecolor="#4f81bd [3204]" strokeweight=".5pt">
                  <v:stroke startarrow="block" startarrowwidth="narrow" startarrowlength="short" endarrowwidth="narrow" endarrowlength="short"/>
                  <o:lock v:ext="edit" shapetype="f"/>
                </v:shape>
                <v:shape id="TextBox 22" o:spid="_x0000_s1042" type="#_x0000_t202" style="position:absolute;left:46996;top:20307;width:58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v:textbox>
                </v:shape>
                <v:shape id="Straight Arrow Connector 82" o:spid="_x0000_s1043" type="#_x0000_t32" style="position:absolute;left:46795;top:18051;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" strokecolor="#4f81bd [3204]" strokeweight=".5pt">
                  <v:stroke startarrow="block" startarrowwidth="narrow" startarrowlength="short" endarrowwidth="narrow" endarrowlength="short"/>
                  <o:lock v:ext="edit" shapetype="f"/>
                </v:shape>
                <v:rect id="Rectangle 61" o:spid="_x0000_s1044" style="position:absolute;left:14838;width:40066;height:18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" filled="f" strokecolor="#243f60 [1604]" strokeweight="2pt">
                  <v:stroke dashstyle="dashDot"/>
                </v:rect>
                <v:shape id="TextBox 22" o:spid="_x0000_s1045" type="#_x0000_t202" style="position:absolute;left:14357;width:17456;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" filled="f" stroked="f">
                  <v:textbox style="mso-fit-shape-to-text:t">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v:textbox>
                </v:shape>
                <v:rect id="직사각형 5" o:spid="_x0000_s1046" style="position:absolute;left:17209;top:12038;width:14922;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" filled="f" strokecolor="black [3213]">
                  <v:textbox inset="0,0,0,0">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v:textbox>
                </v:rect>
                <w10:anchorlock/>
              </v:group>
            </w:pict>
          </mc:Fallback>
        </mc:AlternateContent>
      </w:r>
    </w:p>
    <w:p w14:paraId="0AA364B4" w14:textId="77777777" w:rsidR="008F27F0" w:rsidRDefault="008F27F0" w:rsidP="008F27F0">
      <w:pPr>
        <w:pStyle w:val="Caption"/>
        <w:jc w:val="center"/>
        <w:rPr>
          <w:sz w:val="22"/>
          <w:lang w:val="en-US" w:eastAsia="ko-KR"/>
        </w:rPr>
      </w:pPr>
      <w:r>
        <w:t xml:space="preserve">Figure </w:t>
      </w:r>
      <w:r>
        <w:rPr>
          <w:noProof/>
        </w:rPr>
        <w:t>2</w:t>
      </w:r>
      <w:r>
        <w:t xml:space="preserve"> — NBMP document conformance tool architecture</w:t>
      </w:r>
    </w:p>
    <w:p w14:paraId="395AFC5F" w14:textId="77777777" w:rsidR="008F27F0" w:rsidRDefault="008F27F0" w:rsidP="008F27F0">
      <w:pPr>
        <w:rPr>
          <w:lang w:eastAsia="zh-CN"/>
        </w:rPr>
      </w:pPr>
      <w:r>
        <w:rPr>
          <w:lang w:eastAsia="zh-CN"/>
        </w:rPr>
        <w:t>As shown in Figure 2, an input document conformance is verified in two steps:</w:t>
      </w:r>
    </w:p>
    <w:p w14:paraId="72909E14" w14:textId="77777777"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relevant schema, its schema is verified.</w:t>
      </w:r>
    </w:p>
    <w:p w14:paraId="310D4FBD" w14:textId="2E8CB56F"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set of rule tables, the semantic</w:t>
      </w:r>
      <w:r w:rsidR="00E256FE">
        <w:rPr>
          <w:lang w:eastAsia="zh-CN"/>
        </w:rPr>
        <w:t>s are</w:t>
      </w:r>
      <w:r>
        <w:rPr>
          <w:lang w:eastAsia="zh-CN"/>
        </w:rPr>
        <w:t xml:space="preserve"> verified.</w:t>
      </w:r>
    </w:p>
    <w:p w14:paraId="66B8E3D8" w14:textId="77777777" w:rsidR="008F27F0" w:rsidRDefault="008F27F0" w:rsidP="008F27F0">
      <w:pPr>
        <w:rPr>
          <w:lang w:eastAsia="zh-CN"/>
        </w:rPr>
      </w:pPr>
      <w:r>
        <w:rPr>
          <w:lang w:eastAsia="zh-CN"/>
        </w:rPr>
        <w:t>Each step produces a report outlining which item in the document has failed.</w:t>
      </w:r>
    </w:p>
    <w:p w14:paraId="5E09BBAB" w14:textId="77777777" w:rsidR="008F27F0" w:rsidRDefault="008F27F0" w:rsidP="008F27F0">
      <w:pPr>
        <w:rPr>
          <w:lang w:eastAsia="zh-CN"/>
        </w:rPr>
      </w:pPr>
    </w:p>
    <w:p w14:paraId="36718608" w14:textId="67192808" w:rsidR="008F27F0" w:rsidRDefault="008F27F0" w:rsidP="008F27F0">
      <w:pPr>
        <w:rPr>
          <w:lang w:eastAsia="zh-CN"/>
        </w:rPr>
      </w:pPr>
      <w:r>
        <w:rPr>
          <w:lang w:eastAsia="zh-CN"/>
        </w:rPr>
        <w:t>While there are online and off-the-shelf software and services for schema verifier</w:t>
      </w:r>
      <w:r w:rsidR="00E256FE">
        <w:rPr>
          <w:lang w:eastAsia="zh-CN"/>
        </w:rPr>
        <w:t>s</w:t>
      </w:r>
      <w:r>
        <w:rPr>
          <w:lang w:eastAsia="zh-CN"/>
        </w:rPr>
        <w:t xml:space="preserve">, the semantic verifier may need a custom implementation. </w:t>
      </w:r>
    </w:p>
    <w:p w14:paraId="3C2FC4DC" w14:textId="77777777" w:rsidR="008F27F0" w:rsidRDefault="008F27F0" w:rsidP="008F27F0">
      <w:pPr>
        <w:rPr>
          <w:lang w:eastAsia="zh-CN"/>
        </w:rPr>
      </w:pPr>
    </w:p>
    <w:p w14:paraId="0FA0119A" w14:textId="77777777" w:rsidR="008F27F0" w:rsidRDefault="008F27F0" w:rsidP="008F27F0">
      <w:pPr>
        <w:rPr>
          <w:lang w:eastAsia="zh-CN"/>
        </w:rPr>
      </w:pPr>
      <w:r>
        <w:rPr>
          <w:lang w:eastAsia="zh-CN"/>
        </w:rPr>
        <w:t>The following tasks may need to be performed to develop the conformance tool:</w:t>
      </w:r>
    </w:p>
    <w:p w14:paraId="0AD00715"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Derive a more constrained schema from the schema-</w:t>
      </w:r>
      <w:proofErr w:type="spellStart"/>
      <w:proofErr w:type="gramStart"/>
      <w:r>
        <w:rPr>
          <w:lang w:eastAsia="zh-CN"/>
        </w:rPr>
        <w:t>definition.json</w:t>
      </w:r>
      <w:proofErr w:type="spellEnd"/>
      <w:proofErr w:type="gramEnd"/>
      <w:r>
        <w:rPr>
          <w:lang w:eastAsia="zh-CN"/>
        </w:rPr>
        <w:t xml:space="preserve"> for each of WD, TD, FD, and MD.</w:t>
      </w:r>
    </w:p>
    <w:p w14:paraId="69AC64B4"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Implement additional rules and possible semantic constraints as part of the derived schema.</w:t>
      </w:r>
    </w:p>
    <w:p w14:paraId="15A03073"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Develop the rule tables and</w:t>
      </w:r>
    </w:p>
    <w:p w14:paraId="3D6F6433" w14:textId="548AB945"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 Investigate the use </w:t>
      </w:r>
      <w:r w:rsidR="00E256FE">
        <w:rPr>
          <w:lang w:eastAsia="zh-CN"/>
        </w:rPr>
        <w:t>of</w:t>
      </w:r>
      <w:r>
        <w:rPr>
          <w:lang w:eastAsia="zh-CN"/>
        </w:rPr>
        <w:t xml:space="preserve"> out-of-box software for </w:t>
      </w:r>
      <w:r w:rsidR="00E256FE">
        <w:rPr>
          <w:lang w:eastAsia="zh-CN"/>
        </w:rPr>
        <w:t xml:space="preserve">the </w:t>
      </w:r>
      <w:r>
        <w:rPr>
          <w:lang w:eastAsia="zh-CN"/>
        </w:rPr>
        <w:t>semantic verifier.</w:t>
      </w:r>
    </w:p>
    <w:p w14:paraId="7563C9BF" w14:textId="5101E43D"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Otherwise, develop a simple code for </w:t>
      </w:r>
      <w:r w:rsidR="00E256FE">
        <w:rPr>
          <w:lang w:eastAsia="zh-CN"/>
        </w:rPr>
        <w:t xml:space="preserve">the </w:t>
      </w:r>
      <w:r>
        <w:rPr>
          <w:lang w:eastAsia="zh-CN"/>
        </w:rPr>
        <w:t>semantic verifier.</w:t>
      </w:r>
    </w:p>
    <w:p w14:paraId="103FA0B2"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Optionally develop a web-based framework to offer the conformance tool as a web service.</w:t>
      </w:r>
    </w:p>
    <w:p w14:paraId="74048D53" w14:textId="77777777" w:rsidR="008F27F0" w:rsidRDefault="008F27F0" w:rsidP="008F27F0">
      <w:pPr>
        <w:rPr>
          <w:lang w:eastAsia="zh-CN"/>
        </w:rPr>
      </w:pPr>
    </w:p>
    <w:p w14:paraId="6DAE9FFC" w14:textId="37C0A8A6" w:rsidR="008F27F0" w:rsidRDefault="008F27F0" w:rsidP="008F27F0">
      <w:pPr>
        <w:rPr>
          <w:lang w:eastAsia="zh-CN"/>
        </w:rPr>
      </w:pPr>
      <w:r>
        <w:rPr>
          <w:lang w:eastAsia="zh-CN"/>
        </w:rPr>
        <w:t>Further investigation is the available of-the-self software packages that can be used for either verifier is needed.</w:t>
      </w:r>
    </w:p>
    <w:p w14:paraId="5B34ADA9" w14:textId="77777777" w:rsidR="0063004D" w:rsidRDefault="0063004D" w:rsidP="008F27F0">
      <w:pPr>
        <w:rPr>
          <w:lang w:eastAsia="zh-CN"/>
        </w:rPr>
      </w:pPr>
    </w:p>
    <w:p w14:paraId="4F068564" w14:textId="0B97C5F4" w:rsidR="0063004D" w:rsidRDefault="0063004D" w:rsidP="0063004D">
      <w:pPr>
        <w:pStyle w:val="Heading2"/>
      </w:pPr>
      <w:r>
        <w:t>Current conformance schemas</w:t>
      </w:r>
    </w:p>
    <w:p w14:paraId="0D15847E" w14:textId="2F001204" w:rsidR="00EE4799" w:rsidRDefault="00EE4799" w:rsidP="00EE4799">
      <w:pPr>
        <w:rPr>
          <w:lang w:eastAsia="zh-CN"/>
        </w:rPr>
      </w:pPr>
      <w:r>
        <w:rPr>
          <w:lang w:eastAsia="zh-CN"/>
        </w:rPr>
        <w:t>The schemas for WD, TD, FD, and MD that apply the constraints defined in the 2</w:t>
      </w:r>
      <w:r w:rsidRPr="002D242F">
        <w:rPr>
          <w:vertAlign w:val="superscript"/>
          <w:lang w:eastAsia="zh-CN"/>
        </w:rPr>
        <w:t>nd</w:t>
      </w:r>
      <w:r>
        <w:rPr>
          <w:lang w:eastAsia="zh-CN"/>
        </w:rPr>
        <w:t xml:space="preserve"> edition NBMP specification tables 1,3, 5, and 7</w:t>
      </w:r>
      <w:r w:rsidR="002D7732">
        <w:rPr>
          <w:lang w:eastAsia="zh-CN"/>
        </w:rPr>
        <w:t xml:space="preserve"> are included</w:t>
      </w:r>
      <w:r>
        <w:rPr>
          <w:lang w:eastAsia="zh-CN"/>
        </w:rPr>
        <w:t>.</w:t>
      </w:r>
    </w:p>
    <w:p w14:paraId="0D88929E" w14:textId="77777777" w:rsidR="00EE4799" w:rsidRDefault="00EE4799" w:rsidP="00EE4799">
      <w:pPr>
        <w:rPr>
          <w:lang w:eastAsia="zh-CN"/>
        </w:rPr>
      </w:pPr>
    </w:p>
    <w:p w14:paraId="4B6D7DC1" w14:textId="20599964" w:rsidR="00EE4799" w:rsidRDefault="00EE4799" w:rsidP="00EE4799">
      <w:pPr>
        <w:rPr>
          <w:lang w:eastAsia="zh-CN"/>
        </w:rPr>
      </w:pPr>
      <w:r>
        <w:rPr>
          <w:lang w:eastAsia="zh-CN"/>
        </w:rPr>
        <w:t>In the tables above, the parameters that are not allowed in the corresponding document are described. We have used the JSON schema and derived variations that apply the same restrictions in the</w:t>
      </w:r>
      <w:r w:rsidR="00E16473">
        <w:rPr>
          <w:lang w:eastAsia="zh-CN"/>
        </w:rPr>
        <w:t>se schema</w:t>
      </w:r>
      <w:r>
        <w:rPr>
          <w:lang w:eastAsia="zh-CN"/>
        </w:rPr>
        <w:t xml:space="preserve"> file.</w:t>
      </w:r>
    </w:p>
    <w:p w14:paraId="427E4475" w14:textId="77777777" w:rsidR="00EE4799" w:rsidRDefault="00EE4799" w:rsidP="00EE4799">
      <w:pPr>
        <w:rPr>
          <w:lang w:eastAsia="zh-CN"/>
        </w:rPr>
      </w:pPr>
    </w:p>
    <w:p w14:paraId="01151333" w14:textId="77777777" w:rsidR="00EE4799" w:rsidRDefault="00EE4799" w:rsidP="00EE4799">
      <w:pPr>
        <w:rPr>
          <w:lang w:eastAsia="zh-CN"/>
        </w:rPr>
      </w:pPr>
    </w:p>
    <w:p w14:paraId="208E4513" w14:textId="609FAF29" w:rsidR="00EE4799" w:rsidRDefault="00E16473" w:rsidP="00644731">
      <w:pPr>
        <w:pStyle w:val="Heading2"/>
        <w:rPr>
          <w:lang w:eastAsia="zh-CN"/>
        </w:rPr>
      </w:pPr>
      <w:del w:id="15" w:author="Iraj Sodagar" w:date="2023-01-11T11:30:00Z">
        <w:r w:rsidDel="001B60FF">
          <w:rPr>
            <w:lang w:eastAsia="zh-CN"/>
          </w:rPr>
          <w:lastRenderedPageBreak/>
          <w:delText>L</w:delText>
        </w:r>
        <w:r w:rsidR="00EE4799" w:rsidDel="001B60FF">
          <w:rPr>
            <w:lang w:eastAsia="zh-CN"/>
          </w:rPr>
          <w:delText>ist</w:delText>
        </w:r>
        <w:r w:rsidDel="001B60FF">
          <w:rPr>
            <w:lang w:eastAsia="zh-CN"/>
          </w:rPr>
          <w:delText xml:space="preserve"> of </w:delText>
        </w:r>
      </w:del>
      <w:ins w:id="16" w:author="Iraj Sodagar" w:date="2023-01-11T11:30:00Z">
        <w:r w:rsidR="001B60FF">
          <w:rPr>
            <w:lang w:eastAsia="zh-CN"/>
          </w:rPr>
          <w:t>C</w:t>
        </w:r>
      </w:ins>
      <w:del w:id="17" w:author="Iraj Sodagar" w:date="2023-01-11T11:30:00Z">
        <w:r w:rsidDel="001B60FF">
          <w:rPr>
            <w:lang w:eastAsia="zh-CN"/>
          </w:rPr>
          <w:delText>c</w:delText>
        </w:r>
      </w:del>
      <w:r>
        <w:rPr>
          <w:lang w:eastAsia="zh-CN"/>
        </w:rPr>
        <w:t>onformance schemas</w:t>
      </w:r>
    </w:p>
    <w:p w14:paraId="14A7092D" w14:textId="0279ECE7" w:rsidR="001B60FF" w:rsidRDefault="001B60FF" w:rsidP="001B60FF">
      <w:pPr>
        <w:rPr>
          <w:lang w:eastAsia="zh-CN"/>
        </w:rPr>
      </w:pPr>
      <w:ins w:id="18" w:author="Iraj Sodagar" w:date="2023-01-11T11:28:00Z">
        <w:r>
          <w:rPr>
            <w:lang w:eastAsia="zh-CN"/>
          </w:rPr>
          <w:t>The following schemas are used to check the conformance of the JSON objects</w:t>
        </w:r>
      </w:ins>
      <w:ins w:id="19" w:author="Iraj Sodagar" w:date="2023-01-11T11:29:00Z">
        <w:r>
          <w:rPr>
            <w:lang w:eastAsia="zh-CN"/>
          </w:rPr>
          <w:t xml:space="preserve"> subject to conforming to </w:t>
        </w:r>
        <w:proofErr w:type="gramStart"/>
        <w:r>
          <w:rPr>
            <w:lang w:eastAsia="zh-CN"/>
          </w:rPr>
          <w:t>FD,TD</w:t>
        </w:r>
        <w:proofErr w:type="gramEnd"/>
        <w:r>
          <w:rPr>
            <w:lang w:eastAsia="zh-CN"/>
          </w:rPr>
          <w:t>, WD and MD (Clause 2 Test case 1).</w:t>
        </w:r>
      </w:ins>
    </w:p>
    <w:p w14:paraId="179362E0" w14:textId="40917373" w:rsidR="001B60FF" w:rsidRPr="001B60FF" w:rsidRDefault="001B60FF" w:rsidP="001B60FF">
      <w:pPr>
        <w:rPr>
          <w:lang w:eastAsia="zh-CN"/>
        </w:rPr>
      </w:pPr>
    </w:p>
    <w:p w14:paraId="0CFCB090"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-conformance-function-</w:t>
      </w:r>
      <w:proofErr w:type="spellStart"/>
      <w:proofErr w:type="gramStart"/>
      <w:r>
        <w:rPr>
          <w:lang w:eastAsia="zh-CN"/>
        </w:rPr>
        <w:t>schema.json</w:t>
      </w:r>
      <w:proofErr w:type="spellEnd"/>
      <w:proofErr w:type="gramEnd"/>
    </w:p>
    <w:p w14:paraId="550E4E4E"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t>
      </w:r>
      <w:proofErr w:type="spellStart"/>
      <w:r>
        <w:rPr>
          <w:lang w:eastAsia="zh-CN"/>
        </w:rPr>
        <w:t>tast</w:t>
      </w:r>
      <w:proofErr w:type="spellEnd"/>
      <w:r>
        <w:rPr>
          <w:lang w:eastAsia="zh-CN"/>
        </w:rPr>
        <w:t>-</w:t>
      </w:r>
      <w:proofErr w:type="spellStart"/>
      <w:proofErr w:type="gramStart"/>
      <w:r>
        <w:rPr>
          <w:lang w:eastAsia="zh-CN"/>
        </w:rPr>
        <w:t>schema.json</w:t>
      </w:r>
      <w:proofErr w:type="spellEnd"/>
      <w:proofErr w:type="gramEnd"/>
    </w:p>
    <w:p w14:paraId="20DEDB32"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-conformance-workflow-</w:t>
      </w:r>
      <w:proofErr w:type="spellStart"/>
      <w:proofErr w:type="gramStart"/>
      <w:r>
        <w:rPr>
          <w:lang w:eastAsia="zh-CN"/>
        </w:rPr>
        <w:t>schema.json</w:t>
      </w:r>
      <w:proofErr w:type="spellEnd"/>
      <w:proofErr w:type="gramEnd"/>
    </w:p>
    <w:p w14:paraId="208BC8A9"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t>
      </w:r>
      <w:proofErr w:type="spellStart"/>
      <w:r>
        <w:rPr>
          <w:lang w:eastAsia="zh-CN"/>
        </w:rPr>
        <w:t>mpecapabilities</w:t>
      </w:r>
      <w:proofErr w:type="spellEnd"/>
      <w:r>
        <w:rPr>
          <w:lang w:eastAsia="zh-CN"/>
        </w:rPr>
        <w:t>-</w:t>
      </w:r>
      <w:proofErr w:type="spellStart"/>
      <w:proofErr w:type="gramStart"/>
      <w:r>
        <w:rPr>
          <w:lang w:eastAsia="zh-CN"/>
        </w:rPr>
        <w:t>schema.json</w:t>
      </w:r>
      <w:proofErr w:type="spellEnd"/>
      <w:proofErr w:type="gramEnd"/>
    </w:p>
    <w:p w14:paraId="39D8CDE1" w14:textId="77777777" w:rsidR="0063004D" w:rsidRDefault="0063004D" w:rsidP="008F27F0">
      <w:pPr>
        <w:rPr>
          <w:lang w:eastAsia="zh-CN"/>
        </w:rPr>
      </w:pPr>
    </w:p>
    <w:p w14:paraId="3088BFCF" w14:textId="77777777" w:rsidR="008F27F0" w:rsidRDefault="008F27F0" w:rsidP="009D6786">
      <w:pPr>
        <w:pStyle w:val="Header1"/>
      </w:pPr>
      <w:r>
        <w:t>NBMP entities conformance tool</w:t>
      </w:r>
    </w:p>
    <w:p w14:paraId="4E6FECFB" w14:textId="16F32C5F" w:rsidR="00894A70" w:rsidRDefault="008F27F0" w:rsidP="00894A70">
      <w:pPr>
        <w:rPr>
          <w:lang w:eastAsia="zh-CN"/>
        </w:rPr>
      </w:pPr>
      <w:r>
        <w:rPr>
          <w:lang w:eastAsia="zh-CN"/>
        </w:rPr>
        <w:t>Figure 3 shows the conformance tool for checking the conformance of NBMP entities (</w:t>
      </w:r>
      <w:ins w:id="20" w:author="Iraj Sodagar" w:date="2023-01-11T11:30:00Z">
        <w:r w:rsidR="001B60FF">
          <w:rPr>
            <w:lang w:eastAsia="zh-CN"/>
          </w:rPr>
          <w:t xml:space="preserve">Clause 2, </w:t>
        </w:r>
      </w:ins>
      <w:r>
        <w:rPr>
          <w:lang w:eastAsia="zh-CN"/>
        </w:rPr>
        <w:t>Test cases 3, 4</w:t>
      </w:r>
      <w:r w:rsidR="0001138B">
        <w:rPr>
          <w:lang w:eastAsia="zh-CN"/>
        </w:rPr>
        <w:t>,</w:t>
      </w:r>
      <w:r>
        <w:rPr>
          <w:lang w:eastAsia="zh-CN"/>
        </w:rPr>
        <w:t xml:space="preserve"> and 5).</w:t>
      </w:r>
    </w:p>
    <w:p w14:paraId="0B46102B" w14:textId="7AC05136" w:rsidR="008F27F0" w:rsidRDefault="008F27F0" w:rsidP="008F27F0">
      <w:pPr>
        <w:ind w:left="360"/>
        <w:rPr>
          <w:lang w:val="en-GB" w:eastAsia="ko-KR"/>
        </w:rPr>
      </w:pPr>
      <w:r>
        <w:rPr>
          <w:noProof/>
        </w:rPr>
        <mc:AlternateContent>
          <mc:Choice Requires="wpc">
            <w:drawing>
              <wp:inline distT="0" distB="0" distL="0" distR="0" wp14:anchorId="142AEF9A" wp14:editId="7631A251">
                <wp:extent cx="6089015" cy="5308600"/>
                <wp:effectExtent l="0" t="0" r="6985" b="6350"/>
                <wp:docPr id="243" name="Canvas 24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 name="TextBox 17"/>
                        <wps:cNvSpPr txBox="1">
                          <a:spLocks noChangeArrowheads="1"/>
                        </wps:cNvSpPr>
                        <wps:spPr bwMode="auto">
                          <a:xfrm>
                            <a:off x="1092203" y="422256"/>
                            <a:ext cx="71056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wps:txbx>
                        <wps:bodyPr rot="0" vert="horz" wrap="square" lIns="0" tIns="0" rIns="0" bIns="0" anchor="t" anchorCtr="0" upright="1">
                          <a:spAutoFit/>
                        </wps:bodyPr>
                      </wps:wsp>
                      <wps:wsp>
                        <wps:cNvPr id="3" name="TextBox 18"/>
                        <wps:cNvSpPr txBox="1">
                          <a:spLocks noChangeArrowheads="1"/>
                        </wps:cNvSpPr>
                        <wps:spPr bwMode="auto">
                          <a:xfrm>
                            <a:off x="1159069" y="1232863"/>
                            <a:ext cx="764902" cy="286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1A0D" w14:textId="77777777" w:rsidR="008F27F0" w:rsidRDefault="008F27F0" w:rsidP="008F27F0">
                              <w:pPr>
                                <w:spacing w:line="0" w:lineRule="atLeast"/>
                                <w:rPr>
                                  <w:sz w:val="16"/>
                                  <w:szCs w:val="16"/>
                                </w:rPr>
                              </w:pPr>
                              <w:r>
                                <w:rPr>
                                  <w:i/>
                                  <w:kern w:val="24"/>
                                  <w:sz w:val="16"/>
                                  <w:szCs w:val="16"/>
                                </w:rPr>
                                <w:t>Sample functions</w:t>
                              </w:r>
                            </w:p>
                          </w:txbxContent>
                        </wps:txbx>
                        <wps:bodyPr rot="0" vert="horz" wrap="square" lIns="0" tIns="0" rIns="0" bIns="0" anchor="t" anchorCtr="0" upright="1">
                          <a:noAutofit/>
                        </wps:bodyPr>
                      </wps:wsp>
                      <wps:wsp>
                        <wps:cNvPr id="4" name="직사각형 5"/>
                        <wps:cNvSpPr>
                          <a:spLocks noChangeArrowheads="1"/>
                        </wps:cNvSpPr>
                        <wps:spPr bwMode="auto">
                          <a:xfrm>
                            <a:off x="96200" y="532970"/>
                            <a:ext cx="893802" cy="5830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wps:txbx>
                        <wps:bodyPr rot="0" vert="horz" wrap="square" lIns="0" tIns="0" rIns="0" bIns="0" anchor="ctr" anchorCtr="0" upright="1">
                          <a:noAutofit/>
                        </wps:bodyPr>
                      </wps:wsp>
                      <wps:wsp>
                        <wps:cNvPr id="5" name="Elbow Connector 228"/>
                        <wps:cNvCnPr>
                          <a:cxnSpLocks/>
                        </wps:cNvCnPr>
                        <wps:spPr bwMode="auto">
                          <a:xfrm rot="16200000" flipH="1">
                            <a:off x="1075579" y="584170"/>
                            <a:ext cx="365148" cy="1429404"/>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6" name="Straight Arrow Connector 111"/>
                        <wps:cNvCnPr>
                          <a:cxnSpLocks/>
                        </wps:cNvCnPr>
                        <wps:spPr bwMode="auto">
                          <a:xfrm>
                            <a:off x="990002" y="819708"/>
                            <a:ext cx="70020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 name="직사각형 5"/>
                        <wps:cNvSpPr>
                          <a:spLocks noChangeArrowheads="1"/>
                        </wps:cNvSpPr>
                        <wps:spPr bwMode="auto">
                          <a:xfrm>
                            <a:off x="1698404" y="530470"/>
                            <a:ext cx="1046503" cy="5823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8" name="Picture 14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743904" y="1149652"/>
                            <a:ext cx="678202" cy="678289"/>
                          </a:xfrm>
                          <a:prstGeom prst="rect">
                            <a:avLst/>
                          </a:prstGeom>
                          <a:noFill/>
                          <a:extLst>
                            <a:ext uri="{909E8E84-426E-40DD-AFC4-6F175D3DCCD1}">
                              <a14:hiddenFill xmlns:a14="http://schemas.microsoft.com/office/drawing/2010/main">
                                <a:solidFill>
                                  <a:srgbClr val="FFFFFF"/>
                                </a:solidFill>
                              </a14:hiddenFill>
                            </a:ext>
                          </a:extLst>
                        </pic:spPr>
                      </pic:pic>
                      <wps:wsp>
                        <wps:cNvPr id="9" name="직사각형 5"/>
                        <wps:cNvSpPr>
                          <a:spLocks noChangeArrowheads="1"/>
                        </wps:cNvSpPr>
                        <wps:spPr bwMode="auto">
                          <a:xfrm>
                            <a:off x="3367108" y="462161"/>
                            <a:ext cx="991202" cy="640784"/>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wps:txbx>
                        <wps:bodyPr rot="0" vert="horz" wrap="square" lIns="0" tIns="0" rIns="180000" bIns="0" anchor="ctr" anchorCtr="0" upright="1">
                          <a:noAutofit/>
                        </wps:bodyPr>
                      </wps:wsp>
                      <wps:wsp>
                        <wps:cNvPr id="10" name="TextBox 15"/>
                        <wps:cNvSpPr txBox="1">
                          <a:spLocks noChangeArrowheads="1"/>
                        </wps:cNvSpPr>
                        <wps:spPr bwMode="auto">
                          <a:xfrm>
                            <a:off x="4490011" y="346646"/>
                            <a:ext cx="99568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wps:txbx>
                        <wps:bodyPr rot="0" vert="horz" wrap="square" lIns="0" tIns="0" rIns="0" bIns="0" anchor="t" anchorCtr="0" upright="1">
                          <a:spAutoFit/>
                        </wps:bodyPr>
                      </wps:wsp>
                      <wps:wsp>
                        <wps:cNvPr id="11" name="Straight Arrow Connector 150"/>
                        <wps:cNvCnPr>
                          <a:cxnSpLocks/>
                        </wps:cNvCnPr>
                        <wps:spPr bwMode="auto">
                          <a:xfrm>
                            <a:off x="4358411" y="782503"/>
                            <a:ext cx="485501" cy="3901"/>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2" name="직사각형 5"/>
                        <wps:cNvSpPr>
                          <a:spLocks noChangeArrowheads="1"/>
                        </wps:cNvSpPr>
                        <wps:spPr bwMode="auto">
                          <a:xfrm>
                            <a:off x="4843912" y="508867"/>
                            <a:ext cx="1046503" cy="5817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wps:wsp>
                        <wps:cNvPr id="13" name="Elbow Connector 228"/>
                        <wps:cNvCnPr>
                          <a:cxnSpLocks/>
                        </wps:cNvCnPr>
                        <wps:spPr bwMode="auto">
                          <a:xfrm rot="16200000" flipV="1">
                            <a:off x="4571408" y="-286838"/>
                            <a:ext cx="46706" cy="1544704"/>
                          </a:xfrm>
                          <a:prstGeom prst="bentConnector3">
                            <a:avLst>
                              <a:gd name="adj1" fmla="val 589708"/>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4" name="TextBox 18"/>
                        <wps:cNvSpPr txBox="1">
                          <a:spLocks noChangeArrowheads="1"/>
                        </wps:cNvSpPr>
                        <wps:spPr bwMode="auto">
                          <a:xfrm>
                            <a:off x="4246210" y="60408"/>
                            <a:ext cx="1081303"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g:cNvPr id="15" name="Group 1912980291"/>
                        <wpg:cNvGrpSpPr>
                          <a:grpSpLocks/>
                        </wpg:cNvGrpSpPr>
                        <wpg:grpSpPr bwMode="auto">
                          <a:xfrm>
                            <a:off x="319801" y="2524333"/>
                            <a:ext cx="2425306" cy="1616513"/>
                            <a:chOff x="34652" y="29309"/>
                            <a:chExt cx="24252" cy="16163"/>
                          </a:xfrm>
                        </wpg:grpSpPr>
                        <wps:wsp>
                          <wps:cNvPr id="16" name="TextBox 17"/>
                          <wps:cNvSpPr txBox="1">
                            <a:spLocks noChangeArrowheads="1"/>
                          </wps:cNvSpPr>
                          <wps:spPr bwMode="auto">
                            <a:xfrm>
                              <a:off x="45174" y="33353"/>
                              <a:ext cx="7105"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wps:txbx>
                          <wps:bodyPr rot="0" vert="horz" wrap="square" lIns="0" tIns="0" rIns="0" bIns="0" anchor="t" anchorCtr="0" upright="1">
                            <a:spAutoFit/>
                          </wps:bodyPr>
                        </wps:wsp>
                        <wps:wsp>
                          <wps:cNvPr id="17" name="직사각형 5"/>
                          <wps:cNvSpPr>
                            <a:spLocks noChangeArrowheads="1"/>
                          </wps:cNvSpPr>
                          <wps:spPr bwMode="auto">
                            <a:xfrm>
                              <a:off x="34652" y="32832"/>
                              <a:ext cx="9072" cy="5823"/>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wps:txbx>
                          <wps:bodyPr rot="0" vert="horz" wrap="square" lIns="0" tIns="0" rIns="0" bIns="0" anchor="ctr" anchorCtr="0" upright="1">
                            <a:noAutofit/>
                          </wps:bodyPr>
                        </wps:wsp>
                        <wps:wsp>
                          <wps:cNvPr id="18" name="Elbow Connector 228"/>
                          <wps:cNvCnPr>
                            <a:cxnSpLocks/>
                          </wps:cNvCnPr>
                          <wps:spPr bwMode="auto">
                            <a:xfrm rot="10800000" flipV="1">
                              <a:off x="38584" y="38652"/>
                              <a:ext cx="14941" cy="4071"/>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9" name="Straight Arrow Connector 155"/>
                          <wps:cNvCnPr>
                            <a:cxnSpLocks/>
                          </wps:cNvCnPr>
                          <wps:spPr bwMode="auto">
                            <a:xfrm>
                              <a:off x="43583" y="36041"/>
                              <a:ext cx="477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0" name="직사각형 5"/>
                          <wps:cNvSpPr>
                            <a:spLocks noChangeArrowheads="1"/>
                          </wps:cNvSpPr>
                          <wps:spPr bwMode="auto">
                            <a:xfrm>
                              <a:off x="48439" y="32806"/>
                              <a:ext cx="10465" cy="581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21" name="Picture 15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4653" y="38697"/>
                              <a:ext cx="6782" cy="6775"/>
                            </a:xfrm>
                            <a:prstGeom prst="rect">
                              <a:avLst/>
                            </a:prstGeom>
                            <a:noFill/>
                            <a:extLst>
                              <a:ext uri="{909E8E84-426E-40DD-AFC4-6F175D3DCCD1}">
                                <a14:hiddenFill xmlns:a14="http://schemas.microsoft.com/office/drawing/2010/main">
                                  <a:solidFill>
                                    <a:srgbClr val="FFFFFF"/>
                                  </a:solidFill>
                                </a14:hiddenFill>
                              </a:ext>
                            </a:extLst>
                          </pic:spPr>
                        </pic:pic>
                        <wps:wsp>
                          <wps:cNvPr id="22" name="TextBox 18"/>
                          <wps:cNvSpPr txBox="1">
                            <a:spLocks noChangeArrowheads="1"/>
                          </wps:cNvSpPr>
                          <wps:spPr bwMode="auto">
                            <a:xfrm>
                              <a:off x="40794" y="39498"/>
                              <a:ext cx="7646" cy="2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wps:txbx>
                          <wps:bodyPr rot="0" vert="horz" wrap="square" lIns="0" tIns="0" rIns="0" bIns="0" anchor="t" anchorCtr="0" upright="1">
                            <a:noAutofit/>
                          </wps:bodyPr>
                        </wps:wsp>
                        <wps:wsp>
                          <wps:cNvPr id="26" name="Elbow Connector 228"/>
                          <wps:cNvCnPr>
                            <a:cxnSpLocks/>
                          </wps:cNvCnPr>
                          <wps:spPr bwMode="auto">
                            <a:xfrm rot="10800000">
                              <a:off x="39188" y="32832"/>
                              <a:ext cx="14332" cy="0"/>
                            </a:xfrm>
                            <a:prstGeom prst="bentConnector4">
                              <a:avLst>
                                <a:gd name="adj1" fmla="val 380"/>
                                <a:gd name="adj2" fmla="val 5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7" name="TextBox 18"/>
                          <wps:cNvSpPr txBox="1">
                            <a:spLocks noChangeArrowheads="1"/>
                          </wps:cNvSpPr>
                          <wps:spPr bwMode="auto">
                            <a:xfrm>
                              <a:off x="39886" y="29309"/>
                              <a:ext cx="10807" cy="2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s:wsp>
                        <wps:cNvPr id="28" name="Elbow Connector 228"/>
                        <wps:cNvCnPr>
                          <a:cxnSpLocks/>
                        </wps:cNvCnPr>
                        <wps:spPr bwMode="auto">
                          <a:xfrm rot="10800000" flipV="1">
                            <a:off x="3876510" y="1087643"/>
                            <a:ext cx="1493504" cy="407054"/>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9" name="Picture 203"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325908" y="1102845"/>
                            <a:ext cx="678202" cy="676989"/>
                          </a:xfrm>
                          <a:prstGeom prst="rect">
                            <a:avLst/>
                          </a:prstGeom>
                          <a:noFill/>
                          <a:extLst>
                            <a:ext uri="{909E8E84-426E-40DD-AFC4-6F175D3DCCD1}">
                              <a14:hiddenFill xmlns:a14="http://schemas.microsoft.com/office/drawing/2010/main">
                                <a:solidFill>
                                  <a:srgbClr val="FFFFFF"/>
                                </a:solidFill>
                              </a14:hiddenFill>
                            </a:ext>
                          </a:extLst>
                        </pic:spPr>
                      </pic:pic>
                      <wps:wsp>
                        <wps:cNvPr id="30" name="TextBox 18"/>
                        <wps:cNvSpPr txBox="1">
                          <a:spLocks noChangeArrowheads="1"/>
                        </wps:cNvSpPr>
                        <wps:spPr bwMode="auto">
                          <a:xfrm>
                            <a:off x="3937410" y="1195558"/>
                            <a:ext cx="764602"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wps:txbx>
                        <wps:bodyPr rot="0" vert="horz" wrap="square" lIns="0" tIns="0" rIns="0" bIns="0" anchor="t" anchorCtr="0" upright="1">
                          <a:noAutofit/>
                        </wps:bodyPr>
                      </wps:wsp>
                      <wpg:wgp>
                        <wpg:cNvPr id="31" name="Group 1912980292"/>
                        <wpg:cNvGrpSpPr>
                          <a:grpSpLocks/>
                        </wpg:cNvGrpSpPr>
                        <wpg:grpSpPr bwMode="auto">
                          <a:xfrm>
                            <a:off x="3186708" y="2587541"/>
                            <a:ext cx="2703707" cy="2343409"/>
                            <a:chOff x="3486" y="28955"/>
                            <a:chExt cx="27037" cy="23430"/>
                          </a:xfrm>
                        </wpg:grpSpPr>
                        <wps:wsp>
                          <wps:cNvPr id="224" name="직사각형 5"/>
                          <wps:cNvSpPr>
                            <a:spLocks noChangeArrowheads="1"/>
                          </wps:cNvSpPr>
                          <wps:spPr bwMode="auto">
                            <a:xfrm>
                              <a:off x="3486" y="28955"/>
                              <a:ext cx="8591" cy="15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wps:txbx>
                          <wps:bodyPr rot="0" vert="horz" wrap="square" lIns="0" tIns="0" rIns="0" bIns="0" anchor="ctr" anchorCtr="0" upright="1">
                            <a:noAutofit/>
                          </wps:bodyPr>
                        </wps:wsp>
                        <wps:wsp>
                          <wps:cNvPr id="225" name="Straight Arrow Connector 219"/>
                          <wps:cNvCnPr>
                            <a:cxnSpLocks/>
                          </wps:cNvCnPr>
                          <wps:spPr bwMode="auto">
                            <a:xfrm>
                              <a:off x="12077" y="31663"/>
                              <a:ext cx="11382" cy="37"/>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6" name="TextBox 9"/>
                          <wps:cNvSpPr txBox="1">
                            <a:spLocks noChangeArrowheads="1"/>
                          </wps:cNvSpPr>
                          <wps:spPr bwMode="auto">
                            <a:xfrm>
                              <a:off x="14401" y="30136"/>
                              <a:ext cx="710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wps:txbx>
                          <wps:bodyPr rot="0" vert="horz" wrap="square" lIns="0" tIns="0" rIns="0" bIns="0" anchor="t" anchorCtr="0" upright="1">
                            <a:spAutoFit/>
                          </wps:bodyPr>
                        </wps:wsp>
                        <wps:wsp>
                          <wps:cNvPr id="227" name="TextBox 22"/>
                          <wps:cNvSpPr txBox="1">
                            <a:spLocks noChangeArrowheads="1"/>
                          </wps:cNvSpPr>
                          <wps:spPr bwMode="auto">
                            <a:xfrm>
                              <a:off x="13214" y="33787"/>
                              <a:ext cx="10509"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wps:txbx>
                          <wps:bodyPr rot="0" vert="horz" wrap="square" lIns="91440" tIns="45720" rIns="91440" bIns="45720" anchor="t" anchorCtr="0" upright="1">
                            <a:spAutoFit/>
                          </wps:bodyPr>
                        </wps:wsp>
                        <wps:wsp>
                          <wps:cNvPr id="228" name="Straight Arrow Connector 205"/>
                          <wps:cNvCnPr>
                            <a:cxnSpLocks/>
                          </wps:cNvCnPr>
                          <wps:spPr bwMode="auto">
                            <a:xfrm>
                              <a:off x="11818" y="35878"/>
                              <a:ext cx="11342" cy="63"/>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9" name="직사각형 5"/>
                          <wps:cNvSpPr>
                            <a:spLocks noChangeArrowheads="1"/>
                          </wps:cNvSpPr>
                          <wps:spPr bwMode="auto">
                            <a:xfrm>
                              <a:off x="23239" y="28955"/>
                              <a:ext cx="7284" cy="16701"/>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wps:txbx>
                          <wps:bodyPr rot="0" vert="horz" wrap="square" lIns="0" tIns="0" rIns="0" bIns="0" anchor="ctr" anchorCtr="0" upright="1">
                            <a:noAutofit/>
                          </wps:bodyPr>
                        </wps:wsp>
                        <wps:wsp>
                          <wps:cNvPr id="230" name="Straight Arrow Connector 207"/>
                          <wps:cNvCnPr>
                            <a:cxnSpLocks/>
                          </wps:cNvCnPr>
                          <wps:spPr bwMode="auto">
                            <a:xfrm>
                              <a:off x="12104" y="39178"/>
                              <a:ext cx="11372" cy="32"/>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1" name="TextBox 22"/>
                          <wps:cNvSpPr txBox="1">
                            <a:spLocks noChangeArrowheads="1"/>
                          </wps:cNvSpPr>
                          <wps:spPr bwMode="auto">
                            <a:xfrm>
                              <a:off x="12700" y="37362"/>
                              <a:ext cx="10503"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wps:txbx>
                          <wps:bodyPr rot="0" vert="horz" wrap="square" lIns="91440" tIns="45720" rIns="91440" bIns="45720" anchor="t" anchorCtr="0" upright="1">
                            <a:spAutoFit/>
                          </wps:bodyPr>
                        </wps:wsp>
                        <wps:wsp>
                          <wps:cNvPr id="232" name="Straight Arrow Connector 211"/>
                          <wps:cNvCnPr>
                            <a:cxnSpLocks/>
                          </wps:cNvCnPr>
                          <wps:spPr bwMode="auto">
                            <a:xfrm>
                              <a:off x="12103" y="42752"/>
                              <a:ext cx="11057"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3" name="TextBox 22"/>
                          <wps:cNvSpPr txBox="1">
                            <a:spLocks noChangeArrowheads="1"/>
                          </wps:cNvSpPr>
                          <wps:spPr bwMode="auto">
                            <a:xfrm>
                              <a:off x="13728" y="40771"/>
                              <a:ext cx="10497"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wps:txbx>
                          <wps:bodyPr rot="0" vert="horz" wrap="square" lIns="91440" tIns="45720" rIns="91440" bIns="45720" anchor="t" anchorCtr="0" upright="1">
                            <a:spAutoFit/>
                          </wps:bodyPr>
                        </wps:wsp>
                        <wps:wsp>
                          <wps:cNvPr id="234" name="Elbow Connector 228"/>
                          <wps:cNvCnPr>
                            <a:cxnSpLocks/>
                          </wps:cNvCnPr>
                          <wps:spPr bwMode="auto">
                            <a:xfrm rot="5400000">
                              <a:off x="15967" y="38536"/>
                              <a:ext cx="3793" cy="18033"/>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35" name="Picture 214"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699" y="45609"/>
                              <a:ext cx="6775" cy="6776"/>
                            </a:xfrm>
                            <a:prstGeom prst="rect">
                              <a:avLst/>
                            </a:prstGeom>
                            <a:noFill/>
                            <a:extLst>
                              <a:ext uri="{909E8E84-426E-40DD-AFC4-6F175D3DCCD1}">
                                <a14:hiddenFill xmlns:a14="http://schemas.microsoft.com/office/drawing/2010/main">
                                  <a:solidFill>
                                    <a:srgbClr val="FFFFFF"/>
                                  </a:solidFill>
                                </a14:hiddenFill>
                              </a:ext>
                            </a:extLst>
                          </pic:spPr>
                        </pic:pic>
                        <wps:wsp>
                          <wps:cNvPr id="236" name="TextBox 18"/>
                          <wps:cNvSpPr txBox="1">
                            <a:spLocks noChangeArrowheads="1"/>
                          </wps:cNvSpPr>
                          <wps:spPr bwMode="auto">
                            <a:xfrm>
                              <a:off x="9517" y="46610"/>
                              <a:ext cx="9788" cy="2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wps:txbx>
                          <wps:bodyPr rot="0" vert="horz" wrap="square" lIns="0" tIns="0" rIns="0" bIns="0" anchor="t" anchorCtr="0" upright="1">
                            <a:noAutofit/>
                          </wps:bodyPr>
                        </wps:wsp>
                      </wpg:wgp>
                      <wps:wsp>
                        <wps:cNvPr id="237" name="TextBox 18"/>
                        <wps:cNvSpPr txBox="1">
                          <a:spLocks noChangeArrowheads="1"/>
                        </wps:cNvSpPr>
                        <wps:spPr bwMode="auto">
                          <a:xfrm>
                            <a:off x="1328603" y="1856645"/>
                            <a:ext cx="7645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D0768" w14:textId="77777777" w:rsidR="008F27F0" w:rsidRDefault="008F27F0" w:rsidP="008F27F0">
                              <w:pPr>
                                <w:spacing w:line="276" w:lineRule="auto"/>
                                <w:rPr>
                                  <w:b/>
                                  <w:bCs/>
                                  <w:kern w:val="24"/>
                                </w:rPr>
                              </w:pPr>
                              <w:r>
                                <w:rPr>
                                  <w:b/>
                                  <w:bCs/>
                                  <w:kern w:val="24"/>
                                </w:rPr>
                                <w:t>(a)</w:t>
                              </w:r>
                            </w:p>
                          </w:txbxContent>
                        </wps:txbx>
                        <wps:bodyPr rot="0" vert="horz" wrap="square" lIns="0" tIns="0" rIns="0" bIns="0" anchor="t" anchorCtr="0" upright="1">
                          <a:noAutofit/>
                        </wps:bodyPr>
                      </wps:wsp>
                      <wps:wsp>
                        <wps:cNvPr id="238" name="TextBox 18"/>
                        <wps:cNvSpPr txBox="1">
                          <a:spLocks noChangeArrowheads="1"/>
                        </wps:cNvSpPr>
                        <wps:spPr bwMode="auto">
                          <a:xfrm>
                            <a:off x="4305311" y="1856945"/>
                            <a:ext cx="7639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3596E" w14:textId="77777777" w:rsidR="008F27F0" w:rsidRDefault="008F27F0" w:rsidP="008F27F0">
                              <w:pPr>
                                <w:spacing w:line="276" w:lineRule="auto"/>
                                <w:rPr>
                                  <w:b/>
                                  <w:bCs/>
                                  <w:kern w:val="24"/>
                                </w:rPr>
                              </w:pPr>
                              <w:r>
                                <w:rPr>
                                  <w:b/>
                                  <w:bCs/>
                                  <w:kern w:val="24"/>
                                </w:rPr>
                                <w:t>(b)</w:t>
                              </w:r>
                            </w:p>
                          </w:txbxContent>
                        </wps:txbx>
                        <wps:bodyPr rot="0" vert="horz" wrap="square" lIns="0" tIns="0" rIns="0" bIns="0" anchor="t" anchorCtr="0" upright="1">
                          <a:noAutofit/>
                        </wps:bodyPr>
                      </wps:wsp>
                      <wps:wsp>
                        <wps:cNvPr id="239" name="TextBox 18"/>
                        <wps:cNvSpPr txBox="1">
                          <a:spLocks noChangeArrowheads="1"/>
                        </wps:cNvSpPr>
                        <wps:spPr bwMode="auto">
                          <a:xfrm>
                            <a:off x="1263503" y="4257961"/>
                            <a:ext cx="7639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907BF" w14:textId="77777777" w:rsidR="008F27F0" w:rsidRDefault="008F27F0" w:rsidP="008F27F0">
                              <w:pPr>
                                <w:spacing w:line="276" w:lineRule="auto"/>
                                <w:rPr>
                                  <w:b/>
                                  <w:bCs/>
                                  <w:kern w:val="24"/>
                                </w:rPr>
                              </w:pPr>
                              <w:r>
                                <w:rPr>
                                  <w:b/>
                                  <w:bCs/>
                                  <w:kern w:val="24"/>
                                </w:rPr>
                                <w:t>(c)</w:t>
                              </w:r>
                            </w:p>
                          </w:txbxContent>
                        </wps:txbx>
                        <wps:bodyPr rot="0" vert="horz" wrap="square" lIns="0" tIns="0" rIns="0" bIns="0" anchor="t" anchorCtr="0" upright="1">
                          <a:noAutofit/>
                        </wps:bodyPr>
                      </wps:wsp>
                      <wps:wsp>
                        <wps:cNvPr id="240" name="TextBox 18"/>
                        <wps:cNvSpPr txBox="1">
                          <a:spLocks noChangeArrowheads="1"/>
                        </wps:cNvSpPr>
                        <wps:spPr bwMode="auto">
                          <a:xfrm>
                            <a:off x="4363311" y="5003060"/>
                            <a:ext cx="7632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C6094" w14:textId="77777777" w:rsidR="008F27F0" w:rsidRDefault="008F27F0" w:rsidP="008F27F0">
                              <w:pPr>
                                <w:spacing w:line="276" w:lineRule="auto"/>
                                <w:rPr>
                                  <w:b/>
                                  <w:bCs/>
                                  <w:kern w:val="24"/>
                                </w:rPr>
                              </w:pPr>
                              <w:r>
                                <w:rPr>
                                  <w:b/>
                                  <w:bCs/>
                                  <w:kern w:val="24"/>
                                </w:rPr>
                                <w:t>(d)</w:t>
                              </w:r>
                            </w:p>
                          </w:txbxContent>
                        </wps:txbx>
                        <wps:bodyPr rot="0" vert="horz" wrap="square" lIns="0" tIns="0" rIns="0" bIns="0" anchor="t" anchorCtr="0" upright="1">
                          <a:noAutofit/>
                        </wps:bodyPr>
                      </wps:wsp>
                      <wps:wsp>
                        <wps:cNvPr id="241" name="Elbow Connector 228"/>
                        <wps:cNvCnPr>
                          <a:cxnSpLocks/>
                        </wps:cNvCnPr>
                        <wps:spPr bwMode="auto">
                          <a:xfrm rot="16200000" flipH="1" flipV="1">
                            <a:off x="4571111" y="1632839"/>
                            <a:ext cx="600" cy="1910105"/>
                          </a:xfrm>
                          <a:prstGeom prst="bentConnector3">
                            <a:avLst>
                              <a:gd name="adj1" fmla="val -3600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42" name="TextBox 18"/>
                        <wps:cNvSpPr txBox="1">
                          <a:spLocks noChangeArrowheads="1"/>
                        </wps:cNvSpPr>
                        <wps:spPr bwMode="auto">
                          <a:xfrm>
                            <a:off x="4211110" y="2233394"/>
                            <a:ext cx="1080803"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c:wpc>
                  </a:graphicData>
                </a:graphic>
              </wp:inline>
            </w:drawing>
          </mc:Choice>
          <mc:Fallback>
            <w:pict>
              <v:group w14:anchorId="142AEF9A" id="Canvas 243" o:spid="_x0000_s1047" editas="canvas" style="width:479.45pt;height:418pt;mso-position-horizontal-relative:char;mso-position-vertical-relative:line" coordsize="60890,53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width:60890;height:53086;visibility:visible;mso-wrap-style:square" filled="t">
                  <v:fill o:detectmouseclick="t"/>
                  <v:path o:connecttype="none"/>
                </v:shape>
                <v:shapetype id="_x0000_t202" coordsize="21600,21600" o:spt="202" path="m,l,21600r21600,l21600,xe">
                  <v:stroke joinstyle="miter"/>
                  <v:path gradientshapeok="t" o:connecttype="rect"/>
                </v:shapetype>
                <v:shape id="TextBox 17" o:spid="_x0000_s1049" type="#_x0000_t202" style="position:absolute;left:10922;top:4222;width:710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" filled="f" stroked="f">
                  <v:textbox style="mso-fit-shape-to-text:t" inset="0,0,0,0">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v:textbox>
                </v:shape>
                <v:shape id="TextBox 18" o:spid="_x0000_s1050" type="#_x0000_t202" style="position:absolute;left:11590;top:12328;width:7649;height:2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F01A0D" w14:textId="77777777" w:rsidR="008F27F0" w:rsidRDefault="008F27F0" w:rsidP="008F27F0">
                        <w:pPr>
                          <w:spacing w:line="0" w:lineRule="atLeast"/>
                          <w:rPr>
                            <w:sz w:val="16"/>
                            <w:szCs w:val="16"/>
                          </w:rPr>
                        </w:pPr>
                        <w:r>
                          <w:rPr>
                            <w:i/>
                            <w:kern w:val="24"/>
                            <w:sz w:val="16"/>
                            <w:szCs w:val="16"/>
                          </w:rPr>
                          <w:t>Sample functions</w:t>
                        </w:r>
                      </w:p>
                    </w:txbxContent>
                  </v:textbox>
                </v:shape>
                <v:rect id="직사각형 5" o:spid="_x0000_s1051" style="position:absolute;left:962;top:5329;width:8938;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" filled="f" strokecolor="black [3213]">
                  <v:textbox inset="0,0,0,0">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v:textbox>
                </v:rect>
                <v:shapetype id="_x0000_t33" coordsize="21600,21600" o:spt="33" o:oned="t" path="m,l21600,r,21600e" filled="f">
                  <v:stroke joinstyle="miter"/>
                  <v:path arrowok="t" fillok="f" o:connecttype="none"/>
                  <o:lock v:ext="edit" shapetype="t"/>
                </v:shapetype>
                <v:shape id="Elbow Connector 228" o:spid="_x0000_s1052" type="#_x0000_t33" style="position:absolute;left:10755;top:5841;width:3652;height:142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" strokecolor="black [3213]" strokeweight=".5pt">
                  <v:stroke startarrow="block" startarrowwidth="narrow" startarrowlength="short" endarrowwidth="narrow" endarrowlength="short"/>
                  <o:lock v:ext="edit" shapetype="f"/>
                </v:shape>
                <v:shapetype id="_x0000_t32" coordsize="21600,21600" o:spt="32" o:oned="t" path="m,l21600,21600e" filled="f">
                  <v:path arrowok="t" fillok="f" o:connecttype="none"/>
                  <o:lock v:ext="edit" shapetype="t"/>
                </v:shapetype>
                <v:shape id="Straight Arrow Connector 111" o:spid="_x0000_s1053" type="#_x0000_t32" style="position:absolute;left:9900;top:8197;width:70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" strokecolor="black [3213]">
                  <v:stroke startarrow="block" startarrowwidth="narrow" startarrowlength="short" endarrow="block" endarrowwidth="narrow" endarrowlength="short"/>
                  <o:lock v:ext="edit" shapetype="f"/>
                </v:shape>
                <v:rect id="직사각형 5" o:spid="_x0000_s1054" style="position:absolute;left:16984;top:5304;width:10465;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" filled="f" strokecolor="black [3213]">
                  <v:textbox inset="0,0,0,0">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47" o:spid="_x0000_s1055" type="#_x0000_t75" alt="Icon&#10;&#10;Description automatically generated" style="position:absolute;left:17439;top:11496;width:6782;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">
                  <v:imagedata r:id="rId12" o:title="Icon&#10;&#10;Description automatically generated"/>
                </v:shape>
                <v:rect id="직사각형 5" o:spid="_x0000_s1056" style="position:absolute;left:33671;top:4621;width:9912;height:6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" fillcolor="white [3212]" strokecolor="black [3213]">
                  <v:textbox inset="0,0,5mm,0">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v:textbox>
                </v:rect>
                <v:shape id="TextBox 15" o:spid="_x0000_s1057" type="#_x0000_t202" style="position:absolute;left:44900;top:3466;width:9956;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" filled="f" stroked="f">
                  <v:textbox style="mso-fit-shape-to-text:t" inset="0,0,0,0">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v:textbox>
                </v:shape>
                <v:shape id="Straight Arrow Connector 150" o:spid="_x0000_s1058" type="#_x0000_t32" style="position:absolute;left:43584;top:7825;width:4855;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59" style="position:absolute;left:48439;top:5088;width:10465;height:5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" filled="f" strokecolor="black [3213]">
                  <v:textbox inset="0,0,0,0">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28" o:spid="_x0000_s1060" type="#_x0000_t34" style="position:absolute;left:45714;top:-2869;width:467;height:1544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" adj="127377" strokecolor="black [3213]" strokeweight=".5pt">
                  <v:stroke startarrow="block" startarrowwidth="narrow" startarrowlength="short" endarrowwidth="narrow" endarrowlength="short"/>
                  <o:lock v:ext="edit" shapetype="f"/>
                </v:shape>
                <v:shape id="TextBox 18" o:spid="_x0000_s1061" type="#_x0000_t202" style="position:absolute;left:42462;top:604;width:10813;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id="Group 1912980291" o:spid="_x0000_s1062" style="position:absolute;left:3198;top:25243;width:24253;height:16165" coordorigin="34652,29309" coordsize="24252,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Box 17" o:spid="_x0000_s1063" type="#_x0000_t202" style="position:absolute;left:45174;top:33353;width:7105;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" filled="f" stroked="f">
                    <v:textbox style="mso-fit-shape-to-text:t" inset="0,0,0,0">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v:textbox>
                  </v:shape>
                  <v:rect id="직사각형 5" o:spid="_x0000_s1064" style="position:absolute;left:34652;top:32832;width:9072;height: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" filled="f" strokecolor="black [3213]">
                    <v:textbox inset="0,0,0,0">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v:textbox>
                  </v:rect>
                  <v:shape id="Elbow Connector 228" o:spid="_x0000_s1065" type="#_x0000_t34" style="position:absolute;left:38584;top:38652;width:14941;height:40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" adj="10" strokecolor="black [3213]" strokeweight=".5pt">
                    <v:stroke startarrow="block" startarrowwidth="narrow" startarrowlength="short" endarrowwidth="narrow" endarrowlength="short"/>
                    <o:lock v:ext="edit" shapetype="f"/>
                  </v:shape>
                  <v:shape id="Straight Arrow Connector 155" o:spid="_x0000_s1066" type="#_x0000_t32" style="position:absolute;left:43583;top:36041;width:47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67" style="position:absolute;left:48439;top:32806;width:10465;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" filled="f" strokecolor="black [3213]">
                    <v:textbox inset="0,0,0,0">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57" o:spid="_x0000_s1068" type="#_x0000_t75" alt="Icon&#10;&#10;Description automatically generated" style="position:absolute;left:34653;top:38697;width:6782;height:6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">
                    <v:imagedata r:id="rId12" o:title="Icon&#10;&#10;Description automatically generated"/>
                  </v:shape>
                  <v:shape id="TextBox 18" o:spid="_x0000_s1069" type="#_x0000_t202" style="position:absolute;left:40794;top:39498;width:764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228" o:spid="_x0000_s1070" type="#_x0000_t35" style="position:absolute;left:39188;top:32832;width:14332;height: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" adj="82" strokecolor="black [3213]" strokeweight=".5pt">
                    <v:stroke startarrow="block" startarrowwidth="narrow" startarrowlength="short" endarrowwidth="narrow" endarrowlength="short"/>
                    <o:lock v:ext="edit" shapetype="f"/>
                  </v:shape>
                  <v:shape id="TextBox 18" o:spid="_x0000_s1071" type="#_x0000_t202" style="position:absolute;left:39886;top:29309;width:1080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v:shape id="Elbow Connector 228" o:spid="_x0000_s1072" type="#_x0000_t34" style="position:absolute;left:38765;top:10876;width:14935;height:40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" adj="10" strokecolor="black [3213]" strokeweight=".5pt">
                  <v:stroke startarrow="block" startarrowwidth="narrow" startarrowlength="short" endarrowwidth="narrow" endarrowlength="short"/>
                  <o:lock v:ext="edit" shapetype="f"/>
                </v:shape>
                <v:shape id="Picture 203" o:spid="_x0000_s1073" type="#_x0000_t75" alt="Icon&#10;&#10;Description automatically generated" style="position:absolute;left:33259;top:11028;width:6782;height:6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">
                  <v:imagedata r:id="rId12" o:title="Icon&#10;&#10;Description automatically generated"/>
                </v:shape>
                <v:shape id="TextBox 18" o:spid="_x0000_s1074" type="#_x0000_t202" style="position:absolute;left:39374;top:11955;width:764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v:textbox>
                </v:shape>
                <v:group id="Group 1912980292" o:spid="_x0000_s1075" style="position:absolute;left:31867;top:25875;width:27037;height:23434" coordorigin="3486,28955" coordsize="27037,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직사각형 5" o:spid="_x0000_s1076" style="position:absolute;left:3486;top:28955;width:8591;height:159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" filled="f" strokecolor="black [3213]">
                    <v:textbox inset="0,0,0,0">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v:textbox>
                  </v:rect>
                  <v:shape id="Straight Arrow Connector 219" o:spid="_x0000_s1077" type="#_x0000_t32" style="position:absolute;left:12077;top:31663;width:11382;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9" o:spid="_x0000_s1078" type="#_x0000_t202" style="position:absolute;left:14401;top:30136;width:71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" filled="f" stroked="f">
                    <v:textbox style="mso-fit-shape-to-text:t" inset="0,0,0,0">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v:textbox>
                  </v:shape>
                  <v:shape id="TextBox 22" o:spid="_x0000_s1079" type="#_x0000_t202" style="position:absolute;left:13214;top:33787;width:10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v:textbox>
                  </v:shape>
                  <v:shape id="Straight Arrow Connector 205" o:spid="_x0000_s1080" type="#_x0000_t32" style="position:absolute;left:11818;top:35878;width:11342;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81" style="position:absolute;left:23239;top:28955;width:7284;height:16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" filled="f" strokecolor="black [3213]">
                    <v:textbox inset="0,0,0,0">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v:textbox>
                  </v:rect>
                  <v:shape id="Straight Arrow Connector 207" o:spid="_x0000_s1082" type="#_x0000_t32" style="position:absolute;left:12104;top:39178;width:11372;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" strokecolor="black [3213]">
                    <v:stroke startarrow="block" startarrowwidth="narrow" startarrowlength="short" endarrow="block" endarrowwidth="narrow" endarrowlength="short"/>
                    <o:lock v:ext="edit" shapetype="f"/>
                  </v:shape>
                  <v:shape id="TextBox 22" o:spid="_x0000_s1083" type="#_x0000_t202" style="position:absolute;left:12700;top:37362;width:1050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v:textbox>
                  </v:shape>
                  <v:shape id="Straight Arrow Connector 211" o:spid="_x0000_s1084" type="#_x0000_t32" style="position:absolute;left:12103;top:42752;width:110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22" o:spid="_x0000_s1085" type="#_x0000_t202" style="position:absolute;left:13728;top:40771;width:1049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v:textbox>
                  </v:shape>
                  <v:shape id="Elbow Connector 228" o:spid="_x0000_s1086" type="#_x0000_t33" style="position:absolute;left:15967;top:38536;width:3793;height:1803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" strokecolor="black [3213]" strokeweight=".5pt">
                    <v:stroke startarrow="block" startarrowwidth="narrow" startarrowlength="short" endarrowwidth="narrow" endarrowlength="short"/>
                    <o:lock v:ext="edit" shapetype="f"/>
                  </v:shape>
                  <v:shape id="Picture 214" o:spid="_x0000_s1087" type="#_x0000_t75" alt="Icon&#10;&#10;Description automatically generated" style="position:absolute;left:3699;top:45609;width:6775;height:6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">
                    <v:imagedata r:id="rId12" o:title="Icon&#10;&#10;Description automatically generated"/>
                  </v:shape>
                  <v:shape id="TextBox 18" o:spid="_x0000_s1088" type="#_x0000_t202" style="position:absolute;left:9517;top:46610;width:9788;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v:textbox>
                  </v:shape>
                </v:group>
                <v:shape id="TextBox 18" o:spid="_x0000_s1089" type="#_x0000_t202" style="position:absolute;left:13286;top:18566;width:7645;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Ja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35iWsYAAADcAAAA&#10;DwAAAAAAAAAAAAAAAAAHAgAAZHJzL2Rvd25yZXYueG1sUEsFBgAAAAADAAMAtwAAAPoCAAAAAA==&#10;" filled="f" stroked="f">
                  <v:textbox inset="0,0,0,0">
                    <w:txbxContent>
                      <w:p w14:paraId="587D0768" w14:textId="77777777" w:rsidR="008F27F0" w:rsidRDefault="008F27F0" w:rsidP="008F27F0">
                        <w:pPr>
                          <w:spacing w:line="276" w:lineRule="auto"/>
                          <w:rPr>
                            <w:b/>
                            <w:bCs/>
                            <w:kern w:val="24"/>
                          </w:rPr>
                        </w:pPr>
                        <w:r>
                          <w:rPr>
                            <w:b/>
                            <w:bCs/>
                            <w:kern w:val="24"/>
                          </w:rPr>
                          <w:t>(a)</w:t>
                        </w:r>
                      </w:p>
                    </w:txbxContent>
                  </v:textbox>
                </v:shape>
                <v:shape id="TextBox 18" o:spid="_x0000_s1090" type="#_x0000_t202" style="position:absolute;left:43053;top:18569;width:7639;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14:paraId="30E3596E" w14:textId="77777777" w:rsidR="008F27F0" w:rsidRDefault="008F27F0" w:rsidP="008F27F0">
                        <w:pPr>
                          <w:spacing w:line="276" w:lineRule="auto"/>
                          <w:rPr>
                            <w:b/>
                            <w:bCs/>
                            <w:kern w:val="24"/>
                          </w:rPr>
                        </w:pPr>
                        <w:r>
                          <w:rPr>
                            <w:b/>
                            <w:bCs/>
                            <w:kern w:val="24"/>
                          </w:rPr>
                          <w:t>(b)</w:t>
                        </w:r>
                      </w:p>
                    </w:txbxContent>
                  </v:textbox>
                </v:shape>
                <v:shape id="TextBox 18" o:spid="_x0000_s1091" type="#_x0000_t202" style="position:absolute;left:12635;top:42579;width:7639;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720907BF" w14:textId="77777777" w:rsidR="008F27F0" w:rsidRDefault="008F27F0" w:rsidP="008F27F0">
                        <w:pPr>
                          <w:spacing w:line="276" w:lineRule="auto"/>
                          <w:rPr>
                            <w:b/>
                            <w:bCs/>
                            <w:kern w:val="24"/>
                          </w:rPr>
                        </w:pPr>
                        <w:r>
                          <w:rPr>
                            <w:b/>
                            <w:bCs/>
                            <w:kern w:val="24"/>
                          </w:rPr>
                          <w:t>(c)</w:t>
                        </w:r>
                      </w:p>
                    </w:txbxContent>
                  </v:textbox>
                </v:shape>
                <v:shape id="TextBox 18" o:spid="_x0000_s1092" type="#_x0000_t202" style="position:absolute;left:43633;top:50030;width:763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0F4C6094" w14:textId="77777777" w:rsidR="008F27F0" w:rsidRDefault="008F27F0" w:rsidP="008F27F0">
                        <w:pPr>
                          <w:spacing w:line="276" w:lineRule="auto"/>
                          <w:rPr>
                            <w:b/>
                            <w:bCs/>
                            <w:kern w:val="24"/>
                          </w:rPr>
                        </w:pPr>
                        <w:r>
                          <w:rPr>
                            <w:b/>
                            <w:bCs/>
                            <w:kern w:val="24"/>
                          </w:rPr>
                          <w:t>(d)</w:t>
                        </w:r>
                      </w:p>
                    </w:txbxContent>
                  </v:textbox>
                </v:shape>
                <v:shape id="Elbow Connector 228" o:spid="_x0000_s1093" type="#_x0000_t34" style="position:absolute;left:45711;top:16327;width:6;height:19101;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" adj="-7776000" strokecolor="black [3213]" strokeweight=".5pt">
                  <v:stroke startarrow="block" startarrowwidth="narrow" startarrowlength="short" endarrowwidth="narrow" endarrowlength="short"/>
                  <o:lock v:ext="edit" shapetype="f"/>
                </v:shape>
                <v:shape id="TextBox 18" o:spid="_x0000_s1094" type="#_x0000_t202" style="position:absolute;left:42111;top:22333;width:10808;height:2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w10:anchorlock/>
              </v:group>
            </w:pict>
          </mc:Fallback>
        </mc:AlternateContent>
      </w:r>
    </w:p>
    <w:p w14:paraId="19E6E5E4" w14:textId="46DF76CD" w:rsidR="008F27F0" w:rsidRDefault="008F27F0" w:rsidP="008F27F0">
      <w:pPr>
        <w:pStyle w:val="Caption"/>
        <w:jc w:val="center"/>
        <w:rPr>
          <w:sz w:val="22"/>
          <w:lang w:val="en-US" w:eastAsia="ko-KR"/>
        </w:rPr>
      </w:pPr>
      <w:r>
        <w:t xml:space="preserve">Figure </w:t>
      </w:r>
      <w:r>
        <w:rPr>
          <w:noProof/>
        </w:rPr>
        <w:t>3</w:t>
      </w:r>
      <w:r>
        <w:t xml:space="preserve"> — NBMP entities verifier: a. Function repository b. MPE c.</w:t>
      </w:r>
      <w:r w:rsidR="00894A70">
        <w:t xml:space="preserve"> </w:t>
      </w:r>
      <w:r>
        <w:t>Task</w:t>
      </w:r>
      <w:r w:rsidR="00894A70">
        <w:t xml:space="preserve"> </w:t>
      </w:r>
      <w:r>
        <w:t>d.</w:t>
      </w:r>
      <w:r w:rsidR="00894A70">
        <w:t xml:space="preserve"> </w:t>
      </w:r>
      <w:r>
        <w:t>Workflow Manager</w:t>
      </w:r>
    </w:p>
    <w:p w14:paraId="6C156C01" w14:textId="7ADDC387" w:rsidR="00894A70" w:rsidRDefault="00894A70" w:rsidP="00894A70">
      <w:pPr>
        <w:rPr>
          <w:lang w:eastAsia="zh-CN"/>
        </w:rPr>
      </w:pPr>
      <w:r>
        <w:rPr>
          <w:lang w:eastAsia="zh-CN"/>
        </w:rPr>
        <w:t xml:space="preserve">The conformance of the following features is verified in </w:t>
      </w:r>
      <w:r w:rsidR="00E256FE">
        <w:rPr>
          <w:lang w:eastAsia="zh-CN"/>
        </w:rPr>
        <w:t xml:space="preserve">the </w:t>
      </w:r>
      <w:r>
        <w:rPr>
          <w:lang w:eastAsia="zh-CN"/>
        </w:rPr>
        <w:t>conformance scenarios of Figure 3:</w:t>
      </w:r>
    </w:p>
    <w:p w14:paraId="0CDD413A"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 xml:space="preserve">Create, update, retrieve and delete operations for each </w:t>
      </w:r>
      <w:proofErr w:type="gramStart"/>
      <w:r>
        <w:rPr>
          <w:lang w:eastAsia="zh-CN"/>
        </w:rPr>
        <w:t>APIs</w:t>
      </w:r>
      <w:proofErr w:type="gramEnd"/>
    </w:p>
    <w:p w14:paraId="1F1C000D" w14:textId="28A30CED" w:rsidR="00894A70" w:rsidRDefault="00894A70" w:rsidP="00894A70">
      <w:pPr>
        <w:pStyle w:val="ListParagraph"/>
        <w:widowControl w:val="0"/>
        <w:numPr>
          <w:ilvl w:val="0"/>
          <w:numId w:val="40"/>
        </w:numPr>
        <w:autoSpaceDE w:val="0"/>
        <w:autoSpaceDN w:val="0"/>
        <w:contextualSpacing w:val="0"/>
        <w:rPr>
          <w:lang w:eastAsia="zh-CN"/>
        </w:rPr>
      </w:pPr>
      <w:r>
        <w:rPr>
          <w:lang w:eastAsia="zh-CN"/>
        </w:rPr>
        <w:t>Monitoring, reporting</w:t>
      </w:r>
      <w:r w:rsidR="00E256FE">
        <w:rPr>
          <w:lang w:eastAsia="zh-CN"/>
        </w:rPr>
        <w:t>,</w:t>
      </w:r>
      <w:r>
        <w:rPr>
          <w:lang w:eastAsia="zh-CN"/>
        </w:rPr>
        <w:t xml:space="preserve"> and notifications</w:t>
      </w:r>
    </w:p>
    <w:p w14:paraId="103AAC1F"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Change of state between Workflow and tasks</w:t>
      </w:r>
    </w:p>
    <w:p w14:paraId="35E9D9FC" w14:textId="0C7836DF" w:rsidR="00894A70" w:rsidRDefault="00894A70" w:rsidP="00894A70">
      <w:pPr>
        <w:pStyle w:val="ListParagraph"/>
        <w:widowControl w:val="0"/>
        <w:numPr>
          <w:ilvl w:val="0"/>
          <w:numId w:val="40"/>
        </w:numPr>
        <w:autoSpaceDE w:val="0"/>
        <w:autoSpaceDN w:val="0"/>
        <w:contextualSpacing w:val="0"/>
        <w:rPr>
          <w:lang w:eastAsia="zh-CN"/>
        </w:rPr>
      </w:pPr>
      <w:r>
        <w:rPr>
          <w:lang w:eastAsia="zh-CN"/>
        </w:rPr>
        <w:t>The interaction of Workflow Manager with Function Repository, Task</w:t>
      </w:r>
      <w:r w:rsidR="00E256FE">
        <w:rPr>
          <w:lang w:eastAsia="zh-CN"/>
        </w:rPr>
        <w:t>,</w:t>
      </w:r>
      <w:r>
        <w:rPr>
          <w:lang w:eastAsia="zh-CN"/>
        </w:rPr>
        <w:t xml:space="preserve"> and MPE, due to </w:t>
      </w:r>
      <w:r>
        <w:rPr>
          <w:lang w:eastAsia="zh-CN"/>
        </w:rPr>
        <w:lastRenderedPageBreak/>
        <w:t>NBMP client calls</w:t>
      </w:r>
    </w:p>
    <w:p w14:paraId="030DE869" w14:textId="77777777" w:rsidR="008F27F0" w:rsidRDefault="008F27F0" w:rsidP="008F27F0">
      <w:pPr>
        <w:rPr>
          <w:lang w:eastAsia="zh-CN"/>
        </w:rPr>
      </w:pPr>
      <w:r>
        <w:rPr>
          <w:lang w:eastAsia="zh-CN"/>
        </w:rPr>
        <w:t xml:space="preserve">Note that a Workflow Manager implementation may not support all defined APIs. In those cases, the conformance tests would be limited to those which are defined. For instance, if an implementation only supports Workflow API, then the test would be very limited. </w:t>
      </w:r>
    </w:p>
    <w:p w14:paraId="4799C003" w14:textId="77777777" w:rsidR="008F27F0" w:rsidRDefault="008F27F0" w:rsidP="008F27F0">
      <w:pPr>
        <w:rPr>
          <w:lang w:eastAsia="zh-CN"/>
        </w:rPr>
      </w:pPr>
    </w:p>
    <w:p w14:paraId="706811F3" w14:textId="25782034" w:rsidR="008F27F0" w:rsidRDefault="008F27F0" w:rsidP="008F27F0">
      <w:pPr>
        <w:rPr>
          <w:lang w:eastAsia="zh-CN"/>
        </w:rPr>
      </w:pPr>
      <w:r>
        <w:rPr>
          <w:lang w:eastAsia="zh-CN"/>
        </w:rPr>
        <w:t>In this case, the tests include a set of test</w:t>
      </w:r>
      <w:r w:rsidR="00E256FE">
        <w:rPr>
          <w:lang w:eastAsia="zh-CN"/>
        </w:rPr>
        <w:t xml:space="preserve"> </w:t>
      </w:r>
      <w:r>
        <w:rPr>
          <w:lang w:eastAsia="zh-CN"/>
        </w:rPr>
        <w:t>cases, each testing one or more aspects of the APIs, functional requirements, or state machine of the entity under test. For each test case, one or more document needs to be created, and the verifier needs to use those documents. The verifier should be able to receive notifications and reports from the entities and cross-check them with the correct results in each test case.</w:t>
      </w:r>
    </w:p>
    <w:p w14:paraId="148498B7" w14:textId="77777777" w:rsidR="008F27F0" w:rsidRDefault="008F27F0" w:rsidP="00894A70">
      <w:pPr>
        <w:pStyle w:val="Header1"/>
      </w:pPr>
      <w:r>
        <w:t>Summary of test cases and test tools</w:t>
      </w:r>
    </w:p>
    <w:tbl>
      <w:tblPr>
        <w:tblStyle w:val="TableGrid"/>
        <w:tblW w:w="9028" w:type="dxa"/>
        <w:tblLook w:val="04A0" w:firstRow="1" w:lastRow="0" w:firstColumn="1" w:lastColumn="0" w:noHBand="0" w:noVBand="1"/>
      </w:tblPr>
      <w:tblGrid>
        <w:gridCol w:w="715"/>
        <w:gridCol w:w="2070"/>
        <w:gridCol w:w="2291"/>
        <w:gridCol w:w="2029"/>
        <w:gridCol w:w="1923"/>
      </w:tblGrid>
      <w:tr w:rsidR="008F27F0" w14:paraId="1F4119D3"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3DE36645" w14:textId="77777777" w:rsidR="008F27F0" w:rsidRDefault="008F27F0">
            <w:pPr>
              <w:rPr>
                <w:sz w:val="20"/>
                <w:szCs w:val="20"/>
                <w:lang w:eastAsia="zh-CN"/>
              </w:rPr>
            </w:pPr>
            <w:r>
              <w:rPr>
                <w:sz w:val="20"/>
                <w:szCs w:val="20"/>
                <w:lang w:eastAsia="zh-CN"/>
              </w:rPr>
              <w:t>Test Case</w:t>
            </w:r>
          </w:p>
        </w:tc>
        <w:tc>
          <w:tcPr>
            <w:tcW w:w="2070" w:type="dxa"/>
            <w:tcBorders>
              <w:top w:val="single" w:sz="4" w:space="0" w:color="auto"/>
              <w:left w:val="single" w:sz="4" w:space="0" w:color="auto"/>
              <w:bottom w:val="single" w:sz="4" w:space="0" w:color="auto"/>
              <w:right w:val="single" w:sz="4" w:space="0" w:color="auto"/>
            </w:tcBorders>
            <w:hideMark/>
          </w:tcPr>
          <w:p w14:paraId="57D72AF9" w14:textId="77777777" w:rsidR="008F27F0" w:rsidRDefault="008F27F0">
            <w:pPr>
              <w:rPr>
                <w:sz w:val="20"/>
                <w:szCs w:val="20"/>
                <w:lang w:eastAsia="zh-CN"/>
              </w:rPr>
            </w:pPr>
            <w:r>
              <w:rPr>
                <w:sz w:val="20"/>
                <w:szCs w:val="20"/>
                <w:lang w:eastAsia="zh-CN"/>
              </w:rPr>
              <w:t>Testing subject</w:t>
            </w:r>
          </w:p>
        </w:tc>
        <w:tc>
          <w:tcPr>
            <w:tcW w:w="2291" w:type="dxa"/>
            <w:tcBorders>
              <w:top w:val="single" w:sz="4" w:space="0" w:color="auto"/>
              <w:left w:val="single" w:sz="4" w:space="0" w:color="auto"/>
              <w:bottom w:val="single" w:sz="4" w:space="0" w:color="auto"/>
              <w:right w:val="single" w:sz="4" w:space="0" w:color="auto"/>
            </w:tcBorders>
            <w:hideMark/>
          </w:tcPr>
          <w:p w14:paraId="74987E5A" w14:textId="77777777" w:rsidR="008F27F0" w:rsidRDefault="008F27F0">
            <w:pPr>
              <w:rPr>
                <w:sz w:val="20"/>
                <w:szCs w:val="20"/>
                <w:lang w:eastAsia="zh-CN"/>
              </w:rPr>
            </w:pPr>
            <w:r>
              <w:rPr>
                <w:sz w:val="20"/>
                <w:szCs w:val="20"/>
                <w:lang w:eastAsia="zh-CN"/>
              </w:rPr>
              <w:t>Conformance requirements</w:t>
            </w:r>
          </w:p>
        </w:tc>
        <w:tc>
          <w:tcPr>
            <w:tcW w:w="2029" w:type="dxa"/>
            <w:tcBorders>
              <w:top w:val="single" w:sz="4" w:space="0" w:color="auto"/>
              <w:left w:val="single" w:sz="4" w:space="0" w:color="auto"/>
              <w:bottom w:val="single" w:sz="4" w:space="0" w:color="auto"/>
              <w:right w:val="single" w:sz="4" w:space="0" w:color="auto"/>
            </w:tcBorders>
            <w:hideMark/>
          </w:tcPr>
          <w:p w14:paraId="1934321E" w14:textId="77777777" w:rsidR="008F27F0" w:rsidRDefault="008F27F0">
            <w:pPr>
              <w:rPr>
                <w:sz w:val="20"/>
                <w:szCs w:val="20"/>
                <w:lang w:eastAsia="zh-CN"/>
              </w:rPr>
            </w:pPr>
            <w:r>
              <w:rPr>
                <w:sz w:val="20"/>
                <w:szCs w:val="20"/>
                <w:lang w:eastAsia="zh-CN"/>
              </w:rPr>
              <w:t>Possible conformance tool</w:t>
            </w:r>
          </w:p>
        </w:tc>
        <w:tc>
          <w:tcPr>
            <w:tcW w:w="1923" w:type="dxa"/>
            <w:tcBorders>
              <w:top w:val="single" w:sz="4" w:space="0" w:color="auto"/>
              <w:left w:val="single" w:sz="4" w:space="0" w:color="auto"/>
              <w:bottom w:val="single" w:sz="4" w:space="0" w:color="auto"/>
              <w:right w:val="single" w:sz="4" w:space="0" w:color="auto"/>
            </w:tcBorders>
            <w:hideMark/>
          </w:tcPr>
          <w:p w14:paraId="02736046" w14:textId="77777777" w:rsidR="008F27F0" w:rsidRDefault="008F27F0">
            <w:pPr>
              <w:rPr>
                <w:sz w:val="20"/>
                <w:szCs w:val="20"/>
                <w:lang w:eastAsia="zh-CN"/>
              </w:rPr>
            </w:pPr>
            <w:r>
              <w:rPr>
                <w:sz w:val="20"/>
                <w:szCs w:val="20"/>
                <w:lang w:eastAsia="zh-CN"/>
              </w:rPr>
              <w:t xml:space="preserve">Priority </w:t>
            </w:r>
          </w:p>
        </w:tc>
      </w:tr>
      <w:tr w:rsidR="008F27F0" w14:paraId="5169C690"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1F887691" w14:textId="77777777" w:rsidR="008F27F0" w:rsidRDefault="008F27F0">
            <w:pPr>
              <w:rPr>
                <w:sz w:val="20"/>
                <w:szCs w:val="20"/>
                <w:lang w:eastAsia="zh-CN"/>
              </w:rPr>
            </w:pPr>
            <w:r>
              <w:rPr>
                <w:sz w:val="20"/>
                <w:szCs w:val="20"/>
                <w:lang w:eastAsia="zh-CN"/>
              </w:rPr>
              <w:t>1</w:t>
            </w:r>
          </w:p>
        </w:tc>
        <w:tc>
          <w:tcPr>
            <w:tcW w:w="2070" w:type="dxa"/>
            <w:tcBorders>
              <w:top w:val="single" w:sz="4" w:space="0" w:color="auto"/>
              <w:left w:val="single" w:sz="4" w:space="0" w:color="auto"/>
              <w:bottom w:val="single" w:sz="4" w:space="0" w:color="auto"/>
              <w:right w:val="single" w:sz="4" w:space="0" w:color="auto"/>
            </w:tcBorders>
            <w:hideMark/>
          </w:tcPr>
          <w:p w14:paraId="51396B05" w14:textId="77777777" w:rsidR="008F27F0" w:rsidRDefault="008F27F0">
            <w:pPr>
              <w:rPr>
                <w:sz w:val="20"/>
                <w:szCs w:val="20"/>
                <w:lang w:eastAsia="zh-CN"/>
              </w:rPr>
            </w:pPr>
            <w:r>
              <w:rPr>
                <w:sz w:val="20"/>
                <w:szCs w:val="20"/>
                <w:lang w:eastAsia="zh-CN"/>
              </w:rPr>
              <w:t>Documents format:</w:t>
            </w:r>
          </w:p>
          <w:p w14:paraId="22CB908F" w14:textId="39CD3986" w:rsidR="008F27F0" w:rsidRDefault="008F27F0">
            <w:pPr>
              <w:rPr>
                <w:sz w:val="20"/>
                <w:szCs w:val="20"/>
                <w:lang w:eastAsia="zh-CN"/>
              </w:rPr>
            </w:pPr>
            <w:r>
              <w:rPr>
                <w:sz w:val="20"/>
                <w:szCs w:val="20"/>
                <w:lang w:eastAsia="zh-CN"/>
              </w:rPr>
              <w:t>FD, WD, TD</w:t>
            </w:r>
            <w:r w:rsidR="00E42827">
              <w:rPr>
                <w:sz w:val="20"/>
                <w:szCs w:val="20"/>
                <w:lang w:eastAsia="zh-CN"/>
              </w:rPr>
              <w:t>,</w:t>
            </w:r>
            <w:r>
              <w:rPr>
                <w:sz w:val="20"/>
                <w:szCs w:val="20"/>
                <w:lang w:eastAsia="zh-CN"/>
              </w:rPr>
              <w:t xml:space="preserve"> and MD</w:t>
            </w:r>
          </w:p>
        </w:tc>
        <w:tc>
          <w:tcPr>
            <w:tcW w:w="2291" w:type="dxa"/>
            <w:tcBorders>
              <w:top w:val="single" w:sz="4" w:space="0" w:color="auto"/>
              <w:left w:val="single" w:sz="4" w:space="0" w:color="auto"/>
              <w:bottom w:val="single" w:sz="4" w:space="0" w:color="auto"/>
              <w:right w:val="single" w:sz="4" w:space="0" w:color="auto"/>
            </w:tcBorders>
            <w:hideMark/>
          </w:tcPr>
          <w:p w14:paraId="76758D72" w14:textId="77777777" w:rsidR="008F27F0" w:rsidRDefault="008F27F0">
            <w:pPr>
              <w:rPr>
                <w:sz w:val="20"/>
                <w:szCs w:val="20"/>
                <w:lang w:eastAsia="zh-CN"/>
              </w:rPr>
            </w:pPr>
            <w:r>
              <w:rPr>
                <w:sz w:val="20"/>
                <w:szCs w:val="20"/>
                <w:lang w:eastAsia="zh-CN"/>
              </w:rPr>
              <w:t>Schema validation</w:t>
            </w:r>
          </w:p>
        </w:tc>
        <w:tc>
          <w:tcPr>
            <w:tcW w:w="2029" w:type="dxa"/>
            <w:tcBorders>
              <w:top w:val="single" w:sz="4" w:space="0" w:color="auto"/>
              <w:left w:val="single" w:sz="4" w:space="0" w:color="auto"/>
              <w:bottom w:val="single" w:sz="4" w:space="0" w:color="auto"/>
              <w:right w:val="single" w:sz="4" w:space="0" w:color="auto"/>
            </w:tcBorders>
            <w:hideMark/>
          </w:tcPr>
          <w:p w14:paraId="16C043E8" w14:textId="77777777" w:rsidR="008F27F0" w:rsidRDefault="008F27F0">
            <w:pPr>
              <w:rPr>
                <w:sz w:val="20"/>
                <w:szCs w:val="20"/>
                <w:lang w:eastAsia="zh-CN"/>
              </w:rPr>
            </w:pPr>
            <w:r>
              <w:rPr>
                <w:sz w:val="20"/>
                <w:szCs w:val="20"/>
                <w:lang w:eastAsia="zh-CN"/>
              </w:rPr>
              <w:t>Any JSON schema validation tools. Online scheme validators are already available</w:t>
            </w:r>
          </w:p>
        </w:tc>
        <w:tc>
          <w:tcPr>
            <w:tcW w:w="1923" w:type="dxa"/>
            <w:tcBorders>
              <w:top w:val="single" w:sz="4" w:space="0" w:color="auto"/>
              <w:left w:val="single" w:sz="4" w:space="0" w:color="auto"/>
              <w:bottom w:val="single" w:sz="4" w:space="0" w:color="auto"/>
              <w:right w:val="single" w:sz="4" w:space="0" w:color="auto"/>
            </w:tcBorders>
            <w:hideMark/>
          </w:tcPr>
          <w:p w14:paraId="68F9C790" w14:textId="77777777" w:rsidR="008F27F0" w:rsidRDefault="008F27F0">
            <w:pPr>
              <w:rPr>
                <w:sz w:val="20"/>
                <w:szCs w:val="20"/>
                <w:lang w:eastAsia="zh-CN"/>
              </w:rPr>
            </w:pPr>
            <w:r>
              <w:rPr>
                <w:sz w:val="20"/>
                <w:szCs w:val="20"/>
                <w:lang w:eastAsia="zh-CN"/>
              </w:rPr>
              <w:t>High</w:t>
            </w:r>
          </w:p>
        </w:tc>
      </w:tr>
      <w:tr w:rsidR="008F27F0" w14:paraId="76354FD6"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1F367B0" w14:textId="77777777" w:rsidR="008F27F0" w:rsidRDefault="008F27F0">
            <w:pPr>
              <w:rPr>
                <w:sz w:val="20"/>
                <w:szCs w:val="20"/>
                <w:lang w:eastAsia="zh-CN"/>
              </w:rPr>
            </w:pPr>
            <w:r>
              <w:rPr>
                <w:sz w:val="20"/>
                <w:szCs w:val="20"/>
                <w:lang w:eastAsia="zh-CN"/>
              </w:rPr>
              <w:t>2</w:t>
            </w:r>
          </w:p>
        </w:tc>
        <w:tc>
          <w:tcPr>
            <w:tcW w:w="2070" w:type="dxa"/>
            <w:tcBorders>
              <w:top w:val="single" w:sz="4" w:space="0" w:color="auto"/>
              <w:left w:val="single" w:sz="4" w:space="0" w:color="auto"/>
              <w:bottom w:val="single" w:sz="4" w:space="0" w:color="auto"/>
              <w:right w:val="single" w:sz="4" w:space="0" w:color="auto"/>
            </w:tcBorders>
            <w:hideMark/>
          </w:tcPr>
          <w:p w14:paraId="51DDC1EC" w14:textId="77777777" w:rsidR="008F27F0" w:rsidRDefault="008F27F0">
            <w:pPr>
              <w:rPr>
                <w:sz w:val="20"/>
                <w:szCs w:val="20"/>
                <w:lang w:eastAsia="zh-CN"/>
              </w:rPr>
            </w:pPr>
            <w:r>
              <w:rPr>
                <w:sz w:val="20"/>
                <w:szCs w:val="20"/>
                <w:lang w:eastAsia="zh-CN"/>
              </w:rPr>
              <w:t xml:space="preserve">Documents restrictions including the descriptor semantic requirements </w:t>
            </w:r>
            <w:proofErr w:type="gramStart"/>
            <w:r>
              <w:rPr>
                <w:sz w:val="20"/>
                <w:szCs w:val="20"/>
                <w:lang w:eastAsia="zh-CN"/>
              </w:rPr>
              <w:t>i.e.</w:t>
            </w:r>
            <w:proofErr w:type="gramEnd"/>
            <w:r>
              <w:rPr>
                <w:sz w:val="20"/>
                <w:szCs w:val="20"/>
                <w:lang w:eastAsia="zh-CN"/>
              </w:rPr>
              <w:t xml:space="preserve"> specific values or dependent conditions to other parameters.</w:t>
            </w:r>
          </w:p>
        </w:tc>
        <w:tc>
          <w:tcPr>
            <w:tcW w:w="2291" w:type="dxa"/>
            <w:tcBorders>
              <w:top w:val="single" w:sz="4" w:space="0" w:color="auto"/>
              <w:left w:val="single" w:sz="4" w:space="0" w:color="auto"/>
              <w:bottom w:val="single" w:sz="4" w:space="0" w:color="auto"/>
              <w:right w:val="single" w:sz="4" w:space="0" w:color="auto"/>
            </w:tcBorders>
            <w:hideMark/>
          </w:tcPr>
          <w:p w14:paraId="436565A8" w14:textId="77777777" w:rsidR="008F27F0" w:rsidRDefault="008F27F0">
            <w:pPr>
              <w:rPr>
                <w:sz w:val="20"/>
                <w:szCs w:val="20"/>
                <w:lang w:eastAsia="zh-CN"/>
              </w:rPr>
            </w:pPr>
            <w:r>
              <w:rPr>
                <w:sz w:val="20"/>
                <w:szCs w:val="20"/>
                <w:lang w:eastAsia="zh-CN"/>
              </w:rPr>
              <w:t>Absence of some parameters in Descriptions or each descriptor restrictions.</w:t>
            </w:r>
          </w:p>
        </w:tc>
        <w:tc>
          <w:tcPr>
            <w:tcW w:w="2029" w:type="dxa"/>
            <w:tcBorders>
              <w:top w:val="single" w:sz="4" w:space="0" w:color="auto"/>
              <w:left w:val="single" w:sz="4" w:space="0" w:color="auto"/>
              <w:bottom w:val="single" w:sz="4" w:space="0" w:color="auto"/>
              <w:right w:val="single" w:sz="4" w:space="0" w:color="auto"/>
            </w:tcBorders>
            <w:hideMark/>
          </w:tcPr>
          <w:p w14:paraId="23F9BF97" w14:textId="77777777" w:rsidR="008F27F0" w:rsidRDefault="008F27F0">
            <w:pPr>
              <w:rPr>
                <w:sz w:val="20"/>
                <w:szCs w:val="20"/>
                <w:lang w:eastAsia="zh-CN"/>
              </w:rPr>
            </w:pPr>
            <w:r>
              <w:rPr>
                <w:sz w:val="20"/>
                <w:szCs w:val="20"/>
                <w:lang w:eastAsia="zh-CN"/>
              </w:rPr>
              <w:t>A custom software (JSON parser + custom logic) and/or derived schemas</w:t>
            </w:r>
          </w:p>
        </w:tc>
        <w:tc>
          <w:tcPr>
            <w:tcW w:w="1923" w:type="dxa"/>
            <w:tcBorders>
              <w:top w:val="single" w:sz="4" w:space="0" w:color="auto"/>
              <w:left w:val="single" w:sz="4" w:space="0" w:color="auto"/>
              <w:bottom w:val="single" w:sz="4" w:space="0" w:color="auto"/>
              <w:right w:val="single" w:sz="4" w:space="0" w:color="auto"/>
            </w:tcBorders>
          </w:tcPr>
          <w:p w14:paraId="3F37CA5D" w14:textId="77777777" w:rsidR="008F27F0" w:rsidRDefault="008F27F0">
            <w:pPr>
              <w:rPr>
                <w:sz w:val="20"/>
                <w:szCs w:val="20"/>
                <w:lang w:eastAsia="zh-CN"/>
              </w:rPr>
            </w:pPr>
            <w:r>
              <w:rPr>
                <w:sz w:val="20"/>
                <w:szCs w:val="20"/>
                <w:lang w:eastAsia="zh-CN"/>
              </w:rPr>
              <w:t>Moderate</w:t>
            </w:r>
          </w:p>
          <w:p w14:paraId="5A5B28B3" w14:textId="77777777" w:rsidR="008F27F0" w:rsidRDefault="008F27F0">
            <w:pPr>
              <w:rPr>
                <w:sz w:val="20"/>
                <w:szCs w:val="20"/>
                <w:lang w:eastAsia="zh-CN"/>
              </w:rPr>
            </w:pPr>
          </w:p>
        </w:tc>
      </w:tr>
      <w:tr w:rsidR="008F27F0" w14:paraId="6E7D3E8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7644CBC3" w14:textId="77777777" w:rsidR="008F27F0" w:rsidRDefault="008F27F0">
            <w:pPr>
              <w:rPr>
                <w:sz w:val="20"/>
                <w:szCs w:val="20"/>
                <w:lang w:eastAsia="zh-CN"/>
              </w:rPr>
            </w:pPr>
            <w:r>
              <w:rPr>
                <w:sz w:val="20"/>
                <w:szCs w:val="20"/>
                <w:lang w:eastAsia="zh-CN"/>
              </w:rPr>
              <w:t>3</w:t>
            </w:r>
          </w:p>
        </w:tc>
        <w:tc>
          <w:tcPr>
            <w:tcW w:w="2070" w:type="dxa"/>
            <w:tcBorders>
              <w:top w:val="single" w:sz="4" w:space="0" w:color="auto"/>
              <w:left w:val="single" w:sz="4" w:space="0" w:color="auto"/>
              <w:bottom w:val="single" w:sz="4" w:space="0" w:color="auto"/>
              <w:right w:val="single" w:sz="4" w:space="0" w:color="auto"/>
            </w:tcBorders>
            <w:hideMark/>
          </w:tcPr>
          <w:p w14:paraId="4849DDF8" w14:textId="77777777" w:rsidR="008F27F0" w:rsidRDefault="008F27F0">
            <w:pPr>
              <w:rPr>
                <w:sz w:val="20"/>
                <w:szCs w:val="20"/>
                <w:lang w:eastAsia="zh-CN"/>
              </w:rPr>
            </w:pPr>
            <w:r>
              <w:rPr>
                <w:sz w:val="20"/>
                <w:szCs w:val="20"/>
                <w:lang w:eastAsia="zh-CN"/>
              </w:rPr>
              <w:t>Workflow lifecycle on task lifecycle</w:t>
            </w:r>
          </w:p>
        </w:tc>
        <w:tc>
          <w:tcPr>
            <w:tcW w:w="2291" w:type="dxa"/>
            <w:tcBorders>
              <w:top w:val="single" w:sz="4" w:space="0" w:color="auto"/>
              <w:left w:val="single" w:sz="4" w:space="0" w:color="auto"/>
              <w:bottom w:val="single" w:sz="4" w:space="0" w:color="auto"/>
              <w:right w:val="single" w:sz="4" w:space="0" w:color="auto"/>
            </w:tcBorders>
            <w:hideMark/>
          </w:tcPr>
          <w:p w14:paraId="54D53CBF" w14:textId="77777777" w:rsidR="008F27F0" w:rsidRDefault="008F27F0">
            <w:pPr>
              <w:rPr>
                <w:sz w:val="20"/>
                <w:szCs w:val="20"/>
                <w:lang w:eastAsia="zh-CN"/>
              </w:rPr>
            </w:pPr>
            <w:r>
              <w:rPr>
                <w:sz w:val="20"/>
                <w:szCs w:val="20"/>
                <w:lang w:eastAsia="zh-CN"/>
              </w:rPr>
              <w:t>Changing the state of the corresponding tasks by the workflow manager</w:t>
            </w:r>
          </w:p>
        </w:tc>
        <w:tc>
          <w:tcPr>
            <w:tcW w:w="2029" w:type="dxa"/>
            <w:tcBorders>
              <w:top w:val="single" w:sz="4" w:space="0" w:color="auto"/>
              <w:left w:val="single" w:sz="4" w:space="0" w:color="auto"/>
              <w:bottom w:val="single" w:sz="4" w:space="0" w:color="auto"/>
              <w:right w:val="single" w:sz="4" w:space="0" w:color="auto"/>
            </w:tcBorders>
          </w:tcPr>
          <w:p w14:paraId="13885A6F" w14:textId="77777777" w:rsidR="008F27F0" w:rsidRDefault="008F27F0">
            <w:pPr>
              <w:rPr>
                <w:sz w:val="20"/>
                <w:szCs w:val="20"/>
                <w:lang w:eastAsia="zh-CN"/>
              </w:rPr>
            </w:pPr>
            <w:r>
              <w:rPr>
                <w:sz w:val="20"/>
                <w:szCs w:val="20"/>
                <w:lang w:eastAsia="zh-CN"/>
              </w:rPr>
              <w:t xml:space="preserve">Does not exist. </w:t>
            </w:r>
          </w:p>
          <w:p w14:paraId="71020F24" w14:textId="77777777" w:rsidR="008F27F0" w:rsidRDefault="008F27F0">
            <w:pPr>
              <w:rPr>
                <w:sz w:val="20"/>
                <w:szCs w:val="20"/>
                <w:lang w:eastAsia="zh-CN"/>
              </w:rPr>
            </w:pPr>
          </w:p>
          <w:p w14:paraId="770BC878" w14:textId="68FFFF1E" w:rsidR="008F27F0" w:rsidRDefault="008F27F0">
            <w:pPr>
              <w:rPr>
                <w:sz w:val="20"/>
                <w:szCs w:val="20"/>
                <w:lang w:eastAsia="zh-CN"/>
              </w:rPr>
            </w:pPr>
            <w:r>
              <w:rPr>
                <w:sz w:val="20"/>
                <w:szCs w:val="20"/>
                <w:lang w:eastAsia="zh-CN"/>
              </w:rPr>
              <w:t xml:space="preserve">Difficult to check since it depends on the internal state of </w:t>
            </w:r>
            <w:r w:rsidR="00E42827">
              <w:rPr>
                <w:sz w:val="20"/>
                <w:szCs w:val="20"/>
                <w:lang w:eastAsia="zh-CN"/>
              </w:rPr>
              <w:t xml:space="preserve">the </w:t>
            </w:r>
            <w:r>
              <w:rPr>
                <w:sz w:val="20"/>
                <w:szCs w:val="20"/>
                <w:lang w:eastAsia="zh-CN"/>
              </w:rPr>
              <w:t>workflow manager</w:t>
            </w:r>
          </w:p>
        </w:tc>
        <w:tc>
          <w:tcPr>
            <w:tcW w:w="1923" w:type="dxa"/>
            <w:tcBorders>
              <w:top w:val="single" w:sz="4" w:space="0" w:color="auto"/>
              <w:left w:val="single" w:sz="4" w:space="0" w:color="auto"/>
              <w:bottom w:val="single" w:sz="4" w:space="0" w:color="auto"/>
              <w:right w:val="single" w:sz="4" w:space="0" w:color="auto"/>
            </w:tcBorders>
            <w:hideMark/>
          </w:tcPr>
          <w:p w14:paraId="1A168F1E" w14:textId="77777777" w:rsidR="008F27F0" w:rsidRDefault="008F27F0">
            <w:pPr>
              <w:rPr>
                <w:sz w:val="20"/>
                <w:szCs w:val="20"/>
                <w:lang w:eastAsia="zh-CN"/>
              </w:rPr>
            </w:pPr>
            <w:r>
              <w:rPr>
                <w:sz w:val="20"/>
                <w:szCs w:val="20"/>
                <w:lang w:eastAsia="zh-CN"/>
              </w:rPr>
              <w:t>Very low</w:t>
            </w:r>
          </w:p>
        </w:tc>
      </w:tr>
      <w:tr w:rsidR="008F27F0" w14:paraId="6C67079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5D57A18" w14:textId="77777777" w:rsidR="008F27F0" w:rsidRDefault="008F27F0">
            <w:pPr>
              <w:rPr>
                <w:sz w:val="20"/>
                <w:szCs w:val="20"/>
                <w:lang w:eastAsia="zh-CN"/>
              </w:rPr>
            </w:pPr>
            <w:r>
              <w:rPr>
                <w:sz w:val="20"/>
                <w:szCs w:val="20"/>
                <w:lang w:eastAsia="zh-CN"/>
              </w:rPr>
              <w:t>4</w:t>
            </w:r>
          </w:p>
        </w:tc>
        <w:tc>
          <w:tcPr>
            <w:tcW w:w="2070" w:type="dxa"/>
            <w:tcBorders>
              <w:top w:val="single" w:sz="4" w:space="0" w:color="auto"/>
              <w:left w:val="single" w:sz="4" w:space="0" w:color="auto"/>
              <w:bottom w:val="single" w:sz="4" w:space="0" w:color="auto"/>
              <w:right w:val="single" w:sz="4" w:space="0" w:color="auto"/>
            </w:tcBorders>
            <w:hideMark/>
          </w:tcPr>
          <w:p w14:paraId="79B9C0A9" w14:textId="77777777" w:rsidR="008F27F0" w:rsidRDefault="008F27F0">
            <w:pPr>
              <w:rPr>
                <w:sz w:val="20"/>
                <w:szCs w:val="20"/>
                <w:lang w:eastAsia="zh-CN"/>
              </w:rPr>
            </w:pPr>
            <w:r>
              <w:rPr>
                <w:sz w:val="20"/>
                <w:szCs w:val="20"/>
                <w:lang w:eastAsia="zh-CN"/>
              </w:rPr>
              <w:t>Workflow API</w:t>
            </w:r>
          </w:p>
          <w:p w14:paraId="6620FA58" w14:textId="77777777" w:rsidR="008F27F0" w:rsidRDefault="008F27F0">
            <w:pPr>
              <w:rPr>
                <w:sz w:val="20"/>
                <w:szCs w:val="20"/>
                <w:lang w:eastAsia="zh-CN"/>
              </w:rPr>
            </w:pPr>
            <w:r>
              <w:rPr>
                <w:sz w:val="20"/>
                <w:szCs w:val="20"/>
                <w:lang w:eastAsia="zh-CN"/>
              </w:rPr>
              <w:t>Task API</w:t>
            </w:r>
          </w:p>
          <w:p w14:paraId="1A30F1FD" w14:textId="77777777" w:rsidR="008F27F0" w:rsidRDefault="008F27F0">
            <w:pPr>
              <w:rPr>
                <w:sz w:val="20"/>
                <w:szCs w:val="20"/>
                <w:lang w:eastAsia="zh-CN"/>
              </w:rPr>
            </w:pPr>
            <w:r>
              <w:rPr>
                <w:sz w:val="20"/>
                <w:szCs w:val="20"/>
                <w:lang w:eastAsia="zh-CN"/>
              </w:rPr>
              <w:t>Function API</w:t>
            </w:r>
          </w:p>
          <w:p w14:paraId="62C03F97" w14:textId="77777777" w:rsidR="008F27F0" w:rsidRDefault="008F27F0">
            <w:pPr>
              <w:rPr>
                <w:sz w:val="20"/>
                <w:szCs w:val="20"/>
                <w:lang w:eastAsia="zh-CN"/>
              </w:rPr>
            </w:pPr>
            <w:r>
              <w:rPr>
                <w:sz w:val="20"/>
                <w:szCs w:val="20"/>
                <w:lang w:eastAsia="zh-CN"/>
              </w:rPr>
              <w:t>MPE API</w:t>
            </w:r>
          </w:p>
        </w:tc>
        <w:tc>
          <w:tcPr>
            <w:tcW w:w="2291" w:type="dxa"/>
            <w:tcBorders>
              <w:top w:val="single" w:sz="4" w:space="0" w:color="auto"/>
              <w:left w:val="single" w:sz="4" w:space="0" w:color="auto"/>
              <w:bottom w:val="single" w:sz="4" w:space="0" w:color="auto"/>
              <w:right w:val="single" w:sz="4" w:space="0" w:color="auto"/>
            </w:tcBorders>
            <w:hideMark/>
          </w:tcPr>
          <w:p w14:paraId="0454650B" w14:textId="3FEB1D3B" w:rsidR="008F27F0" w:rsidRDefault="008F27F0">
            <w:pPr>
              <w:rPr>
                <w:sz w:val="20"/>
                <w:szCs w:val="20"/>
                <w:lang w:eastAsia="zh-CN"/>
              </w:rPr>
            </w:pPr>
            <w:r>
              <w:rPr>
                <w:sz w:val="20"/>
                <w:szCs w:val="20"/>
                <w:lang w:eastAsia="zh-CN"/>
              </w:rPr>
              <w:t xml:space="preserve">Workflow id, HTTP status codes, </w:t>
            </w:r>
            <w:r w:rsidR="00E42827">
              <w:rPr>
                <w:sz w:val="20"/>
                <w:szCs w:val="20"/>
                <w:lang w:eastAsia="zh-CN"/>
              </w:rPr>
              <w:t xml:space="preserve">the </w:t>
            </w:r>
            <w:r>
              <w:rPr>
                <w:sz w:val="20"/>
                <w:szCs w:val="20"/>
                <w:lang w:eastAsia="zh-CN"/>
              </w:rPr>
              <w:t xml:space="preserve">inclusion of </w:t>
            </w:r>
            <w:r w:rsidR="00E42827">
              <w:rPr>
                <w:sz w:val="20"/>
                <w:szCs w:val="20"/>
                <w:lang w:eastAsia="zh-CN"/>
              </w:rPr>
              <w:t xml:space="preserve">the </w:t>
            </w:r>
            <w:r>
              <w:rPr>
                <w:sz w:val="20"/>
                <w:szCs w:val="20"/>
                <w:lang w:eastAsia="zh-CN"/>
              </w:rPr>
              <w:t>body in response</w:t>
            </w:r>
          </w:p>
        </w:tc>
        <w:tc>
          <w:tcPr>
            <w:tcW w:w="2029" w:type="dxa"/>
            <w:tcBorders>
              <w:top w:val="single" w:sz="4" w:space="0" w:color="auto"/>
              <w:left w:val="single" w:sz="4" w:space="0" w:color="auto"/>
              <w:bottom w:val="single" w:sz="4" w:space="0" w:color="auto"/>
              <w:right w:val="single" w:sz="4" w:space="0" w:color="auto"/>
            </w:tcBorders>
          </w:tcPr>
          <w:p w14:paraId="34B4FAAA" w14:textId="285F3EFC" w:rsidR="008F27F0" w:rsidRDefault="00E42827">
            <w:pPr>
              <w:rPr>
                <w:sz w:val="20"/>
                <w:szCs w:val="20"/>
                <w:lang w:eastAsia="zh-CN"/>
              </w:rPr>
            </w:pPr>
            <w:r>
              <w:rPr>
                <w:sz w:val="20"/>
                <w:szCs w:val="20"/>
                <w:lang w:eastAsia="zh-CN"/>
              </w:rPr>
              <w:t>B</w:t>
            </w:r>
            <w:r w:rsidR="008F27F0">
              <w:rPr>
                <w:sz w:val="20"/>
                <w:szCs w:val="20"/>
                <w:lang w:eastAsia="zh-CN"/>
              </w:rPr>
              <w:t xml:space="preserve">asic HTTP tests are commonly available. </w:t>
            </w:r>
          </w:p>
          <w:p w14:paraId="1E0110EB" w14:textId="77777777" w:rsidR="008F27F0" w:rsidRDefault="008F27F0">
            <w:pPr>
              <w:rPr>
                <w:sz w:val="20"/>
                <w:szCs w:val="20"/>
                <w:lang w:eastAsia="zh-CN"/>
              </w:rPr>
            </w:pPr>
          </w:p>
          <w:p w14:paraId="29F2D3F3" w14:textId="1EEE2DF4" w:rsidR="008F27F0" w:rsidRDefault="008F27F0">
            <w:pPr>
              <w:rPr>
                <w:sz w:val="20"/>
                <w:szCs w:val="20"/>
                <w:lang w:eastAsia="zh-CN"/>
              </w:rPr>
            </w:pPr>
            <w:r>
              <w:rPr>
                <w:sz w:val="20"/>
                <w:szCs w:val="20"/>
                <w:lang w:eastAsia="zh-CN"/>
              </w:rPr>
              <w:t xml:space="preserve">The basic HTTP tests are commonly available and </w:t>
            </w:r>
            <w:r w:rsidR="0001138B">
              <w:rPr>
                <w:sz w:val="20"/>
                <w:szCs w:val="20"/>
                <w:lang w:eastAsia="zh-CN"/>
              </w:rPr>
              <w:t>do</w:t>
            </w:r>
            <w:r w:rsidR="007B1FFB">
              <w:rPr>
                <w:sz w:val="20"/>
                <w:szCs w:val="20"/>
                <w:lang w:eastAsia="zh-CN"/>
              </w:rPr>
              <w:t xml:space="preserve"> not </w:t>
            </w:r>
            <w:r>
              <w:rPr>
                <w:sz w:val="20"/>
                <w:szCs w:val="20"/>
                <w:lang w:eastAsia="zh-CN"/>
              </w:rPr>
              <w:t xml:space="preserve">need to </w:t>
            </w:r>
            <w:r w:rsidR="00E42827">
              <w:rPr>
                <w:sz w:val="20"/>
                <w:szCs w:val="20"/>
                <w:lang w:eastAsia="zh-CN"/>
              </w:rPr>
              <w:t xml:space="preserve">be </w:t>
            </w:r>
            <w:r>
              <w:rPr>
                <w:sz w:val="20"/>
                <w:szCs w:val="20"/>
                <w:lang w:eastAsia="zh-CN"/>
              </w:rPr>
              <w:t>provide</w:t>
            </w:r>
            <w:r w:rsidR="00E42827">
              <w:rPr>
                <w:sz w:val="20"/>
                <w:szCs w:val="20"/>
                <w:lang w:eastAsia="zh-CN"/>
              </w:rPr>
              <w:t>d</w:t>
            </w:r>
            <w:r>
              <w:rPr>
                <w:sz w:val="20"/>
                <w:szCs w:val="20"/>
                <w:lang w:eastAsia="zh-CN"/>
              </w:rPr>
              <w:t>. The specific requirements depend on the workflow manager</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63B9DD2E" w14:textId="77777777" w:rsidR="008F27F0" w:rsidRDefault="008F27F0">
            <w:pPr>
              <w:rPr>
                <w:sz w:val="20"/>
                <w:szCs w:val="20"/>
                <w:lang w:eastAsia="zh-CN"/>
              </w:rPr>
            </w:pPr>
            <w:r>
              <w:rPr>
                <w:sz w:val="20"/>
                <w:szCs w:val="20"/>
                <w:lang w:eastAsia="zh-CN"/>
              </w:rPr>
              <w:t>Low</w:t>
            </w:r>
          </w:p>
        </w:tc>
      </w:tr>
      <w:tr w:rsidR="008F27F0" w14:paraId="2278084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79C5DC4" w14:textId="77777777" w:rsidR="008F27F0" w:rsidRDefault="008F27F0">
            <w:pPr>
              <w:rPr>
                <w:sz w:val="20"/>
                <w:szCs w:val="20"/>
                <w:lang w:eastAsia="zh-CN"/>
              </w:rPr>
            </w:pPr>
            <w:r>
              <w:rPr>
                <w:sz w:val="20"/>
                <w:szCs w:val="20"/>
                <w:lang w:eastAsia="zh-CN"/>
              </w:rPr>
              <w:t>5</w:t>
            </w:r>
          </w:p>
        </w:tc>
        <w:tc>
          <w:tcPr>
            <w:tcW w:w="2070" w:type="dxa"/>
            <w:tcBorders>
              <w:top w:val="single" w:sz="4" w:space="0" w:color="auto"/>
              <w:left w:val="single" w:sz="4" w:space="0" w:color="auto"/>
              <w:bottom w:val="single" w:sz="4" w:space="0" w:color="auto"/>
              <w:right w:val="single" w:sz="4" w:space="0" w:color="auto"/>
            </w:tcBorders>
            <w:hideMark/>
          </w:tcPr>
          <w:p w14:paraId="54C5FD8C" w14:textId="77777777" w:rsidR="008F27F0" w:rsidRDefault="008F27F0">
            <w:pPr>
              <w:rPr>
                <w:sz w:val="20"/>
                <w:szCs w:val="20"/>
                <w:lang w:eastAsia="zh-CN"/>
              </w:rPr>
            </w:pPr>
            <w:r>
              <w:rPr>
                <w:sz w:val="20"/>
                <w:szCs w:val="20"/>
                <w:lang w:eastAsia="zh-CN"/>
              </w:rPr>
              <w:t>NBMP client</w:t>
            </w:r>
          </w:p>
          <w:p w14:paraId="4A9CB96D" w14:textId="77777777" w:rsidR="008F27F0" w:rsidRDefault="008F27F0">
            <w:pPr>
              <w:rPr>
                <w:sz w:val="20"/>
                <w:szCs w:val="20"/>
                <w:lang w:eastAsia="zh-CN"/>
              </w:rPr>
            </w:pPr>
            <w:r>
              <w:rPr>
                <w:sz w:val="20"/>
                <w:szCs w:val="20"/>
                <w:lang w:eastAsia="zh-CN"/>
              </w:rPr>
              <w:t>Workflow Manager</w:t>
            </w:r>
          </w:p>
          <w:p w14:paraId="79827511" w14:textId="77777777" w:rsidR="008F27F0" w:rsidRDefault="008F27F0">
            <w:pPr>
              <w:rPr>
                <w:sz w:val="20"/>
                <w:szCs w:val="20"/>
                <w:lang w:eastAsia="zh-CN"/>
              </w:rPr>
            </w:pPr>
            <w:r>
              <w:rPr>
                <w:sz w:val="20"/>
                <w:szCs w:val="20"/>
                <w:lang w:eastAsia="zh-CN"/>
              </w:rPr>
              <w:t>Task</w:t>
            </w:r>
          </w:p>
          <w:p w14:paraId="1CD211A7" w14:textId="77777777" w:rsidR="008F27F0" w:rsidRDefault="008F27F0">
            <w:pPr>
              <w:rPr>
                <w:sz w:val="20"/>
                <w:szCs w:val="20"/>
                <w:lang w:eastAsia="zh-CN"/>
              </w:rPr>
            </w:pPr>
            <w:r>
              <w:rPr>
                <w:sz w:val="20"/>
                <w:szCs w:val="20"/>
                <w:lang w:eastAsia="zh-CN"/>
              </w:rPr>
              <w:t>Function Repository</w:t>
            </w:r>
          </w:p>
          <w:p w14:paraId="41FBEC8A" w14:textId="77777777" w:rsidR="008F27F0" w:rsidRDefault="008F27F0">
            <w:pPr>
              <w:rPr>
                <w:sz w:val="20"/>
                <w:szCs w:val="20"/>
                <w:lang w:eastAsia="zh-CN"/>
              </w:rPr>
            </w:pPr>
            <w:r>
              <w:rPr>
                <w:sz w:val="20"/>
                <w:szCs w:val="20"/>
                <w:lang w:eastAsia="zh-CN"/>
              </w:rPr>
              <w:t>MPE</w:t>
            </w:r>
          </w:p>
          <w:p w14:paraId="78AE3ECC" w14:textId="4E86D075" w:rsidR="008F27F0" w:rsidRDefault="0001138B">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2291" w:type="dxa"/>
            <w:tcBorders>
              <w:top w:val="single" w:sz="4" w:space="0" w:color="auto"/>
              <w:left w:val="single" w:sz="4" w:space="0" w:color="auto"/>
              <w:bottom w:val="single" w:sz="4" w:space="0" w:color="auto"/>
              <w:right w:val="single" w:sz="4" w:space="0" w:color="auto"/>
            </w:tcBorders>
            <w:hideMark/>
          </w:tcPr>
          <w:p w14:paraId="4FAC220D" w14:textId="24F7E5AF" w:rsidR="008F27F0" w:rsidRDefault="00E42827">
            <w:pPr>
              <w:rPr>
                <w:sz w:val="20"/>
                <w:szCs w:val="20"/>
                <w:lang w:eastAsia="zh-CN"/>
              </w:rPr>
            </w:pPr>
            <w:r>
              <w:rPr>
                <w:sz w:val="20"/>
                <w:szCs w:val="20"/>
                <w:lang w:eastAsia="zh-CN"/>
              </w:rPr>
              <w:t>The s</w:t>
            </w:r>
            <w:r w:rsidR="008F27F0">
              <w:rPr>
                <w:sz w:val="20"/>
                <w:szCs w:val="20"/>
                <w:lang w:eastAsia="zh-CN"/>
              </w:rPr>
              <w:t>pecific behavior of each entity depending on the interaction with others and the internal state of the entity.</w:t>
            </w:r>
          </w:p>
        </w:tc>
        <w:tc>
          <w:tcPr>
            <w:tcW w:w="2029" w:type="dxa"/>
            <w:tcBorders>
              <w:top w:val="single" w:sz="4" w:space="0" w:color="auto"/>
              <w:left w:val="single" w:sz="4" w:space="0" w:color="auto"/>
              <w:bottom w:val="single" w:sz="4" w:space="0" w:color="auto"/>
              <w:right w:val="single" w:sz="4" w:space="0" w:color="auto"/>
            </w:tcBorders>
          </w:tcPr>
          <w:p w14:paraId="19A33600" w14:textId="77777777" w:rsidR="008F27F0" w:rsidRDefault="008F27F0">
            <w:pPr>
              <w:rPr>
                <w:sz w:val="20"/>
                <w:szCs w:val="20"/>
                <w:lang w:eastAsia="zh-CN"/>
              </w:rPr>
            </w:pPr>
            <w:r>
              <w:rPr>
                <w:sz w:val="20"/>
                <w:szCs w:val="20"/>
                <w:lang w:eastAsia="zh-CN"/>
              </w:rPr>
              <w:t>Does not exist.</w:t>
            </w:r>
          </w:p>
          <w:p w14:paraId="255B5958" w14:textId="77777777" w:rsidR="008F27F0" w:rsidRDefault="008F27F0">
            <w:pPr>
              <w:rPr>
                <w:sz w:val="20"/>
                <w:szCs w:val="20"/>
                <w:lang w:eastAsia="zh-CN"/>
              </w:rPr>
            </w:pPr>
          </w:p>
          <w:p w14:paraId="3C7F596A" w14:textId="1F2B62F3" w:rsidR="008F27F0" w:rsidRDefault="008F27F0">
            <w:pPr>
              <w:rPr>
                <w:sz w:val="20"/>
                <w:szCs w:val="20"/>
                <w:lang w:eastAsia="zh-CN"/>
              </w:rPr>
            </w:pPr>
            <w:r>
              <w:rPr>
                <w:sz w:val="20"/>
                <w:szCs w:val="20"/>
                <w:lang w:eastAsia="zh-CN"/>
              </w:rPr>
              <w:t>The specific requirements often depend on the internal entity</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7C96062E" w14:textId="77777777" w:rsidR="008F27F0" w:rsidRDefault="008F27F0">
            <w:pPr>
              <w:rPr>
                <w:sz w:val="20"/>
                <w:szCs w:val="20"/>
                <w:lang w:eastAsia="zh-CN"/>
              </w:rPr>
            </w:pPr>
            <w:r>
              <w:rPr>
                <w:sz w:val="20"/>
                <w:szCs w:val="20"/>
                <w:lang w:eastAsia="zh-CN"/>
              </w:rPr>
              <w:t>Low</w:t>
            </w:r>
          </w:p>
        </w:tc>
      </w:tr>
    </w:tbl>
    <w:p w14:paraId="7A1C5744" w14:textId="77777777" w:rsidR="008F27F0" w:rsidRDefault="008F27F0" w:rsidP="00894A70">
      <w:pPr>
        <w:pStyle w:val="Header1"/>
      </w:pPr>
      <w:r>
        <w:t>Test vectors</w:t>
      </w:r>
    </w:p>
    <w:p w14:paraId="2C4CBF8B" w14:textId="29E6E8AF" w:rsidR="008F27F0" w:rsidRDefault="008F27F0" w:rsidP="008F27F0">
      <w:pPr>
        <w:rPr>
          <w:lang w:eastAsia="zh-CN"/>
        </w:rPr>
      </w:pPr>
      <w:r>
        <w:rPr>
          <w:lang w:eastAsia="zh-CN"/>
        </w:rPr>
        <w:t>The conformance spec may contain a set of test vector</w:t>
      </w:r>
      <w:r w:rsidR="001C45BA">
        <w:rPr>
          <w:lang w:eastAsia="zh-CN"/>
        </w:rPr>
        <w:t>s</w:t>
      </w:r>
      <w:r>
        <w:rPr>
          <w:lang w:eastAsia="zh-CN"/>
        </w:rPr>
        <w:t xml:space="preserve"> demonstrating the major features of the spec. The test vectors may include the following list:</w:t>
      </w:r>
    </w:p>
    <w:p w14:paraId="175D0A72" w14:textId="1A795ABE"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FD, WD, TD</w:t>
      </w:r>
      <w:r w:rsidR="001C45BA">
        <w:rPr>
          <w:lang w:eastAsia="zh-CN"/>
        </w:rPr>
        <w:t>,</w:t>
      </w:r>
      <w:r>
        <w:rPr>
          <w:lang w:eastAsia="zh-CN"/>
        </w:rPr>
        <w:t xml:space="preserve"> and MD. Each example should demonstrate one or more NBMP key features and/or descriptors. A coverage map of the descriptors and parameters should be provided.</w:t>
      </w:r>
    </w:p>
    <w:p w14:paraId="67666DCF" w14:textId="77777777" w:rsidR="008F27F0" w:rsidRDefault="008F27F0" w:rsidP="008F27F0">
      <w:pPr>
        <w:rPr>
          <w:lang w:eastAsia="zh-CN"/>
        </w:rPr>
      </w:pPr>
      <w:r>
        <w:rPr>
          <w:lang w:eastAsia="zh-CN"/>
        </w:rPr>
        <w:lastRenderedPageBreak/>
        <w:t xml:space="preserve"> </w:t>
      </w:r>
    </w:p>
    <w:p w14:paraId="5F8F9974" w14:textId="77777777"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function templates. Each function template shall include JSON examples for its configuration and other JSON files.</w:t>
      </w:r>
    </w:p>
    <w:p w14:paraId="5FC4DC15" w14:textId="403FAA09" w:rsidR="00A956C3" w:rsidRDefault="00A956C3" w:rsidP="00A956C3">
      <w:pPr>
        <w:pStyle w:val="Heading2"/>
      </w:pPr>
      <w:r>
        <w:t>Current Test vectors</w:t>
      </w:r>
    </w:p>
    <w:p w14:paraId="451B5990" w14:textId="2EB2A5F2" w:rsidR="00A956C3" w:rsidRDefault="00A956C3" w:rsidP="00A956C3">
      <w:r>
        <w:t xml:space="preserve">The </w:t>
      </w:r>
      <w:r w:rsidR="007544C7">
        <w:t>candidate</w:t>
      </w:r>
      <w:r w:rsidR="00A11F6B">
        <w:t xml:space="preserve"> test vectors are located </w:t>
      </w:r>
      <w:r w:rsidR="007544C7">
        <w:t>a</w:t>
      </w:r>
      <w:r w:rsidR="00A11F6B">
        <w:t xml:space="preserve">t: </w:t>
      </w:r>
      <w:hyperlink r:id="rId13" w:history="1">
        <w:r w:rsidR="007544C7" w:rsidRPr="009B2FBE">
          <w:rPr>
            <w:rStyle w:val="Hyperlink"/>
          </w:rPr>
          <w:t>http://mpegx.int-evry.fr/software/MPEG/Systems/NBMP/nbmp-test-vectors</w:t>
        </w:r>
      </w:hyperlink>
    </w:p>
    <w:p w14:paraId="6D1C4E09" w14:textId="77777777" w:rsidR="007544C7" w:rsidRDefault="007544C7" w:rsidP="00A956C3"/>
    <w:p w14:paraId="522CB45B" w14:textId="5B69631D" w:rsidR="007544C7" w:rsidRDefault="007544C7" w:rsidP="00A956C3">
      <w:r>
        <w:t>The current test vect</w:t>
      </w:r>
      <w:r w:rsidR="0022524D">
        <w:t>ors are:</w:t>
      </w:r>
    </w:p>
    <w:p w14:paraId="50A115BD" w14:textId="00E1E072" w:rsidR="0005011B" w:rsidRDefault="0005011B" w:rsidP="0005011B">
      <w:pPr>
        <w:pStyle w:val="Caption"/>
        <w:jc w:val="center"/>
        <w:rPr>
          <w:lang w:eastAsia="ko-KR"/>
        </w:rPr>
      </w:pPr>
      <w:r>
        <w:t>Table 4 — Test vectors</w:t>
      </w:r>
    </w:p>
    <w:p w14:paraId="40351CDD" w14:textId="77777777" w:rsidR="0005011B" w:rsidRDefault="0005011B" w:rsidP="00A956C3"/>
    <w:p w14:paraId="6E121FC1" w14:textId="77777777" w:rsidR="0022524D" w:rsidRDefault="0022524D" w:rsidP="00A956C3"/>
    <w:tbl>
      <w:tblPr>
        <w:tblStyle w:val="TableGrid"/>
        <w:tblW w:w="0" w:type="auto"/>
        <w:tblLook w:val="04A0" w:firstRow="1" w:lastRow="0" w:firstColumn="1" w:lastColumn="0" w:noHBand="0" w:noVBand="1"/>
      </w:tblPr>
      <w:tblGrid>
        <w:gridCol w:w="1435"/>
        <w:gridCol w:w="4795"/>
        <w:gridCol w:w="3115"/>
      </w:tblGrid>
      <w:tr w:rsidR="0022524D" w14:paraId="7ABBC645" w14:textId="77777777" w:rsidTr="00CD23E6">
        <w:tc>
          <w:tcPr>
            <w:tcW w:w="1435" w:type="dxa"/>
          </w:tcPr>
          <w:p w14:paraId="756CDB7A" w14:textId="5392D375" w:rsidR="0022524D" w:rsidRDefault="0022524D" w:rsidP="00A956C3">
            <w:r>
              <w:t>Category</w:t>
            </w:r>
          </w:p>
        </w:tc>
        <w:tc>
          <w:tcPr>
            <w:tcW w:w="4795" w:type="dxa"/>
          </w:tcPr>
          <w:p w14:paraId="6C2CCA55" w14:textId="5106D6F2" w:rsidR="0022524D" w:rsidRDefault="0022524D" w:rsidP="00A956C3">
            <w:r>
              <w:t>Name</w:t>
            </w:r>
          </w:p>
        </w:tc>
        <w:tc>
          <w:tcPr>
            <w:tcW w:w="3115" w:type="dxa"/>
          </w:tcPr>
          <w:p w14:paraId="0D5B1831" w14:textId="7CCB9A1D" w:rsidR="0022524D" w:rsidRDefault="00CD23E6" w:rsidP="00A956C3">
            <w:r>
              <w:t>Scope</w:t>
            </w:r>
          </w:p>
        </w:tc>
      </w:tr>
      <w:tr w:rsidR="0022524D" w14:paraId="793EC733" w14:textId="77777777" w:rsidTr="00CD23E6">
        <w:tc>
          <w:tcPr>
            <w:tcW w:w="1435" w:type="dxa"/>
          </w:tcPr>
          <w:p w14:paraId="10B2474C" w14:textId="3270B04F" w:rsidR="0022524D" w:rsidRDefault="00CD23E6" w:rsidP="00A956C3">
            <w:r>
              <w:t>FD</w:t>
            </w:r>
          </w:p>
        </w:tc>
        <w:tc>
          <w:tcPr>
            <w:tcW w:w="4795" w:type="dxa"/>
          </w:tcPr>
          <w:p w14:paraId="2265D666" w14:textId="3FD5FDF3" w:rsidR="0022524D" w:rsidRDefault="00004F5F" w:rsidP="00A956C3">
            <w:proofErr w:type="spellStart"/>
            <w:r w:rsidRPr="00004F5F">
              <w:t>FunctionDescription-FIFO.json</w:t>
            </w:r>
            <w:proofErr w:type="spellEnd"/>
          </w:p>
        </w:tc>
        <w:tc>
          <w:tcPr>
            <w:tcW w:w="3115" w:type="dxa"/>
          </w:tcPr>
          <w:p w14:paraId="37DECBD7" w14:textId="5A27A7A7" w:rsidR="0022524D" w:rsidRDefault="0075180B" w:rsidP="00A956C3">
            <w:r>
              <w:t>FIFO function</w:t>
            </w:r>
          </w:p>
        </w:tc>
      </w:tr>
      <w:tr w:rsidR="0022524D" w14:paraId="4C43C42B" w14:textId="77777777" w:rsidTr="00CD23E6">
        <w:tc>
          <w:tcPr>
            <w:tcW w:w="1435" w:type="dxa"/>
          </w:tcPr>
          <w:p w14:paraId="786CF665" w14:textId="397E417D" w:rsidR="0022524D" w:rsidRDefault="00CD23E6" w:rsidP="00A956C3">
            <w:r>
              <w:t>FD</w:t>
            </w:r>
          </w:p>
        </w:tc>
        <w:tc>
          <w:tcPr>
            <w:tcW w:w="4795" w:type="dxa"/>
          </w:tcPr>
          <w:p w14:paraId="07357F19" w14:textId="5ACFE075" w:rsidR="0022524D" w:rsidRDefault="0075180B" w:rsidP="00A956C3">
            <w:proofErr w:type="spellStart"/>
            <w:r w:rsidRPr="00004F5F">
              <w:t>FunctionDescription-</w:t>
            </w:r>
            <w:proofErr w:type="gramStart"/>
            <w:r>
              <w:t>merge</w:t>
            </w:r>
            <w:r w:rsidRPr="00004F5F">
              <w:t>.json</w:t>
            </w:r>
            <w:proofErr w:type="spellEnd"/>
            <w:proofErr w:type="gramEnd"/>
          </w:p>
        </w:tc>
        <w:tc>
          <w:tcPr>
            <w:tcW w:w="3115" w:type="dxa"/>
          </w:tcPr>
          <w:p w14:paraId="2A59A60B" w14:textId="1129DB9D" w:rsidR="0022524D" w:rsidRDefault="0005011B" w:rsidP="00A956C3">
            <w:r>
              <w:t>Merger function</w:t>
            </w:r>
          </w:p>
        </w:tc>
      </w:tr>
      <w:tr w:rsidR="00CD23E6" w14:paraId="46E7203F" w14:textId="77777777" w:rsidTr="00CD23E6">
        <w:tc>
          <w:tcPr>
            <w:tcW w:w="1435" w:type="dxa"/>
          </w:tcPr>
          <w:p w14:paraId="5B788721" w14:textId="70D1222B" w:rsidR="00CD23E6" w:rsidRDefault="00CD23E6" w:rsidP="00A956C3">
            <w:r>
              <w:t>FD</w:t>
            </w:r>
          </w:p>
        </w:tc>
        <w:tc>
          <w:tcPr>
            <w:tcW w:w="4795" w:type="dxa"/>
          </w:tcPr>
          <w:p w14:paraId="39E4D375" w14:textId="5BD410FA" w:rsidR="00CD23E6" w:rsidRDefault="0075180B" w:rsidP="00A956C3">
            <w:proofErr w:type="spellStart"/>
            <w:r w:rsidRPr="00004F5F">
              <w:t>FunctionDescription-</w:t>
            </w:r>
            <w:proofErr w:type="gramStart"/>
            <w:r>
              <w:t>split</w:t>
            </w:r>
            <w:r w:rsidRPr="00004F5F">
              <w:t>.json</w:t>
            </w:r>
            <w:proofErr w:type="spellEnd"/>
            <w:proofErr w:type="gramEnd"/>
          </w:p>
        </w:tc>
        <w:tc>
          <w:tcPr>
            <w:tcW w:w="3115" w:type="dxa"/>
          </w:tcPr>
          <w:p w14:paraId="1A90FA82" w14:textId="1BB9F074" w:rsidR="00CD23E6" w:rsidRDefault="0005011B" w:rsidP="00A956C3">
            <w:r>
              <w:t>Splitter function</w:t>
            </w:r>
          </w:p>
        </w:tc>
      </w:tr>
    </w:tbl>
    <w:p w14:paraId="1B93C090" w14:textId="77777777" w:rsidR="0022524D" w:rsidRDefault="0022524D" w:rsidP="00A956C3"/>
    <w:p w14:paraId="72A82AAB" w14:textId="692CE38D" w:rsidR="007544C7" w:rsidRPr="00A956C3" w:rsidDel="001B60FF" w:rsidRDefault="007544C7" w:rsidP="00A956C3">
      <w:pPr>
        <w:rPr>
          <w:del w:id="21" w:author="Iraj Sodagar" w:date="2023-01-11T11:31:00Z"/>
        </w:rPr>
      </w:pPr>
    </w:p>
    <w:p w14:paraId="164E7559" w14:textId="77777777" w:rsidR="00A956C3" w:rsidRDefault="00A956C3" w:rsidP="00A956C3">
      <w:pPr>
        <w:widowControl w:val="0"/>
        <w:autoSpaceDE w:val="0"/>
        <w:autoSpaceDN w:val="0"/>
        <w:ind w:left="360"/>
        <w:rPr>
          <w:lang w:eastAsia="zh-CN"/>
        </w:rPr>
      </w:pPr>
    </w:p>
    <w:p w14:paraId="293BA9F6" w14:textId="77777777" w:rsidR="008F27F0" w:rsidRDefault="008F27F0" w:rsidP="00894A70">
      <w:pPr>
        <w:pStyle w:val="Header1"/>
      </w:pPr>
      <w:r>
        <w:t>Coverage Tables</w:t>
      </w:r>
    </w:p>
    <w:p w14:paraId="70F41E3A" w14:textId="37559515" w:rsidR="008F27F0" w:rsidRDefault="008F27F0" w:rsidP="008F27F0">
      <w:pPr>
        <w:rPr>
          <w:lang w:eastAsia="zh-CN"/>
        </w:rPr>
      </w:pPr>
      <w:r>
        <w:rPr>
          <w:lang w:eastAsia="zh-CN"/>
        </w:rPr>
        <w:t xml:space="preserve">Every </w:t>
      </w:r>
      <w:r w:rsidR="007B1FFB">
        <w:rPr>
          <w:lang w:eastAsia="zh-CN"/>
        </w:rPr>
        <w:t>‘</w:t>
      </w:r>
      <w:r>
        <w:rPr>
          <w:lang w:eastAsia="zh-CN"/>
        </w:rPr>
        <w:t>shall</w:t>
      </w:r>
      <w:r w:rsidR="007B1FFB">
        <w:rPr>
          <w:lang w:eastAsia="zh-CN"/>
        </w:rPr>
        <w:t>’</w:t>
      </w:r>
      <w:r>
        <w:rPr>
          <w:lang w:eastAsia="zh-CN"/>
        </w:rPr>
        <w:t xml:space="preserve"> in the spec as well as every descriptor and parameter </w:t>
      </w:r>
      <w:r w:rsidR="007B1FFB">
        <w:rPr>
          <w:lang w:eastAsia="zh-CN"/>
        </w:rPr>
        <w:t>‘</w:t>
      </w:r>
      <w:r>
        <w:rPr>
          <w:lang w:eastAsia="zh-CN"/>
        </w:rPr>
        <w:t>shall</w:t>
      </w:r>
      <w:r w:rsidR="007B1FFB">
        <w:rPr>
          <w:lang w:eastAsia="zh-CN"/>
        </w:rPr>
        <w:t>’</w:t>
      </w:r>
      <w:r>
        <w:rPr>
          <w:lang w:eastAsia="zh-CN"/>
        </w:rPr>
        <w:t xml:space="preserve"> </w:t>
      </w:r>
      <w:r w:rsidR="007B1FFB">
        <w:rPr>
          <w:lang w:eastAsia="zh-CN"/>
        </w:rPr>
        <w:t>must be</w:t>
      </w:r>
      <w:r>
        <w:rPr>
          <w:lang w:eastAsia="zh-CN"/>
        </w:rPr>
        <w:t xml:space="preserve"> included in the two coverage tables below.  The first coverage table indicates which tools cover testing the shall. The second coverage table indicates which test vectors cover a descriptor and/or parameter.  Examples of such tables are shown in Table </w:t>
      </w:r>
      <w:r w:rsidR="0005011B">
        <w:rPr>
          <w:lang w:eastAsia="zh-CN"/>
        </w:rPr>
        <w:t>4</w:t>
      </w:r>
      <w:r>
        <w:rPr>
          <w:lang w:eastAsia="zh-CN"/>
        </w:rPr>
        <w:t xml:space="preserve"> and Table </w:t>
      </w:r>
      <w:r w:rsidR="0005011B">
        <w:rPr>
          <w:lang w:eastAsia="zh-CN"/>
        </w:rPr>
        <w:t>5</w:t>
      </w:r>
      <w:r>
        <w:rPr>
          <w:lang w:eastAsia="zh-CN"/>
        </w:rPr>
        <w:t>.</w:t>
      </w:r>
    </w:p>
    <w:p w14:paraId="60388B6F" w14:textId="77777777" w:rsidR="008F27F0" w:rsidRDefault="008F27F0" w:rsidP="008F27F0">
      <w:pPr>
        <w:rPr>
          <w:lang w:eastAsia="zh-CN"/>
        </w:rPr>
      </w:pPr>
    </w:p>
    <w:p w14:paraId="7449FE9B" w14:textId="73CB829B" w:rsidR="008F27F0" w:rsidRDefault="008F27F0" w:rsidP="008F27F0">
      <w:pPr>
        <w:pStyle w:val="Caption"/>
        <w:jc w:val="center"/>
        <w:rPr>
          <w:lang w:eastAsia="ko-KR"/>
        </w:rPr>
      </w:pPr>
      <w:r>
        <w:t xml:space="preserve">Table </w:t>
      </w:r>
      <w:r w:rsidR="0005011B">
        <w:t>4</w:t>
      </w:r>
      <w:r>
        <w:t xml:space="preserve"> — Shall coverage</w:t>
      </w:r>
    </w:p>
    <w:tbl>
      <w:tblPr>
        <w:tblStyle w:val="TableGrid"/>
        <w:tblW w:w="8995" w:type="dxa"/>
        <w:tblLook w:val="04A0" w:firstRow="1" w:lastRow="0" w:firstColumn="1" w:lastColumn="0" w:noHBand="0" w:noVBand="1"/>
        <w:tblPrChange w:id="22" w:author="Iraj Sodagar" w:date="2023-01-11T11:44:00Z">
          <w:tblPr>
            <w:tblStyle w:val="TableGrid"/>
            <w:tblW w:w="0" w:type="auto"/>
            <w:tblLook w:val="04A0" w:firstRow="1" w:lastRow="0" w:firstColumn="1" w:lastColumn="0" w:noHBand="0" w:noVBand="1"/>
          </w:tblPr>
        </w:tblPrChange>
      </w:tblPr>
      <w:tblGrid>
        <w:gridCol w:w="933"/>
        <w:gridCol w:w="816"/>
        <w:gridCol w:w="2883"/>
        <w:gridCol w:w="3358"/>
        <w:gridCol w:w="1005"/>
        <w:tblGridChange w:id="23">
          <w:tblGrid>
            <w:gridCol w:w="985"/>
            <w:gridCol w:w="816"/>
            <w:gridCol w:w="4224"/>
            <w:gridCol w:w="3320"/>
            <w:gridCol w:w="3320"/>
          </w:tblGrid>
        </w:tblGridChange>
      </w:tblGrid>
      <w:tr w:rsidR="00EC4962" w14:paraId="3D3858A9" w14:textId="52F0A32D" w:rsidTr="009E209C">
        <w:tc>
          <w:tcPr>
            <w:tcW w:w="933" w:type="dxa"/>
            <w:tcBorders>
              <w:top w:val="single" w:sz="4" w:space="0" w:color="auto"/>
              <w:left w:val="single" w:sz="4" w:space="0" w:color="auto"/>
              <w:bottom w:val="single" w:sz="4" w:space="0" w:color="auto"/>
              <w:right w:val="single" w:sz="4" w:space="0" w:color="auto"/>
            </w:tcBorders>
            <w:tcPrChange w:id="24"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25F9147F" w14:textId="2DA0E210" w:rsidR="00EC4962" w:rsidRDefault="00EC4962">
            <w:pPr>
              <w:rPr>
                <w:sz w:val="20"/>
                <w:szCs w:val="20"/>
                <w:lang w:eastAsia="zh-CN"/>
              </w:rPr>
            </w:pPr>
            <w:ins w:id="25" w:author="Iraj Sodagar" w:date="2023-01-11T11:35:00Z">
              <w:r>
                <w:rPr>
                  <w:sz w:val="20"/>
                  <w:szCs w:val="20"/>
                  <w:lang w:eastAsia="zh-CN"/>
                </w:rPr>
                <w:t>Item</w:t>
              </w:r>
            </w:ins>
          </w:p>
        </w:tc>
        <w:tc>
          <w:tcPr>
            <w:tcW w:w="816" w:type="dxa"/>
            <w:tcBorders>
              <w:top w:val="single" w:sz="4" w:space="0" w:color="auto"/>
              <w:left w:val="single" w:sz="4" w:space="0" w:color="auto"/>
              <w:bottom w:val="single" w:sz="4" w:space="0" w:color="auto"/>
              <w:right w:val="single" w:sz="4" w:space="0" w:color="auto"/>
            </w:tcBorders>
            <w:hideMark/>
            <w:tcPrChange w:id="26" w:author="Iraj Sodagar" w:date="2023-01-11T11:44:00Z">
              <w:tcPr>
                <w:tcW w:w="816" w:type="dxa"/>
                <w:tcBorders>
                  <w:top w:val="single" w:sz="4" w:space="0" w:color="auto"/>
                  <w:left w:val="single" w:sz="4" w:space="0" w:color="auto"/>
                  <w:bottom w:val="single" w:sz="4" w:space="0" w:color="auto"/>
                  <w:right w:val="single" w:sz="4" w:space="0" w:color="auto"/>
                </w:tcBorders>
                <w:hideMark/>
              </w:tcPr>
            </w:tcPrChange>
          </w:tcPr>
          <w:p w14:paraId="4955C9D2" w14:textId="5EB3776A" w:rsidR="00EC4962" w:rsidRDefault="00EC4962">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Change w:id="27" w:author="Iraj Sodagar" w:date="2023-01-11T11:44:00Z">
              <w:tcPr>
                <w:tcW w:w="4224" w:type="dxa"/>
                <w:tcBorders>
                  <w:top w:val="single" w:sz="4" w:space="0" w:color="auto"/>
                  <w:left w:val="single" w:sz="4" w:space="0" w:color="auto"/>
                  <w:bottom w:val="single" w:sz="4" w:space="0" w:color="auto"/>
                  <w:right w:val="single" w:sz="4" w:space="0" w:color="auto"/>
                </w:tcBorders>
                <w:hideMark/>
              </w:tcPr>
            </w:tcPrChange>
          </w:tcPr>
          <w:p w14:paraId="7B2C5CBF" w14:textId="77777777" w:rsidR="00EC4962" w:rsidRDefault="00EC4962">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Change w:id="28" w:author="Iraj Sodagar" w:date="2023-01-11T11:44:00Z">
              <w:tcPr>
                <w:tcW w:w="3320" w:type="dxa"/>
                <w:tcBorders>
                  <w:top w:val="single" w:sz="4" w:space="0" w:color="auto"/>
                  <w:left w:val="single" w:sz="4" w:space="0" w:color="auto"/>
                  <w:bottom w:val="single" w:sz="4" w:space="0" w:color="auto"/>
                  <w:right w:val="single" w:sz="4" w:space="0" w:color="auto"/>
                </w:tcBorders>
                <w:hideMark/>
              </w:tcPr>
            </w:tcPrChange>
          </w:tcPr>
          <w:p w14:paraId="6FEEF4F5" w14:textId="77777777" w:rsidR="00EC4962" w:rsidRDefault="00EC4962">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Change w:id="29"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74B0E510" w14:textId="5D0DF987" w:rsidR="00EC4962" w:rsidRDefault="009E209C">
            <w:pPr>
              <w:rPr>
                <w:sz w:val="20"/>
                <w:szCs w:val="20"/>
                <w:lang w:eastAsia="zh-CN"/>
              </w:rPr>
            </w:pPr>
            <w:ins w:id="30" w:author="Iraj Sodagar" w:date="2023-01-11T11:49:00Z">
              <w:r>
                <w:rPr>
                  <w:sz w:val="20"/>
                  <w:szCs w:val="20"/>
                  <w:lang w:eastAsia="zh-CN"/>
                </w:rPr>
                <w:t>supported</w:t>
              </w:r>
            </w:ins>
          </w:p>
        </w:tc>
      </w:tr>
      <w:tr w:rsidR="00EC4962" w14:paraId="6318CDB3" w14:textId="41509059" w:rsidTr="009E209C">
        <w:trPr>
          <w:trHeight w:val="291"/>
          <w:trPrChange w:id="31" w:author="Iraj Sodagar" w:date="2023-01-11T11:44:00Z">
            <w:trPr>
              <w:trHeight w:val="291"/>
            </w:trPr>
          </w:trPrChange>
        </w:trPr>
        <w:tc>
          <w:tcPr>
            <w:tcW w:w="933" w:type="dxa"/>
            <w:tcBorders>
              <w:top w:val="single" w:sz="4" w:space="0" w:color="auto"/>
              <w:left w:val="single" w:sz="4" w:space="0" w:color="auto"/>
              <w:bottom w:val="single" w:sz="4" w:space="0" w:color="auto"/>
              <w:right w:val="single" w:sz="4" w:space="0" w:color="auto"/>
            </w:tcBorders>
            <w:tcPrChange w:id="32"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4E515E38" w14:textId="407FE7E7" w:rsidR="00EC4962" w:rsidRDefault="00EC4962">
            <w:pPr>
              <w:rPr>
                <w:sz w:val="20"/>
                <w:szCs w:val="20"/>
                <w:lang w:eastAsia="zh-CN"/>
              </w:rPr>
            </w:pPr>
            <w:ins w:id="33" w:author="Iraj Sodagar" w:date="2023-01-11T11:35:00Z">
              <w:r>
                <w:rPr>
                  <w:sz w:val="20"/>
                  <w:szCs w:val="20"/>
                  <w:lang w:eastAsia="zh-CN"/>
                </w:rPr>
                <w:t>6.1.2.1</w:t>
              </w:r>
            </w:ins>
          </w:p>
        </w:tc>
        <w:tc>
          <w:tcPr>
            <w:tcW w:w="816" w:type="dxa"/>
            <w:tcBorders>
              <w:top w:val="single" w:sz="4" w:space="0" w:color="auto"/>
              <w:left w:val="single" w:sz="4" w:space="0" w:color="auto"/>
              <w:bottom w:val="single" w:sz="4" w:space="0" w:color="auto"/>
              <w:right w:val="single" w:sz="4" w:space="0" w:color="auto"/>
            </w:tcBorders>
            <w:hideMark/>
            <w:tcPrChange w:id="34" w:author="Iraj Sodagar" w:date="2023-01-11T11:44:00Z">
              <w:tcPr>
                <w:tcW w:w="816" w:type="dxa"/>
                <w:tcBorders>
                  <w:top w:val="single" w:sz="4" w:space="0" w:color="auto"/>
                  <w:left w:val="single" w:sz="4" w:space="0" w:color="auto"/>
                  <w:bottom w:val="single" w:sz="4" w:space="0" w:color="auto"/>
                  <w:right w:val="single" w:sz="4" w:space="0" w:color="auto"/>
                </w:tcBorders>
                <w:hideMark/>
              </w:tcPr>
            </w:tcPrChange>
          </w:tcPr>
          <w:p w14:paraId="35AE1666" w14:textId="5F9410B2" w:rsidR="00EC4962" w:rsidRDefault="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Change w:id="35" w:author="Iraj Sodagar" w:date="2023-01-11T11:44:00Z">
              <w:tcPr>
                <w:tcW w:w="4224" w:type="dxa"/>
                <w:tcBorders>
                  <w:top w:val="single" w:sz="4" w:space="0" w:color="auto"/>
                  <w:left w:val="single" w:sz="4" w:space="0" w:color="auto"/>
                  <w:bottom w:val="single" w:sz="4" w:space="0" w:color="auto"/>
                  <w:right w:val="single" w:sz="4" w:space="0" w:color="auto"/>
                </w:tcBorders>
                <w:hideMark/>
              </w:tcPr>
            </w:tcPrChange>
          </w:tcPr>
          <w:p w14:paraId="729E1A13" w14:textId="336169B5" w:rsidR="00EC4962" w:rsidRDefault="00EC4962">
            <w:pPr>
              <w:rPr>
                <w:sz w:val="20"/>
                <w:szCs w:val="20"/>
                <w:lang w:eastAsia="zh-CN"/>
              </w:rPr>
            </w:pPr>
            <w:r>
              <w:rPr>
                <w:sz w:val="20"/>
                <w:szCs w:val="20"/>
                <w:lang w:eastAsia="zh-CN"/>
              </w:rPr>
              <w:t xml:space="preserve">Priority shall not be present </w:t>
            </w:r>
            <w:del w:id="36" w:author="Iraj Sodagar" w:date="2023-01-11T11:41:00Z">
              <w:r w:rsidDel="00EC4962">
                <w:rPr>
                  <w:sz w:val="20"/>
                  <w:szCs w:val="20"/>
                  <w:lang w:eastAsia="zh-CN"/>
                </w:rPr>
                <w:delText>in FD</w:delText>
              </w:r>
            </w:del>
          </w:p>
        </w:tc>
        <w:tc>
          <w:tcPr>
            <w:tcW w:w="3358" w:type="dxa"/>
            <w:tcBorders>
              <w:top w:val="single" w:sz="4" w:space="0" w:color="auto"/>
              <w:left w:val="single" w:sz="4" w:space="0" w:color="auto"/>
              <w:bottom w:val="single" w:sz="4" w:space="0" w:color="auto"/>
              <w:right w:val="single" w:sz="4" w:space="0" w:color="auto"/>
            </w:tcBorders>
            <w:hideMark/>
            <w:tcPrChange w:id="37" w:author="Iraj Sodagar" w:date="2023-01-11T11:44:00Z">
              <w:tcPr>
                <w:tcW w:w="3320" w:type="dxa"/>
                <w:tcBorders>
                  <w:top w:val="single" w:sz="4" w:space="0" w:color="auto"/>
                  <w:left w:val="single" w:sz="4" w:space="0" w:color="auto"/>
                  <w:bottom w:val="single" w:sz="4" w:space="0" w:color="auto"/>
                  <w:right w:val="single" w:sz="4" w:space="0" w:color="auto"/>
                </w:tcBorders>
                <w:hideMark/>
              </w:tcPr>
            </w:tcPrChange>
          </w:tcPr>
          <w:p w14:paraId="365B2EA2" w14:textId="7B7FD72F" w:rsidR="00EC4962" w:rsidRDefault="00EC4962">
            <w:pPr>
              <w:widowControl w:val="0"/>
              <w:autoSpaceDE w:val="0"/>
              <w:autoSpaceDN w:val="0"/>
              <w:rPr>
                <w:sz w:val="20"/>
                <w:szCs w:val="20"/>
                <w:lang w:eastAsia="zh-CN"/>
              </w:rPr>
              <w:pPrChange w:id="38" w:author="Iraj Sodagar" w:date="2023-01-11T11:43:00Z">
                <w:pPr/>
              </w:pPrChange>
            </w:pPr>
            <w:proofErr w:type="spellStart"/>
            <w:ins w:id="39" w:author="Iraj Sodagar" w:date="2023-01-11T11:42:00Z">
              <w:r w:rsidRPr="00EC4962">
                <w:rPr>
                  <w:sz w:val="16"/>
                  <w:szCs w:val="16"/>
                  <w:lang w:eastAsia="zh-CN"/>
                  <w:rPrChange w:id="40" w:author="Iraj Sodagar" w:date="2023-01-11T11:43:00Z">
                    <w:rPr>
                      <w:lang w:eastAsia="zh-CN"/>
                    </w:rPr>
                  </w:rPrChange>
                </w:rPr>
                <w:t>nbmp</w:t>
              </w:r>
              <w:proofErr w:type="spellEnd"/>
              <w:r w:rsidRPr="00EC4962">
                <w:rPr>
                  <w:sz w:val="16"/>
                  <w:szCs w:val="16"/>
                  <w:lang w:eastAsia="zh-CN"/>
                  <w:rPrChange w:id="41" w:author="Iraj Sodagar" w:date="2023-01-11T11:43:00Z">
                    <w:rPr>
                      <w:lang w:eastAsia="zh-CN"/>
                    </w:rPr>
                  </w:rPrChange>
                </w:rPr>
                <w:t>-conformance-function-</w:t>
              </w:r>
              <w:proofErr w:type="spellStart"/>
              <w:proofErr w:type="gramStart"/>
              <w:r w:rsidRPr="00EC4962">
                <w:rPr>
                  <w:sz w:val="16"/>
                  <w:szCs w:val="16"/>
                  <w:lang w:eastAsia="zh-CN"/>
                  <w:rPrChange w:id="42" w:author="Iraj Sodagar" w:date="2023-01-11T11:43:00Z">
                    <w:rPr>
                      <w:lang w:eastAsia="zh-CN"/>
                    </w:rPr>
                  </w:rPrChange>
                </w:rPr>
                <w:t>schema.json</w:t>
              </w:r>
            </w:ins>
            <w:proofErr w:type="spellEnd"/>
            <w:proofErr w:type="gramEnd"/>
            <w:del w:id="43" w:author="Iraj Sodagar" w:date="2023-01-11T11:42:00Z">
              <w:r w:rsidDel="00EC4962">
                <w:rPr>
                  <w:sz w:val="20"/>
                  <w:szCs w:val="20"/>
                  <w:lang w:eastAsia="zh-CN"/>
                </w:rPr>
                <w:delText>FD schema</w:delText>
              </w:r>
            </w:del>
          </w:p>
        </w:tc>
        <w:tc>
          <w:tcPr>
            <w:tcW w:w="1005" w:type="dxa"/>
            <w:tcBorders>
              <w:top w:val="single" w:sz="4" w:space="0" w:color="auto"/>
              <w:left w:val="single" w:sz="4" w:space="0" w:color="auto"/>
              <w:bottom w:val="single" w:sz="4" w:space="0" w:color="auto"/>
              <w:right w:val="single" w:sz="4" w:space="0" w:color="auto"/>
            </w:tcBorders>
            <w:tcPrChange w:id="44"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4ABE71C9" w14:textId="498686C5" w:rsidR="00EC4962" w:rsidRPr="00EC4962" w:rsidRDefault="009E209C">
            <w:pPr>
              <w:widowControl w:val="0"/>
              <w:autoSpaceDE w:val="0"/>
              <w:autoSpaceDN w:val="0"/>
              <w:jc w:val="center"/>
              <w:rPr>
                <w:sz w:val="16"/>
                <w:szCs w:val="16"/>
                <w:lang w:eastAsia="zh-CN"/>
              </w:rPr>
              <w:pPrChange w:id="45" w:author="Iraj Sodagar" w:date="2023-01-11T11:49:00Z">
                <w:pPr>
                  <w:widowControl w:val="0"/>
                  <w:autoSpaceDE w:val="0"/>
                  <w:autoSpaceDN w:val="0"/>
                </w:pPr>
              </w:pPrChange>
            </w:pPr>
            <w:ins w:id="46" w:author="Iraj Sodagar" w:date="2023-01-11T11:48:00Z">
              <w:r>
                <w:rPr>
                  <w:sz w:val="16"/>
                  <w:szCs w:val="16"/>
                  <w:lang w:eastAsia="zh-CN"/>
                </w:rPr>
                <w:sym w:font="Wingdings" w:char="F0FC"/>
              </w:r>
            </w:ins>
          </w:p>
        </w:tc>
      </w:tr>
      <w:tr w:rsidR="00EC4962" w14:paraId="3137D7EC" w14:textId="0720027E" w:rsidTr="009E209C">
        <w:tc>
          <w:tcPr>
            <w:tcW w:w="933" w:type="dxa"/>
            <w:tcBorders>
              <w:top w:val="single" w:sz="4" w:space="0" w:color="auto"/>
              <w:left w:val="single" w:sz="4" w:space="0" w:color="auto"/>
              <w:bottom w:val="single" w:sz="4" w:space="0" w:color="auto"/>
              <w:right w:val="single" w:sz="4" w:space="0" w:color="auto"/>
            </w:tcBorders>
            <w:tcPrChange w:id="47"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4E224FE6" w14:textId="6159B653" w:rsidR="00EC4962" w:rsidRDefault="00EC4962" w:rsidP="00EC4962">
            <w:pPr>
              <w:rPr>
                <w:sz w:val="20"/>
                <w:szCs w:val="20"/>
                <w:lang w:eastAsia="zh-CN"/>
              </w:rPr>
            </w:pPr>
            <w:ins w:id="48" w:author="Iraj Sodagar" w:date="2023-01-11T11:35:00Z">
              <w:r>
                <w:rPr>
                  <w:sz w:val="20"/>
                  <w:szCs w:val="20"/>
                  <w:lang w:eastAsia="zh-CN"/>
                </w:rPr>
                <w:t>6.1.2.2</w:t>
              </w:r>
            </w:ins>
          </w:p>
        </w:tc>
        <w:tc>
          <w:tcPr>
            <w:tcW w:w="816" w:type="dxa"/>
            <w:tcBorders>
              <w:top w:val="single" w:sz="4" w:space="0" w:color="auto"/>
              <w:left w:val="single" w:sz="4" w:space="0" w:color="auto"/>
              <w:bottom w:val="single" w:sz="4" w:space="0" w:color="auto"/>
              <w:right w:val="single" w:sz="4" w:space="0" w:color="auto"/>
            </w:tcBorders>
            <w:hideMark/>
            <w:tcPrChange w:id="49" w:author="Iraj Sodagar" w:date="2023-01-11T11:44:00Z">
              <w:tcPr>
                <w:tcW w:w="816" w:type="dxa"/>
                <w:tcBorders>
                  <w:top w:val="single" w:sz="4" w:space="0" w:color="auto"/>
                  <w:left w:val="single" w:sz="4" w:space="0" w:color="auto"/>
                  <w:bottom w:val="single" w:sz="4" w:space="0" w:color="auto"/>
                  <w:right w:val="single" w:sz="4" w:space="0" w:color="auto"/>
                </w:tcBorders>
                <w:hideMark/>
              </w:tcPr>
            </w:tcPrChange>
          </w:tcPr>
          <w:p w14:paraId="4998257E" w14:textId="22987737" w:rsidR="00EC4962" w:rsidRDefault="00EC4962" w:rsidP="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Change w:id="50" w:author="Iraj Sodagar" w:date="2023-01-11T11:44:00Z">
              <w:tcPr>
                <w:tcW w:w="4224" w:type="dxa"/>
                <w:tcBorders>
                  <w:top w:val="single" w:sz="4" w:space="0" w:color="auto"/>
                  <w:left w:val="single" w:sz="4" w:space="0" w:color="auto"/>
                  <w:bottom w:val="single" w:sz="4" w:space="0" w:color="auto"/>
                  <w:right w:val="single" w:sz="4" w:space="0" w:color="auto"/>
                </w:tcBorders>
                <w:hideMark/>
              </w:tcPr>
            </w:tcPrChange>
          </w:tcPr>
          <w:p w14:paraId="6CE327F7" w14:textId="0A53B9A1" w:rsidR="00EC4962" w:rsidRDefault="00EC4962" w:rsidP="00EC4962">
            <w:pPr>
              <w:rPr>
                <w:sz w:val="20"/>
                <w:szCs w:val="20"/>
                <w:lang w:eastAsia="zh-CN"/>
              </w:rPr>
            </w:pPr>
            <w:r>
              <w:rPr>
                <w:sz w:val="20"/>
                <w:szCs w:val="20"/>
                <w:lang w:eastAsia="zh-CN"/>
              </w:rPr>
              <w:t xml:space="preserve">nonessential shall not be present </w:t>
            </w:r>
            <w:del w:id="51" w:author="Iraj Sodagar" w:date="2023-01-11T11:41:00Z">
              <w:r w:rsidDel="00EC4962">
                <w:rPr>
                  <w:sz w:val="20"/>
                  <w:szCs w:val="20"/>
                  <w:lang w:eastAsia="zh-CN"/>
                </w:rPr>
                <w:delText>in FD</w:delText>
              </w:r>
            </w:del>
          </w:p>
        </w:tc>
        <w:tc>
          <w:tcPr>
            <w:tcW w:w="3358" w:type="dxa"/>
            <w:tcBorders>
              <w:top w:val="single" w:sz="4" w:space="0" w:color="auto"/>
              <w:left w:val="single" w:sz="4" w:space="0" w:color="auto"/>
              <w:bottom w:val="single" w:sz="4" w:space="0" w:color="auto"/>
              <w:right w:val="single" w:sz="4" w:space="0" w:color="auto"/>
            </w:tcBorders>
            <w:hideMark/>
            <w:tcPrChange w:id="52" w:author="Iraj Sodagar" w:date="2023-01-11T11:44:00Z">
              <w:tcPr>
                <w:tcW w:w="3320" w:type="dxa"/>
                <w:tcBorders>
                  <w:top w:val="single" w:sz="4" w:space="0" w:color="auto"/>
                  <w:left w:val="single" w:sz="4" w:space="0" w:color="auto"/>
                  <w:bottom w:val="single" w:sz="4" w:space="0" w:color="auto"/>
                  <w:right w:val="single" w:sz="4" w:space="0" w:color="auto"/>
                </w:tcBorders>
                <w:hideMark/>
              </w:tcPr>
            </w:tcPrChange>
          </w:tcPr>
          <w:p w14:paraId="61811CB9" w14:textId="6CFA996B" w:rsidR="00EC4962" w:rsidRDefault="00EC4962" w:rsidP="00EC4962">
            <w:pPr>
              <w:rPr>
                <w:sz w:val="20"/>
                <w:szCs w:val="20"/>
                <w:lang w:eastAsia="zh-CN"/>
              </w:rPr>
            </w:pPr>
            <w:proofErr w:type="spellStart"/>
            <w:ins w:id="53"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del w:id="54" w:author="Iraj Sodagar" w:date="2023-01-11T11:43:00Z">
              <w:r w:rsidDel="00C41E9A">
                <w:rPr>
                  <w:sz w:val="20"/>
                  <w:szCs w:val="20"/>
                  <w:lang w:eastAsia="zh-CN"/>
                </w:rPr>
                <w:delText>FD schema</w:delText>
              </w:r>
            </w:del>
          </w:p>
        </w:tc>
        <w:tc>
          <w:tcPr>
            <w:tcW w:w="1005" w:type="dxa"/>
            <w:tcBorders>
              <w:top w:val="single" w:sz="4" w:space="0" w:color="auto"/>
              <w:left w:val="single" w:sz="4" w:space="0" w:color="auto"/>
              <w:bottom w:val="single" w:sz="4" w:space="0" w:color="auto"/>
              <w:right w:val="single" w:sz="4" w:space="0" w:color="auto"/>
            </w:tcBorders>
            <w:tcPrChange w:id="55"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720C4069" w14:textId="499DF4FA" w:rsidR="00EC4962" w:rsidRPr="00F03016" w:rsidRDefault="009E209C">
            <w:pPr>
              <w:jc w:val="center"/>
              <w:rPr>
                <w:sz w:val="16"/>
                <w:szCs w:val="16"/>
                <w:lang w:eastAsia="zh-CN"/>
              </w:rPr>
              <w:pPrChange w:id="56" w:author="Iraj Sodagar" w:date="2023-01-11T11:49:00Z">
                <w:pPr/>
              </w:pPrChange>
            </w:pPr>
            <w:ins w:id="57" w:author="Iraj Sodagar" w:date="2023-01-11T11:49:00Z">
              <w:r>
                <w:rPr>
                  <w:sz w:val="16"/>
                  <w:szCs w:val="16"/>
                  <w:lang w:eastAsia="zh-CN"/>
                </w:rPr>
                <w:sym w:font="Wingdings" w:char="F0FC"/>
              </w:r>
            </w:ins>
          </w:p>
        </w:tc>
      </w:tr>
      <w:tr w:rsidR="009E209C" w14:paraId="5CCC6A00" w14:textId="5B0FF587" w:rsidTr="009E209C">
        <w:tc>
          <w:tcPr>
            <w:tcW w:w="933" w:type="dxa"/>
            <w:tcBorders>
              <w:top w:val="single" w:sz="4" w:space="0" w:color="auto"/>
              <w:left w:val="single" w:sz="4" w:space="0" w:color="auto"/>
              <w:bottom w:val="single" w:sz="4" w:space="0" w:color="auto"/>
              <w:right w:val="single" w:sz="4" w:space="0" w:color="auto"/>
            </w:tcBorders>
            <w:tcPrChange w:id="58"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1DE07C06" w14:textId="34D7D82F" w:rsidR="009E209C" w:rsidRDefault="009E209C" w:rsidP="009E209C">
            <w:pPr>
              <w:rPr>
                <w:sz w:val="20"/>
                <w:szCs w:val="20"/>
                <w:lang w:eastAsia="zh-CN"/>
              </w:rPr>
            </w:pPr>
            <w:ins w:id="59" w:author="Iraj Sodagar" w:date="2023-01-11T11:36:00Z">
              <w:r>
                <w:rPr>
                  <w:sz w:val="20"/>
                  <w:szCs w:val="20"/>
                  <w:lang w:eastAsia="zh-CN"/>
                </w:rPr>
                <w:t>6.1.2.</w:t>
              </w:r>
            </w:ins>
            <w:ins w:id="60" w:author="Iraj Sodagar" w:date="2023-01-11T11:41:00Z">
              <w:r>
                <w:rPr>
                  <w:sz w:val="20"/>
                  <w:szCs w:val="20"/>
                  <w:lang w:eastAsia="zh-CN"/>
                </w:rPr>
                <w:t>3</w:t>
              </w:r>
            </w:ins>
          </w:p>
        </w:tc>
        <w:tc>
          <w:tcPr>
            <w:tcW w:w="816" w:type="dxa"/>
            <w:tcBorders>
              <w:top w:val="single" w:sz="4" w:space="0" w:color="auto"/>
              <w:left w:val="single" w:sz="4" w:space="0" w:color="auto"/>
              <w:bottom w:val="single" w:sz="4" w:space="0" w:color="auto"/>
              <w:right w:val="single" w:sz="4" w:space="0" w:color="auto"/>
            </w:tcBorders>
            <w:hideMark/>
            <w:tcPrChange w:id="61" w:author="Iraj Sodagar" w:date="2023-01-11T11:44:00Z">
              <w:tcPr>
                <w:tcW w:w="816" w:type="dxa"/>
                <w:tcBorders>
                  <w:top w:val="single" w:sz="4" w:space="0" w:color="auto"/>
                  <w:left w:val="single" w:sz="4" w:space="0" w:color="auto"/>
                  <w:bottom w:val="single" w:sz="4" w:space="0" w:color="auto"/>
                  <w:right w:val="single" w:sz="4" w:space="0" w:color="auto"/>
                </w:tcBorders>
                <w:hideMark/>
              </w:tcPr>
            </w:tcPrChange>
          </w:tcPr>
          <w:p w14:paraId="46635618" w14:textId="6BA69857" w:rsidR="009E209C" w:rsidRDefault="009E209C">
            <w:pPr>
              <w:tabs>
                <w:tab w:val="center" w:pos="1613"/>
                <w:tab w:val="left" w:pos="2014"/>
              </w:tabs>
              <w:rPr>
                <w:sz w:val="20"/>
                <w:szCs w:val="20"/>
                <w:lang w:eastAsia="zh-CN"/>
              </w:rPr>
              <w:pPrChange w:id="62" w:author="Iraj Sodagar" w:date="2023-01-11T11:36:00Z">
                <w:pPr/>
              </w:pPrChange>
            </w:pPr>
            <w:ins w:id="63" w:author="Iraj Sodagar" w:date="2023-01-11T11:36:00Z">
              <w:r>
                <w:rPr>
                  <w:sz w:val="20"/>
                  <w:szCs w:val="20"/>
                  <w:lang w:eastAsia="zh-CN"/>
                </w:rPr>
                <w:t>6.1.2</w:t>
              </w:r>
            </w:ins>
            <w:del w:id="64" w:author="Iraj Sodagar" w:date="2023-01-11T11:36:00Z">
              <w:r w:rsidDel="00B425EB">
                <w:rPr>
                  <w:sz w:val="20"/>
                  <w:szCs w:val="20"/>
                  <w:lang w:eastAsia="zh-CN"/>
                </w:rPr>
                <w:delText>…</w:delText>
              </w:r>
            </w:del>
          </w:p>
        </w:tc>
        <w:tc>
          <w:tcPr>
            <w:tcW w:w="2883" w:type="dxa"/>
            <w:tcBorders>
              <w:top w:val="single" w:sz="4" w:space="0" w:color="auto"/>
              <w:left w:val="single" w:sz="4" w:space="0" w:color="auto"/>
              <w:bottom w:val="single" w:sz="4" w:space="0" w:color="auto"/>
              <w:right w:val="single" w:sz="4" w:space="0" w:color="auto"/>
            </w:tcBorders>
            <w:hideMark/>
            <w:tcPrChange w:id="65" w:author="Iraj Sodagar" w:date="2023-01-11T11:44:00Z">
              <w:tcPr>
                <w:tcW w:w="4224" w:type="dxa"/>
                <w:tcBorders>
                  <w:top w:val="single" w:sz="4" w:space="0" w:color="auto"/>
                  <w:left w:val="single" w:sz="4" w:space="0" w:color="auto"/>
                  <w:bottom w:val="single" w:sz="4" w:space="0" w:color="auto"/>
                  <w:right w:val="single" w:sz="4" w:space="0" w:color="auto"/>
                </w:tcBorders>
                <w:hideMark/>
              </w:tcPr>
            </w:tcPrChange>
          </w:tcPr>
          <w:p w14:paraId="6BEABCFE" w14:textId="7E1D22A0" w:rsidR="009E209C" w:rsidRDefault="009E209C" w:rsidP="009E209C">
            <w:pPr>
              <w:rPr>
                <w:sz w:val="20"/>
                <w:szCs w:val="20"/>
                <w:lang w:eastAsia="zh-CN"/>
              </w:rPr>
            </w:pPr>
            <w:ins w:id="66" w:author="Iraj Sodagar" w:date="2023-01-11T11:35:00Z">
              <w:r>
                <w:rPr>
                  <w:sz w:val="20"/>
                  <w:szCs w:val="20"/>
                  <w:lang w:eastAsia="zh-CN"/>
                </w:rPr>
                <w:t xml:space="preserve">location shall not be present </w:t>
              </w:r>
            </w:ins>
            <w:del w:id="67" w:author="Iraj Sodagar" w:date="2023-01-11T11:35:00Z">
              <w:r w:rsidDel="00922D99">
                <w:rPr>
                  <w:sz w:val="20"/>
                  <w:szCs w:val="20"/>
                  <w:lang w:eastAsia="zh-CN"/>
                </w:rPr>
                <w:delText>…</w:delText>
              </w:r>
            </w:del>
          </w:p>
        </w:tc>
        <w:tc>
          <w:tcPr>
            <w:tcW w:w="3358" w:type="dxa"/>
            <w:tcBorders>
              <w:top w:val="single" w:sz="4" w:space="0" w:color="auto"/>
              <w:left w:val="single" w:sz="4" w:space="0" w:color="auto"/>
              <w:bottom w:val="single" w:sz="4" w:space="0" w:color="auto"/>
              <w:right w:val="single" w:sz="4" w:space="0" w:color="auto"/>
            </w:tcBorders>
            <w:hideMark/>
            <w:tcPrChange w:id="68" w:author="Iraj Sodagar" w:date="2023-01-11T11:44:00Z">
              <w:tcPr>
                <w:tcW w:w="3320" w:type="dxa"/>
                <w:tcBorders>
                  <w:top w:val="single" w:sz="4" w:space="0" w:color="auto"/>
                  <w:left w:val="single" w:sz="4" w:space="0" w:color="auto"/>
                  <w:bottom w:val="single" w:sz="4" w:space="0" w:color="auto"/>
                  <w:right w:val="single" w:sz="4" w:space="0" w:color="auto"/>
                </w:tcBorders>
                <w:hideMark/>
              </w:tcPr>
            </w:tcPrChange>
          </w:tcPr>
          <w:p w14:paraId="27615A28" w14:textId="126BD379" w:rsidR="009E209C" w:rsidRDefault="009E209C" w:rsidP="009E209C">
            <w:pPr>
              <w:rPr>
                <w:sz w:val="20"/>
                <w:szCs w:val="20"/>
                <w:lang w:eastAsia="zh-CN"/>
              </w:rPr>
            </w:pPr>
            <w:proofErr w:type="spellStart"/>
            <w:ins w:id="69"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del w:id="70" w:author="Iraj Sodagar" w:date="2023-01-11T11:35:00Z">
              <w:r w:rsidDel="00922D99">
                <w:rPr>
                  <w:sz w:val="20"/>
                  <w:szCs w:val="20"/>
                  <w:lang w:eastAsia="zh-CN"/>
                </w:rPr>
                <w:delText>…</w:delText>
              </w:r>
            </w:del>
          </w:p>
        </w:tc>
        <w:tc>
          <w:tcPr>
            <w:tcW w:w="1005" w:type="dxa"/>
            <w:tcBorders>
              <w:top w:val="single" w:sz="4" w:space="0" w:color="auto"/>
              <w:left w:val="single" w:sz="4" w:space="0" w:color="auto"/>
              <w:bottom w:val="single" w:sz="4" w:space="0" w:color="auto"/>
              <w:right w:val="single" w:sz="4" w:space="0" w:color="auto"/>
            </w:tcBorders>
            <w:tcPrChange w:id="71"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0E4B1FC7" w14:textId="30C6CBA9" w:rsidR="009E209C" w:rsidRPr="00F03016" w:rsidRDefault="009E209C">
            <w:pPr>
              <w:jc w:val="center"/>
              <w:rPr>
                <w:sz w:val="16"/>
                <w:szCs w:val="16"/>
                <w:lang w:eastAsia="zh-CN"/>
              </w:rPr>
              <w:pPrChange w:id="72" w:author="Iraj Sodagar" w:date="2023-01-11T11:49:00Z">
                <w:pPr/>
              </w:pPrChange>
            </w:pPr>
            <w:ins w:id="73" w:author="Iraj Sodagar" w:date="2023-01-11T11:49:00Z">
              <w:r>
                <w:rPr>
                  <w:sz w:val="16"/>
                  <w:szCs w:val="16"/>
                  <w:lang w:eastAsia="zh-CN"/>
                </w:rPr>
                <w:sym w:font="Wingdings" w:char="F0FC"/>
              </w:r>
            </w:ins>
          </w:p>
        </w:tc>
      </w:tr>
      <w:tr w:rsidR="009E209C" w14:paraId="04D7EE8B" w14:textId="730EBFB3" w:rsidTr="009E209C">
        <w:trPr>
          <w:ins w:id="74" w:author="Iraj Sodagar" w:date="2023-01-11T11:36:00Z"/>
        </w:trPr>
        <w:tc>
          <w:tcPr>
            <w:tcW w:w="933" w:type="dxa"/>
            <w:tcBorders>
              <w:top w:val="single" w:sz="4" w:space="0" w:color="auto"/>
              <w:left w:val="single" w:sz="4" w:space="0" w:color="auto"/>
              <w:bottom w:val="single" w:sz="4" w:space="0" w:color="auto"/>
              <w:right w:val="single" w:sz="4" w:space="0" w:color="auto"/>
            </w:tcBorders>
            <w:tcPrChange w:id="75"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266C338E" w14:textId="4353E0E8" w:rsidR="009E209C" w:rsidRDefault="009E209C" w:rsidP="009E209C">
            <w:pPr>
              <w:rPr>
                <w:ins w:id="76" w:author="Iraj Sodagar" w:date="2023-01-11T11:36:00Z"/>
                <w:sz w:val="20"/>
                <w:szCs w:val="20"/>
                <w:lang w:eastAsia="zh-CN"/>
              </w:rPr>
            </w:pPr>
            <w:ins w:id="77" w:author="Iraj Sodagar" w:date="2023-01-11T11:36:00Z">
              <w:r>
                <w:rPr>
                  <w:sz w:val="20"/>
                  <w:szCs w:val="20"/>
                  <w:lang w:eastAsia="zh-CN"/>
                </w:rPr>
                <w:t>6.1.2.</w:t>
              </w:r>
            </w:ins>
            <w:ins w:id="78" w:author="Iraj Sodagar" w:date="2023-01-11T11:41:00Z">
              <w:r>
                <w:rPr>
                  <w:sz w:val="20"/>
                  <w:szCs w:val="20"/>
                  <w:lang w:eastAsia="zh-CN"/>
                </w:rPr>
                <w:t>4</w:t>
              </w:r>
            </w:ins>
          </w:p>
        </w:tc>
        <w:tc>
          <w:tcPr>
            <w:tcW w:w="816" w:type="dxa"/>
            <w:tcBorders>
              <w:top w:val="single" w:sz="4" w:space="0" w:color="auto"/>
              <w:left w:val="single" w:sz="4" w:space="0" w:color="auto"/>
              <w:bottom w:val="single" w:sz="4" w:space="0" w:color="auto"/>
              <w:right w:val="single" w:sz="4" w:space="0" w:color="auto"/>
            </w:tcBorders>
            <w:tcPrChange w:id="79" w:author="Iraj Sodagar" w:date="2023-01-11T11:44:00Z">
              <w:tcPr>
                <w:tcW w:w="816" w:type="dxa"/>
                <w:tcBorders>
                  <w:top w:val="single" w:sz="4" w:space="0" w:color="auto"/>
                  <w:left w:val="single" w:sz="4" w:space="0" w:color="auto"/>
                  <w:bottom w:val="single" w:sz="4" w:space="0" w:color="auto"/>
                  <w:right w:val="single" w:sz="4" w:space="0" w:color="auto"/>
                </w:tcBorders>
              </w:tcPr>
            </w:tcPrChange>
          </w:tcPr>
          <w:p w14:paraId="2002A8BA" w14:textId="01839B4D" w:rsidR="009E209C" w:rsidRDefault="009E209C" w:rsidP="009E209C">
            <w:pPr>
              <w:tabs>
                <w:tab w:val="center" w:pos="1613"/>
                <w:tab w:val="left" w:pos="2014"/>
              </w:tabs>
              <w:rPr>
                <w:ins w:id="80" w:author="Iraj Sodagar" w:date="2023-01-11T11:36:00Z"/>
                <w:sz w:val="20"/>
                <w:szCs w:val="20"/>
                <w:lang w:eastAsia="zh-CN"/>
              </w:rPr>
            </w:pPr>
            <w:ins w:id="81" w:author="Iraj Sodagar" w:date="2023-01-11T11:36:00Z">
              <w:r>
                <w:rPr>
                  <w:sz w:val="20"/>
                  <w:szCs w:val="20"/>
                  <w:lang w:eastAsia="zh-CN"/>
                </w:rPr>
                <w:t>6.1.2</w:t>
              </w:r>
            </w:ins>
          </w:p>
        </w:tc>
        <w:tc>
          <w:tcPr>
            <w:tcW w:w="2883" w:type="dxa"/>
            <w:tcBorders>
              <w:top w:val="single" w:sz="4" w:space="0" w:color="auto"/>
              <w:left w:val="single" w:sz="4" w:space="0" w:color="auto"/>
              <w:bottom w:val="single" w:sz="4" w:space="0" w:color="auto"/>
              <w:right w:val="single" w:sz="4" w:space="0" w:color="auto"/>
            </w:tcBorders>
            <w:tcPrChange w:id="82" w:author="Iraj Sodagar" w:date="2023-01-11T11:44:00Z">
              <w:tcPr>
                <w:tcW w:w="4224" w:type="dxa"/>
                <w:tcBorders>
                  <w:top w:val="single" w:sz="4" w:space="0" w:color="auto"/>
                  <w:left w:val="single" w:sz="4" w:space="0" w:color="auto"/>
                  <w:bottom w:val="single" w:sz="4" w:space="0" w:color="auto"/>
                  <w:right w:val="single" w:sz="4" w:space="0" w:color="auto"/>
                </w:tcBorders>
              </w:tcPr>
            </w:tcPrChange>
          </w:tcPr>
          <w:p w14:paraId="210FAEC1" w14:textId="52650272" w:rsidR="009E209C" w:rsidRDefault="009E209C" w:rsidP="009E209C">
            <w:pPr>
              <w:rPr>
                <w:ins w:id="83" w:author="Iraj Sodagar" w:date="2023-01-11T11:36:00Z"/>
                <w:sz w:val="20"/>
                <w:szCs w:val="20"/>
                <w:lang w:eastAsia="zh-CN"/>
              </w:rPr>
            </w:pPr>
            <w:ins w:id="84" w:author="Iraj Sodagar" w:date="2023-01-11T11:37:00Z">
              <w:r>
                <w:rPr>
                  <w:sz w:val="20"/>
                  <w:szCs w:val="20"/>
                  <w:lang w:eastAsia="zh-CN"/>
                </w:rPr>
                <w:t>task-group</w:t>
              </w:r>
            </w:ins>
            <w:ins w:id="85" w:author="Iraj Sodagar" w:date="2023-01-11T11:36: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tcPrChange w:id="86"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71AFEB04" w14:textId="0A891B88" w:rsidR="009E209C" w:rsidRDefault="009E209C" w:rsidP="009E209C">
            <w:pPr>
              <w:rPr>
                <w:ins w:id="87" w:author="Iraj Sodagar" w:date="2023-01-11T11:36:00Z"/>
                <w:sz w:val="20"/>
                <w:szCs w:val="20"/>
                <w:lang w:eastAsia="zh-CN"/>
              </w:rPr>
            </w:pPr>
            <w:proofErr w:type="spellStart"/>
            <w:ins w:id="88"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Change w:id="89"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17DD2EE4" w14:textId="557FD036" w:rsidR="009E209C" w:rsidRPr="00F03016" w:rsidRDefault="009E209C">
            <w:pPr>
              <w:jc w:val="center"/>
              <w:rPr>
                <w:ins w:id="90" w:author="Iraj Sodagar" w:date="2023-01-11T11:44:00Z"/>
                <w:sz w:val="16"/>
                <w:szCs w:val="16"/>
                <w:lang w:eastAsia="zh-CN"/>
              </w:rPr>
              <w:pPrChange w:id="91" w:author="Iraj Sodagar" w:date="2023-01-11T11:49:00Z">
                <w:pPr/>
              </w:pPrChange>
            </w:pPr>
            <w:ins w:id="92" w:author="Iraj Sodagar" w:date="2023-01-11T11:49:00Z">
              <w:r>
                <w:rPr>
                  <w:sz w:val="16"/>
                  <w:szCs w:val="16"/>
                  <w:lang w:eastAsia="zh-CN"/>
                </w:rPr>
                <w:sym w:font="Wingdings" w:char="F0FC"/>
              </w:r>
            </w:ins>
          </w:p>
        </w:tc>
      </w:tr>
      <w:tr w:rsidR="009E209C" w14:paraId="62AB3DE5" w14:textId="1B5C93DB" w:rsidTr="009E209C">
        <w:trPr>
          <w:ins w:id="93" w:author="Iraj Sodagar" w:date="2023-01-11T11:37:00Z"/>
        </w:trPr>
        <w:tc>
          <w:tcPr>
            <w:tcW w:w="933" w:type="dxa"/>
            <w:tcBorders>
              <w:top w:val="single" w:sz="4" w:space="0" w:color="auto"/>
              <w:left w:val="single" w:sz="4" w:space="0" w:color="auto"/>
              <w:bottom w:val="single" w:sz="4" w:space="0" w:color="auto"/>
              <w:right w:val="single" w:sz="4" w:space="0" w:color="auto"/>
            </w:tcBorders>
            <w:tcPrChange w:id="94"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0D6B467C" w14:textId="62E9AB86" w:rsidR="009E209C" w:rsidRDefault="009E209C" w:rsidP="009E209C">
            <w:pPr>
              <w:rPr>
                <w:ins w:id="95" w:author="Iraj Sodagar" w:date="2023-01-11T11:37:00Z"/>
                <w:sz w:val="20"/>
                <w:szCs w:val="20"/>
                <w:lang w:eastAsia="zh-CN"/>
              </w:rPr>
            </w:pPr>
            <w:ins w:id="96" w:author="Iraj Sodagar" w:date="2023-01-11T11:38:00Z">
              <w:r>
                <w:rPr>
                  <w:sz w:val="20"/>
                  <w:szCs w:val="20"/>
                  <w:lang w:eastAsia="zh-CN"/>
                </w:rPr>
                <w:t>6.1.2.</w:t>
              </w:r>
            </w:ins>
            <w:ins w:id="97" w:author="Iraj Sodagar" w:date="2023-01-11T11:41:00Z">
              <w:r>
                <w:rPr>
                  <w:sz w:val="20"/>
                  <w:szCs w:val="20"/>
                  <w:lang w:eastAsia="zh-CN"/>
                </w:rPr>
                <w:t>5</w:t>
              </w:r>
            </w:ins>
          </w:p>
        </w:tc>
        <w:tc>
          <w:tcPr>
            <w:tcW w:w="816" w:type="dxa"/>
            <w:tcBorders>
              <w:top w:val="single" w:sz="4" w:space="0" w:color="auto"/>
              <w:left w:val="single" w:sz="4" w:space="0" w:color="auto"/>
              <w:bottom w:val="single" w:sz="4" w:space="0" w:color="auto"/>
              <w:right w:val="single" w:sz="4" w:space="0" w:color="auto"/>
            </w:tcBorders>
            <w:tcPrChange w:id="98" w:author="Iraj Sodagar" w:date="2023-01-11T11:44:00Z">
              <w:tcPr>
                <w:tcW w:w="816" w:type="dxa"/>
                <w:tcBorders>
                  <w:top w:val="single" w:sz="4" w:space="0" w:color="auto"/>
                  <w:left w:val="single" w:sz="4" w:space="0" w:color="auto"/>
                  <w:bottom w:val="single" w:sz="4" w:space="0" w:color="auto"/>
                  <w:right w:val="single" w:sz="4" w:space="0" w:color="auto"/>
                </w:tcBorders>
              </w:tcPr>
            </w:tcPrChange>
          </w:tcPr>
          <w:p w14:paraId="677BC8E1" w14:textId="70B214C3" w:rsidR="009E209C" w:rsidRDefault="009E209C" w:rsidP="009E209C">
            <w:pPr>
              <w:tabs>
                <w:tab w:val="center" w:pos="1613"/>
                <w:tab w:val="left" w:pos="2014"/>
              </w:tabs>
              <w:rPr>
                <w:ins w:id="99" w:author="Iraj Sodagar" w:date="2023-01-11T11:37:00Z"/>
                <w:sz w:val="20"/>
                <w:szCs w:val="20"/>
                <w:lang w:eastAsia="zh-CN"/>
              </w:rPr>
            </w:pPr>
            <w:ins w:id="100" w:author="Iraj Sodagar" w:date="2023-01-11T11:38:00Z">
              <w:r>
                <w:rPr>
                  <w:sz w:val="20"/>
                  <w:szCs w:val="20"/>
                  <w:lang w:eastAsia="zh-CN"/>
                </w:rPr>
                <w:t>6.1.2</w:t>
              </w:r>
            </w:ins>
          </w:p>
        </w:tc>
        <w:tc>
          <w:tcPr>
            <w:tcW w:w="2883" w:type="dxa"/>
            <w:tcBorders>
              <w:top w:val="single" w:sz="4" w:space="0" w:color="auto"/>
              <w:left w:val="single" w:sz="4" w:space="0" w:color="auto"/>
              <w:bottom w:val="single" w:sz="4" w:space="0" w:color="auto"/>
              <w:right w:val="single" w:sz="4" w:space="0" w:color="auto"/>
            </w:tcBorders>
            <w:tcPrChange w:id="101" w:author="Iraj Sodagar" w:date="2023-01-11T11:44:00Z">
              <w:tcPr>
                <w:tcW w:w="4224" w:type="dxa"/>
                <w:tcBorders>
                  <w:top w:val="single" w:sz="4" w:space="0" w:color="auto"/>
                  <w:left w:val="single" w:sz="4" w:space="0" w:color="auto"/>
                  <w:bottom w:val="single" w:sz="4" w:space="0" w:color="auto"/>
                  <w:right w:val="single" w:sz="4" w:space="0" w:color="auto"/>
                </w:tcBorders>
              </w:tcPr>
            </w:tcPrChange>
          </w:tcPr>
          <w:p w14:paraId="12D644AB" w14:textId="167CA5DB" w:rsidR="009E209C" w:rsidRDefault="009E209C" w:rsidP="009E209C">
            <w:pPr>
              <w:rPr>
                <w:ins w:id="102" w:author="Iraj Sodagar" w:date="2023-01-11T11:37:00Z"/>
                <w:sz w:val="20"/>
                <w:szCs w:val="20"/>
                <w:lang w:eastAsia="zh-CN"/>
              </w:rPr>
            </w:pPr>
            <w:ins w:id="103" w:author="Iraj Sodagar" w:date="2023-01-11T11:38:00Z">
              <w:r>
                <w:rPr>
                  <w:sz w:val="20"/>
                  <w:szCs w:val="20"/>
                  <w:lang w:eastAsia="zh-CN"/>
                </w:rPr>
                <w:t>parameter id shall be valid URL</w:t>
              </w:r>
            </w:ins>
          </w:p>
        </w:tc>
        <w:tc>
          <w:tcPr>
            <w:tcW w:w="3358" w:type="dxa"/>
            <w:tcBorders>
              <w:top w:val="single" w:sz="4" w:space="0" w:color="auto"/>
              <w:left w:val="single" w:sz="4" w:space="0" w:color="auto"/>
              <w:bottom w:val="single" w:sz="4" w:space="0" w:color="auto"/>
              <w:right w:val="single" w:sz="4" w:space="0" w:color="auto"/>
            </w:tcBorders>
            <w:tcPrChange w:id="104"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4115214C" w14:textId="4294383A" w:rsidR="009E209C" w:rsidRDefault="009E209C" w:rsidP="009E209C">
            <w:pPr>
              <w:rPr>
                <w:ins w:id="105" w:author="Iraj Sodagar" w:date="2023-01-11T11:37:00Z"/>
                <w:sz w:val="20"/>
                <w:szCs w:val="20"/>
                <w:lang w:eastAsia="zh-CN"/>
              </w:rPr>
            </w:pPr>
            <w:proofErr w:type="spellStart"/>
            <w:ins w:id="106"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Change w:id="107"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49A106C9" w14:textId="7B4F49EF" w:rsidR="009E209C" w:rsidRPr="00F03016" w:rsidRDefault="009E209C">
            <w:pPr>
              <w:jc w:val="center"/>
              <w:rPr>
                <w:ins w:id="108" w:author="Iraj Sodagar" w:date="2023-01-11T11:44:00Z"/>
                <w:sz w:val="16"/>
                <w:szCs w:val="16"/>
                <w:lang w:eastAsia="zh-CN"/>
              </w:rPr>
              <w:pPrChange w:id="109" w:author="Iraj Sodagar" w:date="2023-01-11T11:49:00Z">
                <w:pPr/>
              </w:pPrChange>
            </w:pPr>
          </w:p>
        </w:tc>
      </w:tr>
      <w:tr w:rsidR="009E209C" w14:paraId="17EE4F64" w14:textId="418E18C6" w:rsidTr="009E209C">
        <w:trPr>
          <w:ins w:id="110" w:author="Iraj Sodagar" w:date="2023-01-11T11:36:00Z"/>
        </w:trPr>
        <w:tc>
          <w:tcPr>
            <w:tcW w:w="933" w:type="dxa"/>
            <w:tcBorders>
              <w:top w:val="single" w:sz="4" w:space="0" w:color="auto"/>
              <w:left w:val="single" w:sz="4" w:space="0" w:color="auto"/>
              <w:bottom w:val="single" w:sz="4" w:space="0" w:color="auto"/>
              <w:right w:val="single" w:sz="4" w:space="0" w:color="auto"/>
            </w:tcBorders>
            <w:tcPrChange w:id="111"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612029CD" w14:textId="5A7E13EB" w:rsidR="009E209C" w:rsidRDefault="009E209C" w:rsidP="009E209C">
            <w:pPr>
              <w:rPr>
                <w:ins w:id="112" w:author="Iraj Sodagar" w:date="2023-01-11T11:36:00Z"/>
                <w:sz w:val="20"/>
                <w:szCs w:val="20"/>
                <w:lang w:eastAsia="zh-CN"/>
              </w:rPr>
            </w:pPr>
            <w:ins w:id="113" w:author="Iraj Sodagar" w:date="2023-01-11T11:36:00Z">
              <w:r>
                <w:rPr>
                  <w:sz w:val="20"/>
                  <w:szCs w:val="20"/>
                  <w:lang w:eastAsia="zh-CN"/>
                </w:rPr>
                <w:t>6.1.2.</w:t>
              </w:r>
            </w:ins>
            <w:ins w:id="114" w:author="Iraj Sodagar" w:date="2023-01-11T11:41:00Z">
              <w:r>
                <w:rPr>
                  <w:sz w:val="20"/>
                  <w:szCs w:val="20"/>
                  <w:lang w:eastAsia="zh-CN"/>
                </w:rPr>
                <w:t>6</w:t>
              </w:r>
            </w:ins>
          </w:p>
        </w:tc>
        <w:tc>
          <w:tcPr>
            <w:tcW w:w="816" w:type="dxa"/>
            <w:tcBorders>
              <w:top w:val="single" w:sz="4" w:space="0" w:color="auto"/>
              <w:left w:val="single" w:sz="4" w:space="0" w:color="auto"/>
              <w:bottom w:val="single" w:sz="4" w:space="0" w:color="auto"/>
              <w:right w:val="single" w:sz="4" w:space="0" w:color="auto"/>
            </w:tcBorders>
            <w:tcPrChange w:id="115" w:author="Iraj Sodagar" w:date="2023-01-11T11:44:00Z">
              <w:tcPr>
                <w:tcW w:w="816" w:type="dxa"/>
                <w:tcBorders>
                  <w:top w:val="single" w:sz="4" w:space="0" w:color="auto"/>
                  <w:left w:val="single" w:sz="4" w:space="0" w:color="auto"/>
                  <w:bottom w:val="single" w:sz="4" w:space="0" w:color="auto"/>
                  <w:right w:val="single" w:sz="4" w:space="0" w:color="auto"/>
                </w:tcBorders>
              </w:tcPr>
            </w:tcPrChange>
          </w:tcPr>
          <w:p w14:paraId="29F082DA" w14:textId="7D3E1178" w:rsidR="009E209C" w:rsidRDefault="009E209C" w:rsidP="009E209C">
            <w:pPr>
              <w:tabs>
                <w:tab w:val="center" w:pos="1613"/>
                <w:tab w:val="left" w:pos="2014"/>
              </w:tabs>
              <w:rPr>
                <w:ins w:id="116" w:author="Iraj Sodagar" w:date="2023-01-11T11:36:00Z"/>
                <w:sz w:val="20"/>
                <w:szCs w:val="20"/>
                <w:lang w:eastAsia="zh-CN"/>
              </w:rPr>
            </w:pPr>
            <w:ins w:id="117" w:author="Iraj Sodagar" w:date="2023-01-11T11:36:00Z">
              <w:r>
                <w:rPr>
                  <w:sz w:val="20"/>
                  <w:szCs w:val="20"/>
                  <w:lang w:eastAsia="zh-CN"/>
                </w:rPr>
                <w:t>6.1.2</w:t>
              </w:r>
            </w:ins>
          </w:p>
        </w:tc>
        <w:tc>
          <w:tcPr>
            <w:tcW w:w="2883" w:type="dxa"/>
            <w:tcBorders>
              <w:top w:val="single" w:sz="4" w:space="0" w:color="auto"/>
              <w:left w:val="single" w:sz="4" w:space="0" w:color="auto"/>
              <w:bottom w:val="single" w:sz="4" w:space="0" w:color="auto"/>
              <w:right w:val="single" w:sz="4" w:space="0" w:color="auto"/>
            </w:tcBorders>
            <w:tcPrChange w:id="118" w:author="Iraj Sodagar" w:date="2023-01-11T11:44:00Z">
              <w:tcPr>
                <w:tcW w:w="4224" w:type="dxa"/>
                <w:tcBorders>
                  <w:top w:val="single" w:sz="4" w:space="0" w:color="auto"/>
                  <w:left w:val="single" w:sz="4" w:space="0" w:color="auto"/>
                  <w:bottom w:val="single" w:sz="4" w:space="0" w:color="auto"/>
                  <w:right w:val="single" w:sz="4" w:space="0" w:color="auto"/>
                </w:tcBorders>
              </w:tcPr>
            </w:tcPrChange>
          </w:tcPr>
          <w:p w14:paraId="0AD8B5D2" w14:textId="43DD7DFF" w:rsidR="009E209C" w:rsidRDefault="009E209C" w:rsidP="009E209C">
            <w:pPr>
              <w:rPr>
                <w:ins w:id="119" w:author="Iraj Sodagar" w:date="2023-01-11T11:36:00Z"/>
                <w:sz w:val="20"/>
                <w:szCs w:val="20"/>
                <w:lang w:eastAsia="zh-CN"/>
              </w:rPr>
            </w:pPr>
            <w:ins w:id="120" w:author="Iraj Sodagar" w:date="2023-01-11T11:38:00Z">
              <w:r>
                <w:rPr>
                  <w:sz w:val="20"/>
                  <w:szCs w:val="20"/>
                  <w:lang w:eastAsia="zh-CN"/>
                </w:rPr>
                <w:t>stream-id</w:t>
              </w:r>
            </w:ins>
            <w:ins w:id="121" w:author="Iraj Sodagar" w:date="2023-01-11T11:36: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tcPrChange w:id="122"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36C3FDD9" w14:textId="1F148361" w:rsidR="009E209C" w:rsidRDefault="009E209C" w:rsidP="009E209C">
            <w:pPr>
              <w:rPr>
                <w:ins w:id="123" w:author="Iraj Sodagar" w:date="2023-01-11T11:36:00Z"/>
                <w:sz w:val="20"/>
                <w:szCs w:val="20"/>
                <w:lang w:eastAsia="zh-CN"/>
              </w:rPr>
            </w:pPr>
            <w:proofErr w:type="spellStart"/>
            <w:ins w:id="124"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Change w:id="125"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03592FE9" w14:textId="39B75466" w:rsidR="009E209C" w:rsidRPr="00F03016" w:rsidRDefault="009E209C">
            <w:pPr>
              <w:jc w:val="center"/>
              <w:rPr>
                <w:ins w:id="126" w:author="Iraj Sodagar" w:date="2023-01-11T11:44:00Z"/>
                <w:sz w:val="16"/>
                <w:szCs w:val="16"/>
                <w:lang w:eastAsia="zh-CN"/>
              </w:rPr>
              <w:pPrChange w:id="127" w:author="Iraj Sodagar" w:date="2023-01-11T11:49:00Z">
                <w:pPr/>
              </w:pPrChange>
            </w:pPr>
            <w:ins w:id="128" w:author="Iraj Sodagar" w:date="2023-01-11T11:49:00Z">
              <w:r>
                <w:rPr>
                  <w:sz w:val="16"/>
                  <w:szCs w:val="16"/>
                  <w:lang w:eastAsia="zh-CN"/>
                </w:rPr>
                <w:sym w:font="Wingdings" w:char="F0FC"/>
              </w:r>
            </w:ins>
          </w:p>
        </w:tc>
      </w:tr>
      <w:tr w:rsidR="009E209C" w14:paraId="6C55672B" w14:textId="0F8FB82B" w:rsidTr="009E209C">
        <w:trPr>
          <w:ins w:id="129" w:author="Iraj Sodagar" w:date="2023-01-11T11:36:00Z"/>
        </w:trPr>
        <w:tc>
          <w:tcPr>
            <w:tcW w:w="933" w:type="dxa"/>
            <w:tcBorders>
              <w:top w:val="single" w:sz="4" w:space="0" w:color="auto"/>
              <w:left w:val="single" w:sz="4" w:space="0" w:color="auto"/>
              <w:bottom w:val="single" w:sz="4" w:space="0" w:color="auto"/>
              <w:right w:val="single" w:sz="4" w:space="0" w:color="auto"/>
            </w:tcBorders>
            <w:tcPrChange w:id="130"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0C3C4E9D" w14:textId="77BF8F93" w:rsidR="009E209C" w:rsidRDefault="009E209C" w:rsidP="009E209C">
            <w:pPr>
              <w:rPr>
                <w:ins w:id="131" w:author="Iraj Sodagar" w:date="2023-01-11T11:36:00Z"/>
                <w:sz w:val="20"/>
                <w:szCs w:val="20"/>
                <w:lang w:eastAsia="zh-CN"/>
              </w:rPr>
            </w:pPr>
            <w:ins w:id="132" w:author="Iraj Sodagar" w:date="2023-01-11T11:36:00Z">
              <w:r>
                <w:rPr>
                  <w:sz w:val="20"/>
                  <w:szCs w:val="20"/>
                  <w:lang w:eastAsia="zh-CN"/>
                </w:rPr>
                <w:t>6.1.2.</w:t>
              </w:r>
            </w:ins>
            <w:ins w:id="133" w:author="Iraj Sodagar" w:date="2023-01-11T11:41:00Z">
              <w:r>
                <w:rPr>
                  <w:sz w:val="20"/>
                  <w:szCs w:val="20"/>
                  <w:lang w:eastAsia="zh-CN"/>
                </w:rPr>
                <w:t>7</w:t>
              </w:r>
            </w:ins>
          </w:p>
        </w:tc>
        <w:tc>
          <w:tcPr>
            <w:tcW w:w="816" w:type="dxa"/>
            <w:tcBorders>
              <w:top w:val="single" w:sz="4" w:space="0" w:color="auto"/>
              <w:left w:val="single" w:sz="4" w:space="0" w:color="auto"/>
              <w:bottom w:val="single" w:sz="4" w:space="0" w:color="auto"/>
              <w:right w:val="single" w:sz="4" w:space="0" w:color="auto"/>
            </w:tcBorders>
            <w:tcPrChange w:id="134" w:author="Iraj Sodagar" w:date="2023-01-11T11:44:00Z">
              <w:tcPr>
                <w:tcW w:w="816" w:type="dxa"/>
                <w:tcBorders>
                  <w:top w:val="single" w:sz="4" w:space="0" w:color="auto"/>
                  <w:left w:val="single" w:sz="4" w:space="0" w:color="auto"/>
                  <w:bottom w:val="single" w:sz="4" w:space="0" w:color="auto"/>
                  <w:right w:val="single" w:sz="4" w:space="0" w:color="auto"/>
                </w:tcBorders>
              </w:tcPr>
            </w:tcPrChange>
          </w:tcPr>
          <w:p w14:paraId="00A09E60" w14:textId="2CA2693C" w:rsidR="009E209C" w:rsidRDefault="009E209C" w:rsidP="009E209C">
            <w:pPr>
              <w:tabs>
                <w:tab w:val="center" w:pos="1613"/>
                <w:tab w:val="left" w:pos="2014"/>
              </w:tabs>
              <w:rPr>
                <w:ins w:id="135" w:author="Iraj Sodagar" w:date="2023-01-11T11:36:00Z"/>
                <w:sz w:val="20"/>
                <w:szCs w:val="20"/>
                <w:lang w:eastAsia="zh-CN"/>
              </w:rPr>
            </w:pPr>
            <w:ins w:id="136" w:author="Iraj Sodagar" w:date="2023-01-11T11:36:00Z">
              <w:r>
                <w:rPr>
                  <w:sz w:val="20"/>
                  <w:szCs w:val="20"/>
                  <w:lang w:eastAsia="zh-CN"/>
                </w:rPr>
                <w:t>6.1.2</w:t>
              </w:r>
            </w:ins>
          </w:p>
        </w:tc>
        <w:tc>
          <w:tcPr>
            <w:tcW w:w="2883" w:type="dxa"/>
            <w:tcBorders>
              <w:top w:val="single" w:sz="4" w:space="0" w:color="auto"/>
              <w:left w:val="single" w:sz="4" w:space="0" w:color="auto"/>
              <w:bottom w:val="single" w:sz="4" w:space="0" w:color="auto"/>
              <w:right w:val="single" w:sz="4" w:space="0" w:color="auto"/>
            </w:tcBorders>
            <w:tcPrChange w:id="137" w:author="Iraj Sodagar" w:date="2023-01-11T11:44:00Z">
              <w:tcPr>
                <w:tcW w:w="4224" w:type="dxa"/>
                <w:tcBorders>
                  <w:top w:val="single" w:sz="4" w:space="0" w:color="auto"/>
                  <w:left w:val="single" w:sz="4" w:space="0" w:color="auto"/>
                  <w:bottom w:val="single" w:sz="4" w:space="0" w:color="auto"/>
                  <w:right w:val="single" w:sz="4" w:space="0" w:color="auto"/>
                </w:tcBorders>
              </w:tcPr>
            </w:tcPrChange>
          </w:tcPr>
          <w:p w14:paraId="2CE88B56" w14:textId="7DC50E06" w:rsidR="009E209C" w:rsidRDefault="009E209C" w:rsidP="009E209C">
            <w:pPr>
              <w:rPr>
                <w:ins w:id="138" w:author="Iraj Sodagar" w:date="2023-01-11T11:36:00Z"/>
                <w:sz w:val="20"/>
                <w:szCs w:val="20"/>
                <w:lang w:eastAsia="zh-CN"/>
              </w:rPr>
            </w:pPr>
            <w:ins w:id="139" w:author="Iraj Sodagar" w:date="2023-01-11T11:38:00Z">
              <w:r>
                <w:rPr>
                  <w:sz w:val="20"/>
                  <w:szCs w:val="20"/>
                  <w:lang w:eastAsia="zh-CN"/>
                </w:rPr>
                <w:t>A function group shall contain</w:t>
              </w:r>
            </w:ins>
            <w:ins w:id="140" w:author="Iraj Sodagar" w:date="2023-01-11T11:39:00Z">
              <w:r>
                <w:rPr>
                  <w:sz w:val="20"/>
                  <w:szCs w:val="20"/>
                  <w:lang w:eastAsia="zh-CN"/>
                </w:rPr>
                <w:t xml:space="preserve"> a connection-map</w:t>
              </w:r>
            </w:ins>
          </w:p>
        </w:tc>
        <w:tc>
          <w:tcPr>
            <w:tcW w:w="3358" w:type="dxa"/>
            <w:tcBorders>
              <w:top w:val="single" w:sz="4" w:space="0" w:color="auto"/>
              <w:left w:val="single" w:sz="4" w:space="0" w:color="auto"/>
              <w:bottom w:val="single" w:sz="4" w:space="0" w:color="auto"/>
              <w:right w:val="single" w:sz="4" w:space="0" w:color="auto"/>
            </w:tcBorders>
            <w:tcPrChange w:id="141"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70364080" w14:textId="4C980DAC" w:rsidR="009E209C" w:rsidRDefault="009E209C" w:rsidP="009E209C">
            <w:pPr>
              <w:rPr>
                <w:ins w:id="142" w:author="Iraj Sodagar" w:date="2023-01-11T11:36:00Z"/>
                <w:sz w:val="20"/>
                <w:szCs w:val="20"/>
                <w:lang w:eastAsia="zh-CN"/>
              </w:rPr>
            </w:pPr>
            <w:proofErr w:type="spellStart"/>
            <w:ins w:id="143"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Change w:id="144"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1798F7C8" w14:textId="63FF0131" w:rsidR="009E209C" w:rsidRPr="00F03016" w:rsidRDefault="009E209C">
            <w:pPr>
              <w:jc w:val="center"/>
              <w:rPr>
                <w:ins w:id="145" w:author="Iraj Sodagar" w:date="2023-01-11T11:44:00Z"/>
                <w:sz w:val="16"/>
                <w:szCs w:val="16"/>
                <w:lang w:eastAsia="zh-CN"/>
              </w:rPr>
              <w:pPrChange w:id="146" w:author="Iraj Sodagar" w:date="2023-01-11T11:49:00Z">
                <w:pPr/>
              </w:pPrChange>
            </w:pPr>
          </w:p>
        </w:tc>
      </w:tr>
      <w:tr w:rsidR="009E209C" w14:paraId="560C549F" w14:textId="626662EF" w:rsidTr="009E209C">
        <w:trPr>
          <w:ins w:id="147" w:author="Iraj Sodagar" w:date="2023-01-11T11:36:00Z"/>
        </w:trPr>
        <w:tc>
          <w:tcPr>
            <w:tcW w:w="933" w:type="dxa"/>
            <w:tcBorders>
              <w:top w:val="single" w:sz="4" w:space="0" w:color="auto"/>
              <w:left w:val="single" w:sz="4" w:space="0" w:color="auto"/>
              <w:bottom w:val="single" w:sz="4" w:space="0" w:color="auto"/>
              <w:right w:val="single" w:sz="4" w:space="0" w:color="auto"/>
            </w:tcBorders>
            <w:tcPrChange w:id="148"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3896D3EF" w14:textId="6C8812BD" w:rsidR="009E209C" w:rsidRDefault="009E209C" w:rsidP="009E209C">
            <w:pPr>
              <w:rPr>
                <w:ins w:id="149" w:author="Iraj Sodagar" w:date="2023-01-11T11:36:00Z"/>
                <w:sz w:val="20"/>
                <w:szCs w:val="20"/>
                <w:lang w:eastAsia="zh-CN"/>
              </w:rPr>
            </w:pPr>
            <w:ins w:id="150" w:author="Iraj Sodagar" w:date="2023-01-11T11:36:00Z">
              <w:r>
                <w:rPr>
                  <w:sz w:val="20"/>
                  <w:szCs w:val="20"/>
                  <w:lang w:eastAsia="zh-CN"/>
                </w:rPr>
                <w:t>6.1.2.</w:t>
              </w:r>
            </w:ins>
            <w:ins w:id="151" w:author="Iraj Sodagar" w:date="2023-01-11T11:41:00Z">
              <w:r>
                <w:rPr>
                  <w:sz w:val="20"/>
                  <w:szCs w:val="20"/>
                  <w:lang w:eastAsia="zh-CN"/>
                </w:rPr>
                <w:t>8</w:t>
              </w:r>
            </w:ins>
          </w:p>
        </w:tc>
        <w:tc>
          <w:tcPr>
            <w:tcW w:w="816" w:type="dxa"/>
            <w:tcBorders>
              <w:top w:val="single" w:sz="4" w:space="0" w:color="auto"/>
              <w:left w:val="single" w:sz="4" w:space="0" w:color="auto"/>
              <w:bottom w:val="single" w:sz="4" w:space="0" w:color="auto"/>
              <w:right w:val="single" w:sz="4" w:space="0" w:color="auto"/>
            </w:tcBorders>
            <w:tcPrChange w:id="152" w:author="Iraj Sodagar" w:date="2023-01-11T11:44:00Z">
              <w:tcPr>
                <w:tcW w:w="816" w:type="dxa"/>
                <w:tcBorders>
                  <w:top w:val="single" w:sz="4" w:space="0" w:color="auto"/>
                  <w:left w:val="single" w:sz="4" w:space="0" w:color="auto"/>
                  <w:bottom w:val="single" w:sz="4" w:space="0" w:color="auto"/>
                  <w:right w:val="single" w:sz="4" w:space="0" w:color="auto"/>
                </w:tcBorders>
              </w:tcPr>
            </w:tcPrChange>
          </w:tcPr>
          <w:p w14:paraId="0D4D57D0" w14:textId="1C68851B" w:rsidR="009E209C" w:rsidRDefault="009E209C" w:rsidP="009E209C">
            <w:pPr>
              <w:tabs>
                <w:tab w:val="center" w:pos="1613"/>
                <w:tab w:val="left" w:pos="2014"/>
              </w:tabs>
              <w:rPr>
                <w:ins w:id="153" w:author="Iraj Sodagar" w:date="2023-01-11T11:36:00Z"/>
                <w:sz w:val="20"/>
                <w:szCs w:val="20"/>
                <w:lang w:eastAsia="zh-CN"/>
              </w:rPr>
            </w:pPr>
            <w:ins w:id="154" w:author="Iraj Sodagar" w:date="2023-01-11T11:36:00Z">
              <w:r>
                <w:rPr>
                  <w:sz w:val="20"/>
                  <w:szCs w:val="20"/>
                  <w:lang w:eastAsia="zh-CN"/>
                </w:rPr>
                <w:t>6.1.2</w:t>
              </w:r>
            </w:ins>
          </w:p>
        </w:tc>
        <w:tc>
          <w:tcPr>
            <w:tcW w:w="2883" w:type="dxa"/>
            <w:tcBorders>
              <w:top w:val="single" w:sz="4" w:space="0" w:color="auto"/>
              <w:left w:val="single" w:sz="4" w:space="0" w:color="auto"/>
              <w:bottom w:val="single" w:sz="4" w:space="0" w:color="auto"/>
              <w:right w:val="single" w:sz="4" w:space="0" w:color="auto"/>
            </w:tcBorders>
            <w:tcPrChange w:id="155" w:author="Iraj Sodagar" w:date="2023-01-11T11:44:00Z">
              <w:tcPr>
                <w:tcW w:w="4224" w:type="dxa"/>
                <w:tcBorders>
                  <w:top w:val="single" w:sz="4" w:space="0" w:color="auto"/>
                  <w:left w:val="single" w:sz="4" w:space="0" w:color="auto"/>
                  <w:bottom w:val="single" w:sz="4" w:space="0" w:color="auto"/>
                  <w:right w:val="single" w:sz="4" w:space="0" w:color="auto"/>
                </w:tcBorders>
              </w:tcPr>
            </w:tcPrChange>
          </w:tcPr>
          <w:p w14:paraId="6B2E6DD3" w14:textId="66E46783" w:rsidR="009E209C" w:rsidRDefault="009E209C" w:rsidP="009E209C">
            <w:pPr>
              <w:rPr>
                <w:ins w:id="156" w:author="Iraj Sodagar" w:date="2023-01-11T11:36:00Z"/>
                <w:sz w:val="20"/>
                <w:szCs w:val="20"/>
                <w:lang w:eastAsia="zh-CN"/>
              </w:rPr>
            </w:pPr>
            <w:ins w:id="157" w:author="Iraj Sodagar" w:date="2023-01-11T11:39:00Z">
              <w:r>
                <w:rPr>
                  <w:sz w:val="20"/>
                  <w:szCs w:val="20"/>
                  <w:lang w:eastAsia="zh-CN"/>
                </w:rPr>
                <w:t>start-time</w:t>
              </w:r>
            </w:ins>
            <w:ins w:id="158" w:author="Iraj Sodagar" w:date="2023-01-11T11:36: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tcPrChange w:id="159"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6F381862" w14:textId="4B529D08" w:rsidR="009E209C" w:rsidRDefault="009E209C" w:rsidP="009E209C">
            <w:pPr>
              <w:rPr>
                <w:ins w:id="160" w:author="Iraj Sodagar" w:date="2023-01-11T11:36:00Z"/>
                <w:sz w:val="20"/>
                <w:szCs w:val="20"/>
                <w:lang w:eastAsia="zh-CN"/>
              </w:rPr>
            </w:pPr>
            <w:proofErr w:type="spellStart"/>
            <w:ins w:id="161"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Change w:id="162"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0CEE5C45" w14:textId="0C86485E" w:rsidR="009E209C" w:rsidRPr="00F03016" w:rsidRDefault="009E209C">
            <w:pPr>
              <w:jc w:val="center"/>
              <w:rPr>
                <w:ins w:id="163" w:author="Iraj Sodagar" w:date="2023-01-11T11:44:00Z"/>
                <w:sz w:val="16"/>
                <w:szCs w:val="16"/>
                <w:lang w:eastAsia="zh-CN"/>
              </w:rPr>
              <w:pPrChange w:id="164" w:author="Iraj Sodagar" w:date="2023-01-11T11:49:00Z">
                <w:pPr/>
              </w:pPrChange>
            </w:pPr>
            <w:ins w:id="165" w:author="Iraj Sodagar" w:date="2023-01-11T11:49:00Z">
              <w:r>
                <w:rPr>
                  <w:sz w:val="16"/>
                  <w:szCs w:val="16"/>
                  <w:lang w:eastAsia="zh-CN"/>
                </w:rPr>
                <w:sym w:font="Wingdings" w:char="F0FC"/>
              </w:r>
            </w:ins>
          </w:p>
        </w:tc>
      </w:tr>
      <w:tr w:rsidR="009E209C" w14:paraId="3D9C0B0B" w14:textId="2F5676B1" w:rsidTr="009E209C">
        <w:trPr>
          <w:ins w:id="166" w:author="Iraj Sodagar" w:date="2023-01-11T11:36:00Z"/>
        </w:trPr>
        <w:tc>
          <w:tcPr>
            <w:tcW w:w="933" w:type="dxa"/>
            <w:tcBorders>
              <w:top w:val="single" w:sz="4" w:space="0" w:color="auto"/>
              <w:left w:val="single" w:sz="4" w:space="0" w:color="auto"/>
              <w:bottom w:val="single" w:sz="4" w:space="0" w:color="auto"/>
              <w:right w:val="single" w:sz="4" w:space="0" w:color="auto"/>
            </w:tcBorders>
            <w:tcPrChange w:id="167"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407E7C90" w14:textId="7C0D5E0E" w:rsidR="009E209C" w:rsidRDefault="009E209C" w:rsidP="009E209C">
            <w:pPr>
              <w:rPr>
                <w:ins w:id="168" w:author="Iraj Sodagar" w:date="2023-01-11T11:36:00Z"/>
                <w:sz w:val="20"/>
                <w:szCs w:val="20"/>
                <w:lang w:eastAsia="zh-CN"/>
              </w:rPr>
            </w:pPr>
            <w:ins w:id="169" w:author="Iraj Sodagar" w:date="2023-01-11T11:37:00Z">
              <w:r>
                <w:rPr>
                  <w:sz w:val="20"/>
                  <w:szCs w:val="20"/>
                  <w:lang w:eastAsia="zh-CN"/>
                </w:rPr>
                <w:t>6.1.2.</w:t>
              </w:r>
            </w:ins>
            <w:ins w:id="170" w:author="Iraj Sodagar" w:date="2023-01-11T11:41:00Z">
              <w:r>
                <w:rPr>
                  <w:sz w:val="20"/>
                  <w:szCs w:val="20"/>
                  <w:lang w:eastAsia="zh-CN"/>
                </w:rPr>
                <w:t>9</w:t>
              </w:r>
            </w:ins>
          </w:p>
        </w:tc>
        <w:tc>
          <w:tcPr>
            <w:tcW w:w="816" w:type="dxa"/>
            <w:tcBorders>
              <w:top w:val="single" w:sz="4" w:space="0" w:color="auto"/>
              <w:left w:val="single" w:sz="4" w:space="0" w:color="auto"/>
              <w:bottom w:val="single" w:sz="4" w:space="0" w:color="auto"/>
              <w:right w:val="single" w:sz="4" w:space="0" w:color="auto"/>
            </w:tcBorders>
            <w:tcPrChange w:id="171" w:author="Iraj Sodagar" w:date="2023-01-11T11:44:00Z">
              <w:tcPr>
                <w:tcW w:w="816" w:type="dxa"/>
                <w:tcBorders>
                  <w:top w:val="single" w:sz="4" w:space="0" w:color="auto"/>
                  <w:left w:val="single" w:sz="4" w:space="0" w:color="auto"/>
                  <w:bottom w:val="single" w:sz="4" w:space="0" w:color="auto"/>
                  <w:right w:val="single" w:sz="4" w:space="0" w:color="auto"/>
                </w:tcBorders>
              </w:tcPr>
            </w:tcPrChange>
          </w:tcPr>
          <w:p w14:paraId="4F7D81CB" w14:textId="21731FA4" w:rsidR="009E209C" w:rsidRDefault="009E209C" w:rsidP="009E209C">
            <w:pPr>
              <w:tabs>
                <w:tab w:val="center" w:pos="1613"/>
                <w:tab w:val="left" w:pos="2014"/>
              </w:tabs>
              <w:rPr>
                <w:ins w:id="172" w:author="Iraj Sodagar" w:date="2023-01-11T11:36:00Z"/>
                <w:sz w:val="20"/>
                <w:szCs w:val="20"/>
                <w:lang w:eastAsia="zh-CN"/>
              </w:rPr>
            </w:pPr>
            <w:ins w:id="173" w:author="Iraj Sodagar" w:date="2023-01-11T11:37:00Z">
              <w:r>
                <w:rPr>
                  <w:sz w:val="20"/>
                  <w:szCs w:val="20"/>
                  <w:lang w:eastAsia="zh-CN"/>
                </w:rPr>
                <w:t>6.1.2</w:t>
              </w:r>
            </w:ins>
          </w:p>
        </w:tc>
        <w:tc>
          <w:tcPr>
            <w:tcW w:w="2883" w:type="dxa"/>
            <w:tcBorders>
              <w:top w:val="single" w:sz="4" w:space="0" w:color="auto"/>
              <w:left w:val="single" w:sz="4" w:space="0" w:color="auto"/>
              <w:bottom w:val="single" w:sz="4" w:space="0" w:color="auto"/>
              <w:right w:val="single" w:sz="4" w:space="0" w:color="auto"/>
            </w:tcBorders>
            <w:tcPrChange w:id="174" w:author="Iraj Sodagar" w:date="2023-01-11T11:44:00Z">
              <w:tcPr>
                <w:tcW w:w="4224" w:type="dxa"/>
                <w:tcBorders>
                  <w:top w:val="single" w:sz="4" w:space="0" w:color="auto"/>
                  <w:left w:val="single" w:sz="4" w:space="0" w:color="auto"/>
                  <w:bottom w:val="single" w:sz="4" w:space="0" w:color="auto"/>
                  <w:right w:val="single" w:sz="4" w:space="0" w:color="auto"/>
                </w:tcBorders>
              </w:tcPr>
            </w:tcPrChange>
          </w:tcPr>
          <w:p w14:paraId="1CE92EA7" w14:textId="5480B6CD" w:rsidR="009E209C" w:rsidRDefault="009E209C" w:rsidP="009E209C">
            <w:pPr>
              <w:rPr>
                <w:ins w:id="175" w:author="Iraj Sodagar" w:date="2023-01-11T11:36:00Z"/>
                <w:sz w:val="20"/>
                <w:szCs w:val="20"/>
                <w:lang w:eastAsia="zh-CN"/>
              </w:rPr>
            </w:pPr>
            <w:ins w:id="176" w:author="Iraj Sodagar" w:date="2023-01-11T11:39:00Z">
              <w:r>
                <w:rPr>
                  <w:sz w:val="20"/>
                  <w:szCs w:val="20"/>
                  <w:lang w:eastAsia="zh-CN"/>
                </w:rPr>
                <w:t>connection-map</w:t>
              </w:r>
            </w:ins>
            <w:ins w:id="177" w:author="Iraj Sodagar" w:date="2023-01-11T11:37: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tcPrChange w:id="178"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38AF7158" w14:textId="70CE309E" w:rsidR="009E209C" w:rsidRDefault="009E209C" w:rsidP="009E209C">
            <w:pPr>
              <w:rPr>
                <w:ins w:id="179" w:author="Iraj Sodagar" w:date="2023-01-11T11:36:00Z"/>
                <w:sz w:val="20"/>
                <w:szCs w:val="20"/>
                <w:lang w:eastAsia="zh-CN"/>
              </w:rPr>
            </w:pPr>
            <w:proofErr w:type="spellStart"/>
            <w:ins w:id="180"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Change w:id="181"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231443E9" w14:textId="1692F932" w:rsidR="009E209C" w:rsidRPr="00F03016" w:rsidRDefault="009E209C">
            <w:pPr>
              <w:jc w:val="center"/>
              <w:rPr>
                <w:ins w:id="182" w:author="Iraj Sodagar" w:date="2023-01-11T11:44:00Z"/>
                <w:sz w:val="16"/>
                <w:szCs w:val="16"/>
                <w:lang w:eastAsia="zh-CN"/>
              </w:rPr>
              <w:pPrChange w:id="183" w:author="Iraj Sodagar" w:date="2023-01-11T11:49:00Z">
                <w:pPr/>
              </w:pPrChange>
            </w:pPr>
            <w:ins w:id="184" w:author="Iraj Sodagar" w:date="2023-01-11T11:49:00Z">
              <w:r>
                <w:rPr>
                  <w:sz w:val="16"/>
                  <w:szCs w:val="16"/>
                  <w:lang w:eastAsia="zh-CN"/>
                </w:rPr>
                <w:sym w:font="Wingdings" w:char="F0FC"/>
              </w:r>
            </w:ins>
          </w:p>
        </w:tc>
      </w:tr>
      <w:tr w:rsidR="009E209C" w14:paraId="0E5D6E08" w14:textId="5B7E12CA" w:rsidTr="009E209C">
        <w:trPr>
          <w:ins w:id="185" w:author="Iraj Sodagar" w:date="2023-01-11T11:36:00Z"/>
        </w:trPr>
        <w:tc>
          <w:tcPr>
            <w:tcW w:w="933" w:type="dxa"/>
            <w:tcBorders>
              <w:top w:val="single" w:sz="4" w:space="0" w:color="auto"/>
              <w:left w:val="single" w:sz="4" w:space="0" w:color="auto"/>
              <w:bottom w:val="single" w:sz="4" w:space="0" w:color="auto"/>
              <w:right w:val="single" w:sz="4" w:space="0" w:color="auto"/>
            </w:tcBorders>
            <w:tcPrChange w:id="186"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0BB0DE82" w14:textId="4D07970C" w:rsidR="009E209C" w:rsidRDefault="009E209C" w:rsidP="009E209C">
            <w:pPr>
              <w:rPr>
                <w:ins w:id="187" w:author="Iraj Sodagar" w:date="2023-01-11T11:36:00Z"/>
                <w:sz w:val="20"/>
                <w:szCs w:val="20"/>
                <w:lang w:eastAsia="zh-CN"/>
              </w:rPr>
            </w:pPr>
            <w:ins w:id="188" w:author="Iraj Sodagar" w:date="2023-01-11T11:37:00Z">
              <w:r>
                <w:rPr>
                  <w:sz w:val="20"/>
                  <w:szCs w:val="20"/>
                  <w:lang w:eastAsia="zh-CN"/>
                </w:rPr>
                <w:t>6.1.2.</w:t>
              </w:r>
            </w:ins>
            <w:ins w:id="189" w:author="Iraj Sodagar" w:date="2023-01-11T11:41:00Z">
              <w:r>
                <w:rPr>
                  <w:sz w:val="20"/>
                  <w:szCs w:val="20"/>
                  <w:lang w:eastAsia="zh-CN"/>
                </w:rPr>
                <w:t>10</w:t>
              </w:r>
            </w:ins>
          </w:p>
        </w:tc>
        <w:tc>
          <w:tcPr>
            <w:tcW w:w="816" w:type="dxa"/>
            <w:tcBorders>
              <w:top w:val="single" w:sz="4" w:space="0" w:color="auto"/>
              <w:left w:val="single" w:sz="4" w:space="0" w:color="auto"/>
              <w:bottom w:val="single" w:sz="4" w:space="0" w:color="auto"/>
              <w:right w:val="single" w:sz="4" w:space="0" w:color="auto"/>
            </w:tcBorders>
            <w:tcPrChange w:id="190" w:author="Iraj Sodagar" w:date="2023-01-11T11:44:00Z">
              <w:tcPr>
                <w:tcW w:w="816" w:type="dxa"/>
                <w:tcBorders>
                  <w:top w:val="single" w:sz="4" w:space="0" w:color="auto"/>
                  <w:left w:val="single" w:sz="4" w:space="0" w:color="auto"/>
                  <w:bottom w:val="single" w:sz="4" w:space="0" w:color="auto"/>
                  <w:right w:val="single" w:sz="4" w:space="0" w:color="auto"/>
                </w:tcBorders>
              </w:tcPr>
            </w:tcPrChange>
          </w:tcPr>
          <w:p w14:paraId="1B54CCEA" w14:textId="49040B24" w:rsidR="009E209C" w:rsidRDefault="009E209C" w:rsidP="009E209C">
            <w:pPr>
              <w:tabs>
                <w:tab w:val="center" w:pos="1613"/>
                <w:tab w:val="left" w:pos="2014"/>
              </w:tabs>
              <w:rPr>
                <w:ins w:id="191" w:author="Iraj Sodagar" w:date="2023-01-11T11:36:00Z"/>
                <w:sz w:val="20"/>
                <w:szCs w:val="20"/>
                <w:lang w:eastAsia="zh-CN"/>
              </w:rPr>
            </w:pPr>
            <w:ins w:id="192" w:author="Iraj Sodagar" w:date="2023-01-11T11:37:00Z">
              <w:r>
                <w:rPr>
                  <w:sz w:val="20"/>
                  <w:szCs w:val="20"/>
                  <w:lang w:eastAsia="zh-CN"/>
                </w:rPr>
                <w:t>6.1.2</w:t>
              </w:r>
            </w:ins>
          </w:p>
        </w:tc>
        <w:tc>
          <w:tcPr>
            <w:tcW w:w="2883" w:type="dxa"/>
            <w:tcBorders>
              <w:top w:val="single" w:sz="4" w:space="0" w:color="auto"/>
              <w:left w:val="single" w:sz="4" w:space="0" w:color="auto"/>
              <w:bottom w:val="single" w:sz="4" w:space="0" w:color="auto"/>
              <w:right w:val="single" w:sz="4" w:space="0" w:color="auto"/>
            </w:tcBorders>
            <w:tcPrChange w:id="193" w:author="Iraj Sodagar" w:date="2023-01-11T11:44:00Z">
              <w:tcPr>
                <w:tcW w:w="4224" w:type="dxa"/>
                <w:tcBorders>
                  <w:top w:val="single" w:sz="4" w:space="0" w:color="auto"/>
                  <w:left w:val="single" w:sz="4" w:space="0" w:color="auto"/>
                  <w:bottom w:val="single" w:sz="4" w:space="0" w:color="auto"/>
                  <w:right w:val="single" w:sz="4" w:space="0" w:color="auto"/>
                </w:tcBorders>
              </w:tcPr>
            </w:tcPrChange>
          </w:tcPr>
          <w:p w14:paraId="1F45DC84" w14:textId="017BD689" w:rsidR="009E209C" w:rsidRDefault="009E209C" w:rsidP="009E209C">
            <w:pPr>
              <w:rPr>
                <w:ins w:id="194" w:author="Iraj Sodagar" w:date="2023-01-11T11:36:00Z"/>
                <w:sz w:val="20"/>
                <w:szCs w:val="20"/>
                <w:lang w:eastAsia="zh-CN"/>
              </w:rPr>
            </w:pPr>
            <w:ins w:id="195" w:author="Iraj Sodagar" w:date="2023-01-11T11:39:00Z">
              <w:r>
                <w:rPr>
                  <w:sz w:val="20"/>
                  <w:szCs w:val="20"/>
                  <w:lang w:eastAsia="zh-CN"/>
                </w:rPr>
                <w:t>proximity</w:t>
              </w:r>
            </w:ins>
            <w:ins w:id="196" w:author="Iraj Sodagar" w:date="2023-01-11T11:37: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tcPrChange w:id="197"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56296D92" w14:textId="043C117D" w:rsidR="009E209C" w:rsidRDefault="009E209C" w:rsidP="009E209C">
            <w:pPr>
              <w:rPr>
                <w:ins w:id="198" w:author="Iraj Sodagar" w:date="2023-01-11T11:36:00Z"/>
                <w:sz w:val="20"/>
                <w:szCs w:val="20"/>
                <w:lang w:eastAsia="zh-CN"/>
              </w:rPr>
            </w:pPr>
            <w:proofErr w:type="spellStart"/>
            <w:ins w:id="199"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Change w:id="200"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0EA3C4B9" w14:textId="1F6EABBD" w:rsidR="009E209C" w:rsidRPr="00F03016" w:rsidRDefault="009E209C">
            <w:pPr>
              <w:jc w:val="center"/>
              <w:rPr>
                <w:ins w:id="201" w:author="Iraj Sodagar" w:date="2023-01-11T11:44:00Z"/>
                <w:sz w:val="16"/>
                <w:szCs w:val="16"/>
                <w:lang w:eastAsia="zh-CN"/>
              </w:rPr>
              <w:pPrChange w:id="202" w:author="Iraj Sodagar" w:date="2023-01-11T11:49:00Z">
                <w:pPr/>
              </w:pPrChange>
            </w:pPr>
            <w:ins w:id="203" w:author="Iraj Sodagar" w:date="2023-01-11T11:49:00Z">
              <w:r>
                <w:rPr>
                  <w:sz w:val="16"/>
                  <w:szCs w:val="16"/>
                  <w:lang w:eastAsia="zh-CN"/>
                </w:rPr>
                <w:sym w:font="Wingdings" w:char="F0FC"/>
              </w:r>
            </w:ins>
          </w:p>
        </w:tc>
      </w:tr>
      <w:tr w:rsidR="009E209C" w14:paraId="2D004468" w14:textId="3BBEB1EB" w:rsidTr="009E209C">
        <w:trPr>
          <w:ins w:id="204" w:author="Iraj Sodagar" w:date="2023-01-11T11:36:00Z"/>
        </w:trPr>
        <w:tc>
          <w:tcPr>
            <w:tcW w:w="933" w:type="dxa"/>
            <w:tcBorders>
              <w:top w:val="single" w:sz="4" w:space="0" w:color="auto"/>
              <w:left w:val="single" w:sz="4" w:space="0" w:color="auto"/>
              <w:bottom w:val="single" w:sz="4" w:space="0" w:color="auto"/>
              <w:right w:val="single" w:sz="4" w:space="0" w:color="auto"/>
            </w:tcBorders>
            <w:tcPrChange w:id="205"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210516FE" w14:textId="4409D26E" w:rsidR="009E209C" w:rsidRDefault="009E209C" w:rsidP="009E209C">
            <w:pPr>
              <w:rPr>
                <w:ins w:id="206" w:author="Iraj Sodagar" w:date="2023-01-11T11:36:00Z"/>
                <w:sz w:val="20"/>
                <w:szCs w:val="20"/>
                <w:lang w:eastAsia="zh-CN"/>
              </w:rPr>
            </w:pPr>
            <w:ins w:id="207" w:author="Iraj Sodagar" w:date="2023-01-11T11:37:00Z">
              <w:r>
                <w:rPr>
                  <w:sz w:val="20"/>
                  <w:szCs w:val="20"/>
                  <w:lang w:eastAsia="zh-CN"/>
                </w:rPr>
                <w:t>6.1.2.</w:t>
              </w:r>
            </w:ins>
            <w:ins w:id="208" w:author="Iraj Sodagar" w:date="2023-01-11T11:41:00Z">
              <w:r>
                <w:rPr>
                  <w:sz w:val="20"/>
                  <w:szCs w:val="20"/>
                  <w:lang w:eastAsia="zh-CN"/>
                </w:rPr>
                <w:t>11</w:t>
              </w:r>
            </w:ins>
          </w:p>
        </w:tc>
        <w:tc>
          <w:tcPr>
            <w:tcW w:w="816" w:type="dxa"/>
            <w:tcBorders>
              <w:top w:val="single" w:sz="4" w:space="0" w:color="auto"/>
              <w:left w:val="single" w:sz="4" w:space="0" w:color="auto"/>
              <w:bottom w:val="single" w:sz="4" w:space="0" w:color="auto"/>
              <w:right w:val="single" w:sz="4" w:space="0" w:color="auto"/>
            </w:tcBorders>
            <w:tcPrChange w:id="209" w:author="Iraj Sodagar" w:date="2023-01-11T11:44:00Z">
              <w:tcPr>
                <w:tcW w:w="816" w:type="dxa"/>
                <w:tcBorders>
                  <w:top w:val="single" w:sz="4" w:space="0" w:color="auto"/>
                  <w:left w:val="single" w:sz="4" w:space="0" w:color="auto"/>
                  <w:bottom w:val="single" w:sz="4" w:space="0" w:color="auto"/>
                  <w:right w:val="single" w:sz="4" w:space="0" w:color="auto"/>
                </w:tcBorders>
              </w:tcPr>
            </w:tcPrChange>
          </w:tcPr>
          <w:p w14:paraId="5B4FD381" w14:textId="4F0CD445" w:rsidR="009E209C" w:rsidRDefault="009E209C" w:rsidP="009E209C">
            <w:pPr>
              <w:tabs>
                <w:tab w:val="center" w:pos="1613"/>
                <w:tab w:val="left" w:pos="2014"/>
              </w:tabs>
              <w:rPr>
                <w:ins w:id="210" w:author="Iraj Sodagar" w:date="2023-01-11T11:36:00Z"/>
                <w:sz w:val="20"/>
                <w:szCs w:val="20"/>
                <w:lang w:eastAsia="zh-CN"/>
              </w:rPr>
            </w:pPr>
            <w:ins w:id="211" w:author="Iraj Sodagar" w:date="2023-01-11T11:37:00Z">
              <w:r>
                <w:rPr>
                  <w:sz w:val="20"/>
                  <w:szCs w:val="20"/>
                  <w:lang w:eastAsia="zh-CN"/>
                </w:rPr>
                <w:t>6.1.2</w:t>
              </w:r>
            </w:ins>
          </w:p>
        </w:tc>
        <w:tc>
          <w:tcPr>
            <w:tcW w:w="2883" w:type="dxa"/>
            <w:tcBorders>
              <w:top w:val="single" w:sz="4" w:space="0" w:color="auto"/>
              <w:left w:val="single" w:sz="4" w:space="0" w:color="auto"/>
              <w:bottom w:val="single" w:sz="4" w:space="0" w:color="auto"/>
              <w:right w:val="single" w:sz="4" w:space="0" w:color="auto"/>
            </w:tcBorders>
            <w:tcPrChange w:id="212" w:author="Iraj Sodagar" w:date="2023-01-11T11:44:00Z">
              <w:tcPr>
                <w:tcW w:w="4224" w:type="dxa"/>
                <w:tcBorders>
                  <w:top w:val="single" w:sz="4" w:space="0" w:color="auto"/>
                  <w:left w:val="single" w:sz="4" w:space="0" w:color="auto"/>
                  <w:bottom w:val="single" w:sz="4" w:space="0" w:color="auto"/>
                  <w:right w:val="single" w:sz="4" w:space="0" w:color="auto"/>
                </w:tcBorders>
              </w:tcPr>
            </w:tcPrChange>
          </w:tcPr>
          <w:p w14:paraId="2071F5C6" w14:textId="46739631" w:rsidR="009E209C" w:rsidRDefault="009E209C" w:rsidP="009E209C">
            <w:pPr>
              <w:rPr>
                <w:ins w:id="213" w:author="Iraj Sodagar" w:date="2023-01-11T11:36:00Z"/>
                <w:sz w:val="20"/>
                <w:szCs w:val="20"/>
                <w:lang w:eastAsia="zh-CN"/>
              </w:rPr>
            </w:pPr>
            <w:ins w:id="214" w:author="Iraj Sodagar" w:date="2023-01-11T11:40:00Z">
              <w:r>
                <w:rPr>
                  <w:sz w:val="20"/>
                  <w:szCs w:val="20"/>
                  <w:lang w:eastAsia="zh-CN"/>
                </w:rPr>
                <w:t>p</w:t>
              </w:r>
            </w:ins>
            <w:ins w:id="215" w:author="Iraj Sodagar" w:date="2023-01-11T11:39:00Z">
              <w:r>
                <w:rPr>
                  <w:sz w:val="20"/>
                  <w:szCs w:val="20"/>
                  <w:lang w:eastAsia="zh-CN"/>
                </w:rPr>
                <w:t>roximity-equation</w:t>
              </w:r>
            </w:ins>
            <w:ins w:id="216" w:author="Iraj Sodagar" w:date="2023-01-11T11:37: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tcPrChange w:id="217"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4EEE74B6" w14:textId="78625F21" w:rsidR="009E209C" w:rsidRDefault="009E209C" w:rsidP="009E209C">
            <w:pPr>
              <w:rPr>
                <w:ins w:id="218" w:author="Iraj Sodagar" w:date="2023-01-11T11:36:00Z"/>
                <w:sz w:val="20"/>
                <w:szCs w:val="20"/>
                <w:lang w:eastAsia="zh-CN"/>
              </w:rPr>
            </w:pPr>
            <w:proofErr w:type="spellStart"/>
            <w:ins w:id="219"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Change w:id="220"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1DBC4D81" w14:textId="73BF2A74" w:rsidR="009E209C" w:rsidRPr="00F03016" w:rsidRDefault="009E209C">
            <w:pPr>
              <w:jc w:val="center"/>
              <w:rPr>
                <w:ins w:id="221" w:author="Iraj Sodagar" w:date="2023-01-11T11:44:00Z"/>
                <w:sz w:val="16"/>
                <w:szCs w:val="16"/>
                <w:lang w:eastAsia="zh-CN"/>
              </w:rPr>
              <w:pPrChange w:id="222" w:author="Iraj Sodagar" w:date="2023-01-11T11:49:00Z">
                <w:pPr/>
              </w:pPrChange>
            </w:pPr>
            <w:ins w:id="223" w:author="Iraj Sodagar" w:date="2023-01-11T11:49:00Z">
              <w:r>
                <w:rPr>
                  <w:sz w:val="16"/>
                  <w:szCs w:val="16"/>
                  <w:lang w:eastAsia="zh-CN"/>
                </w:rPr>
                <w:sym w:font="Wingdings" w:char="F0FC"/>
              </w:r>
            </w:ins>
          </w:p>
        </w:tc>
      </w:tr>
      <w:tr w:rsidR="009E209C" w14:paraId="6D1DBEFF" w14:textId="5BF60C21" w:rsidTr="009E209C">
        <w:trPr>
          <w:ins w:id="224" w:author="Iraj Sodagar" w:date="2023-01-11T11:36:00Z"/>
        </w:trPr>
        <w:tc>
          <w:tcPr>
            <w:tcW w:w="933" w:type="dxa"/>
            <w:tcBorders>
              <w:top w:val="single" w:sz="4" w:space="0" w:color="auto"/>
              <w:left w:val="single" w:sz="4" w:space="0" w:color="auto"/>
              <w:bottom w:val="single" w:sz="4" w:space="0" w:color="auto"/>
              <w:right w:val="single" w:sz="4" w:space="0" w:color="auto"/>
            </w:tcBorders>
            <w:tcPrChange w:id="225" w:author="Iraj Sodagar" w:date="2023-01-11T11:44:00Z">
              <w:tcPr>
                <w:tcW w:w="985" w:type="dxa"/>
                <w:tcBorders>
                  <w:top w:val="single" w:sz="4" w:space="0" w:color="auto"/>
                  <w:left w:val="single" w:sz="4" w:space="0" w:color="auto"/>
                  <w:bottom w:val="single" w:sz="4" w:space="0" w:color="auto"/>
                  <w:right w:val="single" w:sz="4" w:space="0" w:color="auto"/>
                </w:tcBorders>
              </w:tcPr>
            </w:tcPrChange>
          </w:tcPr>
          <w:p w14:paraId="2CDD14FF" w14:textId="1AE877AE" w:rsidR="009E209C" w:rsidRDefault="009E209C" w:rsidP="009E209C">
            <w:pPr>
              <w:rPr>
                <w:ins w:id="226" w:author="Iraj Sodagar" w:date="2023-01-11T11:36:00Z"/>
                <w:sz w:val="20"/>
                <w:szCs w:val="20"/>
                <w:lang w:eastAsia="zh-CN"/>
              </w:rPr>
            </w:pPr>
            <w:ins w:id="227" w:author="Iraj Sodagar" w:date="2023-01-11T11:37:00Z">
              <w:r>
                <w:rPr>
                  <w:sz w:val="20"/>
                  <w:szCs w:val="20"/>
                  <w:lang w:eastAsia="zh-CN"/>
                </w:rPr>
                <w:t>6.1.2.</w:t>
              </w:r>
            </w:ins>
            <w:ins w:id="228" w:author="Iraj Sodagar" w:date="2023-01-11T11:41:00Z">
              <w:r>
                <w:rPr>
                  <w:sz w:val="20"/>
                  <w:szCs w:val="20"/>
                  <w:lang w:eastAsia="zh-CN"/>
                </w:rPr>
                <w:t>12</w:t>
              </w:r>
            </w:ins>
          </w:p>
        </w:tc>
        <w:tc>
          <w:tcPr>
            <w:tcW w:w="816" w:type="dxa"/>
            <w:tcBorders>
              <w:top w:val="single" w:sz="4" w:space="0" w:color="auto"/>
              <w:left w:val="single" w:sz="4" w:space="0" w:color="auto"/>
              <w:bottom w:val="single" w:sz="4" w:space="0" w:color="auto"/>
              <w:right w:val="single" w:sz="4" w:space="0" w:color="auto"/>
            </w:tcBorders>
            <w:tcPrChange w:id="229" w:author="Iraj Sodagar" w:date="2023-01-11T11:44:00Z">
              <w:tcPr>
                <w:tcW w:w="816" w:type="dxa"/>
                <w:tcBorders>
                  <w:top w:val="single" w:sz="4" w:space="0" w:color="auto"/>
                  <w:left w:val="single" w:sz="4" w:space="0" w:color="auto"/>
                  <w:bottom w:val="single" w:sz="4" w:space="0" w:color="auto"/>
                  <w:right w:val="single" w:sz="4" w:space="0" w:color="auto"/>
                </w:tcBorders>
              </w:tcPr>
            </w:tcPrChange>
          </w:tcPr>
          <w:p w14:paraId="387B4D6F" w14:textId="2413D013" w:rsidR="009E209C" w:rsidRDefault="009E209C" w:rsidP="009E209C">
            <w:pPr>
              <w:tabs>
                <w:tab w:val="center" w:pos="1613"/>
                <w:tab w:val="left" w:pos="2014"/>
              </w:tabs>
              <w:rPr>
                <w:ins w:id="230" w:author="Iraj Sodagar" w:date="2023-01-11T11:36:00Z"/>
                <w:sz w:val="20"/>
                <w:szCs w:val="20"/>
                <w:lang w:eastAsia="zh-CN"/>
              </w:rPr>
            </w:pPr>
            <w:ins w:id="231" w:author="Iraj Sodagar" w:date="2023-01-11T11:37:00Z">
              <w:r>
                <w:rPr>
                  <w:sz w:val="20"/>
                  <w:szCs w:val="20"/>
                  <w:lang w:eastAsia="zh-CN"/>
                </w:rPr>
                <w:t>6.1.2</w:t>
              </w:r>
            </w:ins>
          </w:p>
        </w:tc>
        <w:tc>
          <w:tcPr>
            <w:tcW w:w="2883" w:type="dxa"/>
            <w:tcBorders>
              <w:top w:val="single" w:sz="4" w:space="0" w:color="auto"/>
              <w:left w:val="single" w:sz="4" w:space="0" w:color="auto"/>
              <w:bottom w:val="single" w:sz="4" w:space="0" w:color="auto"/>
              <w:right w:val="single" w:sz="4" w:space="0" w:color="auto"/>
            </w:tcBorders>
            <w:tcPrChange w:id="232" w:author="Iraj Sodagar" w:date="2023-01-11T11:44:00Z">
              <w:tcPr>
                <w:tcW w:w="4224" w:type="dxa"/>
                <w:tcBorders>
                  <w:top w:val="single" w:sz="4" w:space="0" w:color="auto"/>
                  <w:left w:val="single" w:sz="4" w:space="0" w:color="auto"/>
                  <w:bottom w:val="single" w:sz="4" w:space="0" w:color="auto"/>
                  <w:right w:val="single" w:sz="4" w:space="0" w:color="auto"/>
                </w:tcBorders>
              </w:tcPr>
            </w:tcPrChange>
          </w:tcPr>
          <w:p w14:paraId="6D566A25" w14:textId="54F9A1B4" w:rsidR="009E209C" w:rsidRDefault="009E209C" w:rsidP="009E209C">
            <w:pPr>
              <w:rPr>
                <w:ins w:id="233" w:author="Iraj Sodagar" w:date="2023-01-11T11:36:00Z"/>
                <w:sz w:val="20"/>
                <w:szCs w:val="20"/>
                <w:lang w:eastAsia="zh-CN"/>
              </w:rPr>
            </w:pPr>
            <w:proofErr w:type="gramStart"/>
            <w:ins w:id="234" w:author="Iraj Sodagar" w:date="2023-01-11T11:40:00Z">
              <w:r>
                <w:rPr>
                  <w:sz w:val="20"/>
                  <w:szCs w:val="20"/>
                  <w:lang w:eastAsia="zh-CN"/>
                </w:rPr>
                <w:t>split-efficiency</w:t>
              </w:r>
            </w:ins>
            <w:proofErr w:type="gramEnd"/>
            <w:ins w:id="235" w:author="Iraj Sodagar" w:date="2023-01-11T11:37:00Z">
              <w:r>
                <w:rPr>
                  <w:sz w:val="20"/>
                  <w:szCs w:val="20"/>
                  <w:lang w:eastAsia="zh-CN"/>
                </w:rPr>
                <w:t xml:space="preserve"> shall not be present D</w:t>
              </w:r>
            </w:ins>
          </w:p>
        </w:tc>
        <w:tc>
          <w:tcPr>
            <w:tcW w:w="3358" w:type="dxa"/>
            <w:tcBorders>
              <w:top w:val="single" w:sz="4" w:space="0" w:color="auto"/>
              <w:left w:val="single" w:sz="4" w:space="0" w:color="auto"/>
              <w:bottom w:val="single" w:sz="4" w:space="0" w:color="auto"/>
              <w:right w:val="single" w:sz="4" w:space="0" w:color="auto"/>
            </w:tcBorders>
            <w:tcPrChange w:id="236"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273310F1" w14:textId="1E7AA648" w:rsidR="009E209C" w:rsidRDefault="009E209C" w:rsidP="009E209C">
            <w:pPr>
              <w:rPr>
                <w:ins w:id="237" w:author="Iraj Sodagar" w:date="2023-01-11T11:36:00Z"/>
                <w:sz w:val="20"/>
                <w:szCs w:val="20"/>
                <w:lang w:eastAsia="zh-CN"/>
              </w:rPr>
            </w:pPr>
            <w:proofErr w:type="spellStart"/>
            <w:ins w:id="238" w:author="Iraj Sodagar" w:date="2023-01-11T11:43:00Z">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Change w:id="239" w:author="Iraj Sodagar" w:date="2023-01-11T11:44:00Z">
              <w:tcPr>
                <w:tcW w:w="3320" w:type="dxa"/>
                <w:tcBorders>
                  <w:top w:val="single" w:sz="4" w:space="0" w:color="auto"/>
                  <w:left w:val="single" w:sz="4" w:space="0" w:color="auto"/>
                  <w:bottom w:val="single" w:sz="4" w:space="0" w:color="auto"/>
                  <w:right w:val="single" w:sz="4" w:space="0" w:color="auto"/>
                </w:tcBorders>
              </w:tcPr>
            </w:tcPrChange>
          </w:tcPr>
          <w:p w14:paraId="093C25A8" w14:textId="07CC9835" w:rsidR="009E209C" w:rsidRPr="00F03016" w:rsidRDefault="009E209C">
            <w:pPr>
              <w:jc w:val="center"/>
              <w:rPr>
                <w:ins w:id="240" w:author="Iraj Sodagar" w:date="2023-01-11T11:44:00Z"/>
                <w:sz w:val="16"/>
                <w:szCs w:val="16"/>
                <w:lang w:eastAsia="zh-CN"/>
              </w:rPr>
              <w:pPrChange w:id="241" w:author="Iraj Sodagar" w:date="2023-01-11T11:49:00Z">
                <w:pPr/>
              </w:pPrChange>
            </w:pPr>
            <w:ins w:id="242" w:author="Iraj Sodagar" w:date="2023-01-11T11:49:00Z">
              <w:r>
                <w:rPr>
                  <w:sz w:val="16"/>
                  <w:szCs w:val="16"/>
                  <w:lang w:eastAsia="zh-CN"/>
                </w:rPr>
                <w:sym w:font="Wingdings" w:char="F0FC"/>
              </w:r>
            </w:ins>
          </w:p>
        </w:tc>
      </w:tr>
    </w:tbl>
    <w:p w14:paraId="290B680E" w14:textId="39F066BC" w:rsidR="008F27F0" w:rsidRDefault="008F27F0" w:rsidP="008F27F0">
      <w:pPr>
        <w:rPr>
          <w:ins w:id="243" w:author="Iraj Sodagar" w:date="2023-01-11T11:50:00Z"/>
          <w:rFonts w:ascii="Arial" w:eastAsia="Arial" w:hAnsi="Arial" w:cs="Arial"/>
          <w:sz w:val="22"/>
          <w:szCs w:val="22"/>
          <w:lang w:eastAsia="zh-CN"/>
        </w:rPr>
      </w:pPr>
    </w:p>
    <w:p w14:paraId="56A21269" w14:textId="68D0EF5A" w:rsidR="009E209C" w:rsidRDefault="009E209C" w:rsidP="008F27F0">
      <w:pPr>
        <w:rPr>
          <w:ins w:id="244" w:author="Iraj Sodagar" w:date="2023-01-11T11:50:00Z"/>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4D7C7173" w14:textId="77777777" w:rsidTr="00F03016">
        <w:trPr>
          <w:ins w:id="245" w:author="Iraj Sodagar" w:date="2023-01-11T11:50:00Z"/>
        </w:trPr>
        <w:tc>
          <w:tcPr>
            <w:tcW w:w="933" w:type="dxa"/>
            <w:tcBorders>
              <w:top w:val="single" w:sz="4" w:space="0" w:color="auto"/>
              <w:left w:val="single" w:sz="4" w:space="0" w:color="auto"/>
              <w:bottom w:val="single" w:sz="4" w:space="0" w:color="auto"/>
              <w:right w:val="single" w:sz="4" w:space="0" w:color="auto"/>
            </w:tcBorders>
          </w:tcPr>
          <w:p w14:paraId="7A27D1C0" w14:textId="77777777" w:rsidR="009E209C" w:rsidRDefault="009E209C" w:rsidP="00F03016">
            <w:pPr>
              <w:rPr>
                <w:ins w:id="246" w:author="Iraj Sodagar" w:date="2023-01-11T11:50:00Z"/>
                <w:sz w:val="20"/>
                <w:szCs w:val="20"/>
                <w:lang w:eastAsia="zh-CN"/>
              </w:rPr>
            </w:pPr>
            <w:ins w:id="247" w:author="Iraj Sodagar" w:date="2023-01-11T11:50:00Z">
              <w:r>
                <w:rPr>
                  <w:sz w:val="20"/>
                  <w:szCs w:val="20"/>
                  <w:lang w:eastAsia="zh-CN"/>
                </w:rPr>
                <w:t>Item</w:t>
              </w:r>
            </w:ins>
          </w:p>
        </w:tc>
        <w:tc>
          <w:tcPr>
            <w:tcW w:w="816" w:type="dxa"/>
            <w:tcBorders>
              <w:top w:val="single" w:sz="4" w:space="0" w:color="auto"/>
              <w:left w:val="single" w:sz="4" w:space="0" w:color="auto"/>
              <w:bottom w:val="single" w:sz="4" w:space="0" w:color="auto"/>
              <w:right w:val="single" w:sz="4" w:space="0" w:color="auto"/>
            </w:tcBorders>
            <w:hideMark/>
          </w:tcPr>
          <w:p w14:paraId="64A6A22B" w14:textId="77777777" w:rsidR="009E209C" w:rsidRDefault="009E209C" w:rsidP="00F03016">
            <w:pPr>
              <w:rPr>
                <w:ins w:id="248" w:author="Iraj Sodagar" w:date="2023-01-11T11:50:00Z"/>
                <w:sz w:val="20"/>
                <w:szCs w:val="20"/>
                <w:lang w:eastAsia="zh-CN"/>
              </w:rPr>
            </w:pPr>
            <w:ins w:id="249" w:author="Iraj Sodagar" w:date="2023-01-11T11:50:00Z">
              <w:r>
                <w:rPr>
                  <w:sz w:val="20"/>
                  <w:szCs w:val="20"/>
                  <w:lang w:eastAsia="zh-CN"/>
                </w:rPr>
                <w:t>clause</w:t>
              </w:r>
            </w:ins>
          </w:p>
        </w:tc>
        <w:tc>
          <w:tcPr>
            <w:tcW w:w="2883" w:type="dxa"/>
            <w:tcBorders>
              <w:top w:val="single" w:sz="4" w:space="0" w:color="auto"/>
              <w:left w:val="single" w:sz="4" w:space="0" w:color="auto"/>
              <w:bottom w:val="single" w:sz="4" w:space="0" w:color="auto"/>
              <w:right w:val="single" w:sz="4" w:space="0" w:color="auto"/>
            </w:tcBorders>
            <w:hideMark/>
          </w:tcPr>
          <w:p w14:paraId="67A8295B" w14:textId="77777777" w:rsidR="009E209C" w:rsidRDefault="009E209C" w:rsidP="00F03016">
            <w:pPr>
              <w:rPr>
                <w:ins w:id="250" w:author="Iraj Sodagar" w:date="2023-01-11T11:50:00Z"/>
                <w:sz w:val="20"/>
                <w:szCs w:val="20"/>
                <w:lang w:eastAsia="zh-CN"/>
              </w:rPr>
            </w:pPr>
            <w:ins w:id="251" w:author="Iraj Sodagar" w:date="2023-01-11T11:50:00Z">
              <w:r>
                <w:rPr>
                  <w:sz w:val="20"/>
                  <w:szCs w:val="20"/>
                  <w:lang w:eastAsia="zh-CN"/>
                </w:rPr>
                <w:t>topic</w:t>
              </w:r>
            </w:ins>
          </w:p>
        </w:tc>
        <w:tc>
          <w:tcPr>
            <w:tcW w:w="3358" w:type="dxa"/>
            <w:tcBorders>
              <w:top w:val="single" w:sz="4" w:space="0" w:color="auto"/>
              <w:left w:val="single" w:sz="4" w:space="0" w:color="auto"/>
              <w:bottom w:val="single" w:sz="4" w:space="0" w:color="auto"/>
              <w:right w:val="single" w:sz="4" w:space="0" w:color="auto"/>
            </w:tcBorders>
            <w:hideMark/>
          </w:tcPr>
          <w:p w14:paraId="39476AD1" w14:textId="77777777" w:rsidR="009E209C" w:rsidRDefault="009E209C" w:rsidP="00F03016">
            <w:pPr>
              <w:rPr>
                <w:ins w:id="252" w:author="Iraj Sodagar" w:date="2023-01-11T11:50:00Z"/>
                <w:sz w:val="20"/>
                <w:szCs w:val="20"/>
                <w:lang w:eastAsia="zh-CN"/>
              </w:rPr>
            </w:pPr>
            <w:ins w:id="253" w:author="Iraj Sodagar" w:date="2023-01-11T11:50:00Z">
              <w:r>
                <w:rPr>
                  <w:sz w:val="20"/>
                  <w:szCs w:val="20"/>
                  <w:lang w:eastAsia="zh-CN"/>
                </w:rPr>
                <w:t>Conformance tool</w:t>
              </w:r>
            </w:ins>
          </w:p>
        </w:tc>
        <w:tc>
          <w:tcPr>
            <w:tcW w:w="1005" w:type="dxa"/>
            <w:tcBorders>
              <w:top w:val="single" w:sz="4" w:space="0" w:color="auto"/>
              <w:left w:val="single" w:sz="4" w:space="0" w:color="auto"/>
              <w:bottom w:val="single" w:sz="4" w:space="0" w:color="auto"/>
              <w:right w:val="single" w:sz="4" w:space="0" w:color="auto"/>
            </w:tcBorders>
          </w:tcPr>
          <w:p w14:paraId="03D996D7" w14:textId="77777777" w:rsidR="009E209C" w:rsidRDefault="009E209C" w:rsidP="00F03016">
            <w:pPr>
              <w:rPr>
                <w:ins w:id="254" w:author="Iraj Sodagar" w:date="2023-01-11T11:50:00Z"/>
                <w:sz w:val="20"/>
                <w:szCs w:val="20"/>
                <w:lang w:eastAsia="zh-CN"/>
              </w:rPr>
            </w:pPr>
            <w:ins w:id="255" w:author="Iraj Sodagar" w:date="2023-01-11T11:50:00Z">
              <w:r>
                <w:rPr>
                  <w:sz w:val="20"/>
                  <w:szCs w:val="20"/>
                  <w:lang w:eastAsia="zh-CN"/>
                </w:rPr>
                <w:t>supported</w:t>
              </w:r>
            </w:ins>
          </w:p>
        </w:tc>
      </w:tr>
      <w:tr w:rsidR="009E209C" w:rsidRPr="00EC4962" w14:paraId="52F4A1E7" w14:textId="77777777" w:rsidTr="00F03016">
        <w:trPr>
          <w:trHeight w:val="291"/>
          <w:ins w:id="256" w:author="Iraj Sodagar" w:date="2023-01-11T11:50:00Z"/>
        </w:trPr>
        <w:tc>
          <w:tcPr>
            <w:tcW w:w="933" w:type="dxa"/>
            <w:tcBorders>
              <w:top w:val="single" w:sz="4" w:space="0" w:color="auto"/>
              <w:left w:val="single" w:sz="4" w:space="0" w:color="auto"/>
              <w:bottom w:val="single" w:sz="4" w:space="0" w:color="auto"/>
              <w:right w:val="single" w:sz="4" w:space="0" w:color="auto"/>
            </w:tcBorders>
          </w:tcPr>
          <w:p w14:paraId="3A191D39" w14:textId="5159B76A" w:rsidR="009E209C" w:rsidRDefault="009E209C" w:rsidP="00F03016">
            <w:pPr>
              <w:rPr>
                <w:ins w:id="257" w:author="Iraj Sodagar" w:date="2023-01-11T11:50:00Z"/>
                <w:sz w:val="20"/>
                <w:szCs w:val="20"/>
                <w:lang w:eastAsia="zh-CN"/>
              </w:rPr>
            </w:pPr>
            <w:ins w:id="258" w:author="Iraj Sodagar" w:date="2023-01-11T11:50:00Z">
              <w:r>
                <w:rPr>
                  <w:sz w:val="20"/>
                  <w:szCs w:val="20"/>
                  <w:lang w:eastAsia="zh-CN"/>
                </w:rPr>
                <w:t>6.2.2.1</w:t>
              </w:r>
            </w:ins>
          </w:p>
        </w:tc>
        <w:tc>
          <w:tcPr>
            <w:tcW w:w="816" w:type="dxa"/>
            <w:tcBorders>
              <w:top w:val="single" w:sz="4" w:space="0" w:color="auto"/>
              <w:left w:val="single" w:sz="4" w:space="0" w:color="auto"/>
              <w:bottom w:val="single" w:sz="4" w:space="0" w:color="auto"/>
              <w:right w:val="single" w:sz="4" w:space="0" w:color="auto"/>
            </w:tcBorders>
            <w:hideMark/>
          </w:tcPr>
          <w:p w14:paraId="7082E261" w14:textId="61B59F52" w:rsidR="009E209C" w:rsidRDefault="009E209C" w:rsidP="00F03016">
            <w:pPr>
              <w:rPr>
                <w:ins w:id="259" w:author="Iraj Sodagar" w:date="2023-01-11T11:50:00Z"/>
                <w:sz w:val="20"/>
                <w:szCs w:val="20"/>
                <w:lang w:eastAsia="zh-CN"/>
              </w:rPr>
            </w:pPr>
            <w:ins w:id="260" w:author="Iraj Sodagar" w:date="2023-01-11T11:50:00Z">
              <w:r>
                <w:rPr>
                  <w:sz w:val="20"/>
                  <w:szCs w:val="20"/>
                  <w:lang w:eastAsia="zh-CN"/>
                </w:rPr>
                <w:t>6.</w:t>
              </w:r>
            </w:ins>
            <w:ins w:id="261" w:author="Iraj Sodagar" w:date="2023-01-11T11:51:00Z">
              <w:r>
                <w:rPr>
                  <w:sz w:val="20"/>
                  <w:szCs w:val="20"/>
                  <w:lang w:eastAsia="zh-CN"/>
                </w:rPr>
                <w:t>2</w:t>
              </w:r>
            </w:ins>
            <w:ins w:id="262" w:author="Iraj Sodagar" w:date="2023-01-11T11:50:00Z">
              <w:r>
                <w:rPr>
                  <w:sz w:val="20"/>
                  <w:szCs w:val="20"/>
                  <w:lang w:eastAsia="zh-CN"/>
                </w:rPr>
                <w:t>.2</w:t>
              </w:r>
            </w:ins>
          </w:p>
        </w:tc>
        <w:tc>
          <w:tcPr>
            <w:tcW w:w="2883" w:type="dxa"/>
            <w:tcBorders>
              <w:top w:val="single" w:sz="4" w:space="0" w:color="auto"/>
              <w:left w:val="single" w:sz="4" w:space="0" w:color="auto"/>
              <w:bottom w:val="single" w:sz="4" w:space="0" w:color="auto"/>
              <w:right w:val="single" w:sz="4" w:space="0" w:color="auto"/>
            </w:tcBorders>
            <w:hideMark/>
          </w:tcPr>
          <w:p w14:paraId="683398CC" w14:textId="59B0DA71" w:rsidR="009E209C" w:rsidRDefault="009E209C" w:rsidP="00F03016">
            <w:pPr>
              <w:rPr>
                <w:ins w:id="263" w:author="Iraj Sodagar" w:date="2023-01-11T11:50:00Z"/>
                <w:sz w:val="20"/>
                <w:szCs w:val="20"/>
                <w:lang w:eastAsia="zh-CN"/>
              </w:rPr>
            </w:pPr>
            <w:ins w:id="264" w:author="Iraj Sodagar" w:date="2023-01-11T11:52:00Z">
              <w:r>
                <w:rPr>
                  <w:sz w:val="20"/>
                  <w:szCs w:val="20"/>
                  <w:lang w:eastAsia="zh-CN"/>
                </w:rPr>
                <w:t>task-group</w:t>
              </w:r>
            </w:ins>
            <w:ins w:id="265" w:author="Iraj Sodagar" w:date="2023-01-11T11:50: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hideMark/>
          </w:tcPr>
          <w:p w14:paraId="1E79CA2A" w14:textId="20BC10FA" w:rsidR="009E209C" w:rsidRDefault="009E209C" w:rsidP="00F03016">
            <w:pPr>
              <w:widowControl w:val="0"/>
              <w:autoSpaceDE w:val="0"/>
              <w:autoSpaceDN w:val="0"/>
              <w:rPr>
                <w:ins w:id="266" w:author="Iraj Sodagar" w:date="2023-01-11T11:50:00Z"/>
                <w:sz w:val="20"/>
                <w:szCs w:val="20"/>
                <w:lang w:eastAsia="zh-CN"/>
              </w:rPr>
            </w:pPr>
            <w:proofErr w:type="spellStart"/>
            <w:ins w:id="267" w:author="Iraj Sodagar" w:date="2023-01-11T11:50:00Z">
              <w:r w:rsidRPr="00F03016">
                <w:rPr>
                  <w:sz w:val="16"/>
                  <w:szCs w:val="16"/>
                  <w:lang w:eastAsia="zh-CN"/>
                </w:rPr>
                <w:t>nbmp</w:t>
              </w:r>
              <w:proofErr w:type="spellEnd"/>
              <w:r w:rsidRPr="00F03016">
                <w:rPr>
                  <w:sz w:val="16"/>
                  <w:szCs w:val="16"/>
                  <w:lang w:eastAsia="zh-CN"/>
                </w:rPr>
                <w:t>-conformance-</w:t>
              </w:r>
            </w:ins>
            <w:ins w:id="268" w:author="Iraj Sodagar" w:date="2023-01-11T11:54:00Z">
              <w:r>
                <w:rPr>
                  <w:sz w:val="16"/>
                  <w:szCs w:val="16"/>
                  <w:lang w:eastAsia="zh-CN"/>
                </w:rPr>
                <w:t>task</w:t>
              </w:r>
            </w:ins>
            <w:ins w:id="269" w:author="Iraj Sodagar" w:date="2023-01-11T11:50: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414D70FE" w14:textId="77777777" w:rsidR="009E209C" w:rsidRPr="00EC4962" w:rsidRDefault="009E209C" w:rsidP="00F03016">
            <w:pPr>
              <w:widowControl w:val="0"/>
              <w:autoSpaceDE w:val="0"/>
              <w:autoSpaceDN w:val="0"/>
              <w:jc w:val="center"/>
              <w:rPr>
                <w:ins w:id="270" w:author="Iraj Sodagar" w:date="2023-01-11T11:50:00Z"/>
                <w:sz w:val="16"/>
                <w:szCs w:val="16"/>
                <w:lang w:eastAsia="zh-CN"/>
              </w:rPr>
            </w:pPr>
            <w:ins w:id="271" w:author="Iraj Sodagar" w:date="2023-01-11T11:50:00Z">
              <w:r>
                <w:rPr>
                  <w:sz w:val="16"/>
                  <w:szCs w:val="16"/>
                  <w:lang w:eastAsia="zh-CN"/>
                </w:rPr>
                <w:sym w:font="Wingdings" w:char="F0FC"/>
              </w:r>
            </w:ins>
          </w:p>
        </w:tc>
      </w:tr>
      <w:tr w:rsidR="009E209C" w:rsidRPr="00F03016" w14:paraId="306CB54B" w14:textId="77777777" w:rsidTr="00F03016">
        <w:trPr>
          <w:ins w:id="272" w:author="Iraj Sodagar" w:date="2023-01-11T11:50:00Z"/>
        </w:trPr>
        <w:tc>
          <w:tcPr>
            <w:tcW w:w="933" w:type="dxa"/>
            <w:tcBorders>
              <w:top w:val="single" w:sz="4" w:space="0" w:color="auto"/>
              <w:left w:val="single" w:sz="4" w:space="0" w:color="auto"/>
              <w:bottom w:val="single" w:sz="4" w:space="0" w:color="auto"/>
              <w:right w:val="single" w:sz="4" w:space="0" w:color="auto"/>
            </w:tcBorders>
          </w:tcPr>
          <w:p w14:paraId="0DF40EC3" w14:textId="42470C25" w:rsidR="009E209C" w:rsidRDefault="009E209C" w:rsidP="00F03016">
            <w:pPr>
              <w:rPr>
                <w:ins w:id="273" w:author="Iraj Sodagar" w:date="2023-01-11T11:50:00Z"/>
                <w:sz w:val="20"/>
                <w:szCs w:val="20"/>
                <w:lang w:eastAsia="zh-CN"/>
              </w:rPr>
            </w:pPr>
            <w:ins w:id="274" w:author="Iraj Sodagar" w:date="2023-01-11T11:50:00Z">
              <w:r>
                <w:rPr>
                  <w:sz w:val="20"/>
                  <w:szCs w:val="20"/>
                  <w:lang w:eastAsia="zh-CN"/>
                </w:rPr>
                <w:t>6.2.2.2</w:t>
              </w:r>
            </w:ins>
          </w:p>
        </w:tc>
        <w:tc>
          <w:tcPr>
            <w:tcW w:w="816" w:type="dxa"/>
            <w:tcBorders>
              <w:top w:val="single" w:sz="4" w:space="0" w:color="auto"/>
              <w:left w:val="single" w:sz="4" w:space="0" w:color="auto"/>
              <w:bottom w:val="single" w:sz="4" w:space="0" w:color="auto"/>
              <w:right w:val="single" w:sz="4" w:space="0" w:color="auto"/>
            </w:tcBorders>
            <w:hideMark/>
          </w:tcPr>
          <w:p w14:paraId="66E6FB45" w14:textId="144ED55C" w:rsidR="009E209C" w:rsidRDefault="009E209C" w:rsidP="00F03016">
            <w:pPr>
              <w:rPr>
                <w:ins w:id="275" w:author="Iraj Sodagar" w:date="2023-01-11T11:50:00Z"/>
                <w:sz w:val="20"/>
                <w:szCs w:val="20"/>
                <w:lang w:eastAsia="zh-CN"/>
              </w:rPr>
            </w:pPr>
            <w:ins w:id="276" w:author="Iraj Sodagar" w:date="2023-01-11T11:51:00Z">
              <w:r>
                <w:rPr>
                  <w:sz w:val="20"/>
                  <w:szCs w:val="20"/>
                  <w:lang w:eastAsia="zh-CN"/>
                </w:rPr>
                <w:t>6.2.2</w:t>
              </w:r>
            </w:ins>
          </w:p>
        </w:tc>
        <w:tc>
          <w:tcPr>
            <w:tcW w:w="2883" w:type="dxa"/>
            <w:tcBorders>
              <w:top w:val="single" w:sz="4" w:space="0" w:color="auto"/>
              <w:left w:val="single" w:sz="4" w:space="0" w:color="auto"/>
              <w:bottom w:val="single" w:sz="4" w:space="0" w:color="auto"/>
              <w:right w:val="single" w:sz="4" w:space="0" w:color="auto"/>
            </w:tcBorders>
            <w:hideMark/>
          </w:tcPr>
          <w:p w14:paraId="46427B41" w14:textId="206A1717" w:rsidR="009E209C" w:rsidRDefault="009E209C" w:rsidP="00F03016">
            <w:pPr>
              <w:rPr>
                <w:ins w:id="277" w:author="Iraj Sodagar" w:date="2023-01-11T11:50:00Z"/>
                <w:sz w:val="20"/>
                <w:szCs w:val="20"/>
                <w:lang w:eastAsia="zh-CN"/>
              </w:rPr>
            </w:pPr>
            <w:ins w:id="278" w:author="Iraj Sodagar" w:date="2023-01-11T11:52:00Z">
              <w:r>
                <w:rPr>
                  <w:sz w:val="20"/>
                  <w:szCs w:val="20"/>
                  <w:lang w:eastAsia="zh-CN"/>
                </w:rPr>
                <w:t>keywords</w:t>
              </w:r>
            </w:ins>
            <w:ins w:id="279" w:author="Iraj Sodagar" w:date="2023-01-11T11:50: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hideMark/>
          </w:tcPr>
          <w:p w14:paraId="7F7F49BF" w14:textId="59D4E03E" w:rsidR="009E209C" w:rsidRDefault="009E209C" w:rsidP="00F03016">
            <w:pPr>
              <w:rPr>
                <w:ins w:id="280" w:author="Iraj Sodagar" w:date="2023-01-11T11:50:00Z"/>
                <w:sz w:val="20"/>
                <w:szCs w:val="20"/>
                <w:lang w:eastAsia="zh-CN"/>
              </w:rPr>
            </w:pPr>
            <w:proofErr w:type="spellStart"/>
            <w:ins w:id="281" w:author="Iraj Sodagar" w:date="2023-01-11T11:50:00Z">
              <w:r w:rsidRPr="00F03016">
                <w:rPr>
                  <w:sz w:val="16"/>
                  <w:szCs w:val="16"/>
                  <w:lang w:eastAsia="zh-CN"/>
                </w:rPr>
                <w:t>nbmp</w:t>
              </w:r>
              <w:proofErr w:type="spellEnd"/>
              <w:r w:rsidRPr="00F03016">
                <w:rPr>
                  <w:sz w:val="16"/>
                  <w:szCs w:val="16"/>
                  <w:lang w:eastAsia="zh-CN"/>
                </w:rPr>
                <w:t>-conformance-</w:t>
              </w:r>
            </w:ins>
            <w:ins w:id="282" w:author="Iraj Sodagar" w:date="2023-01-11T11:54:00Z">
              <w:r>
                <w:rPr>
                  <w:sz w:val="16"/>
                  <w:szCs w:val="16"/>
                  <w:lang w:eastAsia="zh-CN"/>
                </w:rPr>
                <w:t>task</w:t>
              </w:r>
            </w:ins>
            <w:ins w:id="283" w:author="Iraj Sodagar" w:date="2023-01-11T11:50: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513D1C1F" w14:textId="77777777" w:rsidR="009E209C" w:rsidRPr="00F03016" w:rsidRDefault="009E209C" w:rsidP="00F03016">
            <w:pPr>
              <w:jc w:val="center"/>
              <w:rPr>
                <w:ins w:id="284" w:author="Iraj Sodagar" w:date="2023-01-11T11:50:00Z"/>
                <w:sz w:val="16"/>
                <w:szCs w:val="16"/>
                <w:lang w:eastAsia="zh-CN"/>
              </w:rPr>
            </w:pPr>
            <w:ins w:id="285" w:author="Iraj Sodagar" w:date="2023-01-11T11:50:00Z">
              <w:r>
                <w:rPr>
                  <w:sz w:val="16"/>
                  <w:szCs w:val="16"/>
                  <w:lang w:eastAsia="zh-CN"/>
                </w:rPr>
                <w:sym w:font="Wingdings" w:char="F0FC"/>
              </w:r>
            </w:ins>
          </w:p>
        </w:tc>
      </w:tr>
      <w:tr w:rsidR="009E209C" w:rsidRPr="00F03016" w14:paraId="30FCF2CB" w14:textId="77777777" w:rsidTr="00F03016">
        <w:trPr>
          <w:ins w:id="286" w:author="Iraj Sodagar" w:date="2023-01-11T11:50:00Z"/>
        </w:trPr>
        <w:tc>
          <w:tcPr>
            <w:tcW w:w="933" w:type="dxa"/>
            <w:tcBorders>
              <w:top w:val="single" w:sz="4" w:space="0" w:color="auto"/>
              <w:left w:val="single" w:sz="4" w:space="0" w:color="auto"/>
              <w:bottom w:val="single" w:sz="4" w:space="0" w:color="auto"/>
              <w:right w:val="single" w:sz="4" w:space="0" w:color="auto"/>
            </w:tcBorders>
          </w:tcPr>
          <w:p w14:paraId="5573C487" w14:textId="5C09C067" w:rsidR="009E209C" w:rsidRDefault="009E209C" w:rsidP="00F03016">
            <w:pPr>
              <w:rPr>
                <w:ins w:id="287" w:author="Iraj Sodagar" w:date="2023-01-11T11:50:00Z"/>
                <w:sz w:val="20"/>
                <w:szCs w:val="20"/>
                <w:lang w:eastAsia="zh-CN"/>
              </w:rPr>
            </w:pPr>
            <w:ins w:id="288" w:author="Iraj Sodagar" w:date="2023-01-11T11:50:00Z">
              <w:r>
                <w:rPr>
                  <w:sz w:val="20"/>
                  <w:szCs w:val="20"/>
                  <w:lang w:eastAsia="zh-CN"/>
                </w:rPr>
                <w:lastRenderedPageBreak/>
                <w:t>6.2.2.3</w:t>
              </w:r>
            </w:ins>
          </w:p>
        </w:tc>
        <w:tc>
          <w:tcPr>
            <w:tcW w:w="816" w:type="dxa"/>
            <w:tcBorders>
              <w:top w:val="single" w:sz="4" w:space="0" w:color="auto"/>
              <w:left w:val="single" w:sz="4" w:space="0" w:color="auto"/>
              <w:bottom w:val="single" w:sz="4" w:space="0" w:color="auto"/>
              <w:right w:val="single" w:sz="4" w:space="0" w:color="auto"/>
            </w:tcBorders>
            <w:hideMark/>
          </w:tcPr>
          <w:p w14:paraId="5547576B" w14:textId="4A6A337E" w:rsidR="009E209C" w:rsidRDefault="009E209C" w:rsidP="00F03016">
            <w:pPr>
              <w:tabs>
                <w:tab w:val="center" w:pos="1613"/>
                <w:tab w:val="left" w:pos="2014"/>
              </w:tabs>
              <w:rPr>
                <w:ins w:id="289" w:author="Iraj Sodagar" w:date="2023-01-11T11:50:00Z"/>
                <w:sz w:val="20"/>
                <w:szCs w:val="20"/>
                <w:lang w:eastAsia="zh-CN"/>
              </w:rPr>
            </w:pPr>
            <w:ins w:id="290" w:author="Iraj Sodagar" w:date="2023-01-11T11:51:00Z">
              <w:r>
                <w:rPr>
                  <w:sz w:val="20"/>
                  <w:szCs w:val="20"/>
                  <w:lang w:eastAsia="zh-CN"/>
                </w:rPr>
                <w:t>6.2.2</w:t>
              </w:r>
            </w:ins>
          </w:p>
        </w:tc>
        <w:tc>
          <w:tcPr>
            <w:tcW w:w="2883" w:type="dxa"/>
            <w:tcBorders>
              <w:top w:val="single" w:sz="4" w:space="0" w:color="auto"/>
              <w:left w:val="single" w:sz="4" w:space="0" w:color="auto"/>
              <w:bottom w:val="single" w:sz="4" w:space="0" w:color="auto"/>
              <w:right w:val="single" w:sz="4" w:space="0" w:color="auto"/>
            </w:tcBorders>
            <w:hideMark/>
          </w:tcPr>
          <w:p w14:paraId="2CF17EB0" w14:textId="4CE94A83" w:rsidR="009E209C" w:rsidRDefault="009E209C" w:rsidP="00F03016">
            <w:pPr>
              <w:rPr>
                <w:ins w:id="291" w:author="Iraj Sodagar" w:date="2023-01-11T11:50:00Z"/>
                <w:sz w:val="20"/>
                <w:szCs w:val="20"/>
                <w:lang w:eastAsia="zh-CN"/>
              </w:rPr>
            </w:pPr>
            <w:ins w:id="292" w:author="Iraj Sodagar" w:date="2023-01-11T11:53:00Z">
              <w:r>
                <w:rPr>
                  <w:sz w:val="20"/>
                  <w:szCs w:val="20"/>
                  <w:lang w:eastAsia="zh-CN"/>
                </w:rPr>
                <w:t>f</w:t>
              </w:r>
            </w:ins>
            <w:ins w:id="293" w:author="Iraj Sodagar" w:date="2023-01-11T11:52:00Z">
              <w:r>
                <w:rPr>
                  <w:sz w:val="20"/>
                  <w:szCs w:val="20"/>
                  <w:lang w:eastAsia="zh-CN"/>
                </w:rPr>
                <w:t>unction-restrictions</w:t>
              </w:r>
            </w:ins>
            <w:ins w:id="294" w:author="Iraj Sodagar" w:date="2023-01-11T11:50: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hideMark/>
          </w:tcPr>
          <w:p w14:paraId="4795DF1C" w14:textId="1B93F7B6" w:rsidR="009E209C" w:rsidRDefault="009E209C" w:rsidP="00F03016">
            <w:pPr>
              <w:rPr>
                <w:ins w:id="295" w:author="Iraj Sodagar" w:date="2023-01-11T11:50:00Z"/>
                <w:sz w:val="20"/>
                <w:szCs w:val="20"/>
                <w:lang w:eastAsia="zh-CN"/>
              </w:rPr>
            </w:pPr>
            <w:proofErr w:type="spellStart"/>
            <w:ins w:id="296" w:author="Iraj Sodagar" w:date="2023-01-11T11:50:00Z">
              <w:r w:rsidRPr="00F03016">
                <w:rPr>
                  <w:sz w:val="16"/>
                  <w:szCs w:val="16"/>
                  <w:lang w:eastAsia="zh-CN"/>
                </w:rPr>
                <w:t>nbmp</w:t>
              </w:r>
              <w:proofErr w:type="spellEnd"/>
              <w:r w:rsidRPr="00F03016">
                <w:rPr>
                  <w:sz w:val="16"/>
                  <w:szCs w:val="16"/>
                  <w:lang w:eastAsia="zh-CN"/>
                </w:rPr>
                <w:t>-conformance-</w:t>
              </w:r>
            </w:ins>
            <w:ins w:id="297" w:author="Iraj Sodagar" w:date="2023-01-11T11:54:00Z">
              <w:r>
                <w:rPr>
                  <w:sz w:val="16"/>
                  <w:szCs w:val="16"/>
                  <w:lang w:eastAsia="zh-CN"/>
                </w:rPr>
                <w:t>task</w:t>
              </w:r>
            </w:ins>
            <w:ins w:id="298" w:author="Iraj Sodagar" w:date="2023-01-11T11:50: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5B9CFF59" w14:textId="77777777" w:rsidR="009E209C" w:rsidRPr="00F03016" w:rsidRDefault="009E209C" w:rsidP="00F03016">
            <w:pPr>
              <w:jc w:val="center"/>
              <w:rPr>
                <w:ins w:id="299" w:author="Iraj Sodagar" w:date="2023-01-11T11:50:00Z"/>
                <w:sz w:val="16"/>
                <w:szCs w:val="16"/>
                <w:lang w:eastAsia="zh-CN"/>
              </w:rPr>
            </w:pPr>
            <w:ins w:id="300" w:author="Iraj Sodagar" w:date="2023-01-11T11:50:00Z">
              <w:r>
                <w:rPr>
                  <w:sz w:val="16"/>
                  <w:szCs w:val="16"/>
                  <w:lang w:eastAsia="zh-CN"/>
                </w:rPr>
                <w:sym w:font="Wingdings" w:char="F0FC"/>
              </w:r>
            </w:ins>
          </w:p>
        </w:tc>
      </w:tr>
      <w:tr w:rsidR="009E209C" w:rsidRPr="00F03016" w14:paraId="0D7478EE" w14:textId="77777777" w:rsidTr="00F03016">
        <w:trPr>
          <w:ins w:id="301" w:author="Iraj Sodagar" w:date="2023-01-11T11:50:00Z"/>
        </w:trPr>
        <w:tc>
          <w:tcPr>
            <w:tcW w:w="933" w:type="dxa"/>
            <w:tcBorders>
              <w:top w:val="single" w:sz="4" w:space="0" w:color="auto"/>
              <w:left w:val="single" w:sz="4" w:space="0" w:color="auto"/>
              <w:bottom w:val="single" w:sz="4" w:space="0" w:color="auto"/>
              <w:right w:val="single" w:sz="4" w:space="0" w:color="auto"/>
            </w:tcBorders>
          </w:tcPr>
          <w:p w14:paraId="72FB1A14" w14:textId="1CF6D48F" w:rsidR="009E209C" w:rsidRDefault="009E209C" w:rsidP="00F03016">
            <w:pPr>
              <w:rPr>
                <w:ins w:id="302" w:author="Iraj Sodagar" w:date="2023-01-11T11:50:00Z"/>
                <w:sz w:val="20"/>
                <w:szCs w:val="20"/>
                <w:lang w:eastAsia="zh-CN"/>
              </w:rPr>
            </w:pPr>
            <w:ins w:id="303" w:author="Iraj Sodagar" w:date="2023-01-11T11:50:00Z">
              <w:r>
                <w:rPr>
                  <w:sz w:val="20"/>
                  <w:szCs w:val="20"/>
                  <w:lang w:eastAsia="zh-CN"/>
                </w:rPr>
                <w:t>6.2.2.4</w:t>
              </w:r>
            </w:ins>
          </w:p>
        </w:tc>
        <w:tc>
          <w:tcPr>
            <w:tcW w:w="816" w:type="dxa"/>
            <w:tcBorders>
              <w:top w:val="single" w:sz="4" w:space="0" w:color="auto"/>
              <w:left w:val="single" w:sz="4" w:space="0" w:color="auto"/>
              <w:bottom w:val="single" w:sz="4" w:space="0" w:color="auto"/>
              <w:right w:val="single" w:sz="4" w:space="0" w:color="auto"/>
            </w:tcBorders>
          </w:tcPr>
          <w:p w14:paraId="26246448" w14:textId="3B660548" w:rsidR="009E209C" w:rsidRDefault="009E209C" w:rsidP="00F03016">
            <w:pPr>
              <w:tabs>
                <w:tab w:val="center" w:pos="1613"/>
                <w:tab w:val="left" w:pos="2014"/>
              </w:tabs>
              <w:rPr>
                <w:ins w:id="304" w:author="Iraj Sodagar" w:date="2023-01-11T11:50:00Z"/>
                <w:sz w:val="20"/>
                <w:szCs w:val="20"/>
                <w:lang w:eastAsia="zh-CN"/>
              </w:rPr>
            </w:pPr>
            <w:ins w:id="305" w:author="Iraj Sodagar" w:date="2023-01-11T11:51:00Z">
              <w:r>
                <w:rPr>
                  <w:sz w:val="20"/>
                  <w:szCs w:val="20"/>
                  <w:lang w:eastAsia="zh-CN"/>
                </w:rPr>
                <w:t>6.2.2</w:t>
              </w:r>
            </w:ins>
          </w:p>
        </w:tc>
        <w:tc>
          <w:tcPr>
            <w:tcW w:w="2883" w:type="dxa"/>
            <w:tcBorders>
              <w:top w:val="single" w:sz="4" w:space="0" w:color="auto"/>
              <w:left w:val="single" w:sz="4" w:space="0" w:color="auto"/>
              <w:bottom w:val="single" w:sz="4" w:space="0" w:color="auto"/>
              <w:right w:val="single" w:sz="4" w:space="0" w:color="auto"/>
            </w:tcBorders>
          </w:tcPr>
          <w:p w14:paraId="5D27F11A" w14:textId="5CD2CC7F" w:rsidR="009E209C" w:rsidRDefault="009E209C" w:rsidP="00F03016">
            <w:pPr>
              <w:rPr>
                <w:ins w:id="306" w:author="Iraj Sodagar" w:date="2023-01-11T11:50:00Z"/>
                <w:sz w:val="20"/>
                <w:szCs w:val="20"/>
                <w:lang w:eastAsia="zh-CN"/>
              </w:rPr>
            </w:pPr>
            <w:ins w:id="307" w:author="Iraj Sodagar" w:date="2023-01-11T11:53:00Z">
              <w:r>
                <w:rPr>
                  <w:sz w:val="20"/>
                  <w:szCs w:val="20"/>
                  <w:lang w:eastAsia="zh-CN"/>
                </w:rPr>
                <w:t>connection-map</w:t>
              </w:r>
            </w:ins>
            <w:ins w:id="308" w:author="Iraj Sodagar" w:date="2023-01-11T11:50: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tcPr>
          <w:p w14:paraId="60594F34" w14:textId="75B96B5D" w:rsidR="009E209C" w:rsidRDefault="009E209C" w:rsidP="00F03016">
            <w:pPr>
              <w:rPr>
                <w:ins w:id="309" w:author="Iraj Sodagar" w:date="2023-01-11T11:50:00Z"/>
                <w:sz w:val="20"/>
                <w:szCs w:val="20"/>
                <w:lang w:eastAsia="zh-CN"/>
              </w:rPr>
            </w:pPr>
            <w:proofErr w:type="spellStart"/>
            <w:ins w:id="310" w:author="Iraj Sodagar" w:date="2023-01-11T11:50:00Z">
              <w:r w:rsidRPr="00F03016">
                <w:rPr>
                  <w:sz w:val="16"/>
                  <w:szCs w:val="16"/>
                  <w:lang w:eastAsia="zh-CN"/>
                </w:rPr>
                <w:t>nbmp</w:t>
              </w:r>
              <w:proofErr w:type="spellEnd"/>
              <w:r w:rsidRPr="00F03016">
                <w:rPr>
                  <w:sz w:val="16"/>
                  <w:szCs w:val="16"/>
                  <w:lang w:eastAsia="zh-CN"/>
                </w:rPr>
                <w:t>-conformance-</w:t>
              </w:r>
            </w:ins>
            <w:ins w:id="311" w:author="Iraj Sodagar" w:date="2023-01-11T11:54:00Z">
              <w:r>
                <w:rPr>
                  <w:sz w:val="16"/>
                  <w:szCs w:val="16"/>
                  <w:lang w:eastAsia="zh-CN"/>
                </w:rPr>
                <w:t>task</w:t>
              </w:r>
            </w:ins>
            <w:ins w:id="312" w:author="Iraj Sodagar" w:date="2023-01-11T11:50: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5D407925" w14:textId="77777777" w:rsidR="009E209C" w:rsidRPr="00F03016" w:rsidRDefault="009E209C" w:rsidP="00F03016">
            <w:pPr>
              <w:jc w:val="center"/>
              <w:rPr>
                <w:ins w:id="313" w:author="Iraj Sodagar" w:date="2023-01-11T11:50:00Z"/>
                <w:sz w:val="16"/>
                <w:szCs w:val="16"/>
                <w:lang w:eastAsia="zh-CN"/>
              </w:rPr>
            </w:pPr>
            <w:ins w:id="314" w:author="Iraj Sodagar" w:date="2023-01-11T11:50:00Z">
              <w:r>
                <w:rPr>
                  <w:sz w:val="16"/>
                  <w:szCs w:val="16"/>
                  <w:lang w:eastAsia="zh-CN"/>
                </w:rPr>
                <w:sym w:font="Wingdings" w:char="F0FC"/>
              </w:r>
            </w:ins>
          </w:p>
        </w:tc>
      </w:tr>
      <w:tr w:rsidR="009E209C" w:rsidRPr="00F03016" w14:paraId="7691363F" w14:textId="77777777" w:rsidTr="00F03016">
        <w:trPr>
          <w:ins w:id="315" w:author="Iraj Sodagar" w:date="2023-01-11T11:50:00Z"/>
        </w:trPr>
        <w:tc>
          <w:tcPr>
            <w:tcW w:w="933" w:type="dxa"/>
            <w:tcBorders>
              <w:top w:val="single" w:sz="4" w:space="0" w:color="auto"/>
              <w:left w:val="single" w:sz="4" w:space="0" w:color="auto"/>
              <w:bottom w:val="single" w:sz="4" w:space="0" w:color="auto"/>
              <w:right w:val="single" w:sz="4" w:space="0" w:color="auto"/>
            </w:tcBorders>
          </w:tcPr>
          <w:p w14:paraId="4588D400" w14:textId="3E79CD72" w:rsidR="009E209C" w:rsidRDefault="009E209C" w:rsidP="00F03016">
            <w:pPr>
              <w:rPr>
                <w:ins w:id="316" w:author="Iraj Sodagar" w:date="2023-01-11T11:50:00Z"/>
                <w:sz w:val="20"/>
                <w:szCs w:val="20"/>
                <w:lang w:eastAsia="zh-CN"/>
              </w:rPr>
            </w:pPr>
            <w:ins w:id="317" w:author="Iraj Sodagar" w:date="2023-01-11T11:50:00Z">
              <w:r>
                <w:rPr>
                  <w:sz w:val="20"/>
                  <w:szCs w:val="20"/>
                  <w:lang w:eastAsia="zh-CN"/>
                </w:rPr>
                <w:t>6.</w:t>
              </w:r>
            </w:ins>
            <w:ins w:id="318" w:author="Iraj Sodagar" w:date="2023-01-11T11:51:00Z">
              <w:r>
                <w:rPr>
                  <w:sz w:val="20"/>
                  <w:szCs w:val="20"/>
                  <w:lang w:eastAsia="zh-CN"/>
                </w:rPr>
                <w:t>2</w:t>
              </w:r>
            </w:ins>
            <w:ins w:id="319" w:author="Iraj Sodagar" w:date="2023-01-11T11:50:00Z">
              <w:r>
                <w:rPr>
                  <w:sz w:val="20"/>
                  <w:szCs w:val="20"/>
                  <w:lang w:eastAsia="zh-CN"/>
                </w:rPr>
                <w:t>.2.11</w:t>
              </w:r>
            </w:ins>
          </w:p>
        </w:tc>
        <w:tc>
          <w:tcPr>
            <w:tcW w:w="816" w:type="dxa"/>
            <w:tcBorders>
              <w:top w:val="single" w:sz="4" w:space="0" w:color="auto"/>
              <w:left w:val="single" w:sz="4" w:space="0" w:color="auto"/>
              <w:bottom w:val="single" w:sz="4" w:space="0" w:color="auto"/>
              <w:right w:val="single" w:sz="4" w:space="0" w:color="auto"/>
            </w:tcBorders>
          </w:tcPr>
          <w:p w14:paraId="2D39EEB3" w14:textId="21E2EAE7" w:rsidR="009E209C" w:rsidRDefault="009E209C" w:rsidP="00F03016">
            <w:pPr>
              <w:tabs>
                <w:tab w:val="center" w:pos="1613"/>
                <w:tab w:val="left" w:pos="2014"/>
              </w:tabs>
              <w:rPr>
                <w:ins w:id="320" w:author="Iraj Sodagar" w:date="2023-01-11T11:50:00Z"/>
                <w:sz w:val="20"/>
                <w:szCs w:val="20"/>
                <w:lang w:eastAsia="zh-CN"/>
              </w:rPr>
            </w:pPr>
            <w:ins w:id="321" w:author="Iraj Sodagar" w:date="2023-01-11T11:51:00Z">
              <w:r>
                <w:rPr>
                  <w:sz w:val="20"/>
                  <w:szCs w:val="20"/>
                  <w:lang w:eastAsia="zh-CN"/>
                </w:rPr>
                <w:t>6.2.2</w:t>
              </w:r>
            </w:ins>
          </w:p>
        </w:tc>
        <w:tc>
          <w:tcPr>
            <w:tcW w:w="2883" w:type="dxa"/>
            <w:tcBorders>
              <w:top w:val="single" w:sz="4" w:space="0" w:color="auto"/>
              <w:left w:val="single" w:sz="4" w:space="0" w:color="auto"/>
              <w:bottom w:val="single" w:sz="4" w:space="0" w:color="auto"/>
              <w:right w:val="single" w:sz="4" w:space="0" w:color="auto"/>
            </w:tcBorders>
          </w:tcPr>
          <w:p w14:paraId="228715AE" w14:textId="77777777" w:rsidR="009E209C" w:rsidRDefault="009E209C" w:rsidP="00F03016">
            <w:pPr>
              <w:rPr>
                <w:ins w:id="322" w:author="Iraj Sodagar" w:date="2023-01-11T11:50:00Z"/>
                <w:sz w:val="20"/>
                <w:szCs w:val="20"/>
                <w:lang w:eastAsia="zh-CN"/>
              </w:rPr>
            </w:pPr>
            <w:ins w:id="323" w:author="Iraj Sodagar" w:date="2023-01-11T11:50:00Z">
              <w:r>
                <w:rPr>
                  <w:sz w:val="20"/>
                  <w:szCs w:val="20"/>
                  <w:lang w:eastAsia="zh-CN"/>
                </w:rPr>
                <w:t xml:space="preserve">proximity-equation shall not be present </w:t>
              </w:r>
            </w:ins>
          </w:p>
        </w:tc>
        <w:tc>
          <w:tcPr>
            <w:tcW w:w="3358" w:type="dxa"/>
            <w:tcBorders>
              <w:top w:val="single" w:sz="4" w:space="0" w:color="auto"/>
              <w:left w:val="single" w:sz="4" w:space="0" w:color="auto"/>
              <w:bottom w:val="single" w:sz="4" w:space="0" w:color="auto"/>
              <w:right w:val="single" w:sz="4" w:space="0" w:color="auto"/>
            </w:tcBorders>
          </w:tcPr>
          <w:p w14:paraId="33578715" w14:textId="7CCD7CCA" w:rsidR="009E209C" w:rsidRDefault="009E209C" w:rsidP="00F03016">
            <w:pPr>
              <w:rPr>
                <w:ins w:id="324" w:author="Iraj Sodagar" w:date="2023-01-11T11:50:00Z"/>
                <w:sz w:val="20"/>
                <w:szCs w:val="20"/>
                <w:lang w:eastAsia="zh-CN"/>
              </w:rPr>
            </w:pPr>
            <w:proofErr w:type="spellStart"/>
            <w:ins w:id="325" w:author="Iraj Sodagar" w:date="2023-01-11T11:50:00Z">
              <w:r w:rsidRPr="00F03016">
                <w:rPr>
                  <w:sz w:val="16"/>
                  <w:szCs w:val="16"/>
                  <w:lang w:eastAsia="zh-CN"/>
                </w:rPr>
                <w:t>nbmp</w:t>
              </w:r>
              <w:proofErr w:type="spellEnd"/>
              <w:r w:rsidRPr="00F03016">
                <w:rPr>
                  <w:sz w:val="16"/>
                  <w:szCs w:val="16"/>
                  <w:lang w:eastAsia="zh-CN"/>
                </w:rPr>
                <w:t>-conformance-</w:t>
              </w:r>
            </w:ins>
            <w:ins w:id="326" w:author="Iraj Sodagar" w:date="2023-01-11T11:54:00Z">
              <w:r>
                <w:rPr>
                  <w:sz w:val="16"/>
                  <w:szCs w:val="16"/>
                  <w:lang w:eastAsia="zh-CN"/>
                </w:rPr>
                <w:t>task</w:t>
              </w:r>
            </w:ins>
            <w:ins w:id="327" w:author="Iraj Sodagar" w:date="2023-01-11T11:50: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3FE6066C" w14:textId="77777777" w:rsidR="009E209C" w:rsidRPr="00F03016" w:rsidRDefault="009E209C" w:rsidP="00F03016">
            <w:pPr>
              <w:jc w:val="center"/>
              <w:rPr>
                <w:ins w:id="328" w:author="Iraj Sodagar" w:date="2023-01-11T11:50:00Z"/>
                <w:sz w:val="16"/>
                <w:szCs w:val="16"/>
                <w:lang w:eastAsia="zh-CN"/>
              </w:rPr>
            </w:pPr>
            <w:ins w:id="329" w:author="Iraj Sodagar" w:date="2023-01-11T11:50:00Z">
              <w:r>
                <w:rPr>
                  <w:sz w:val="16"/>
                  <w:szCs w:val="16"/>
                  <w:lang w:eastAsia="zh-CN"/>
                </w:rPr>
                <w:sym w:font="Wingdings" w:char="F0FC"/>
              </w:r>
            </w:ins>
          </w:p>
        </w:tc>
      </w:tr>
      <w:tr w:rsidR="009E209C" w:rsidRPr="00F03016" w14:paraId="3A5C6EC6" w14:textId="77777777" w:rsidTr="00F03016">
        <w:trPr>
          <w:ins w:id="330" w:author="Iraj Sodagar" w:date="2023-01-11T11:50:00Z"/>
        </w:trPr>
        <w:tc>
          <w:tcPr>
            <w:tcW w:w="933" w:type="dxa"/>
            <w:tcBorders>
              <w:top w:val="single" w:sz="4" w:space="0" w:color="auto"/>
              <w:left w:val="single" w:sz="4" w:space="0" w:color="auto"/>
              <w:bottom w:val="single" w:sz="4" w:space="0" w:color="auto"/>
              <w:right w:val="single" w:sz="4" w:space="0" w:color="auto"/>
            </w:tcBorders>
          </w:tcPr>
          <w:p w14:paraId="3BDB06FF" w14:textId="6FF9FDDD" w:rsidR="009E209C" w:rsidRDefault="009E209C" w:rsidP="00F03016">
            <w:pPr>
              <w:rPr>
                <w:ins w:id="331" w:author="Iraj Sodagar" w:date="2023-01-11T11:50:00Z"/>
                <w:sz w:val="20"/>
                <w:szCs w:val="20"/>
                <w:lang w:eastAsia="zh-CN"/>
              </w:rPr>
            </w:pPr>
            <w:ins w:id="332" w:author="Iraj Sodagar" w:date="2023-01-11T11:50:00Z">
              <w:r>
                <w:rPr>
                  <w:sz w:val="20"/>
                  <w:szCs w:val="20"/>
                  <w:lang w:eastAsia="zh-CN"/>
                </w:rPr>
                <w:t>6.</w:t>
              </w:r>
            </w:ins>
            <w:ins w:id="333" w:author="Iraj Sodagar" w:date="2023-01-11T11:51:00Z">
              <w:r>
                <w:rPr>
                  <w:sz w:val="20"/>
                  <w:szCs w:val="20"/>
                  <w:lang w:eastAsia="zh-CN"/>
                </w:rPr>
                <w:t>2</w:t>
              </w:r>
            </w:ins>
            <w:ins w:id="334" w:author="Iraj Sodagar" w:date="2023-01-11T11:50:00Z">
              <w:r>
                <w:rPr>
                  <w:sz w:val="20"/>
                  <w:szCs w:val="20"/>
                  <w:lang w:eastAsia="zh-CN"/>
                </w:rPr>
                <w:t>.2.12</w:t>
              </w:r>
            </w:ins>
          </w:p>
        </w:tc>
        <w:tc>
          <w:tcPr>
            <w:tcW w:w="816" w:type="dxa"/>
            <w:tcBorders>
              <w:top w:val="single" w:sz="4" w:space="0" w:color="auto"/>
              <w:left w:val="single" w:sz="4" w:space="0" w:color="auto"/>
              <w:bottom w:val="single" w:sz="4" w:space="0" w:color="auto"/>
              <w:right w:val="single" w:sz="4" w:space="0" w:color="auto"/>
            </w:tcBorders>
          </w:tcPr>
          <w:p w14:paraId="5CA84511" w14:textId="06626F38" w:rsidR="009E209C" w:rsidRDefault="009E209C" w:rsidP="00F03016">
            <w:pPr>
              <w:tabs>
                <w:tab w:val="center" w:pos="1613"/>
                <w:tab w:val="left" w:pos="2014"/>
              </w:tabs>
              <w:rPr>
                <w:ins w:id="335" w:author="Iraj Sodagar" w:date="2023-01-11T11:50:00Z"/>
                <w:sz w:val="20"/>
                <w:szCs w:val="20"/>
                <w:lang w:eastAsia="zh-CN"/>
              </w:rPr>
            </w:pPr>
            <w:ins w:id="336" w:author="Iraj Sodagar" w:date="2023-01-11T11:51:00Z">
              <w:r>
                <w:rPr>
                  <w:sz w:val="20"/>
                  <w:szCs w:val="20"/>
                  <w:lang w:eastAsia="zh-CN"/>
                </w:rPr>
                <w:t>6.2.2</w:t>
              </w:r>
            </w:ins>
          </w:p>
        </w:tc>
        <w:tc>
          <w:tcPr>
            <w:tcW w:w="2883" w:type="dxa"/>
            <w:tcBorders>
              <w:top w:val="single" w:sz="4" w:space="0" w:color="auto"/>
              <w:left w:val="single" w:sz="4" w:space="0" w:color="auto"/>
              <w:bottom w:val="single" w:sz="4" w:space="0" w:color="auto"/>
              <w:right w:val="single" w:sz="4" w:space="0" w:color="auto"/>
            </w:tcBorders>
          </w:tcPr>
          <w:p w14:paraId="3E6E949D" w14:textId="77777777" w:rsidR="009E209C" w:rsidRDefault="009E209C" w:rsidP="00F03016">
            <w:pPr>
              <w:rPr>
                <w:ins w:id="337" w:author="Iraj Sodagar" w:date="2023-01-11T11:50:00Z"/>
                <w:sz w:val="20"/>
                <w:szCs w:val="20"/>
                <w:lang w:eastAsia="zh-CN"/>
              </w:rPr>
            </w:pPr>
            <w:proofErr w:type="gramStart"/>
            <w:ins w:id="338" w:author="Iraj Sodagar" w:date="2023-01-11T11:50:00Z">
              <w:r>
                <w:rPr>
                  <w:sz w:val="20"/>
                  <w:szCs w:val="20"/>
                  <w:lang w:eastAsia="zh-CN"/>
                </w:rPr>
                <w:t>split-efficiency</w:t>
              </w:r>
              <w:proofErr w:type="gramEnd"/>
              <w:r>
                <w:rPr>
                  <w:sz w:val="20"/>
                  <w:szCs w:val="20"/>
                  <w:lang w:eastAsia="zh-CN"/>
                </w:rPr>
                <w:t xml:space="preserve"> shall not be present D</w:t>
              </w:r>
            </w:ins>
          </w:p>
        </w:tc>
        <w:tc>
          <w:tcPr>
            <w:tcW w:w="3358" w:type="dxa"/>
            <w:tcBorders>
              <w:top w:val="single" w:sz="4" w:space="0" w:color="auto"/>
              <w:left w:val="single" w:sz="4" w:space="0" w:color="auto"/>
              <w:bottom w:val="single" w:sz="4" w:space="0" w:color="auto"/>
              <w:right w:val="single" w:sz="4" w:space="0" w:color="auto"/>
            </w:tcBorders>
          </w:tcPr>
          <w:p w14:paraId="3348130B" w14:textId="48AC170B" w:rsidR="009E209C" w:rsidRDefault="009E209C" w:rsidP="00F03016">
            <w:pPr>
              <w:rPr>
                <w:ins w:id="339" w:author="Iraj Sodagar" w:date="2023-01-11T11:50:00Z"/>
                <w:sz w:val="20"/>
                <w:szCs w:val="20"/>
                <w:lang w:eastAsia="zh-CN"/>
              </w:rPr>
            </w:pPr>
            <w:proofErr w:type="spellStart"/>
            <w:ins w:id="340" w:author="Iraj Sodagar" w:date="2023-01-11T11:50:00Z">
              <w:r w:rsidRPr="00F03016">
                <w:rPr>
                  <w:sz w:val="16"/>
                  <w:szCs w:val="16"/>
                  <w:lang w:eastAsia="zh-CN"/>
                </w:rPr>
                <w:t>nbmp</w:t>
              </w:r>
              <w:proofErr w:type="spellEnd"/>
              <w:r w:rsidRPr="00F03016">
                <w:rPr>
                  <w:sz w:val="16"/>
                  <w:szCs w:val="16"/>
                  <w:lang w:eastAsia="zh-CN"/>
                </w:rPr>
                <w:t>-conformance-</w:t>
              </w:r>
            </w:ins>
            <w:ins w:id="341" w:author="Iraj Sodagar" w:date="2023-01-11T11:54:00Z">
              <w:r>
                <w:rPr>
                  <w:sz w:val="16"/>
                  <w:szCs w:val="16"/>
                  <w:lang w:eastAsia="zh-CN"/>
                </w:rPr>
                <w:t>task</w:t>
              </w:r>
            </w:ins>
            <w:ins w:id="342" w:author="Iraj Sodagar" w:date="2023-01-11T11:50: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6F0F55D3" w14:textId="77777777" w:rsidR="009E209C" w:rsidRPr="00F03016" w:rsidRDefault="009E209C" w:rsidP="00F03016">
            <w:pPr>
              <w:jc w:val="center"/>
              <w:rPr>
                <w:ins w:id="343" w:author="Iraj Sodagar" w:date="2023-01-11T11:50:00Z"/>
                <w:sz w:val="16"/>
                <w:szCs w:val="16"/>
                <w:lang w:eastAsia="zh-CN"/>
              </w:rPr>
            </w:pPr>
            <w:ins w:id="344" w:author="Iraj Sodagar" w:date="2023-01-11T11:50:00Z">
              <w:r>
                <w:rPr>
                  <w:sz w:val="16"/>
                  <w:szCs w:val="16"/>
                  <w:lang w:eastAsia="zh-CN"/>
                </w:rPr>
                <w:sym w:font="Wingdings" w:char="F0FC"/>
              </w:r>
            </w:ins>
          </w:p>
        </w:tc>
      </w:tr>
    </w:tbl>
    <w:p w14:paraId="327B39B8" w14:textId="061E0D8E" w:rsidR="009E209C" w:rsidRDefault="009E209C" w:rsidP="008F27F0">
      <w:pPr>
        <w:rPr>
          <w:ins w:id="345" w:author="Iraj Sodagar" w:date="2023-01-11T11:50:00Z"/>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3C42BB4D" w14:textId="77777777" w:rsidTr="00F03016">
        <w:trPr>
          <w:ins w:id="346" w:author="Iraj Sodagar" w:date="2023-01-11T11:55:00Z"/>
        </w:trPr>
        <w:tc>
          <w:tcPr>
            <w:tcW w:w="933" w:type="dxa"/>
            <w:tcBorders>
              <w:top w:val="single" w:sz="4" w:space="0" w:color="auto"/>
              <w:left w:val="single" w:sz="4" w:space="0" w:color="auto"/>
              <w:bottom w:val="single" w:sz="4" w:space="0" w:color="auto"/>
              <w:right w:val="single" w:sz="4" w:space="0" w:color="auto"/>
            </w:tcBorders>
          </w:tcPr>
          <w:p w14:paraId="65FC4063" w14:textId="77777777" w:rsidR="009E209C" w:rsidRDefault="009E209C" w:rsidP="00F03016">
            <w:pPr>
              <w:rPr>
                <w:ins w:id="347" w:author="Iraj Sodagar" w:date="2023-01-11T11:55:00Z"/>
                <w:sz w:val="20"/>
                <w:szCs w:val="20"/>
                <w:lang w:eastAsia="zh-CN"/>
              </w:rPr>
            </w:pPr>
            <w:ins w:id="348" w:author="Iraj Sodagar" w:date="2023-01-11T11:55:00Z">
              <w:r>
                <w:rPr>
                  <w:sz w:val="20"/>
                  <w:szCs w:val="20"/>
                  <w:lang w:eastAsia="zh-CN"/>
                </w:rPr>
                <w:t>Item</w:t>
              </w:r>
            </w:ins>
          </w:p>
        </w:tc>
        <w:tc>
          <w:tcPr>
            <w:tcW w:w="816" w:type="dxa"/>
            <w:tcBorders>
              <w:top w:val="single" w:sz="4" w:space="0" w:color="auto"/>
              <w:left w:val="single" w:sz="4" w:space="0" w:color="auto"/>
              <w:bottom w:val="single" w:sz="4" w:space="0" w:color="auto"/>
              <w:right w:val="single" w:sz="4" w:space="0" w:color="auto"/>
            </w:tcBorders>
            <w:hideMark/>
          </w:tcPr>
          <w:p w14:paraId="193EF700" w14:textId="77777777" w:rsidR="009E209C" w:rsidRDefault="009E209C" w:rsidP="00F03016">
            <w:pPr>
              <w:rPr>
                <w:ins w:id="349" w:author="Iraj Sodagar" w:date="2023-01-11T11:55:00Z"/>
                <w:sz w:val="20"/>
                <w:szCs w:val="20"/>
                <w:lang w:eastAsia="zh-CN"/>
              </w:rPr>
            </w:pPr>
            <w:ins w:id="350" w:author="Iraj Sodagar" w:date="2023-01-11T11:55:00Z">
              <w:r>
                <w:rPr>
                  <w:sz w:val="20"/>
                  <w:szCs w:val="20"/>
                  <w:lang w:eastAsia="zh-CN"/>
                </w:rPr>
                <w:t>clause</w:t>
              </w:r>
            </w:ins>
          </w:p>
        </w:tc>
        <w:tc>
          <w:tcPr>
            <w:tcW w:w="2883" w:type="dxa"/>
            <w:tcBorders>
              <w:top w:val="single" w:sz="4" w:space="0" w:color="auto"/>
              <w:left w:val="single" w:sz="4" w:space="0" w:color="auto"/>
              <w:bottom w:val="single" w:sz="4" w:space="0" w:color="auto"/>
              <w:right w:val="single" w:sz="4" w:space="0" w:color="auto"/>
            </w:tcBorders>
            <w:hideMark/>
          </w:tcPr>
          <w:p w14:paraId="1F967718" w14:textId="77777777" w:rsidR="009E209C" w:rsidRDefault="009E209C" w:rsidP="00F03016">
            <w:pPr>
              <w:rPr>
                <w:ins w:id="351" w:author="Iraj Sodagar" w:date="2023-01-11T11:55:00Z"/>
                <w:sz w:val="20"/>
                <w:szCs w:val="20"/>
                <w:lang w:eastAsia="zh-CN"/>
              </w:rPr>
            </w:pPr>
            <w:ins w:id="352" w:author="Iraj Sodagar" w:date="2023-01-11T11:55:00Z">
              <w:r>
                <w:rPr>
                  <w:sz w:val="20"/>
                  <w:szCs w:val="20"/>
                  <w:lang w:eastAsia="zh-CN"/>
                </w:rPr>
                <w:t>topic</w:t>
              </w:r>
            </w:ins>
          </w:p>
        </w:tc>
        <w:tc>
          <w:tcPr>
            <w:tcW w:w="3358" w:type="dxa"/>
            <w:tcBorders>
              <w:top w:val="single" w:sz="4" w:space="0" w:color="auto"/>
              <w:left w:val="single" w:sz="4" w:space="0" w:color="auto"/>
              <w:bottom w:val="single" w:sz="4" w:space="0" w:color="auto"/>
              <w:right w:val="single" w:sz="4" w:space="0" w:color="auto"/>
            </w:tcBorders>
            <w:hideMark/>
          </w:tcPr>
          <w:p w14:paraId="6A63A11E" w14:textId="77777777" w:rsidR="009E209C" w:rsidRDefault="009E209C" w:rsidP="00F03016">
            <w:pPr>
              <w:rPr>
                <w:ins w:id="353" w:author="Iraj Sodagar" w:date="2023-01-11T11:55:00Z"/>
                <w:sz w:val="20"/>
                <w:szCs w:val="20"/>
                <w:lang w:eastAsia="zh-CN"/>
              </w:rPr>
            </w:pPr>
            <w:ins w:id="354" w:author="Iraj Sodagar" w:date="2023-01-11T11:55:00Z">
              <w:r>
                <w:rPr>
                  <w:sz w:val="20"/>
                  <w:szCs w:val="20"/>
                  <w:lang w:eastAsia="zh-CN"/>
                </w:rPr>
                <w:t>Conformance tool</w:t>
              </w:r>
            </w:ins>
          </w:p>
        </w:tc>
        <w:tc>
          <w:tcPr>
            <w:tcW w:w="1005" w:type="dxa"/>
            <w:tcBorders>
              <w:top w:val="single" w:sz="4" w:space="0" w:color="auto"/>
              <w:left w:val="single" w:sz="4" w:space="0" w:color="auto"/>
              <w:bottom w:val="single" w:sz="4" w:space="0" w:color="auto"/>
              <w:right w:val="single" w:sz="4" w:space="0" w:color="auto"/>
            </w:tcBorders>
          </w:tcPr>
          <w:p w14:paraId="0B28EE18" w14:textId="77777777" w:rsidR="009E209C" w:rsidRDefault="009E209C" w:rsidP="00F03016">
            <w:pPr>
              <w:rPr>
                <w:ins w:id="355" w:author="Iraj Sodagar" w:date="2023-01-11T11:55:00Z"/>
                <w:sz w:val="20"/>
                <w:szCs w:val="20"/>
                <w:lang w:eastAsia="zh-CN"/>
              </w:rPr>
            </w:pPr>
            <w:ins w:id="356" w:author="Iraj Sodagar" w:date="2023-01-11T11:55:00Z">
              <w:r>
                <w:rPr>
                  <w:sz w:val="20"/>
                  <w:szCs w:val="20"/>
                  <w:lang w:eastAsia="zh-CN"/>
                </w:rPr>
                <w:t>supported</w:t>
              </w:r>
            </w:ins>
          </w:p>
        </w:tc>
      </w:tr>
      <w:tr w:rsidR="009E209C" w14:paraId="4CA590EB" w14:textId="77777777" w:rsidTr="00F03016">
        <w:trPr>
          <w:trHeight w:val="291"/>
          <w:ins w:id="357" w:author="Iraj Sodagar" w:date="2023-01-11T11:55:00Z"/>
        </w:trPr>
        <w:tc>
          <w:tcPr>
            <w:tcW w:w="933" w:type="dxa"/>
            <w:tcBorders>
              <w:top w:val="single" w:sz="4" w:space="0" w:color="auto"/>
              <w:left w:val="single" w:sz="4" w:space="0" w:color="auto"/>
              <w:bottom w:val="single" w:sz="4" w:space="0" w:color="auto"/>
              <w:right w:val="single" w:sz="4" w:space="0" w:color="auto"/>
            </w:tcBorders>
          </w:tcPr>
          <w:p w14:paraId="671855BB" w14:textId="0D6AD8DF" w:rsidR="009E209C" w:rsidRDefault="009E209C" w:rsidP="00F03016">
            <w:pPr>
              <w:rPr>
                <w:ins w:id="358" w:author="Iraj Sodagar" w:date="2023-01-11T11:55:00Z"/>
                <w:sz w:val="20"/>
                <w:szCs w:val="20"/>
                <w:lang w:eastAsia="zh-CN"/>
              </w:rPr>
            </w:pPr>
            <w:ins w:id="359" w:author="Iraj Sodagar" w:date="2023-01-11T11:56:00Z">
              <w:r>
                <w:rPr>
                  <w:sz w:val="20"/>
                  <w:szCs w:val="20"/>
                  <w:lang w:eastAsia="zh-CN"/>
                </w:rPr>
                <w:t>6.</w:t>
              </w:r>
            </w:ins>
            <w:ins w:id="360" w:author="Iraj Sodagar" w:date="2023-01-11T11:59:00Z">
              <w:r w:rsidR="00E05BFB">
                <w:rPr>
                  <w:sz w:val="20"/>
                  <w:szCs w:val="20"/>
                  <w:lang w:eastAsia="zh-CN"/>
                </w:rPr>
                <w:t>3.1</w:t>
              </w:r>
            </w:ins>
            <w:ins w:id="361" w:author="Iraj Sodagar" w:date="2023-01-11T11:55:00Z">
              <w:r>
                <w:rPr>
                  <w:sz w:val="20"/>
                  <w:szCs w:val="20"/>
                  <w:lang w:eastAsia="zh-CN"/>
                </w:rPr>
                <w:t>.1</w:t>
              </w:r>
            </w:ins>
          </w:p>
        </w:tc>
        <w:tc>
          <w:tcPr>
            <w:tcW w:w="816" w:type="dxa"/>
            <w:tcBorders>
              <w:top w:val="single" w:sz="4" w:space="0" w:color="auto"/>
              <w:left w:val="single" w:sz="4" w:space="0" w:color="auto"/>
              <w:bottom w:val="single" w:sz="4" w:space="0" w:color="auto"/>
              <w:right w:val="single" w:sz="4" w:space="0" w:color="auto"/>
            </w:tcBorders>
            <w:hideMark/>
          </w:tcPr>
          <w:p w14:paraId="2B9DE231" w14:textId="05DBCC95" w:rsidR="009E209C" w:rsidRDefault="009E209C" w:rsidP="00F03016">
            <w:pPr>
              <w:rPr>
                <w:ins w:id="362" w:author="Iraj Sodagar" w:date="2023-01-11T11:55:00Z"/>
                <w:sz w:val="20"/>
                <w:szCs w:val="20"/>
                <w:lang w:eastAsia="zh-CN"/>
              </w:rPr>
            </w:pPr>
            <w:ins w:id="363" w:author="Iraj Sodagar" w:date="2023-01-11T11:56:00Z">
              <w:r>
                <w:rPr>
                  <w:sz w:val="20"/>
                  <w:szCs w:val="20"/>
                  <w:lang w:eastAsia="zh-CN"/>
                </w:rPr>
                <w:t>6.</w:t>
              </w:r>
            </w:ins>
            <w:ins w:id="364" w:author="Iraj Sodagar" w:date="2023-01-11T11:59:00Z">
              <w:r w:rsidR="00E05BFB">
                <w:rPr>
                  <w:sz w:val="20"/>
                  <w:szCs w:val="20"/>
                  <w:lang w:eastAsia="zh-CN"/>
                </w:rPr>
                <w:t>3.1</w:t>
              </w:r>
            </w:ins>
          </w:p>
        </w:tc>
        <w:tc>
          <w:tcPr>
            <w:tcW w:w="2883" w:type="dxa"/>
            <w:tcBorders>
              <w:top w:val="single" w:sz="4" w:space="0" w:color="auto"/>
              <w:left w:val="single" w:sz="4" w:space="0" w:color="auto"/>
              <w:bottom w:val="single" w:sz="4" w:space="0" w:color="auto"/>
              <w:right w:val="single" w:sz="4" w:space="0" w:color="auto"/>
            </w:tcBorders>
            <w:hideMark/>
          </w:tcPr>
          <w:p w14:paraId="62FB43EC" w14:textId="757CBF09" w:rsidR="009E209C" w:rsidRDefault="009E209C" w:rsidP="00F03016">
            <w:pPr>
              <w:rPr>
                <w:ins w:id="365" w:author="Iraj Sodagar" w:date="2023-01-11T11:55:00Z"/>
                <w:sz w:val="20"/>
                <w:szCs w:val="20"/>
                <w:lang w:eastAsia="zh-CN"/>
              </w:rPr>
            </w:pPr>
            <w:ins w:id="366" w:author="Iraj Sodagar" w:date="2023-01-11T11:56:00Z">
              <w:r>
                <w:rPr>
                  <w:sz w:val="20"/>
                  <w:szCs w:val="20"/>
                  <w:lang w:eastAsia="zh-CN"/>
                </w:rPr>
                <w:t>input-ports</w:t>
              </w:r>
            </w:ins>
            <w:ins w:id="367" w:author="Iraj Sodagar" w:date="2023-01-11T11:55: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hideMark/>
          </w:tcPr>
          <w:p w14:paraId="5C699192" w14:textId="281DCC4D" w:rsidR="009E209C" w:rsidRDefault="009E209C" w:rsidP="00F03016">
            <w:pPr>
              <w:widowControl w:val="0"/>
              <w:autoSpaceDE w:val="0"/>
              <w:autoSpaceDN w:val="0"/>
              <w:rPr>
                <w:ins w:id="368" w:author="Iraj Sodagar" w:date="2023-01-11T11:55:00Z"/>
                <w:sz w:val="20"/>
                <w:szCs w:val="20"/>
                <w:lang w:eastAsia="zh-CN"/>
              </w:rPr>
            </w:pPr>
            <w:proofErr w:type="spellStart"/>
            <w:ins w:id="369" w:author="Iraj Sodagar" w:date="2023-01-11T11:55:00Z">
              <w:r w:rsidRPr="00F03016">
                <w:rPr>
                  <w:sz w:val="16"/>
                  <w:szCs w:val="16"/>
                  <w:lang w:eastAsia="zh-CN"/>
                </w:rPr>
                <w:t>nbmp</w:t>
              </w:r>
              <w:proofErr w:type="spellEnd"/>
              <w:r w:rsidRPr="00F03016">
                <w:rPr>
                  <w:sz w:val="16"/>
                  <w:szCs w:val="16"/>
                  <w:lang w:eastAsia="zh-CN"/>
                </w:rPr>
                <w:t>-conformance-</w:t>
              </w:r>
            </w:ins>
            <w:ins w:id="370" w:author="Iraj Sodagar" w:date="2023-01-11T11:58:00Z">
              <w:r>
                <w:rPr>
                  <w:sz w:val="16"/>
                  <w:szCs w:val="16"/>
                  <w:lang w:eastAsia="zh-CN"/>
                </w:rPr>
                <w:t>workflow</w:t>
              </w:r>
            </w:ins>
            <w:ins w:id="371" w:author="Iraj Sodagar" w:date="2023-01-11T11:55: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590269E6" w14:textId="77777777" w:rsidR="009E209C" w:rsidRPr="00EC4962" w:rsidRDefault="009E209C" w:rsidP="00F03016">
            <w:pPr>
              <w:widowControl w:val="0"/>
              <w:autoSpaceDE w:val="0"/>
              <w:autoSpaceDN w:val="0"/>
              <w:jc w:val="center"/>
              <w:rPr>
                <w:ins w:id="372" w:author="Iraj Sodagar" w:date="2023-01-11T11:55:00Z"/>
                <w:sz w:val="16"/>
                <w:szCs w:val="16"/>
                <w:lang w:eastAsia="zh-CN"/>
              </w:rPr>
            </w:pPr>
            <w:ins w:id="373" w:author="Iraj Sodagar" w:date="2023-01-11T11:55:00Z">
              <w:r>
                <w:rPr>
                  <w:sz w:val="16"/>
                  <w:szCs w:val="16"/>
                  <w:lang w:eastAsia="zh-CN"/>
                </w:rPr>
                <w:sym w:font="Wingdings" w:char="F0FC"/>
              </w:r>
            </w:ins>
          </w:p>
        </w:tc>
      </w:tr>
      <w:tr w:rsidR="009E209C" w14:paraId="25E81271" w14:textId="77777777" w:rsidTr="00F03016">
        <w:trPr>
          <w:ins w:id="374" w:author="Iraj Sodagar" w:date="2023-01-11T11:55:00Z"/>
        </w:trPr>
        <w:tc>
          <w:tcPr>
            <w:tcW w:w="933" w:type="dxa"/>
            <w:tcBorders>
              <w:top w:val="single" w:sz="4" w:space="0" w:color="auto"/>
              <w:left w:val="single" w:sz="4" w:space="0" w:color="auto"/>
              <w:bottom w:val="single" w:sz="4" w:space="0" w:color="auto"/>
              <w:right w:val="single" w:sz="4" w:space="0" w:color="auto"/>
            </w:tcBorders>
          </w:tcPr>
          <w:p w14:paraId="06B56496" w14:textId="6509ADEA" w:rsidR="009E209C" w:rsidRDefault="009E209C" w:rsidP="00F03016">
            <w:pPr>
              <w:rPr>
                <w:ins w:id="375" w:author="Iraj Sodagar" w:date="2023-01-11T11:55:00Z"/>
                <w:sz w:val="20"/>
                <w:szCs w:val="20"/>
                <w:lang w:eastAsia="zh-CN"/>
              </w:rPr>
            </w:pPr>
            <w:ins w:id="376" w:author="Iraj Sodagar" w:date="2023-01-11T11:56:00Z">
              <w:r>
                <w:rPr>
                  <w:sz w:val="20"/>
                  <w:szCs w:val="20"/>
                  <w:lang w:eastAsia="zh-CN"/>
                </w:rPr>
                <w:t>6.</w:t>
              </w:r>
            </w:ins>
            <w:ins w:id="377" w:author="Iraj Sodagar" w:date="2023-01-11T11:59:00Z">
              <w:r w:rsidR="00E05BFB">
                <w:rPr>
                  <w:sz w:val="20"/>
                  <w:szCs w:val="20"/>
                  <w:lang w:eastAsia="zh-CN"/>
                </w:rPr>
                <w:t>3.1</w:t>
              </w:r>
            </w:ins>
            <w:ins w:id="378" w:author="Iraj Sodagar" w:date="2023-01-11T11:55:00Z">
              <w:r>
                <w:rPr>
                  <w:sz w:val="20"/>
                  <w:szCs w:val="20"/>
                  <w:lang w:eastAsia="zh-CN"/>
                </w:rPr>
                <w:t>.2</w:t>
              </w:r>
            </w:ins>
          </w:p>
        </w:tc>
        <w:tc>
          <w:tcPr>
            <w:tcW w:w="816" w:type="dxa"/>
            <w:tcBorders>
              <w:top w:val="single" w:sz="4" w:space="0" w:color="auto"/>
              <w:left w:val="single" w:sz="4" w:space="0" w:color="auto"/>
              <w:bottom w:val="single" w:sz="4" w:space="0" w:color="auto"/>
              <w:right w:val="single" w:sz="4" w:space="0" w:color="auto"/>
            </w:tcBorders>
            <w:hideMark/>
          </w:tcPr>
          <w:p w14:paraId="77E08077" w14:textId="4FF43973" w:rsidR="009E209C" w:rsidRDefault="009E209C" w:rsidP="00F03016">
            <w:pPr>
              <w:rPr>
                <w:ins w:id="379" w:author="Iraj Sodagar" w:date="2023-01-11T11:55:00Z"/>
                <w:sz w:val="20"/>
                <w:szCs w:val="20"/>
                <w:lang w:eastAsia="zh-CN"/>
              </w:rPr>
            </w:pPr>
            <w:ins w:id="380" w:author="Iraj Sodagar" w:date="2023-01-11T11:56:00Z">
              <w:r>
                <w:rPr>
                  <w:sz w:val="20"/>
                  <w:szCs w:val="20"/>
                  <w:lang w:eastAsia="zh-CN"/>
                </w:rPr>
                <w:t>6.</w:t>
              </w:r>
            </w:ins>
            <w:ins w:id="381" w:author="Iraj Sodagar" w:date="2023-01-11T11:59:00Z">
              <w:r w:rsidR="00E05BFB">
                <w:rPr>
                  <w:sz w:val="20"/>
                  <w:szCs w:val="20"/>
                  <w:lang w:eastAsia="zh-CN"/>
                </w:rPr>
                <w:t>3.1</w:t>
              </w:r>
            </w:ins>
          </w:p>
        </w:tc>
        <w:tc>
          <w:tcPr>
            <w:tcW w:w="2883" w:type="dxa"/>
            <w:tcBorders>
              <w:top w:val="single" w:sz="4" w:space="0" w:color="auto"/>
              <w:left w:val="single" w:sz="4" w:space="0" w:color="auto"/>
              <w:bottom w:val="single" w:sz="4" w:space="0" w:color="auto"/>
              <w:right w:val="single" w:sz="4" w:space="0" w:color="auto"/>
            </w:tcBorders>
            <w:hideMark/>
          </w:tcPr>
          <w:p w14:paraId="7AAD5B59" w14:textId="62E081FE" w:rsidR="009E209C" w:rsidRDefault="009E209C" w:rsidP="00F03016">
            <w:pPr>
              <w:rPr>
                <w:ins w:id="382" w:author="Iraj Sodagar" w:date="2023-01-11T11:55:00Z"/>
                <w:sz w:val="20"/>
                <w:szCs w:val="20"/>
                <w:lang w:eastAsia="zh-CN"/>
              </w:rPr>
            </w:pPr>
            <w:ins w:id="383" w:author="Iraj Sodagar" w:date="2023-01-11T11:56:00Z">
              <w:r>
                <w:rPr>
                  <w:sz w:val="20"/>
                  <w:szCs w:val="20"/>
                  <w:lang w:eastAsia="zh-CN"/>
                </w:rPr>
                <w:t>output-ports</w:t>
              </w:r>
            </w:ins>
            <w:ins w:id="384" w:author="Iraj Sodagar" w:date="2023-01-11T11:55: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hideMark/>
          </w:tcPr>
          <w:p w14:paraId="67966AED" w14:textId="20122E2A" w:rsidR="009E209C" w:rsidRDefault="009E209C" w:rsidP="00F03016">
            <w:pPr>
              <w:rPr>
                <w:ins w:id="385" w:author="Iraj Sodagar" w:date="2023-01-11T11:55:00Z"/>
                <w:sz w:val="20"/>
                <w:szCs w:val="20"/>
                <w:lang w:eastAsia="zh-CN"/>
              </w:rPr>
            </w:pPr>
            <w:proofErr w:type="spellStart"/>
            <w:ins w:id="386" w:author="Iraj Sodagar" w:date="2023-01-11T11:55:00Z">
              <w:r w:rsidRPr="00F03016">
                <w:rPr>
                  <w:sz w:val="16"/>
                  <w:szCs w:val="16"/>
                  <w:lang w:eastAsia="zh-CN"/>
                </w:rPr>
                <w:t>nbmp</w:t>
              </w:r>
              <w:proofErr w:type="spellEnd"/>
              <w:r w:rsidRPr="00F03016">
                <w:rPr>
                  <w:sz w:val="16"/>
                  <w:szCs w:val="16"/>
                  <w:lang w:eastAsia="zh-CN"/>
                </w:rPr>
                <w:t>-conformance-</w:t>
              </w:r>
            </w:ins>
            <w:ins w:id="387" w:author="Iraj Sodagar" w:date="2023-01-11T11:58:00Z">
              <w:r>
                <w:rPr>
                  <w:sz w:val="16"/>
                  <w:szCs w:val="16"/>
                  <w:lang w:eastAsia="zh-CN"/>
                </w:rPr>
                <w:t>workflow</w:t>
              </w:r>
            </w:ins>
            <w:ins w:id="388" w:author="Iraj Sodagar" w:date="2023-01-11T11:55: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10910135" w14:textId="77777777" w:rsidR="009E209C" w:rsidRPr="00F03016" w:rsidRDefault="009E209C" w:rsidP="00F03016">
            <w:pPr>
              <w:jc w:val="center"/>
              <w:rPr>
                <w:ins w:id="389" w:author="Iraj Sodagar" w:date="2023-01-11T11:55:00Z"/>
                <w:sz w:val="16"/>
                <w:szCs w:val="16"/>
                <w:lang w:eastAsia="zh-CN"/>
              </w:rPr>
            </w:pPr>
            <w:ins w:id="390" w:author="Iraj Sodagar" w:date="2023-01-11T11:55:00Z">
              <w:r>
                <w:rPr>
                  <w:sz w:val="16"/>
                  <w:szCs w:val="16"/>
                  <w:lang w:eastAsia="zh-CN"/>
                </w:rPr>
                <w:sym w:font="Wingdings" w:char="F0FC"/>
              </w:r>
            </w:ins>
          </w:p>
        </w:tc>
      </w:tr>
      <w:tr w:rsidR="009E209C" w14:paraId="021D85F5" w14:textId="77777777" w:rsidTr="00F03016">
        <w:trPr>
          <w:ins w:id="391" w:author="Iraj Sodagar" w:date="2023-01-11T11:55:00Z"/>
        </w:trPr>
        <w:tc>
          <w:tcPr>
            <w:tcW w:w="933" w:type="dxa"/>
            <w:tcBorders>
              <w:top w:val="single" w:sz="4" w:space="0" w:color="auto"/>
              <w:left w:val="single" w:sz="4" w:space="0" w:color="auto"/>
              <w:bottom w:val="single" w:sz="4" w:space="0" w:color="auto"/>
              <w:right w:val="single" w:sz="4" w:space="0" w:color="auto"/>
            </w:tcBorders>
          </w:tcPr>
          <w:p w14:paraId="531837C4" w14:textId="7D2B603F" w:rsidR="009E209C" w:rsidRDefault="009E209C" w:rsidP="00F03016">
            <w:pPr>
              <w:rPr>
                <w:ins w:id="392" w:author="Iraj Sodagar" w:date="2023-01-11T11:55:00Z"/>
                <w:sz w:val="20"/>
                <w:szCs w:val="20"/>
                <w:lang w:eastAsia="zh-CN"/>
              </w:rPr>
            </w:pPr>
            <w:ins w:id="393" w:author="Iraj Sodagar" w:date="2023-01-11T11:56:00Z">
              <w:r>
                <w:rPr>
                  <w:sz w:val="20"/>
                  <w:szCs w:val="20"/>
                  <w:lang w:eastAsia="zh-CN"/>
                </w:rPr>
                <w:t>6.</w:t>
              </w:r>
            </w:ins>
            <w:ins w:id="394" w:author="Iraj Sodagar" w:date="2023-01-11T11:59:00Z">
              <w:r w:rsidR="00E05BFB">
                <w:rPr>
                  <w:sz w:val="20"/>
                  <w:szCs w:val="20"/>
                  <w:lang w:eastAsia="zh-CN"/>
                </w:rPr>
                <w:t>3.1</w:t>
              </w:r>
            </w:ins>
            <w:ins w:id="395" w:author="Iraj Sodagar" w:date="2023-01-11T11:55:00Z">
              <w:r>
                <w:rPr>
                  <w:sz w:val="20"/>
                  <w:szCs w:val="20"/>
                  <w:lang w:eastAsia="zh-CN"/>
                </w:rPr>
                <w:t>.3</w:t>
              </w:r>
            </w:ins>
          </w:p>
        </w:tc>
        <w:tc>
          <w:tcPr>
            <w:tcW w:w="816" w:type="dxa"/>
            <w:tcBorders>
              <w:top w:val="single" w:sz="4" w:space="0" w:color="auto"/>
              <w:left w:val="single" w:sz="4" w:space="0" w:color="auto"/>
              <w:bottom w:val="single" w:sz="4" w:space="0" w:color="auto"/>
              <w:right w:val="single" w:sz="4" w:space="0" w:color="auto"/>
            </w:tcBorders>
            <w:hideMark/>
          </w:tcPr>
          <w:p w14:paraId="63203550" w14:textId="56305809" w:rsidR="009E209C" w:rsidRDefault="009E209C" w:rsidP="00F03016">
            <w:pPr>
              <w:tabs>
                <w:tab w:val="center" w:pos="1613"/>
                <w:tab w:val="left" w:pos="2014"/>
              </w:tabs>
              <w:rPr>
                <w:ins w:id="396" w:author="Iraj Sodagar" w:date="2023-01-11T11:55:00Z"/>
                <w:sz w:val="20"/>
                <w:szCs w:val="20"/>
                <w:lang w:eastAsia="zh-CN"/>
              </w:rPr>
            </w:pPr>
            <w:ins w:id="397" w:author="Iraj Sodagar" w:date="2023-01-11T11:56:00Z">
              <w:r>
                <w:rPr>
                  <w:sz w:val="20"/>
                  <w:szCs w:val="20"/>
                  <w:lang w:eastAsia="zh-CN"/>
                </w:rPr>
                <w:t>6.</w:t>
              </w:r>
            </w:ins>
            <w:ins w:id="398" w:author="Iraj Sodagar" w:date="2023-01-11T11:59:00Z">
              <w:r w:rsidR="00E05BFB">
                <w:rPr>
                  <w:sz w:val="20"/>
                  <w:szCs w:val="20"/>
                  <w:lang w:eastAsia="zh-CN"/>
                </w:rPr>
                <w:t>3.1</w:t>
              </w:r>
            </w:ins>
          </w:p>
        </w:tc>
        <w:tc>
          <w:tcPr>
            <w:tcW w:w="2883" w:type="dxa"/>
            <w:tcBorders>
              <w:top w:val="single" w:sz="4" w:space="0" w:color="auto"/>
              <w:left w:val="single" w:sz="4" w:space="0" w:color="auto"/>
              <w:bottom w:val="single" w:sz="4" w:space="0" w:color="auto"/>
              <w:right w:val="single" w:sz="4" w:space="0" w:color="auto"/>
            </w:tcBorders>
            <w:hideMark/>
          </w:tcPr>
          <w:p w14:paraId="65AA3978" w14:textId="2EE10AAD" w:rsidR="009E209C" w:rsidRDefault="009E209C" w:rsidP="00F03016">
            <w:pPr>
              <w:rPr>
                <w:ins w:id="399" w:author="Iraj Sodagar" w:date="2023-01-11T11:55:00Z"/>
                <w:sz w:val="20"/>
                <w:szCs w:val="20"/>
                <w:lang w:eastAsia="zh-CN"/>
              </w:rPr>
            </w:pPr>
            <w:ins w:id="400" w:author="Iraj Sodagar" w:date="2023-01-11T11:56:00Z">
              <w:r>
                <w:rPr>
                  <w:sz w:val="20"/>
                  <w:szCs w:val="20"/>
                  <w:lang w:eastAsia="zh-CN"/>
                </w:rPr>
                <w:t>is-group</w:t>
              </w:r>
            </w:ins>
            <w:ins w:id="401" w:author="Iraj Sodagar" w:date="2023-01-11T11:55: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hideMark/>
          </w:tcPr>
          <w:p w14:paraId="4E6B90A7" w14:textId="217FC9A2" w:rsidR="009E209C" w:rsidRDefault="009E209C" w:rsidP="00F03016">
            <w:pPr>
              <w:rPr>
                <w:ins w:id="402" w:author="Iraj Sodagar" w:date="2023-01-11T11:55:00Z"/>
                <w:sz w:val="20"/>
                <w:szCs w:val="20"/>
                <w:lang w:eastAsia="zh-CN"/>
              </w:rPr>
            </w:pPr>
            <w:proofErr w:type="spellStart"/>
            <w:ins w:id="403" w:author="Iraj Sodagar" w:date="2023-01-11T11:55:00Z">
              <w:r w:rsidRPr="00F03016">
                <w:rPr>
                  <w:sz w:val="16"/>
                  <w:szCs w:val="16"/>
                  <w:lang w:eastAsia="zh-CN"/>
                </w:rPr>
                <w:t>nbmp</w:t>
              </w:r>
              <w:proofErr w:type="spellEnd"/>
              <w:r w:rsidRPr="00F03016">
                <w:rPr>
                  <w:sz w:val="16"/>
                  <w:szCs w:val="16"/>
                  <w:lang w:eastAsia="zh-CN"/>
                </w:rPr>
                <w:t>-conformance-</w:t>
              </w:r>
            </w:ins>
            <w:ins w:id="404" w:author="Iraj Sodagar" w:date="2023-01-11T11:58:00Z">
              <w:r>
                <w:rPr>
                  <w:sz w:val="16"/>
                  <w:szCs w:val="16"/>
                  <w:lang w:eastAsia="zh-CN"/>
                </w:rPr>
                <w:t>workflow</w:t>
              </w:r>
            </w:ins>
            <w:ins w:id="405" w:author="Iraj Sodagar" w:date="2023-01-11T11:55: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0F992B44" w14:textId="77777777" w:rsidR="009E209C" w:rsidRPr="00F03016" w:rsidRDefault="009E209C" w:rsidP="00F03016">
            <w:pPr>
              <w:jc w:val="center"/>
              <w:rPr>
                <w:ins w:id="406" w:author="Iraj Sodagar" w:date="2023-01-11T11:55:00Z"/>
                <w:sz w:val="16"/>
                <w:szCs w:val="16"/>
                <w:lang w:eastAsia="zh-CN"/>
              </w:rPr>
            </w:pPr>
            <w:ins w:id="407" w:author="Iraj Sodagar" w:date="2023-01-11T11:55:00Z">
              <w:r>
                <w:rPr>
                  <w:sz w:val="16"/>
                  <w:szCs w:val="16"/>
                  <w:lang w:eastAsia="zh-CN"/>
                </w:rPr>
                <w:sym w:font="Wingdings" w:char="F0FC"/>
              </w:r>
            </w:ins>
          </w:p>
        </w:tc>
      </w:tr>
      <w:tr w:rsidR="009E209C" w14:paraId="68B42BDA" w14:textId="77777777" w:rsidTr="00F03016">
        <w:trPr>
          <w:ins w:id="408" w:author="Iraj Sodagar" w:date="2023-01-11T11:55:00Z"/>
        </w:trPr>
        <w:tc>
          <w:tcPr>
            <w:tcW w:w="933" w:type="dxa"/>
            <w:tcBorders>
              <w:top w:val="single" w:sz="4" w:space="0" w:color="auto"/>
              <w:left w:val="single" w:sz="4" w:space="0" w:color="auto"/>
              <w:bottom w:val="single" w:sz="4" w:space="0" w:color="auto"/>
              <w:right w:val="single" w:sz="4" w:space="0" w:color="auto"/>
            </w:tcBorders>
          </w:tcPr>
          <w:p w14:paraId="41A8A899" w14:textId="03E92691" w:rsidR="009E209C" w:rsidRDefault="009E209C" w:rsidP="00F03016">
            <w:pPr>
              <w:rPr>
                <w:ins w:id="409" w:author="Iraj Sodagar" w:date="2023-01-11T11:55:00Z"/>
                <w:sz w:val="20"/>
                <w:szCs w:val="20"/>
                <w:lang w:eastAsia="zh-CN"/>
              </w:rPr>
            </w:pPr>
            <w:ins w:id="410" w:author="Iraj Sodagar" w:date="2023-01-11T11:56:00Z">
              <w:r>
                <w:rPr>
                  <w:sz w:val="20"/>
                  <w:szCs w:val="20"/>
                  <w:lang w:eastAsia="zh-CN"/>
                </w:rPr>
                <w:t>6.</w:t>
              </w:r>
            </w:ins>
            <w:ins w:id="411" w:author="Iraj Sodagar" w:date="2023-01-11T11:59:00Z">
              <w:r w:rsidR="00E05BFB">
                <w:rPr>
                  <w:sz w:val="20"/>
                  <w:szCs w:val="20"/>
                  <w:lang w:eastAsia="zh-CN"/>
                </w:rPr>
                <w:t>3.1</w:t>
              </w:r>
            </w:ins>
            <w:ins w:id="412" w:author="Iraj Sodagar" w:date="2023-01-11T11:55:00Z">
              <w:r>
                <w:rPr>
                  <w:sz w:val="20"/>
                  <w:szCs w:val="20"/>
                  <w:lang w:eastAsia="zh-CN"/>
                </w:rPr>
                <w:t>.4</w:t>
              </w:r>
            </w:ins>
          </w:p>
        </w:tc>
        <w:tc>
          <w:tcPr>
            <w:tcW w:w="816" w:type="dxa"/>
            <w:tcBorders>
              <w:top w:val="single" w:sz="4" w:space="0" w:color="auto"/>
              <w:left w:val="single" w:sz="4" w:space="0" w:color="auto"/>
              <w:bottom w:val="single" w:sz="4" w:space="0" w:color="auto"/>
              <w:right w:val="single" w:sz="4" w:space="0" w:color="auto"/>
            </w:tcBorders>
          </w:tcPr>
          <w:p w14:paraId="7E58CFF2" w14:textId="2D15E686" w:rsidR="009E209C" w:rsidRDefault="009E209C" w:rsidP="00F03016">
            <w:pPr>
              <w:tabs>
                <w:tab w:val="center" w:pos="1613"/>
                <w:tab w:val="left" w:pos="2014"/>
              </w:tabs>
              <w:rPr>
                <w:ins w:id="413" w:author="Iraj Sodagar" w:date="2023-01-11T11:55:00Z"/>
                <w:sz w:val="20"/>
                <w:szCs w:val="20"/>
                <w:lang w:eastAsia="zh-CN"/>
              </w:rPr>
            </w:pPr>
            <w:ins w:id="414" w:author="Iraj Sodagar" w:date="2023-01-11T11:56:00Z">
              <w:r>
                <w:rPr>
                  <w:sz w:val="20"/>
                  <w:szCs w:val="20"/>
                  <w:lang w:eastAsia="zh-CN"/>
                </w:rPr>
                <w:t>6.</w:t>
              </w:r>
            </w:ins>
            <w:ins w:id="415" w:author="Iraj Sodagar" w:date="2023-01-11T11:59:00Z">
              <w:r w:rsidR="00E05BFB">
                <w:rPr>
                  <w:sz w:val="20"/>
                  <w:szCs w:val="20"/>
                  <w:lang w:eastAsia="zh-CN"/>
                </w:rPr>
                <w:t>3.1</w:t>
              </w:r>
            </w:ins>
          </w:p>
        </w:tc>
        <w:tc>
          <w:tcPr>
            <w:tcW w:w="2883" w:type="dxa"/>
            <w:tcBorders>
              <w:top w:val="single" w:sz="4" w:space="0" w:color="auto"/>
              <w:left w:val="single" w:sz="4" w:space="0" w:color="auto"/>
              <w:bottom w:val="single" w:sz="4" w:space="0" w:color="auto"/>
              <w:right w:val="single" w:sz="4" w:space="0" w:color="auto"/>
            </w:tcBorders>
          </w:tcPr>
          <w:p w14:paraId="302E6A01" w14:textId="2FFE4848" w:rsidR="009E209C" w:rsidRDefault="009E209C" w:rsidP="00F03016">
            <w:pPr>
              <w:rPr>
                <w:ins w:id="416" w:author="Iraj Sodagar" w:date="2023-01-11T11:55:00Z"/>
                <w:sz w:val="20"/>
                <w:szCs w:val="20"/>
                <w:lang w:eastAsia="zh-CN"/>
              </w:rPr>
            </w:pPr>
            <w:ins w:id="417" w:author="Iraj Sodagar" w:date="2023-01-11T11:57:00Z">
              <w:r>
                <w:rPr>
                  <w:sz w:val="20"/>
                  <w:szCs w:val="20"/>
                  <w:lang w:eastAsia="zh-CN"/>
                </w:rPr>
                <w:t>nonessential</w:t>
              </w:r>
            </w:ins>
            <w:ins w:id="418" w:author="Iraj Sodagar" w:date="2023-01-11T11:55: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tcPr>
          <w:p w14:paraId="7FA58233" w14:textId="34E6ED5F" w:rsidR="009E209C" w:rsidRDefault="009E209C" w:rsidP="00F03016">
            <w:pPr>
              <w:rPr>
                <w:ins w:id="419" w:author="Iraj Sodagar" w:date="2023-01-11T11:55:00Z"/>
                <w:sz w:val="20"/>
                <w:szCs w:val="20"/>
                <w:lang w:eastAsia="zh-CN"/>
              </w:rPr>
            </w:pPr>
            <w:proofErr w:type="spellStart"/>
            <w:ins w:id="420" w:author="Iraj Sodagar" w:date="2023-01-11T11:55:00Z">
              <w:r w:rsidRPr="00F03016">
                <w:rPr>
                  <w:sz w:val="16"/>
                  <w:szCs w:val="16"/>
                  <w:lang w:eastAsia="zh-CN"/>
                </w:rPr>
                <w:t>nbmp</w:t>
              </w:r>
              <w:proofErr w:type="spellEnd"/>
              <w:r w:rsidRPr="00F03016">
                <w:rPr>
                  <w:sz w:val="16"/>
                  <w:szCs w:val="16"/>
                  <w:lang w:eastAsia="zh-CN"/>
                </w:rPr>
                <w:t>-conformance-</w:t>
              </w:r>
            </w:ins>
            <w:ins w:id="421" w:author="Iraj Sodagar" w:date="2023-01-11T11:58:00Z">
              <w:r>
                <w:rPr>
                  <w:sz w:val="16"/>
                  <w:szCs w:val="16"/>
                  <w:lang w:eastAsia="zh-CN"/>
                </w:rPr>
                <w:t>workflow</w:t>
              </w:r>
            </w:ins>
            <w:ins w:id="422" w:author="Iraj Sodagar" w:date="2023-01-11T11:55: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0B80D691" w14:textId="77777777" w:rsidR="009E209C" w:rsidRPr="00F03016" w:rsidRDefault="009E209C" w:rsidP="00F03016">
            <w:pPr>
              <w:jc w:val="center"/>
              <w:rPr>
                <w:ins w:id="423" w:author="Iraj Sodagar" w:date="2023-01-11T11:55:00Z"/>
                <w:sz w:val="16"/>
                <w:szCs w:val="16"/>
                <w:lang w:eastAsia="zh-CN"/>
              </w:rPr>
            </w:pPr>
            <w:ins w:id="424" w:author="Iraj Sodagar" w:date="2023-01-11T11:55:00Z">
              <w:r>
                <w:rPr>
                  <w:sz w:val="16"/>
                  <w:szCs w:val="16"/>
                  <w:lang w:eastAsia="zh-CN"/>
                </w:rPr>
                <w:sym w:font="Wingdings" w:char="F0FC"/>
              </w:r>
            </w:ins>
          </w:p>
        </w:tc>
      </w:tr>
      <w:tr w:rsidR="009E209C" w14:paraId="613B076F" w14:textId="77777777" w:rsidTr="00F03016">
        <w:trPr>
          <w:ins w:id="425" w:author="Iraj Sodagar" w:date="2023-01-11T11:55:00Z"/>
        </w:trPr>
        <w:tc>
          <w:tcPr>
            <w:tcW w:w="933" w:type="dxa"/>
            <w:tcBorders>
              <w:top w:val="single" w:sz="4" w:space="0" w:color="auto"/>
              <w:left w:val="single" w:sz="4" w:space="0" w:color="auto"/>
              <w:bottom w:val="single" w:sz="4" w:space="0" w:color="auto"/>
              <w:right w:val="single" w:sz="4" w:space="0" w:color="auto"/>
            </w:tcBorders>
          </w:tcPr>
          <w:p w14:paraId="6303265B" w14:textId="312FAE84" w:rsidR="009E209C" w:rsidRDefault="009E209C" w:rsidP="00F03016">
            <w:pPr>
              <w:rPr>
                <w:ins w:id="426" w:author="Iraj Sodagar" w:date="2023-01-11T11:55:00Z"/>
                <w:sz w:val="20"/>
                <w:szCs w:val="20"/>
                <w:lang w:eastAsia="zh-CN"/>
              </w:rPr>
            </w:pPr>
            <w:ins w:id="427" w:author="Iraj Sodagar" w:date="2023-01-11T11:56:00Z">
              <w:r>
                <w:rPr>
                  <w:sz w:val="20"/>
                  <w:szCs w:val="20"/>
                  <w:lang w:eastAsia="zh-CN"/>
                </w:rPr>
                <w:t>6.</w:t>
              </w:r>
            </w:ins>
            <w:ins w:id="428" w:author="Iraj Sodagar" w:date="2023-01-11T11:59:00Z">
              <w:r w:rsidR="00E05BFB">
                <w:rPr>
                  <w:sz w:val="20"/>
                  <w:szCs w:val="20"/>
                  <w:lang w:eastAsia="zh-CN"/>
                </w:rPr>
                <w:t>3.1</w:t>
              </w:r>
            </w:ins>
            <w:ins w:id="429" w:author="Iraj Sodagar" w:date="2023-01-11T11:55:00Z">
              <w:r>
                <w:rPr>
                  <w:sz w:val="20"/>
                  <w:szCs w:val="20"/>
                  <w:lang w:eastAsia="zh-CN"/>
                </w:rPr>
                <w:t>.5</w:t>
              </w:r>
            </w:ins>
          </w:p>
        </w:tc>
        <w:tc>
          <w:tcPr>
            <w:tcW w:w="816" w:type="dxa"/>
            <w:tcBorders>
              <w:top w:val="single" w:sz="4" w:space="0" w:color="auto"/>
              <w:left w:val="single" w:sz="4" w:space="0" w:color="auto"/>
              <w:bottom w:val="single" w:sz="4" w:space="0" w:color="auto"/>
              <w:right w:val="single" w:sz="4" w:space="0" w:color="auto"/>
            </w:tcBorders>
          </w:tcPr>
          <w:p w14:paraId="0AE35AF0" w14:textId="2F0EE914" w:rsidR="009E209C" w:rsidRDefault="009E209C" w:rsidP="00F03016">
            <w:pPr>
              <w:tabs>
                <w:tab w:val="center" w:pos="1613"/>
                <w:tab w:val="left" w:pos="2014"/>
              </w:tabs>
              <w:rPr>
                <w:ins w:id="430" w:author="Iraj Sodagar" w:date="2023-01-11T11:55:00Z"/>
                <w:sz w:val="20"/>
                <w:szCs w:val="20"/>
                <w:lang w:eastAsia="zh-CN"/>
              </w:rPr>
            </w:pPr>
            <w:ins w:id="431" w:author="Iraj Sodagar" w:date="2023-01-11T11:56:00Z">
              <w:r>
                <w:rPr>
                  <w:sz w:val="20"/>
                  <w:szCs w:val="20"/>
                  <w:lang w:eastAsia="zh-CN"/>
                </w:rPr>
                <w:t>6.</w:t>
              </w:r>
            </w:ins>
            <w:ins w:id="432" w:author="Iraj Sodagar" w:date="2023-01-11T11:59:00Z">
              <w:r w:rsidR="00E05BFB">
                <w:rPr>
                  <w:sz w:val="20"/>
                  <w:szCs w:val="20"/>
                  <w:lang w:eastAsia="zh-CN"/>
                </w:rPr>
                <w:t>3.1</w:t>
              </w:r>
            </w:ins>
          </w:p>
        </w:tc>
        <w:tc>
          <w:tcPr>
            <w:tcW w:w="2883" w:type="dxa"/>
            <w:tcBorders>
              <w:top w:val="single" w:sz="4" w:space="0" w:color="auto"/>
              <w:left w:val="single" w:sz="4" w:space="0" w:color="auto"/>
              <w:bottom w:val="single" w:sz="4" w:space="0" w:color="auto"/>
              <w:right w:val="single" w:sz="4" w:space="0" w:color="auto"/>
            </w:tcBorders>
          </w:tcPr>
          <w:p w14:paraId="4F244F8D" w14:textId="0D6F1796" w:rsidR="009E209C" w:rsidRDefault="009E209C" w:rsidP="00F03016">
            <w:pPr>
              <w:rPr>
                <w:ins w:id="433" w:author="Iraj Sodagar" w:date="2023-01-11T11:55:00Z"/>
                <w:sz w:val="20"/>
                <w:szCs w:val="20"/>
                <w:lang w:eastAsia="zh-CN"/>
              </w:rPr>
            </w:pPr>
            <w:ins w:id="434" w:author="Iraj Sodagar" w:date="2023-01-11T11:57:00Z">
              <w:r>
                <w:rPr>
                  <w:sz w:val="20"/>
                  <w:szCs w:val="20"/>
                  <w:lang w:eastAsia="zh-CN"/>
                </w:rPr>
                <w:t>image</w:t>
              </w:r>
            </w:ins>
            <w:ins w:id="435" w:author="Iraj Sodagar" w:date="2023-01-11T11:55:00Z">
              <w:r>
                <w:rPr>
                  <w:sz w:val="20"/>
                  <w:szCs w:val="20"/>
                  <w:lang w:eastAsia="zh-CN"/>
                </w:rPr>
                <w:t xml:space="preserve"> </w:t>
              </w:r>
            </w:ins>
            <w:ins w:id="436" w:author="Iraj Sodagar" w:date="2023-01-11T11:57:00Z">
              <w:r>
                <w:rPr>
                  <w:sz w:val="20"/>
                  <w:szCs w:val="20"/>
                  <w:lang w:eastAsia="zh-CN"/>
                </w:rPr>
                <w:t>shall not be present</w:t>
              </w:r>
            </w:ins>
          </w:p>
        </w:tc>
        <w:tc>
          <w:tcPr>
            <w:tcW w:w="3358" w:type="dxa"/>
            <w:tcBorders>
              <w:top w:val="single" w:sz="4" w:space="0" w:color="auto"/>
              <w:left w:val="single" w:sz="4" w:space="0" w:color="auto"/>
              <w:bottom w:val="single" w:sz="4" w:space="0" w:color="auto"/>
              <w:right w:val="single" w:sz="4" w:space="0" w:color="auto"/>
            </w:tcBorders>
          </w:tcPr>
          <w:p w14:paraId="3F0CAE10" w14:textId="5881E240" w:rsidR="009E209C" w:rsidRDefault="009E209C" w:rsidP="00F03016">
            <w:pPr>
              <w:rPr>
                <w:ins w:id="437" w:author="Iraj Sodagar" w:date="2023-01-11T11:55:00Z"/>
                <w:sz w:val="20"/>
                <w:szCs w:val="20"/>
                <w:lang w:eastAsia="zh-CN"/>
              </w:rPr>
            </w:pPr>
            <w:proofErr w:type="spellStart"/>
            <w:ins w:id="438" w:author="Iraj Sodagar" w:date="2023-01-11T11:55:00Z">
              <w:r w:rsidRPr="00F03016">
                <w:rPr>
                  <w:sz w:val="16"/>
                  <w:szCs w:val="16"/>
                  <w:lang w:eastAsia="zh-CN"/>
                </w:rPr>
                <w:t>nbmp</w:t>
              </w:r>
              <w:proofErr w:type="spellEnd"/>
              <w:r w:rsidRPr="00F03016">
                <w:rPr>
                  <w:sz w:val="16"/>
                  <w:szCs w:val="16"/>
                  <w:lang w:eastAsia="zh-CN"/>
                </w:rPr>
                <w:t>-conformance-</w:t>
              </w:r>
            </w:ins>
            <w:ins w:id="439" w:author="Iraj Sodagar" w:date="2023-01-11T11:58:00Z">
              <w:r>
                <w:rPr>
                  <w:sz w:val="16"/>
                  <w:szCs w:val="16"/>
                  <w:lang w:eastAsia="zh-CN"/>
                </w:rPr>
                <w:t>workflow</w:t>
              </w:r>
            </w:ins>
            <w:ins w:id="440" w:author="Iraj Sodagar" w:date="2023-01-11T11:55:00Z">
              <w:r w:rsidRPr="00F03016">
                <w:rPr>
                  <w:sz w:val="16"/>
                  <w:szCs w:val="16"/>
                  <w:lang w:eastAsia="zh-CN"/>
                </w:rPr>
                <w:t>-</w:t>
              </w:r>
              <w:proofErr w:type="spellStart"/>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647E6D7C" w14:textId="5468580C" w:rsidR="009E209C" w:rsidRPr="00F03016" w:rsidRDefault="009E209C" w:rsidP="00F03016">
            <w:pPr>
              <w:jc w:val="center"/>
              <w:rPr>
                <w:ins w:id="441" w:author="Iraj Sodagar" w:date="2023-01-11T11:55:00Z"/>
                <w:sz w:val="16"/>
                <w:szCs w:val="16"/>
                <w:lang w:eastAsia="zh-CN"/>
              </w:rPr>
            </w:pPr>
            <w:ins w:id="442" w:author="Iraj Sodagar" w:date="2023-01-11T11:58:00Z">
              <w:r>
                <w:rPr>
                  <w:sz w:val="16"/>
                  <w:szCs w:val="16"/>
                  <w:lang w:eastAsia="zh-CN"/>
                </w:rPr>
                <w:sym w:font="Wingdings" w:char="F0FC"/>
              </w:r>
            </w:ins>
          </w:p>
        </w:tc>
      </w:tr>
    </w:tbl>
    <w:p w14:paraId="49FAB1D0" w14:textId="75347792" w:rsidR="009E209C" w:rsidRDefault="009E209C" w:rsidP="008F27F0">
      <w:pPr>
        <w:rPr>
          <w:ins w:id="443" w:author="Iraj Sodagar" w:date="2023-01-11T11:58:00Z"/>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E05BFB" w14:paraId="062C9459" w14:textId="77777777" w:rsidTr="00F03016">
        <w:trPr>
          <w:ins w:id="444" w:author="Iraj Sodagar" w:date="2023-01-11T11:59:00Z"/>
        </w:trPr>
        <w:tc>
          <w:tcPr>
            <w:tcW w:w="933" w:type="dxa"/>
            <w:tcBorders>
              <w:top w:val="single" w:sz="4" w:space="0" w:color="auto"/>
              <w:left w:val="single" w:sz="4" w:space="0" w:color="auto"/>
              <w:bottom w:val="single" w:sz="4" w:space="0" w:color="auto"/>
              <w:right w:val="single" w:sz="4" w:space="0" w:color="auto"/>
            </w:tcBorders>
          </w:tcPr>
          <w:p w14:paraId="6EF9E435" w14:textId="77777777" w:rsidR="00E05BFB" w:rsidRDefault="00E05BFB" w:rsidP="00F03016">
            <w:pPr>
              <w:rPr>
                <w:ins w:id="445" w:author="Iraj Sodagar" w:date="2023-01-11T11:59:00Z"/>
                <w:sz w:val="20"/>
                <w:szCs w:val="20"/>
                <w:lang w:eastAsia="zh-CN"/>
              </w:rPr>
            </w:pPr>
            <w:ins w:id="446" w:author="Iraj Sodagar" w:date="2023-01-11T11:59:00Z">
              <w:r>
                <w:rPr>
                  <w:sz w:val="20"/>
                  <w:szCs w:val="20"/>
                  <w:lang w:eastAsia="zh-CN"/>
                </w:rPr>
                <w:t>Item</w:t>
              </w:r>
            </w:ins>
          </w:p>
        </w:tc>
        <w:tc>
          <w:tcPr>
            <w:tcW w:w="816" w:type="dxa"/>
            <w:tcBorders>
              <w:top w:val="single" w:sz="4" w:space="0" w:color="auto"/>
              <w:left w:val="single" w:sz="4" w:space="0" w:color="auto"/>
              <w:bottom w:val="single" w:sz="4" w:space="0" w:color="auto"/>
              <w:right w:val="single" w:sz="4" w:space="0" w:color="auto"/>
            </w:tcBorders>
            <w:hideMark/>
          </w:tcPr>
          <w:p w14:paraId="03B4CA7B" w14:textId="77777777" w:rsidR="00E05BFB" w:rsidRDefault="00E05BFB" w:rsidP="00F03016">
            <w:pPr>
              <w:rPr>
                <w:ins w:id="447" w:author="Iraj Sodagar" w:date="2023-01-11T11:59:00Z"/>
                <w:sz w:val="20"/>
                <w:szCs w:val="20"/>
                <w:lang w:eastAsia="zh-CN"/>
              </w:rPr>
            </w:pPr>
            <w:ins w:id="448" w:author="Iraj Sodagar" w:date="2023-01-11T11:59:00Z">
              <w:r>
                <w:rPr>
                  <w:sz w:val="20"/>
                  <w:szCs w:val="20"/>
                  <w:lang w:eastAsia="zh-CN"/>
                </w:rPr>
                <w:t>clause</w:t>
              </w:r>
            </w:ins>
          </w:p>
        </w:tc>
        <w:tc>
          <w:tcPr>
            <w:tcW w:w="2883" w:type="dxa"/>
            <w:tcBorders>
              <w:top w:val="single" w:sz="4" w:space="0" w:color="auto"/>
              <w:left w:val="single" w:sz="4" w:space="0" w:color="auto"/>
              <w:bottom w:val="single" w:sz="4" w:space="0" w:color="auto"/>
              <w:right w:val="single" w:sz="4" w:space="0" w:color="auto"/>
            </w:tcBorders>
            <w:hideMark/>
          </w:tcPr>
          <w:p w14:paraId="49C882A9" w14:textId="77777777" w:rsidR="00E05BFB" w:rsidRDefault="00E05BFB" w:rsidP="00F03016">
            <w:pPr>
              <w:rPr>
                <w:ins w:id="449" w:author="Iraj Sodagar" w:date="2023-01-11T11:59:00Z"/>
                <w:sz w:val="20"/>
                <w:szCs w:val="20"/>
                <w:lang w:eastAsia="zh-CN"/>
              </w:rPr>
            </w:pPr>
            <w:ins w:id="450" w:author="Iraj Sodagar" w:date="2023-01-11T11:59:00Z">
              <w:r>
                <w:rPr>
                  <w:sz w:val="20"/>
                  <w:szCs w:val="20"/>
                  <w:lang w:eastAsia="zh-CN"/>
                </w:rPr>
                <w:t>topic</w:t>
              </w:r>
            </w:ins>
          </w:p>
        </w:tc>
        <w:tc>
          <w:tcPr>
            <w:tcW w:w="3358" w:type="dxa"/>
            <w:tcBorders>
              <w:top w:val="single" w:sz="4" w:space="0" w:color="auto"/>
              <w:left w:val="single" w:sz="4" w:space="0" w:color="auto"/>
              <w:bottom w:val="single" w:sz="4" w:space="0" w:color="auto"/>
              <w:right w:val="single" w:sz="4" w:space="0" w:color="auto"/>
            </w:tcBorders>
            <w:hideMark/>
          </w:tcPr>
          <w:p w14:paraId="2C496D28" w14:textId="77777777" w:rsidR="00E05BFB" w:rsidRDefault="00E05BFB" w:rsidP="00F03016">
            <w:pPr>
              <w:rPr>
                <w:ins w:id="451" w:author="Iraj Sodagar" w:date="2023-01-11T11:59:00Z"/>
                <w:sz w:val="20"/>
                <w:szCs w:val="20"/>
                <w:lang w:eastAsia="zh-CN"/>
              </w:rPr>
            </w:pPr>
            <w:ins w:id="452" w:author="Iraj Sodagar" w:date="2023-01-11T11:59:00Z">
              <w:r>
                <w:rPr>
                  <w:sz w:val="20"/>
                  <w:szCs w:val="20"/>
                  <w:lang w:eastAsia="zh-CN"/>
                </w:rPr>
                <w:t>Conformance tool</w:t>
              </w:r>
            </w:ins>
          </w:p>
        </w:tc>
        <w:tc>
          <w:tcPr>
            <w:tcW w:w="1005" w:type="dxa"/>
            <w:tcBorders>
              <w:top w:val="single" w:sz="4" w:space="0" w:color="auto"/>
              <w:left w:val="single" w:sz="4" w:space="0" w:color="auto"/>
              <w:bottom w:val="single" w:sz="4" w:space="0" w:color="auto"/>
              <w:right w:val="single" w:sz="4" w:space="0" w:color="auto"/>
            </w:tcBorders>
          </w:tcPr>
          <w:p w14:paraId="17ED5041" w14:textId="77777777" w:rsidR="00E05BFB" w:rsidRDefault="00E05BFB" w:rsidP="00F03016">
            <w:pPr>
              <w:rPr>
                <w:ins w:id="453" w:author="Iraj Sodagar" w:date="2023-01-11T11:59:00Z"/>
                <w:sz w:val="20"/>
                <w:szCs w:val="20"/>
                <w:lang w:eastAsia="zh-CN"/>
              </w:rPr>
            </w:pPr>
            <w:ins w:id="454" w:author="Iraj Sodagar" w:date="2023-01-11T11:59:00Z">
              <w:r>
                <w:rPr>
                  <w:sz w:val="20"/>
                  <w:szCs w:val="20"/>
                  <w:lang w:eastAsia="zh-CN"/>
                </w:rPr>
                <w:t>supported</w:t>
              </w:r>
            </w:ins>
          </w:p>
        </w:tc>
      </w:tr>
      <w:tr w:rsidR="00E05BFB" w:rsidRPr="00EC4962" w14:paraId="4DDAF2D3" w14:textId="77777777" w:rsidTr="00F03016">
        <w:trPr>
          <w:trHeight w:val="291"/>
          <w:ins w:id="455" w:author="Iraj Sodagar" w:date="2023-01-11T12:00:00Z"/>
        </w:trPr>
        <w:tc>
          <w:tcPr>
            <w:tcW w:w="933" w:type="dxa"/>
            <w:tcBorders>
              <w:top w:val="single" w:sz="4" w:space="0" w:color="auto"/>
              <w:left w:val="single" w:sz="4" w:space="0" w:color="auto"/>
              <w:bottom w:val="single" w:sz="4" w:space="0" w:color="auto"/>
              <w:right w:val="single" w:sz="4" w:space="0" w:color="auto"/>
            </w:tcBorders>
          </w:tcPr>
          <w:p w14:paraId="14DCFC58" w14:textId="476DC34E" w:rsidR="00E05BFB" w:rsidRDefault="00E05BFB" w:rsidP="00E05BFB">
            <w:pPr>
              <w:rPr>
                <w:ins w:id="456" w:author="Iraj Sodagar" w:date="2023-01-11T12:00:00Z"/>
                <w:sz w:val="20"/>
                <w:szCs w:val="20"/>
                <w:lang w:eastAsia="zh-CN"/>
              </w:rPr>
            </w:pPr>
            <w:ins w:id="457" w:author="Iraj Sodagar" w:date="2023-01-11T12:00:00Z">
              <w:r>
                <w:rPr>
                  <w:sz w:val="20"/>
                  <w:szCs w:val="20"/>
                  <w:lang w:eastAsia="zh-CN"/>
                </w:rPr>
                <w:t>6.4.1.1</w:t>
              </w:r>
            </w:ins>
          </w:p>
        </w:tc>
        <w:tc>
          <w:tcPr>
            <w:tcW w:w="816" w:type="dxa"/>
            <w:tcBorders>
              <w:top w:val="single" w:sz="4" w:space="0" w:color="auto"/>
              <w:left w:val="single" w:sz="4" w:space="0" w:color="auto"/>
              <w:bottom w:val="single" w:sz="4" w:space="0" w:color="auto"/>
              <w:right w:val="single" w:sz="4" w:space="0" w:color="auto"/>
            </w:tcBorders>
          </w:tcPr>
          <w:p w14:paraId="7CC96853" w14:textId="07FF87C1" w:rsidR="00E05BFB" w:rsidRDefault="00E05BFB" w:rsidP="00E05BFB">
            <w:pPr>
              <w:rPr>
                <w:ins w:id="458" w:author="Iraj Sodagar" w:date="2023-01-11T12:00:00Z"/>
                <w:sz w:val="20"/>
                <w:szCs w:val="20"/>
                <w:lang w:eastAsia="zh-CN"/>
              </w:rPr>
            </w:pPr>
            <w:ins w:id="459" w:author="Iraj Sodagar" w:date="2023-01-11T12:00:00Z">
              <w:r>
                <w:rPr>
                  <w:sz w:val="20"/>
                  <w:szCs w:val="20"/>
                  <w:lang w:eastAsia="zh-CN"/>
                </w:rPr>
                <w:t>6.4.1</w:t>
              </w:r>
            </w:ins>
          </w:p>
        </w:tc>
        <w:tc>
          <w:tcPr>
            <w:tcW w:w="2883" w:type="dxa"/>
            <w:tcBorders>
              <w:top w:val="single" w:sz="4" w:space="0" w:color="auto"/>
              <w:left w:val="single" w:sz="4" w:space="0" w:color="auto"/>
              <w:bottom w:val="single" w:sz="4" w:space="0" w:color="auto"/>
              <w:right w:val="single" w:sz="4" w:space="0" w:color="auto"/>
            </w:tcBorders>
          </w:tcPr>
          <w:p w14:paraId="55B431DF" w14:textId="02287182" w:rsidR="00E05BFB" w:rsidRDefault="00E05BFB" w:rsidP="00E05BFB">
            <w:pPr>
              <w:rPr>
                <w:ins w:id="460" w:author="Iraj Sodagar" w:date="2023-01-11T12:00:00Z"/>
                <w:sz w:val="20"/>
                <w:szCs w:val="20"/>
                <w:lang w:eastAsia="zh-CN"/>
              </w:rPr>
            </w:pPr>
            <w:ins w:id="461" w:author="Iraj Sodagar" w:date="2023-01-11T12:01:00Z">
              <w:r w:rsidRPr="00E05BFB">
                <w:rPr>
                  <w:sz w:val="20"/>
                  <w:szCs w:val="20"/>
                  <w:lang w:eastAsia="zh-CN"/>
                </w:rPr>
                <w:t>The ‘id’ shall be unique among all MPEs, including Source and Sink.</w:t>
              </w:r>
            </w:ins>
          </w:p>
        </w:tc>
        <w:tc>
          <w:tcPr>
            <w:tcW w:w="3358" w:type="dxa"/>
            <w:tcBorders>
              <w:top w:val="single" w:sz="4" w:space="0" w:color="auto"/>
              <w:left w:val="single" w:sz="4" w:space="0" w:color="auto"/>
              <w:bottom w:val="single" w:sz="4" w:space="0" w:color="auto"/>
              <w:right w:val="single" w:sz="4" w:space="0" w:color="auto"/>
            </w:tcBorders>
          </w:tcPr>
          <w:p w14:paraId="7CEA2807" w14:textId="0C081FE0" w:rsidR="00E05BFB" w:rsidRPr="00F03016" w:rsidRDefault="00E05BFB" w:rsidP="00E05BFB">
            <w:pPr>
              <w:widowControl w:val="0"/>
              <w:autoSpaceDE w:val="0"/>
              <w:autoSpaceDN w:val="0"/>
              <w:rPr>
                <w:ins w:id="462" w:author="Iraj Sodagar" w:date="2023-01-11T12:00:00Z"/>
                <w:sz w:val="16"/>
                <w:szCs w:val="16"/>
                <w:lang w:eastAsia="zh-CN"/>
              </w:rPr>
            </w:pPr>
            <w:proofErr w:type="spellStart"/>
            <w:ins w:id="463" w:author="Iraj Sodagar" w:date="2023-01-11T12:01:00Z">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3E0E8396" w14:textId="77777777" w:rsidR="00E05BFB" w:rsidRDefault="00E05BFB" w:rsidP="00E05BFB">
            <w:pPr>
              <w:widowControl w:val="0"/>
              <w:autoSpaceDE w:val="0"/>
              <w:autoSpaceDN w:val="0"/>
              <w:jc w:val="center"/>
              <w:rPr>
                <w:ins w:id="464" w:author="Iraj Sodagar" w:date="2023-01-11T12:00:00Z"/>
                <w:sz w:val="16"/>
                <w:szCs w:val="16"/>
                <w:lang w:eastAsia="zh-CN"/>
              </w:rPr>
            </w:pPr>
          </w:p>
        </w:tc>
      </w:tr>
      <w:tr w:rsidR="00E05BFB" w:rsidRPr="00EC4962" w14:paraId="6DE0F7EA" w14:textId="77777777" w:rsidTr="00F03016">
        <w:trPr>
          <w:trHeight w:val="291"/>
          <w:ins w:id="465" w:author="Iraj Sodagar" w:date="2023-01-11T11:59:00Z"/>
        </w:trPr>
        <w:tc>
          <w:tcPr>
            <w:tcW w:w="933" w:type="dxa"/>
            <w:tcBorders>
              <w:top w:val="single" w:sz="4" w:space="0" w:color="auto"/>
              <w:left w:val="single" w:sz="4" w:space="0" w:color="auto"/>
              <w:bottom w:val="single" w:sz="4" w:space="0" w:color="auto"/>
              <w:right w:val="single" w:sz="4" w:space="0" w:color="auto"/>
            </w:tcBorders>
          </w:tcPr>
          <w:p w14:paraId="7743DFCA" w14:textId="6B67CA45" w:rsidR="00E05BFB" w:rsidRDefault="00E05BFB" w:rsidP="00E05BFB">
            <w:pPr>
              <w:rPr>
                <w:ins w:id="466" w:author="Iraj Sodagar" w:date="2023-01-11T11:59:00Z"/>
                <w:sz w:val="20"/>
                <w:szCs w:val="20"/>
                <w:lang w:eastAsia="zh-CN"/>
              </w:rPr>
            </w:pPr>
            <w:ins w:id="467" w:author="Iraj Sodagar" w:date="2023-01-11T12:00:00Z">
              <w:r>
                <w:rPr>
                  <w:sz w:val="20"/>
                  <w:szCs w:val="20"/>
                  <w:lang w:eastAsia="zh-CN"/>
                </w:rPr>
                <w:t>6.4.1.2</w:t>
              </w:r>
            </w:ins>
          </w:p>
        </w:tc>
        <w:tc>
          <w:tcPr>
            <w:tcW w:w="816" w:type="dxa"/>
            <w:tcBorders>
              <w:top w:val="single" w:sz="4" w:space="0" w:color="auto"/>
              <w:left w:val="single" w:sz="4" w:space="0" w:color="auto"/>
              <w:bottom w:val="single" w:sz="4" w:space="0" w:color="auto"/>
              <w:right w:val="single" w:sz="4" w:space="0" w:color="auto"/>
            </w:tcBorders>
            <w:hideMark/>
          </w:tcPr>
          <w:p w14:paraId="01ED30D6" w14:textId="1E6DC80C" w:rsidR="00E05BFB" w:rsidRDefault="00E05BFB" w:rsidP="00E05BFB">
            <w:pPr>
              <w:rPr>
                <w:ins w:id="468" w:author="Iraj Sodagar" w:date="2023-01-11T11:59:00Z"/>
                <w:sz w:val="20"/>
                <w:szCs w:val="20"/>
                <w:lang w:eastAsia="zh-CN"/>
              </w:rPr>
            </w:pPr>
            <w:ins w:id="469" w:author="Iraj Sodagar" w:date="2023-01-11T11:59:00Z">
              <w:r>
                <w:rPr>
                  <w:sz w:val="20"/>
                  <w:szCs w:val="20"/>
                  <w:lang w:eastAsia="zh-CN"/>
                </w:rPr>
                <w:t>6.4.1</w:t>
              </w:r>
            </w:ins>
          </w:p>
        </w:tc>
        <w:tc>
          <w:tcPr>
            <w:tcW w:w="2883" w:type="dxa"/>
            <w:tcBorders>
              <w:top w:val="single" w:sz="4" w:space="0" w:color="auto"/>
              <w:left w:val="single" w:sz="4" w:space="0" w:color="auto"/>
              <w:bottom w:val="single" w:sz="4" w:space="0" w:color="auto"/>
              <w:right w:val="single" w:sz="4" w:space="0" w:color="auto"/>
            </w:tcBorders>
            <w:hideMark/>
          </w:tcPr>
          <w:p w14:paraId="03773D50" w14:textId="4E9F6E64" w:rsidR="00E05BFB" w:rsidRDefault="00E05BFB" w:rsidP="00E05BFB">
            <w:pPr>
              <w:rPr>
                <w:ins w:id="470" w:author="Iraj Sodagar" w:date="2023-01-11T11:59:00Z"/>
                <w:sz w:val="20"/>
                <w:szCs w:val="20"/>
                <w:lang w:eastAsia="zh-CN"/>
              </w:rPr>
            </w:pPr>
            <w:ins w:id="471" w:author="Iraj Sodagar" w:date="2023-01-11T12:02:00Z">
              <w:r>
                <w:rPr>
                  <w:sz w:val="20"/>
                  <w:szCs w:val="20"/>
                  <w:lang w:eastAsia="zh-CN"/>
                </w:rPr>
                <w:t>rank</w:t>
              </w:r>
            </w:ins>
            <w:ins w:id="472" w:author="Iraj Sodagar" w:date="2023-01-11T11:59: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hideMark/>
          </w:tcPr>
          <w:p w14:paraId="1077E90E" w14:textId="146B4153" w:rsidR="00E05BFB" w:rsidRDefault="00E05BFB" w:rsidP="00E05BFB">
            <w:pPr>
              <w:widowControl w:val="0"/>
              <w:autoSpaceDE w:val="0"/>
              <w:autoSpaceDN w:val="0"/>
              <w:rPr>
                <w:ins w:id="473" w:author="Iraj Sodagar" w:date="2023-01-11T11:59:00Z"/>
                <w:sz w:val="20"/>
                <w:szCs w:val="20"/>
                <w:lang w:eastAsia="zh-CN"/>
              </w:rPr>
            </w:pPr>
            <w:proofErr w:type="spellStart"/>
            <w:ins w:id="474" w:author="Iraj Sodagar" w:date="2023-01-11T11:59:00Z">
              <w:r w:rsidRPr="00F03016">
                <w:rPr>
                  <w:sz w:val="16"/>
                  <w:szCs w:val="16"/>
                  <w:lang w:eastAsia="zh-CN"/>
                </w:rPr>
                <w:t>nbmp</w:t>
              </w:r>
              <w:proofErr w:type="spellEnd"/>
              <w:r w:rsidRPr="00F03016">
                <w:rPr>
                  <w:sz w:val="16"/>
                  <w:szCs w:val="16"/>
                  <w:lang w:eastAsia="zh-CN"/>
                </w:rPr>
                <w:t>-conformance-</w:t>
              </w:r>
            </w:ins>
            <w:ins w:id="475" w:author="Iraj Sodagar" w:date="2023-01-11T12:01:00Z">
              <w:r>
                <w:t xml:space="preserve"> </w:t>
              </w:r>
              <w:proofErr w:type="spellStart"/>
              <w:r w:rsidRPr="00E05BFB">
                <w:rPr>
                  <w:sz w:val="16"/>
                  <w:szCs w:val="16"/>
                  <w:lang w:eastAsia="zh-CN"/>
                </w:rPr>
                <w:t>mpecapabilities</w:t>
              </w:r>
            </w:ins>
            <w:ins w:id="476" w:author="Iraj Sodagar" w:date="2023-01-11T11:59:00Z">
              <w:r w:rsidRPr="00F03016">
                <w:rPr>
                  <w:sz w:val="16"/>
                  <w:szCs w:val="16"/>
                  <w:lang w:eastAsia="zh-CN"/>
                </w:rPr>
                <w:t>-</w:t>
              </w:r>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63347107" w14:textId="77777777" w:rsidR="00E05BFB" w:rsidRPr="00EC4962" w:rsidRDefault="00E05BFB" w:rsidP="00E05BFB">
            <w:pPr>
              <w:widowControl w:val="0"/>
              <w:autoSpaceDE w:val="0"/>
              <w:autoSpaceDN w:val="0"/>
              <w:jc w:val="center"/>
              <w:rPr>
                <w:ins w:id="477" w:author="Iraj Sodagar" w:date="2023-01-11T11:59:00Z"/>
                <w:sz w:val="16"/>
                <w:szCs w:val="16"/>
                <w:lang w:eastAsia="zh-CN"/>
              </w:rPr>
            </w:pPr>
            <w:ins w:id="478" w:author="Iraj Sodagar" w:date="2023-01-11T11:59:00Z">
              <w:r>
                <w:rPr>
                  <w:sz w:val="16"/>
                  <w:szCs w:val="16"/>
                  <w:lang w:eastAsia="zh-CN"/>
                </w:rPr>
                <w:sym w:font="Wingdings" w:char="F0FC"/>
              </w:r>
            </w:ins>
          </w:p>
        </w:tc>
      </w:tr>
      <w:tr w:rsidR="00E05BFB" w:rsidRPr="00F03016" w14:paraId="28A8B4B6" w14:textId="77777777" w:rsidTr="00F03016">
        <w:trPr>
          <w:ins w:id="479" w:author="Iraj Sodagar" w:date="2023-01-11T11:59:00Z"/>
        </w:trPr>
        <w:tc>
          <w:tcPr>
            <w:tcW w:w="933" w:type="dxa"/>
            <w:tcBorders>
              <w:top w:val="single" w:sz="4" w:space="0" w:color="auto"/>
              <w:left w:val="single" w:sz="4" w:space="0" w:color="auto"/>
              <w:bottom w:val="single" w:sz="4" w:space="0" w:color="auto"/>
              <w:right w:val="single" w:sz="4" w:space="0" w:color="auto"/>
            </w:tcBorders>
          </w:tcPr>
          <w:p w14:paraId="6A93B069" w14:textId="33DD86E4" w:rsidR="00E05BFB" w:rsidRDefault="00E05BFB" w:rsidP="00E05BFB">
            <w:pPr>
              <w:rPr>
                <w:ins w:id="480" w:author="Iraj Sodagar" w:date="2023-01-11T11:59:00Z"/>
                <w:sz w:val="20"/>
                <w:szCs w:val="20"/>
                <w:lang w:eastAsia="zh-CN"/>
              </w:rPr>
            </w:pPr>
            <w:ins w:id="481" w:author="Iraj Sodagar" w:date="2023-01-11T12:00:00Z">
              <w:r>
                <w:rPr>
                  <w:sz w:val="20"/>
                  <w:szCs w:val="20"/>
                  <w:lang w:eastAsia="zh-CN"/>
                </w:rPr>
                <w:t>6.4.1.3</w:t>
              </w:r>
            </w:ins>
          </w:p>
        </w:tc>
        <w:tc>
          <w:tcPr>
            <w:tcW w:w="816" w:type="dxa"/>
            <w:tcBorders>
              <w:top w:val="single" w:sz="4" w:space="0" w:color="auto"/>
              <w:left w:val="single" w:sz="4" w:space="0" w:color="auto"/>
              <w:bottom w:val="single" w:sz="4" w:space="0" w:color="auto"/>
              <w:right w:val="single" w:sz="4" w:space="0" w:color="auto"/>
            </w:tcBorders>
            <w:hideMark/>
          </w:tcPr>
          <w:p w14:paraId="3EE39545" w14:textId="7A21F92A" w:rsidR="00E05BFB" w:rsidRDefault="00E05BFB" w:rsidP="00E05BFB">
            <w:pPr>
              <w:rPr>
                <w:ins w:id="482" w:author="Iraj Sodagar" w:date="2023-01-11T11:59:00Z"/>
                <w:sz w:val="20"/>
                <w:szCs w:val="20"/>
                <w:lang w:eastAsia="zh-CN"/>
              </w:rPr>
            </w:pPr>
            <w:ins w:id="483" w:author="Iraj Sodagar" w:date="2023-01-11T11:59:00Z">
              <w:r>
                <w:rPr>
                  <w:sz w:val="20"/>
                  <w:szCs w:val="20"/>
                  <w:lang w:eastAsia="zh-CN"/>
                </w:rPr>
                <w:t>6.4.1</w:t>
              </w:r>
            </w:ins>
          </w:p>
        </w:tc>
        <w:tc>
          <w:tcPr>
            <w:tcW w:w="2883" w:type="dxa"/>
            <w:tcBorders>
              <w:top w:val="single" w:sz="4" w:space="0" w:color="auto"/>
              <w:left w:val="single" w:sz="4" w:space="0" w:color="auto"/>
              <w:bottom w:val="single" w:sz="4" w:space="0" w:color="auto"/>
              <w:right w:val="single" w:sz="4" w:space="0" w:color="auto"/>
            </w:tcBorders>
            <w:hideMark/>
          </w:tcPr>
          <w:p w14:paraId="3BE24BD6" w14:textId="27323FD7" w:rsidR="00E05BFB" w:rsidRDefault="00E05BFB" w:rsidP="00E05BFB">
            <w:pPr>
              <w:rPr>
                <w:ins w:id="484" w:author="Iraj Sodagar" w:date="2023-01-11T11:59:00Z"/>
                <w:sz w:val="20"/>
                <w:szCs w:val="20"/>
                <w:lang w:eastAsia="zh-CN"/>
              </w:rPr>
            </w:pPr>
            <w:proofErr w:type="gramStart"/>
            <w:ins w:id="485" w:author="Iraj Sodagar" w:date="2023-01-11T12:03:00Z">
              <w:r>
                <w:rPr>
                  <w:sz w:val="20"/>
                  <w:szCs w:val="20"/>
                  <w:lang w:eastAsia="zh-CN"/>
                </w:rPr>
                <w:t>p</w:t>
              </w:r>
            </w:ins>
            <w:ins w:id="486" w:author="Iraj Sodagar" w:date="2023-01-11T12:02:00Z">
              <w:r>
                <w:rPr>
                  <w:sz w:val="20"/>
                  <w:szCs w:val="20"/>
                  <w:lang w:eastAsia="zh-CN"/>
                </w:rPr>
                <w:t>ublished-time</w:t>
              </w:r>
            </w:ins>
            <w:proofErr w:type="gramEnd"/>
            <w:ins w:id="487" w:author="Iraj Sodagar" w:date="2023-01-11T11:59: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hideMark/>
          </w:tcPr>
          <w:p w14:paraId="73842D6D" w14:textId="014FBF80" w:rsidR="00E05BFB" w:rsidRDefault="00E05BFB" w:rsidP="00E05BFB">
            <w:pPr>
              <w:rPr>
                <w:ins w:id="488" w:author="Iraj Sodagar" w:date="2023-01-11T11:59:00Z"/>
                <w:sz w:val="20"/>
                <w:szCs w:val="20"/>
                <w:lang w:eastAsia="zh-CN"/>
              </w:rPr>
            </w:pPr>
            <w:proofErr w:type="spellStart"/>
            <w:ins w:id="489" w:author="Iraj Sodagar" w:date="2023-01-11T12:01:00Z">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30CFA2E3" w14:textId="77777777" w:rsidR="00E05BFB" w:rsidRPr="00F03016" w:rsidRDefault="00E05BFB" w:rsidP="00E05BFB">
            <w:pPr>
              <w:jc w:val="center"/>
              <w:rPr>
                <w:ins w:id="490" w:author="Iraj Sodagar" w:date="2023-01-11T11:59:00Z"/>
                <w:sz w:val="16"/>
                <w:szCs w:val="16"/>
                <w:lang w:eastAsia="zh-CN"/>
              </w:rPr>
            </w:pPr>
            <w:ins w:id="491" w:author="Iraj Sodagar" w:date="2023-01-11T11:59:00Z">
              <w:r>
                <w:rPr>
                  <w:sz w:val="16"/>
                  <w:szCs w:val="16"/>
                  <w:lang w:eastAsia="zh-CN"/>
                </w:rPr>
                <w:sym w:font="Wingdings" w:char="F0FC"/>
              </w:r>
            </w:ins>
          </w:p>
        </w:tc>
      </w:tr>
      <w:tr w:rsidR="00E05BFB" w:rsidRPr="00F03016" w14:paraId="11FAB0BB" w14:textId="77777777" w:rsidTr="00F03016">
        <w:trPr>
          <w:ins w:id="492" w:author="Iraj Sodagar" w:date="2023-01-11T11:59:00Z"/>
        </w:trPr>
        <w:tc>
          <w:tcPr>
            <w:tcW w:w="933" w:type="dxa"/>
            <w:tcBorders>
              <w:top w:val="single" w:sz="4" w:space="0" w:color="auto"/>
              <w:left w:val="single" w:sz="4" w:space="0" w:color="auto"/>
              <w:bottom w:val="single" w:sz="4" w:space="0" w:color="auto"/>
              <w:right w:val="single" w:sz="4" w:space="0" w:color="auto"/>
            </w:tcBorders>
          </w:tcPr>
          <w:p w14:paraId="6B296037" w14:textId="3E4979F1" w:rsidR="00E05BFB" w:rsidRDefault="00E05BFB" w:rsidP="00E05BFB">
            <w:pPr>
              <w:rPr>
                <w:ins w:id="493" w:author="Iraj Sodagar" w:date="2023-01-11T11:59:00Z"/>
                <w:sz w:val="20"/>
                <w:szCs w:val="20"/>
                <w:lang w:eastAsia="zh-CN"/>
              </w:rPr>
            </w:pPr>
            <w:ins w:id="494" w:author="Iraj Sodagar" w:date="2023-01-11T12:00:00Z">
              <w:r>
                <w:rPr>
                  <w:sz w:val="20"/>
                  <w:szCs w:val="20"/>
                  <w:lang w:eastAsia="zh-CN"/>
                </w:rPr>
                <w:t>6.4.1.4</w:t>
              </w:r>
            </w:ins>
          </w:p>
        </w:tc>
        <w:tc>
          <w:tcPr>
            <w:tcW w:w="816" w:type="dxa"/>
            <w:tcBorders>
              <w:top w:val="single" w:sz="4" w:space="0" w:color="auto"/>
              <w:left w:val="single" w:sz="4" w:space="0" w:color="auto"/>
              <w:bottom w:val="single" w:sz="4" w:space="0" w:color="auto"/>
              <w:right w:val="single" w:sz="4" w:space="0" w:color="auto"/>
            </w:tcBorders>
            <w:hideMark/>
          </w:tcPr>
          <w:p w14:paraId="2D5CFD5E" w14:textId="3C6DEBF0" w:rsidR="00E05BFB" w:rsidRDefault="00E05BFB" w:rsidP="00E05BFB">
            <w:pPr>
              <w:tabs>
                <w:tab w:val="center" w:pos="1613"/>
                <w:tab w:val="left" w:pos="2014"/>
              </w:tabs>
              <w:rPr>
                <w:ins w:id="495" w:author="Iraj Sodagar" w:date="2023-01-11T11:59:00Z"/>
                <w:sz w:val="20"/>
                <w:szCs w:val="20"/>
                <w:lang w:eastAsia="zh-CN"/>
              </w:rPr>
            </w:pPr>
            <w:ins w:id="496" w:author="Iraj Sodagar" w:date="2023-01-11T11:59:00Z">
              <w:r>
                <w:rPr>
                  <w:sz w:val="20"/>
                  <w:szCs w:val="20"/>
                  <w:lang w:eastAsia="zh-CN"/>
                </w:rPr>
                <w:t>6.</w:t>
              </w:r>
            </w:ins>
            <w:ins w:id="497" w:author="Iraj Sodagar" w:date="2023-01-11T12:00:00Z">
              <w:r>
                <w:rPr>
                  <w:sz w:val="20"/>
                  <w:szCs w:val="20"/>
                  <w:lang w:eastAsia="zh-CN"/>
                </w:rPr>
                <w:t>4.1</w:t>
              </w:r>
            </w:ins>
          </w:p>
        </w:tc>
        <w:tc>
          <w:tcPr>
            <w:tcW w:w="2883" w:type="dxa"/>
            <w:tcBorders>
              <w:top w:val="single" w:sz="4" w:space="0" w:color="auto"/>
              <w:left w:val="single" w:sz="4" w:space="0" w:color="auto"/>
              <w:bottom w:val="single" w:sz="4" w:space="0" w:color="auto"/>
              <w:right w:val="single" w:sz="4" w:space="0" w:color="auto"/>
            </w:tcBorders>
            <w:hideMark/>
          </w:tcPr>
          <w:p w14:paraId="6370BB77" w14:textId="38C7C9DF" w:rsidR="00E05BFB" w:rsidRDefault="00E05BFB" w:rsidP="00E05BFB">
            <w:pPr>
              <w:rPr>
                <w:ins w:id="498" w:author="Iraj Sodagar" w:date="2023-01-11T11:59:00Z"/>
                <w:sz w:val="20"/>
                <w:szCs w:val="20"/>
                <w:lang w:eastAsia="zh-CN"/>
              </w:rPr>
            </w:pPr>
            <w:ins w:id="499" w:author="Iraj Sodagar" w:date="2023-01-11T12:02:00Z">
              <w:r>
                <w:rPr>
                  <w:sz w:val="20"/>
                  <w:szCs w:val="20"/>
                  <w:lang w:eastAsia="zh-CN"/>
                </w:rPr>
                <w:t>priority</w:t>
              </w:r>
            </w:ins>
            <w:ins w:id="500" w:author="Iraj Sodagar" w:date="2023-01-11T11:59: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hideMark/>
          </w:tcPr>
          <w:p w14:paraId="76D4A689" w14:textId="787493A8" w:rsidR="00E05BFB" w:rsidRDefault="00E05BFB" w:rsidP="00E05BFB">
            <w:pPr>
              <w:rPr>
                <w:ins w:id="501" w:author="Iraj Sodagar" w:date="2023-01-11T11:59:00Z"/>
                <w:sz w:val="20"/>
                <w:szCs w:val="20"/>
                <w:lang w:eastAsia="zh-CN"/>
              </w:rPr>
            </w:pPr>
            <w:proofErr w:type="spellStart"/>
            <w:ins w:id="502" w:author="Iraj Sodagar" w:date="2023-01-11T12:01:00Z">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705BB99" w14:textId="77777777" w:rsidR="00E05BFB" w:rsidRPr="00F03016" w:rsidRDefault="00E05BFB" w:rsidP="00E05BFB">
            <w:pPr>
              <w:jc w:val="center"/>
              <w:rPr>
                <w:ins w:id="503" w:author="Iraj Sodagar" w:date="2023-01-11T11:59:00Z"/>
                <w:sz w:val="16"/>
                <w:szCs w:val="16"/>
                <w:lang w:eastAsia="zh-CN"/>
              </w:rPr>
            </w:pPr>
            <w:ins w:id="504" w:author="Iraj Sodagar" w:date="2023-01-11T11:59:00Z">
              <w:r>
                <w:rPr>
                  <w:sz w:val="16"/>
                  <w:szCs w:val="16"/>
                  <w:lang w:eastAsia="zh-CN"/>
                </w:rPr>
                <w:sym w:font="Wingdings" w:char="F0FC"/>
              </w:r>
            </w:ins>
          </w:p>
        </w:tc>
      </w:tr>
      <w:tr w:rsidR="00E05BFB" w:rsidRPr="00F03016" w14:paraId="6D7C6CEC" w14:textId="77777777" w:rsidTr="00F03016">
        <w:trPr>
          <w:ins w:id="505" w:author="Iraj Sodagar" w:date="2023-01-11T11:59:00Z"/>
        </w:trPr>
        <w:tc>
          <w:tcPr>
            <w:tcW w:w="933" w:type="dxa"/>
            <w:tcBorders>
              <w:top w:val="single" w:sz="4" w:space="0" w:color="auto"/>
              <w:left w:val="single" w:sz="4" w:space="0" w:color="auto"/>
              <w:bottom w:val="single" w:sz="4" w:space="0" w:color="auto"/>
              <w:right w:val="single" w:sz="4" w:space="0" w:color="auto"/>
            </w:tcBorders>
          </w:tcPr>
          <w:p w14:paraId="595AA8BC" w14:textId="63D7C0ED" w:rsidR="00E05BFB" w:rsidRDefault="00E05BFB" w:rsidP="00E05BFB">
            <w:pPr>
              <w:rPr>
                <w:ins w:id="506" w:author="Iraj Sodagar" w:date="2023-01-11T11:59:00Z"/>
                <w:sz w:val="20"/>
                <w:szCs w:val="20"/>
                <w:lang w:eastAsia="zh-CN"/>
              </w:rPr>
            </w:pPr>
            <w:ins w:id="507" w:author="Iraj Sodagar" w:date="2023-01-11T12:00:00Z">
              <w:r>
                <w:rPr>
                  <w:sz w:val="20"/>
                  <w:szCs w:val="20"/>
                  <w:lang w:eastAsia="zh-CN"/>
                </w:rPr>
                <w:t>6.4.1.5</w:t>
              </w:r>
            </w:ins>
          </w:p>
        </w:tc>
        <w:tc>
          <w:tcPr>
            <w:tcW w:w="816" w:type="dxa"/>
            <w:tcBorders>
              <w:top w:val="single" w:sz="4" w:space="0" w:color="auto"/>
              <w:left w:val="single" w:sz="4" w:space="0" w:color="auto"/>
              <w:bottom w:val="single" w:sz="4" w:space="0" w:color="auto"/>
              <w:right w:val="single" w:sz="4" w:space="0" w:color="auto"/>
            </w:tcBorders>
          </w:tcPr>
          <w:p w14:paraId="060813FC" w14:textId="768C108E" w:rsidR="00E05BFB" w:rsidRDefault="00E05BFB" w:rsidP="00E05BFB">
            <w:pPr>
              <w:tabs>
                <w:tab w:val="center" w:pos="1613"/>
                <w:tab w:val="left" w:pos="2014"/>
              </w:tabs>
              <w:rPr>
                <w:ins w:id="508" w:author="Iraj Sodagar" w:date="2023-01-11T11:59:00Z"/>
                <w:sz w:val="20"/>
                <w:szCs w:val="20"/>
                <w:lang w:eastAsia="zh-CN"/>
              </w:rPr>
            </w:pPr>
            <w:ins w:id="509" w:author="Iraj Sodagar" w:date="2023-01-11T11:59:00Z">
              <w:r>
                <w:rPr>
                  <w:sz w:val="20"/>
                  <w:szCs w:val="20"/>
                  <w:lang w:eastAsia="zh-CN"/>
                </w:rPr>
                <w:t>6.</w:t>
              </w:r>
            </w:ins>
            <w:ins w:id="510" w:author="Iraj Sodagar" w:date="2023-01-11T12:00:00Z">
              <w:r>
                <w:rPr>
                  <w:sz w:val="20"/>
                  <w:szCs w:val="20"/>
                  <w:lang w:eastAsia="zh-CN"/>
                </w:rPr>
                <w:t>4.1</w:t>
              </w:r>
            </w:ins>
          </w:p>
        </w:tc>
        <w:tc>
          <w:tcPr>
            <w:tcW w:w="2883" w:type="dxa"/>
            <w:tcBorders>
              <w:top w:val="single" w:sz="4" w:space="0" w:color="auto"/>
              <w:left w:val="single" w:sz="4" w:space="0" w:color="auto"/>
              <w:bottom w:val="single" w:sz="4" w:space="0" w:color="auto"/>
              <w:right w:val="single" w:sz="4" w:space="0" w:color="auto"/>
            </w:tcBorders>
          </w:tcPr>
          <w:p w14:paraId="7EF35C4C" w14:textId="55F2C1CF" w:rsidR="00E05BFB" w:rsidRDefault="00E05BFB" w:rsidP="00E05BFB">
            <w:pPr>
              <w:rPr>
                <w:ins w:id="511" w:author="Iraj Sodagar" w:date="2023-01-11T11:59:00Z"/>
                <w:sz w:val="20"/>
                <w:szCs w:val="20"/>
                <w:lang w:eastAsia="zh-CN"/>
              </w:rPr>
            </w:pPr>
            <w:ins w:id="512" w:author="Iraj Sodagar" w:date="2023-01-11T12:03:00Z">
              <w:r>
                <w:rPr>
                  <w:sz w:val="20"/>
                  <w:szCs w:val="20"/>
                  <w:lang w:eastAsia="zh-CN"/>
                </w:rPr>
                <w:t>i</w:t>
              </w:r>
            </w:ins>
            <w:ins w:id="513" w:author="Iraj Sodagar" w:date="2023-01-11T12:02:00Z">
              <w:r>
                <w:rPr>
                  <w:sz w:val="20"/>
                  <w:szCs w:val="20"/>
                  <w:lang w:eastAsia="zh-CN"/>
                </w:rPr>
                <w:t>nput-ports</w:t>
              </w:r>
            </w:ins>
            <w:ins w:id="514" w:author="Iraj Sodagar" w:date="2023-01-11T11:59:00Z">
              <w:r>
                <w:rPr>
                  <w:sz w:val="20"/>
                  <w:szCs w:val="20"/>
                  <w:lang w:eastAsia="zh-CN"/>
                </w:rPr>
                <w:t xml:space="preserve"> shall not be present </w:t>
              </w:r>
            </w:ins>
          </w:p>
        </w:tc>
        <w:tc>
          <w:tcPr>
            <w:tcW w:w="3358" w:type="dxa"/>
            <w:tcBorders>
              <w:top w:val="single" w:sz="4" w:space="0" w:color="auto"/>
              <w:left w:val="single" w:sz="4" w:space="0" w:color="auto"/>
              <w:bottom w:val="single" w:sz="4" w:space="0" w:color="auto"/>
              <w:right w:val="single" w:sz="4" w:space="0" w:color="auto"/>
            </w:tcBorders>
          </w:tcPr>
          <w:p w14:paraId="5928C0D3" w14:textId="11AC0E51" w:rsidR="00E05BFB" w:rsidRDefault="00E05BFB" w:rsidP="00E05BFB">
            <w:pPr>
              <w:rPr>
                <w:ins w:id="515" w:author="Iraj Sodagar" w:date="2023-01-11T11:59:00Z"/>
                <w:sz w:val="20"/>
                <w:szCs w:val="20"/>
                <w:lang w:eastAsia="zh-CN"/>
              </w:rPr>
            </w:pPr>
            <w:proofErr w:type="spellStart"/>
            <w:ins w:id="516" w:author="Iraj Sodagar" w:date="2023-01-11T12:01:00Z">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B7A4A2E" w14:textId="77777777" w:rsidR="00E05BFB" w:rsidRPr="00F03016" w:rsidRDefault="00E05BFB" w:rsidP="00E05BFB">
            <w:pPr>
              <w:jc w:val="center"/>
              <w:rPr>
                <w:ins w:id="517" w:author="Iraj Sodagar" w:date="2023-01-11T11:59:00Z"/>
                <w:sz w:val="16"/>
                <w:szCs w:val="16"/>
                <w:lang w:eastAsia="zh-CN"/>
              </w:rPr>
            </w:pPr>
            <w:ins w:id="518" w:author="Iraj Sodagar" w:date="2023-01-11T11:59:00Z">
              <w:r>
                <w:rPr>
                  <w:sz w:val="16"/>
                  <w:szCs w:val="16"/>
                  <w:lang w:eastAsia="zh-CN"/>
                </w:rPr>
                <w:sym w:font="Wingdings" w:char="F0FC"/>
              </w:r>
            </w:ins>
          </w:p>
        </w:tc>
      </w:tr>
      <w:tr w:rsidR="00E05BFB" w:rsidRPr="00F03016" w14:paraId="2879F2F7" w14:textId="77777777" w:rsidTr="00F03016">
        <w:trPr>
          <w:ins w:id="519" w:author="Iraj Sodagar" w:date="2023-01-11T11:59:00Z"/>
        </w:trPr>
        <w:tc>
          <w:tcPr>
            <w:tcW w:w="933" w:type="dxa"/>
            <w:tcBorders>
              <w:top w:val="single" w:sz="4" w:space="0" w:color="auto"/>
              <w:left w:val="single" w:sz="4" w:space="0" w:color="auto"/>
              <w:bottom w:val="single" w:sz="4" w:space="0" w:color="auto"/>
              <w:right w:val="single" w:sz="4" w:space="0" w:color="auto"/>
            </w:tcBorders>
          </w:tcPr>
          <w:p w14:paraId="596B8C00" w14:textId="56A16733" w:rsidR="00E05BFB" w:rsidRDefault="00E05BFB" w:rsidP="00E05BFB">
            <w:pPr>
              <w:rPr>
                <w:ins w:id="520" w:author="Iraj Sodagar" w:date="2023-01-11T11:59:00Z"/>
                <w:sz w:val="20"/>
                <w:szCs w:val="20"/>
                <w:lang w:eastAsia="zh-CN"/>
              </w:rPr>
            </w:pPr>
            <w:ins w:id="521" w:author="Iraj Sodagar" w:date="2023-01-11T11:59:00Z">
              <w:r>
                <w:rPr>
                  <w:sz w:val="20"/>
                  <w:szCs w:val="20"/>
                  <w:lang w:eastAsia="zh-CN"/>
                </w:rPr>
                <w:t>6.</w:t>
              </w:r>
            </w:ins>
            <w:ins w:id="522" w:author="Iraj Sodagar" w:date="2023-01-11T12:00:00Z">
              <w:r>
                <w:rPr>
                  <w:sz w:val="20"/>
                  <w:szCs w:val="20"/>
                  <w:lang w:eastAsia="zh-CN"/>
                </w:rPr>
                <w:t>4.1</w:t>
              </w:r>
            </w:ins>
            <w:ins w:id="523" w:author="Iraj Sodagar" w:date="2023-01-11T11:59:00Z">
              <w:r>
                <w:rPr>
                  <w:sz w:val="20"/>
                  <w:szCs w:val="20"/>
                  <w:lang w:eastAsia="zh-CN"/>
                </w:rPr>
                <w:t>.</w:t>
              </w:r>
            </w:ins>
            <w:ins w:id="524" w:author="Iraj Sodagar" w:date="2023-01-11T12:00:00Z">
              <w:r>
                <w:rPr>
                  <w:sz w:val="20"/>
                  <w:szCs w:val="20"/>
                  <w:lang w:eastAsia="zh-CN"/>
                </w:rPr>
                <w:t>6</w:t>
              </w:r>
            </w:ins>
          </w:p>
        </w:tc>
        <w:tc>
          <w:tcPr>
            <w:tcW w:w="816" w:type="dxa"/>
            <w:tcBorders>
              <w:top w:val="single" w:sz="4" w:space="0" w:color="auto"/>
              <w:left w:val="single" w:sz="4" w:space="0" w:color="auto"/>
              <w:bottom w:val="single" w:sz="4" w:space="0" w:color="auto"/>
              <w:right w:val="single" w:sz="4" w:space="0" w:color="auto"/>
            </w:tcBorders>
          </w:tcPr>
          <w:p w14:paraId="0DE6B5FE" w14:textId="0C5E1D11" w:rsidR="00E05BFB" w:rsidRDefault="00E05BFB" w:rsidP="00E05BFB">
            <w:pPr>
              <w:tabs>
                <w:tab w:val="center" w:pos="1613"/>
                <w:tab w:val="left" w:pos="2014"/>
              </w:tabs>
              <w:rPr>
                <w:ins w:id="525" w:author="Iraj Sodagar" w:date="2023-01-11T11:59:00Z"/>
                <w:sz w:val="20"/>
                <w:szCs w:val="20"/>
                <w:lang w:eastAsia="zh-CN"/>
              </w:rPr>
            </w:pPr>
            <w:ins w:id="526" w:author="Iraj Sodagar" w:date="2023-01-11T11:59:00Z">
              <w:r>
                <w:rPr>
                  <w:sz w:val="20"/>
                  <w:szCs w:val="20"/>
                  <w:lang w:eastAsia="zh-CN"/>
                </w:rPr>
                <w:t>6.</w:t>
              </w:r>
            </w:ins>
            <w:ins w:id="527" w:author="Iraj Sodagar" w:date="2023-01-11T12:00:00Z">
              <w:r>
                <w:rPr>
                  <w:sz w:val="20"/>
                  <w:szCs w:val="20"/>
                  <w:lang w:eastAsia="zh-CN"/>
                </w:rPr>
                <w:t>4.1</w:t>
              </w:r>
            </w:ins>
          </w:p>
        </w:tc>
        <w:tc>
          <w:tcPr>
            <w:tcW w:w="2883" w:type="dxa"/>
            <w:tcBorders>
              <w:top w:val="single" w:sz="4" w:space="0" w:color="auto"/>
              <w:left w:val="single" w:sz="4" w:space="0" w:color="auto"/>
              <w:bottom w:val="single" w:sz="4" w:space="0" w:color="auto"/>
              <w:right w:val="single" w:sz="4" w:space="0" w:color="auto"/>
            </w:tcBorders>
          </w:tcPr>
          <w:p w14:paraId="66E08A84" w14:textId="4F5CA71B" w:rsidR="00E05BFB" w:rsidRDefault="00E05BFB" w:rsidP="00E05BFB">
            <w:pPr>
              <w:rPr>
                <w:ins w:id="528" w:author="Iraj Sodagar" w:date="2023-01-11T11:59:00Z"/>
                <w:sz w:val="20"/>
                <w:szCs w:val="20"/>
                <w:lang w:eastAsia="zh-CN"/>
              </w:rPr>
            </w:pPr>
            <w:ins w:id="529" w:author="Iraj Sodagar" w:date="2023-01-11T12:03:00Z">
              <w:r>
                <w:rPr>
                  <w:sz w:val="20"/>
                  <w:szCs w:val="20"/>
                  <w:lang w:eastAsia="zh-CN"/>
                </w:rPr>
                <w:t>o</w:t>
              </w:r>
            </w:ins>
            <w:ins w:id="530" w:author="Iraj Sodagar" w:date="2023-01-11T12:02:00Z">
              <w:r>
                <w:rPr>
                  <w:sz w:val="20"/>
                  <w:szCs w:val="20"/>
                  <w:lang w:eastAsia="zh-CN"/>
                </w:rPr>
                <w:t>utput-ports</w:t>
              </w:r>
            </w:ins>
            <w:ins w:id="531" w:author="Iraj Sodagar" w:date="2023-01-11T11:59:00Z">
              <w:r>
                <w:rPr>
                  <w:sz w:val="20"/>
                  <w:szCs w:val="20"/>
                  <w:lang w:eastAsia="zh-CN"/>
                </w:rPr>
                <w:t xml:space="preserve"> shall not be present</w:t>
              </w:r>
            </w:ins>
          </w:p>
        </w:tc>
        <w:tc>
          <w:tcPr>
            <w:tcW w:w="3358" w:type="dxa"/>
            <w:tcBorders>
              <w:top w:val="single" w:sz="4" w:space="0" w:color="auto"/>
              <w:left w:val="single" w:sz="4" w:space="0" w:color="auto"/>
              <w:bottom w:val="single" w:sz="4" w:space="0" w:color="auto"/>
              <w:right w:val="single" w:sz="4" w:space="0" w:color="auto"/>
            </w:tcBorders>
          </w:tcPr>
          <w:p w14:paraId="4F2EE177" w14:textId="4FDF7384" w:rsidR="00E05BFB" w:rsidRDefault="00E05BFB" w:rsidP="00E05BFB">
            <w:pPr>
              <w:rPr>
                <w:ins w:id="532" w:author="Iraj Sodagar" w:date="2023-01-11T11:59:00Z"/>
                <w:sz w:val="20"/>
                <w:szCs w:val="20"/>
                <w:lang w:eastAsia="zh-CN"/>
              </w:rPr>
            </w:pPr>
            <w:proofErr w:type="spellStart"/>
            <w:ins w:id="533" w:author="Iraj Sodagar" w:date="2023-01-11T12:01:00Z">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48C6134" w14:textId="77777777" w:rsidR="00E05BFB" w:rsidRPr="00F03016" w:rsidRDefault="00E05BFB" w:rsidP="00E05BFB">
            <w:pPr>
              <w:jc w:val="center"/>
              <w:rPr>
                <w:ins w:id="534" w:author="Iraj Sodagar" w:date="2023-01-11T11:59:00Z"/>
                <w:sz w:val="16"/>
                <w:szCs w:val="16"/>
                <w:lang w:eastAsia="zh-CN"/>
              </w:rPr>
            </w:pPr>
            <w:ins w:id="535" w:author="Iraj Sodagar" w:date="2023-01-11T11:59:00Z">
              <w:r>
                <w:rPr>
                  <w:sz w:val="16"/>
                  <w:szCs w:val="16"/>
                  <w:lang w:eastAsia="zh-CN"/>
                </w:rPr>
                <w:sym w:font="Wingdings" w:char="F0FC"/>
              </w:r>
            </w:ins>
          </w:p>
        </w:tc>
      </w:tr>
      <w:tr w:rsidR="00E05BFB" w:rsidRPr="00F03016" w14:paraId="4C54C2B5" w14:textId="77777777" w:rsidTr="00F03016">
        <w:trPr>
          <w:ins w:id="536" w:author="Iraj Sodagar" w:date="2023-01-11T12:02:00Z"/>
        </w:trPr>
        <w:tc>
          <w:tcPr>
            <w:tcW w:w="933" w:type="dxa"/>
            <w:tcBorders>
              <w:top w:val="single" w:sz="4" w:space="0" w:color="auto"/>
              <w:left w:val="single" w:sz="4" w:space="0" w:color="auto"/>
              <w:bottom w:val="single" w:sz="4" w:space="0" w:color="auto"/>
              <w:right w:val="single" w:sz="4" w:space="0" w:color="auto"/>
            </w:tcBorders>
          </w:tcPr>
          <w:p w14:paraId="3AAC6E36" w14:textId="535CEB3B" w:rsidR="00E05BFB" w:rsidRDefault="00E05BFB" w:rsidP="00E05BFB">
            <w:pPr>
              <w:rPr>
                <w:ins w:id="537" w:author="Iraj Sodagar" w:date="2023-01-11T12:02:00Z"/>
                <w:sz w:val="20"/>
                <w:szCs w:val="20"/>
                <w:lang w:eastAsia="zh-CN"/>
              </w:rPr>
            </w:pPr>
            <w:ins w:id="538" w:author="Iraj Sodagar" w:date="2023-01-11T12:03:00Z">
              <w:r>
                <w:rPr>
                  <w:sz w:val="20"/>
                  <w:szCs w:val="20"/>
                  <w:lang w:eastAsia="zh-CN"/>
                </w:rPr>
                <w:t>6.4.1.7</w:t>
              </w:r>
            </w:ins>
          </w:p>
        </w:tc>
        <w:tc>
          <w:tcPr>
            <w:tcW w:w="816" w:type="dxa"/>
            <w:tcBorders>
              <w:top w:val="single" w:sz="4" w:space="0" w:color="auto"/>
              <w:left w:val="single" w:sz="4" w:space="0" w:color="auto"/>
              <w:bottom w:val="single" w:sz="4" w:space="0" w:color="auto"/>
              <w:right w:val="single" w:sz="4" w:space="0" w:color="auto"/>
            </w:tcBorders>
          </w:tcPr>
          <w:p w14:paraId="040CE909" w14:textId="3C518552" w:rsidR="00E05BFB" w:rsidRDefault="00E05BFB" w:rsidP="00E05BFB">
            <w:pPr>
              <w:tabs>
                <w:tab w:val="center" w:pos="1613"/>
                <w:tab w:val="left" w:pos="2014"/>
              </w:tabs>
              <w:rPr>
                <w:ins w:id="539" w:author="Iraj Sodagar" w:date="2023-01-11T12:02:00Z"/>
                <w:sz w:val="20"/>
                <w:szCs w:val="20"/>
                <w:lang w:eastAsia="zh-CN"/>
              </w:rPr>
            </w:pPr>
            <w:ins w:id="540" w:author="Iraj Sodagar" w:date="2023-01-11T12:03:00Z">
              <w:r>
                <w:rPr>
                  <w:sz w:val="20"/>
                  <w:szCs w:val="20"/>
                  <w:lang w:eastAsia="zh-CN"/>
                </w:rPr>
                <w:t>6.4.1</w:t>
              </w:r>
            </w:ins>
          </w:p>
        </w:tc>
        <w:tc>
          <w:tcPr>
            <w:tcW w:w="2883" w:type="dxa"/>
            <w:tcBorders>
              <w:top w:val="single" w:sz="4" w:space="0" w:color="auto"/>
              <w:left w:val="single" w:sz="4" w:space="0" w:color="auto"/>
              <w:bottom w:val="single" w:sz="4" w:space="0" w:color="auto"/>
              <w:right w:val="single" w:sz="4" w:space="0" w:color="auto"/>
            </w:tcBorders>
          </w:tcPr>
          <w:p w14:paraId="7E54A275" w14:textId="46D74A3F" w:rsidR="00E05BFB" w:rsidRDefault="00E05BFB" w:rsidP="00E05BFB">
            <w:pPr>
              <w:rPr>
                <w:ins w:id="541" w:author="Iraj Sodagar" w:date="2023-01-11T12:02:00Z"/>
                <w:sz w:val="20"/>
                <w:szCs w:val="20"/>
                <w:lang w:eastAsia="zh-CN"/>
              </w:rPr>
            </w:pPr>
            <w:ins w:id="542" w:author="Iraj Sodagar" w:date="2023-01-11T12:03:00Z">
              <w:r>
                <w:rPr>
                  <w:sz w:val="20"/>
                  <w:szCs w:val="20"/>
                  <w:lang w:eastAsia="zh-CN"/>
                </w:rPr>
                <w:t>is-group shall not be present</w:t>
              </w:r>
            </w:ins>
          </w:p>
        </w:tc>
        <w:tc>
          <w:tcPr>
            <w:tcW w:w="3358" w:type="dxa"/>
            <w:tcBorders>
              <w:top w:val="single" w:sz="4" w:space="0" w:color="auto"/>
              <w:left w:val="single" w:sz="4" w:space="0" w:color="auto"/>
              <w:bottom w:val="single" w:sz="4" w:space="0" w:color="auto"/>
              <w:right w:val="single" w:sz="4" w:space="0" w:color="auto"/>
            </w:tcBorders>
          </w:tcPr>
          <w:p w14:paraId="0FE95872" w14:textId="46F70953" w:rsidR="00E05BFB" w:rsidRPr="00F03016" w:rsidRDefault="00E05BFB" w:rsidP="00E05BFB">
            <w:pPr>
              <w:rPr>
                <w:ins w:id="543" w:author="Iraj Sodagar" w:date="2023-01-11T12:02:00Z"/>
                <w:sz w:val="16"/>
                <w:szCs w:val="16"/>
                <w:lang w:eastAsia="zh-CN"/>
              </w:rPr>
            </w:pPr>
            <w:proofErr w:type="spellStart"/>
            <w:ins w:id="544" w:author="Iraj Sodagar" w:date="2023-01-11T12:03:00Z">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ins>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5F2BD4C" w14:textId="0512B51B" w:rsidR="00E05BFB" w:rsidRDefault="00E05BFB" w:rsidP="00E05BFB">
            <w:pPr>
              <w:jc w:val="center"/>
              <w:rPr>
                <w:ins w:id="545" w:author="Iraj Sodagar" w:date="2023-01-11T12:02:00Z"/>
                <w:sz w:val="16"/>
                <w:szCs w:val="16"/>
                <w:lang w:eastAsia="zh-CN"/>
              </w:rPr>
            </w:pPr>
            <w:ins w:id="546" w:author="Iraj Sodagar" w:date="2023-01-11T12:03:00Z">
              <w:r>
                <w:rPr>
                  <w:sz w:val="16"/>
                  <w:szCs w:val="16"/>
                  <w:lang w:eastAsia="zh-CN"/>
                </w:rPr>
                <w:sym w:font="Wingdings" w:char="F0FC"/>
              </w:r>
            </w:ins>
          </w:p>
        </w:tc>
      </w:tr>
      <w:tr w:rsidR="00E05BFB" w:rsidRPr="00F03016" w14:paraId="003B2CCB" w14:textId="77777777" w:rsidTr="00F03016">
        <w:trPr>
          <w:ins w:id="547" w:author="Iraj Sodagar" w:date="2023-01-11T12:03:00Z"/>
        </w:trPr>
        <w:tc>
          <w:tcPr>
            <w:tcW w:w="933" w:type="dxa"/>
            <w:tcBorders>
              <w:top w:val="single" w:sz="4" w:space="0" w:color="auto"/>
              <w:left w:val="single" w:sz="4" w:space="0" w:color="auto"/>
              <w:bottom w:val="single" w:sz="4" w:space="0" w:color="auto"/>
              <w:right w:val="single" w:sz="4" w:space="0" w:color="auto"/>
            </w:tcBorders>
          </w:tcPr>
          <w:p w14:paraId="4A3D1445" w14:textId="7022238A" w:rsidR="00E05BFB" w:rsidRDefault="00E05BFB" w:rsidP="00E05BFB">
            <w:pPr>
              <w:rPr>
                <w:ins w:id="548" w:author="Iraj Sodagar" w:date="2023-01-11T12:03:00Z"/>
                <w:sz w:val="20"/>
                <w:szCs w:val="20"/>
                <w:lang w:eastAsia="zh-CN"/>
              </w:rPr>
            </w:pPr>
            <w:ins w:id="549" w:author="Iraj Sodagar" w:date="2023-01-11T12:03:00Z">
              <w:r>
                <w:rPr>
                  <w:sz w:val="20"/>
                  <w:szCs w:val="20"/>
                  <w:lang w:eastAsia="zh-CN"/>
                </w:rPr>
                <w:t>6.4.1.8</w:t>
              </w:r>
            </w:ins>
          </w:p>
        </w:tc>
        <w:tc>
          <w:tcPr>
            <w:tcW w:w="816" w:type="dxa"/>
            <w:tcBorders>
              <w:top w:val="single" w:sz="4" w:space="0" w:color="auto"/>
              <w:left w:val="single" w:sz="4" w:space="0" w:color="auto"/>
              <w:bottom w:val="single" w:sz="4" w:space="0" w:color="auto"/>
              <w:right w:val="single" w:sz="4" w:space="0" w:color="auto"/>
            </w:tcBorders>
          </w:tcPr>
          <w:p w14:paraId="243F7BF3" w14:textId="511C0BB7" w:rsidR="00E05BFB" w:rsidRDefault="00E05BFB" w:rsidP="00E05BFB">
            <w:pPr>
              <w:tabs>
                <w:tab w:val="center" w:pos="1613"/>
                <w:tab w:val="left" w:pos="2014"/>
              </w:tabs>
              <w:rPr>
                <w:ins w:id="550" w:author="Iraj Sodagar" w:date="2023-01-11T12:03:00Z"/>
                <w:sz w:val="20"/>
                <w:szCs w:val="20"/>
                <w:lang w:eastAsia="zh-CN"/>
              </w:rPr>
            </w:pPr>
            <w:ins w:id="551" w:author="Iraj Sodagar" w:date="2023-01-11T12:03:00Z">
              <w:r>
                <w:rPr>
                  <w:sz w:val="20"/>
                  <w:szCs w:val="20"/>
                  <w:lang w:eastAsia="zh-CN"/>
                </w:rPr>
                <w:t>6.4.1</w:t>
              </w:r>
            </w:ins>
          </w:p>
        </w:tc>
        <w:tc>
          <w:tcPr>
            <w:tcW w:w="2883" w:type="dxa"/>
            <w:tcBorders>
              <w:top w:val="single" w:sz="4" w:space="0" w:color="auto"/>
              <w:left w:val="single" w:sz="4" w:space="0" w:color="auto"/>
              <w:bottom w:val="single" w:sz="4" w:space="0" w:color="auto"/>
              <w:right w:val="single" w:sz="4" w:space="0" w:color="auto"/>
            </w:tcBorders>
          </w:tcPr>
          <w:p w14:paraId="3282EDCC" w14:textId="5C15D716" w:rsidR="00E05BFB" w:rsidRDefault="00E05BFB" w:rsidP="00E05BFB">
            <w:pPr>
              <w:rPr>
                <w:ins w:id="552" w:author="Iraj Sodagar" w:date="2023-01-11T12:03:00Z"/>
                <w:sz w:val="20"/>
                <w:szCs w:val="20"/>
                <w:lang w:eastAsia="zh-CN"/>
              </w:rPr>
            </w:pPr>
            <w:ins w:id="553" w:author="Iraj Sodagar" w:date="2023-01-11T12:03:00Z">
              <w:r>
                <w:rPr>
                  <w:sz w:val="20"/>
                  <w:szCs w:val="20"/>
                  <w:lang w:eastAsia="zh-CN"/>
                </w:rPr>
                <w:t>state shall not be present</w:t>
              </w:r>
            </w:ins>
          </w:p>
        </w:tc>
        <w:tc>
          <w:tcPr>
            <w:tcW w:w="3358" w:type="dxa"/>
            <w:tcBorders>
              <w:top w:val="single" w:sz="4" w:space="0" w:color="auto"/>
              <w:left w:val="single" w:sz="4" w:space="0" w:color="auto"/>
              <w:bottom w:val="single" w:sz="4" w:space="0" w:color="auto"/>
              <w:right w:val="single" w:sz="4" w:space="0" w:color="auto"/>
            </w:tcBorders>
          </w:tcPr>
          <w:p w14:paraId="63E980C0" w14:textId="0B92A8D8" w:rsidR="00E05BFB" w:rsidRPr="00F03016" w:rsidRDefault="00E05BFB" w:rsidP="00E05BFB">
            <w:pPr>
              <w:rPr>
                <w:ins w:id="554" w:author="Iraj Sodagar" w:date="2023-01-11T12:03:00Z"/>
                <w:sz w:val="16"/>
                <w:szCs w:val="16"/>
                <w:lang w:eastAsia="zh-CN"/>
              </w:rPr>
            </w:pPr>
            <w:proofErr w:type="spellStart"/>
            <w:ins w:id="555" w:author="Iraj Sodagar" w:date="2023-01-11T12:03:00Z">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ins>
          </w:p>
        </w:tc>
        <w:tc>
          <w:tcPr>
            <w:tcW w:w="1005" w:type="dxa"/>
            <w:tcBorders>
              <w:top w:val="single" w:sz="4" w:space="0" w:color="auto"/>
              <w:left w:val="single" w:sz="4" w:space="0" w:color="auto"/>
              <w:bottom w:val="single" w:sz="4" w:space="0" w:color="auto"/>
              <w:right w:val="single" w:sz="4" w:space="0" w:color="auto"/>
            </w:tcBorders>
          </w:tcPr>
          <w:p w14:paraId="0FFD3732" w14:textId="14641933" w:rsidR="00E05BFB" w:rsidRDefault="00E05BFB" w:rsidP="00E05BFB">
            <w:pPr>
              <w:jc w:val="center"/>
              <w:rPr>
                <w:ins w:id="556" w:author="Iraj Sodagar" w:date="2023-01-11T12:03:00Z"/>
                <w:sz w:val="16"/>
                <w:szCs w:val="16"/>
                <w:lang w:eastAsia="zh-CN"/>
              </w:rPr>
            </w:pPr>
            <w:ins w:id="557" w:author="Iraj Sodagar" w:date="2023-01-11T12:03:00Z">
              <w:r>
                <w:rPr>
                  <w:sz w:val="16"/>
                  <w:szCs w:val="16"/>
                  <w:lang w:eastAsia="zh-CN"/>
                </w:rPr>
                <w:sym w:font="Wingdings" w:char="F0FC"/>
              </w:r>
            </w:ins>
          </w:p>
        </w:tc>
      </w:tr>
    </w:tbl>
    <w:p w14:paraId="78DC0B3B" w14:textId="4EEADA26" w:rsidR="00E05BFB" w:rsidRDefault="00E05BFB" w:rsidP="008F27F0">
      <w:pPr>
        <w:rPr>
          <w:ins w:id="558" w:author="Iraj Sodagar" w:date="2023-01-11T11:58:00Z"/>
          <w:rFonts w:ascii="Arial" w:eastAsia="Arial" w:hAnsi="Arial" w:cs="Arial"/>
          <w:sz w:val="22"/>
          <w:szCs w:val="22"/>
          <w:lang w:eastAsia="zh-CN"/>
        </w:rPr>
      </w:pPr>
    </w:p>
    <w:p w14:paraId="22BFC3F1" w14:textId="77777777" w:rsidR="00E05BFB" w:rsidRDefault="00E05BFB" w:rsidP="008F27F0">
      <w:pPr>
        <w:rPr>
          <w:rFonts w:ascii="Arial" w:eastAsia="Arial" w:hAnsi="Arial" w:cs="Arial"/>
          <w:sz w:val="22"/>
          <w:szCs w:val="22"/>
          <w:lang w:eastAsia="zh-CN"/>
        </w:rPr>
      </w:pPr>
    </w:p>
    <w:p w14:paraId="35A3A3B3" w14:textId="1D500DE8" w:rsidR="008F27F0" w:rsidRDefault="008F27F0" w:rsidP="008F27F0">
      <w:pPr>
        <w:pStyle w:val="Caption"/>
        <w:jc w:val="center"/>
        <w:rPr>
          <w:lang w:eastAsia="ko-KR"/>
        </w:rPr>
      </w:pPr>
      <w:r>
        <w:t xml:space="preserve">Table </w:t>
      </w:r>
      <w:r w:rsidR="0005011B">
        <w:t>5</w:t>
      </w:r>
      <w:r>
        <w:t xml:space="preserve"> — Descriptors and parameters coverage</w:t>
      </w:r>
    </w:p>
    <w:tbl>
      <w:tblPr>
        <w:tblStyle w:val="TableGrid"/>
        <w:tblW w:w="0" w:type="auto"/>
        <w:tblLook w:val="04A0" w:firstRow="1" w:lastRow="0" w:firstColumn="1" w:lastColumn="0" w:noHBand="0" w:noVBand="1"/>
      </w:tblPr>
      <w:tblGrid>
        <w:gridCol w:w="3003"/>
        <w:gridCol w:w="3003"/>
        <w:gridCol w:w="3004"/>
      </w:tblGrid>
      <w:tr w:rsidR="008F27F0" w14:paraId="509078C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61CBCFDC"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62F20FD9" w14:textId="08423E6B" w:rsidR="008F27F0" w:rsidRDefault="008F27F0">
            <w:pPr>
              <w:rPr>
                <w:sz w:val="20"/>
                <w:szCs w:val="20"/>
                <w:lang w:eastAsia="zh-CN"/>
              </w:rPr>
            </w:pPr>
            <w:r>
              <w:rPr>
                <w:sz w:val="20"/>
                <w:szCs w:val="20"/>
                <w:lang w:eastAsia="zh-CN"/>
              </w:rPr>
              <w:t>Descriptor, object</w:t>
            </w:r>
            <w:r w:rsidR="00C01241">
              <w:rPr>
                <w:sz w:val="20"/>
                <w:szCs w:val="20"/>
                <w:lang w:eastAsia="zh-CN"/>
              </w:rPr>
              <w:t>,</w:t>
            </w:r>
            <w:r>
              <w:rPr>
                <w:sz w:val="20"/>
                <w:szCs w:val="20"/>
                <w:lang w:eastAsia="zh-CN"/>
              </w:rPr>
              <w:t xml:space="preserve"> or parameter</w:t>
            </w:r>
          </w:p>
        </w:tc>
        <w:tc>
          <w:tcPr>
            <w:tcW w:w="3004" w:type="dxa"/>
            <w:tcBorders>
              <w:top w:val="single" w:sz="4" w:space="0" w:color="auto"/>
              <w:left w:val="single" w:sz="4" w:space="0" w:color="auto"/>
              <w:bottom w:val="single" w:sz="4" w:space="0" w:color="auto"/>
              <w:right w:val="single" w:sz="4" w:space="0" w:color="auto"/>
            </w:tcBorders>
            <w:hideMark/>
          </w:tcPr>
          <w:p w14:paraId="7B56EB5E" w14:textId="77777777" w:rsidR="008F27F0" w:rsidRDefault="008F27F0">
            <w:pPr>
              <w:rPr>
                <w:sz w:val="20"/>
                <w:szCs w:val="20"/>
                <w:lang w:eastAsia="zh-CN"/>
              </w:rPr>
            </w:pPr>
            <w:r>
              <w:rPr>
                <w:sz w:val="20"/>
                <w:szCs w:val="20"/>
                <w:lang w:eastAsia="zh-CN"/>
              </w:rPr>
              <w:t>Conformance tool</w:t>
            </w:r>
          </w:p>
        </w:tc>
      </w:tr>
      <w:tr w:rsidR="008F27F0" w14:paraId="01EE565B"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5177097E" w14:textId="77777777" w:rsidR="008F27F0" w:rsidRDefault="008F27F0">
            <w:pPr>
              <w:rPr>
                <w:sz w:val="20"/>
                <w:szCs w:val="20"/>
                <w:lang w:eastAsia="zh-CN"/>
              </w:rPr>
            </w:pPr>
            <w:r>
              <w:rPr>
                <w:sz w:val="20"/>
                <w:szCs w:val="20"/>
                <w:lang w:eastAsia="zh-CN"/>
              </w:rPr>
              <w:t>8.2</w:t>
            </w:r>
          </w:p>
        </w:tc>
        <w:tc>
          <w:tcPr>
            <w:tcW w:w="3003" w:type="dxa"/>
            <w:tcBorders>
              <w:top w:val="single" w:sz="4" w:space="0" w:color="auto"/>
              <w:left w:val="single" w:sz="4" w:space="0" w:color="auto"/>
              <w:bottom w:val="single" w:sz="4" w:space="0" w:color="auto"/>
              <w:right w:val="single" w:sz="4" w:space="0" w:color="auto"/>
            </w:tcBorders>
            <w:hideMark/>
          </w:tcPr>
          <w:p w14:paraId="5EB40961" w14:textId="77777777" w:rsidR="008F27F0" w:rsidRDefault="008F27F0">
            <w:pPr>
              <w:rPr>
                <w:sz w:val="20"/>
                <w:szCs w:val="20"/>
                <w:lang w:eastAsia="zh-CN"/>
              </w:rPr>
            </w:pPr>
            <w:r>
              <w:rPr>
                <w:sz w:val="20"/>
                <w:szCs w:val="20"/>
                <w:lang w:eastAsia="zh-CN"/>
              </w:rPr>
              <w:t>General Descriptor</w:t>
            </w:r>
          </w:p>
        </w:tc>
        <w:tc>
          <w:tcPr>
            <w:tcW w:w="3004" w:type="dxa"/>
            <w:tcBorders>
              <w:top w:val="single" w:sz="4" w:space="0" w:color="auto"/>
              <w:left w:val="single" w:sz="4" w:space="0" w:color="auto"/>
              <w:bottom w:val="single" w:sz="4" w:space="0" w:color="auto"/>
              <w:right w:val="single" w:sz="4" w:space="0" w:color="auto"/>
            </w:tcBorders>
            <w:hideMark/>
          </w:tcPr>
          <w:p w14:paraId="3BD8A994" w14:textId="77777777" w:rsidR="008F27F0" w:rsidRDefault="008F27F0">
            <w:pPr>
              <w:rPr>
                <w:sz w:val="20"/>
                <w:szCs w:val="20"/>
                <w:lang w:eastAsia="zh-CN"/>
              </w:rPr>
            </w:pPr>
            <w:r>
              <w:rPr>
                <w:sz w:val="20"/>
                <w:szCs w:val="20"/>
                <w:lang w:eastAsia="zh-CN"/>
              </w:rPr>
              <w:t xml:space="preserve">V1, V2, </w:t>
            </w:r>
            <w:proofErr w:type="gramStart"/>
            <w:r>
              <w:rPr>
                <w:sz w:val="20"/>
                <w:szCs w:val="20"/>
                <w:lang w:eastAsia="zh-CN"/>
              </w:rPr>
              <w:t>…..</w:t>
            </w:r>
            <w:proofErr w:type="gramEnd"/>
          </w:p>
        </w:tc>
      </w:tr>
      <w:tr w:rsidR="008F27F0" w14:paraId="5D65F218"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F738E64" w14:textId="77777777" w:rsidR="008F27F0" w:rsidRDefault="008F27F0">
            <w:pPr>
              <w:rPr>
                <w:sz w:val="20"/>
                <w:szCs w:val="20"/>
                <w:lang w:eastAsia="zh-CN"/>
              </w:rPr>
            </w:pPr>
            <w:r>
              <w:rPr>
                <w:sz w:val="20"/>
                <w:szCs w:val="20"/>
                <w:lang w:eastAsia="zh-CN"/>
              </w:rPr>
              <w:t>8.8</w:t>
            </w:r>
          </w:p>
        </w:tc>
        <w:tc>
          <w:tcPr>
            <w:tcW w:w="3003" w:type="dxa"/>
            <w:tcBorders>
              <w:top w:val="single" w:sz="4" w:space="0" w:color="auto"/>
              <w:left w:val="single" w:sz="4" w:space="0" w:color="auto"/>
              <w:bottom w:val="single" w:sz="4" w:space="0" w:color="auto"/>
              <w:right w:val="single" w:sz="4" w:space="0" w:color="auto"/>
            </w:tcBorders>
            <w:hideMark/>
          </w:tcPr>
          <w:p w14:paraId="7F2A680B" w14:textId="77777777" w:rsidR="008F27F0" w:rsidRDefault="008F27F0">
            <w:pPr>
              <w:rPr>
                <w:sz w:val="20"/>
                <w:szCs w:val="20"/>
                <w:lang w:eastAsia="zh-CN"/>
              </w:rPr>
            </w:pPr>
            <w:r>
              <w:rPr>
                <w:sz w:val="20"/>
                <w:szCs w:val="20"/>
                <w:lang w:eastAsia="zh-CN"/>
              </w:rPr>
              <w:t>Startup Descriptor</w:t>
            </w:r>
          </w:p>
        </w:tc>
        <w:tc>
          <w:tcPr>
            <w:tcW w:w="3004" w:type="dxa"/>
            <w:tcBorders>
              <w:top w:val="single" w:sz="4" w:space="0" w:color="auto"/>
              <w:left w:val="single" w:sz="4" w:space="0" w:color="auto"/>
              <w:bottom w:val="single" w:sz="4" w:space="0" w:color="auto"/>
              <w:right w:val="single" w:sz="4" w:space="0" w:color="auto"/>
            </w:tcBorders>
            <w:hideMark/>
          </w:tcPr>
          <w:p w14:paraId="18E67D69" w14:textId="77777777" w:rsidR="008F27F0" w:rsidRDefault="008F27F0">
            <w:pPr>
              <w:rPr>
                <w:sz w:val="20"/>
                <w:szCs w:val="20"/>
                <w:lang w:eastAsia="zh-CN"/>
              </w:rPr>
            </w:pPr>
            <w:r>
              <w:rPr>
                <w:sz w:val="20"/>
                <w:szCs w:val="20"/>
                <w:lang w:eastAsia="zh-CN"/>
              </w:rPr>
              <w:t>V28</w:t>
            </w:r>
          </w:p>
        </w:tc>
      </w:tr>
      <w:tr w:rsidR="008F27F0" w14:paraId="73A02AF6"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B057177"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0ADEA78B"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1ACE33A6" w14:textId="77777777" w:rsidR="008F27F0" w:rsidRDefault="008F27F0">
            <w:pPr>
              <w:rPr>
                <w:sz w:val="20"/>
                <w:szCs w:val="20"/>
                <w:lang w:eastAsia="zh-CN"/>
              </w:rPr>
            </w:pPr>
            <w:r>
              <w:rPr>
                <w:sz w:val="20"/>
                <w:szCs w:val="20"/>
                <w:lang w:eastAsia="zh-CN"/>
              </w:rPr>
              <w:t>…</w:t>
            </w:r>
          </w:p>
        </w:tc>
      </w:tr>
    </w:tbl>
    <w:p w14:paraId="40F09470" w14:textId="2B626AD1" w:rsidR="008F27F0" w:rsidRDefault="00894A70" w:rsidP="00894A70">
      <w:pPr>
        <w:pStyle w:val="Header1"/>
      </w:pPr>
      <w:r>
        <w:t>S</w:t>
      </w:r>
      <w:r w:rsidR="008F27F0">
        <w:t>cope</w:t>
      </w:r>
    </w:p>
    <w:p w14:paraId="687B6D0B" w14:textId="0836E3E4" w:rsidR="008F27F0" w:rsidRDefault="008F27F0" w:rsidP="008F27F0">
      <w:pPr>
        <w:pStyle w:val="NormalWeb"/>
        <w:spacing w:before="0" w:beforeAutospacing="0"/>
        <w:rPr>
          <w:lang w:eastAsia="zh-TW"/>
        </w:rPr>
      </w:pPr>
      <w:r>
        <w:t xml:space="preserve">At </w:t>
      </w:r>
      <w:proofErr w:type="spellStart"/>
      <w:r>
        <w:t>this</w:t>
      </w:r>
      <w:proofErr w:type="spellEnd"/>
      <w:r>
        <w:t xml:space="preserve"> stage, </w:t>
      </w:r>
      <w:del w:id="559" w:author="Iraj Sodagar" w:date="2023-01-11T11:32:00Z">
        <w:r w:rsidDel="001B60FF">
          <w:delText>we propose that test cases (</w:delText>
        </w:r>
      </w:del>
      <w:r>
        <w:t>test cases 1 and 2</w:t>
      </w:r>
      <w:ins w:id="560" w:author="Iraj Sodagar" w:date="2023-01-11T11:32:00Z">
        <w:r w:rsidR="001B60FF">
          <w:t xml:space="preserve"> of clause 2 </w:t>
        </w:r>
      </w:ins>
      <w:del w:id="561" w:author="Iraj Sodagar" w:date="2023-01-11T11:32:00Z">
        <w:r w:rsidDel="001B60FF">
          <w:delText xml:space="preserve">, section </w:delText>
        </w:r>
        <w:r w:rsidR="00894A70" w:rsidDel="001B60FF">
          <w:delText>2</w:delText>
        </w:r>
        <w:r w:rsidDel="001B60FF">
          <w:delText xml:space="preserve">) </w:delText>
        </w:r>
      </w:del>
      <w:r>
        <w:t xml:space="preserve">and test </w:t>
      </w:r>
      <w:proofErr w:type="spellStart"/>
      <w:r>
        <w:t>vectors</w:t>
      </w:r>
      <w:proofErr w:type="spellEnd"/>
      <w:r>
        <w:t xml:space="preserve"> (</w:t>
      </w:r>
      <w:ins w:id="562" w:author="Iraj Sodagar" w:date="2023-01-11T11:32:00Z">
        <w:r w:rsidR="001B60FF">
          <w:t>clause</w:t>
        </w:r>
      </w:ins>
      <w:del w:id="563" w:author="Iraj Sodagar" w:date="2023-01-11T11:32:00Z">
        <w:r w:rsidDel="001B60FF">
          <w:delText>section</w:delText>
        </w:r>
      </w:del>
      <w:r>
        <w:t xml:space="preserve"> 7) </w:t>
      </w:r>
      <w:r w:rsidR="00ED2C38">
        <w:t>are</w:t>
      </w:r>
      <w:ins w:id="564" w:author="Iraj Sodagar" w:date="2023-01-11T11:32:00Z">
        <w:r w:rsidR="001B60FF">
          <w:t xml:space="preserve"> </w:t>
        </w:r>
      </w:ins>
      <w:del w:id="565" w:author="Iraj Sodagar" w:date="2023-01-11T11:32:00Z">
        <w:r w:rsidR="00991ABE" w:rsidDel="001B60FF">
          <w:delText xml:space="preserve"> considered</w:delText>
        </w:r>
      </w:del>
      <w:ins w:id="566" w:author="Iraj Sodagar" w:date="2023-01-11T11:32:00Z">
        <w:r w:rsidR="001B60FF">
          <w:t xml:space="preserve"> </w:t>
        </w:r>
        <w:proofErr w:type="spellStart"/>
        <w:r w:rsidR="001B60FF">
          <w:t>developed</w:t>
        </w:r>
        <w:proofErr w:type="spellEnd"/>
        <w:r w:rsidR="001B60FF">
          <w:t xml:space="preserve"> as</w:t>
        </w:r>
      </w:ins>
      <w:del w:id="567" w:author="Iraj Sodagar" w:date="2023-01-11T11:32:00Z">
        <w:r w:rsidR="00991ABE" w:rsidDel="001B60FF">
          <w:delText xml:space="preserve"> in</w:delText>
        </w:r>
      </w:del>
      <w:r w:rsidR="00991ABE">
        <w:t xml:space="preserve"> the first phase of the NBMP </w:t>
      </w:r>
      <w:proofErr w:type="spellStart"/>
      <w:r w:rsidR="00991ABE">
        <w:t>conformance</w:t>
      </w:r>
      <w:proofErr w:type="spellEnd"/>
      <w:r w:rsidR="00991ABE">
        <w:t xml:space="preserve"> </w:t>
      </w:r>
      <w:proofErr w:type="spellStart"/>
      <w:r w:rsidR="00991ABE">
        <w:t>development</w:t>
      </w:r>
      <w:proofErr w:type="spellEnd"/>
      <w:r>
        <w:t>.</w:t>
      </w:r>
    </w:p>
    <w:p w14:paraId="70288102" w14:textId="6F24BBF7" w:rsidR="007823DC" w:rsidRPr="007823DC" w:rsidRDefault="007823DC" w:rsidP="006B46E9">
      <w:pPr>
        <w:tabs>
          <w:tab w:val="left" w:pos="2273"/>
        </w:tabs>
      </w:pPr>
    </w:p>
    <w:sectPr w:rsidR="007823DC" w:rsidRPr="007823DC" w:rsidSect="00EA0D3C">
      <w:headerReference w:type="even" r:id="rId14"/>
      <w:headerReference w:type="default" r:id="rId15"/>
      <w:footerReference w:type="even" r:id="rId16"/>
      <w:footerReference w:type="default" r:id="rId17"/>
      <w:headerReference w:type="first" r:id="rId18"/>
      <w:footerReference w:type="first" r:id="rId1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7A3C4" w14:textId="77777777" w:rsidR="007045ED" w:rsidRDefault="007045ED" w:rsidP="00284E4A">
      <w:r>
        <w:separator/>
      </w:r>
    </w:p>
  </w:endnote>
  <w:endnote w:type="continuationSeparator" w:id="0">
    <w:p w14:paraId="4EEED07A" w14:textId="77777777" w:rsidR="007045ED" w:rsidRDefault="007045ED" w:rsidP="00284E4A">
      <w:r>
        <w:continuationSeparator/>
      </w:r>
    </w:p>
  </w:endnote>
  <w:endnote w:type="continuationNotice" w:id="1">
    <w:p w14:paraId="102EA1A9" w14:textId="77777777" w:rsidR="007045ED" w:rsidRDefault="00704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69" w:name="aliashDOCCompanyConfiden1FooterEvenPages" w:displacedByCustomXml="next"/>
  <w:sdt>
    <w:sdtPr>
      <w:rPr>
        <w:rStyle w:val="PageNumber"/>
      </w:rPr>
      <w:id w:val="874042229"/>
      <w:docPartObj>
        <w:docPartGallery w:val="Page Numbers (Bottom of Page)"/>
        <w:docPartUnique/>
      </w:docPartObj>
    </w:sdt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569"/>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70" w:name="aliashDOCCompanyConfidenti1FooterPrimary" w:displacedByCustomXml="next"/>
  <w:sdt>
    <w:sdtPr>
      <w:rPr>
        <w:rStyle w:val="PageNumber"/>
      </w:rPr>
      <w:id w:val="-1458641884"/>
      <w:docPartObj>
        <w:docPartGallery w:val="Page Numbers (Bottom of Page)"/>
        <w:docPartUnique/>
      </w:docPartObj>
    </w:sdt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570"/>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572" w:name="aliashDOCCompanyConfiden1FooterFirstPage"/>
  </w:p>
  <w:bookmarkEnd w:id="572"/>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3059D" w14:textId="77777777" w:rsidR="007045ED" w:rsidRDefault="007045ED" w:rsidP="00284E4A">
      <w:r>
        <w:separator/>
      </w:r>
    </w:p>
  </w:footnote>
  <w:footnote w:type="continuationSeparator" w:id="0">
    <w:p w14:paraId="25413650" w14:textId="77777777" w:rsidR="007045ED" w:rsidRDefault="007045ED" w:rsidP="00284E4A">
      <w:r>
        <w:continuationSeparator/>
      </w:r>
    </w:p>
  </w:footnote>
  <w:footnote w:type="continuationNotice" w:id="1">
    <w:p w14:paraId="4FCE8D53" w14:textId="77777777" w:rsidR="007045ED" w:rsidRDefault="007045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568" w:name="aliashDOCCompanyConfiden1HeaderEvenPages"/>
  </w:p>
  <w:bookmarkEnd w:id="568"/>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571" w:name="aliashDOCCompanyConfiden1HeaderFirstPage"/>
  </w:p>
  <w:bookmarkEnd w:id="571"/>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8CE7349"/>
    <w:multiLevelType w:val="hybridMultilevel"/>
    <w:tmpl w:val="1C50855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F860B5"/>
    <w:multiLevelType w:val="hybridMultilevel"/>
    <w:tmpl w:val="A19445CC"/>
    <w:lvl w:ilvl="0" w:tplc="982A0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334F3D"/>
    <w:multiLevelType w:val="hybridMultilevel"/>
    <w:tmpl w:val="9E78D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0E63D6C"/>
    <w:multiLevelType w:val="hybridMultilevel"/>
    <w:tmpl w:val="1C50855A"/>
    <w:lvl w:ilvl="0" w:tplc="EC6C9AE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83A1C"/>
    <w:multiLevelType w:val="hybridMultilevel"/>
    <w:tmpl w:val="8FB0C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20"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7056A5"/>
    <w:multiLevelType w:val="hybridMultilevel"/>
    <w:tmpl w:val="09E28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0"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5A34068"/>
    <w:multiLevelType w:val="multilevel"/>
    <w:tmpl w:val="3B8E25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45548190">
    <w:abstractNumId w:val="39"/>
  </w:num>
  <w:num w:numId="2" w16cid:durableId="323705110">
    <w:abstractNumId w:val="19"/>
  </w:num>
  <w:num w:numId="3" w16cid:durableId="1503427527">
    <w:abstractNumId w:val="2"/>
  </w:num>
  <w:num w:numId="4" w16cid:durableId="401370574">
    <w:abstractNumId w:val="0"/>
  </w:num>
  <w:num w:numId="5" w16cid:durableId="20806639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16077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291748">
    <w:abstractNumId w:val="15"/>
  </w:num>
  <w:num w:numId="8" w16cid:durableId="1660037941">
    <w:abstractNumId w:val="13"/>
  </w:num>
  <w:num w:numId="9" w16cid:durableId="205068918">
    <w:abstractNumId w:val="34"/>
  </w:num>
  <w:num w:numId="10" w16cid:durableId="2110457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2654076">
    <w:abstractNumId w:val="8"/>
  </w:num>
  <w:num w:numId="12" w16cid:durableId="1310208453">
    <w:abstractNumId w:val="5"/>
  </w:num>
  <w:num w:numId="13" w16cid:durableId="206838009">
    <w:abstractNumId w:val="27"/>
  </w:num>
  <w:num w:numId="14" w16cid:durableId="738870862">
    <w:abstractNumId w:val="10"/>
  </w:num>
  <w:num w:numId="15" w16cid:durableId="216674760">
    <w:abstractNumId w:val="37"/>
  </w:num>
  <w:num w:numId="16" w16cid:durableId="4258847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36488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427749">
    <w:abstractNumId w:val="38"/>
  </w:num>
  <w:num w:numId="19" w16cid:durableId="1900435780">
    <w:abstractNumId w:val="7"/>
  </w:num>
  <w:num w:numId="20" w16cid:durableId="1324239207">
    <w:abstractNumId w:val="32"/>
  </w:num>
  <w:num w:numId="21" w16cid:durableId="11301999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4521316">
    <w:abstractNumId w:val="1"/>
  </w:num>
  <w:num w:numId="23" w16cid:durableId="1262450652">
    <w:abstractNumId w:val="31"/>
  </w:num>
  <w:num w:numId="24" w16cid:durableId="340082691">
    <w:abstractNumId w:val="23"/>
  </w:num>
  <w:num w:numId="25" w16cid:durableId="1554997583">
    <w:abstractNumId w:val="11"/>
  </w:num>
  <w:num w:numId="26" w16cid:durableId="1170411195">
    <w:abstractNumId w:val="30"/>
  </w:num>
  <w:num w:numId="27" w16cid:durableId="452137257">
    <w:abstractNumId w:val="33"/>
  </w:num>
  <w:num w:numId="28" w16cid:durableId="1757243448">
    <w:abstractNumId w:val="17"/>
  </w:num>
  <w:num w:numId="29" w16cid:durableId="1315793404">
    <w:abstractNumId w:val="21"/>
  </w:num>
  <w:num w:numId="30" w16cid:durableId="479462602">
    <w:abstractNumId w:val="40"/>
  </w:num>
  <w:num w:numId="31" w16cid:durableId="1249927853">
    <w:abstractNumId w:val="35"/>
  </w:num>
  <w:num w:numId="32" w16cid:durableId="2073500634">
    <w:abstractNumId w:val="9"/>
  </w:num>
  <w:num w:numId="33" w16cid:durableId="634993124">
    <w:abstractNumId w:val="26"/>
  </w:num>
  <w:num w:numId="34" w16cid:durableId="332102820">
    <w:abstractNumId w:val="36"/>
  </w:num>
  <w:num w:numId="35" w16cid:durableId="530143628">
    <w:abstractNumId w:val="28"/>
  </w:num>
  <w:num w:numId="36" w16cid:durableId="247691966">
    <w:abstractNumId w:val="16"/>
  </w:num>
  <w:num w:numId="37" w16cid:durableId="6865610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396864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57803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55503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43343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60578192">
    <w:abstractNumId w:val="25"/>
  </w:num>
  <w:num w:numId="43" w16cid:durableId="1511531324">
    <w:abstractNumId w:val="14"/>
  </w:num>
  <w:num w:numId="44" w16cid:durableId="2047027520">
    <w:abstractNumId w:val="4"/>
  </w:num>
  <w:num w:numId="45" w16cid:durableId="2097053463">
    <w:abstractNumId w:val="3"/>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raj Sodagar">
    <w15:presenceInfo w15:providerId="None" w15:userId="Iraj Sodag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tKwFAOHamV8tAAAA"/>
  </w:docVars>
  <w:rsids>
    <w:rsidRoot w:val="00284E4A"/>
    <w:rsid w:val="00000969"/>
    <w:rsid w:val="00001526"/>
    <w:rsid w:val="00002443"/>
    <w:rsid w:val="00003780"/>
    <w:rsid w:val="00003A35"/>
    <w:rsid w:val="00004F5F"/>
    <w:rsid w:val="00007619"/>
    <w:rsid w:val="0001138B"/>
    <w:rsid w:val="00025090"/>
    <w:rsid w:val="00042153"/>
    <w:rsid w:val="000425C9"/>
    <w:rsid w:val="00042919"/>
    <w:rsid w:val="0005011B"/>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20E"/>
    <w:rsid w:val="000E7FFB"/>
    <w:rsid w:val="000F4BC7"/>
    <w:rsid w:val="000F6083"/>
    <w:rsid w:val="001103F8"/>
    <w:rsid w:val="00112104"/>
    <w:rsid w:val="00113FDE"/>
    <w:rsid w:val="00115C59"/>
    <w:rsid w:val="00116F24"/>
    <w:rsid w:val="00120551"/>
    <w:rsid w:val="001206F1"/>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46DD"/>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B60FF"/>
    <w:rsid w:val="001C45BA"/>
    <w:rsid w:val="001D00F7"/>
    <w:rsid w:val="001D0E08"/>
    <w:rsid w:val="001D1E8B"/>
    <w:rsid w:val="001D40BC"/>
    <w:rsid w:val="001D7AD6"/>
    <w:rsid w:val="001E0156"/>
    <w:rsid w:val="001E0DFF"/>
    <w:rsid w:val="001E3518"/>
    <w:rsid w:val="001E49C4"/>
    <w:rsid w:val="001E78B1"/>
    <w:rsid w:val="001F006C"/>
    <w:rsid w:val="001F1018"/>
    <w:rsid w:val="001F3A07"/>
    <w:rsid w:val="002011E0"/>
    <w:rsid w:val="00201483"/>
    <w:rsid w:val="0020210C"/>
    <w:rsid w:val="002023A4"/>
    <w:rsid w:val="002100DF"/>
    <w:rsid w:val="00210CE8"/>
    <w:rsid w:val="00215661"/>
    <w:rsid w:val="002176FC"/>
    <w:rsid w:val="00217FD5"/>
    <w:rsid w:val="0022033D"/>
    <w:rsid w:val="0022151C"/>
    <w:rsid w:val="00224A90"/>
    <w:rsid w:val="0022524D"/>
    <w:rsid w:val="002267A1"/>
    <w:rsid w:val="00227915"/>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732"/>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D6E"/>
    <w:rsid w:val="004C5720"/>
    <w:rsid w:val="004C6155"/>
    <w:rsid w:val="004C7A6E"/>
    <w:rsid w:val="004E0D27"/>
    <w:rsid w:val="004E1145"/>
    <w:rsid w:val="004E36CC"/>
    <w:rsid w:val="004E5080"/>
    <w:rsid w:val="004F2662"/>
    <w:rsid w:val="004F40DC"/>
    <w:rsid w:val="004F4A6B"/>
    <w:rsid w:val="004F51EC"/>
    <w:rsid w:val="004F7D00"/>
    <w:rsid w:val="005004DE"/>
    <w:rsid w:val="00500BA4"/>
    <w:rsid w:val="0050330C"/>
    <w:rsid w:val="00503356"/>
    <w:rsid w:val="00505191"/>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2189"/>
    <w:rsid w:val="005A59D9"/>
    <w:rsid w:val="005A73DB"/>
    <w:rsid w:val="005B41A1"/>
    <w:rsid w:val="005B5F7D"/>
    <w:rsid w:val="005B753E"/>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32CF"/>
    <w:rsid w:val="006158BA"/>
    <w:rsid w:val="006212C8"/>
    <w:rsid w:val="0063004D"/>
    <w:rsid w:val="006332E7"/>
    <w:rsid w:val="0063615A"/>
    <w:rsid w:val="0063629B"/>
    <w:rsid w:val="00644731"/>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B46E9"/>
    <w:rsid w:val="006C2822"/>
    <w:rsid w:val="006C6634"/>
    <w:rsid w:val="006D3114"/>
    <w:rsid w:val="006E4B99"/>
    <w:rsid w:val="006F2399"/>
    <w:rsid w:val="006F2F92"/>
    <w:rsid w:val="006F49CB"/>
    <w:rsid w:val="0070139D"/>
    <w:rsid w:val="007030C6"/>
    <w:rsid w:val="00704164"/>
    <w:rsid w:val="007045ED"/>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80B"/>
    <w:rsid w:val="00751A33"/>
    <w:rsid w:val="00751B8B"/>
    <w:rsid w:val="007544C7"/>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5386"/>
    <w:rsid w:val="0078707B"/>
    <w:rsid w:val="00792AD8"/>
    <w:rsid w:val="00795A46"/>
    <w:rsid w:val="007973B7"/>
    <w:rsid w:val="007A4CD7"/>
    <w:rsid w:val="007A5BCE"/>
    <w:rsid w:val="007B06BD"/>
    <w:rsid w:val="007B1FFB"/>
    <w:rsid w:val="007B3119"/>
    <w:rsid w:val="007B6A14"/>
    <w:rsid w:val="007B6E37"/>
    <w:rsid w:val="007C28D3"/>
    <w:rsid w:val="007C4C82"/>
    <w:rsid w:val="007C6230"/>
    <w:rsid w:val="007C6F85"/>
    <w:rsid w:val="007C7BA1"/>
    <w:rsid w:val="007D0218"/>
    <w:rsid w:val="007D3989"/>
    <w:rsid w:val="007D4D2C"/>
    <w:rsid w:val="007E035B"/>
    <w:rsid w:val="007E7B17"/>
    <w:rsid w:val="007E7E00"/>
    <w:rsid w:val="007F3FA5"/>
    <w:rsid w:val="007F7AC7"/>
    <w:rsid w:val="007F7C9E"/>
    <w:rsid w:val="00800CA9"/>
    <w:rsid w:val="0080128E"/>
    <w:rsid w:val="0080550D"/>
    <w:rsid w:val="008078CA"/>
    <w:rsid w:val="00811277"/>
    <w:rsid w:val="00811A27"/>
    <w:rsid w:val="00812987"/>
    <w:rsid w:val="00814A1C"/>
    <w:rsid w:val="00814EA1"/>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350D"/>
    <w:rsid w:val="008675D3"/>
    <w:rsid w:val="00870AC7"/>
    <w:rsid w:val="008758EA"/>
    <w:rsid w:val="008775AD"/>
    <w:rsid w:val="00877BF0"/>
    <w:rsid w:val="00877E43"/>
    <w:rsid w:val="008836FC"/>
    <w:rsid w:val="008846A0"/>
    <w:rsid w:val="008874AB"/>
    <w:rsid w:val="00894A70"/>
    <w:rsid w:val="008B07EA"/>
    <w:rsid w:val="008B54FF"/>
    <w:rsid w:val="008B567E"/>
    <w:rsid w:val="008C1A10"/>
    <w:rsid w:val="008C2565"/>
    <w:rsid w:val="008C35B6"/>
    <w:rsid w:val="008C4FF9"/>
    <w:rsid w:val="008C7796"/>
    <w:rsid w:val="008D357B"/>
    <w:rsid w:val="008E0777"/>
    <w:rsid w:val="008E3C40"/>
    <w:rsid w:val="008F27F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1ABE"/>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6786"/>
    <w:rsid w:val="009D7F37"/>
    <w:rsid w:val="009E209C"/>
    <w:rsid w:val="009E3B2D"/>
    <w:rsid w:val="009F0490"/>
    <w:rsid w:val="009F0AC4"/>
    <w:rsid w:val="009F4B57"/>
    <w:rsid w:val="009F59F6"/>
    <w:rsid w:val="00A01EDE"/>
    <w:rsid w:val="00A03AD9"/>
    <w:rsid w:val="00A106DE"/>
    <w:rsid w:val="00A1070D"/>
    <w:rsid w:val="00A11278"/>
    <w:rsid w:val="00A11F6B"/>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1FCC"/>
    <w:rsid w:val="00A94548"/>
    <w:rsid w:val="00A953C4"/>
    <w:rsid w:val="00A956C3"/>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4FA3"/>
    <w:rsid w:val="00B463D7"/>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5BFA"/>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241"/>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3735"/>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23E6"/>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A394E"/>
    <w:rsid w:val="00DB2389"/>
    <w:rsid w:val="00DB3CDF"/>
    <w:rsid w:val="00DB44C4"/>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5BFB"/>
    <w:rsid w:val="00E06953"/>
    <w:rsid w:val="00E0696F"/>
    <w:rsid w:val="00E073F8"/>
    <w:rsid w:val="00E10333"/>
    <w:rsid w:val="00E14ED9"/>
    <w:rsid w:val="00E157B9"/>
    <w:rsid w:val="00E16473"/>
    <w:rsid w:val="00E20231"/>
    <w:rsid w:val="00E225AC"/>
    <w:rsid w:val="00E24E1C"/>
    <w:rsid w:val="00E256FE"/>
    <w:rsid w:val="00E27481"/>
    <w:rsid w:val="00E27CB7"/>
    <w:rsid w:val="00E343EE"/>
    <w:rsid w:val="00E345FC"/>
    <w:rsid w:val="00E34BF2"/>
    <w:rsid w:val="00E37835"/>
    <w:rsid w:val="00E37C02"/>
    <w:rsid w:val="00E42294"/>
    <w:rsid w:val="00E42827"/>
    <w:rsid w:val="00E451E9"/>
    <w:rsid w:val="00E453B8"/>
    <w:rsid w:val="00E4623E"/>
    <w:rsid w:val="00E5028D"/>
    <w:rsid w:val="00E50D4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296E"/>
    <w:rsid w:val="00EB2AAC"/>
    <w:rsid w:val="00EC465E"/>
    <w:rsid w:val="00EC4962"/>
    <w:rsid w:val="00EC4DCE"/>
    <w:rsid w:val="00EC6B24"/>
    <w:rsid w:val="00ED198E"/>
    <w:rsid w:val="00ED1F9F"/>
    <w:rsid w:val="00ED2C38"/>
    <w:rsid w:val="00ED3FE0"/>
    <w:rsid w:val="00EE14C8"/>
    <w:rsid w:val="00EE4799"/>
    <w:rsid w:val="00EE5540"/>
    <w:rsid w:val="00F00D6A"/>
    <w:rsid w:val="00F02591"/>
    <w:rsid w:val="00F03FB9"/>
    <w:rsid w:val="00F04019"/>
    <w:rsid w:val="00F05992"/>
    <w:rsid w:val="00F10FD0"/>
    <w:rsid w:val="00F1756E"/>
    <w:rsid w:val="00F209B9"/>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37E"/>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09355623">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NBMP/nbmp-test-vectors"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1674</Words>
  <Characters>9546</Characters>
  <Application>Microsoft Office Word</Application>
  <DocSecurity>0</DocSecurity>
  <Lines>79</Lines>
  <Paragraphs>22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11198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4</cp:revision>
  <cp:lastPrinted>1901-01-01T08:00:00Z</cp:lastPrinted>
  <dcterms:created xsi:type="dcterms:W3CDTF">2023-01-16T21:42:00Z</dcterms:created>
  <dcterms:modified xsi:type="dcterms:W3CDTF">2023-01-20T19:50:00Z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43082387fe0b11c83250b55d113c7d44a8b2b0afbfa8e49c4f4de1b053bd1c0a</vt:lpwstr>
  </property>
</Properties>
</file>