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4075555F" w:rsidR="00CB798F" w:rsidRPr="00C955C7" w:rsidRDefault="00E843CE" w:rsidP="00385C5D">
      <w:pPr>
        <w:pStyle w:val="Title"/>
        <w:tabs>
          <w:tab w:val="left" w:pos="4589"/>
        </w:tabs>
        <w:jc w:val="right"/>
        <w:rPr>
          <w:rFonts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cs="Times New Roman"/>
          <w:w w:val="115"/>
          <w:sz w:val="28"/>
          <w:szCs w:val="28"/>
          <w:u w:val="thick"/>
          <w:lang w:val="en-GB"/>
        </w:rPr>
        <w:t>ISO/IEC JTC 1/SC</w:t>
      </w:r>
      <w:r w:rsidR="004E45B6" w:rsidRPr="00C955C7">
        <w:rPr>
          <w:rFonts w:cs="Times New Roman"/>
          <w:spacing w:val="-25"/>
          <w:w w:val="115"/>
          <w:sz w:val="28"/>
          <w:szCs w:val="28"/>
          <w:u w:val="thick"/>
          <w:lang w:val="en-GB"/>
        </w:rPr>
        <w:t xml:space="preserve"> </w:t>
      </w:r>
      <w:r w:rsidR="004E45B6" w:rsidRPr="00C955C7">
        <w:rPr>
          <w:rFonts w:cs="Times New Roman"/>
          <w:w w:val="115"/>
          <w:sz w:val="28"/>
          <w:szCs w:val="28"/>
          <w:u w:val="thick"/>
          <w:lang w:val="en-GB"/>
        </w:rPr>
        <w:t>29/</w:t>
      </w:r>
      <w:r w:rsidR="00540DEA" w:rsidRPr="00C955C7">
        <w:rPr>
          <w:rFonts w:cs="Times New Roman"/>
          <w:w w:val="115"/>
          <w:sz w:val="28"/>
          <w:szCs w:val="28"/>
          <w:u w:val="thick"/>
          <w:lang w:val="en-GB"/>
        </w:rPr>
        <w:t>WG 03</w:t>
      </w:r>
      <w:r w:rsidR="00263789" w:rsidRPr="00C955C7">
        <w:rPr>
          <w:rFonts w:cs="Times New Roman"/>
          <w:w w:val="115"/>
          <w:sz w:val="28"/>
          <w:szCs w:val="28"/>
          <w:u w:val="thick"/>
          <w:lang w:val="en-GB"/>
        </w:rPr>
        <w:t xml:space="preserve"> </w:t>
      </w:r>
      <w:r w:rsidR="004E45B6" w:rsidRPr="00C955C7">
        <w:rPr>
          <w:rFonts w:cs="Times New Roman"/>
          <w:w w:val="115"/>
          <w:sz w:val="48"/>
          <w:szCs w:val="48"/>
          <w:u w:val="thick"/>
          <w:lang w:val="en-GB"/>
        </w:rPr>
        <w:t>N</w:t>
      </w:r>
      <w:r w:rsidR="004C352E" w:rsidRPr="00360A4F">
        <w:rPr>
          <w:rFonts w:cs="Times New Roman"/>
          <w:spacing w:val="28"/>
          <w:w w:val="115"/>
          <w:sz w:val="48"/>
          <w:szCs w:val="48"/>
          <w:u w:val="thick"/>
          <w:lang w:val="en-GB"/>
        </w:rPr>
        <w:fldChar w:fldCharType="begin"/>
      </w:r>
      <w:r w:rsidR="004C352E" w:rsidRPr="00360A4F">
        <w:rPr>
          <w:rFonts w:cs="Times New Roman"/>
          <w:spacing w:val="28"/>
          <w:w w:val="115"/>
          <w:sz w:val="48"/>
          <w:szCs w:val="48"/>
          <w:u w:val="thick"/>
          <w:lang w:val="en-GB"/>
        </w:rPr>
        <w:instrText xml:space="preserve"> DOCPROPERTY "WGNumber" \* MERGEFORMAT </w:instrText>
      </w:r>
      <w:r w:rsidR="004C352E" w:rsidRPr="00360A4F">
        <w:rPr>
          <w:rFonts w:cs="Times New Roman"/>
          <w:spacing w:val="28"/>
          <w:w w:val="115"/>
          <w:sz w:val="48"/>
          <w:szCs w:val="48"/>
          <w:u w:val="thick"/>
          <w:lang w:val="en-GB"/>
        </w:rPr>
        <w:fldChar w:fldCharType="separate"/>
      </w:r>
      <w:ins w:id="0" w:author="Dimitri Podborski [2]" w:date="2023-01-21T00:18:00Z">
        <w:r w:rsidR="00E343F6">
          <w:rPr>
            <w:rFonts w:cs="Times New Roman"/>
            <w:spacing w:val="28"/>
            <w:w w:val="115"/>
            <w:sz w:val="48"/>
            <w:szCs w:val="48"/>
            <w:u w:val="thick"/>
            <w:lang w:val="en-GB"/>
          </w:rPr>
          <w:t>0785</w:t>
        </w:r>
      </w:ins>
      <w:del w:id="1" w:author="Dimitri Podborski [2]" w:date="2023-01-21T00:18:00Z">
        <w:r w:rsidR="006E56C7" w:rsidDel="00E343F6">
          <w:rPr>
            <w:rFonts w:cs="Times New Roman"/>
            <w:spacing w:val="28"/>
            <w:w w:val="115"/>
            <w:sz w:val="48"/>
            <w:szCs w:val="48"/>
            <w:u w:val="thick"/>
            <w:lang w:val="en-GB"/>
          </w:rPr>
          <w:delText>0708</w:delText>
        </w:r>
      </w:del>
      <w:r w:rsidR="004C352E" w:rsidRPr="00360A4F">
        <w:rPr>
          <w:rFonts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Document</w:t>
      </w:r>
      <w:r w:rsidRPr="00C955C7">
        <w:rPr>
          <w:rFonts w:cs="Times New Roman"/>
          <w:b/>
          <w:snapToGrid w:val="0"/>
          <w:spacing w:val="14"/>
          <w:szCs w:val="24"/>
          <w:lang w:val="en-GB"/>
        </w:rPr>
        <w:t xml:space="preserve"> </w:t>
      </w:r>
      <w:r w:rsidRPr="00C955C7">
        <w:rPr>
          <w:rFonts w:cs="Times New Roman"/>
          <w:b/>
          <w:snapToGrid w:val="0"/>
          <w:szCs w:val="24"/>
          <w:lang w:val="en-GB"/>
        </w:rPr>
        <w:t>type:</w:t>
      </w:r>
      <w:r w:rsidRPr="00C955C7">
        <w:rPr>
          <w:rFonts w:cs="Times New Roman"/>
          <w:snapToGrid w:val="0"/>
          <w:szCs w:val="24"/>
          <w:lang w:val="en-GB"/>
        </w:rPr>
        <w:tab/>
      </w:r>
      <w:r w:rsidR="00385C5D" w:rsidRPr="00C955C7">
        <w:rPr>
          <w:rFonts w:cs="Times New Roman"/>
          <w:snapToGrid w:val="0"/>
          <w:szCs w:val="24"/>
          <w:lang w:val="en-GB"/>
        </w:rPr>
        <w:t>Output Document</w:t>
      </w:r>
    </w:p>
    <w:p w14:paraId="19E086F8" w14:textId="3984FBAC" w:rsidR="00CB798F" w:rsidRPr="00C955C7" w:rsidRDefault="004E45B6"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Title:</w:t>
      </w:r>
      <w:r w:rsidRPr="00C955C7">
        <w:rPr>
          <w:rFonts w:cs="Times New Roman"/>
          <w:snapToGrid w:val="0"/>
          <w:lang w:val="en-GB"/>
        </w:rPr>
        <w:tab/>
      </w:r>
      <w:r w:rsidR="004C352E" w:rsidRPr="00360A4F">
        <w:rPr>
          <w:rFonts w:cs="Times New Roman"/>
          <w:snapToGrid w:val="0"/>
          <w:lang w:val="en-GB"/>
        </w:rPr>
        <w:fldChar w:fldCharType="begin"/>
      </w:r>
      <w:r w:rsidR="004C352E" w:rsidRPr="00360A4F">
        <w:rPr>
          <w:rFonts w:cs="Times New Roman"/>
          <w:snapToGrid w:val="0"/>
          <w:lang w:val="en-GB"/>
        </w:rPr>
        <w:instrText xml:space="preserve"> TITLE  \* MERGEFORMAT </w:instrText>
      </w:r>
      <w:r w:rsidR="004C352E" w:rsidRPr="00360A4F">
        <w:rPr>
          <w:rFonts w:cs="Times New Roman"/>
          <w:snapToGrid w:val="0"/>
          <w:lang w:val="en-GB"/>
        </w:rPr>
        <w:fldChar w:fldCharType="separate"/>
      </w:r>
      <w:r w:rsidR="0012382D">
        <w:rPr>
          <w:rFonts w:cs="Times New Roman"/>
          <w:snapToGrid w:val="0"/>
          <w:lang w:val="en-GB"/>
        </w:rPr>
        <w:t>Defects under investigation on ISO/IEC 23090-10</w:t>
      </w:r>
      <w:r w:rsidR="004C352E" w:rsidRPr="00360A4F">
        <w:rPr>
          <w:rFonts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cs="Times New Roman"/>
          <w:snapToGrid w:val="0"/>
          <w:lang w:val="en-GB"/>
        </w:rPr>
      </w:pPr>
      <w:r w:rsidRPr="00C955C7">
        <w:rPr>
          <w:rFonts w:cs="Times New Roman"/>
          <w:b/>
          <w:snapToGrid w:val="0"/>
          <w:lang w:val="en-GB"/>
        </w:rPr>
        <w:t>Status:</w:t>
      </w:r>
      <w:r w:rsidRPr="00C955C7">
        <w:rPr>
          <w:rFonts w:cs="Times New Roman"/>
          <w:snapToGrid w:val="0"/>
          <w:lang w:val="en-GB"/>
        </w:rPr>
        <w:tab/>
      </w:r>
      <w:r w:rsidR="00385C5D" w:rsidRPr="00C955C7">
        <w:rPr>
          <w:rFonts w:cs="Times New Roman"/>
          <w:snapToGrid w:val="0"/>
          <w:lang w:val="en-GB"/>
        </w:rPr>
        <w:t>Approved</w:t>
      </w:r>
    </w:p>
    <w:p w14:paraId="1718C661" w14:textId="1D80A9C9"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Date</w:t>
      </w:r>
      <w:r w:rsidRPr="00C955C7">
        <w:rPr>
          <w:rFonts w:cs="Times New Roman"/>
          <w:b/>
          <w:snapToGrid w:val="0"/>
          <w:spacing w:val="-16"/>
          <w:szCs w:val="24"/>
          <w:lang w:val="en-GB"/>
        </w:rPr>
        <w:t xml:space="preserve"> </w:t>
      </w:r>
      <w:r w:rsidRPr="00C955C7">
        <w:rPr>
          <w:rFonts w:cs="Times New Roman"/>
          <w:b/>
          <w:snapToGrid w:val="0"/>
          <w:szCs w:val="24"/>
          <w:lang w:val="en-GB"/>
        </w:rPr>
        <w:t>of</w:t>
      </w:r>
      <w:r w:rsidRPr="00C955C7">
        <w:rPr>
          <w:rFonts w:cs="Times New Roman"/>
          <w:b/>
          <w:snapToGrid w:val="0"/>
          <w:spacing w:val="-16"/>
          <w:szCs w:val="24"/>
          <w:lang w:val="en-GB"/>
        </w:rPr>
        <w:t xml:space="preserve"> </w:t>
      </w:r>
      <w:r w:rsidRPr="00C955C7">
        <w:rPr>
          <w:rFonts w:cs="Times New Roman"/>
          <w:b/>
          <w:snapToGrid w:val="0"/>
          <w:szCs w:val="24"/>
          <w:lang w:val="en-GB"/>
        </w:rPr>
        <w:t>document:</w:t>
      </w:r>
      <w:r w:rsidRPr="00C955C7">
        <w:rPr>
          <w:rFonts w:cs="Times New Roman"/>
          <w:snapToGrid w:val="0"/>
          <w:szCs w:val="24"/>
          <w:lang w:val="en-GB"/>
        </w:rPr>
        <w:tab/>
      </w:r>
      <w:r w:rsidR="00C955C7" w:rsidRPr="00360A4F">
        <w:rPr>
          <w:rFonts w:cs="Times New Roman"/>
          <w:snapToGrid w:val="0"/>
          <w:szCs w:val="24"/>
          <w:lang w:val="en-GB"/>
        </w:rPr>
        <w:fldChar w:fldCharType="begin"/>
      </w:r>
      <w:r w:rsidR="00C955C7" w:rsidRPr="00360A4F">
        <w:rPr>
          <w:rFonts w:cs="Times New Roman"/>
          <w:snapToGrid w:val="0"/>
          <w:szCs w:val="24"/>
          <w:lang w:val="en-GB"/>
        </w:rPr>
        <w:instrText xml:space="preserve"> SAVEDATE  \@ "yyyy-MM-dd" </w:instrText>
      </w:r>
      <w:r w:rsidR="00C955C7" w:rsidRPr="00360A4F">
        <w:rPr>
          <w:rFonts w:cs="Times New Roman"/>
          <w:snapToGrid w:val="0"/>
          <w:szCs w:val="24"/>
          <w:lang w:val="en-GB"/>
        </w:rPr>
        <w:fldChar w:fldCharType="separate"/>
      </w:r>
      <w:ins w:id="2" w:author="Dimitri Podborski [2]" w:date="2023-01-21T00:17:00Z">
        <w:r w:rsidR="00E343F6">
          <w:rPr>
            <w:rFonts w:cs="Times New Roman"/>
            <w:noProof/>
            <w:snapToGrid w:val="0"/>
            <w:szCs w:val="24"/>
            <w:lang w:val="en-GB"/>
          </w:rPr>
          <w:t>202</w:t>
        </w:r>
      </w:ins>
      <w:ins w:id="3" w:author="Dimitri Podborski [2]" w:date="2023-01-21T00:18:00Z">
        <w:r w:rsidR="00E343F6">
          <w:rPr>
            <w:rFonts w:cs="Times New Roman"/>
            <w:noProof/>
            <w:snapToGrid w:val="0"/>
            <w:szCs w:val="24"/>
            <w:lang w:val="en-GB"/>
          </w:rPr>
          <w:t>3</w:t>
        </w:r>
      </w:ins>
      <w:ins w:id="4" w:author="Dimitri Podborski [2]" w:date="2023-01-21T00:17:00Z">
        <w:r w:rsidR="00E343F6">
          <w:rPr>
            <w:rFonts w:cs="Times New Roman"/>
            <w:noProof/>
            <w:snapToGrid w:val="0"/>
            <w:szCs w:val="24"/>
            <w:lang w:val="en-GB"/>
          </w:rPr>
          <w:t>-</w:t>
        </w:r>
      </w:ins>
      <w:ins w:id="5" w:author="Dimitri Podborski [2]" w:date="2023-01-21T00:18:00Z">
        <w:r w:rsidR="00E343F6">
          <w:rPr>
            <w:rFonts w:cs="Times New Roman"/>
            <w:noProof/>
            <w:snapToGrid w:val="0"/>
            <w:szCs w:val="24"/>
            <w:lang w:val="en-GB"/>
          </w:rPr>
          <w:t>0</w:t>
        </w:r>
      </w:ins>
      <w:ins w:id="6" w:author="Dimitri Podborski [2]" w:date="2023-01-21T00:17:00Z">
        <w:r w:rsidR="00E343F6">
          <w:rPr>
            <w:rFonts w:cs="Times New Roman"/>
            <w:noProof/>
            <w:snapToGrid w:val="0"/>
            <w:szCs w:val="24"/>
            <w:lang w:val="en-GB"/>
          </w:rPr>
          <w:t>1-</w:t>
        </w:r>
      </w:ins>
      <w:ins w:id="7" w:author="Dimitri Podborski [2]" w:date="2023-01-21T00:18:00Z">
        <w:r w:rsidR="00E343F6">
          <w:rPr>
            <w:rFonts w:cs="Times New Roman"/>
            <w:noProof/>
            <w:snapToGrid w:val="0"/>
            <w:szCs w:val="24"/>
            <w:lang w:val="en-GB"/>
          </w:rPr>
          <w:t>2</w:t>
        </w:r>
      </w:ins>
      <w:ins w:id="8" w:author="Dimitri Podborski [2]" w:date="2023-01-21T00:17:00Z">
        <w:r w:rsidR="00E343F6">
          <w:rPr>
            <w:rFonts w:cs="Times New Roman"/>
            <w:noProof/>
            <w:snapToGrid w:val="0"/>
            <w:szCs w:val="24"/>
            <w:lang w:val="en-GB"/>
          </w:rPr>
          <w:t>0</w:t>
        </w:r>
      </w:ins>
      <w:ins w:id="9" w:author="Dimitri Podborski" w:date="2022-11-30T12:11:00Z">
        <w:del w:id="10" w:author="Dimitri Podborski [2]" w:date="2023-01-21T00:17:00Z">
          <w:r w:rsidR="006E56C7" w:rsidDel="00E343F6">
            <w:rPr>
              <w:rFonts w:cs="Times New Roman"/>
              <w:noProof/>
              <w:snapToGrid w:val="0"/>
              <w:szCs w:val="24"/>
              <w:lang w:val="en-GB"/>
            </w:rPr>
            <w:delText>2022-</w:delText>
          </w:r>
        </w:del>
      </w:ins>
      <w:ins w:id="11" w:author="Dimitri Podborski" w:date="2022-11-30T12:13:00Z">
        <w:del w:id="12" w:author="Dimitri Podborski [2]" w:date="2023-01-21T00:17:00Z">
          <w:r w:rsidR="006E56C7" w:rsidDel="00E343F6">
            <w:rPr>
              <w:rFonts w:cs="Times New Roman"/>
              <w:noProof/>
              <w:snapToGrid w:val="0"/>
              <w:szCs w:val="24"/>
              <w:lang w:val="en-GB"/>
            </w:rPr>
            <w:delText>11</w:delText>
          </w:r>
        </w:del>
      </w:ins>
      <w:ins w:id="13" w:author="Dimitri Podborski" w:date="2022-11-30T12:11:00Z">
        <w:del w:id="14" w:author="Dimitri Podborski [2]" w:date="2023-01-21T00:17:00Z">
          <w:r w:rsidR="006E56C7" w:rsidDel="00E343F6">
            <w:rPr>
              <w:rFonts w:cs="Times New Roman"/>
              <w:noProof/>
              <w:snapToGrid w:val="0"/>
              <w:szCs w:val="24"/>
              <w:lang w:val="en-GB"/>
            </w:rPr>
            <w:delText>-</w:delText>
          </w:r>
        </w:del>
      </w:ins>
      <w:ins w:id="15" w:author="Dimitri Podborski" w:date="2022-11-30T12:13:00Z">
        <w:del w:id="16" w:author="Dimitri Podborski [2]" w:date="2023-01-21T00:17:00Z">
          <w:r w:rsidR="006E56C7" w:rsidDel="00E343F6">
            <w:rPr>
              <w:rFonts w:cs="Times New Roman"/>
              <w:noProof/>
              <w:snapToGrid w:val="0"/>
              <w:szCs w:val="24"/>
              <w:lang w:val="en-GB"/>
            </w:rPr>
            <w:delText>30</w:delText>
          </w:r>
        </w:del>
      </w:ins>
      <w:r w:rsidR="00C955C7" w:rsidRPr="00360A4F">
        <w:rPr>
          <w:rFonts w:cs="Times New Roman"/>
          <w:snapToGrid w:val="0"/>
          <w:szCs w:val="24"/>
          <w:lang w:val="en-GB"/>
        </w:rPr>
        <w:fldChar w:fldCharType="end"/>
      </w:r>
    </w:p>
    <w:p w14:paraId="254323E8" w14:textId="322B67C3"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Source:</w:t>
      </w:r>
      <w:r w:rsidRPr="00C955C7">
        <w:rPr>
          <w:rFonts w:cs="Times New Roman"/>
          <w:snapToGrid w:val="0"/>
          <w:szCs w:val="24"/>
          <w:lang w:val="en-GB"/>
        </w:rPr>
        <w:tab/>
        <w:t>ISO/IEC JTC 1/SC 29/</w:t>
      </w:r>
      <w:r w:rsidR="00540DEA" w:rsidRPr="00C955C7">
        <w:rPr>
          <w:rFonts w:cs="Times New Roman"/>
          <w:snapToGrid w:val="0"/>
          <w:szCs w:val="24"/>
          <w:lang w:val="en-GB"/>
        </w:rPr>
        <w:t>WG 03</w:t>
      </w:r>
    </w:p>
    <w:p w14:paraId="6AB1DF60" w14:textId="25322025" w:rsidR="00CB798F" w:rsidRPr="00C955C7" w:rsidRDefault="004E45B6"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No.</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pages:</w:t>
      </w:r>
      <w:r w:rsidRPr="00C955C7">
        <w:rPr>
          <w:rFonts w:cs="Times New Roman"/>
          <w:snapToGrid w:val="0"/>
          <w:szCs w:val="24"/>
          <w:lang w:val="en-GB"/>
        </w:rPr>
        <w:tab/>
      </w:r>
      <w:r w:rsidR="00132F97">
        <w:rPr>
          <w:rFonts w:cs="Times New Roman"/>
          <w:snapToGrid w:val="0"/>
          <w:szCs w:val="24"/>
          <w:lang w:val="en-GB"/>
        </w:rPr>
        <w:fldChar w:fldCharType="begin"/>
      </w:r>
      <w:r w:rsidR="00132F97">
        <w:rPr>
          <w:rFonts w:cs="Times New Roman"/>
          <w:snapToGrid w:val="0"/>
          <w:szCs w:val="24"/>
          <w:lang w:val="en-GB"/>
        </w:rPr>
        <w:instrText xml:space="preserve"> NUMPAGES  \* MERGEFORMAT </w:instrText>
      </w:r>
      <w:r w:rsidR="00132F97">
        <w:rPr>
          <w:rFonts w:cs="Times New Roman"/>
          <w:snapToGrid w:val="0"/>
          <w:szCs w:val="24"/>
          <w:lang w:val="en-GB"/>
        </w:rPr>
        <w:fldChar w:fldCharType="separate"/>
      </w:r>
      <w:ins w:id="17" w:author="Dimitri Podborski" w:date="2022-08-24T18:11:00Z">
        <w:r w:rsidR="00AA1AFD">
          <w:rPr>
            <w:rFonts w:cs="Times New Roman"/>
            <w:noProof/>
            <w:snapToGrid w:val="0"/>
            <w:szCs w:val="24"/>
            <w:lang w:val="en-GB"/>
          </w:rPr>
          <w:t>5</w:t>
        </w:r>
      </w:ins>
      <w:del w:id="18" w:author="Dimitri Podborski" w:date="2022-08-24T18:11:00Z">
        <w:r w:rsidR="00132F97" w:rsidDel="00AA1AFD">
          <w:rPr>
            <w:rFonts w:cs="Times New Roman"/>
            <w:noProof/>
            <w:snapToGrid w:val="0"/>
            <w:szCs w:val="24"/>
            <w:lang w:val="en-GB"/>
          </w:rPr>
          <w:delText>4</w:delText>
        </w:r>
      </w:del>
      <w:r w:rsidR="00132F97">
        <w:rPr>
          <w:rFonts w:cs="Times New Roman"/>
          <w:snapToGrid w:val="0"/>
          <w:szCs w:val="24"/>
          <w:lang w:val="en-GB"/>
        </w:rPr>
        <w:fldChar w:fldCharType="end"/>
      </w:r>
      <w:r w:rsidRPr="00C955C7">
        <w:rPr>
          <w:rFonts w:cs="Times New Roman"/>
          <w:snapToGrid w:val="0"/>
          <w:szCs w:val="24"/>
          <w:lang w:val="en-GB"/>
        </w:rPr>
        <w:t xml:space="preserve"> (with cover</w:t>
      </w:r>
      <w:r w:rsidRPr="00C955C7">
        <w:rPr>
          <w:rFonts w:cs="Times New Roman"/>
          <w:snapToGrid w:val="0"/>
          <w:spacing w:val="-10"/>
          <w:szCs w:val="24"/>
          <w:lang w:val="en-GB"/>
        </w:rPr>
        <w:t xml:space="preserve"> </w:t>
      </w:r>
      <w:r w:rsidRPr="00C955C7">
        <w:rPr>
          <w:rFonts w:cs="Times New Roman"/>
          <w:snapToGrid w:val="0"/>
          <w:szCs w:val="24"/>
          <w:lang w:val="en-GB"/>
        </w:rPr>
        <w:t>page)</w:t>
      </w:r>
    </w:p>
    <w:p w14:paraId="60A86B64" w14:textId="0CFFD4C0" w:rsidR="00FF2653" w:rsidRPr="00C955C7" w:rsidRDefault="00FF2653" w:rsidP="004C352E">
      <w:pPr>
        <w:tabs>
          <w:tab w:val="left" w:pos="3099"/>
        </w:tabs>
        <w:spacing w:before="240"/>
        <w:ind w:left="104"/>
        <w:rPr>
          <w:rFonts w:cs="Times New Roman"/>
          <w:snapToGrid w:val="0"/>
          <w:szCs w:val="24"/>
          <w:lang w:val="en-GB"/>
        </w:rPr>
      </w:pPr>
      <w:r w:rsidRPr="00C955C7">
        <w:rPr>
          <w:rFonts w:cs="Times New Roman"/>
          <w:b/>
          <w:snapToGrid w:val="0"/>
          <w:szCs w:val="24"/>
          <w:lang w:val="en-GB"/>
        </w:rPr>
        <w:t>Email</w:t>
      </w:r>
      <w:r w:rsidRPr="00C955C7">
        <w:rPr>
          <w:rFonts w:cs="Times New Roman"/>
          <w:b/>
          <w:snapToGrid w:val="0"/>
          <w:spacing w:val="5"/>
          <w:szCs w:val="24"/>
          <w:lang w:val="en-GB"/>
        </w:rPr>
        <w:t xml:space="preserve"> </w:t>
      </w:r>
      <w:r w:rsidRPr="00C955C7">
        <w:rPr>
          <w:rFonts w:cs="Times New Roman"/>
          <w:b/>
          <w:snapToGrid w:val="0"/>
          <w:szCs w:val="24"/>
          <w:lang w:val="en-GB"/>
        </w:rPr>
        <w:t>of</w:t>
      </w:r>
      <w:r w:rsidRPr="00C955C7">
        <w:rPr>
          <w:rFonts w:cs="Times New Roman"/>
          <w:b/>
          <w:snapToGrid w:val="0"/>
          <w:spacing w:val="6"/>
          <w:szCs w:val="24"/>
          <w:lang w:val="en-GB"/>
        </w:rPr>
        <w:t xml:space="preserve"> </w:t>
      </w:r>
      <w:r w:rsidRPr="00C955C7">
        <w:rPr>
          <w:rFonts w:cs="Times New Roman"/>
          <w:b/>
          <w:snapToGrid w:val="0"/>
          <w:szCs w:val="24"/>
          <w:lang w:val="en-GB"/>
        </w:rPr>
        <w:t>Convenor:</w:t>
      </w:r>
      <w:r w:rsidRPr="00C955C7">
        <w:rPr>
          <w:rFonts w:cs="Times New Roman"/>
          <w:snapToGrid w:val="0"/>
          <w:szCs w:val="24"/>
          <w:lang w:val="en-GB"/>
        </w:rPr>
        <w:tab/>
      </w:r>
      <w:proofErr w:type="spellStart"/>
      <w:proofErr w:type="gramStart"/>
      <w:r w:rsidR="000C78E6" w:rsidRPr="00C955C7">
        <w:rPr>
          <w:rFonts w:cs="Times New Roman"/>
          <w:snapToGrid w:val="0"/>
          <w:szCs w:val="24"/>
          <w:lang w:val="en-GB"/>
        </w:rPr>
        <w:t>young.L</w:t>
      </w:r>
      <w:proofErr w:type="spellEnd"/>
      <w:proofErr w:type="gramEnd"/>
      <w:r w:rsidR="00196997" w:rsidRPr="00C955C7">
        <w:rPr>
          <w:rFonts w:cs="Times New Roman"/>
          <w:snapToGrid w:val="0"/>
          <w:szCs w:val="24"/>
          <w:lang w:val="en-GB"/>
        </w:rPr>
        <w:t xml:space="preserve"> </w:t>
      </w:r>
      <w:r w:rsidRPr="00C955C7">
        <w:rPr>
          <w:rFonts w:cs="Times New Roman"/>
          <w:snapToGrid w:val="0"/>
          <w:szCs w:val="24"/>
          <w:lang w:val="en-GB"/>
        </w:rPr>
        <w:t>@</w:t>
      </w:r>
      <w:r w:rsidR="00196997" w:rsidRPr="00C955C7">
        <w:rPr>
          <w:rFonts w:cs="Times New Roman"/>
          <w:snapToGrid w:val="0"/>
          <w:szCs w:val="24"/>
          <w:lang w:val="en-GB"/>
        </w:rPr>
        <w:t xml:space="preserve"> </w:t>
      </w:r>
      <w:proofErr w:type="spellStart"/>
      <w:r w:rsidR="00196997" w:rsidRPr="00C955C7">
        <w:rPr>
          <w:rFonts w:cs="Times New Roman"/>
          <w:snapToGrid w:val="0"/>
          <w:szCs w:val="24"/>
          <w:lang w:val="en-GB"/>
        </w:rPr>
        <w:t>samsung</w:t>
      </w:r>
      <w:proofErr w:type="spellEnd"/>
      <w:r w:rsidR="00196997" w:rsidRPr="00C955C7">
        <w:rPr>
          <w:rFonts w:cs="Times New Roman"/>
          <w:snapToGrid w:val="0"/>
          <w:szCs w:val="24"/>
          <w:lang w:val="en-GB"/>
        </w:rPr>
        <w:t xml:space="preserve"> </w:t>
      </w:r>
      <w:r w:rsidR="000C78E6" w:rsidRPr="00C955C7">
        <w:rPr>
          <w:rFonts w:cs="Times New Roman"/>
          <w:snapToGrid w:val="0"/>
          <w:szCs w:val="24"/>
          <w:lang w:val="en-GB"/>
        </w:rPr>
        <w:t>.</w:t>
      </w:r>
      <w:r w:rsidR="00196997" w:rsidRPr="00C955C7">
        <w:rPr>
          <w:rFonts w:cs="Times New Roman"/>
          <w:snapToGrid w:val="0"/>
          <w:szCs w:val="24"/>
          <w:lang w:val="en-GB"/>
        </w:rPr>
        <w:t xml:space="preserve"> </w:t>
      </w:r>
      <w:r w:rsidR="000C78E6" w:rsidRPr="00C955C7">
        <w:rPr>
          <w:rFonts w:cs="Times New Roman"/>
          <w:snapToGrid w:val="0"/>
          <w:szCs w:val="24"/>
          <w:lang w:val="en-GB"/>
        </w:rPr>
        <w:t>com</w:t>
      </w:r>
    </w:p>
    <w:p w14:paraId="1FFAF59B" w14:textId="0B5B72AD" w:rsidR="00CB798F" w:rsidRPr="00C955C7" w:rsidRDefault="004E45B6" w:rsidP="004C352E">
      <w:pPr>
        <w:tabs>
          <w:tab w:val="left" w:pos="3099"/>
        </w:tabs>
        <w:spacing w:before="240"/>
        <w:ind w:left="104"/>
        <w:rPr>
          <w:rFonts w:cs="Times New Roman"/>
          <w:snapToGrid w:val="0"/>
          <w:color w:val="0000EE"/>
          <w:szCs w:val="24"/>
          <w:u w:color="0000EE"/>
          <w:lang w:val="en-GB"/>
        </w:rPr>
      </w:pPr>
      <w:r w:rsidRPr="00C955C7">
        <w:rPr>
          <w:rFonts w:cs="Times New Roman"/>
          <w:b/>
          <w:snapToGrid w:val="0"/>
          <w:szCs w:val="24"/>
          <w:lang w:val="en-GB"/>
        </w:rPr>
        <w:t>Committee</w:t>
      </w:r>
      <w:r w:rsidRPr="00C955C7">
        <w:rPr>
          <w:rFonts w:cs="Times New Roman"/>
          <w:b/>
          <w:snapToGrid w:val="0"/>
          <w:spacing w:val="-6"/>
          <w:szCs w:val="24"/>
          <w:lang w:val="en-GB"/>
        </w:rPr>
        <w:t xml:space="preserve"> </w:t>
      </w:r>
      <w:r w:rsidRPr="00C955C7">
        <w:rPr>
          <w:rFonts w:cs="Times New Roman"/>
          <w:b/>
          <w:snapToGrid w:val="0"/>
          <w:szCs w:val="24"/>
          <w:lang w:val="en-GB"/>
        </w:rPr>
        <w:t>URL:</w:t>
      </w:r>
      <w:r w:rsidRPr="00C955C7">
        <w:rPr>
          <w:rFonts w:cs="Times New Roman"/>
          <w:snapToGrid w:val="0"/>
          <w:szCs w:val="24"/>
          <w:lang w:val="en-GB"/>
        </w:rPr>
        <w:tab/>
      </w:r>
      <w:hyperlink r:id="rId9" w:history="1">
        <w:r w:rsidR="000C78E6" w:rsidRPr="00C955C7">
          <w:rPr>
            <w:rStyle w:val="Hyperlink"/>
            <w:rFonts w:cs="Times New Roman"/>
            <w:snapToGrid w:val="0"/>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lastRenderedPageBreak/>
        <w:t>INTERNATIONAL ORGANI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 FOR STANDARDI</w:t>
      </w:r>
      <w:r w:rsidR="00954B0D" w:rsidRPr="00C955C7">
        <w:rPr>
          <w:rFonts w:eastAsia="SimSun" w:cs="Times New Roman"/>
          <w:b/>
          <w:sz w:val="28"/>
          <w:szCs w:val="24"/>
          <w:lang w:val="en-GB" w:eastAsia="zh-CN"/>
        </w:rPr>
        <w:t>Z</w:t>
      </w:r>
      <w:r w:rsidRPr="00C955C7">
        <w:rPr>
          <w:rFonts w:eastAsia="SimSun" w:cs="Times New Roman"/>
          <w:b/>
          <w:sz w:val="28"/>
          <w:szCs w:val="24"/>
          <w:lang w:val="en-GB" w:eastAsia="zh-CN"/>
        </w:rPr>
        <w:t>ATION</w:t>
      </w:r>
    </w:p>
    <w:p w14:paraId="7FCF95DB" w14:textId="77777777"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eastAsia="SimSun" w:cs="Times New Roman"/>
          <w:b/>
          <w:sz w:val="2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00EF2D59" w:rsidRPr="00C955C7">
        <w:rPr>
          <w:rFonts w:eastAsia="SimSun" w:cs="Times New Roman"/>
          <w:b/>
          <w:sz w:val="28"/>
          <w:szCs w:val="24"/>
          <w:lang w:val="en-GB" w:eastAsia="zh-CN"/>
        </w:rPr>
        <w:t xml:space="preserve"> MPEG SYSTEMS</w:t>
      </w:r>
    </w:p>
    <w:p w14:paraId="54CED6D6" w14:textId="38BFFAE7" w:rsidR="00385C5D" w:rsidRPr="00C955C7" w:rsidRDefault="00385C5D" w:rsidP="00385C5D">
      <w:pPr>
        <w:widowControl/>
        <w:jc w:val="right"/>
        <w:rPr>
          <w:rFonts w:eastAsia="SimSun" w:cs="Times New Roman"/>
          <w:b/>
          <w:sz w:val="48"/>
          <w:szCs w:val="24"/>
          <w:lang w:val="en-GB" w:eastAsia="zh-CN"/>
        </w:rPr>
      </w:pPr>
      <w:r w:rsidRPr="00C955C7">
        <w:rPr>
          <w:rFonts w:eastAsia="SimSun" w:cs="Times New Roman"/>
          <w:b/>
          <w:sz w:val="28"/>
          <w:szCs w:val="24"/>
          <w:lang w:val="en-GB" w:eastAsia="zh-CN"/>
        </w:rPr>
        <w:t>ISO/IEC JTC 1/SC 29/</w:t>
      </w:r>
      <w:r w:rsidR="00540DEA" w:rsidRPr="00C955C7">
        <w:rPr>
          <w:rFonts w:eastAsia="SimSun" w:cs="Times New Roman"/>
          <w:b/>
          <w:sz w:val="28"/>
          <w:szCs w:val="24"/>
          <w:lang w:val="en-GB" w:eastAsia="zh-CN"/>
        </w:rPr>
        <w:t>WG 03</w:t>
      </w:r>
      <w:r w:rsidRPr="00C955C7">
        <w:rPr>
          <w:rFonts w:eastAsia="SimSun" w:cs="Times New Roman"/>
          <w:b/>
          <w:sz w:val="28"/>
          <w:szCs w:val="24"/>
          <w:lang w:val="en-GB" w:eastAsia="zh-CN"/>
        </w:rPr>
        <w:t xml:space="preserve"> </w:t>
      </w:r>
      <w:r w:rsidRPr="00C955C7">
        <w:rPr>
          <w:rFonts w:eastAsia="SimSun" w:cs="Times New Roman"/>
          <w:b/>
          <w:sz w:val="48"/>
          <w:szCs w:val="24"/>
          <w:lang w:val="en-GB" w:eastAsia="zh-CN"/>
        </w:rPr>
        <w:t>N</w:t>
      </w:r>
      <w:r w:rsidR="004C352E" w:rsidRPr="00360A4F">
        <w:rPr>
          <w:rFonts w:eastAsia="SimSun" w:cs="Times New Roman"/>
          <w:b/>
          <w:sz w:val="48"/>
          <w:szCs w:val="24"/>
          <w:lang w:val="en-GB" w:eastAsia="zh-CN"/>
        </w:rPr>
        <w:fldChar w:fldCharType="begin"/>
      </w:r>
      <w:r w:rsidR="004C352E" w:rsidRPr="00360A4F">
        <w:rPr>
          <w:rFonts w:eastAsia="SimSun" w:cs="Times New Roman"/>
          <w:b/>
          <w:sz w:val="48"/>
          <w:szCs w:val="24"/>
          <w:lang w:val="en-GB" w:eastAsia="zh-CN"/>
        </w:rPr>
        <w:instrText xml:space="preserve"> DOCPROPERTY "WGNumber" \* MERGEFORMAT </w:instrText>
      </w:r>
      <w:r w:rsidR="004C352E" w:rsidRPr="00360A4F">
        <w:rPr>
          <w:rFonts w:eastAsia="SimSun" w:cs="Times New Roman"/>
          <w:b/>
          <w:sz w:val="48"/>
          <w:szCs w:val="24"/>
          <w:lang w:val="en-GB" w:eastAsia="zh-CN"/>
        </w:rPr>
        <w:fldChar w:fldCharType="separate"/>
      </w:r>
      <w:ins w:id="19" w:author="Dimitri Podborski [2]" w:date="2023-01-21T00:18:00Z">
        <w:r w:rsidR="00E343F6">
          <w:rPr>
            <w:rFonts w:eastAsia="SimSun" w:cs="Times New Roman"/>
            <w:b/>
            <w:sz w:val="48"/>
            <w:szCs w:val="24"/>
            <w:lang w:val="en-GB" w:eastAsia="zh-CN"/>
          </w:rPr>
          <w:t>0785</w:t>
        </w:r>
      </w:ins>
      <w:del w:id="20" w:author="Dimitri Podborski [2]" w:date="2023-01-21T00:18:00Z">
        <w:r w:rsidR="006E56C7" w:rsidDel="00E343F6">
          <w:rPr>
            <w:rFonts w:eastAsia="SimSun" w:cs="Times New Roman"/>
            <w:b/>
            <w:sz w:val="48"/>
            <w:szCs w:val="24"/>
            <w:lang w:val="en-GB" w:eastAsia="zh-CN"/>
          </w:rPr>
          <w:delText>0708</w:delText>
        </w:r>
      </w:del>
      <w:r w:rsidR="004C352E" w:rsidRPr="00360A4F">
        <w:rPr>
          <w:rFonts w:eastAsia="SimSun" w:cs="Times New Roman"/>
          <w:b/>
          <w:sz w:val="48"/>
          <w:szCs w:val="24"/>
          <w:lang w:val="en-GB" w:eastAsia="zh-CN"/>
        </w:rPr>
        <w:fldChar w:fldCharType="end"/>
      </w:r>
    </w:p>
    <w:p w14:paraId="40403B12" w14:textId="3724B0B1" w:rsidR="00954B0D" w:rsidRPr="00C955C7" w:rsidRDefault="00BC1590" w:rsidP="004C352E">
      <w:pPr>
        <w:widowControl/>
        <w:spacing w:after="480"/>
        <w:jc w:val="right"/>
        <w:rPr>
          <w:rFonts w:eastAsia="SimSun" w:cs="Times New Roman"/>
          <w:b/>
          <w:sz w:val="28"/>
          <w:szCs w:val="24"/>
          <w:lang w:val="en-GB" w:eastAsia="zh-CN"/>
        </w:rPr>
      </w:pPr>
      <w:r w:rsidRPr="00360A4F">
        <w:rPr>
          <w:rFonts w:eastAsia="SimSun" w:cs="Times New Roman"/>
          <w:b/>
          <w:sz w:val="28"/>
          <w:szCs w:val="24"/>
          <w:lang w:val="en-GB" w:eastAsia="zh-CN"/>
        </w:rPr>
        <w:fldChar w:fldCharType="begin"/>
      </w:r>
      <w:r w:rsidRPr="00360A4F">
        <w:rPr>
          <w:rFonts w:eastAsia="SimSun" w:cs="Times New Roman"/>
          <w:b/>
          <w:sz w:val="28"/>
          <w:szCs w:val="24"/>
          <w:lang w:val="en-GB" w:eastAsia="zh-CN"/>
        </w:rPr>
        <w:instrText xml:space="preserve"> SAVEDATE \@ "MMMM yyyy" \* MERGEFORMAT </w:instrText>
      </w:r>
      <w:r w:rsidRPr="00360A4F">
        <w:rPr>
          <w:rFonts w:eastAsia="SimSun" w:cs="Times New Roman"/>
          <w:b/>
          <w:sz w:val="28"/>
          <w:szCs w:val="24"/>
          <w:lang w:val="en-GB" w:eastAsia="zh-CN"/>
        </w:rPr>
        <w:fldChar w:fldCharType="separate"/>
      </w:r>
      <w:ins w:id="21" w:author="Dimitri Podborski [2]" w:date="2023-01-21T00:19:00Z">
        <w:r w:rsidR="00E343F6">
          <w:rPr>
            <w:rFonts w:eastAsia="SimSun" w:cs="Times New Roman"/>
            <w:b/>
            <w:noProof/>
            <w:sz w:val="28"/>
            <w:szCs w:val="24"/>
            <w:lang w:val="en-GB" w:eastAsia="zh-CN"/>
          </w:rPr>
          <w:t>January</w:t>
        </w:r>
      </w:ins>
      <w:ins w:id="22" w:author="Dimitri Podborski [2]" w:date="2023-01-21T00:17:00Z">
        <w:r w:rsidR="00E343F6">
          <w:rPr>
            <w:rFonts w:eastAsia="SimSun" w:cs="Times New Roman"/>
            <w:b/>
            <w:noProof/>
            <w:sz w:val="28"/>
            <w:szCs w:val="24"/>
            <w:lang w:val="en-GB" w:eastAsia="zh-CN"/>
          </w:rPr>
          <w:t xml:space="preserve"> 202</w:t>
        </w:r>
      </w:ins>
      <w:ins w:id="23" w:author="Dimitri Podborski [2]" w:date="2023-01-21T00:19:00Z">
        <w:r w:rsidR="00E343F6">
          <w:rPr>
            <w:rFonts w:eastAsia="SimSun" w:cs="Times New Roman"/>
            <w:b/>
            <w:noProof/>
            <w:sz w:val="28"/>
            <w:szCs w:val="24"/>
            <w:lang w:val="en-GB" w:eastAsia="zh-CN"/>
          </w:rPr>
          <w:t>3</w:t>
        </w:r>
      </w:ins>
      <w:ins w:id="24" w:author="Dimitri Podborski" w:date="2022-11-30T12:13:00Z">
        <w:del w:id="25" w:author="Dimitri Podborski [2]" w:date="2023-01-21T00:17:00Z">
          <w:r w:rsidR="006E56C7" w:rsidDel="00E343F6">
            <w:rPr>
              <w:rFonts w:eastAsia="SimSun" w:cs="Times New Roman"/>
              <w:b/>
              <w:noProof/>
              <w:sz w:val="28"/>
              <w:szCs w:val="24"/>
              <w:lang w:val="en-GB" w:eastAsia="zh-CN"/>
            </w:rPr>
            <w:delText>November</w:delText>
          </w:r>
        </w:del>
      </w:ins>
      <w:ins w:id="26" w:author="Dimitri Podborski" w:date="2022-11-30T12:12:00Z">
        <w:del w:id="27" w:author="Dimitri Podborski [2]" w:date="2023-01-21T00:17:00Z">
          <w:r w:rsidR="006E56C7" w:rsidDel="00E343F6">
            <w:rPr>
              <w:rFonts w:eastAsia="SimSun" w:cs="Times New Roman"/>
              <w:b/>
              <w:noProof/>
              <w:sz w:val="28"/>
              <w:szCs w:val="24"/>
              <w:lang w:val="en-GB" w:eastAsia="zh-CN"/>
            </w:rPr>
            <w:delText xml:space="preserve"> 2022</w:delText>
          </w:r>
        </w:del>
      </w:ins>
      <w:del w:id="28" w:author="Dimitri Podborski [2]" w:date="2023-01-21T00:17:00Z">
        <w:r w:rsidR="006E56C7" w:rsidDel="00E343F6">
          <w:rPr>
            <w:rFonts w:eastAsia="SimSun" w:cs="Times New Roman"/>
            <w:b/>
            <w:noProof/>
            <w:sz w:val="28"/>
            <w:szCs w:val="24"/>
            <w:lang w:val="en-GB" w:eastAsia="zh-CN"/>
          </w:rPr>
          <w:delText>August 2022</w:delText>
        </w:r>
        <w:r w:rsidR="00AB2D06" w:rsidDel="00E343F6">
          <w:rPr>
            <w:rFonts w:eastAsia="SimSun" w:cs="Times New Roman"/>
            <w:b/>
            <w:noProof/>
            <w:sz w:val="28"/>
            <w:szCs w:val="24"/>
            <w:lang w:val="en-GB" w:eastAsia="zh-CN"/>
          </w:rPr>
          <w:delText>May 2022</w:delText>
        </w:r>
      </w:del>
      <w:r w:rsidRPr="00360A4F">
        <w:rPr>
          <w:rFonts w:eastAsia="SimSun" w:cs="Times New Roman"/>
          <w:b/>
          <w:sz w:val="28"/>
          <w:szCs w:val="24"/>
          <w:lang w:val="en-GB" w:eastAsia="zh-CN"/>
        </w:rPr>
        <w:fldChar w:fldCharType="end"/>
      </w:r>
      <w:r w:rsidR="00954B0D" w:rsidRPr="00C955C7">
        <w:rPr>
          <w:rFonts w:eastAsia="SimSu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cs="Times New Roman"/>
                <w:b/>
                <w:szCs w:val="24"/>
                <w:lang w:val="en-GB"/>
              </w:rPr>
            </w:pPr>
            <w:r w:rsidRPr="00C955C7">
              <w:rPr>
                <w:rFonts w:cs="Times New Roman"/>
                <w:b/>
                <w:szCs w:val="24"/>
                <w:lang w:val="en-GB"/>
              </w:rPr>
              <w:t>Title</w:t>
            </w:r>
          </w:p>
        </w:tc>
        <w:tc>
          <w:tcPr>
            <w:tcW w:w="8279" w:type="dxa"/>
            <w:hideMark/>
          </w:tcPr>
          <w:p w14:paraId="498090C2" w14:textId="4DC4E9E7" w:rsidR="00954B0D" w:rsidRPr="00C955C7" w:rsidRDefault="004C352E">
            <w:pPr>
              <w:suppressAutoHyphens/>
              <w:rPr>
                <w:rFonts w:cs="Times New Roman"/>
                <w:b/>
                <w:szCs w:val="24"/>
                <w:highlight w:val="yellow"/>
                <w:lang w:val="en-GB"/>
              </w:rPr>
            </w:pPr>
            <w:r w:rsidRPr="00360A4F">
              <w:rPr>
                <w:rFonts w:cs="Times New Roman"/>
                <w:b/>
                <w:szCs w:val="24"/>
                <w:lang w:val="en-GB"/>
              </w:rPr>
              <w:fldChar w:fldCharType="begin"/>
            </w:r>
            <w:r w:rsidRPr="00360A4F">
              <w:rPr>
                <w:rFonts w:cs="Times New Roman"/>
                <w:b/>
                <w:szCs w:val="24"/>
                <w:lang w:val="en-GB"/>
              </w:rPr>
              <w:instrText xml:space="preserve"> TITLE  \* MERGEFORMAT </w:instrText>
            </w:r>
            <w:r w:rsidRPr="00360A4F">
              <w:rPr>
                <w:rFonts w:cs="Times New Roman"/>
                <w:b/>
                <w:szCs w:val="24"/>
                <w:lang w:val="en-GB"/>
              </w:rPr>
              <w:fldChar w:fldCharType="separate"/>
            </w:r>
            <w:r w:rsidR="0012382D">
              <w:rPr>
                <w:rFonts w:cs="Times New Roman"/>
                <w:b/>
                <w:szCs w:val="24"/>
                <w:lang w:val="en-GB"/>
              </w:rPr>
              <w:t>Defects under investigation on ISO/IEC 23090-10</w:t>
            </w:r>
            <w:r w:rsidRPr="00360A4F">
              <w:rPr>
                <w:rFonts w:cs="Times New Roman"/>
                <w:b/>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cs="Times New Roman"/>
                <w:b/>
                <w:szCs w:val="24"/>
                <w:lang w:val="en-GB"/>
              </w:rPr>
            </w:pPr>
            <w:r w:rsidRPr="00C955C7">
              <w:rPr>
                <w:rFonts w:cs="Times New Roman"/>
                <w:b/>
                <w:szCs w:val="24"/>
                <w:lang w:val="en-GB"/>
              </w:rPr>
              <w:t>Source</w:t>
            </w:r>
          </w:p>
        </w:tc>
        <w:tc>
          <w:tcPr>
            <w:tcW w:w="8279" w:type="dxa"/>
            <w:hideMark/>
          </w:tcPr>
          <w:p w14:paraId="47560DDD" w14:textId="01F3D45C" w:rsidR="00954B0D" w:rsidRPr="00C955C7" w:rsidRDefault="00540DEA">
            <w:pPr>
              <w:suppressAutoHyphens/>
              <w:rPr>
                <w:rFonts w:cs="Times New Roman"/>
                <w:b/>
                <w:szCs w:val="24"/>
                <w:lang w:val="en-GB"/>
              </w:rPr>
            </w:pPr>
            <w:r w:rsidRPr="00C955C7">
              <w:rPr>
                <w:rFonts w:cs="Times New Roman"/>
                <w:b/>
                <w:szCs w:val="24"/>
                <w:lang w:val="en-GB"/>
              </w:rPr>
              <w:t>WG 03</w:t>
            </w:r>
            <w:r w:rsidR="00954B0D" w:rsidRPr="00C955C7">
              <w:rPr>
                <w:rFonts w:cs="Times New Roman"/>
                <w:b/>
                <w:szCs w:val="24"/>
                <w:lang w:val="en-GB"/>
              </w:rPr>
              <w:t xml:space="preserve">, MPEG </w:t>
            </w:r>
            <w:r w:rsidR="00F419DA" w:rsidRPr="00C955C7">
              <w:rPr>
                <w:rFonts w:cs="Times New Roman"/>
                <w:b/>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cs="Times New Roman"/>
                <w:b/>
                <w:szCs w:val="24"/>
                <w:lang w:val="en-GB"/>
              </w:rPr>
            </w:pPr>
            <w:r w:rsidRPr="00C955C7">
              <w:rPr>
                <w:rFonts w:cs="Times New Roman"/>
                <w:b/>
                <w:szCs w:val="24"/>
                <w:lang w:val="en-GB"/>
              </w:rPr>
              <w:t>Status</w:t>
            </w:r>
          </w:p>
        </w:tc>
        <w:tc>
          <w:tcPr>
            <w:tcW w:w="8279" w:type="dxa"/>
            <w:hideMark/>
          </w:tcPr>
          <w:p w14:paraId="5BFA1768" w14:textId="77777777" w:rsidR="00954B0D" w:rsidRPr="00C955C7" w:rsidRDefault="00954B0D">
            <w:pPr>
              <w:suppressAutoHyphens/>
              <w:rPr>
                <w:rFonts w:cs="Times New Roman"/>
                <w:b/>
                <w:szCs w:val="24"/>
                <w:lang w:val="en-GB"/>
              </w:rPr>
            </w:pPr>
            <w:r w:rsidRPr="00C955C7">
              <w:rPr>
                <w:rFonts w:cs="Times New Roman"/>
                <w:b/>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cs="Times New Roman"/>
                <w:b/>
                <w:szCs w:val="24"/>
                <w:lang w:val="en-GB"/>
              </w:rPr>
            </w:pPr>
            <w:r w:rsidRPr="00C955C7">
              <w:rPr>
                <w:rFonts w:cs="Times New Roman"/>
                <w:b/>
                <w:szCs w:val="24"/>
                <w:lang w:val="en-GB"/>
              </w:rPr>
              <w:t>Serial Number</w:t>
            </w:r>
          </w:p>
        </w:tc>
        <w:tc>
          <w:tcPr>
            <w:tcW w:w="8279" w:type="dxa"/>
            <w:hideMark/>
          </w:tcPr>
          <w:p w14:paraId="44A25045" w14:textId="4B0EA905" w:rsidR="00954B0D" w:rsidRPr="00C955C7" w:rsidRDefault="004C352E" w:rsidP="00A86680">
            <w:pPr>
              <w:suppressAutoHyphens/>
              <w:rPr>
                <w:rFonts w:cs="Times New Roman"/>
                <w:b/>
                <w:szCs w:val="24"/>
                <w:lang w:val="en-GB"/>
              </w:rPr>
            </w:pPr>
            <w:r w:rsidRPr="00360A4F">
              <w:rPr>
                <w:rFonts w:cs="Times New Roman"/>
                <w:b/>
                <w:szCs w:val="24"/>
                <w:lang w:val="en-GB"/>
              </w:rPr>
              <w:fldChar w:fldCharType="begin"/>
            </w:r>
            <w:r w:rsidRPr="00360A4F">
              <w:rPr>
                <w:rFonts w:cs="Times New Roman"/>
                <w:b/>
                <w:szCs w:val="24"/>
                <w:lang w:val="en-GB"/>
              </w:rPr>
              <w:instrText xml:space="preserve"> DOCPROPERTY "MDMSNumber" \* MERGEFORMAT </w:instrText>
            </w:r>
            <w:r w:rsidRPr="00360A4F">
              <w:rPr>
                <w:rFonts w:cs="Times New Roman"/>
                <w:b/>
                <w:szCs w:val="24"/>
                <w:lang w:val="en-GB"/>
              </w:rPr>
              <w:fldChar w:fldCharType="separate"/>
            </w:r>
            <w:ins w:id="29" w:author="Dimitri Podborski [2]" w:date="2023-01-21T00:19:00Z">
              <w:r w:rsidR="00E343F6">
                <w:rPr>
                  <w:rFonts w:cs="Times New Roman"/>
                  <w:b/>
                  <w:szCs w:val="24"/>
                  <w:lang w:val="en-GB"/>
                </w:rPr>
                <w:t>22309</w:t>
              </w:r>
            </w:ins>
            <w:del w:id="30" w:author="Dimitri Podborski [2]" w:date="2023-01-21T00:19:00Z">
              <w:r w:rsidR="006E56C7" w:rsidDel="00E343F6">
                <w:rPr>
                  <w:rFonts w:cs="Times New Roman"/>
                  <w:b/>
                  <w:szCs w:val="24"/>
                  <w:lang w:val="en-GB"/>
                </w:rPr>
                <w:delText>21987</w:delText>
              </w:r>
            </w:del>
            <w:r w:rsidRPr="00360A4F">
              <w:rPr>
                <w:rFonts w:cs="Times New Roman"/>
                <w:b/>
                <w:szCs w:val="24"/>
                <w:lang w:val="en-GB"/>
              </w:rPr>
              <w:fldChar w:fldCharType="end"/>
            </w:r>
          </w:p>
        </w:tc>
      </w:tr>
    </w:tbl>
    <w:p w14:paraId="0F0DC0D2" w14:textId="3F4AF3BE" w:rsidR="00FF2653" w:rsidRDefault="00FF2653" w:rsidP="0018563E">
      <w:pPr>
        <w:rPr>
          <w:rFonts w:cs="Times New Roman"/>
          <w:lang w:val="en-GB"/>
        </w:rPr>
      </w:pPr>
    </w:p>
    <w:p w14:paraId="62B43C53" w14:textId="77777777" w:rsidR="00A96526" w:rsidRDefault="00A96526" w:rsidP="00A96526">
      <w:pPr>
        <w:rPr>
          <w:b/>
          <w:bCs/>
          <w:sz w:val="28"/>
          <w:szCs w:val="28"/>
          <w:lang w:val="en-GB"/>
        </w:rPr>
      </w:pPr>
    </w:p>
    <w:p w14:paraId="39759106" w14:textId="3F52B345" w:rsidR="00BA60FC" w:rsidRPr="00A96526" w:rsidRDefault="00A96526" w:rsidP="00A96526">
      <w:pPr>
        <w:rPr>
          <w:b/>
          <w:bCs/>
          <w:sz w:val="28"/>
          <w:szCs w:val="28"/>
          <w:lang w:val="en-GB"/>
        </w:rPr>
      </w:pPr>
      <w:r w:rsidRPr="00A96526">
        <w:rPr>
          <w:b/>
          <w:bCs/>
          <w:sz w:val="28"/>
          <w:szCs w:val="28"/>
          <w:lang w:val="en-GB"/>
        </w:rPr>
        <w:t>Table of Contents</w:t>
      </w:r>
    </w:p>
    <w:p w14:paraId="0C765B00" w14:textId="5B6B93D1" w:rsidR="000F0B0B" w:rsidRDefault="00C02E55">
      <w:pPr>
        <w:pStyle w:val="TOC1"/>
        <w:rPr>
          <w:rFonts w:asciiTheme="minorHAnsi" w:eastAsiaTheme="minorEastAsia" w:hAnsiTheme="minorHAnsi" w:cstheme="minorBidi"/>
          <w:b w:val="0"/>
          <w:bCs w:val="0"/>
          <w:noProof/>
          <w:szCs w:val="24"/>
        </w:rPr>
      </w:pPr>
      <w:r>
        <w:rPr>
          <w:rFonts w:cs="Times New Roman"/>
          <w:lang w:val="en-GB"/>
        </w:rPr>
        <w:fldChar w:fldCharType="begin"/>
      </w:r>
      <w:r>
        <w:rPr>
          <w:rFonts w:cs="Times New Roman"/>
          <w:lang w:val="en-GB"/>
        </w:rPr>
        <w:instrText xml:space="preserve"> TOC \o "1-3" \h \z \u </w:instrText>
      </w:r>
      <w:r>
        <w:rPr>
          <w:rFonts w:cs="Times New Roman"/>
          <w:lang w:val="en-GB"/>
        </w:rPr>
        <w:fldChar w:fldCharType="separate"/>
      </w:r>
      <w:hyperlink w:anchor="_Toc94204567" w:history="1">
        <w:r w:rsidR="000F0B0B" w:rsidRPr="008D25B0">
          <w:rPr>
            <w:rStyle w:val="Hyperlink"/>
            <w:noProof/>
            <w:lang w:val="en-GB"/>
          </w:rPr>
          <w:t>1</w:t>
        </w:r>
        <w:r w:rsidR="000F0B0B">
          <w:rPr>
            <w:rFonts w:asciiTheme="minorHAnsi" w:eastAsiaTheme="minorEastAsia" w:hAnsiTheme="minorHAnsi" w:cstheme="minorBidi"/>
            <w:b w:val="0"/>
            <w:bCs w:val="0"/>
            <w:noProof/>
            <w:szCs w:val="24"/>
          </w:rPr>
          <w:tab/>
        </w:r>
        <w:r w:rsidR="000F0B0B" w:rsidRPr="008D25B0">
          <w:rPr>
            <w:rStyle w:val="Hyperlink"/>
            <w:noProof/>
            <w:lang w:val="en-GB"/>
          </w:rPr>
          <w:t>Introduction</w:t>
        </w:r>
        <w:r w:rsidR="000F0B0B">
          <w:rPr>
            <w:noProof/>
            <w:webHidden/>
          </w:rPr>
          <w:tab/>
        </w:r>
        <w:r w:rsidR="000F0B0B">
          <w:rPr>
            <w:noProof/>
            <w:webHidden/>
          </w:rPr>
          <w:fldChar w:fldCharType="begin"/>
        </w:r>
        <w:r w:rsidR="000F0B0B">
          <w:rPr>
            <w:noProof/>
            <w:webHidden/>
          </w:rPr>
          <w:instrText xml:space="preserve"> PAGEREF _Toc94204567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338DCB9E" w14:textId="5C7BC81D" w:rsidR="000F0B0B" w:rsidRDefault="00000000">
      <w:pPr>
        <w:pStyle w:val="TOC1"/>
        <w:rPr>
          <w:rFonts w:asciiTheme="minorHAnsi" w:eastAsiaTheme="minorEastAsia" w:hAnsiTheme="minorHAnsi" w:cstheme="minorBidi"/>
          <w:b w:val="0"/>
          <w:bCs w:val="0"/>
          <w:noProof/>
          <w:szCs w:val="24"/>
        </w:rPr>
      </w:pPr>
      <w:hyperlink w:anchor="_Toc94204568" w:history="1">
        <w:r w:rsidR="000F0B0B" w:rsidRPr="008D25B0">
          <w:rPr>
            <w:rStyle w:val="Hyperlink"/>
            <w:noProof/>
            <w:lang w:val="en-GB"/>
          </w:rPr>
          <w:t>2</w:t>
        </w:r>
        <w:r w:rsidR="000F0B0B">
          <w:rPr>
            <w:rFonts w:asciiTheme="minorHAnsi" w:eastAsiaTheme="minorEastAsia" w:hAnsiTheme="minorHAnsi" w:cstheme="minorBidi"/>
            <w:b w:val="0"/>
            <w:bCs w:val="0"/>
            <w:noProof/>
            <w:szCs w:val="24"/>
          </w:rPr>
          <w:tab/>
        </w:r>
        <w:r w:rsidR="000F0B0B" w:rsidRPr="008D25B0">
          <w:rPr>
            <w:rStyle w:val="Hyperlink"/>
            <w:noProof/>
            <w:lang w:val="en-GB"/>
          </w:rPr>
          <w:t>Object definition issues: #192</w:t>
        </w:r>
        <w:r w:rsidR="000F0B0B">
          <w:rPr>
            <w:noProof/>
            <w:webHidden/>
          </w:rPr>
          <w:tab/>
        </w:r>
        <w:r w:rsidR="000F0B0B">
          <w:rPr>
            <w:noProof/>
            <w:webHidden/>
          </w:rPr>
          <w:fldChar w:fldCharType="begin"/>
        </w:r>
        <w:r w:rsidR="000F0B0B">
          <w:rPr>
            <w:noProof/>
            <w:webHidden/>
          </w:rPr>
          <w:instrText xml:space="preserve"> PAGEREF _Toc94204568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1C94436" w14:textId="088CB1F5"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69" w:history="1">
        <w:r w:rsidR="000F0B0B" w:rsidRPr="008D25B0">
          <w:rPr>
            <w:rStyle w:val="Hyperlink"/>
            <w:noProof/>
            <w:lang w:val="en-GB"/>
          </w:rPr>
          <w:t>2.1</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obj_idx_length</w:t>
        </w:r>
        <w:r w:rsidR="000F0B0B">
          <w:rPr>
            <w:noProof/>
            <w:webHidden/>
          </w:rPr>
          <w:tab/>
        </w:r>
        <w:r w:rsidR="000F0B0B">
          <w:rPr>
            <w:noProof/>
            <w:webHidden/>
          </w:rPr>
          <w:fldChar w:fldCharType="begin"/>
        </w:r>
        <w:r w:rsidR="000F0B0B">
          <w:rPr>
            <w:noProof/>
            <w:webHidden/>
          </w:rPr>
          <w:instrText xml:space="preserve"> PAGEREF _Toc94204569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014AC754" w14:textId="7BF6B7CC" w:rsidR="000F0B0B" w:rsidRDefault="00000000">
      <w:pPr>
        <w:pStyle w:val="TOC2"/>
        <w:tabs>
          <w:tab w:val="left" w:pos="880"/>
          <w:tab w:val="right" w:leader="dot" w:pos="9010"/>
        </w:tabs>
        <w:rPr>
          <w:rFonts w:asciiTheme="minorHAnsi" w:eastAsiaTheme="minorEastAsia" w:hAnsiTheme="minorHAnsi" w:cstheme="minorBidi"/>
          <w:smallCaps w:val="0"/>
          <w:noProof/>
          <w:szCs w:val="24"/>
        </w:rPr>
      </w:pPr>
      <w:hyperlink w:anchor="_Toc94204570" w:history="1">
        <w:r w:rsidR="000F0B0B" w:rsidRPr="008D25B0">
          <w:rPr>
            <w:rStyle w:val="Hyperlink"/>
            <w:noProof/>
            <w:lang w:val="en-GB"/>
          </w:rPr>
          <w:t>2.2</w:t>
        </w:r>
        <w:r w:rsidR="000F0B0B">
          <w:rPr>
            <w:rFonts w:asciiTheme="minorHAnsi" w:eastAsiaTheme="minorEastAsia" w:hAnsiTheme="minorHAnsi" w:cstheme="minorBidi"/>
            <w:smallCaps w:val="0"/>
            <w:noProof/>
            <w:szCs w:val="24"/>
          </w:rPr>
          <w:tab/>
        </w:r>
        <w:r w:rsidR="000F0B0B" w:rsidRPr="008D25B0">
          <w:rPr>
            <w:rStyle w:val="Hyperlink"/>
            <w:rFonts w:ascii="Courier" w:eastAsia="MS Mincho" w:hAnsi="Courier"/>
            <w:noProof/>
            <w:lang w:val="en-GB"/>
          </w:rPr>
          <w:t>obj_dep_idx_length</w:t>
        </w:r>
        <w:r w:rsidR="000F0B0B">
          <w:rPr>
            <w:noProof/>
            <w:webHidden/>
          </w:rPr>
          <w:tab/>
        </w:r>
        <w:r w:rsidR="000F0B0B">
          <w:rPr>
            <w:noProof/>
            <w:webHidden/>
          </w:rPr>
          <w:fldChar w:fldCharType="begin"/>
        </w:r>
        <w:r w:rsidR="000F0B0B">
          <w:rPr>
            <w:noProof/>
            <w:webHidden/>
          </w:rPr>
          <w:instrText xml:space="preserve"> PAGEREF _Toc94204570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2CCD90B9" w14:textId="7A7A3B1C" w:rsidR="000F0B0B" w:rsidRDefault="00000000">
      <w:pPr>
        <w:pStyle w:val="TOC1"/>
        <w:rPr>
          <w:rFonts w:asciiTheme="minorHAnsi" w:eastAsiaTheme="minorEastAsia" w:hAnsiTheme="minorHAnsi" w:cstheme="minorBidi"/>
          <w:b w:val="0"/>
          <w:bCs w:val="0"/>
          <w:noProof/>
          <w:szCs w:val="24"/>
        </w:rPr>
      </w:pPr>
      <w:hyperlink w:anchor="_Toc94204571" w:history="1">
        <w:r w:rsidR="000F0B0B" w:rsidRPr="008D25B0">
          <w:rPr>
            <w:rStyle w:val="Hyperlink"/>
            <w:noProof/>
            <w:lang w:val="en-GB"/>
          </w:rPr>
          <w:t>3</w:t>
        </w:r>
        <w:r w:rsidR="000F0B0B">
          <w:rPr>
            <w:rFonts w:asciiTheme="minorHAnsi" w:eastAsiaTheme="minorEastAsia" w:hAnsiTheme="minorHAnsi" w:cstheme="minorBidi"/>
            <w:b w:val="0"/>
            <w:bCs w:val="0"/>
            <w:noProof/>
            <w:szCs w:val="24"/>
          </w:rPr>
          <w:tab/>
        </w:r>
        <w:r w:rsidR="000F0B0B" w:rsidRPr="008D25B0">
          <w:rPr>
            <w:rStyle w:val="Hyperlink"/>
            <w:noProof/>
            <w:lang w:val="en-GB"/>
          </w:rPr>
          <w:t>Video decoder configuration for single track carriage: #170</w:t>
        </w:r>
        <w:r w:rsidR="000F0B0B">
          <w:rPr>
            <w:noProof/>
            <w:webHidden/>
          </w:rPr>
          <w:tab/>
        </w:r>
        <w:r w:rsidR="000F0B0B">
          <w:rPr>
            <w:noProof/>
            <w:webHidden/>
          </w:rPr>
          <w:fldChar w:fldCharType="begin"/>
        </w:r>
        <w:r w:rsidR="000F0B0B">
          <w:rPr>
            <w:noProof/>
            <w:webHidden/>
          </w:rPr>
          <w:instrText xml:space="preserve"> PAGEREF _Toc94204571 \h </w:instrText>
        </w:r>
        <w:r w:rsidR="000F0B0B">
          <w:rPr>
            <w:noProof/>
            <w:webHidden/>
          </w:rPr>
        </w:r>
        <w:r w:rsidR="000F0B0B">
          <w:rPr>
            <w:noProof/>
            <w:webHidden/>
          </w:rPr>
          <w:fldChar w:fldCharType="separate"/>
        </w:r>
        <w:r w:rsidR="000F0B0B">
          <w:rPr>
            <w:noProof/>
            <w:webHidden/>
          </w:rPr>
          <w:t>2</w:t>
        </w:r>
        <w:r w:rsidR="000F0B0B">
          <w:rPr>
            <w:noProof/>
            <w:webHidden/>
          </w:rPr>
          <w:fldChar w:fldCharType="end"/>
        </w:r>
      </w:hyperlink>
    </w:p>
    <w:p w14:paraId="6535CD51" w14:textId="4CB64692" w:rsidR="000F0B0B" w:rsidRDefault="00000000">
      <w:pPr>
        <w:pStyle w:val="TOC1"/>
        <w:rPr>
          <w:rFonts w:asciiTheme="minorHAnsi" w:eastAsiaTheme="minorEastAsia" w:hAnsiTheme="minorHAnsi" w:cstheme="minorBidi"/>
          <w:b w:val="0"/>
          <w:bCs w:val="0"/>
          <w:noProof/>
          <w:szCs w:val="24"/>
        </w:rPr>
      </w:pPr>
      <w:hyperlink w:anchor="_Toc94204572" w:history="1">
        <w:r w:rsidR="000F0B0B" w:rsidRPr="008D25B0">
          <w:rPr>
            <w:rStyle w:val="Hyperlink"/>
            <w:noProof/>
            <w:lang w:val="en-GB"/>
          </w:rPr>
          <w:t>4</w:t>
        </w:r>
        <w:r w:rsidR="000F0B0B">
          <w:rPr>
            <w:rFonts w:asciiTheme="minorHAnsi" w:eastAsiaTheme="minorEastAsia" w:hAnsiTheme="minorHAnsi" w:cstheme="minorBidi"/>
            <w:b w:val="0"/>
            <w:bCs w:val="0"/>
            <w:noProof/>
            <w:szCs w:val="24"/>
          </w:rPr>
          <w:tab/>
        </w:r>
        <w:r w:rsidR="000F0B0B" w:rsidRPr="008D25B0">
          <w:rPr>
            <w:rStyle w:val="Hyperlink"/>
            <w:noProof/>
            <w:lang w:val="en-GB"/>
          </w:rPr>
          <w:t>V3CVector3 precision and sign: #193</w:t>
        </w:r>
        <w:r w:rsidR="000F0B0B">
          <w:rPr>
            <w:noProof/>
            <w:webHidden/>
          </w:rPr>
          <w:tab/>
        </w:r>
        <w:r w:rsidR="000F0B0B">
          <w:rPr>
            <w:noProof/>
            <w:webHidden/>
          </w:rPr>
          <w:fldChar w:fldCharType="begin"/>
        </w:r>
        <w:r w:rsidR="000F0B0B">
          <w:rPr>
            <w:noProof/>
            <w:webHidden/>
          </w:rPr>
          <w:instrText xml:space="preserve"> PAGEREF _Toc94204572 \h </w:instrText>
        </w:r>
        <w:r w:rsidR="000F0B0B">
          <w:rPr>
            <w:noProof/>
            <w:webHidden/>
          </w:rPr>
        </w:r>
        <w:r w:rsidR="000F0B0B">
          <w:rPr>
            <w:noProof/>
            <w:webHidden/>
          </w:rPr>
          <w:fldChar w:fldCharType="separate"/>
        </w:r>
        <w:r w:rsidR="000F0B0B">
          <w:rPr>
            <w:noProof/>
            <w:webHidden/>
          </w:rPr>
          <w:t>3</w:t>
        </w:r>
        <w:r w:rsidR="000F0B0B">
          <w:rPr>
            <w:noProof/>
            <w:webHidden/>
          </w:rPr>
          <w:fldChar w:fldCharType="end"/>
        </w:r>
      </w:hyperlink>
    </w:p>
    <w:p w14:paraId="634BCA15" w14:textId="5C128609" w:rsidR="00BC1590" w:rsidRDefault="00C02E55" w:rsidP="0018563E">
      <w:pPr>
        <w:rPr>
          <w:rFonts w:cs="Times New Roman"/>
          <w:lang w:val="en-GB"/>
        </w:rPr>
      </w:pPr>
      <w:r>
        <w:rPr>
          <w:rFonts w:cs="Times New Roman"/>
          <w:lang w:val="en-GB"/>
        </w:rPr>
        <w:fldChar w:fldCharType="end"/>
      </w:r>
    </w:p>
    <w:p w14:paraId="2E3E7174" w14:textId="74A9CFAD" w:rsidR="00BC1590" w:rsidRDefault="00BC1590" w:rsidP="000E3262">
      <w:pPr>
        <w:pStyle w:val="Head1"/>
        <w:rPr>
          <w:lang w:val="en-GB"/>
        </w:rPr>
      </w:pPr>
      <w:r>
        <w:rPr>
          <w:lang w:val="en-GB"/>
        </w:rPr>
        <w:br w:type="page"/>
      </w:r>
      <w:bookmarkStart w:id="31" w:name="_Toc94204567"/>
      <w:r w:rsidR="0012382D">
        <w:rPr>
          <w:lang w:val="en-GB"/>
        </w:rPr>
        <w:lastRenderedPageBreak/>
        <w:t>Introduction</w:t>
      </w:r>
      <w:bookmarkEnd w:id="31"/>
    </w:p>
    <w:p w14:paraId="78F19126" w14:textId="0D5BE856" w:rsidR="0012382D" w:rsidRPr="000E3262" w:rsidRDefault="00E12346" w:rsidP="008A0A9E">
      <w:pPr>
        <w:jc w:val="both"/>
        <w:rPr>
          <w:lang w:val="en-GB"/>
        </w:rPr>
      </w:pPr>
      <w:r>
        <w:rPr>
          <w:lang w:val="en-GB"/>
        </w:rPr>
        <w:t>This document contains</w:t>
      </w:r>
      <w:r w:rsidR="0012382D">
        <w:rPr>
          <w:lang w:val="en-GB"/>
        </w:rPr>
        <w:t xml:space="preserve"> the defects under investigation for 23090-10 V3C carriage in ISOBMFF.</w:t>
      </w:r>
      <w:r w:rsidR="00E925E8">
        <w:rPr>
          <w:lang w:val="en-GB"/>
        </w:rPr>
        <w:t xml:space="preserve"> We are also tracking the defects in the MPEG internal GitLab </w:t>
      </w:r>
      <w:hyperlink r:id="rId10" w:history="1">
        <w:r w:rsidR="00E925E8" w:rsidRPr="00E925E8">
          <w:rPr>
            <w:rStyle w:val="Hyperlink"/>
            <w:lang w:val="en-GB"/>
          </w:rPr>
          <w:t>Issue#224</w:t>
        </w:r>
      </w:hyperlink>
      <w:r w:rsidR="00E925E8">
        <w:rPr>
          <w:lang w:val="en-GB"/>
        </w:rPr>
        <w:t xml:space="preserve"> where the most up to date version of </w:t>
      </w:r>
      <w:proofErr w:type="spellStart"/>
      <w:r w:rsidR="00E925E8">
        <w:rPr>
          <w:lang w:val="en-GB"/>
        </w:rPr>
        <w:t>DuI</w:t>
      </w:r>
      <w:proofErr w:type="spellEnd"/>
      <w:r w:rsidR="00E925E8">
        <w:rPr>
          <w:lang w:val="en-GB"/>
        </w:rPr>
        <w:t xml:space="preserve"> can be found.</w:t>
      </w:r>
    </w:p>
    <w:p w14:paraId="0A4F99D4" w14:textId="719325E2" w:rsidR="0012382D" w:rsidRDefault="0012382D" w:rsidP="000E3262">
      <w:pPr>
        <w:pStyle w:val="Head1"/>
        <w:rPr>
          <w:lang w:val="en-GB"/>
        </w:rPr>
      </w:pPr>
      <w:bookmarkStart w:id="32" w:name="_Toc94204568"/>
      <w:r w:rsidRPr="0012382D">
        <w:rPr>
          <w:lang w:val="en-GB"/>
        </w:rPr>
        <w:t xml:space="preserve">Object definition issues: </w:t>
      </w:r>
      <w:hyperlink r:id="rId11" w:history="1">
        <w:r w:rsidRPr="000E3262">
          <w:rPr>
            <w:rStyle w:val="Hyperlink"/>
            <w:lang w:val="en-GB"/>
          </w:rPr>
          <w:t>#192</w:t>
        </w:r>
        <w:bookmarkEnd w:id="32"/>
      </w:hyperlink>
    </w:p>
    <w:p w14:paraId="40D4A66E" w14:textId="10686327" w:rsidR="00E925E8" w:rsidRDefault="00DC464F" w:rsidP="008A0A9E">
      <w:pPr>
        <w:jc w:val="both"/>
        <w:rPr>
          <w:rFonts w:cs="Times New Roman"/>
          <w:lang w:val="en-GB"/>
        </w:rPr>
      </w:pPr>
      <w:r>
        <w:rPr>
          <w:rFonts w:cs="Times New Roman"/>
          <w:lang w:val="en-GB"/>
        </w:rPr>
        <w:t>T</w:t>
      </w:r>
      <w:r w:rsidR="00E925E8">
        <w:rPr>
          <w:rFonts w:cs="Times New Roman"/>
          <w:lang w:val="en-GB"/>
        </w:rPr>
        <w:t>wo issues</w:t>
      </w:r>
      <w:r>
        <w:rPr>
          <w:rFonts w:cs="Times New Roman"/>
          <w:lang w:val="en-GB"/>
        </w:rPr>
        <w:t xml:space="preserve"> with the syntax definition of </w:t>
      </w:r>
      <w:r w:rsidRPr="00DC464F">
        <w:rPr>
          <w:rStyle w:val="codeZchn"/>
        </w:rPr>
        <w:t>V3CObject</w:t>
      </w:r>
      <w:r w:rsidR="00E925E8">
        <w:rPr>
          <w:rFonts w:cs="Times New Roman"/>
          <w:lang w:val="en-GB"/>
        </w:rPr>
        <w:t xml:space="preserve"> are identified so far</w:t>
      </w:r>
      <w:r>
        <w:rPr>
          <w:rFonts w:cs="Times New Roman"/>
          <w:lang w:val="en-GB"/>
        </w:rPr>
        <w:t>. Both issues are of the same nature and described below:</w:t>
      </w:r>
    </w:p>
    <w:p w14:paraId="3857DAA5" w14:textId="7274DC68" w:rsidR="00DC464F" w:rsidRDefault="00DC464F" w:rsidP="00DC464F">
      <w:pPr>
        <w:pStyle w:val="Head2"/>
        <w:rPr>
          <w:lang w:val="en-GB"/>
        </w:rPr>
      </w:pPr>
      <w:bookmarkStart w:id="33" w:name="_Ref93741591"/>
      <w:bookmarkStart w:id="34" w:name="_Toc94204569"/>
      <w:r w:rsidRPr="0096429D">
        <w:rPr>
          <w:rStyle w:val="codeZchn"/>
        </w:rPr>
        <w:t>obj_idx_length</w:t>
      </w:r>
      <w:bookmarkEnd w:id="33"/>
      <w:bookmarkEnd w:id="34"/>
    </w:p>
    <w:p w14:paraId="7E51FD34" w14:textId="5544625C" w:rsidR="008A0A9E" w:rsidRPr="008A0A9E" w:rsidRDefault="00E12346" w:rsidP="008A0A9E">
      <w:pPr>
        <w:jc w:val="both"/>
        <w:rPr>
          <w:lang w:val="en-GB"/>
        </w:rPr>
      </w:pPr>
      <w:r>
        <w:rPr>
          <w:lang w:val="en-GB"/>
        </w:rPr>
        <w:t>The syntax definition of the</w:t>
      </w:r>
      <w:r w:rsidR="008A0A9E" w:rsidRPr="008A0A9E">
        <w:rPr>
          <w:lang w:val="en-GB"/>
        </w:rPr>
        <w:t xml:space="preserve"> </w:t>
      </w:r>
      <w:r w:rsidR="008A0A9E" w:rsidRPr="008A0A9E">
        <w:rPr>
          <w:rStyle w:val="codeZchn"/>
        </w:rPr>
        <w:t>V3CObject</w:t>
      </w:r>
      <w:r w:rsidR="008A0A9E" w:rsidRPr="008A0A9E">
        <w:rPr>
          <w:lang w:val="en-GB"/>
        </w:rPr>
        <w:t xml:space="preserve"> </w:t>
      </w:r>
      <w:r>
        <w:rPr>
          <w:lang w:val="en-GB"/>
        </w:rPr>
        <w:t>includes the following two lines</w:t>
      </w:r>
      <w:r w:rsidR="008A0A9E" w:rsidRPr="008A0A9E">
        <w:rPr>
          <w:lang w:val="en-GB"/>
        </w:rPr>
        <w:t>:</w:t>
      </w:r>
    </w:p>
    <w:p w14:paraId="06B191A5" w14:textId="604D2586" w:rsidR="008A0A9E" w:rsidRDefault="008A0A9E" w:rsidP="008A0A9E">
      <w:pPr>
        <w:pStyle w:val="code"/>
      </w:pPr>
      <w:r w:rsidRPr="008A0A9E">
        <w:t>...</w:t>
      </w:r>
      <w:r>
        <w:br/>
      </w:r>
      <w:r w:rsidRPr="008A0A9E">
        <w:t>unsigned int(8) obj_idx_length;</w:t>
      </w:r>
      <w:r>
        <w:br/>
      </w:r>
      <w:r w:rsidRPr="008A0A9E">
        <w:t>unsigned int(obj_idx_length * 8) soi_object_idx;</w:t>
      </w:r>
      <w:r>
        <w:br/>
      </w:r>
      <w:r w:rsidRPr="008A0A9E">
        <w:t>...</w:t>
      </w:r>
    </w:p>
    <w:p w14:paraId="0AA57C5F" w14:textId="77777777" w:rsidR="008A0A9E" w:rsidRPr="008A0A9E" w:rsidRDefault="008A0A9E" w:rsidP="008A0A9E">
      <w:pPr>
        <w:rPr>
          <w:lang w:val="en-GB"/>
        </w:rPr>
      </w:pPr>
    </w:p>
    <w:p w14:paraId="111B8CDC" w14:textId="44371A14" w:rsidR="008A0A9E" w:rsidRDefault="00E12346" w:rsidP="008A0A9E">
      <w:pPr>
        <w:jc w:val="both"/>
        <w:rPr>
          <w:lang w:val="en-GB"/>
        </w:rPr>
      </w:pPr>
      <w:r>
        <w:rPr>
          <w:lang w:val="en-GB"/>
        </w:rPr>
        <w:t>However, i</w:t>
      </w:r>
      <w:r w:rsidR="008A0A9E" w:rsidRPr="008A0A9E">
        <w:rPr>
          <w:lang w:val="en-GB"/>
        </w:rPr>
        <w:t xml:space="preserve">f </w:t>
      </w:r>
      <w:r w:rsidR="008A0A9E" w:rsidRPr="008A0A9E">
        <w:rPr>
          <w:rStyle w:val="codeZchn"/>
        </w:rPr>
        <w:t>obj_idx_length</w:t>
      </w:r>
      <w:r>
        <w:rPr>
          <w:rStyle w:val="codeZchn"/>
        </w:rPr>
        <w:t xml:space="preserve"> </w:t>
      </w:r>
      <w:r w:rsidRPr="00E12346">
        <w:t>is set to</w:t>
      </w:r>
      <w:r w:rsidR="008A0A9E" w:rsidRPr="00E12346">
        <w:t xml:space="preserve"> 0 </w:t>
      </w:r>
      <w:r w:rsidR="008A0A9E" w:rsidRPr="008A0A9E">
        <w:rPr>
          <w:lang w:val="en-GB"/>
        </w:rPr>
        <w:t>it will result in 0 bits</w:t>
      </w:r>
      <w:r w:rsidR="004A70D1">
        <w:rPr>
          <w:lang w:val="en-GB"/>
        </w:rPr>
        <w:t xml:space="preserve"> to be signalled</w:t>
      </w:r>
      <w:r w:rsidR="008A0A9E" w:rsidRPr="008A0A9E">
        <w:rPr>
          <w:lang w:val="en-GB"/>
        </w:rPr>
        <w:t xml:space="preserve"> for </w:t>
      </w:r>
      <w:r w:rsidR="008A0A9E" w:rsidRPr="008A0A9E">
        <w:rPr>
          <w:rStyle w:val="codeZchn"/>
        </w:rPr>
        <w:t>soi_object_idx</w:t>
      </w:r>
      <w:r w:rsidR="004A70D1">
        <w:rPr>
          <w:lang w:val="en-GB"/>
        </w:rPr>
        <w:t>, which is not quite aligned with 23090-5 (V3C) specification.</w:t>
      </w:r>
    </w:p>
    <w:p w14:paraId="375A6DEA" w14:textId="77777777" w:rsidR="008A0A9E" w:rsidRPr="008A0A9E" w:rsidRDefault="008A0A9E" w:rsidP="008A0A9E">
      <w:pPr>
        <w:jc w:val="both"/>
        <w:rPr>
          <w:lang w:val="en-GB"/>
        </w:rPr>
      </w:pPr>
    </w:p>
    <w:p w14:paraId="7EEC195D" w14:textId="3C0815BC" w:rsidR="008A0A9E" w:rsidRPr="008A0A9E" w:rsidRDefault="008A0A9E" w:rsidP="008A0A9E">
      <w:pPr>
        <w:jc w:val="both"/>
        <w:rPr>
          <w:lang w:val="en-GB"/>
        </w:rPr>
      </w:pPr>
      <w:r w:rsidRPr="008A0A9E">
        <w:rPr>
          <w:lang w:val="en-GB"/>
        </w:rPr>
        <w:t xml:space="preserve">According to </w:t>
      </w:r>
      <w:r>
        <w:rPr>
          <w:lang w:val="en-GB"/>
        </w:rPr>
        <w:t>23090-</w:t>
      </w:r>
      <w:r w:rsidRPr="008A0A9E">
        <w:rPr>
          <w:lang w:val="en-GB"/>
        </w:rPr>
        <w:t>5:</w:t>
      </w:r>
    </w:p>
    <w:p w14:paraId="42960A75" w14:textId="77777777" w:rsidR="008A0A9E" w:rsidRPr="0096429D" w:rsidRDefault="008A0A9E" w:rsidP="0096429D">
      <w:pPr>
        <w:ind w:left="540"/>
        <w:jc w:val="both"/>
        <w:rPr>
          <w:i/>
          <w:iCs/>
          <w:lang w:val="en-GB"/>
        </w:rPr>
      </w:pPr>
      <w:r w:rsidRPr="0096429D">
        <w:rPr>
          <w:rStyle w:val="codeZchn"/>
          <w:i/>
          <w:iCs/>
        </w:rPr>
        <w:t>soi_object_idx[ i ]</w:t>
      </w:r>
      <w:r w:rsidRPr="0096429D">
        <w:rPr>
          <w:i/>
          <w:iCs/>
          <w:lang w:val="en-GB"/>
        </w:rPr>
        <w:t xml:space="preserve"> indicates the object index of the </w:t>
      </w:r>
      <w:proofErr w:type="spellStart"/>
      <w:r w:rsidRPr="0096429D">
        <w:rPr>
          <w:i/>
          <w:iCs/>
          <w:lang w:val="en-GB"/>
        </w:rPr>
        <w:t>i-th</w:t>
      </w:r>
      <w:proofErr w:type="spellEnd"/>
      <w:r w:rsidRPr="0096429D">
        <w:rPr>
          <w:i/>
          <w:iCs/>
          <w:lang w:val="en-GB"/>
        </w:rPr>
        <w:t xml:space="preserve"> object to be updated. The number of bits used to represent </w:t>
      </w:r>
      <w:r w:rsidRPr="0096429D">
        <w:rPr>
          <w:rStyle w:val="codeZchn"/>
          <w:i/>
          <w:iCs/>
        </w:rPr>
        <w:t>soi_object_idx[ i ]</w:t>
      </w:r>
      <w:r w:rsidRPr="0096429D">
        <w:rPr>
          <w:i/>
          <w:iCs/>
          <w:lang w:val="en-GB"/>
        </w:rPr>
        <w:t xml:space="preserve"> is equal to </w:t>
      </w:r>
      <w:r w:rsidRPr="0096429D">
        <w:rPr>
          <w:rStyle w:val="codeZchn"/>
          <w:i/>
          <w:iCs/>
        </w:rPr>
        <w:t>soi_log2_max_object_idx_updated_minus1 + 1</w:t>
      </w:r>
      <w:r w:rsidRPr="0096429D">
        <w:rPr>
          <w:i/>
          <w:iCs/>
          <w:lang w:val="en-GB"/>
        </w:rPr>
        <w:t>.</w:t>
      </w:r>
    </w:p>
    <w:p w14:paraId="111C0625" w14:textId="77777777" w:rsidR="008A0A9E" w:rsidRPr="008A0A9E" w:rsidRDefault="008A0A9E" w:rsidP="008A0A9E">
      <w:pPr>
        <w:jc w:val="both"/>
        <w:rPr>
          <w:lang w:val="en-GB"/>
        </w:rPr>
      </w:pPr>
    </w:p>
    <w:p w14:paraId="325E0A35" w14:textId="1B2E6B8F" w:rsidR="00805F91" w:rsidRDefault="008A0A9E" w:rsidP="008A0A9E">
      <w:pPr>
        <w:jc w:val="both"/>
        <w:rPr>
          <w:lang w:val="en-GB"/>
        </w:rPr>
      </w:pPr>
      <w:r w:rsidRPr="008A0A9E">
        <w:rPr>
          <w:lang w:val="en-GB"/>
        </w:rPr>
        <w:t xml:space="preserve">Where </w:t>
      </w:r>
      <w:r w:rsidRPr="0096429D">
        <w:rPr>
          <w:rStyle w:val="codeZchn"/>
        </w:rPr>
        <w:t>soi_log2_max_object_idx_updated_minus1</w:t>
      </w:r>
      <w:r w:rsidRPr="008A0A9E">
        <w:rPr>
          <w:lang w:val="en-GB"/>
        </w:rPr>
        <w:t xml:space="preserve"> is</w:t>
      </w:r>
      <w:r w:rsidR="0096429D">
        <w:rPr>
          <w:lang w:val="en-GB"/>
        </w:rPr>
        <w:t xml:space="preserve"> defined as</w:t>
      </w:r>
      <w:r w:rsidRPr="008A0A9E">
        <w:rPr>
          <w:lang w:val="en-GB"/>
        </w:rPr>
        <w:t xml:space="preserve"> </w:t>
      </w:r>
      <w:r w:rsidRPr="0096429D">
        <w:rPr>
          <w:rStyle w:val="codeZchn"/>
        </w:rPr>
        <w:t>u(5)</w:t>
      </w:r>
      <w:r w:rsidRPr="008A0A9E">
        <w:rPr>
          <w:lang w:val="en-GB"/>
        </w:rPr>
        <w:t xml:space="preserve">. </w:t>
      </w:r>
      <w:r w:rsidR="00805F91" w:rsidRPr="008A0A9E">
        <w:rPr>
          <w:lang w:val="en-GB"/>
        </w:rPr>
        <w:t>So,</w:t>
      </w:r>
      <w:r w:rsidRPr="008A0A9E">
        <w:rPr>
          <w:lang w:val="en-GB"/>
        </w:rPr>
        <w:t xml:space="preserve"> the index </w:t>
      </w:r>
      <w:r w:rsidR="00805F91">
        <w:rPr>
          <w:lang w:val="en-GB"/>
        </w:rPr>
        <w:t>signalling is always present, and its value is signalled with a minimum of 1 bit and the maximum of 32 bits.</w:t>
      </w:r>
    </w:p>
    <w:p w14:paraId="15F76136" w14:textId="5EE0FB54" w:rsidR="0096429D" w:rsidRDefault="0096429D" w:rsidP="008A0A9E">
      <w:pPr>
        <w:jc w:val="both"/>
        <w:rPr>
          <w:lang w:val="en-GB"/>
        </w:rPr>
      </w:pPr>
    </w:p>
    <w:p w14:paraId="7816B010" w14:textId="3E7DEAEC" w:rsidR="00805F91" w:rsidRPr="008A0A9E" w:rsidRDefault="00805F91" w:rsidP="008A0A9E">
      <w:pPr>
        <w:jc w:val="both"/>
        <w:rPr>
          <w:lang w:val="en-GB"/>
        </w:rPr>
      </w:pPr>
      <w:r>
        <w:rPr>
          <w:lang w:val="en-GB"/>
        </w:rPr>
        <w:t>One possible solution would be to change the syntax to:</w:t>
      </w:r>
    </w:p>
    <w:p w14:paraId="483C5687" w14:textId="615F1C2E" w:rsidR="0096429D" w:rsidRDefault="00C5289E" w:rsidP="00C5289E">
      <w:pPr>
        <w:pStyle w:val="code"/>
      </w:pPr>
      <w:r w:rsidRPr="00C5289E">
        <w:t>bit(6) reserved = 0;</w:t>
      </w:r>
      <w:r>
        <w:br/>
      </w:r>
      <w:r w:rsidRPr="00C5289E">
        <w:t>unsigned int(2) obj_idx_bytes_minus1;</w:t>
      </w:r>
      <w:r>
        <w:br/>
      </w:r>
      <w:r w:rsidRPr="00C5289E">
        <w:t>unsigned int((obj_idx_bytes_minus1 + 1)*8) soi_object_idx;</w:t>
      </w:r>
    </w:p>
    <w:p w14:paraId="18C8EE13" w14:textId="78012A27" w:rsidR="00A32EE4" w:rsidRPr="00A32EE4" w:rsidRDefault="00A32EE4" w:rsidP="003B4215">
      <w:pPr>
        <w:jc w:val="both"/>
        <w:rPr>
          <w:lang w:val="en-GB"/>
        </w:rPr>
      </w:pPr>
      <w:r>
        <w:rPr>
          <w:lang w:val="en-GB"/>
        </w:rPr>
        <w:t xml:space="preserve">This would disallow the number of bits used to signal </w:t>
      </w:r>
      <w:r w:rsidRPr="00A32EE4">
        <w:rPr>
          <w:rStyle w:val="codeZchn"/>
        </w:rPr>
        <w:t>soi_object_idx</w:t>
      </w:r>
      <w:r>
        <w:rPr>
          <w:lang w:val="en-GB"/>
        </w:rPr>
        <w:t xml:space="preserve"> to be less than 8 or greater than 32. Here, some trade-off needs to be made when dealing with less than 8 bits. </w:t>
      </w:r>
      <w:r w:rsidR="00BD1826">
        <w:rPr>
          <w:lang w:val="en-GB"/>
        </w:rPr>
        <w:t>To maintain byte alignment, t</w:t>
      </w:r>
      <w:r>
        <w:rPr>
          <w:lang w:val="en-GB"/>
        </w:rPr>
        <w:t>he example above will always use 8 bits</w:t>
      </w:r>
      <w:r w:rsidR="003B4215">
        <w:rPr>
          <w:lang w:val="en-GB"/>
        </w:rPr>
        <w:t xml:space="preserve"> on the systems level </w:t>
      </w:r>
      <w:r w:rsidR="00BD1826">
        <w:rPr>
          <w:lang w:val="en-GB"/>
        </w:rPr>
        <w:t xml:space="preserve">even </w:t>
      </w:r>
      <w:r>
        <w:rPr>
          <w:lang w:val="en-GB"/>
        </w:rPr>
        <w:t xml:space="preserve">if the </w:t>
      </w:r>
      <w:r w:rsidRPr="0096429D">
        <w:rPr>
          <w:rStyle w:val="codeZchn"/>
          <w:i/>
          <w:iCs/>
        </w:rPr>
        <w:t>soi_log2_max_object_idx_updated_minus1</w:t>
      </w:r>
      <w:r w:rsidR="003B4215">
        <w:rPr>
          <w:rStyle w:val="codeZchn"/>
          <w:i/>
          <w:iCs/>
        </w:rPr>
        <w:t>&lt;</w:t>
      </w:r>
      <w:r w:rsidR="00BD1826">
        <w:rPr>
          <w:rStyle w:val="codeZchn"/>
          <w:i/>
          <w:iCs/>
        </w:rPr>
        <w:t>=</w:t>
      </w:r>
      <w:r w:rsidR="003B4215">
        <w:rPr>
          <w:rStyle w:val="codeZchn"/>
          <w:i/>
          <w:iCs/>
        </w:rPr>
        <w:t>7</w:t>
      </w:r>
      <w:r w:rsidR="003B4215">
        <w:rPr>
          <w:lang w:val="en-GB"/>
        </w:rPr>
        <w:t xml:space="preserve"> on the codec level.</w:t>
      </w:r>
    </w:p>
    <w:p w14:paraId="0681C390" w14:textId="25F81513" w:rsidR="00DC464F" w:rsidRDefault="00DC464F" w:rsidP="00DC464F">
      <w:pPr>
        <w:pStyle w:val="Head2"/>
        <w:rPr>
          <w:lang w:val="en-GB"/>
        </w:rPr>
      </w:pPr>
      <w:bookmarkStart w:id="35" w:name="_Toc94204570"/>
      <w:r w:rsidRPr="0096429D">
        <w:rPr>
          <w:rStyle w:val="codeZchn"/>
        </w:rPr>
        <w:t>obj_dep_idx_length</w:t>
      </w:r>
      <w:bookmarkEnd w:id="35"/>
    </w:p>
    <w:p w14:paraId="60FB0FCC" w14:textId="35CFDA52" w:rsidR="00DC464F" w:rsidRPr="0012382D" w:rsidRDefault="008A0A9E" w:rsidP="008A0A9E">
      <w:pPr>
        <w:jc w:val="both"/>
        <w:rPr>
          <w:rFonts w:cs="Times New Roman"/>
          <w:lang w:val="en-GB"/>
        </w:rPr>
      </w:pPr>
      <w:r>
        <w:rPr>
          <w:rFonts w:cs="Times New Roman"/>
          <w:lang w:val="en-GB"/>
        </w:rPr>
        <w:t xml:space="preserve">This is the same issue which occurs on a different place. The same solution as for the one identified in Section </w:t>
      </w:r>
      <w:r>
        <w:rPr>
          <w:rFonts w:cs="Times New Roman"/>
          <w:lang w:val="en-GB"/>
        </w:rPr>
        <w:fldChar w:fldCharType="begin"/>
      </w:r>
      <w:r>
        <w:rPr>
          <w:rFonts w:cs="Times New Roman"/>
          <w:lang w:val="en-GB"/>
        </w:rPr>
        <w:instrText xml:space="preserve"> REF _Ref93741591 \r \h </w:instrText>
      </w:r>
      <w:r>
        <w:rPr>
          <w:rFonts w:cs="Times New Roman"/>
          <w:lang w:val="en-GB"/>
        </w:rPr>
      </w:r>
      <w:r>
        <w:rPr>
          <w:rFonts w:cs="Times New Roman"/>
          <w:lang w:val="en-GB"/>
        </w:rPr>
        <w:fldChar w:fldCharType="separate"/>
      </w:r>
      <w:r>
        <w:rPr>
          <w:rFonts w:cs="Times New Roman"/>
          <w:lang w:val="en-GB"/>
        </w:rPr>
        <w:t>2.1</w:t>
      </w:r>
      <w:r>
        <w:rPr>
          <w:rFonts w:cs="Times New Roman"/>
          <w:lang w:val="en-GB"/>
        </w:rPr>
        <w:fldChar w:fldCharType="end"/>
      </w:r>
      <w:r>
        <w:rPr>
          <w:rFonts w:cs="Times New Roman"/>
          <w:lang w:val="en-GB"/>
        </w:rPr>
        <w:t xml:space="preserve"> shall be applied in this case as well.</w:t>
      </w:r>
    </w:p>
    <w:p w14:paraId="622980D8" w14:textId="2B942503" w:rsidR="0012382D" w:rsidRDefault="0012382D" w:rsidP="000E3262">
      <w:pPr>
        <w:pStyle w:val="Head1"/>
        <w:rPr>
          <w:lang w:val="en-GB"/>
        </w:rPr>
      </w:pPr>
      <w:bookmarkStart w:id="36" w:name="_Toc94204571"/>
      <w:r w:rsidRPr="0012382D">
        <w:rPr>
          <w:lang w:val="en-GB"/>
        </w:rPr>
        <w:t xml:space="preserve">Video decoder configuration for single track carriage: </w:t>
      </w:r>
      <w:hyperlink r:id="rId12" w:history="1">
        <w:r w:rsidRPr="000E3262">
          <w:rPr>
            <w:rStyle w:val="Hyperlink"/>
            <w:lang w:val="en-GB"/>
          </w:rPr>
          <w:t>#170</w:t>
        </w:r>
        <w:bookmarkEnd w:id="36"/>
      </w:hyperlink>
    </w:p>
    <w:p w14:paraId="04EC70F6" w14:textId="0EBE40E6" w:rsidR="00D546B0" w:rsidRPr="00D546B0" w:rsidRDefault="00D546B0" w:rsidP="00D546B0">
      <w:pPr>
        <w:jc w:val="both"/>
        <w:rPr>
          <w:lang w:val="en-GB"/>
        </w:rPr>
      </w:pPr>
      <w:r w:rsidRPr="00D546B0">
        <w:rPr>
          <w:lang w:val="en-GB"/>
        </w:rPr>
        <w:t xml:space="preserve">By design of ISOBMFF the sample description table gives all the detailed information about the coding type used, and any initialization information needed for that coding. However, </w:t>
      </w:r>
      <w:r w:rsidRPr="00D546B0">
        <w:rPr>
          <w:lang w:val="en-GB"/>
        </w:rPr>
        <w:lastRenderedPageBreak/>
        <w:t xml:space="preserve">section 7.3 of </w:t>
      </w:r>
      <w:r>
        <w:rPr>
          <w:lang w:val="en-GB"/>
        </w:rPr>
        <w:t>23090-10</w:t>
      </w:r>
      <w:r w:rsidRPr="00D546B0">
        <w:rPr>
          <w:lang w:val="en-GB"/>
        </w:rPr>
        <w:t xml:space="preserve"> specifies the single-track carriage of V3C data in so called V3C Bitstream track where the sample entry of a V3C Bitstream Track is defined as follows:</w:t>
      </w:r>
    </w:p>
    <w:p w14:paraId="5BCD411C" w14:textId="77777777" w:rsidR="00944A48" w:rsidRDefault="00944A48" w:rsidP="00D546B0">
      <w:pPr>
        <w:jc w:val="both"/>
        <w:rPr>
          <w:lang w:val="en-GB"/>
        </w:rPr>
      </w:pPr>
    </w:p>
    <w:p w14:paraId="4A048A73" w14:textId="25ED2894" w:rsidR="00944A48" w:rsidRDefault="00944A48" w:rsidP="00944A48">
      <w:pPr>
        <w:pStyle w:val="code"/>
      </w:pPr>
      <w:r w:rsidRPr="00944A48">
        <w:t>aligned(8) class V3CBitstreamSampleEntry() extends VolumetricVisualSampleEntry (type) {</w:t>
      </w:r>
      <w:r>
        <w:br/>
      </w:r>
      <w:r w:rsidRPr="00944A48">
        <w:tab/>
        <w:t>// type is 'v3e1' or 'v3eg'</w:t>
      </w:r>
      <w:r>
        <w:br/>
      </w:r>
      <w:r w:rsidRPr="00944A48">
        <w:tab/>
        <w:t>V3CConfigurationBox config;</w:t>
      </w:r>
      <w:r>
        <w:br/>
      </w:r>
      <w:r w:rsidRPr="00944A48">
        <w:t>}</w:t>
      </w:r>
    </w:p>
    <w:p w14:paraId="0683C9B3" w14:textId="77777777" w:rsidR="00944A48" w:rsidRPr="00D546B0" w:rsidRDefault="00944A48" w:rsidP="00944A48">
      <w:pPr>
        <w:jc w:val="both"/>
        <w:rPr>
          <w:lang w:val="en-GB"/>
        </w:rPr>
      </w:pPr>
    </w:p>
    <w:p w14:paraId="153C5FC9" w14:textId="5EC3C911" w:rsidR="00D546B0" w:rsidRDefault="00D546B0" w:rsidP="00D546B0">
      <w:pPr>
        <w:jc w:val="both"/>
        <w:rPr>
          <w:lang w:val="en-GB"/>
        </w:rPr>
      </w:pPr>
      <w:r w:rsidRPr="00944A48">
        <w:rPr>
          <w:rStyle w:val="codeZchn"/>
        </w:rPr>
        <w:t>V3CConfigurationBox</w:t>
      </w:r>
      <w:r w:rsidRPr="00D546B0">
        <w:rPr>
          <w:lang w:val="en-GB"/>
        </w:rPr>
        <w:t xml:space="preserve"> stores the </w:t>
      </w:r>
      <w:r w:rsidRPr="00944A48">
        <w:rPr>
          <w:rStyle w:val="codeZchn"/>
        </w:rPr>
        <w:t>V3C_VPS</w:t>
      </w:r>
      <w:r w:rsidRPr="00D546B0">
        <w:rPr>
          <w:lang w:val="en-GB"/>
        </w:rPr>
        <w:t xml:space="preserve"> alongside with all Atlas Parameter Sets such as </w:t>
      </w:r>
      <w:r w:rsidRPr="00944A48">
        <w:rPr>
          <w:rStyle w:val="codeZchn"/>
        </w:rPr>
        <w:t>ASPS, AFPS, AAPS</w:t>
      </w:r>
      <w:r w:rsidRPr="00D546B0">
        <w:rPr>
          <w:lang w:val="en-GB"/>
        </w:rPr>
        <w:t xml:space="preserve"> or </w:t>
      </w:r>
      <w:r w:rsidRPr="00944A48">
        <w:rPr>
          <w:rStyle w:val="codeZchn"/>
        </w:rPr>
        <w:t>CASPS</w:t>
      </w:r>
      <w:r w:rsidRPr="00D546B0">
        <w:rPr>
          <w:lang w:val="en-GB"/>
        </w:rPr>
        <w:t xml:space="preserve"> for that track. Depending on the sample entry type we either allow or disallow the atlas parameter sets to be present in the samples of that track. While samples of ‘v3eg’ track (in-band track) </w:t>
      </w:r>
      <w:r w:rsidRPr="00944A48">
        <w:rPr>
          <w:i/>
          <w:iCs/>
          <w:lang w:val="en-GB"/>
        </w:rPr>
        <w:t>can</w:t>
      </w:r>
      <w:r w:rsidRPr="00D546B0">
        <w:rPr>
          <w:lang w:val="en-GB"/>
        </w:rPr>
        <w:t xml:space="preserve"> contain parameter sets, samples of ‘v3e1’ track (out-of-band track) </w:t>
      </w:r>
      <w:r w:rsidRPr="00944A48">
        <w:rPr>
          <w:i/>
          <w:iCs/>
          <w:lang w:val="en-GB"/>
        </w:rPr>
        <w:t>cannot</w:t>
      </w:r>
      <w:r w:rsidRPr="00D546B0">
        <w:rPr>
          <w:lang w:val="en-GB"/>
        </w:rPr>
        <w:t>.</w:t>
      </w:r>
    </w:p>
    <w:p w14:paraId="1805791B" w14:textId="77777777" w:rsidR="00944A48" w:rsidRPr="00D546B0" w:rsidRDefault="00944A48" w:rsidP="00D546B0">
      <w:pPr>
        <w:jc w:val="both"/>
        <w:rPr>
          <w:lang w:val="en-GB"/>
        </w:rPr>
      </w:pPr>
    </w:p>
    <w:p w14:paraId="48336C59" w14:textId="31EC767F" w:rsidR="00D546B0" w:rsidRDefault="00D546B0" w:rsidP="00D546B0">
      <w:pPr>
        <w:jc w:val="both"/>
        <w:rPr>
          <w:lang w:val="en-GB"/>
        </w:rPr>
      </w:pPr>
      <w:r w:rsidRPr="00D546B0">
        <w:rPr>
          <w:lang w:val="en-GB"/>
        </w:rPr>
        <w:t xml:space="preserve">However, we are </w:t>
      </w:r>
      <w:r w:rsidR="00944A48">
        <w:rPr>
          <w:lang w:val="en-GB"/>
        </w:rPr>
        <w:t xml:space="preserve">currently </w:t>
      </w:r>
      <w:r w:rsidRPr="00D546B0">
        <w:rPr>
          <w:lang w:val="en-GB"/>
        </w:rPr>
        <w:t>not saying anything about the video components of the V3C Bitstream Track, which raises the following questions:</w:t>
      </w:r>
    </w:p>
    <w:p w14:paraId="578AB6FC" w14:textId="16E07C89" w:rsidR="000F663A" w:rsidRDefault="000F663A" w:rsidP="000F663A">
      <w:pPr>
        <w:pStyle w:val="ListParagraph"/>
        <w:numPr>
          <w:ilvl w:val="0"/>
          <w:numId w:val="9"/>
        </w:numPr>
        <w:jc w:val="both"/>
        <w:rPr>
          <w:lang w:val="en-GB"/>
        </w:rPr>
      </w:pPr>
      <w:r w:rsidRPr="00D546B0">
        <w:rPr>
          <w:lang w:val="en-GB"/>
        </w:rPr>
        <w:t>Sample entry is used to provide the</w:t>
      </w:r>
      <w:r>
        <w:rPr>
          <w:lang w:val="en-GB"/>
        </w:rPr>
        <w:t xml:space="preserve"> all the important</w:t>
      </w:r>
      <w:r w:rsidRPr="00D546B0">
        <w:rPr>
          <w:lang w:val="en-GB"/>
        </w:rPr>
        <w:t xml:space="preserve"> information about decoder initialization without reading samples and parsing their contents. However, currently it is not possible to initialize the video decoders without parsing samples and looking for VPS, SPS, and PPS for example.</w:t>
      </w:r>
    </w:p>
    <w:p w14:paraId="5DCCAB8F" w14:textId="724D260F" w:rsidR="000F663A" w:rsidRPr="000F663A" w:rsidRDefault="00D546B0" w:rsidP="000F663A">
      <w:pPr>
        <w:pStyle w:val="ListParagraph"/>
        <w:numPr>
          <w:ilvl w:val="0"/>
          <w:numId w:val="9"/>
        </w:numPr>
        <w:jc w:val="both"/>
        <w:rPr>
          <w:lang w:val="en-GB"/>
        </w:rPr>
      </w:pPr>
      <w:r w:rsidRPr="000F663A">
        <w:rPr>
          <w:lang w:val="en-GB"/>
        </w:rPr>
        <w:t>Is the out-of-band track of the type ‘v3e1’ really out-of-band, even if the parameter sets of the video components change over time</w:t>
      </w:r>
      <w:r w:rsidR="000F663A">
        <w:rPr>
          <w:lang w:val="en-GB"/>
        </w:rPr>
        <w:t xml:space="preserve"> but the V3C_VPS remains the same?</w:t>
      </w:r>
    </w:p>
    <w:p w14:paraId="4020979F" w14:textId="77777777" w:rsidR="000F663A" w:rsidRDefault="000F663A" w:rsidP="00D546B0">
      <w:pPr>
        <w:jc w:val="both"/>
        <w:rPr>
          <w:lang w:val="en-GB"/>
        </w:rPr>
      </w:pPr>
    </w:p>
    <w:p w14:paraId="62C9E94E" w14:textId="7B628F59" w:rsidR="00D546B0" w:rsidRPr="0012382D" w:rsidRDefault="00251B5B" w:rsidP="00251B5B">
      <w:pPr>
        <w:jc w:val="both"/>
        <w:rPr>
          <w:lang w:val="en-GB"/>
        </w:rPr>
      </w:pPr>
      <w:r>
        <w:rPr>
          <w:lang w:val="en-GB"/>
        </w:rPr>
        <w:t xml:space="preserve">The definition of </w:t>
      </w:r>
      <w:r w:rsidR="00D546B0" w:rsidRPr="00D546B0">
        <w:rPr>
          <w:lang w:val="en-GB"/>
        </w:rPr>
        <w:t xml:space="preserve">the </w:t>
      </w:r>
      <w:r w:rsidR="00D546B0" w:rsidRPr="00251B5B">
        <w:rPr>
          <w:rStyle w:val="codeZchn"/>
        </w:rPr>
        <w:t>V3CBitstreamSampleEntry</w:t>
      </w:r>
      <w:r w:rsidR="00D546B0" w:rsidRPr="00D546B0">
        <w:rPr>
          <w:lang w:val="en-GB"/>
        </w:rPr>
        <w:t xml:space="preserve"> </w:t>
      </w:r>
      <w:r>
        <w:rPr>
          <w:lang w:val="en-GB"/>
        </w:rPr>
        <w:t xml:space="preserve">should be extended </w:t>
      </w:r>
      <w:proofErr w:type="gramStart"/>
      <w:r>
        <w:rPr>
          <w:lang w:val="en-GB"/>
        </w:rPr>
        <w:t>in order to</w:t>
      </w:r>
      <w:proofErr w:type="gramEnd"/>
      <w:r w:rsidR="00D546B0" w:rsidRPr="00D546B0">
        <w:rPr>
          <w:lang w:val="en-GB"/>
        </w:rPr>
        <w:t xml:space="preserve"> provide </w:t>
      </w:r>
      <w:r w:rsidRPr="00D546B0">
        <w:rPr>
          <w:lang w:val="en-GB"/>
        </w:rPr>
        <w:t>signal</w:t>
      </w:r>
      <w:r>
        <w:rPr>
          <w:lang w:val="en-GB"/>
        </w:rPr>
        <w:t>ling for</w:t>
      </w:r>
      <w:r w:rsidR="00D546B0" w:rsidRPr="00D546B0">
        <w:rPr>
          <w:lang w:val="en-GB"/>
        </w:rPr>
        <w:t xml:space="preserve"> video decoder configuration</w:t>
      </w:r>
      <w:r>
        <w:rPr>
          <w:lang w:val="en-GB"/>
        </w:rPr>
        <w:t>.</w:t>
      </w:r>
    </w:p>
    <w:p w14:paraId="691087AB" w14:textId="05DAE1DC" w:rsidR="0012382D" w:rsidRDefault="0012382D" w:rsidP="000E3262">
      <w:pPr>
        <w:pStyle w:val="Head1"/>
        <w:rPr>
          <w:lang w:val="en-GB"/>
        </w:rPr>
      </w:pPr>
      <w:bookmarkStart w:id="37" w:name="_Toc94204572"/>
      <w:r w:rsidRPr="0012382D">
        <w:rPr>
          <w:lang w:val="en-GB"/>
        </w:rPr>
        <w:t xml:space="preserve">V3CVector3 precision and sign: </w:t>
      </w:r>
      <w:hyperlink r:id="rId13" w:history="1">
        <w:r w:rsidRPr="000E3262">
          <w:rPr>
            <w:rStyle w:val="Hyperlink"/>
            <w:lang w:val="en-GB"/>
          </w:rPr>
          <w:t>#193</w:t>
        </w:r>
        <w:bookmarkEnd w:id="37"/>
      </w:hyperlink>
    </w:p>
    <w:p w14:paraId="391756CA" w14:textId="33E38039" w:rsidR="000E3262" w:rsidDel="0096087D" w:rsidRDefault="000D6AF9" w:rsidP="000E3262">
      <w:pPr>
        <w:rPr>
          <w:del w:id="38" w:author="Dimitri Podborski" w:date="2022-08-24T17:56:00Z"/>
          <w:lang w:val="en-GB"/>
        </w:rPr>
      </w:pPr>
      <w:r>
        <w:rPr>
          <w:lang w:val="en-GB"/>
        </w:rPr>
        <w:t>The current definition of V3CVector3 does not allow signalling negative values and provides unnecessary means for signalling bitwise precision</w:t>
      </w:r>
      <w:r w:rsidR="006224DA">
        <w:rPr>
          <w:lang w:val="en-GB"/>
        </w:rPr>
        <w:t xml:space="preserve"> that cause more problems than solutions.</w:t>
      </w:r>
    </w:p>
    <w:p w14:paraId="69C33A3A" w14:textId="0D1762F8" w:rsidR="000E3262" w:rsidRDefault="000E3262" w:rsidP="000E3262">
      <w:pPr>
        <w:rPr>
          <w:ins w:id="39" w:author="Dimitri Podborski" w:date="2022-08-24T17:55:00Z"/>
          <w:lang w:val="en-GB"/>
        </w:rPr>
      </w:pPr>
    </w:p>
    <w:p w14:paraId="553C819C" w14:textId="38973132" w:rsidR="0096087D" w:rsidRDefault="0096087D" w:rsidP="0096087D">
      <w:pPr>
        <w:pStyle w:val="Head1"/>
        <w:rPr>
          <w:ins w:id="40" w:author="Dimitri Podborski" w:date="2022-08-24T17:56:00Z"/>
          <w:lang w:val="en-GB"/>
        </w:rPr>
      </w:pPr>
      <w:proofErr w:type="spellStart"/>
      <w:ins w:id="41" w:author="Dimitri Podborski" w:date="2022-08-24T17:55:00Z">
        <w:r w:rsidRPr="0096087D">
          <w:rPr>
            <w:lang w:val="en-GB"/>
          </w:rPr>
          <w:t>DynamicVolumetricMetadataSampleEntry</w:t>
        </w:r>
        <w:proofErr w:type="spellEnd"/>
        <w:r w:rsidRPr="0096087D">
          <w:rPr>
            <w:lang w:val="en-GB"/>
          </w:rPr>
          <w:t xml:space="preserve"> syntax</w:t>
        </w:r>
      </w:ins>
      <w:ins w:id="42" w:author="Dimitri Podborski" w:date="2022-08-24T17:56:00Z">
        <w:r>
          <w:rPr>
            <w:lang w:val="en-GB"/>
          </w:rPr>
          <w:t xml:space="preserve">: </w:t>
        </w:r>
        <w:r>
          <w:rPr>
            <w:lang w:val="en-GB"/>
          </w:rPr>
          <w:fldChar w:fldCharType="begin"/>
        </w:r>
        <w:r>
          <w:rPr>
            <w:lang w:val="en-GB"/>
          </w:rPr>
          <w:instrText xml:space="preserve"> HYPERLINK "http://mpegx.int-evry.fr/software/MPEG/Systems/PCC-SYS/23090-10-review/-/issues/226" </w:instrText>
        </w:r>
        <w:r>
          <w:rPr>
            <w:lang w:val="en-GB"/>
          </w:rPr>
        </w:r>
        <w:r>
          <w:rPr>
            <w:lang w:val="en-GB"/>
          </w:rPr>
          <w:fldChar w:fldCharType="separate"/>
        </w:r>
        <w:r w:rsidRPr="0096087D">
          <w:rPr>
            <w:rStyle w:val="Hyperlink"/>
            <w:lang w:val="en-GB"/>
          </w:rPr>
          <w:t>#226</w:t>
        </w:r>
        <w:r>
          <w:rPr>
            <w:lang w:val="en-GB"/>
          </w:rPr>
          <w:fldChar w:fldCharType="end"/>
        </w:r>
      </w:ins>
    </w:p>
    <w:p w14:paraId="1B472AED" w14:textId="1446B013" w:rsidR="0096087D" w:rsidRDefault="0096087D" w:rsidP="0096087D">
      <w:pPr>
        <w:rPr>
          <w:ins w:id="43" w:author="Dimitri Podborski" w:date="2022-08-24T17:57:00Z"/>
          <w:lang w:val="en-GB"/>
        </w:rPr>
      </w:pPr>
      <w:ins w:id="44" w:author="Dimitri Podborski" w:date="2022-08-24T17:57:00Z">
        <w:r w:rsidRPr="0096087D">
          <w:rPr>
            <w:lang w:val="en-GB"/>
          </w:rPr>
          <w:t xml:space="preserve">The syntax of </w:t>
        </w:r>
        <w:proofErr w:type="spellStart"/>
        <w:r w:rsidRPr="0096087D">
          <w:rPr>
            <w:lang w:val="en-GB"/>
          </w:rPr>
          <w:t>DynamicVolumetricMetadataSampleEntry</w:t>
        </w:r>
        <w:proofErr w:type="spellEnd"/>
        <w:r w:rsidRPr="0096087D">
          <w:rPr>
            <w:lang w:val="en-GB"/>
          </w:rPr>
          <w:t xml:space="preserve"> is missing an instance of V3CSpatialRegionCollectionBox it should be</w:t>
        </w:r>
        <w:r>
          <w:rPr>
            <w:lang w:val="en-GB"/>
          </w:rPr>
          <w:t xml:space="preserve"> defined as:</w:t>
        </w:r>
      </w:ins>
    </w:p>
    <w:p w14:paraId="76DD793A" w14:textId="1880B383" w:rsidR="0096087D" w:rsidRDefault="00D22E45" w:rsidP="00D22E45">
      <w:pPr>
        <w:pStyle w:val="code"/>
        <w:rPr>
          <w:ins w:id="45" w:author="Dimitri Podborski" w:date="2022-08-24T17:57:00Z"/>
          <w:sz w:val="20"/>
          <w:szCs w:val="18"/>
        </w:rPr>
      </w:pPr>
      <w:ins w:id="46" w:author="Dimitri Podborski" w:date="2022-08-24T17:57:00Z">
        <w:r w:rsidRPr="00D22E45">
          <w:rPr>
            <w:sz w:val="20"/>
            <w:szCs w:val="18"/>
            <w:rPrChange w:id="47" w:author="Dimitri Podborski" w:date="2022-08-24T17:57:00Z">
              <w:rPr/>
            </w:rPrChange>
          </w:rPr>
          <w:t>aligned(8) class DynamicVolumetricMetadataSampleEntry extends MetaDataSampleEntry('dyvm') {</w:t>
        </w:r>
        <w:r>
          <w:rPr>
            <w:sz w:val="20"/>
            <w:szCs w:val="18"/>
          </w:rPr>
          <w:br/>
        </w:r>
        <w:r w:rsidRPr="00D22E45">
          <w:rPr>
            <w:sz w:val="20"/>
            <w:szCs w:val="18"/>
            <w:rPrChange w:id="48" w:author="Dimitri Podborski" w:date="2022-08-24T17:57:00Z">
              <w:rPr/>
            </w:rPrChange>
          </w:rPr>
          <w:tab/>
          <w:t>V3CSpatialRegionCollectionBox spatial_regions;</w:t>
        </w:r>
        <w:r>
          <w:rPr>
            <w:sz w:val="20"/>
            <w:szCs w:val="18"/>
          </w:rPr>
          <w:br/>
        </w:r>
        <w:r w:rsidRPr="00D22E45">
          <w:rPr>
            <w:sz w:val="20"/>
            <w:szCs w:val="18"/>
            <w:rPrChange w:id="49" w:author="Dimitri Podborski" w:date="2022-08-24T17:57:00Z">
              <w:rPr/>
            </w:rPrChange>
          </w:rPr>
          <w:t>}</w:t>
        </w:r>
      </w:ins>
    </w:p>
    <w:p w14:paraId="24FBCC1F" w14:textId="730C3398" w:rsidR="00D22E45" w:rsidRDefault="00D22E45" w:rsidP="00D22E45">
      <w:pPr>
        <w:rPr>
          <w:ins w:id="50" w:author="Dimitri Podborski" w:date="2022-08-24T17:58:00Z"/>
          <w:lang w:val="en-GB"/>
        </w:rPr>
      </w:pPr>
      <w:ins w:id="51" w:author="Dimitri Podborski" w:date="2022-08-24T17:57:00Z">
        <w:r w:rsidRPr="00D22E45">
          <w:rPr>
            <w:lang w:val="en-GB"/>
          </w:rPr>
          <w:t xml:space="preserve">Where </w:t>
        </w:r>
        <w:r w:rsidRPr="00D22E45">
          <w:rPr>
            <w:rStyle w:val="codeZchn"/>
            <w:rPrChange w:id="52" w:author="Dimitri Podborski" w:date="2022-08-24T17:58:00Z">
              <w:rPr>
                <w:lang w:val="en-GB"/>
              </w:rPr>
            </w:rPrChange>
          </w:rPr>
          <w:t>spatial_regions</w:t>
        </w:r>
        <w:r w:rsidRPr="00D22E45">
          <w:rPr>
            <w:lang w:val="en-GB"/>
          </w:rPr>
          <w:t xml:space="preserve"> should also be mentioned in semantics</w:t>
        </w:r>
        <w:r>
          <w:rPr>
            <w:lang w:val="en-GB"/>
          </w:rPr>
          <w:t>.</w:t>
        </w:r>
      </w:ins>
    </w:p>
    <w:p w14:paraId="0ECDB4C8" w14:textId="014DE558" w:rsidR="00D22E45" w:rsidRPr="00D22E45" w:rsidRDefault="00D22E45">
      <w:pPr>
        <w:pStyle w:val="Head1"/>
        <w:rPr>
          <w:ins w:id="53" w:author="Dimitri Podborski" w:date="2022-08-24T17:58:00Z"/>
          <w:lang w:val="en-GB"/>
        </w:rPr>
        <w:pPrChange w:id="54" w:author="Dimitri Podborski" w:date="2022-08-24T17:58:00Z">
          <w:pPr/>
        </w:pPrChange>
      </w:pPr>
      <w:ins w:id="55" w:author="Dimitri Podborski" w:date="2022-08-24T17:58:00Z">
        <w:r w:rsidRPr="00D22E45">
          <w:rPr>
            <w:lang w:val="en-GB"/>
          </w:rPr>
          <w:t xml:space="preserve">On Atlas Parameter set </w:t>
        </w:r>
        <w:proofErr w:type="spellStart"/>
        <w:r w:rsidRPr="00D22E45">
          <w:rPr>
            <w:lang w:val="en-GB"/>
          </w:rPr>
          <w:t>SampleGroup</w:t>
        </w:r>
        <w:proofErr w:type="spellEnd"/>
        <w:r w:rsidRPr="00D22E45">
          <w:rPr>
            <w:lang w:val="en-GB"/>
          </w:rPr>
          <w:t xml:space="preserve"> usage</w:t>
        </w:r>
      </w:ins>
      <w:ins w:id="56" w:author="Dimitri Podborski" w:date="2022-08-24T18:07:00Z">
        <w:r w:rsidR="00062B4B">
          <w:rPr>
            <w:lang w:val="en-GB"/>
          </w:rPr>
          <w:t xml:space="preserve">: </w:t>
        </w:r>
      </w:ins>
      <w:ins w:id="57" w:author="Dimitri Podborski" w:date="2022-08-24T18:08:00Z">
        <w:r w:rsidR="00062B4B">
          <w:rPr>
            <w:lang w:val="en-GB"/>
          </w:rPr>
          <w:fldChar w:fldCharType="begin"/>
        </w:r>
        <w:r w:rsidR="00062B4B">
          <w:rPr>
            <w:lang w:val="en-GB"/>
          </w:rPr>
          <w:instrText xml:space="preserve"> HYPERLINK "http://mpegx.int-evry.fr/software/MPEG/Systems/PCC-SYS/23090-10-review/-/issues/230" </w:instrText>
        </w:r>
        <w:r w:rsidR="00062B4B">
          <w:rPr>
            <w:lang w:val="en-GB"/>
          </w:rPr>
        </w:r>
        <w:r w:rsidR="00062B4B">
          <w:rPr>
            <w:lang w:val="en-GB"/>
          </w:rPr>
          <w:fldChar w:fldCharType="separate"/>
        </w:r>
        <w:r w:rsidR="00062B4B" w:rsidRPr="00062B4B">
          <w:rPr>
            <w:rStyle w:val="Hyperlink"/>
            <w:lang w:val="en-GB"/>
          </w:rPr>
          <w:t>#230</w:t>
        </w:r>
        <w:r w:rsidR="00062B4B">
          <w:rPr>
            <w:lang w:val="en-GB"/>
          </w:rPr>
          <w:fldChar w:fldCharType="end"/>
        </w:r>
      </w:ins>
    </w:p>
    <w:p w14:paraId="1CBBF2E6" w14:textId="77777777" w:rsidR="000D6033" w:rsidRDefault="00D22E45" w:rsidP="00D22E45">
      <w:pPr>
        <w:rPr>
          <w:ins w:id="58" w:author="Dimitri Podborski" w:date="2022-08-24T18:02:00Z"/>
          <w:lang w:val="en-GB"/>
        </w:rPr>
      </w:pPr>
      <w:ins w:id="59" w:author="Dimitri Podborski" w:date="2022-08-24T17:58:00Z">
        <w:r w:rsidRPr="00D22E45">
          <w:rPr>
            <w:lang w:val="en-GB"/>
          </w:rPr>
          <w:t>It is not clear from the spec</w:t>
        </w:r>
      </w:ins>
      <w:ins w:id="60" w:author="Dimitri Podborski" w:date="2022-08-24T17:59:00Z">
        <w:r>
          <w:rPr>
            <w:lang w:val="en-GB"/>
          </w:rPr>
          <w:t>ification</w:t>
        </w:r>
      </w:ins>
      <w:ins w:id="61" w:author="Dimitri Podborski" w:date="2022-08-24T17:58:00Z">
        <w:r w:rsidRPr="00D22E45">
          <w:rPr>
            <w:lang w:val="en-GB"/>
          </w:rPr>
          <w:t xml:space="preserve"> how the parameter sets which are stored in </w:t>
        </w:r>
        <w:proofErr w:type="spellStart"/>
        <w:r w:rsidRPr="00D22E45">
          <w:rPr>
            <w:lang w:val="en-GB"/>
          </w:rPr>
          <w:t>sgpd</w:t>
        </w:r>
        <w:proofErr w:type="spellEnd"/>
        <w:r w:rsidRPr="00D22E45">
          <w:rPr>
            <w:lang w:val="en-GB"/>
          </w:rPr>
          <w:t xml:space="preserve"> shall be used. What should be the </w:t>
        </w:r>
        <w:proofErr w:type="spellStart"/>
        <w:r w:rsidRPr="00D22E45">
          <w:rPr>
            <w:lang w:val="en-GB"/>
          </w:rPr>
          <w:t>behavior</w:t>
        </w:r>
        <w:proofErr w:type="spellEnd"/>
        <w:r w:rsidRPr="00D22E45">
          <w:rPr>
            <w:lang w:val="en-GB"/>
          </w:rPr>
          <w:t xml:space="preserve"> if for example a sample N includes parameter sets and at the same time there is a </w:t>
        </w:r>
        <w:proofErr w:type="spellStart"/>
        <w:r w:rsidRPr="00D22E45">
          <w:rPr>
            <w:lang w:val="en-GB"/>
          </w:rPr>
          <w:t>vaps</w:t>
        </w:r>
        <w:proofErr w:type="spellEnd"/>
        <w:r w:rsidRPr="00D22E45">
          <w:rPr>
            <w:lang w:val="en-GB"/>
          </w:rPr>
          <w:t xml:space="preserve"> sample group associated with the same sample? </w:t>
        </w:r>
      </w:ins>
      <w:ins w:id="62" w:author="Dimitri Podborski" w:date="2022-08-24T18:00:00Z">
        <w:r>
          <w:rPr>
            <w:lang w:val="en-GB"/>
          </w:rPr>
          <w:t>It should be clarified w</w:t>
        </w:r>
      </w:ins>
      <w:ins w:id="63" w:author="Dimitri Podborski" w:date="2022-08-24T17:58:00Z">
        <w:r w:rsidRPr="00D22E45">
          <w:rPr>
            <w:lang w:val="en-GB"/>
          </w:rPr>
          <w:t xml:space="preserve">hich parameter sets </w:t>
        </w:r>
      </w:ins>
      <w:ins w:id="64" w:author="Dimitri Podborski" w:date="2022-08-24T18:00:00Z">
        <w:r>
          <w:rPr>
            <w:lang w:val="en-GB"/>
          </w:rPr>
          <w:t>should be used</w:t>
        </w:r>
      </w:ins>
      <w:ins w:id="65" w:author="Dimitri Podborski" w:date="2022-08-24T18:02:00Z">
        <w:r>
          <w:rPr>
            <w:lang w:val="en-GB"/>
          </w:rPr>
          <w:t>.</w:t>
        </w:r>
      </w:ins>
    </w:p>
    <w:p w14:paraId="45749A7D" w14:textId="77777777" w:rsidR="000D6033" w:rsidRDefault="000D6033" w:rsidP="00D22E45">
      <w:pPr>
        <w:rPr>
          <w:ins w:id="66" w:author="Dimitri Podborski" w:date="2022-08-24T18:02:00Z"/>
          <w:lang w:val="en-GB"/>
        </w:rPr>
      </w:pPr>
    </w:p>
    <w:p w14:paraId="046396E1" w14:textId="2CDB8689" w:rsidR="00D22E45" w:rsidRPr="00D22E45" w:rsidRDefault="00D22E45" w:rsidP="00D22E45">
      <w:pPr>
        <w:rPr>
          <w:ins w:id="67" w:author="Dimitri Podborski" w:date="2022-08-24T17:58:00Z"/>
          <w:lang w:val="en-GB"/>
        </w:rPr>
      </w:pPr>
      <w:ins w:id="68" w:author="Dimitri Podborski" w:date="2022-08-24T18:02:00Z">
        <w:r>
          <w:rPr>
            <w:lang w:val="en-GB"/>
          </w:rPr>
          <w:t>In addition</w:t>
        </w:r>
        <w:r w:rsidR="000D6033">
          <w:rPr>
            <w:lang w:val="en-GB"/>
          </w:rPr>
          <w:t xml:space="preserve">, </w:t>
        </w:r>
      </w:ins>
      <w:ins w:id="69" w:author="Dimitri Podborski" w:date="2022-08-24T17:58:00Z">
        <w:r w:rsidRPr="00D22E45">
          <w:rPr>
            <w:lang w:val="en-GB"/>
          </w:rPr>
          <w:t xml:space="preserve">the </w:t>
        </w:r>
      </w:ins>
      <w:ins w:id="70" w:author="Dimitri Podborski" w:date="2022-08-24T18:02:00Z">
        <w:r w:rsidR="000D6033">
          <w:rPr>
            <w:lang w:val="en-GB"/>
          </w:rPr>
          <w:t xml:space="preserve">following </w:t>
        </w:r>
      </w:ins>
      <w:ins w:id="71" w:author="Dimitri Podborski" w:date="2022-08-24T17:58:00Z">
        <w:r w:rsidRPr="00D22E45">
          <w:rPr>
            <w:lang w:val="en-GB"/>
          </w:rPr>
          <w:t>note</w:t>
        </w:r>
      </w:ins>
      <w:ins w:id="72" w:author="Dimitri Podborski" w:date="2022-08-24T18:03:00Z">
        <w:r w:rsidR="000D6033">
          <w:rPr>
            <w:lang w:val="en-GB"/>
          </w:rPr>
          <w:t xml:space="preserve"> </w:t>
        </w:r>
      </w:ins>
      <w:ins w:id="73" w:author="Dimitri Podborski" w:date="2022-08-24T18:04:00Z">
        <w:r w:rsidR="000D6033">
          <w:rPr>
            <w:lang w:val="en-GB"/>
          </w:rPr>
          <w:t>could be improved</w:t>
        </w:r>
      </w:ins>
      <w:ins w:id="74" w:author="Dimitri Podborski" w:date="2022-08-24T18:03:00Z">
        <w:r w:rsidR="000D6033">
          <w:rPr>
            <w:lang w:val="en-GB"/>
          </w:rPr>
          <w:t>:</w:t>
        </w:r>
      </w:ins>
    </w:p>
    <w:p w14:paraId="7B9FE7A3" w14:textId="77777777" w:rsidR="00D22E45" w:rsidRPr="00D22E45" w:rsidRDefault="00D22E45" w:rsidP="00D22E45">
      <w:pPr>
        <w:rPr>
          <w:ins w:id="75" w:author="Dimitri Podborski" w:date="2022-08-24T17:58:00Z"/>
          <w:lang w:val="en-GB"/>
        </w:rPr>
      </w:pPr>
    </w:p>
    <w:p w14:paraId="4086575E" w14:textId="33C89CF0" w:rsidR="00D22E45" w:rsidRPr="000D6033" w:rsidRDefault="00D22E45">
      <w:pPr>
        <w:ind w:left="720"/>
        <w:rPr>
          <w:ins w:id="76" w:author="Dimitri Podborski" w:date="2022-08-24T18:02:00Z"/>
          <w:i/>
          <w:iCs/>
          <w:lang w:val="en-GB"/>
          <w:rPrChange w:id="77" w:author="Dimitri Podborski" w:date="2022-08-24T18:03:00Z">
            <w:rPr>
              <w:ins w:id="78" w:author="Dimitri Podborski" w:date="2022-08-24T18:02:00Z"/>
              <w:lang w:val="en-GB"/>
            </w:rPr>
          </w:rPrChange>
        </w:rPr>
        <w:pPrChange w:id="79" w:author="Dimitri Podborski" w:date="2022-08-24T18:03:00Z">
          <w:pPr/>
        </w:pPrChange>
      </w:pPr>
      <w:ins w:id="80" w:author="Dimitri Podborski" w:date="2022-08-24T17:58:00Z">
        <w:r w:rsidRPr="000D6033">
          <w:rPr>
            <w:i/>
            <w:iCs/>
            <w:lang w:val="en-GB"/>
            <w:rPrChange w:id="81" w:author="Dimitri Podborski" w:date="2022-08-24T18:03:00Z">
              <w:rPr>
                <w:lang w:val="en-GB"/>
              </w:rPr>
            </w:rPrChange>
          </w:rPr>
          <w:t>NOTE V3C atlas parameter set sample group can be used to improve random access of atlas tracks, by removing the need to replicate parameter sets and SEI messages for sync samples.</w:t>
        </w:r>
      </w:ins>
    </w:p>
    <w:p w14:paraId="32397636" w14:textId="77777777" w:rsidR="000D6033" w:rsidRPr="00D22E45" w:rsidRDefault="000D6033" w:rsidP="00D22E45">
      <w:pPr>
        <w:rPr>
          <w:ins w:id="82" w:author="Dimitri Podborski" w:date="2022-08-24T17:58:00Z"/>
          <w:lang w:val="en-GB"/>
        </w:rPr>
      </w:pPr>
    </w:p>
    <w:p w14:paraId="5F0FD036" w14:textId="590BEAE1" w:rsidR="00D22E45" w:rsidRDefault="000D6033" w:rsidP="00062B4B">
      <w:pPr>
        <w:rPr>
          <w:ins w:id="83" w:author="Dimitri Podborski" w:date="2022-08-24T18:07:00Z"/>
          <w:lang w:val="en-GB"/>
        </w:rPr>
      </w:pPr>
      <w:ins w:id="84" w:author="Dimitri Podborski" w:date="2022-08-24T18:04:00Z">
        <w:r>
          <w:rPr>
            <w:lang w:val="en-GB"/>
          </w:rPr>
          <w:t>Does the atlas parameter se</w:t>
        </w:r>
      </w:ins>
      <w:ins w:id="85" w:author="Dimitri Podborski" w:date="2022-08-24T18:05:00Z">
        <w:r>
          <w:rPr>
            <w:lang w:val="en-GB"/>
          </w:rPr>
          <w:t>t sample group really improve the random access or does it only address the problem of redundant information?</w:t>
        </w:r>
      </w:ins>
    </w:p>
    <w:p w14:paraId="393EA569" w14:textId="77777777" w:rsidR="00062B4B" w:rsidRPr="00D22E45" w:rsidRDefault="00062B4B" w:rsidP="00062B4B">
      <w:pPr>
        <w:rPr>
          <w:lang w:val="en-GB"/>
          <w:rPrChange w:id="86" w:author="Dimitri Podborski" w:date="2022-08-24T17:57:00Z">
            <w:rPr/>
          </w:rPrChange>
        </w:rPr>
      </w:pPr>
    </w:p>
    <w:sectPr w:rsidR="00062B4B" w:rsidRPr="00D22E45" w:rsidSect="00BC1590">
      <w:headerReference w:type="default" r:id="rId14"/>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20F92" w14:textId="77777777" w:rsidR="00C73A41" w:rsidRDefault="00C73A41" w:rsidP="009E784A">
      <w:r>
        <w:separator/>
      </w:r>
    </w:p>
  </w:endnote>
  <w:endnote w:type="continuationSeparator" w:id="0">
    <w:p w14:paraId="494895CB" w14:textId="77777777" w:rsidR="00C73A41" w:rsidRDefault="00C73A4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modern"/>
    <w:pitch w:val="fixed"/>
    <w:sig w:usb0="E0002AFF" w:usb1="C0007843" w:usb2="00000009" w:usb3="00000000" w:csb0="000001FF" w:csb1="00000000"/>
  </w:font>
  <w:font w:name="Calibri (Body)">
    <w:altName w:val="Calibri"/>
    <w:panose1 w:val="020B06040202020202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1E8BB" w14:textId="77777777" w:rsidR="00C73A41" w:rsidRDefault="00C73A41" w:rsidP="009E784A">
      <w:r>
        <w:separator/>
      </w:r>
    </w:p>
  </w:footnote>
  <w:footnote w:type="continuationSeparator" w:id="0">
    <w:p w14:paraId="48D32910" w14:textId="77777777" w:rsidR="00C73A41" w:rsidRDefault="00C73A4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2375AC"/>
    <w:multiLevelType w:val="hybridMultilevel"/>
    <w:tmpl w:val="51162290"/>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89A3358"/>
    <w:multiLevelType w:val="hybridMultilevel"/>
    <w:tmpl w:val="686432FA"/>
    <w:lvl w:ilvl="0" w:tplc="D1F67ABE">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14121846">
    <w:abstractNumId w:val="1"/>
  </w:num>
  <w:num w:numId="2" w16cid:durableId="1744642567">
    <w:abstractNumId w:val="2"/>
  </w:num>
  <w:num w:numId="3" w16cid:durableId="1138651072">
    <w:abstractNumId w:val="3"/>
  </w:num>
  <w:num w:numId="4" w16cid:durableId="1167945187">
    <w:abstractNumId w:val="5"/>
  </w:num>
  <w:num w:numId="5" w16cid:durableId="1880360466">
    <w:abstractNumId w:val="6"/>
  </w:num>
  <w:num w:numId="6" w16cid:durableId="1570924853">
    <w:abstractNumId w:val="6"/>
  </w:num>
  <w:num w:numId="7" w16cid:durableId="1200169593">
    <w:abstractNumId w:val="6"/>
  </w:num>
  <w:num w:numId="8" w16cid:durableId="1370375788">
    <w:abstractNumId w:val="4"/>
  </w:num>
  <w:num w:numId="9" w16cid:durableId="69854823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2]">
    <w15:presenceInfo w15:providerId="None" w15:userId="Dimitri Podborski"/>
  </w15:person>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351C3"/>
    <w:rsid w:val="00062B4B"/>
    <w:rsid w:val="000968DA"/>
    <w:rsid w:val="000C78E6"/>
    <w:rsid w:val="000D6033"/>
    <w:rsid w:val="000D6AF9"/>
    <w:rsid w:val="000E3262"/>
    <w:rsid w:val="000F0B0B"/>
    <w:rsid w:val="000F663A"/>
    <w:rsid w:val="0012382D"/>
    <w:rsid w:val="00132F97"/>
    <w:rsid w:val="001601F6"/>
    <w:rsid w:val="0017051E"/>
    <w:rsid w:val="0017144E"/>
    <w:rsid w:val="0018563E"/>
    <w:rsid w:val="00195FF0"/>
    <w:rsid w:val="00196997"/>
    <w:rsid w:val="001B5A3B"/>
    <w:rsid w:val="001E18A9"/>
    <w:rsid w:val="00251B5B"/>
    <w:rsid w:val="00263789"/>
    <w:rsid w:val="003226C8"/>
    <w:rsid w:val="00342AC6"/>
    <w:rsid w:val="00360A4F"/>
    <w:rsid w:val="00366F97"/>
    <w:rsid w:val="0037698F"/>
    <w:rsid w:val="00385C5D"/>
    <w:rsid w:val="00394F53"/>
    <w:rsid w:val="003B0FC6"/>
    <w:rsid w:val="003B4215"/>
    <w:rsid w:val="003D758C"/>
    <w:rsid w:val="004A70D1"/>
    <w:rsid w:val="004C352E"/>
    <w:rsid w:val="004E45B6"/>
    <w:rsid w:val="004F5473"/>
    <w:rsid w:val="00540DEA"/>
    <w:rsid w:val="00544CAC"/>
    <w:rsid w:val="0055530C"/>
    <w:rsid w:val="005612C2"/>
    <w:rsid w:val="005C2A51"/>
    <w:rsid w:val="0060567C"/>
    <w:rsid w:val="006224DA"/>
    <w:rsid w:val="00622C6C"/>
    <w:rsid w:val="0063127E"/>
    <w:rsid w:val="00651912"/>
    <w:rsid w:val="006E56C7"/>
    <w:rsid w:val="007A3B6C"/>
    <w:rsid w:val="007D3A0A"/>
    <w:rsid w:val="007F537F"/>
    <w:rsid w:val="0080377D"/>
    <w:rsid w:val="00804D88"/>
    <w:rsid w:val="00805670"/>
    <w:rsid w:val="00805F91"/>
    <w:rsid w:val="00881CCB"/>
    <w:rsid w:val="008A0A9E"/>
    <w:rsid w:val="008B7E4C"/>
    <w:rsid w:val="008E7795"/>
    <w:rsid w:val="00944A48"/>
    <w:rsid w:val="00954B0D"/>
    <w:rsid w:val="009569ED"/>
    <w:rsid w:val="0096087D"/>
    <w:rsid w:val="009636E0"/>
    <w:rsid w:val="0096429D"/>
    <w:rsid w:val="00980E7B"/>
    <w:rsid w:val="009B09C2"/>
    <w:rsid w:val="009C464E"/>
    <w:rsid w:val="009C5AAC"/>
    <w:rsid w:val="009D5D9F"/>
    <w:rsid w:val="009E5E4A"/>
    <w:rsid w:val="009E784A"/>
    <w:rsid w:val="00A07D88"/>
    <w:rsid w:val="00A32EE4"/>
    <w:rsid w:val="00A84EE3"/>
    <w:rsid w:val="00A96526"/>
    <w:rsid w:val="00AA1AFD"/>
    <w:rsid w:val="00AB2D06"/>
    <w:rsid w:val="00AE1FC2"/>
    <w:rsid w:val="00AF5B69"/>
    <w:rsid w:val="00B10D58"/>
    <w:rsid w:val="00B24CCE"/>
    <w:rsid w:val="00B276B0"/>
    <w:rsid w:val="00B536D6"/>
    <w:rsid w:val="00B62642"/>
    <w:rsid w:val="00B76095"/>
    <w:rsid w:val="00BA4293"/>
    <w:rsid w:val="00BA60FC"/>
    <w:rsid w:val="00BC1590"/>
    <w:rsid w:val="00BD1826"/>
    <w:rsid w:val="00C02E55"/>
    <w:rsid w:val="00C37B3C"/>
    <w:rsid w:val="00C5289E"/>
    <w:rsid w:val="00C73A41"/>
    <w:rsid w:val="00C86F05"/>
    <w:rsid w:val="00C955C7"/>
    <w:rsid w:val="00CB798F"/>
    <w:rsid w:val="00CD36BE"/>
    <w:rsid w:val="00CF1629"/>
    <w:rsid w:val="00D140C0"/>
    <w:rsid w:val="00D14A62"/>
    <w:rsid w:val="00D156B3"/>
    <w:rsid w:val="00D22E45"/>
    <w:rsid w:val="00D437AA"/>
    <w:rsid w:val="00D546B0"/>
    <w:rsid w:val="00D709E9"/>
    <w:rsid w:val="00D77233"/>
    <w:rsid w:val="00DC464F"/>
    <w:rsid w:val="00DE4DF7"/>
    <w:rsid w:val="00DE5BF9"/>
    <w:rsid w:val="00E12346"/>
    <w:rsid w:val="00E2002C"/>
    <w:rsid w:val="00E320F0"/>
    <w:rsid w:val="00E343F6"/>
    <w:rsid w:val="00E565AB"/>
    <w:rsid w:val="00E6138D"/>
    <w:rsid w:val="00E843CE"/>
    <w:rsid w:val="00E925E8"/>
    <w:rsid w:val="00E9507F"/>
    <w:rsid w:val="00E965CC"/>
    <w:rsid w:val="00EA12EF"/>
    <w:rsid w:val="00EE5C7F"/>
    <w:rsid w:val="00EF2D59"/>
    <w:rsid w:val="00F03F9B"/>
    <w:rsid w:val="00F419DA"/>
    <w:rsid w:val="00F73309"/>
    <w:rsid w:val="00FB7268"/>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2E55"/>
    <w:rPr>
      <w:rFonts w:ascii="Times New Roman" w:eastAsia="Arial" w:hAnsi="Times New Roman" w:cs="Arial"/>
      <w:sz w:val="24"/>
    </w:rPr>
  </w:style>
  <w:style w:type="paragraph" w:styleId="Heading1">
    <w:name w:val="heading 1"/>
    <w:basedOn w:val="Normal"/>
    <w:uiPriority w:val="9"/>
    <w:qFormat/>
    <w:pPr>
      <w:numPr>
        <w:numId w:val="7"/>
      </w:numPr>
      <w:outlineLvl w:val="0"/>
    </w:pPr>
    <w:rPr>
      <w:b/>
      <w:bCs/>
      <w:szCs w:val="24"/>
    </w:rPr>
  </w:style>
  <w:style w:type="paragraph" w:styleId="Heading2">
    <w:name w:val="heading 2"/>
    <w:basedOn w:val="Normal"/>
    <w:next w:val="Normal"/>
    <w:link w:val="Heading2Char"/>
    <w:uiPriority w:val="9"/>
    <w:semiHidden/>
    <w:unhideWhenUsed/>
    <w:qFormat/>
    <w:rsid w:val="000E326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E3262"/>
    <w:pPr>
      <w:keepNext/>
      <w:keepLines/>
      <w:numPr>
        <w:ilvl w:val="2"/>
        <w:numId w:val="7"/>
      </w:numPr>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Head1">
    <w:name w:val="Head 1"/>
    <w:basedOn w:val="Heading1"/>
    <w:qFormat/>
    <w:rsid w:val="000E3262"/>
    <w:pPr>
      <w:keepNext/>
      <w:widowControl/>
      <w:autoSpaceDE/>
      <w:autoSpaceDN/>
      <w:spacing w:before="240" w:after="60" w:line="276" w:lineRule="auto"/>
      <w:jc w:val="both"/>
    </w:pPr>
    <w:rPr>
      <w:rFonts w:eastAsia="Times New Roman" w:cs="Times New Roman"/>
      <w:kern w:val="32"/>
      <w:sz w:val="28"/>
      <w:szCs w:val="32"/>
      <w:lang w:eastAsia="en-GB"/>
    </w:rPr>
  </w:style>
  <w:style w:type="paragraph" w:customStyle="1" w:styleId="Head2">
    <w:name w:val="Head 2"/>
    <w:basedOn w:val="Heading2"/>
    <w:autoRedefine/>
    <w:qFormat/>
    <w:rsid w:val="00C02E55"/>
    <w:pPr>
      <w:keepLines w:val="0"/>
      <w:widowControl/>
      <w:autoSpaceDE/>
      <w:autoSpaceDN/>
      <w:spacing w:before="240" w:after="60" w:line="276" w:lineRule="auto"/>
      <w:jc w:val="both"/>
    </w:pPr>
    <w:rPr>
      <w:rFonts w:ascii="Times New Roman" w:eastAsia="Times New Roman" w:hAnsi="Times New Roman" w:cs="Times New Roman"/>
      <w:b/>
      <w:bCs/>
      <w:iCs/>
      <w:color w:val="auto"/>
      <w:sz w:val="28"/>
      <w:szCs w:val="28"/>
      <w:lang w:eastAsia="en-GB"/>
    </w:rPr>
  </w:style>
  <w:style w:type="character" w:customStyle="1" w:styleId="Heading2Char">
    <w:name w:val="Heading 2 Char"/>
    <w:basedOn w:val="DefaultParagraphFont"/>
    <w:link w:val="Heading2"/>
    <w:uiPriority w:val="9"/>
    <w:semiHidden/>
    <w:rsid w:val="000E326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0E3262"/>
    <w:pPr>
      <w:keepLines w:val="0"/>
      <w:widowControl/>
      <w:autoSpaceDE/>
      <w:autoSpaceDN/>
      <w:spacing w:before="240" w:after="60" w:line="276" w:lineRule="auto"/>
      <w:jc w:val="both"/>
    </w:pPr>
    <w:rPr>
      <w:rFonts w:ascii="Times New Roman" w:eastAsia="Times New Roman" w:hAnsi="Times New Roman" w:cs="Times New Roman"/>
      <w:b/>
      <w:bCs/>
      <w:color w:val="auto"/>
      <w:sz w:val="28"/>
      <w:szCs w:val="26"/>
      <w:lang w:eastAsia="en-GB"/>
    </w:rPr>
  </w:style>
  <w:style w:type="character" w:customStyle="1" w:styleId="Heading3Char">
    <w:name w:val="Heading 3 Char"/>
    <w:basedOn w:val="DefaultParagraphFont"/>
    <w:link w:val="Heading3"/>
    <w:uiPriority w:val="9"/>
    <w:semiHidden/>
    <w:rsid w:val="000E3262"/>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0E3262"/>
    <w:rPr>
      <w:color w:val="800080" w:themeColor="followedHyperlink"/>
      <w:u w:val="single"/>
    </w:rPr>
  </w:style>
  <w:style w:type="paragraph" w:customStyle="1" w:styleId="code">
    <w:name w:val="code"/>
    <w:basedOn w:val="Normal"/>
    <w:next w:val="Normal"/>
    <w:link w:val="codeZchn"/>
    <w:autoRedefine/>
    <w:qFormat/>
    <w:rsid w:val="008A0A9E"/>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pPr>
    <w:rPr>
      <w:rFonts w:ascii="Courier" w:eastAsia="MS Mincho" w:hAnsi="Courier" w:cs="Times New Roman"/>
      <w:noProof/>
      <w:lang w:val="en-GB"/>
    </w:rPr>
  </w:style>
  <w:style w:type="character" w:customStyle="1" w:styleId="codeZchn">
    <w:name w:val="code Zchn"/>
    <w:link w:val="code"/>
    <w:rsid w:val="008A0A9E"/>
    <w:rPr>
      <w:rFonts w:ascii="Courier" w:eastAsia="MS Mincho" w:hAnsi="Courier" w:cs="Times New Roman"/>
      <w:noProof/>
      <w:sz w:val="24"/>
      <w:lang w:val="en-GB"/>
    </w:rPr>
  </w:style>
  <w:style w:type="paragraph" w:styleId="TOC1">
    <w:name w:val="toc 1"/>
    <w:basedOn w:val="Normal"/>
    <w:next w:val="Normal"/>
    <w:autoRedefine/>
    <w:uiPriority w:val="39"/>
    <w:unhideWhenUsed/>
    <w:rsid w:val="00B276B0"/>
    <w:pPr>
      <w:tabs>
        <w:tab w:val="left" w:pos="440"/>
        <w:tab w:val="right" w:leader="dot" w:pos="9010"/>
      </w:tabs>
      <w:spacing w:before="120" w:after="120"/>
    </w:pPr>
    <w:rPr>
      <w:rFonts w:cs="Calibri (Body)"/>
      <w:b/>
      <w:bCs/>
      <w:szCs w:val="20"/>
    </w:rPr>
  </w:style>
  <w:style w:type="paragraph" w:styleId="TOC2">
    <w:name w:val="toc 2"/>
    <w:basedOn w:val="Normal"/>
    <w:next w:val="Normal"/>
    <w:autoRedefine/>
    <w:uiPriority w:val="39"/>
    <w:unhideWhenUsed/>
    <w:rsid w:val="00C02E55"/>
    <w:pPr>
      <w:ind w:left="220"/>
    </w:pPr>
    <w:rPr>
      <w:rFonts w:cstheme="minorHAnsi"/>
      <w:smallCaps/>
      <w:szCs w:val="20"/>
    </w:rPr>
  </w:style>
  <w:style w:type="paragraph" w:styleId="TOC3">
    <w:name w:val="toc 3"/>
    <w:basedOn w:val="Normal"/>
    <w:next w:val="Normal"/>
    <w:autoRedefine/>
    <w:uiPriority w:val="39"/>
    <w:unhideWhenUsed/>
    <w:rsid w:val="00C02E55"/>
    <w:pPr>
      <w:ind w:left="440"/>
    </w:pPr>
    <w:rPr>
      <w:rFonts w:cstheme="minorHAnsi"/>
      <w:i/>
      <w:iCs/>
      <w:szCs w:val="20"/>
    </w:rPr>
  </w:style>
  <w:style w:type="paragraph" w:styleId="TOC4">
    <w:name w:val="toc 4"/>
    <w:basedOn w:val="Normal"/>
    <w:next w:val="Normal"/>
    <w:autoRedefine/>
    <w:uiPriority w:val="39"/>
    <w:unhideWhenUsed/>
    <w:rsid w:val="00A07D88"/>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A07D88"/>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A07D88"/>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A07D88"/>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A07D88"/>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A07D88"/>
    <w:pPr>
      <w:ind w:left="1760"/>
    </w:pPr>
    <w:rPr>
      <w:rFonts w:asciiTheme="minorHAnsi" w:hAnsiTheme="minorHAnsi" w:cstheme="minorHAnsi"/>
      <w:sz w:val="18"/>
      <w:szCs w:val="18"/>
    </w:rPr>
  </w:style>
  <w:style w:type="paragraph" w:styleId="Revision">
    <w:name w:val="Revision"/>
    <w:hidden/>
    <w:uiPriority w:val="99"/>
    <w:semiHidden/>
    <w:rsid w:val="00EE5C7F"/>
    <w:pPr>
      <w:widowControl/>
      <w:autoSpaceDE/>
      <w:autoSpaceDN/>
    </w:pPr>
    <w:rPr>
      <w:rFonts w:ascii="Times New Roman" w:eastAsia="Arial" w:hAnsi="Times New Roman"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0108">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21855">
      <w:bodyDiv w:val="1"/>
      <w:marLeft w:val="0"/>
      <w:marRight w:val="0"/>
      <w:marTop w:val="0"/>
      <w:marBottom w:val="0"/>
      <w:divBdr>
        <w:top w:val="none" w:sz="0" w:space="0" w:color="auto"/>
        <w:left w:val="none" w:sz="0" w:space="0" w:color="auto"/>
        <w:bottom w:val="none" w:sz="0" w:space="0" w:color="auto"/>
        <w:right w:val="none" w:sz="0" w:space="0" w:color="auto"/>
      </w:divBdr>
    </w:div>
    <w:div w:id="1697269865">
      <w:bodyDiv w:val="1"/>
      <w:marLeft w:val="0"/>
      <w:marRight w:val="0"/>
      <w:marTop w:val="0"/>
      <w:marBottom w:val="0"/>
      <w:divBdr>
        <w:top w:val="none" w:sz="0" w:space="0" w:color="auto"/>
        <w:left w:val="none" w:sz="0" w:space="0" w:color="auto"/>
        <w:bottom w:val="none" w:sz="0" w:space="0" w:color="auto"/>
        <w:right w:val="none" w:sz="0" w:space="0" w:color="auto"/>
      </w:divBdr>
    </w:div>
    <w:div w:id="1828978691">
      <w:bodyDiv w:val="1"/>
      <w:marLeft w:val="0"/>
      <w:marRight w:val="0"/>
      <w:marTop w:val="0"/>
      <w:marBottom w:val="0"/>
      <w:divBdr>
        <w:top w:val="none" w:sz="0" w:space="0" w:color="auto"/>
        <w:left w:val="none" w:sz="0" w:space="0" w:color="auto"/>
        <w:bottom w:val="none" w:sz="0" w:space="0" w:color="auto"/>
        <w:right w:val="none" w:sz="0" w:space="0" w:color="auto"/>
      </w:divBdr>
    </w:div>
    <w:div w:id="2113815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PCC-SYS/23090-10-review/-/issues/19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PCC-SYS/23090-10-review/-/issues/170"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PCC-SYS/23090-10-review/-/issues/192"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mpegx.int-evry.fr/software/MPEG/Systems/PCC-SYS/23090-10-review/-/issues/224"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4F6A30-0ED5-1246-BDEF-194F0DE48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5</Pages>
  <Words>1080</Words>
  <Characters>6086</Characters>
  <Application>Microsoft Office Word</Application>
  <DocSecurity>0</DocSecurity>
  <Lines>164</Lines>
  <Paragraphs>93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Defects under investigation on ISO/IEC 23090-10</vt:lpstr>
      <vt:lpstr/>
    </vt:vector>
  </TitlesOfParts>
  <Manager/>
  <Company/>
  <LinksUpToDate>false</LinksUpToDate>
  <CharactersWithSpaces>7073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Defects under investigation on ISO/IEC 23090-10</dc:title>
  <dc:subject/>
  <dc:creator>Dimitri Podborski</dc:creator>
  <cp:keywords/>
  <dc:description/>
  <cp:lastModifiedBy>Dimitri Podborski</cp:lastModifiedBy>
  <cp:revision>24</cp:revision>
  <dcterms:created xsi:type="dcterms:W3CDTF">2021-07-16T01:47:00Z</dcterms:created>
  <dcterms:modified xsi:type="dcterms:W3CDTF">2023-01-21T08:19:00Z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0785</vt:lpwstr>
  </property>
  <property fmtid="{D5CDD505-2E9C-101B-9397-08002B2CF9AE}" pid="3" name="MDMSNumber">
    <vt:lpwstr>22309</vt:lpwstr>
  </property>
</Properties>
</file>