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B494C2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5D541E">
        <w:rPr>
          <w:rFonts w:ascii="Times New Roman" w:hAnsi="Times New Roman" w:cs="Times New Roman"/>
          <w:spacing w:val="28"/>
          <w:w w:val="115"/>
          <w:sz w:val="48"/>
          <w:szCs w:val="48"/>
          <w:u w:val="thick"/>
          <w:lang w:val="en-GB"/>
        </w:rPr>
        <w:t>0746</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12105D05" w:rsidR="00CB798F" w:rsidRPr="003319FC" w:rsidRDefault="004E45B6" w:rsidP="0022230F">
      <w:pPr>
        <w:tabs>
          <w:tab w:val="left" w:pos="3099"/>
        </w:tabs>
        <w:spacing w:after="0"/>
        <w:ind w:left="3099" w:hanging="2995"/>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B14704">
        <w:rPr>
          <w:rFonts w:ascii="Arial" w:hAnsi="Arial"/>
          <w:snapToGrid w:val="0"/>
          <w:w w:val="120"/>
          <w:sz w:val="24"/>
          <w:szCs w:val="24"/>
          <w:lang w:val="en-GB"/>
        </w:rPr>
        <w:t>Procedures for standard development and software of ISO/IEC 23090-13</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6538A38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1F20AC">
        <w:rPr>
          <w:rFonts w:ascii="Arial" w:hAnsi="Arial"/>
          <w:noProof/>
          <w:snapToGrid w:val="0"/>
          <w:w w:val="120"/>
          <w:sz w:val="24"/>
          <w:szCs w:val="24"/>
          <w:lang w:val="en-GB"/>
        </w:rPr>
        <w:t>2022-10-28</w:t>
      </w:r>
      <w:r w:rsidR="00C955C7" w:rsidRPr="003319FC">
        <w:rPr>
          <w:rFonts w:ascii="Arial" w:hAnsi="Arial"/>
          <w:snapToGrid w:val="0"/>
          <w:w w:val="120"/>
          <w:sz w:val="24"/>
          <w:szCs w:val="24"/>
          <w:lang w:val="en-GB"/>
        </w:rPr>
        <w:fldChar w:fldCharType="end"/>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4F89B51E"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777FA5">
        <w:rPr>
          <w:rFonts w:ascii="Arial" w:hAnsi="Arial"/>
          <w:noProof/>
          <w:snapToGrid w:val="0"/>
          <w:w w:val="120"/>
          <w:sz w:val="24"/>
          <w:szCs w:val="24"/>
          <w:lang w:val="en-GB"/>
        </w:rPr>
        <w:t>14</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proofErr w:type="spellStart"/>
      <w:r w:rsidR="00196997" w:rsidRPr="003319FC">
        <w:rPr>
          <w:rFonts w:ascii="Arial" w:hAnsi="Arial"/>
          <w:snapToGrid w:val="0"/>
          <w:w w:val="120"/>
          <w:sz w:val="24"/>
          <w:szCs w:val="24"/>
          <w:lang w:val="en-GB"/>
        </w:rPr>
        <w:t>samsung</w:t>
      </w:r>
      <w:proofErr w:type="spellEnd"/>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14CF50C9"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263E444"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5D541E">
        <w:rPr>
          <w:rFonts w:ascii="Times New Roman" w:eastAsia="SimSun" w:hAnsi="Times New Roman" w:cs="Times New Roman"/>
          <w:b/>
          <w:sz w:val="48"/>
          <w:szCs w:val="24"/>
          <w:lang w:val="en-GB" w:eastAsia="zh-CN"/>
        </w:rPr>
        <w:t>0746</w:t>
      </w:r>
      <w:r w:rsidR="004C352E" w:rsidRPr="004B40F3">
        <w:rPr>
          <w:rFonts w:ascii="Times New Roman" w:eastAsia="SimSun" w:hAnsi="Times New Roman" w:cs="Times New Roman"/>
          <w:b/>
          <w:sz w:val="48"/>
          <w:szCs w:val="24"/>
          <w:lang w:val="en-GB" w:eastAsia="zh-CN"/>
        </w:rPr>
        <w:fldChar w:fldCharType="end"/>
      </w:r>
    </w:p>
    <w:p w14:paraId="40403B12" w14:textId="044D54EE"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5D541E">
        <w:rPr>
          <w:rFonts w:ascii="Times New Roman" w:eastAsia="SimSun" w:hAnsi="Times New Roman" w:cs="Times New Roman"/>
          <w:b/>
          <w:noProof/>
          <w:sz w:val="28"/>
          <w:szCs w:val="24"/>
          <w:lang w:val="en-GB" w:eastAsia="zh-CN"/>
        </w:rPr>
        <w:t>October 2022</w:t>
      </w:r>
      <w:r w:rsidRPr="004B40F3">
        <w:rPr>
          <w:rFonts w:ascii="Times New Roman" w:eastAsia="SimSun" w:hAnsi="Times New Roman" w:cs="Times New Roman"/>
          <w:b/>
          <w:sz w:val="28"/>
          <w:szCs w:val="24"/>
          <w:lang w:val="en-GB" w:eastAsia="zh-CN"/>
        </w:rPr>
        <w:fldChar w:fldCharType="end"/>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w:t>
      </w:r>
      <w:r w:rsidR="005D541E">
        <w:rPr>
          <w:rFonts w:ascii="Times New Roman" w:eastAsia="SimSun" w:hAnsi="Times New Roman" w:cs="Times New Roman"/>
          <w:b/>
          <w:sz w:val="28"/>
          <w:szCs w:val="24"/>
          <w:lang w:val="en-GB" w:eastAsia="zh-CN"/>
        </w:rPr>
        <w:t>Mainz, 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7A9094D7"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B14704">
              <w:rPr>
                <w:rFonts w:ascii="Times New Roman" w:hAnsi="Times New Roman" w:cs="Times New Roman"/>
                <w:b/>
                <w:sz w:val="24"/>
                <w:szCs w:val="24"/>
                <w:lang w:val="en-GB"/>
              </w:rPr>
              <w:t>Procedures for standard development and software of ISO/IEC 23090-13</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4BE715E5"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5D541E">
              <w:rPr>
                <w:rFonts w:ascii="Times New Roman" w:hAnsi="Times New Roman" w:cs="Times New Roman"/>
                <w:b/>
                <w:sz w:val="24"/>
                <w:szCs w:val="24"/>
                <w:lang w:val="en-GB"/>
              </w:rPr>
              <w:t>22025</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09D8065A" w14:textId="77777777" w:rsidR="004A19CA" w:rsidRPr="004A19CA" w:rsidRDefault="004A19CA" w:rsidP="004A19CA">
      <w:pPr>
        <w:pStyle w:val="Heading1"/>
      </w:pPr>
      <w:bookmarkStart w:id="0" w:name="_Toc109368645"/>
      <w:r w:rsidRPr="004A19CA">
        <w:t>Scope</w:t>
      </w:r>
      <w:bookmarkEnd w:id="0"/>
    </w:p>
    <w:p w14:paraId="3F78667D" w14:textId="77777777" w:rsidR="004A19CA" w:rsidRDefault="004A19CA" w:rsidP="004A19CA">
      <w:pPr>
        <w:rPr>
          <w:lang w:val="en-GB" w:eastAsia="de-DE"/>
        </w:rPr>
      </w:pPr>
      <w:r w:rsidRPr="00CE14E7">
        <w:rPr>
          <w:lang w:val="en-GB" w:eastAsia="de-DE"/>
        </w:rPr>
        <w:t>This document provides information to support the development of ISO/IEC 23090-1</w:t>
      </w:r>
      <w:r>
        <w:rPr>
          <w:lang w:val="en-GB" w:eastAsia="de-DE"/>
        </w:rPr>
        <w:t>3</w:t>
      </w:r>
      <w:r w:rsidRPr="00CE14E7">
        <w:rPr>
          <w:lang w:val="en-GB" w:eastAsia="de-DE"/>
        </w:rPr>
        <w:t xml:space="preserve">. </w:t>
      </w:r>
    </w:p>
    <w:sdt>
      <w:sdtPr>
        <w:rPr>
          <w:rFonts w:ascii="Cambria" w:eastAsia="Arial" w:hAnsi="Cambria" w:cs="Arial"/>
          <w:color w:val="auto"/>
          <w:sz w:val="22"/>
          <w:szCs w:val="22"/>
        </w:rPr>
        <w:id w:val="1213846329"/>
        <w:docPartObj>
          <w:docPartGallery w:val="Table of Contents"/>
          <w:docPartUnique/>
        </w:docPartObj>
      </w:sdtPr>
      <w:sdtEndPr>
        <w:rPr>
          <w:b/>
          <w:bCs/>
          <w:noProof/>
        </w:rPr>
      </w:sdtEndPr>
      <w:sdtContent>
        <w:p w14:paraId="366AAEAD" w14:textId="5E209CD1" w:rsidR="000E506E" w:rsidRDefault="000E506E">
          <w:pPr>
            <w:pStyle w:val="TOCHeading"/>
          </w:pPr>
          <w:r>
            <w:t>Contents</w:t>
          </w:r>
        </w:p>
        <w:p w14:paraId="417488F9" w14:textId="505E825A" w:rsidR="00B14704" w:rsidRDefault="000E506E">
          <w:pPr>
            <w:pStyle w:val="TOC1"/>
            <w:tabs>
              <w:tab w:val="left" w:pos="440"/>
              <w:tab w:val="right" w:leader="dot" w:pos="9010"/>
            </w:tabs>
            <w:rPr>
              <w:rFonts w:asciiTheme="minorHAnsi" w:eastAsiaTheme="minorEastAsia" w:hAnsiTheme="minorHAnsi" w:cstheme="minorBidi"/>
              <w:noProof/>
              <w:lang w:val="en-NL" w:eastAsia="zh-CN"/>
            </w:rPr>
          </w:pPr>
          <w:r>
            <w:fldChar w:fldCharType="begin"/>
          </w:r>
          <w:r>
            <w:instrText xml:space="preserve"> TOC \o "1-3" \h \z \u </w:instrText>
          </w:r>
          <w:r>
            <w:fldChar w:fldCharType="separate"/>
          </w:r>
          <w:hyperlink w:anchor="_Toc109368645" w:history="1">
            <w:r w:rsidR="00B14704" w:rsidRPr="007E77F9">
              <w:rPr>
                <w:rStyle w:val="Hyperlink"/>
                <w:noProof/>
              </w:rPr>
              <w:t>1</w:t>
            </w:r>
            <w:r w:rsidR="00B14704">
              <w:rPr>
                <w:rFonts w:asciiTheme="minorHAnsi" w:eastAsiaTheme="minorEastAsia" w:hAnsiTheme="minorHAnsi" w:cstheme="minorBidi"/>
                <w:noProof/>
                <w:lang w:val="en-NL" w:eastAsia="zh-CN"/>
              </w:rPr>
              <w:tab/>
            </w:r>
            <w:r w:rsidR="00B14704" w:rsidRPr="007E77F9">
              <w:rPr>
                <w:rStyle w:val="Hyperlink"/>
                <w:noProof/>
              </w:rPr>
              <w:t>Scope</w:t>
            </w:r>
            <w:r w:rsidR="00B14704">
              <w:rPr>
                <w:noProof/>
                <w:webHidden/>
              </w:rPr>
              <w:tab/>
            </w:r>
            <w:r w:rsidR="00B14704">
              <w:rPr>
                <w:noProof/>
                <w:webHidden/>
              </w:rPr>
              <w:fldChar w:fldCharType="begin"/>
            </w:r>
            <w:r w:rsidR="00B14704">
              <w:rPr>
                <w:noProof/>
                <w:webHidden/>
              </w:rPr>
              <w:instrText xml:space="preserve"> PAGEREF _Toc109368645 \h </w:instrText>
            </w:r>
            <w:r w:rsidR="00B14704">
              <w:rPr>
                <w:noProof/>
                <w:webHidden/>
              </w:rPr>
            </w:r>
            <w:r w:rsidR="00B14704">
              <w:rPr>
                <w:noProof/>
                <w:webHidden/>
              </w:rPr>
              <w:fldChar w:fldCharType="separate"/>
            </w:r>
            <w:r w:rsidR="00B14704">
              <w:rPr>
                <w:noProof/>
                <w:webHidden/>
              </w:rPr>
              <w:t>1</w:t>
            </w:r>
            <w:r w:rsidR="00B14704">
              <w:rPr>
                <w:noProof/>
                <w:webHidden/>
              </w:rPr>
              <w:fldChar w:fldCharType="end"/>
            </w:r>
          </w:hyperlink>
        </w:p>
        <w:p w14:paraId="2EB79B24" w14:textId="0E5F039D" w:rsidR="00B14704" w:rsidRDefault="00777FA5">
          <w:pPr>
            <w:pStyle w:val="TOC1"/>
            <w:tabs>
              <w:tab w:val="left" w:pos="440"/>
              <w:tab w:val="right" w:leader="dot" w:pos="9010"/>
            </w:tabs>
            <w:rPr>
              <w:rFonts w:asciiTheme="minorHAnsi" w:eastAsiaTheme="minorEastAsia" w:hAnsiTheme="minorHAnsi" w:cstheme="minorBidi"/>
              <w:noProof/>
              <w:lang w:val="en-NL" w:eastAsia="zh-CN"/>
            </w:rPr>
          </w:pPr>
          <w:hyperlink w:anchor="_Toc109368646" w:history="1">
            <w:r w:rsidR="00B14704" w:rsidRPr="007E77F9">
              <w:rPr>
                <w:rStyle w:val="Hyperlink"/>
                <w:noProof/>
              </w:rPr>
              <w:t>2</w:t>
            </w:r>
            <w:r w:rsidR="00B14704">
              <w:rPr>
                <w:rFonts w:asciiTheme="minorHAnsi" w:eastAsiaTheme="minorEastAsia" w:hAnsiTheme="minorHAnsi" w:cstheme="minorBidi"/>
                <w:noProof/>
                <w:lang w:val="en-NL" w:eastAsia="zh-CN"/>
              </w:rPr>
              <w:tab/>
            </w:r>
            <w:r w:rsidR="00B14704" w:rsidRPr="007E77F9">
              <w:rPr>
                <w:rStyle w:val="Hyperlink"/>
                <w:noProof/>
              </w:rPr>
              <w:t>Reference software</w:t>
            </w:r>
            <w:r w:rsidR="00B14704">
              <w:rPr>
                <w:noProof/>
                <w:webHidden/>
              </w:rPr>
              <w:tab/>
            </w:r>
            <w:r w:rsidR="00B14704">
              <w:rPr>
                <w:noProof/>
                <w:webHidden/>
              </w:rPr>
              <w:fldChar w:fldCharType="begin"/>
            </w:r>
            <w:r w:rsidR="00B14704">
              <w:rPr>
                <w:noProof/>
                <w:webHidden/>
              </w:rPr>
              <w:instrText xml:space="preserve"> PAGEREF _Toc109368646 \h </w:instrText>
            </w:r>
            <w:r w:rsidR="00B14704">
              <w:rPr>
                <w:noProof/>
                <w:webHidden/>
              </w:rPr>
            </w:r>
            <w:r w:rsidR="00B14704">
              <w:rPr>
                <w:noProof/>
                <w:webHidden/>
              </w:rPr>
              <w:fldChar w:fldCharType="separate"/>
            </w:r>
            <w:r w:rsidR="00B14704">
              <w:rPr>
                <w:noProof/>
                <w:webHidden/>
              </w:rPr>
              <w:t>2</w:t>
            </w:r>
            <w:r w:rsidR="00B14704">
              <w:rPr>
                <w:noProof/>
                <w:webHidden/>
              </w:rPr>
              <w:fldChar w:fldCharType="end"/>
            </w:r>
          </w:hyperlink>
        </w:p>
        <w:p w14:paraId="54C77005" w14:textId="4F7B07F1"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47" w:history="1">
            <w:r w:rsidR="00B14704" w:rsidRPr="007E77F9">
              <w:rPr>
                <w:rStyle w:val="Hyperlink"/>
                <w:noProof/>
              </w:rPr>
              <w:t>2.1</w:t>
            </w:r>
            <w:r w:rsidR="00B14704">
              <w:rPr>
                <w:rFonts w:asciiTheme="minorHAnsi" w:eastAsiaTheme="minorEastAsia" w:hAnsiTheme="minorHAnsi" w:cstheme="minorBidi"/>
                <w:noProof/>
                <w:lang w:val="en-NL" w:eastAsia="zh-CN"/>
              </w:rPr>
              <w:tab/>
            </w:r>
            <w:r w:rsidR="00B14704" w:rsidRPr="007E77F9">
              <w:rPr>
                <w:rStyle w:val="Hyperlink"/>
                <w:noProof/>
              </w:rPr>
              <w:t>The libvdi library</w:t>
            </w:r>
            <w:r w:rsidR="00B14704">
              <w:rPr>
                <w:noProof/>
                <w:webHidden/>
              </w:rPr>
              <w:tab/>
            </w:r>
            <w:r w:rsidR="00B14704">
              <w:rPr>
                <w:noProof/>
                <w:webHidden/>
              </w:rPr>
              <w:fldChar w:fldCharType="begin"/>
            </w:r>
            <w:r w:rsidR="00B14704">
              <w:rPr>
                <w:noProof/>
                <w:webHidden/>
              </w:rPr>
              <w:instrText xml:space="preserve"> PAGEREF _Toc109368647 \h </w:instrText>
            </w:r>
            <w:r w:rsidR="00B14704">
              <w:rPr>
                <w:noProof/>
                <w:webHidden/>
              </w:rPr>
            </w:r>
            <w:r w:rsidR="00B14704">
              <w:rPr>
                <w:noProof/>
                <w:webHidden/>
              </w:rPr>
              <w:fldChar w:fldCharType="separate"/>
            </w:r>
            <w:r w:rsidR="00B14704">
              <w:rPr>
                <w:noProof/>
                <w:webHidden/>
              </w:rPr>
              <w:t>2</w:t>
            </w:r>
            <w:r w:rsidR="00B14704">
              <w:rPr>
                <w:noProof/>
                <w:webHidden/>
              </w:rPr>
              <w:fldChar w:fldCharType="end"/>
            </w:r>
          </w:hyperlink>
        </w:p>
        <w:p w14:paraId="022155A6" w14:textId="0D4F1BBF"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48" w:history="1">
            <w:r w:rsidR="00B14704" w:rsidRPr="007E77F9">
              <w:rPr>
                <w:rStyle w:val="Hyperlink"/>
                <w:noProof/>
              </w:rPr>
              <w:t>2.1.1</w:t>
            </w:r>
            <w:r w:rsidR="00B14704">
              <w:rPr>
                <w:rFonts w:asciiTheme="minorHAnsi" w:eastAsiaTheme="minorEastAsia" w:hAnsiTheme="minorHAnsi" w:cstheme="minorBidi"/>
                <w:noProof/>
                <w:lang w:val="en-NL" w:eastAsia="zh-CN"/>
              </w:rPr>
              <w:tab/>
            </w:r>
            <w:r w:rsidR="00B14704" w:rsidRPr="007E77F9">
              <w:rPr>
                <w:rStyle w:val="Hyperlink"/>
                <w:noProof/>
              </w:rPr>
              <w:t>Architecture</w:t>
            </w:r>
            <w:r w:rsidR="00B14704">
              <w:rPr>
                <w:noProof/>
                <w:webHidden/>
              </w:rPr>
              <w:tab/>
            </w:r>
            <w:r w:rsidR="00B14704">
              <w:rPr>
                <w:noProof/>
                <w:webHidden/>
              </w:rPr>
              <w:fldChar w:fldCharType="begin"/>
            </w:r>
            <w:r w:rsidR="00B14704">
              <w:rPr>
                <w:noProof/>
                <w:webHidden/>
              </w:rPr>
              <w:instrText xml:space="preserve"> PAGEREF _Toc109368648 \h </w:instrText>
            </w:r>
            <w:r w:rsidR="00B14704">
              <w:rPr>
                <w:noProof/>
                <w:webHidden/>
              </w:rPr>
            </w:r>
            <w:r w:rsidR="00B14704">
              <w:rPr>
                <w:noProof/>
                <w:webHidden/>
              </w:rPr>
              <w:fldChar w:fldCharType="separate"/>
            </w:r>
            <w:r w:rsidR="00B14704">
              <w:rPr>
                <w:noProof/>
                <w:webHidden/>
              </w:rPr>
              <w:t>2</w:t>
            </w:r>
            <w:r w:rsidR="00B14704">
              <w:rPr>
                <w:noProof/>
                <w:webHidden/>
              </w:rPr>
              <w:fldChar w:fldCharType="end"/>
            </w:r>
          </w:hyperlink>
        </w:p>
        <w:p w14:paraId="53DF6F03" w14:textId="52AC0FFB"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49" w:history="1">
            <w:r w:rsidR="00B14704" w:rsidRPr="007E77F9">
              <w:rPr>
                <w:rStyle w:val="Hyperlink"/>
                <w:noProof/>
              </w:rPr>
              <w:t>2.1.2</w:t>
            </w:r>
            <w:r w:rsidR="00B14704">
              <w:rPr>
                <w:rFonts w:asciiTheme="minorHAnsi" w:eastAsiaTheme="minorEastAsia" w:hAnsiTheme="minorHAnsi" w:cstheme="minorBidi"/>
                <w:noProof/>
                <w:lang w:val="en-NL" w:eastAsia="zh-CN"/>
              </w:rPr>
              <w:tab/>
            </w:r>
            <w:r w:rsidR="00B14704" w:rsidRPr="007E77F9">
              <w:rPr>
                <w:rStyle w:val="Hyperlink"/>
                <w:noProof/>
              </w:rPr>
              <w:t>Implementation</w:t>
            </w:r>
            <w:r w:rsidR="00B14704">
              <w:rPr>
                <w:noProof/>
                <w:webHidden/>
              </w:rPr>
              <w:tab/>
            </w:r>
            <w:r w:rsidR="00B14704">
              <w:rPr>
                <w:noProof/>
                <w:webHidden/>
              </w:rPr>
              <w:fldChar w:fldCharType="begin"/>
            </w:r>
            <w:r w:rsidR="00B14704">
              <w:rPr>
                <w:noProof/>
                <w:webHidden/>
              </w:rPr>
              <w:instrText xml:space="preserve"> PAGEREF _Toc109368649 \h </w:instrText>
            </w:r>
            <w:r w:rsidR="00B14704">
              <w:rPr>
                <w:noProof/>
                <w:webHidden/>
              </w:rPr>
            </w:r>
            <w:r w:rsidR="00B14704">
              <w:rPr>
                <w:noProof/>
                <w:webHidden/>
              </w:rPr>
              <w:fldChar w:fldCharType="separate"/>
            </w:r>
            <w:r w:rsidR="00B14704">
              <w:rPr>
                <w:noProof/>
                <w:webHidden/>
              </w:rPr>
              <w:t>3</w:t>
            </w:r>
            <w:r w:rsidR="00B14704">
              <w:rPr>
                <w:noProof/>
                <w:webHidden/>
              </w:rPr>
              <w:fldChar w:fldCharType="end"/>
            </w:r>
          </w:hyperlink>
        </w:p>
        <w:p w14:paraId="3DB2984A" w14:textId="556C40FF"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50" w:history="1">
            <w:r w:rsidR="00B14704" w:rsidRPr="007E77F9">
              <w:rPr>
                <w:rStyle w:val="Hyperlink"/>
                <w:noProof/>
              </w:rPr>
              <w:t>2.1.3</w:t>
            </w:r>
            <w:r w:rsidR="00B14704">
              <w:rPr>
                <w:rFonts w:asciiTheme="minorHAnsi" w:eastAsiaTheme="minorEastAsia" w:hAnsiTheme="minorHAnsi" w:cstheme="minorBidi"/>
                <w:noProof/>
                <w:lang w:val="en-NL" w:eastAsia="zh-CN"/>
              </w:rPr>
              <w:tab/>
            </w:r>
            <w:r w:rsidR="00B14704" w:rsidRPr="007E77F9">
              <w:rPr>
                <w:rStyle w:val="Hyperlink"/>
                <w:noProof/>
              </w:rPr>
              <w:t>Logistics</w:t>
            </w:r>
            <w:r w:rsidR="00B14704">
              <w:rPr>
                <w:noProof/>
                <w:webHidden/>
              </w:rPr>
              <w:tab/>
            </w:r>
            <w:r w:rsidR="00B14704">
              <w:rPr>
                <w:noProof/>
                <w:webHidden/>
              </w:rPr>
              <w:fldChar w:fldCharType="begin"/>
            </w:r>
            <w:r w:rsidR="00B14704">
              <w:rPr>
                <w:noProof/>
                <w:webHidden/>
              </w:rPr>
              <w:instrText xml:space="preserve"> PAGEREF _Toc109368650 \h </w:instrText>
            </w:r>
            <w:r w:rsidR="00B14704">
              <w:rPr>
                <w:noProof/>
                <w:webHidden/>
              </w:rPr>
            </w:r>
            <w:r w:rsidR="00B14704">
              <w:rPr>
                <w:noProof/>
                <w:webHidden/>
              </w:rPr>
              <w:fldChar w:fldCharType="separate"/>
            </w:r>
            <w:r w:rsidR="00B14704">
              <w:rPr>
                <w:noProof/>
                <w:webHidden/>
              </w:rPr>
              <w:t>3</w:t>
            </w:r>
            <w:r w:rsidR="00B14704">
              <w:rPr>
                <w:noProof/>
                <w:webHidden/>
              </w:rPr>
              <w:fldChar w:fldCharType="end"/>
            </w:r>
          </w:hyperlink>
        </w:p>
        <w:p w14:paraId="07892355" w14:textId="353D2047"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51" w:history="1">
            <w:r w:rsidR="00B14704" w:rsidRPr="007E77F9">
              <w:rPr>
                <w:rStyle w:val="Hyperlink"/>
                <w:noProof/>
              </w:rPr>
              <w:t>2.1.4</w:t>
            </w:r>
            <w:r w:rsidR="00B14704">
              <w:rPr>
                <w:rFonts w:asciiTheme="minorHAnsi" w:eastAsiaTheme="minorEastAsia" w:hAnsiTheme="minorHAnsi" w:cstheme="minorBidi"/>
                <w:noProof/>
                <w:lang w:val="en-NL" w:eastAsia="zh-CN"/>
              </w:rPr>
              <w:tab/>
            </w:r>
            <w:r w:rsidR="00B14704" w:rsidRPr="007E77F9">
              <w:rPr>
                <w:rStyle w:val="Hyperlink"/>
                <w:noProof/>
              </w:rPr>
              <w:t>Implementation status</w:t>
            </w:r>
            <w:r w:rsidR="00B14704">
              <w:rPr>
                <w:noProof/>
                <w:webHidden/>
              </w:rPr>
              <w:tab/>
            </w:r>
            <w:r w:rsidR="00B14704">
              <w:rPr>
                <w:noProof/>
                <w:webHidden/>
              </w:rPr>
              <w:fldChar w:fldCharType="begin"/>
            </w:r>
            <w:r w:rsidR="00B14704">
              <w:rPr>
                <w:noProof/>
                <w:webHidden/>
              </w:rPr>
              <w:instrText xml:space="preserve"> PAGEREF _Toc109368651 \h </w:instrText>
            </w:r>
            <w:r w:rsidR="00B14704">
              <w:rPr>
                <w:noProof/>
                <w:webHidden/>
              </w:rPr>
            </w:r>
            <w:r w:rsidR="00B14704">
              <w:rPr>
                <w:noProof/>
                <w:webHidden/>
              </w:rPr>
              <w:fldChar w:fldCharType="separate"/>
            </w:r>
            <w:r w:rsidR="00B14704">
              <w:rPr>
                <w:noProof/>
                <w:webHidden/>
              </w:rPr>
              <w:t>4</w:t>
            </w:r>
            <w:r w:rsidR="00B14704">
              <w:rPr>
                <w:noProof/>
                <w:webHidden/>
              </w:rPr>
              <w:fldChar w:fldCharType="end"/>
            </w:r>
          </w:hyperlink>
        </w:p>
        <w:p w14:paraId="331D1C31" w14:textId="7A19B62D"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52" w:history="1">
            <w:r w:rsidR="00B14704" w:rsidRPr="007E77F9">
              <w:rPr>
                <w:rStyle w:val="Hyperlink"/>
                <w:noProof/>
              </w:rPr>
              <w:t>2.2</w:t>
            </w:r>
            <w:r w:rsidR="00B14704">
              <w:rPr>
                <w:rFonts w:asciiTheme="minorHAnsi" w:eastAsiaTheme="minorEastAsia" w:hAnsiTheme="minorHAnsi" w:cstheme="minorBidi"/>
                <w:noProof/>
                <w:lang w:val="en-NL" w:eastAsia="zh-CN"/>
              </w:rPr>
              <w:tab/>
            </w:r>
            <w:r w:rsidR="00B14704" w:rsidRPr="007E77F9">
              <w:rPr>
                <w:rStyle w:val="Hyperlink"/>
                <w:noProof/>
              </w:rPr>
              <w:t>Sample software</w:t>
            </w:r>
            <w:r w:rsidR="00B14704">
              <w:rPr>
                <w:noProof/>
                <w:webHidden/>
              </w:rPr>
              <w:tab/>
            </w:r>
            <w:r w:rsidR="00B14704">
              <w:rPr>
                <w:noProof/>
                <w:webHidden/>
              </w:rPr>
              <w:fldChar w:fldCharType="begin"/>
            </w:r>
            <w:r w:rsidR="00B14704">
              <w:rPr>
                <w:noProof/>
                <w:webHidden/>
              </w:rPr>
              <w:instrText xml:space="preserve"> PAGEREF _Toc109368652 \h </w:instrText>
            </w:r>
            <w:r w:rsidR="00B14704">
              <w:rPr>
                <w:noProof/>
                <w:webHidden/>
              </w:rPr>
            </w:r>
            <w:r w:rsidR="00B14704">
              <w:rPr>
                <w:noProof/>
                <w:webHidden/>
              </w:rPr>
              <w:fldChar w:fldCharType="separate"/>
            </w:r>
            <w:r w:rsidR="00B14704">
              <w:rPr>
                <w:noProof/>
                <w:webHidden/>
              </w:rPr>
              <w:t>5</w:t>
            </w:r>
            <w:r w:rsidR="00B14704">
              <w:rPr>
                <w:noProof/>
                <w:webHidden/>
              </w:rPr>
              <w:fldChar w:fldCharType="end"/>
            </w:r>
          </w:hyperlink>
        </w:p>
        <w:p w14:paraId="7ECF52FF" w14:textId="6BDA44DD"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53" w:history="1">
            <w:r w:rsidR="00B14704" w:rsidRPr="007E77F9">
              <w:rPr>
                <w:rStyle w:val="Hyperlink"/>
                <w:noProof/>
              </w:rPr>
              <w:t>2.2.1</w:t>
            </w:r>
            <w:r w:rsidR="00B14704">
              <w:rPr>
                <w:rFonts w:asciiTheme="minorHAnsi" w:eastAsiaTheme="minorEastAsia" w:hAnsiTheme="minorHAnsi" w:cstheme="minorBidi"/>
                <w:noProof/>
                <w:lang w:val="en-NL" w:eastAsia="zh-CN"/>
              </w:rPr>
              <w:tab/>
            </w:r>
            <w:r w:rsidR="00B14704" w:rsidRPr="007E77F9">
              <w:rPr>
                <w:rStyle w:val="Hyperlink"/>
                <w:noProof/>
              </w:rPr>
              <w:t>Operations of input formatting</w:t>
            </w:r>
            <w:r w:rsidR="00B14704">
              <w:rPr>
                <w:noProof/>
                <w:webHidden/>
              </w:rPr>
              <w:tab/>
            </w:r>
            <w:r w:rsidR="00B14704">
              <w:rPr>
                <w:noProof/>
                <w:webHidden/>
              </w:rPr>
              <w:fldChar w:fldCharType="begin"/>
            </w:r>
            <w:r w:rsidR="00B14704">
              <w:rPr>
                <w:noProof/>
                <w:webHidden/>
              </w:rPr>
              <w:instrText xml:space="preserve"> PAGEREF _Toc109368653 \h </w:instrText>
            </w:r>
            <w:r w:rsidR="00B14704">
              <w:rPr>
                <w:noProof/>
                <w:webHidden/>
              </w:rPr>
            </w:r>
            <w:r w:rsidR="00B14704">
              <w:rPr>
                <w:noProof/>
                <w:webHidden/>
              </w:rPr>
              <w:fldChar w:fldCharType="separate"/>
            </w:r>
            <w:r w:rsidR="00B14704">
              <w:rPr>
                <w:noProof/>
                <w:webHidden/>
              </w:rPr>
              <w:t>5</w:t>
            </w:r>
            <w:r w:rsidR="00B14704">
              <w:rPr>
                <w:noProof/>
                <w:webHidden/>
              </w:rPr>
              <w:fldChar w:fldCharType="end"/>
            </w:r>
          </w:hyperlink>
        </w:p>
        <w:p w14:paraId="72B0009D" w14:textId="676636F1"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54" w:history="1">
            <w:r w:rsidR="00B14704" w:rsidRPr="007E77F9">
              <w:rPr>
                <w:rStyle w:val="Hyperlink"/>
                <w:noProof/>
              </w:rPr>
              <w:t>2.2.2</w:t>
            </w:r>
            <w:r w:rsidR="00B14704">
              <w:rPr>
                <w:rFonts w:asciiTheme="minorHAnsi" w:eastAsiaTheme="minorEastAsia" w:hAnsiTheme="minorHAnsi" w:cstheme="minorBidi"/>
                <w:noProof/>
                <w:lang w:val="en-NL" w:eastAsia="zh-CN"/>
              </w:rPr>
              <w:tab/>
            </w:r>
            <w:r w:rsidR="00B14704" w:rsidRPr="007E77F9">
              <w:rPr>
                <w:rStyle w:val="Hyperlink"/>
                <w:noProof/>
              </w:rPr>
              <w:t>Logistics</w:t>
            </w:r>
            <w:r w:rsidR="00B14704">
              <w:rPr>
                <w:noProof/>
                <w:webHidden/>
              </w:rPr>
              <w:tab/>
            </w:r>
            <w:r w:rsidR="00B14704">
              <w:rPr>
                <w:noProof/>
                <w:webHidden/>
              </w:rPr>
              <w:fldChar w:fldCharType="begin"/>
            </w:r>
            <w:r w:rsidR="00B14704">
              <w:rPr>
                <w:noProof/>
                <w:webHidden/>
              </w:rPr>
              <w:instrText xml:space="preserve"> PAGEREF _Toc109368654 \h </w:instrText>
            </w:r>
            <w:r w:rsidR="00B14704">
              <w:rPr>
                <w:noProof/>
                <w:webHidden/>
              </w:rPr>
            </w:r>
            <w:r w:rsidR="00B14704">
              <w:rPr>
                <w:noProof/>
                <w:webHidden/>
              </w:rPr>
              <w:fldChar w:fldCharType="separate"/>
            </w:r>
            <w:r w:rsidR="00B14704">
              <w:rPr>
                <w:noProof/>
                <w:webHidden/>
              </w:rPr>
              <w:t>5</w:t>
            </w:r>
            <w:r w:rsidR="00B14704">
              <w:rPr>
                <w:noProof/>
                <w:webHidden/>
              </w:rPr>
              <w:fldChar w:fldCharType="end"/>
            </w:r>
          </w:hyperlink>
        </w:p>
        <w:p w14:paraId="65146A2A" w14:textId="7510FC37" w:rsidR="00B14704" w:rsidRDefault="00777FA5">
          <w:pPr>
            <w:pStyle w:val="TOC3"/>
            <w:tabs>
              <w:tab w:val="left" w:pos="1320"/>
              <w:tab w:val="right" w:leader="dot" w:pos="9010"/>
            </w:tabs>
            <w:rPr>
              <w:rFonts w:asciiTheme="minorHAnsi" w:eastAsiaTheme="minorEastAsia" w:hAnsiTheme="minorHAnsi" w:cstheme="minorBidi"/>
              <w:noProof/>
              <w:lang w:val="en-NL" w:eastAsia="zh-CN"/>
            </w:rPr>
          </w:pPr>
          <w:hyperlink w:anchor="_Toc109368655" w:history="1">
            <w:r w:rsidR="00B14704" w:rsidRPr="007E77F9">
              <w:rPr>
                <w:rStyle w:val="Hyperlink"/>
                <w:noProof/>
              </w:rPr>
              <w:t>2.2.3</w:t>
            </w:r>
            <w:r w:rsidR="00B14704">
              <w:rPr>
                <w:rFonts w:asciiTheme="minorHAnsi" w:eastAsiaTheme="minorEastAsia" w:hAnsiTheme="minorHAnsi" w:cstheme="minorBidi"/>
                <w:noProof/>
                <w:lang w:val="en-NL" w:eastAsia="zh-CN"/>
              </w:rPr>
              <w:tab/>
            </w:r>
            <w:r w:rsidR="00B14704" w:rsidRPr="007E77F9">
              <w:rPr>
                <w:rStyle w:val="Hyperlink"/>
                <w:noProof/>
              </w:rPr>
              <w:t>Implementation status</w:t>
            </w:r>
            <w:r w:rsidR="00B14704">
              <w:rPr>
                <w:noProof/>
                <w:webHidden/>
              </w:rPr>
              <w:tab/>
            </w:r>
            <w:r w:rsidR="00B14704">
              <w:rPr>
                <w:noProof/>
                <w:webHidden/>
              </w:rPr>
              <w:fldChar w:fldCharType="begin"/>
            </w:r>
            <w:r w:rsidR="00B14704">
              <w:rPr>
                <w:noProof/>
                <w:webHidden/>
              </w:rPr>
              <w:instrText xml:space="preserve"> PAGEREF _Toc109368655 \h </w:instrText>
            </w:r>
            <w:r w:rsidR="00B14704">
              <w:rPr>
                <w:noProof/>
                <w:webHidden/>
              </w:rPr>
            </w:r>
            <w:r w:rsidR="00B14704">
              <w:rPr>
                <w:noProof/>
                <w:webHidden/>
              </w:rPr>
              <w:fldChar w:fldCharType="separate"/>
            </w:r>
            <w:r w:rsidR="00B14704">
              <w:rPr>
                <w:noProof/>
                <w:webHidden/>
              </w:rPr>
              <w:t>5</w:t>
            </w:r>
            <w:r w:rsidR="00B14704">
              <w:rPr>
                <w:noProof/>
                <w:webHidden/>
              </w:rPr>
              <w:fldChar w:fldCharType="end"/>
            </w:r>
          </w:hyperlink>
        </w:p>
        <w:p w14:paraId="5B39B316" w14:textId="4D4F4056" w:rsidR="00B14704" w:rsidRDefault="00777FA5">
          <w:pPr>
            <w:pStyle w:val="TOC1"/>
            <w:tabs>
              <w:tab w:val="left" w:pos="440"/>
              <w:tab w:val="right" w:leader="dot" w:pos="9010"/>
            </w:tabs>
            <w:rPr>
              <w:rFonts w:asciiTheme="minorHAnsi" w:eastAsiaTheme="minorEastAsia" w:hAnsiTheme="minorHAnsi" w:cstheme="minorBidi"/>
              <w:noProof/>
              <w:lang w:val="en-NL" w:eastAsia="zh-CN"/>
            </w:rPr>
          </w:pPr>
          <w:hyperlink w:anchor="_Toc109368656" w:history="1">
            <w:r w:rsidR="00B14704" w:rsidRPr="007E77F9">
              <w:rPr>
                <w:rStyle w:val="Hyperlink"/>
                <w:noProof/>
              </w:rPr>
              <w:t>3</w:t>
            </w:r>
            <w:r w:rsidR="00B14704">
              <w:rPr>
                <w:rFonts w:asciiTheme="minorHAnsi" w:eastAsiaTheme="minorEastAsia" w:hAnsiTheme="minorHAnsi" w:cstheme="minorBidi"/>
                <w:noProof/>
                <w:lang w:val="en-NL" w:eastAsia="zh-CN"/>
              </w:rPr>
              <w:tab/>
            </w:r>
            <w:r w:rsidR="00B14704" w:rsidRPr="007E77F9">
              <w:rPr>
                <w:rStyle w:val="Hyperlink"/>
                <w:noProof/>
              </w:rPr>
              <w:t>Conformance software</w:t>
            </w:r>
            <w:r w:rsidR="00B14704">
              <w:rPr>
                <w:noProof/>
                <w:webHidden/>
              </w:rPr>
              <w:tab/>
            </w:r>
            <w:r w:rsidR="00B14704">
              <w:rPr>
                <w:noProof/>
                <w:webHidden/>
              </w:rPr>
              <w:fldChar w:fldCharType="begin"/>
            </w:r>
            <w:r w:rsidR="00B14704">
              <w:rPr>
                <w:noProof/>
                <w:webHidden/>
              </w:rPr>
              <w:instrText xml:space="preserve"> PAGEREF _Toc109368656 \h </w:instrText>
            </w:r>
            <w:r w:rsidR="00B14704">
              <w:rPr>
                <w:noProof/>
                <w:webHidden/>
              </w:rPr>
            </w:r>
            <w:r w:rsidR="00B14704">
              <w:rPr>
                <w:noProof/>
                <w:webHidden/>
              </w:rPr>
              <w:fldChar w:fldCharType="separate"/>
            </w:r>
            <w:r w:rsidR="00B14704">
              <w:rPr>
                <w:noProof/>
                <w:webHidden/>
              </w:rPr>
              <w:t>6</w:t>
            </w:r>
            <w:r w:rsidR="00B14704">
              <w:rPr>
                <w:noProof/>
                <w:webHidden/>
              </w:rPr>
              <w:fldChar w:fldCharType="end"/>
            </w:r>
          </w:hyperlink>
        </w:p>
        <w:p w14:paraId="4F982710" w14:textId="101E7593"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57" w:history="1">
            <w:r w:rsidR="00B14704" w:rsidRPr="007E77F9">
              <w:rPr>
                <w:rStyle w:val="Hyperlink"/>
                <w:noProof/>
              </w:rPr>
              <w:t>3.1</w:t>
            </w:r>
            <w:r w:rsidR="00B14704">
              <w:rPr>
                <w:rFonts w:asciiTheme="minorHAnsi" w:eastAsiaTheme="minorEastAsia" w:hAnsiTheme="minorHAnsi" w:cstheme="minorBidi"/>
                <w:noProof/>
                <w:lang w:val="en-NL" w:eastAsia="zh-CN"/>
              </w:rPr>
              <w:tab/>
            </w:r>
            <w:r w:rsidR="00B14704" w:rsidRPr="007E77F9">
              <w:rPr>
                <w:rStyle w:val="Hyperlink"/>
                <w:noProof/>
              </w:rPr>
              <w:t>Operations of input formatting</w:t>
            </w:r>
            <w:r w:rsidR="00B14704">
              <w:rPr>
                <w:noProof/>
                <w:webHidden/>
              </w:rPr>
              <w:tab/>
            </w:r>
            <w:r w:rsidR="00B14704">
              <w:rPr>
                <w:noProof/>
                <w:webHidden/>
              </w:rPr>
              <w:fldChar w:fldCharType="begin"/>
            </w:r>
            <w:r w:rsidR="00B14704">
              <w:rPr>
                <w:noProof/>
                <w:webHidden/>
              </w:rPr>
              <w:instrText xml:space="preserve"> PAGEREF _Toc109368657 \h </w:instrText>
            </w:r>
            <w:r w:rsidR="00B14704">
              <w:rPr>
                <w:noProof/>
                <w:webHidden/>
              </w:rPr>
            </w:r>
            <w:r w:rsidR="00B14704">
              <w:rPr>
                <w:noProof/>
                <w:webHidden/>
              </w:rPr>
              <w:fldChar w:fldCharType="separate"/>
            </w:r>
            <w:r w:rsidR="00B14704">
              <w:rPr>
                <w:noProof/>
                <w:webHidden/>
              </w:rPr>
              <w:t>6</w:t>
            </w:r>
            <w:r w:rsidR="00B14704">
              <w:rPr>
                <w:noProof/>
                <w:webHidden/>
              </w:rPr>
              <w:fldChar w:fldCharType="end"/>
            </w:r>
          </w:hyperlink>
        </w:p>
        <w:p w14:paraId="1B1F6303" w14:textId="56C6688F"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58" w:history="1">
            <w:r w:rsidR="00B14704" w:rsidRPr="007E77F9">
              <w:rPr>
                <w:rStyle w:val="Hyperlink"/>
                <w:noProof/>
              </w:rPr>
              <w:t>3.2</w:t>
            </w:r>
            <w:r w:rsidR="00B14704">
              <w:rPr>
                <w:rFonts w:asciiTheme="minorHAnsi" w:eastAsiaTheme="minorEastAsia" w:hAnsiTheme="minorHAnsi" w:cstheme="minorBidi"/>
                <w:noProof/>
                <w:lang w:val="en-NL" w:eastAsia="zh-CN"/>
              </w:rPr>
              <w:tab/>
            </w:r>
            <w:r w:rsidR="00B14704" w:rsidRPr="007E77F9">
              <w:rPr>
                <w:rStyle w:val="Hyperlink"/>
                <w:noProof/>
              </w:rPr>
              <w:t>Logistics</w:t>
            </w:r>
            <w:r w:rsidR="00B14704">
              <w:rPr>
                <w:noProof/>
                <w:webHidden/>
              </w:rPr>
              <w:tab/>
            </w:r>
            <w:r w:rsidR="00B14704">
              <w:rPr>
                <w:noProof/>
                <w:webHidden/>
              </w:rPr>
              <w:fldChar w:fldCharType="begin"/>
            </w:r>
            <w:r w:rsidR="00B14704">
              <w:rPr>
                <w:noProof/>
                <w:webHidden/>
              </w:rPr>
              <w:instrText xml:space="preserve"> PAGEREF _Toc109368658 \h </w:instrText>
            </w:r>
            <w:r w:rsidR="00B14704">
              <w:rPr>
                <w:noProof/>
                <w:webHidden/>
              </w:rPr>
            </w:r>
            <w:r w:rsidR="00B14704">
              <w:rPr>
                <w:noProof/>
                <w:webHidden/>
              </w:rPr>
              <w:fldChar w:fldCharType="separate"/>
            </w:r>
            <w:r w:rsidR="00B14704">
              <w:rPr>
                <w:noProof/>
                <w:webHidden/>
              </w:rPr>
              <w:t>6</w:t>
            </w:r>
            <w:r w:rsidR="00B14704">
              <w:rPr>
                <w:noProof/>
                <w:webHidden/>
              </w:rPr>
              <w:fldChar w:fldCharType="end"/>
            </w:r>
          </w:hyperlink>
        </w:p>
        <w:p w14:paraId="1E262789" w14:textId="1FA70C6A"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59" w:history="1">
            <w:r w:rsidR="00B14704" w:rsidRPr="007E77F9">
              <w:rPr>
                <w:rStyle w:val="Hyperlink"/>
                <w:noProof/>
              </w:rPr>
              <w:t>3.3</w:t>
            </w:r>
            <w:r w:rsidR="00B14704">
              <w:rPr>
                <w:rFonts w:asciiTheme="minorHAnsi" w:eastAsiaTheme="minorEastAsia" w:hAnsiTheme="minorHAnsi" w:cstheme="minorBidi"/>
                <w:noProof/>
                <w:lang w:val="en-NL" w:eastAsia="zh-CN"/>
              </w:rPr>
              <w:tab/>
            </w:r>
            <w:r w:rsidR="00B14704" w:rsidRPr="007E77F9">
              <w:rPr>
                <w:rStyle w:val="Hyperlink"/>
                <w:noProof/>
              </w:rPr>
              <w:t>Implementation status</w:t>
            </w:r>
            <w:r w:rsidR="00B14704">
              <w:rPr>
                <w:noProof/>
                <w:webHidden/>
              </w:rPr>
              <w:tab/>
            </w:r>
            <w:r w:rsidR="00B14704">
              <w:rPr>
                <w:noProof/>
                <w:webHidden/>
              </w:rPr>
              <w:fldChar w:fldCharType="begin"/>
            </w:r>
            <w:r w:rsidR="00B14704">
              <w:rPr>
                <w:noProof/>
                <w:webHidden/>
              </w:rPr>
              <w:instrText xml:space="preserve"> PAGEREF _Toc109368659 \h </w:instrText>
            </w:r>
            <w:r w:rsidR="00B14704">
              <w:rPr>
                <w:noProof/>
                <w:webHidden/>
              </w:rPr>
            </w:r>
            <w:r w:rsidR="00B14704">
              <w:rPr>
                <w:noProof/>
                <w:webHidden/>
              </w:rPr>
              <w:fldChar w:fldCharType="separate"/>
            </w:r>
            <w:r w:rsidR="00B14704">
              <w:rPr>
                <w:noProof/>
                <w:webHidden/>
              </w:rPr>
              <w:t>6</w:t>
            </w:r>
            <w:r w:rsidR="00B14704">
              <w:rPr>
                <w:noProof/>
                <w:webHidden/>
              </w:rPr>
              <w:fldChar w:fldCharType="end"/>
            </w:r>
          </w:hyperlink>
        </w:p>
        <w:p w14:paraId="38C76426" w14:textId="1E49C508" w:rsidR="00B14704" w:rsidRDefault="00777FA5">
          <w:pPr>
            <w:pStyle w:val="TOC1"/>
            <w:tabs>
              <w:tab w:val="left" w:pos="440"/>
              <w:tab w:val="right" w:leader="dot" w:pos="9010"/>
            </w:tabs>
            <w:rPr>
              <w:rFonts w:asciiTheme="minorHAnsi" w:eastAsiaTheme="minorEastAsia" w:hAnsiTheme="minorHAnsi" w:cstheme="minorBidi"/>
              <w:noProof/>
              <w:lang w:val="en-NL" w:eastAsia="zh-CN"/>
            </w:rPr>
          </w:pPr>
          <w:hyperlink w:anchor="_Toc109368660" w:history="1">
            <w:r w:rsidR="00B14704" w:rsidRPr="007E77F9">
              <w:rPr>
                <w:rStyle w:val="Hyperlink"/>
                <w:noProof/>
              </w:rPr>
              <w:t>4</w:t>
            </w:r>
            <w:r w:rsidR="00B14704">
              <w:rPr>
                <w:rFonts w:asciiTheme="minorHAnsi" w:eastAsiaTheme="minorEastAsia" w:hAnsiTheme="minorHAnsi" w:cstheme="minorBidi"/>
                <w:noProof/>
                <w:lang w:val="en-NL" w:eastAsia="zh-CN"/>
              </w:rPr>
              <w:tab/>
            </w:r>
            <w:r w:rsidR="00B14704" w:rsidRPr="007E77F9">
              <w:rPr>
                <w:rStyle w:val="Hyperlink"/>
                <w:noProof/>
              </w:rPr>
              <w:t>Test vectors</w:t>
            </w:r>
            <w:r w:rsidR="00B14704">
              <w:rPr>
                <w:noProof/>
                <w:webHidden/>
              </w:rPr>
              <w:tab/>
            </w:r>
            <w:r w:rsidR="00B14704">
              <w:rPr>
                <w:noProof/>
                <w:webHidden/>
              </w:rPr>
              <w:fldChar w:fldCharType="begin"/>
            </w:r>
            <w:r w:rsidR="00B14704">
              <w:rPr>
                <w:noProof/>
                <w:webHidden/>
              </w:rPr>
              <w:instrText xml:space="preserve"> PAGEREF _Toc109368660 \h </w:instrText>
            </w:r>
            <w:r w:rsidR="00B14704">
              <w:rPr>
                <w:noProof/>
                <w:webHidden/>
              </w:rPr>
            </w:r>
            <w:r w:rsidR="00B14704">
              <w:rPr>
                <w:noProof/>
                <w:webHidden/>
              </w:rPr>
              <w:fldChar w:fldCharType="separate"/>
            </w:r>
            <w:r w:rsidR="00B14704">
              <w:rPr>
                <w:noProof/>
                <w:webHidden/>
              </w:rPr>
              <w:t>6</w:t>
            </w:r>
            <w:r w:rsidR="00B14704">
              <w:rPr>
                <w:noProof/>
                <w:webHidden/>
              </w:rPr>
              <w:fldChar w:fldCharType="end"/>
            </w:r>
          </w:hyperlink>
        </w:p>
        <w:p w14:paraId="5459D42E" w14:textId="224C9AE4"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61" w:history="1">
            <w:r w:rsidR="00B14704" w:rsidRPr="007E77F9">
              <w:rPr>
                <w:rStyle w:val="Hyperlink"/>
                <w:noProof/>
              </w:rPr>
              <w:t>4.1</w:t>
            </w:r>
            <w:r w:rsidR="00B14704">
              <w:rPr>
                <w:rFonts w:asciiTheme="minorHAnsi" w:eastAsiaTheme="minorEastAsia" w:hAnsiTheme="minorHAnsi" w:cstheme="minorBidi"/>
                <w:noProof/>
                <w:lang w:val="en-NL" w:eastAsia="zh-CN"/>
              </w:rPr>
              <w:tab/>
            </w:r>
            <w:r w:rsidR="00B14704" w:rsidRPr="007E77F9">
              <w:rPr>
                <w:rStyle w:val="Hyperlink"/>
                <w:noProof/>
              </w:rPr>
              <w:t>Elementary streams constraints</w:t>
            </w:r>
            <w:r w:rsidR="00B14704">
              <w:rPr>
                <w:noProof/>
                <w:webHidden/>
              </w:rPr>
              <w:tab/>
            </w:r>
            <w:r w:rsidR="00B14704">
              <w:rPr>
                <w:noProof/>
                <w:webHidden/>
              </w:rPr>
              <w:fldChar w:fldCharType="begin"/>
            </w:r>
            <w:r w:rsidR="00B14704">
              <w:rPr>
                <w:noProof/>
                <w:webHidden/>
              </w:rPr>
              <w:instrText xml:space="preserve"> PAGEREF _Toc109368661 \h </w:instrText>
            </w:r>
            <w:r w:rsidR="00B14704">
              <w:rPr>
                <w:noProof/>
                <w:webHidden/>
              </w:rPr>
            </w:r>
            <w:r w:rsidR="00B14704">
              <w:rPr>
                <w:noProof/>
                <w:webHidden/>
              </w:rPr>
              <w:fldChar w:fldCharType="separate"/>
            </w:r>
            <w:r w:rsidR="00B14704">
              <w:rPr>
                <w:noProof/>
                <w:webHidden/>
              </w:rPr>
              <w:t>6</w:t>
            </w:r>
            <w:r w:rsidR="00B14704">
              <w:rPr>
                <w:noProof/>
                <w:webHidden/>
              </w:rPr>
              <w:fldChar w:fldCharType="end"/>
            </w:r>
          </w:hyperlink>
        </w:p>
        <w:p w14:paraId="152DC267" w14:textId="7CE96789" w:rsidR="00B14704" w:rsidRDefault="00777FA5">
          <w:pPr>
            <w:pStyle w:val="TOC2"/>
            <w:tabs>
              <w:tab w:val="left" w:pos="880"/>
              <w:tab w:val="right" w:leader="dot" w:pos="9010"/>
            </w:tabs>
            <w:rPr>
              <w:rFonts w:asciiTheme="minorHAnsi" w:eastAsiaTheme="minorEastAsia" w:hAnsiTheme="minorHAnsi" w:cstheme="minorBidi"/>
              <w:noProof/>
              <w:lang w:val="en-NL" w:eastAsia="zh-CN"/>
            </w:rPr>
          </w:pPr>
          <w:hyperlink w:anchor="_Toc109368662" w:history="1">
            <w:r w:rsidR="00B14704" w:rsidRPr="007E77F9">
              <w:rPr>
                <w:rStyle w:val="Hyperlink"/>
                <w:noProof/>
              </w:rPr>
              <w:t>4.2</w:t>
            </w:r>
            <w:r w:rsidR="00B14704">
              <w:rPr>
                <w:rFonts w:asciiTheme="minorHAnsi" w:eastAsiaTheme="minorEastAsia" w:hAnsiTheme="minorHAnsi" w:cstheme="minorBidi"/>
                <w:noProof/>
                <w:lang w:val="en-NL" w:eastAsia="zh-CN"/>
              </w:rPr>
              <w:tab/>
            </w:r>
            <w:r w:rsidR="00B14704" w:rsidRPr="007E77F9">
              <w:rPr>
                <w:rStyle w:val="Hyperlink"/>
                <w:noProof/>
              </w:rPr>
              <w:t>Logistics</w:t>
            </w:r>
            <w:r w:rsidR="00B14704">
              <w:rPr>
                <w:noProof/>
                <w:webHidden/>
              </w:rPr>
              <w:tab/>
            </w:r>
            <w:r w:rsidR="00B14704">
              <w:rPr>
                <w:noProof/>
                <w:webHidden/>
              </w:rPr>
              <w:fldChar w:fldCharType="begin"/>
            </w:r>
            <w:r w:rsidR="00B14704">
              <w:rPr>
                <w:noProof/>
                <w:webHidden/>
              </w:rPr>
              <w:instrText xml:space="preserve"> PAGEREF _Toc109368662 \h </w:instrText>
            </w:r>
            <w:r w:rsidR="00B14704">
              <w:rPr>
                <w:noProof/>
                <w:webHidden/>
              </w:rPr>
            </w:r>
            <w:r w:rsidR="00B14704">
              <w:rPr>
                <w:noProof/>
                <w:webHidden/>
              </w:rPr>
              <w:fldChar w:fldCharType="separate"/>
            </w:r>
            <w:r w:rsidR="00B14704">
              <w:rPr>
                <w:noProof/>
                <w:webHidden/>
              </w:rPr>
              <w:t>7</w:t>
            </w:r>
            <w:r w:rsidR="00B14704">
              <w:rPr>
                <w:noProof/>
                <w:webHidden/>
              </w:rPr>
              <w:fldChar w:fldCharType="end"/>
            </w:r>
          </w:hyperlink>
        </w:p>
        <w:p w14:paraId="1787AD28" w14:textId="08BDAE1F" w:rsidR="00B14704" w:rsidRDefault="00777FA5">
          <w:pPr>
            <w:pStyle w:val="TOC1"/>
            <w:tabs>
              <w:tab w:val="left" w:pos="440"/>
              <w:tab w:val="right" w:leader="dot" w:pos="9010"/>
            </w:tabs>
            <w:rPr>
              <w:rFonts w:asciiTheme="minorHAnsi" w:eastAsiaTheme="minorEastAsia" w:hAnsiTheme="minorHAnsi" w:cstheme="minorBidi"/>
              <w:noProof/>
              <w:lang w:val="en-NL" w:eastAsia="zh-CN"/>
            </w:rPr>
          </w:pPr>
          <w:hyperlink w:anchor="_Toc109368663" w:history="1">
            <w:r w:rsidR="00B14704" w:rsidRPr="007E77F9">
              <w:rPr>
                <w:rStyle w:val="Hyperlink"/>
                <w:noProof/>
              </w:rPr>
              <w:t>5</w:t>
            </w:r>
            <w:r w:rsidR="00B14704">
              <w:rPr>
                <w:rFonts w:asciiTheme="minorHAnsi" w:eastAsiaTheme="minorEastAsia" w:hAnsiTheme="minorHAnsi" w:cstheme="minorBidi"/>
                <w:noProof/>
                <w:lang w:val="en-NL" w:eastAsia="zh-CN"/>
              </w:rPr>
              <w:tab/>
            </w:r>
            <w:r w:rsidR="00B14704" w:rsidRPr="007E77F9">
              <w:rPr>
                <w:rStyle w:val="Hyperlink"/>
                <w:noProof/>
              </w:rPr>
              <w:t>Standardisation process</w:t>
            </w:r>
            <w:r w:rsidR="00B14704">
              <w:rPr>
                <w:noProof/>
                <w:webHidden/>
              </w:rPr>
              <w:tab/>
            </w:r>
            <w:r w:rsidR="00B14704">
              <w:rPr>
                <w:noProof/>
                <w:webHidden/>
              </w:rPr>
              <w:fldChar w:fldCharType="begin"/>
            </w:r>
            <w:r w:rsidR="00B14704">
              <w:rPr>
                <w:noProof/>
                <w:webHidden/>
              </w:rPr>
              <w:instrText xml:space="preserve"> PAGEREF _Toc109368663 \h </w:instrText>
            </w:r>
            <w:r w:rsidR="00B14704">
              <w:rPr>
                <w:noProof/>
                <w:webHidden/>
              </w:rPr>
            </w:r>
            <w:r w:rsidR="00B14704">
              <w:rPr>
                <w:noProof/>
                <w:webHidden/>
              </w:rPr>
              <w:fldChar w:fldCharType="separate"/>
            </w:r>
            <w:r w:rsidR="00B14704">
              <w:rPr>
                <w:noProof/>
                <w:webHidden/>
              </w:rPr>
              <w:t>7</w:t>
            </w:r>
            <w:r w:rsidR="00B14704">
              <w:rPr>
                <w:noProof/>
                <w:webHidden/>
              </w:rPr>
              <w:fldChar w:fldCharType="end"/>
            </w:r>
          </w:hyperlink>
        </w:p>
        <w:p w14:paraId="4B0A92CD" w14:textId="60CE4BBF" w:rsidR="00B14704" w:rsidRDefault="00777FA5">
          <w:pPr>
            <w:pStyle w:val="TOC1"/>
            <w:tabs>
              <w:tab w:val="left" w:pos="440"/>
              <w:tab w:val="right" w:leader="dot" w:pos="9010"/>
            </w:tabs>
            <w:rPr>
              <w:rFonts w:asciiTheme="minorHAnsi" w:eastAsiaTheme="minorEastAsia" w:hAnsiTheme="minorHAnsi" w:cstheme="minorBidi"/>
              <w:noProof/>
              <w:lang w:val="en-NL" w:eastAsia="zh-CN"/>
            </w:rPr>
          </w:pPr>
          <w:hyperlink w:anchor="_Toc109368664" w:history="1">
            <w:r w:rsidR="00B14704" w:rsidRPr="007E77F9">
              <w:rPr>
                <w:rStyle w:val="Hyperlink"/>
                <w:noProof/>
              </w:rPr>
              <w:t>6</w:t>
            </w:r>
            <w:r w:rsidR="00B14704">
              <w:rPr>
                <w:rFonts w:asciiTheme="minorHAnsi" w:eastAsiaTheme="minorEastAsia" w:hAnsiTheme="minorHAnsi" w:cstheme="minorBidi"/>
                <w:noProof/>
                <w:lang w:val="en-NL" w:eastAsia="zh-CN"/>
              </w:rPr>
              <w:tab/>
            </w:r>
            <w:r w:rsidR="00B14704" w:rsidRPr="007E77F9">
              <w:rPr>
                <w:rStyle w:val="Hyperlink"/>
                <w:noProof/>
              </w:rPr>
              <w:t>Summary logistics</w:t>
            </w:r>
            <w:r w:rsidR="00B14704">
              <w:rPr>
                <w:noProof/>
                <w:webHidden/>
              </w:rPr>
              <w:tab/>
            </w:r>
            <w:r w:rsidR="00B14704">
              <w:rPr>
                <w:noProof/>
                <w:webHidden/>
              </w:rPr>
              <w:fldChar w:fldCharType="begin"/>
            </w:r>
            <w:r w:rsidR="00B14704">
              <w:rPr>
                <w:noProof/>
                <w:webHidden/>
              </w:rPr>
              <w:instrText xml:space="preserve"> PAGEREF _Toc109368664 \h </w:instrText>
            </w:r>
            <w:r w:rsidR="00B14704">
              <w:rPr>
                <w:noProof/>
                <w:webHidden/>
              </w:rPr>
            </w:r>
            <w:r w:rsidR="00B14704">
              <w:rPr>
                <w:noProof/>
                <w:webHidden/>
              </w:rPr>
              <w:fldChar w:fldCharType="separate"/>
            </w:r>
            <w:r w:rsidR="00B14704">
              <w:rPr>
                <w:noProof/>
                <w:webHidden/>
              </w:rPr>
              <w:t>7</w:t>
            </w:r>
            <w:r w:rsidR="00B14704">
              <w:rPr>
                <w:noProof/>
                <w:webHidden/>
              </w:rPr>
              <w:fldChar w:fldCharType="end"/>
            </w:r>
          </w:hyperlink>
        </w:p>
        <w:p w14:paraId="35BC005C" w14:textId="6FAE8FF2" w:rsidR="000E506E" w:rsidRDefault="000E506E">
          <w:r>
            <w:rPr>
              <w:b/>
              <w:bCs/>
              <w:noProof/>
            </w:rPr>
            <w:fldChar w:fldCharType="end"/>
          </w:r>
        </w:p>
      </w:sdtContent>
    </w:sdt>
    <w:p w14:paraId="0526EFED" w14:textId="4E9463E6" w:rsidR="000E506E" w:rsidRDefault="000E506E">
      <w:pPr>
        <w:spacing w:after="0"/>
        <w:jc w:val="left"/>
        <w:rPr>
          <w:lang w:val="en-GB" w:eastAsia="de-DE"/>
        </w:rPr>
      </w:pPr>
      <w:r>
        <w:rPr>
          <w:lang w:val="en-GB" w:eastAsia="de-DE"/>
        </w:rPr>
        <w:br w:type="page"/>
      </w:r>
    </w:p>
    <w:p w14:paraId="7253CF4D" w14:textId="77777777" w:rsidR="004A19CA" w:rsidRDefault="004A19CA" w:rsidP="004A19CA">
      <w:pPr>
        <w:pStyle w:val="Heading1"/>
      </w:pPr>
      <w:bookmarkStart w:id="1" w:name="_Toc109368646"/>
      <w:r>
        <w:lastRenderedPageBreak/>
        <w:t>Reference software</w:t>
      </w:r>
      <w:bookmarkEnd w:id="1"/>
    </w:p>
    <w:p w14:paraId="3ABA46A7" w14:textId="04E578B1" w:rsidR="004A19CA" w:rsidRPr="004A19CA" w:rsidRDefault="004A19CA" w:rsidP="004A19CA">
      <w:pPr>
        <w:pStyle w:val="Heading2"/>
      </w:pPr>
      <w:bookmarkStart w:id="2" w:name="_Toc109368647"/>
      <w:r w:rsidRPr="004A19CA">
        <w:t xml:space="preserve">The </w:t>
      </w:r>
      <w:proofErr w:type="spellStart"/>
      <w:r w:rsidRPr="004A19CA">
        <w:t>libvdi</w:t>
      </w:r>
      <w:proofErr w:type="spellEnd"/>
      <w:r w:rsidRPr="004A19CA">
        <w:t xml:space="preserve"> library</w:t>
      </w:r>
      <w:bookmarkEnd w:id="2"/>
    </w:p>
    <w:p w14:paraId="7439B593" w14:textId="77777777" w:rsidR="004A19CA" w:rsidRPr="004A19CA" w:rsidRDefault="004A19CA" w:rsidP="004A19CA">
      <w:pPr>
        <w:pStyle w:val="Heading3"/>
      </w:pPr>
      <w:bookmarkStart w:id="3" w:name="_Toc109368648"/>
      <w:r w:rsidRPr="004A19CA">
        <w:t>Architecture</w:t>
      </w:r>
      <w:bookmarkEnd w:id="3"/>
    </w:p>
    <w:p w14:paraId="10679907" w14:textId="77777777" w:rsidR="004A19CA" w:rsidRDefault="004A19CA" w:rsidP="004A19CA">
      <w:pPr>
        <w:rPr>
          <w:lang w:val="en-GB"/>
        </w:rPr>
      </w:pPr>
      <w:r>
        <w:rPr>
          <w:lang w:val="en-GB"/>
        </w:rPr>
        <w:t>As a reminder, the scope of VDI is as follows:</w:t>
      </w:r>
    </w:p>
    <w:bookmarkStart w:id="4" w:name="_Ref77779722"/>
    <w:p w14:paraId="65868CC0" w14:textId="77777777" w:rsidR="00676058" w:rsidRPr="001854F3" w:rsidRDefault="00676058" w:rsidP="00676058">
      <w:pPr>
        <w:jc w:val="center"/>
      </w:pPr>
      <w:r w:rsidRPr="001854F3">
        <w:object w:dxaOrig="9609" w:dyaOrig="5405" w14:anchorId="28051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35pt;height:250.45pt" o:ole="">
            <v:imagedata r:id="rId13" o:title="" croptop="3227f" cropbottom="7789f" cropleft="1816f" cropright="4039f"/>
          </v:shape>
          <o:OLEObject Type="Embed" ProgID="PowerPoint.Slide.12" ShapeID="_x0000_i1025" DrawAspect="Content" ObjectID="_1728471614" r:id="rId14"/>
        </w:object>
      </w:r>
    </w:p>
    <w:p w14:paraId="75D27CB6" w14:textId="77777777" w:rsidR="00676058" w:rsidRPr="001854F3" w:rsidRDefault="00676058" w:rsidP="00676058">
      <w:pPr>
        <w:keepNext/>
        <w:spacing w:after="60"/>
        <w:jc w:val="left"/>
        <w:rPr>
          <w:b/>
          <w:sz w:val="20"/>
        </w:rPr>
      </w:pPr>
      <w:r w:rsidRPr="001854F3">
        <w:rPr>
          <w:b/>
          <w:sz w:val="20"/>
        </w:rPr>
        <w:t>Key</w:t>
      </w:r>
    </w:p>
    <w:tbl>
      <w:tblPr>
        <w:tblW w:w="0" w:type="auto"/>
        <w:tblLayout w:type="fixed"/>
        <w:tblCellMar>
          <w:left w:w="0" w:type="dxa"/>
          <w:right w:w="0" w:type="dxa"/>
        </w:tblCellMar>
        <w:tblLook w:val="04A0" w:firstRow="1" w:lastRow="0" w:firstColumn="1" w:lastColumn="0" w:noHBand="0" w:noVBand="1"/>
      </w:tblPr>
      <w:tblGrid>
        <w:gridCol w:w="397"/>
        <w:gridCol w:w="4479"/>
        <w:gridCol w:w="397"/>
        <w:gridCol w:w="4479"/>
      </w:tblGrid>
      <w:tr w:rsidR="00676058" w:rsidRPr="001854F3" w14:paraId="1CE77F99" w14:textId="77777777" w:rsidTr="00445719">
        <w:trPr>
          <w:cantSplit/>
        </w:trPr>
        <w:tc>
          <w:tcPr>
            <w:tcW w:w="397" w:type="dxa"/>
            <w:shd w:val="clear" w:color="auto" w:fill="auto"/>
          </w:tcPr>
          <w:p w14:paraId="27073F97" w14:textId="77777777" w:rsidR="00676058" w:rsidRPr="001854F3" w:rsidRDefault="00676058" w:rsidP="00445719">
            <w:pPr>
              <w:spacing w:after="60"/>
              <w:jc w:val="left"/>
              <w:rPr>
                <w:sz w:val="20"/>
              </w:rPr>
            </w:pPr>
            <w:r w:rsidRPr="001854F3">
              <w:rPr>
                <w:sz w:val="20"/>
              </w:rPr>
              <w:t>MDS</w:t>
            </w:r>
          </w:p>
        </w:tc>
        <w:tc>
          <w:tcPr>
            <w:tcW w:w="4479" w:type="dxa"/>
            <w:shd w:val="clear" w:color="auto" w:fill="auto"/>
          </w:tcPr>
          <w:p w14:paraId="5C1F45DE" w14:textId="77777777" w:rsidR="00676058" w:rsidRPr="001854F3" w:rsidRDefault="00676058" w:rsidP="00445719">
            <w:pPr>
              <w:spacing w:after="60"/>
              <w:jc w:val="left"/>
              <w:rPr>
                <w:sz w:val="20"/>
              </w:rPr>
            </w:pPr>
            <w:r w:rsidRPr="001854F3">
              <w:rPr>
                <w:sz w:val="20"/>
              </w:rPr>
              <w:tab/>
              <w:t>media stream</w:t>
            </w:r>
          </w:p>
        </w:tc>
        <w:tc>
          <w:tcPr>
            <w:tcW w:w="397" w:type="dxa"/>
            <w:shd w:val="clear" w:color="auto" w:fill="auto"/>
          </w:tcPr>
          <w:p w14:paraId="36C83076" w14:textId="77777777" w:rsidR="00676058" w:rsidRPr="001854F3" w:rsidRDefault="00676058" w:rsidP="00445719">
            <w:pPr>
              <w:spacing w:after="60"/>
              <w:jc w:val="left"/>
              <w:rPr>
                <w:sz w:val="20"/>
              </w:rPr>
            </w:pPr>
          </w:p>
        </w:tc>
        <w:tc>
          <w:tcPr>
            <w:tcW w:w="4479" w:type="dxa"/>
            <w:shd w:val="clear" w:color="auto" w:fill="auto"/>
          </w:tcPr>
          <w:p w14:paraId="38F7FE67" w14:textId="77777777" w:rsidR="00676058" w:rsidRPr="001854F3" w:rsidRDefault="00676058" w:rsidP="00445719">
            <w:pPr>
              <w:spacing w:after="60"/>
              <w:jc w:val="left"/>
              <w:rPr>
                <w:sz w:val="20"/>
              </w:rPr>
            </w:pPr>
          </w:p>
        </w:tc>
      </w:tr>
      <w:tr w:rsidR="00676058" w:rsidRPr="001854F3" w14:paraId="324F6DA9" w14:textId="77777777" w:rsidTr="00445719">
        <w:trPr>
          <w:cantSplit/>
        </w:trPr>
        <w:tc>
          <w:tcPr>
            <w:tcW w:w="397" w:type="dxa"/>
            <w:shd w:val="clear" w:color="auto" w:fill="auto"/>
          </w:tcPr>
          <w:p w14:paraId="7816E3AD" w14:textId="77777777" w:rsidR="00676058" w:rsidRPr="001854F3" w:rsidRDefault="00676058" w:rsidP="00445719">
            <w:pPr>
              <w:spacing w:after="60"/>
              <w:jc w:val="left"/>
              <w:rPr>
                <w:sz w:val="20"/>
              </w:rPr>
            </w:pPr>
            <w:r w:rsidRPr="001854F3">
              <w:rPr>
                <w:sz w:val="20"/>
              </w:rPr>
              <w:t>ES</w:t>
            </w:r>
          </w:p>
        </w:tc>
        <w:tc>
          <w:tcPr>
            <w:tcW w:w="4479" w:type="dxa"/>
            <w:shd w:val="clear" w:color="auto" w:fill="auto"/>
          </w:tcPr>
          <w:p w14:paraId="21294E8C" w14:textId="77777777" w:rsidR="00676058" w:rsidRPr="001854F3" w:rsidRDefault="00676058" w:rsidP="00445719">
            <w:pPr>
              <w:spacing w:after="60"/>
              <w:jc w:val="left"/>
              <w:rPr>
                <w:sz w:val="20"/>
              </w:rPr>
            </w:pPr>
            <w:r w:rsidRPr="001854F3">
              <w:rPr>
                <w:sz w:val="20"/>
              </w:rPr>
              <w:tab/>
              <w:t>elementary stream</w:t>
            </w:r>
          </w:p>
        </w:tc>
        <w:tc>
          <w:tcPr>
            <w:tcW w:w="397" w:type="dxa"/>
            <w:shd w:val="clear" w:color="auto" w:fill="auto"/>
          </w:tcPr>
          <w:p w14:paraId="48B71D83" w14:textId="77777777" w:rsidR="00676058" w:rsidRPr="001854F3" w:rsidRDefault="00676058" w:rsidP="00445719">
            <w:pPr>
              <w:spacing w:after="60"/>
              <w:jc w:val="left"/>
              <w:rPr>
                <w:sz w:val="20"/>
              </w:rPr>
            </w:pPr>
          </w:p>
        </w:tc>
        <w:tc>
          <w:tcPr>
            <w:tcW w:w="4479" w:type="dxa"/>
            <w:shd w:val="clear" w:color="auto" w:fill="auto"/>
          </w:tcPr>
          <w:p w14:paraId="33F3FD76" w14:textId="77777777" w:rsidR="00676058" w:rsidRPr="001854F3" w:rsidRDefault="00676058" w:rsidP="00445719">
            <w:pPr>
              <w:spacing w:after="60"/>
              <w:jc w:val="left"/>
              <w:rPr>
                <w:sz w:val="20"/>
              </w:rPr>
            </w:pPr>
          </w:p>
        </w:tc>
      </w:tr>
      <w:tr w:rsidR="00676058" w:rsidRPr="001854F3" w14:paraId="40DD08A0" w14:textId="77777777" w:rsidTr="00445719">
        <w:trPr>
          <w:cantSplit/>
          <w:trHeight w:val="60"/>
        </w:trPr>
        <w:tc>
          <w:tcPr>
            <w:tcW w:w="397" w:type="dxa"/>
            <w:shd w:val="clear" w:color="auto" w:fill="auto"/>
          </w:tcPr>
          <w:p w14:paraId="2C2EC569" w14:textId="77777777" w:rsidR="00676058" w:rsidRPr="001854F3" w:rsidRDefault="00676058" w:rsidP="00445719">
            <w:pPr>
              <w:spacing w:after="60"/>
              <w:jc w:val="left"/>
              <w:rPr>
                <w:sz w:val="20"/>
              </w:rPr>
            </w:pPr>
            <w:r w:rsidRPr="001854F3">
              <w:rPr>
                <w:sz w:val="20"/>
              </w:rPr>
              <w:t>MTS</w:t>
            </w:r>
          </w:p>
        </w:tc>
        <w:tc>
          <w:tcPr>
            <w:tcW w:w="4479" w:type="dxa"/>
            <w:shd w:val="clear" w:color="auto" w:fill="auto"/>
          </w:tcPr>
          <w:p w14:paraId="19581EE5" w14:textId="77777777" w:rsidR="00676058" w:rsidRPr="001854F3" w:rsidRDefault="00676058" w:rsidP="00445719">
            <w:pPr>
              <w:spacing w:after="60"/>
              <w:jc w:val="left"/>
              <w:rPr>
                <w:sz w:val="20"/>
              </w:rPr>
            </w:pPr>
            <w:r w:rsidRPr="001854F3">
              <w:rPr>
                <w:sz w:val="20"/>
              </w:rPr>
              <w:tab/>
              <w:t>metadata stream</w:t>
            </w:r>
          </w:p>
        </w:tc>
        <w:tc>
          <w:tcPr>
            <w:tcW w:w="397" w:type="dxa"/>
            <w:shd w:val="clear" w:color="auto" w:fill="auto"/>
          </w:tcPr>
          <w:p w14:paraId="64A5F12F" w14:textId="77777777" w:rsidR="00676058" w:rsidRPr="001854F3" w:rsidRDefault="00676058" w:rsidP="00445719">
            <w:pPr>
              <w:spacing w:after="60"/>
              <w:jc w:val="left"/>
              <w:rPr>
                <w:sz w:val="20"/>
              </w:rPr>
            </w:pPr>
          </w:p>
        </w:tc>
        <w:tc>
          <w:tcPr>
            <w:tcW w:w="4479" w:type="dxa"/>
            <w:shd w:val="clear" w:color="auto" w:fill="auto"/>
          </w:tcPr>
          <w:p w14:paraId="4D22888B" w14:textId="77777777" w:rsidR="00676058" w:rsidRPr="001854F3" w:rsidRDefault="00676058" w:rsidP="00445719">
            <w:pPr>
              <w:spacing w:after="60"/>
              <w:jc w:val="left"/>
              <w:rPr>
                <w:sz w:val="20"/>
              </w:rPr>
            </w:pPr>
          </w:p>
        </w:tc>
      </w:tr>
      <w:tr w:rsidR="00676058" w:rsidRPr="001854F3" w14:paraId="6657D5FD" w14:textId="77777777" w:rsidTr="00445719">
        <w:trPr>
          <w:cantSplit/>
        </w:trPr>
        <w:tc>
          <w:tcPr>
            <w:tcW w:w="397" w:type="dxa"/>
            <w:shd w:val="clear" w:color="auto" w:fill="auto"/>
          </w:tcPr>
          <w:p w14:paraId="7AA0AA94" w14:textId="77777777" w:rsidR="00676058" w:rsidRPr="001854F3" w:rsidRDefault="00676058" w:rsidP="00445719">
            <w:pPr>
              <w:spacing w:after="60"/>
              <w:jc w:val="left"/>
              <w:rPr>
                <w:sz w:val="20"/>
              </w:rPr>
            </w:pPr>
            <w:r w:rsidRPr="001854F3">
              <w:rPr>
                <w:sz w:val="20"/>
              </w:rPr>
              <w:t>DS</w:t>
            </w:r>
          </w:p>
        </w:tc>
        <w:tc>
          <w:tcPr>
            <w:tcW w:w="4479" w:type="dxa"/>
            <w:shd w:val="clear" w:color="auto" w:fill="auto"/>
          </w:tcPr>
          <w:p w14:paraId="00BCE269" w14:textId="77777777" w:rsidR="00676058" w:rsidRPr="001854F3" w:rsidRDefault="00676058" w:rsidP="00445719">
            <w:pPr>
              <w:spacing w:after="60"/>
              <w:jc w:val="left"/>
              <w:rPr>
                <w:sz w:val="20"/>
              </w:rPr>
            </w:pPr>
            <w:r w:rsidRPr="001854F3">
              <w:rPr>
                <w:sz w:val="20"/>
              </w:rPr>
              <w:tab/>
              <w:t>decoded sequence</w:t>
            </w:r>
          </w:p>
        </w:tc>
        <w:tc>
          <w:tcPr>
            <w:tcW w:w="397" w:type="dxa"/>
            <w:shd w:val="clear" w:color="auto" w:fill="auto"/>
          </w:tcPr>
          <w:p w14:paraId="69468652" w14:textId="77777777" w:rsidR="00676058" w:rsidRPr="001854F3" w:rsidRDefault="00676058" w:rsidP="00445719">
            <w:pPr>
              <w:spacing w:after="60"/>
              <w:jc w:val="left"/>
              <w:rPr>
                <w:sz w:val="20"/>
              </w:rPr>
            </w:pPr>
          </w:p>
        </w:tc>
        <w:tc>
          <w:tcPr>
            <w:tcW w:w="4479" w:type="dxa"/>
            <w:shd w:val="clear" w:color="auto" w:fill="auto"/>
          </w:tcPr>
          <w:p w14:paraId="519BF020" w14:textId="77777777" w:rsidR="00676058" w:rsidRPr="001854F3" w:rsidRDefault="00676058" w:rsidP="00445719">
            <w:pPr>
              <w:spacing w:after="60"/>
              <w:jc w:val="left"/>
              <w:rPr>
                <w:sz w:val="20"/>
              </w:rPr>
            </w:pPr>
          </w:p>
        </w:tc>
      </w:tr>
      <w:tr w:rsidR="00676058" w:rsidRPr="001854F3" w14:paraId="661DCC84" w14:textId="77777777" w:rsidTr="00445719">
        <w:trPr>
          <w:cantSplit/>
        </w:trPr>
        <w:tc>
          <w:tcPr>
            <w:tcW w:w="397" w:type="dxa"/>
            <w:shd w:val="clear" w:color="auto" w:fill="auto"/>
          </w:tcPr>
          <w:p w14:paraId="52B926FF" w14:textId="77777777" w:rsidR="00676058" w:rsidRPr="001854F3" w:rsidRDefault="00676058" w:rsidP="00445719">
            <w:pPr>
              <w:spacing w:after="60"/>
              <w:jc w:val="left"/>
              <w:rPr>
                <w:sz w:val="20"/>
              </w:rPr>
            </w:pPr>
            <w:r w:rsidRPr="001854F3">
              <w:rPr>
                <w:sz w:val="20"/>
              </w:rPr>
              <w:t>m</w:t>
            </w:r>
          </w:p>
        </w:tc>
        <w:tc>
          <w:tcPr>
            <w:tcW w:w="4479" w:type="dxa"/>
            <w:shd w:val="clear" w:color="auto" w:fill="auto"/>
          </w:tcPr>
          <w:p w14:paraId="2419E78B" w14:textId="77777777" w:rsidR="00676058" w:rsidRPr="001854F3" w:rsidRDefault="00676058" w:rsidP="00445719">
            <w:pPr>
              <w:spacing w:after="60"/>
              <w:jc w:val="left"/>
              <w:rPr>
                <w:sz w:val="20"/>
              </w:rPr>
            </w:pPr>
            <w:r w:rsidRPr="001854F3">
              <w:rPr>
                <w:sz w:val="20"/>
              </w:rPr>
              <w:tab/>
              <w:t>number of input metadata streams</w:t>
            </w:r>
          </w:p>
        </w:tc>
        <w:tc>
          <w:tcPr>
            <w:tcW w:w="397" w:type="dxa"/>
            <w:shd w:val="clear" w:color="auto" w:fill="auto"/>
          </w:tcPr>
          <w:p w14:paraId="10D49059" w14:textId="77777777" w:rsidR="00676058" w:rsidRPr="001854F3" w:rsidRDefault="00676058" w:rsidP="00445719">
            <w:pPr>
              <w:spacing w:after="60"/>
              <w:jc w:val="left"/>
              <w:rPr>
                <w:sz w:val="20"/>
              </w:rPr>
            </w:pPr>
          </w:p>
        </w:tc>
        <w:tc>
          <w:tcPr>
            <w:tcW w:w="4479" w:type="dxa"/>
            <w:shd w:val="clear" w:color="auto" w:fill="auto"/>
          </w:tcPr>
          <w:p w14:paraId="45B2596F" w14:textId="77777777" w:rsidR="00676058" w:rsidRPr="001854F3" w:rsidRDefault="00676058" w:rsidP="00445719">
            <w:pPr>
              <w:spacing w:after="60"/>
              <w:jc w:val="left"/>
              <w:rPr>
                <w:sz w:val="20"/>
              </w:rPr>
            </w:pPr>
          </w:p>
        </w:tc>
      </w:tr>
      <w:tr w:rsidR="00676058" w:rsidRPr="001854F3" w14:paraId="18593CB1" w14:textId="77777777" w:rsidTr="00445719">
        <w:trPr>
          <w:cantSplit/>
        </w:trPr>
        <w:tc>
          <w:tcPr>
            <w:tcW w:w="397" w:type="dxa"/>
            <w:shd w:val="clear" w:color="auto" w:fill="auto"/>
          </w:tcPr>
          <w:p w14:paraId="203BD1F3" w14:textId="77777777" w:rsidR="00676058" w:rsidRPr="001854F3" w:rsidRDefault="00676058" w:rsidP="00445719">
            <w:pPr>
              <w:spacing w:after="60"/>
              <w:jc w:val="left"/>
              <w:rPr>
                <w:sz w:val="20"/>
              </w:rPr>
            </w:pPr>
            <w:r w:rsidRPr="001854F3">
              <w:rPr>
                <w:sz w:val="20"/>
              </w:rPr>
              <w:t>n</w:t>
            </w:r>
          </w:p>
        </w:tc>
        <w:tc>
          <w:tcPr>
            <w:tcW w:w="4479" w:type="dxa"/>
            <w:shd w:val="clear" w:color="auto" w:fill="auto"/>
          </w:tcPr>
          <w:p w14:paraId="31F223A1" w14:textId="77777777" w:rsidR="00676058" w:rsidRPr="001854F3" w:rsidRDefault="00676058" w:rsidP="00445719">
            <w:pPr>
              <w:spacing w:after="60"/>
              <w:jc w:val="left"/>
              <w:rPr>
                <w:sz w:val="20"/>
              </w:rPr>
            </w:pPr>
            <w:r w:rsidRPr="001854F3">
              <w:rPr>
                <w:sz w:val="20"/>
              </w:rPr>
              <w:tab/>
              <w:t>number of media streams</w:t>
            </w:r>
          </w:p>
        </w:tc>
        <w:tc>
          <w:tcPr>
            <w:tcW w:w="397" w:type="dxa"/>
            <w:shd w:val="clear" w:color="auto" w:fill="auto"/>
          </w:tcPr>
          <w:p w14:paraId="314DB4DA" w14:textId="77777777" w:rsidR="00676058" w:rsidRPr="001854F3" w:rsidRDefault="00676058" w:rsidP="00445719">
            <w:pPr>
              <w:spacing w:after="60"/>
              <w:jc w:val="left"/>
              <w:rPr>
                <w:sz w:val="20"/>
              </w:rPr>
            </w:pPr>
          </w:p>
        </w:tc>
        <w:tc>
          <w:tcPr>
            <w:tcW w:w="4479" w:type="dxa"/>
            <w:shd w:val="clear" w:color="auto" w:fill="auto"/>
          </w:tcPr>
          <w:p w14:paraId="0D1FCF1D" w14:textId="77777777" w:rsidR="00676058" w:rsidRPr="001854F3" w:rsidRDefault="00676058" w:rsidP="00445719">
            <w:pPr>
              <w:spacing w:after="60"/>
              <w:jc w:val="left"/>
              <w:rPr>
                <w:sz w:val="20"/>
              </w:rPr>
            </w:pPr>
          </w:p>
        </w:tc>
      </w:tr>
      <w:tr w:rsidR="00676058" w:rsidRPr="001854F3" w14:paraId="44E964AF" w14:textId="77777777" w:rsidTr="00445719">
        <w:trPr>
          <w:cantSplit/>
        </w:trPr>
        <w:tc>
          <w:tcPr>
            <w:tcW w:w="397" w:type="dxa"/>
            <w:shd w:val="clear" w:color="auto" w:fill="auto"/>
          </w:tcPr>
          <w:p w14:paraId="327A0BC6" w14:textId="77777777" w:rsidR="00676058" w:rsidRPr="001854F3" w:rsidRDefault="00676058" w:rsidP="00445719">
            <w:pPr>
              <w:spacing w:after="60"/>
              <w:jc w:val="left"/>
              <w:rPr>
                <w:sz w:val="20"/>
              </w:rPr>
            </w:pPr>
            <w:r w:rsidRPr="001854F3">
              <w:rPr>
                <w:sz w:val="20"/>
              </w:rPr>
              <w:t>j</w:t>
            </w:r>
          </w:p>
        </w:tc>
        <w:tc>
          <w:tcPr>
            <w:tcW w:w="4479" w:type="dxa"/>
            <w:shd w:val="clear" w:color="auto" w:fill="auto"/>
          </w:tcPr>
          <w:p w14:paraId="0F226A9F" w14:textId="77777777" w:rsidR="00676058" w:rsidRPr="001854F3" w:rsidRDefault="00676058" w:rsidP="00445719">
            <w:pPr>
              <w:spacing w:after="60"/>
              <w:jc w:val="left"/>
              <w:rPr>
                <w:sz w:val="20"/>
              </w:rPr>
            </w:pPr>
            <w:r w:rsidRPr="001854F3">
              <w:rPr>
                <w:sz w:val="20"/>
              </w:rPr>
              <w:tab/>
              <w:t>number of video decoder instances</w:t>
            </w:r>
          </w:p>
        </w:tc>
        <w:tc>
          <w:tcPr>
            <w:tcW w:w="397" w:type="dxa"/>
            <w:shd w:val="clear" w:color="auto" w:fill="auto"/>
          </w:tcPr>
          <w:p w14:paraId="36611860" w14:textId="77777777" w:rsidR="00676058" w:rsidRPr="001854F3" w:rsidRDefault="00676058" w:rsidP="00445719">
            <w:pPr>
              <w:spacing w:after="60"/>
              <w:jc w:val="left"/>
              <w:rPr>
                <w:sz w:val="20"/>
              </w:rPr>
            </w:pPr>
          </w:p>
        </w:tc>
        <w:tc>
          <w:tcPr>
            <w:tcW w:w="4479" w:type="dxa"/>
            <w:shd w:val="clear" w:color="auto" w:fill="auto"/>
          </w:tcPr>
          <w:p w14:paraId="45F0E0B5" w14:textId="77777777" w:rsidR="00676058" w:rsidRPr="001854F3" w:rsidRDefault="00676058" w:rsidP="00445719">
            <w:pPr>
              <w:spacing w:after="60"/>
              <w:jc w:val="left"/>
              <w:rPr>
                <w:sz w:val="20"/>
              </w:rPr>
            </w:pPr>
          </w:p>
        </w:tc>
      </w:tr>
      <w:tr w:rsidR="00676058" w:rsidRPr="001854F3" w14:paraId="5F9E34E0" w14:textId="77777777" w:rsidTr="00445719">
        <w:trPr>
          <w:cantSplit/>
        </w:trPr>
        <w:tc>
          <w:tcPr>
            <w:tcW w:w="397" w:type="dxa"/>
            <w:shd w:val="clear" w:color="auto" w:fill="auto"/>
          </w:tcPr>
          <w:p w14:paraId="48C85AC0" w14:textId="77777777" w:rsidR="00676058" w:rsidRPr="001854F3" w:rsidRDefault="00676058" w:rsidP="00445719">
            <w:pPr>
              <w:spacing w:after="60"/>
              <w:jc w:val="left"/>
              <w:rPr>
                <w:sz w:val="20"/>
              </w:rPr>
            </w:pPr>
            <w:r w:rsidRPr="001854F3">
              <w:rPr>
                <w:sz w:val="20"/>
              </w:rPr>
              <w:t>p</w:t>
            </w:r>
          </w:p>
        </w:tc>
        <w:tc>
          <w:tcPr>
            <w:tcW w:w="4479" w:type="dxa"/>
            <w:shd w:val="clear" w:color="auto" w:fill="auto"/>
          </w:tcPr>
          <w:p w14:paraId="494E5509" w14:textId="77777777" w:rsidR="00676058" w:rsidRPr="001854F3" w:rsidRDefault="00676058" w:rsidP="00445719">
            <w:pPr>
              <w:spacing w:after="60"/>
              <w:jc w:val="left"/>
              <w:rPr>
                <w:sz w:val="20"/>
              </w:rPr>
            </w:pPr>
            <w:r w:rsidRPr="001854F3">
              <w:rPr>
                <w:sz w:val="20"/>
              </w:rPr>
              <w:tab/>
              <w:t>number of output metadata streams</w:t>
            </w:r>
          </w:p>
        </w:tc>
        <w:tc>
          <w:tcPr>
            <w:tcW w:w="397" w:type="dxa"/>
            <w:shd w:val="clear" w:color="auto" w:fill="auto"/>
          </w:tcPr>
          <w:p w14:paraId="5D211994" w14:textId="77777777" w:rsidR="00676058" w:rsidRPr="001854F3" w:rsidRDefault="00676058" w:rsidP="00445719">
            <w:pPr>
              <w:spacing w:after="60"/>
              <w:jc w:val="left"/>
              <w:rPr>
                <w:sz w:val="20"/>
              </w:rPr>
            </w:pPr>
          </w:p>
        </w:tc>
        <w:tc>
          <w:tcPr>
            <w:tcW w:w="4479" w:type="dxa"/>
            <w:shd w:val="clear" w:color="auto" w:fill="auto"/>
          </w:tcPr>
          <w:p w14:paraId="59DF1E67" w14:textId="77777777" w:rsidR="00676058" w:rsidRPr="001854F3" w:rsidRDefault="00676058" w:rsidP="00445719">
            <w:pPr>
              <w:spacing w:after="60"/>
              <w:jc w:val="left"/>
              <w:rPr>
                <w:sz w:val="20"/>
              </w:rPr>
            </w:pPr>
          </w:p>
        </w:tc>
      </w:tr>
      <w:tr w:rsidR="00676058" w:rsidRPr="001854F3" w14:paraId="4BF13719" w14:textId="77777777" w:rsidTr="00445719">
        <w:trPr>
          <w:gridAfter w:val="2"/>
          <w:wAfter w:w="4876" w:type="dxa"/>
          <w:cantSplit/>
        </w:trPr>
        <w:tc>
          <w:tcPr>
            <w:tcW w:w="397" w:type="dxa"/>
            <w:shd w:val="clear" w:color="auto" w:fill="auto"/>
          </w:tcPr>
          <w:p w14:paraId="535F5EF3" w14:textId="77777777" w:rsidR="00676058" w:rsidRPr="001854F3" w:rsidRDefault="00676058" w:rsidP="00445719">
            <w:pPr>
              <w:spacing w:after="60"/>
              <w:jc w:val="left"/>
              <w:rPr>
                <w:sz w:val="20"/>
              </w:rPr>
            </w:pPr>
            <w:r w:rsidRPr="001854F3">
              <w:rPr>
                <w:sz w:val="20"/>
              </w:rPr>
              <w:t>q</w:t>
            </w:r>
          </w:p>
        </w:tc>
        <w:tc>
          <w:tcPr>
            <w:tcW w:w="4479" w:type="dxa"/>
            <w:shd w:val="clear" w:color="auto" w:fill="auto"/>
          </w:tcPr>
          <w:p w14:paraId="0CCA677F" w14:textId="77777777" w:rsidR="00676058" w:rsidRPr="001854F3" w:rsidRDefault="00676058" w:rsidP="00445719">
            <w:pPr>
              <w:spacing w:after="60"/>
              <w:jc w:val="left"/>
              <w:rPr>
                <w:sz w:val="20"/>
              </w:rPr>
            </w:pPr>
            <w:r w:rsidRPr="001854F3">
              <w:rPr>
                <w:sz w:val="20"/>
              </w:rPr>
              <w:tab/>
              <w:t>number of decoded sequences</w:t>
            </w:r>
          </w:p>
        </w:tc>
      </w:tr>
    </w:tbl>
    <w:bookmarkEnd w:id="4"/>
    <w:p w14:paraId="46841337" w14:textId="43871BD4" w:rsidR="004A19CA" w:rsidRDefault="004A19CA" w:rsidP="004A19CA">
      <w:pPr>
        <w:pStyle w:val="Caption"/>
        <w:jc w:val="center"/>
      </w:pPr>
      <w:r>
        <w:t xml:space="preserve">Figure </w:t>
      </w:r>
      <w:r w:rsidR="00C51A05">
        <w:fldChar w:fldCharType="begin"/>
      </w:r>
      <w:r w:rsidR="00C51A05">
        <w:instrText xml:space="preserve"> SEQ Figure \* ARABIC </w:instrText>
      </w:r>
      <w:r w:rsidR="00C51A05">
        <w:fldChar w:fldCharType="separate"/>
      </w:r>
      <w:r w:rsidR="00B14704">
        <w:rPr>
          <w:noProof/>
        </w:rPr>
        <w:t>1</w:t>
      </w:r>
      <w:r w:rsidR="00C51A05">
        <w:rPr>
          <w:noProof/>
        </w:rPr>
        <w:fldChar w:fldCharType="end"/>
      </w:r>
      <w:r>
        <w:t xml:space="preserve"> - </w:t>
      </w:r>
      <w:r w:rsidRPr="001527AF">
        <w:t>Video Decoding Engine and interfaces</w:t>
      </w:r>
    </w:p>
    <w:p w14:paraId="1A213CBE" w14:textId="77777777" w:rsidR="008D673E" w:rsidRPr="001854F3" w:rsidRDefault="008D673E" w:rsidP="008D673E">
      <w:pPr>
        <w:pStyle w:val="Note"/>
        <w:rPr>
          <w:lang w:val="en-US"/>
        </w:rPr>
      </w:pPr>
      <w:r w:rsidRPr="001854F3">
        <w:rPr>
          <w:lang w:val="en-US"/>
        </w:rPr>
        <w:t>NOTE</w:t>
      </w:r>
      <w:r w:rsidRPr="001854F3">
        <w:rPr>
          <w:lang w:val="en-US"/>
        </w:rPr>
        <w:tab/>
        <w:t>Multiple elementary streams that are output of the input formatting function may be fed to a single video decoder instance.</w:t>
      </w:r>
    </w:p>
    <w:p w14:paraId="53E1F36E" w14:textId="77777777" w:rsidR="004A19CA" w:rsidRDefault="004A19CA" w:rsidP="004A19CA">
      <w:pPr>
        <w:rPr>
          <w:lang w:val="en-GB"/>
        </w:rPr>
      </w:pPr>
      <w:r>
        <w:rPr>
          <w:lang w:val="en-GB"/>
        </w:rPr>
        <w:t>The reference software comprises several libraries based on this diagram. Each module inside in the Video Decoding Engine translates to a sub library, i.e.:</w:t>
      </w:r>
    </w:p>
    <w:p w14:paraId="1E44A39F" w14:textId="77777777" w:rsidR="004A19CA" w:rsidRDefault="004A19CA" w:rsidP="004A19CA">
      <w:pPr>
        <w:pStyle w:val="ListParagraph"/>
        <w:numPr>
          <w:ilvl w:val="0"/>
          <w:numId w:val="18"/>
        </w:numPr>
        <w:spacing w:after="0"/>
        <w:rPr>
          <w:lang w:val="en-GB"/>
        </w:rPr>
      </w:pPr>
      <w:r>
        <w:rPr>
          <w:lang w:val="en-GB"/>
        </w:rPr>
        <w:t xml:space="preserve">Input formatting </w:t>
      </w:r>
      <w:r w:rsidRPr="00414B55">
        <w:rPr>
          <w:lang w:val="en-GB"/>
        </w:rPr>
        <w:sym w:font="Wingdings" w:char="F0E0"/>
      </w:r>
      <w:r>
        <w:rPr>
          <w:lang w:val="en-GB"/>
        </w:rPr>
        <w:t xml:space="preserve"> </w:t>
      </w:r>
      <w:proofErr w:type="spellStart"/>
      <w:r>
        <w:rPr>
          <w:lang w:val="en-GB"/>
        </w:rPr>
        <w:t>libbeam</w:t>
      </w:r>
      <w:proofErr w:type="spellEnd"/>
    </w:p>
    <w:p w14:paraId="4A45CA60" w14:textId="77777777" w:rsidR="004A19CA" w:rsidRDefault="004A19CA" w:rsidP="004A19CA">
      <w:pPr>
        <w:pStyle w:val="ListParagraph"/>
        <w:numPr>
          <w:ilvl w:val="0"/>
          <w:numId w:val="18"/>
        </w:numPr>
        <w:spacing w:after="0"/>
        <w:rPr>
          <w:lang w:val="en-GB"/>
        </w:rPr>
      </w:pPr>
      <w:r>
        <w:rPr>
          <w:lang w:val="en-GB"/>
        </w:rPr>
        <w:t xml:space="preserve">Lime locking </w:t>
      </w:r>
      <w:r w:rsidRPr="00414B55">
        <w:rPr>
          <w:lang w:val="en-GB"/>
        </w:rPr>
        <w:sym w:font="Wingdings" w:char="F0E0"/>
      </w:r>
      <w:r>
        <w:rPr>
          <w:lang w:val="en-GB"/>
        </w:rPr>
        <w:t xml:space="preserve"> </w:t>
      </w:r>
      <w:proofErr w:type="spellStart"/>
      <w:r>
        <w:rPr>
          <w:lang w:val="en-GB"/>
        </w:rPr>
        <w:t>libtiming</w:t>
      </w:r>
      <w:proofErr w:type="spellEnd"/>
    </w:p>
    <w:p w14:paraId="7271A6E1" w14:textId="77777777" w:rsidR="004A19CA" w:rsidRDefault="004A19CA" w:rsidP="004A19CA">
      <w:pPr>
        <w:pStyle w:val="ListParagraph"/>
        <w:numPr>
          <w:ilvl w:val="0"/>
          <w:numId w:val="18"/>
        </w:numPr>
        <w:spacing w:after="0"/>
        <w:rPr>
          <w:lang w:val="en-GB"/>
        </w:rPr>
      </w:pPr>
      <w:r>
        <w:rPr>
          <w:lang w:val="en-GB"/>
        </w:rPr>
        <w:t xml:space="preserve">Output formatting </w:t>
      </w:r>
      <w:r w:rsidRPr="00414B55">
        <w:rPr>
          <w:lang w:val="en-GB"/>
        </w:rPr>
        <w:sym w:font="Wingdings" w:char="F0E0"/>
      </w:r>
      <w:r>
        <w:rPr>
          <w:lang w:val="en-GB"/>
        </w:rPr>
        <w:t xml:space="preserve"> </w:t>
      </w:r>
      <w:proofErr w:type="spellStart"/>
      <w:r>
        <w:rPr>
          <w:lang w:val="en-GB"/>
        </w:rPr>
        <w:t>liboutput</w:t>
      </w:r>
      <w:proofErr w:type="spellEnd"/>
    </w:p>
    <w:p w14:paraId="3565B711" w14:textId="77777777" w:rsidR="004A19CA" w:rsidRDefault="004A19CA" w:rsidP="004A19CA">
      <w:pPr>
        <w:rPr>
          <w:lang w:val="en-GB"/>
        </w:rPr>
      </w:pPr>
    </w:p>
    <w:p w14:paraId="04BB5BB8" w14:textId="7C4670E3" w:rsidR="004A19CA" w:rsidRPr="004D3176" w:rsidRDefault="004A19CA" w:rsidP="004A19CA">
      <w:pPr>
        <w:rPr>
          <w:lang w:val="en-GB"/>
        </w:rPr>
      </w:pPr>
      <w:r>
        <w:rPr>
          <w:lang w:val="en-GB"/>
        </w:rPr>
        <w:t xml:space="preserve">In addition, since many ongoing projects in the video standardisation space is developed in the </w:t>
      </w:r>
      <w:r>
        <w:rPr>
          <w:lang w:val="en-GB"/>
        </w:rPr>
        <w:lastRenderedPageBreak/>
        <w:t>C++ language, this language is used to write the reference libraries as depicted in the figure below:</w:t>
      </w:r>
    </w:p>
    <w:p w14:paraId="6114A036" w14:textId="77777777" w:rsidR="004A19CA" w:rsidRDefault="004A19CA" w:rsidP="004A19CA">
      <w:pPr>
        <w:keepNext/>
        <w:jc w:val="center"/>
      </w:pPr>
      <w:r>
        <w:rPr>
          <w:noProof/>
        </w:rPr>
        <w:drawing>
          <wp:inline distT="0" distB="0" distL="0" distR="0" wp14:anchorId="373CA5CC" wp14:editId="2CB14306">
            <wp:extent cx="5697855" cy="2344977"/>
            <wp:effectExtent l="0" t="0" r="0" b="0"/>
            <wp:docPr id="23" name="Picture 2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ext, application, chat or text message&#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0960" cy="2350370"/>
                    </a:xfrm>
                    <a:prstGeom prst="rect">
                      <a:avLst/>
                    </a:prstGeom>
                    <a:noFill/>
                  </pic:spPr>
                </pic:pic>
              </a:graphicData>
            </a:graphic>
          </wp:inline>
        </w:drawing>
      </w:r>
    </w:p>
    <w:p w14:paraId="6F53156D" w14:textId="0EE9D47A" w:rsidR="004A19CA" w:rsidRDefault="004A19CA" w:rsidP="004A19CA">
      <w:pPr>
        <w:pStyle w:val="Caption"/>
        <w:jc w:val="center"/>
      </w:pPr>
      <w:r>
        <w:t xml:space="preserve">Figure </w:t>
      </w:r>
      <w:r w:rsidR="00C51A05">
        <w:fldChar w:fldCharType="begin"/>
      </w:r>
      <w:r w:rsidR="00C51A05">
        <w:instrText xml:space="preserve"> SEQ Figure \* ARABIC </w:instrText>
      </w:r>
      <w:r w:rsidR="00C51A05">
        <w:fldChar w:fldCharType="separate"/>
      </w:r>
      <w:r w:rsidR="00B14704">
        <w:rPr>
          <w:noProof/>
        </w:rPr>
        <w:t>2</w:t>
      </w:r>
      <w:r w:rsidR="00C51A05">
        <w:rPr>
          <w:noProof/>
        </w:rPr>
        <w:fldChar w:fldCharType="end"/>
      </w:r>
      <w:r>
        <w:t xml:space="preserve"> - VDI reference library organization</w:t>
      </w:r>
    </w:p>
    <w:p w14:paraId="6169E052" w14:textId="77777777" w:rsidR="004A19CA" w:rsidRDefault="004A19CA" w:rsidP="004A19CA">
      <w:pPr>
        <w:rPr>
          <w:lang w:val="en-GB"/>
        </w:rPr>
      </w:pPr>
      <w:r>
        <w:rPr>
          <w:lang w:val="en-GB"/>
        </w:rPr>
        <w:t>For each sub library, the functions defined in the normative specification are implemented in the library with template parameters to accommodate different underlying types.</w:t>
      </w:r>
    </w:p>
    <w:p w14:paraId="76AE7580" w14:textId="77777777" w:rsidR="004A19CA" w:rsidRPr="004A19CA" w:rsidRDefault="004A19CA" w:rsidP="004A19CA">
      <w:pPr>
        <w:pStyle w:val="Heading3"/>
      </w:pPr>
      <w:bookmarkStart w:id="5" w:name="_Toc109368649"/>
      <w:r w:rsidRPr="004A19CA">
        <w:t>Implementation</w:t>
      </w:r>
      <w:bookmarkEnd w:id="5"/>
    </w:p>
    <w:p w14:paraId="1DDEA2AB" w14:textId="77777777" w:rsidR="004A19CA" w:rsidRDefault="004A19CA" w:rsidP="004A19CA">
      <w:pPr>
        <w:rPr>
          <w:lang w:val="en-GB"/>
        </w:rPr>
      </w:pPr>
      <w:r>
        <w:rPr>
          <w:lang w:val="en-GB"/>
        </w:rPr>
        <w:t xml:space="preserve">In addition to use the C++ language, the feature of C++ 20 called concepts are used. Concepts allow to define requirement on template types. This allows the </w:t>
      </w:r>
      <w:proofErr w:type="spellStart"/>
      <w:r>
        <w:rPr>
          <w:lang w:val="en-GB"/>
        </w:rPr>
        <w:t>libvdi</w:t>
      </w:r>
      <w:proofErr w:type="spellEnd"/>
      <w:r>
        <w:rPr>
          <w:lang w:val="en-GB"/>
        </w:rPr>
        <w:t xml:space="preserve"> to define once the important types and their requirements and then application can use any underlying library as long as the constraint on the types are fulfilled. </w:t>
      </w:r>
    </w:p>
    <w:p w14:paraId="568F30BA" w14:textId="11C8D964" w:rsidR="004A19CA" w:rsidRDefault="004A19CA" w:rsidP="004A19CA">
      <w:pPr>
        <w:rPr>
          <w:lang w:val="en-GB"/>
        </w:rPr>
      </w:pPr>
      <w:r>
        <w:rPr>
          <w:lang w:val="en-GB"/>
        </w:rPr>
        <w:t xml:space="preserve">For instance, one can define a template type </w:t>
      </w:r>
      <w:proofErr w:type="spellStart"/>
      <w:r>
        <w:rPr>
          <w:lang w:val="en-GB"/>
        </w:rPr>
        <w:t>ElementaryStream</w:t>
      </w:r>
      <w:proofErr w:type="spellEnd"/>
      <w:r>
        <w:rPr>
          <w:lang w:val="en-GB"/>
        </w:rPr>
        <w:t xml:space="preserve"> without providing a concrete implementation but with providing constraints on the implementation of the concrete type that will be used by the application using the </w:t>
      </w:r>
      <w:proofErr w:type="spellStart"/>
      <w:r>
        <w:rPr>
          <w:lang w:val="en-GB"/>
        </w:rPr>
        <w:t>libvdi</w:t>
      </w:r>
      <w:proofErr w:type="spellEnd"/>
      <w:r>
        <w:rPr>
          <w:lang w:val="en-GB"/>
        </w:rPr>
        <w:t xml:space="preserve"> library. For instance, an application could use the VTM, ETM or HM libraries in conjunction with the </w:t>
      </w:r>
      <w:proofErr w:type="spellStart"/>
      <w:r>
        <w:rPr>
          <w:lang w:val="en-GB"/>
        </w:rPr>
        <w:t>libBEAM</w:t>
      </w:r>
      <w:proofErr w:type="spellEnd"/>
      <w:r>
        <w:rPr>
          <w:lang w:val="en-GB"/>
        </w:rPr>
        <w:t xml:space="preserve"> where each may have a different class defining access units.</w:t>
      </w:r>
    </w:p>
    <w:p w14:paraId="00BBF883" w14:textId="1577466F" w:rsidR="004A19CA" w:rsidRPr="009169BE" w:rsidRDefault="004A19CA" w:rsidP="004A19CA">
      <w:pPr>
        <w:rPr>
          <w:lang w:val="en-GB"/>
        </w:rPr>
      </w:pPr>
      <w:r>
        <w:rPr>
          <w:lang w:val="en-GB"/>
        </w:rPr>
        <w:t xml:space="preserve">Note that C++ 20 concepts is a new feature of the C++ language with support in the </w:t>
      </w:r>
      <w:r w:rsidR="00874211">
        <w:rPr>
          <w:lang w:val="en-GB"/>
        </w:rPr>
        <w:t xml:space="preserve">following </w:t>
      </w:r>
      <w:r>
        <w:rPr>
          <w:lang w:val="en-GB"/>
        </w:rPr>
        <w:t>compiling tooling:</w:t>
      </w:r>
    </w:p>
    <w:p w14:paraId="46396220" w14:textId="77777777" w:rsidR="004A19CA" w:rsidRDefault="004A19CA" w:rsidP="004A19CA">
      <w:pPr>
        <w:pStyle w:val="ListParagraph"/>
        <w:numPr>
          <w:ilvl w:val="0"/>
          <w:numId w:val="18"/>
        </w:numPr>
        <w:spacing w:after="0"/>
        <w:rPr>
          <w:lang w:val="en-GB"/>
        </w:rPr>
      </w:pPr>
      <w:proofErr w:type="spellStart"/>
      <w:r>
        <w:rPr>
          <w:lang w:val="en-GB"/>
        </w:rPr>
        <w:t>gcc</w:t>
      </w:r>
      <w:proofErr w:type="spellEnd"/>
      <w:r>
        <w:rPr>
          <w:lang w:val="en-GB"/>
        </w:rPr>
        <w:t xml:space="preserve"> 10</w:t>
      </w:r>
    </w:p>
    <w:p w14:paraId="227649BC" w14:textId="77777777" w:rsidR="004A19CA" w:rsidRDefault="004A19CA" w:rsidP="004A19CA">
      <w:pPr>
        <w:pStyle w:val="ListParagraph"/>
        <w:numPr>
          <w:ilvl w:val="0"/>
          <w:numId w:val="18"/>
        </w:numPr>
        <w:spacing w:after="0"/>
        <w:rPr>
          <w:lang w:val="en-GB"/>
        </w:rPr>
      </w:pPr>
      <w:r>
        <w:rPr>
          <w:lang w:val="en-GB"/>
        </w:rPr>
        <w:t>Visual Studio 2019</w:t>
      </w:r>
    </w:p>
    <w:p w14:paraId="2EF763A6" w14:textId="77777777" w:rsidR="004A19CA" w:rsidRPr="009169BE" w:rsidRDefault="004A19CA" w:rsidP="004A19CA">
      <w:pPr>
        <w:pStyle w:val="ListParagraph"/>
        <w:numPr>
          <w:ilvl w:val="0"/>
          <w:numId w:val="18"/>
        </w:numPr>
        <w:spacing w:after="0"/>
        <w:rPr>
          <w:lang w:val="en-GB"/>
        </w:rPr>
      </w:pPr>
      <w:r>
        <w:rPr>
          <w:lang w:val="en-GB"/>
        </w:rPr>
        <w:t xml:space="preserve">Clang 10 </w:t>
      </w:r>
    </w:p>
    <w:p w14:paraId="091D68EE" w14:textId="77777777" w:rsidR="00874211" w:rsidRDefault="00874211" w:rsidP="004A19CA">
      <w:pPr>
        <w:rPr>
          <w:lang w:val="en-GB"/>
        </w:rPr>
      </w:pPr>
    </w:p>
    <w:p w14:paraId="7312A5F9" w14:textId="5DEDDBFD" w:rsidR="004A19CA" w:rsidRDefault="004A19CA" w:rsidP="004A19CA">
      <w:pPr>
        <w:rPr>
          <w:lang w:val="en-GB"/>
        </w:rPr>
      </w:pPr>
      <w:r>
        <w:rPr>
          <w:lang w:val="en-GB"/>
        </w:rPr>
        <w:t>The decision of using concepts may be revised at a later stage if support in compiler is not broad enough to allow the timely development of the standard. One possible alternative would be to define the template types without the constraints.</w:t>
      </w:r>
    </w:p>
    <w:p w14:paraId="2D76306D" w14:textId="77777777" w:rsidR="004A19CA" w:rsidRDefault="004A19CA" w:rsidP="004A19CA">
      <w:pPr>
        <w:pStyle w:val="Heading3"/>
      </w:pPr>
      <w:bookmarkStart w:id="6" w:name="_Toc109368650"/>
      <w:r>
        <w:t>Logistics</w:t>
      </w:r>
      <w:bookmarkEnd w:id="6"/>
    </w:p>
    <w:tbl>
      <w:tblPr>
        <w:tblStyle w:val="TableGrid"/>
        <w:tblW w:w="9351" w:type="dxa"/>
        <w:tblLook w:val="04A0" w:firstRow="1" w:lastRow="0" w:firstColumn="1" w:lastColumn="0" w:noHBand="0" w:noVBand="1"/>
      </w:tblPr>
      <w:tblGrid>
        <w:gridCol w:w="1125"/>
        <w:gridCol w:w="1183"/>
        <w:gridCol w:w="1402"/>
        <w:gridCol w:w="6572"/>
      </w:tblGrid>
      <w:tr w:rsidR="004A19CA" w14:paraId="2E476122" w14:textId="77777777" w:rsidTr="004A19CA">
        <w:tc>
          <w:tcPr>
            <w:tcW w:w="1076" w:type="dxa"/>
          </w:tcPr>
          <w:p w14:paraId="0CFE9C96" w14:textId="77777777" w:rsidR="004A19CA" w:rsidRPr="006A6E81" w:rsidRDefault="004A19CA" w:rsidP="008E1EE8">
            <w:pPr>
              <w:jc w:val="center"/>
              <w:rPr>
                <w:b/>
                <w:bCs/>
                <w:lang w:val="en-GB"/>
              </w:rPr>
            </w:pPr>
            <w:r w:rsidRPr="006A6E81">
              <w:rPr>
                <w:b/>
                <w:bCs/>
                <w:lang w:val="en-GB"/>
              </w:rPr>
              <w:t>Name</w:t>
            </w:r>
          </w:p>
        </w:tc>
        <w:tc>
          <w:tcPr>
            <w:tcW w:w="1302" w:type="dxa"/>
          </w:tcPr>
          <w:p w14:paraId="1EC9E728" w14:textId="77777777" w:rsidR="004A19CA" w:rsidRPr="006A6E81" w:rsidRDefault="004A19CA" w:rsidP="008E1EE8">
            <w:pPr>
              <w:jc w:val="center"/>
              <w:rPr>
                <w:b/>
                <w:bCs/>
                <w:lang w:val="en-GB"/>
              </w:rPr>
            </w:pPr>
            <w:r w:rsidRPr="006A6E81">
              <w:rPr>
                <w:b/>
                <w:bCs/>
                <w:lang w:val="en-GB"/>
              </w:rPr>
              <w:t>Language</w:t>
            </w:r>
          </w:p>
        </w:tc>
        <w:tc>
          <w:tcPr>
            <w:tcW w:w="4320" w:type="dxa"/>
          </w:tcPr>
          <w:p w14:paraId="42B5BA01" w14:textId="77777777" w:rsidR="004A19CA" w:rsidRPr="006A6E81" w:rsidRDefault="004A19CA" w:rsidP="008E1EE8">
            <w:pPr>
              <w:jc w:val="center"/>
              <w:rPr>
                <w:b/>
                <w:bCs/>
                <w:lang w:val="en-GB"/>
              </w:rPr>
            </w:pPr>
            <w:r w:rsidRPr="006A6E81">
              <w:rPr>
                <w:b/>
                <w:bCs/>
                <w:lang w:val="en-GB"/>
              </w:rPr>
              <w:t>Description</w:t>
            </w:r>
          </w:p>
        </w:tc>
        <w:tc>
          <w:tcPr>
            <w:tcW w:w="2653" w:type="dxa"/>
          </w:tcPr>
          <w:p w14:paraId="50AD9559" w14:textId="77777777" w:rsidR="004A19CA" w:rsidRPr="006A6E81" w:rsidRDefault="004A19CA" w:rsidP="008E1EE8">
            <w:pPr>
              <w:jc w:val="center"/>
              <w:rPr>
                <w:b/>
                <w:bCs/>
                <w:lang w:val="en-GB"/>
              </w:rPr>
            </w:pPr>
            <w:r>
              <w:rPr>
                <w:b/>
                <w:bCs/>
                <w:lang w:val="en-GB"/>
              </w:rPr>
              <w:t>Hosting</w:t>
            </w:r>
          </w:p>
        </w:tc>
      </w:tr>
      <w:tr w:rsidR="004A19CA" w14:paraId="29FEF5AF" w14:textId="77777777" w:rsidTr="004A19CA">
        <w:tc>
          <w:tcPr>
            <w:tcW w:w="1076" w:type="dxa"/>
          </w:tcPr>
          <w:p w14:paraId="03661B1D" w14:textId="77777777" w:rsidR="004A19CA" w:rsidRPr="006A6E81" w:rsidRDefault="004A19CA" w:rsidP="008E1EE8">
            <w:pPr>
              <w:jc w:val="center"/>
              <w:rPr>
                <w:lang w:val="en-GB"/>
              </w:rPr>
            </w:pPr>
            <w:proofErr w:type="spellStart"/>
            <w:r>
              <w:rPr>
                <w:lang w:val="en-GB"/>
              </w:rPr>
              <w:t>libBEAM</w:t>
            </w:r>
            <w:proofErr w:type="spellEnd"/>
          </w:p>
        </w:tc>
        <w:tc>
          <w:tcPr>
            <w:tcW w:w="1302" w:type="dxa"/>
          </w:tcPr>
          <w:p w14:paraId="7F2ADF21" w14:textId="77777777" w:rsidR="004A19CA" w:rsidRPr="006A6E81" w:rsidRDefault="004A19CA" w:rsidP="008E1EE8">
            <w:pPr>
              <w:jc w:val="center"/>
              <w:rPr>
                <w:lang w:val="en-GB"/>
              </w:rPr>
            </w:pPr>
            <w:r>
              <w:rPr>
                <w:lang w:val="en-GB"/>
              </w:rPr>
              <w:t>C++</w:t>
            </w:r>
          </w:p>
        </w:tc>
        <w:tc>
          <w:tcPr>
            <w:tcW w:w="4320" w:type="dxa"/>
          </w:tcPr>
          <w:p w14:paraId="2ABEECA7" w14:textId="77777777" w:rsidR="004A19CA" w:rsidRPr="006A6E81" w:rsidRDefault="004A19CA" w:rsidP="008E1EE8">
            <w:pPr>
              <w:rPr>
                <w:lang w:val="en-GB"/>
              </w:rPr>
            </w:pPr>
            <w:r>
              <w:rPr>
                <w:lang w:val="en-GB"/>
              </w:rPr>
              <w:t xml:space="preserve">Reference </w:t>
            </w:r>
            <w:r>
              <w:rPr>
                <w:lang w:val="en-GB"/>
              </w:rPr>
              <w:lastRenderedPageBreak/>
              <w:t>libraries</w:t>
            </w:r>
          </w:p>
        </w:tc>
        <w:tc>
          <w:tcPr>
            <w:tcW w:w="2653" w:type="dxa"/>
          </w:tcPr>
          <w:p w14:paraId="7989794A" w14:textId="0905105C" w:rsidR="004A19CA" w:rsidRDefault="00C51A05" w:rsidP="008E1EE8">
            <w:pPr>
              <w:jc w:val="center"/>
              <w:rPr>
                <w:lang w:val="en-GB"/>
              </w:rPr>
            </w:pPr>
            <w:hyperlink r:id="rId16" w:history="1">
              <w:r w:rsidR="00503088">
                <w:rPr>
                  <w:rStyle w:val="Hyperlink"/>
                  <w:lang w:val="en-GB"/>
                </w:rPr>
                <w:t>http://mpegx.int-</w:t>
              </w:r>
              <w:r w:rsidR="00503088">
                <w:rPr>
                  <w:rStyle w:val="Hyperlink"/>
                  <w:lang w:val="en-GB"/>
                </w:rPr>
                <w:lastRenderedPageBreak/>
                <w:t>evry.fr/software/MPEG/Systems/VideoDecodingInterface/libbeam</w:t>
              </w:r>
            </w:hyperlink>
          </w:p>
        </w:tc>
      </w:tr>
      <w:tr w:rsidR="00780581" w14:paraId="24F05469" w14:textId="77777777" w:rsidTr="004A19CA">
        <w:tc>
          <w:tcPr>
            <w:tcW w:w="1076" w:type="dxa"/>
          </w:tcPr>
          <w:p w14:paraId="4FBE7C14" w14:textId="2361BD61" w:rsidR="00780581" w:rsidRDefault="00780581" w:rsidP="008E1EE8">
            <w:pPr>
              <w:jc w:val="center"/>
              <w:rPr>
                <w:lang w:val="en-GB"/>
              </w:rPr>
            </w:pPr>
            <w:proofErr w:type="spellStart"/>
            <w:r>
              <w:rPr>
                <w:lang w:val="en-GB"/>
              </w:rPr>
              <w:lastRenderedPageBreak/>
              <w:t>libTiming</w:t>
            </w:r>
            <w:proofErr w:type="spellEnd"/>
          </w:p>
        </w:tc>
        <w:tc>
          <w:tcPr>
            <w:tcW w:w="1302" w:type="dxa"/>
          </w:tcPr>
          <w:p w14:paraId="59AAE1E2" w14:textId="6B8AF3DE" w:rsidR="00780581" w:rsidRDefault="00780581" w:rsidP="008E1EE8">
            <w:pPr>
              <w:jc w:val="center"/>
              <w:rPr>
                <w:lang w:val="en-GB"/>
              </w:rPr>
            </w:pPr>
            <w:r>
              <w:rPr>
                <w:lang w:val="en-GB"/>
              </w:rPr>
              <w:t>TBD</w:t>
            </w:r>
          </w:p>
        </w:tc>
        <w:tc>
          <w:tcPr>
            <w:tcW w:w="4320" w:type="dxa"/>
          </w:tcPr>
          <w:p w14:paraId="0BA8740C" w14:textId="221E2750" w:rsidR="00780581" w:rsidRDefault="00780581" w:rsidP="008E1EE8">
            <w:pPr>
              <w:rPr>
                <w:lang w:val="en-GB"/>
              </w:rPr>
            </w:pPr>
            <w:r>
              <w:rPr>
                <w:lang w:val="en-GB"/>
              </w:rPr>
              <w:t>TBD</w:t>
            </w:r>
          </w:p>
        </w:tc>
        <w:tc>
          <w:tcPr>
            <w:tcW w:w="2653" w:type="dxa"/>
          </w:tcPr>
          <w:p w14:paraId="587894C6" w14:textId="79D6FDDA" w:rsidR="00780581" w:rsidRDefault="00780581" w:rsidP="008E1EE8">
            <w:pPr>
              <w:jc w:val="center"/>
            </w:pPr>
            <w:r>
              <w:rPr>
                <w:lang w:val="en-GB"/>
              </w:rPr>
              <w:t>TBD</w:t>
            </w:r>
          </w:p>
        </w:tc>
      </w:tr>
      <w:tr w:rsidR="00780581" w14:paraId="360B48CC" w14:textId="77777777" w:rsidTr="004A19CA">
        <w:tc>
          <w:tcPr>
            <w:tcW w:w="1076" w:type="dxa"/>
          </w:tcPr>
          <w:p w14:paraId="3B3E3EEA" w14:textId="5D1B8786" w:rsidR="00780581" w:rsidRDefault="00780581" w:rsidP="008E1EE8">
            <w:pPr>
              <w:jc w:val="center"/>
              <w:rPr>
                <w:lang w:val="en-GB"/>
              </w:rPr>
            </w:pPr>
            <w:proofErr w:type="spellStart"/>
            <w:r>
              <w:rPr>
                <w:lang w:val="en-GB"/>
              </w:rPr>
              <w:t>libOutput</w:t>
            </w:r>
            <w:proofErr w:type="spellEnd"/>
          </w:p>
        </w:tc>
        <w:tc>
          <w:tcPr>
            <w:tcW w:w="1302" w:type="dxa"/>
          </w:tcPr>
          <w:p w14:paraId="5E005F76" w14:textId="042B1938" w:rsidR="00780581" w:rsidRDefault="00780581" w:rsidP="008E1EE8">
            <w:pPr>
              <w:jc w:val="center"/>
              <w:rPr>
                <w:lang w:val="en-GB"/>
              </w:rPr>
            </w:pPr>
            <w:r>
              <w:rPr>
                <w:lang w:val="en-GB"/>
              </w:rPr>
              <w:t>TBD</w:t>
            </w:r>
          </w:p>
        </w:tc>
        <w:tc>
          <w:tcPr>
            <w:tcW w:w="4320" w:type="dxa"/>
          </w:tcPr>
          <w:p w14:paraId="4F5B2482" w14:textId="04731E4A" w:rsidR="00780581" w:rsidRDefault="00780581" w:rsidP="008E1EE8">
            <w:pPr>
              <w:rPr>
                <w:lang w:val="en-GB"/>
              </w:rPr>
            </w:pPr>
            <w:r>
              <w:rPr>
                <w:lang w:val="en-GB"/>
              </w:rPr>
              <w:t>TBD</w:t>
            </w:r>
          </w:p>
        </w:tc>
        <w:tc>
          <w:tcPr>
            <w:tcW w:w="2653" w:type="dxa"/>
          </w:tcPr>
          <w:p w14:paraId="7694659E" w14:textId="4F5D9F0D" w:rsidR="00780581" w:rsidRDefault="00780581" w:rsidP="008E1EE8">
            <w:pPr>
              <w:jc w:val="center"/>
              <w:rPr>
                <w:lang w:val="en-GB"/>
              </w:rPr>
            </w:pPr>
            <w:r>
              <w:rPr>
                <w:lang w:val="en-GB"/>
              </w:rPr>
              <w:t>TBD</w:t>
            </w:r>
          </w:p>
        </w:tc>
      </w:tr>
    </w:tbl>
    <w:p w14:paraId="07848D31" w14:textId="77777777" w:rsidR="004A19CA" w:rsidRPr="005D70D3" w:rsidRDefault="004A19CA" w:rsidP="004A19CA">
      <w:pPr>
        <w:rPr>
          <w:lang w:val="en-GB"/>
        </w:rPr>
      </w:pPr>
    </w:p>
    <w:p w14:paraId="066A863C" w14:textId="15B6037E" w:rsidR="008821A0" w:rsidRDefault="008821A0" w:rsidP="008821A0">
      <w:pPr>
        <w:pStyle w:val="Heading3"/>
      </w:pPr>
      <w:bookmarkStart w:id="7" w:name="_Toc109368651"/>
      <w:r>
        <w:t>Implementation status</w:t>
      </w:r>
      <w:bookmarkEnd w:id="7"/>
    </w:p>
    <w:tbl>
      <w:tblPr>
        <w:tblStyle w:val="TableGrid"/>
        <w:tblW w:w="0" w:type="auto"/>
        <w:tblLook w:val="04A0" w:firstRow="1" w:lastRow="0" w:firstColumn="1" w:lastColumn="0" w:noHBand="0" w:noVBand="1"/>
      </w:tblPr>
      <w:tblGrid>
        <w:gridCol w:w="3003"/>
        <w:gridCol w:w="3003"/>
        <w:gridCol w:w="3004"/>
      </w:tblGrid>
      <w:tr w:rsidR="002B3AE8" w14:paraId="1A6A90C1" w14:textId="77777777" w:rsidTr="00445719">
        <w:tc>
          <w:tcPr>
            <w:tcW w:w="3003" w:type="dxa"/>
          </w:tcPr>
          <w:p w14:paraId="507EF69B" w14:textId="7DA9F6F1" w:rsidR="002B3AE8" w:rsidRPr="0028189A" w:rsidRDefault="002B3AE8" w:rsidP="0028189A">
            <w:pPr>
              <w:spacing w:before="120" w:after="120"/>
              <w:jc w:val="center"/>
              <w:rPr>
                <w:b/>
                <w:bCs/>
              </w:rPr>
            </w:pPr>
            <w:r w:rsidRPr="00DB33EA">
              <w:rPr>
                <w:b/>
                <w:bCs/>
              </w:rPr>
              <w:t>Functions</w:t>
            </w:r>
          </w:p>
        </w:tc>
        <w:tc>
          <w:tcPr>
            <w:tcW w:w="3003" w:type="dxa"/>
          </w:tcPr>
          <w:p w14:paraId="31C786AE" w14:textId="77777777" w:rsidR="002B3AE8" w:rsidRPr="00DB33EA" w:rsidRDefault="002B3AE8" w:rsidP="0028189A">
            <w:pPr>
              <w:spacing w:before="120" w:after="120"/>
              <w:jc w:val="center"/>
              <w:rPr>
                <w:b/>
                <w:bCs/>
                <w:lang w:val="en-GB" w:eastAsia="zh-CN"/>
              </w:rPr>
            </w:pPr>
            <w:r>
              <w:rPr>
                <w:b/>
                <w:bCs/>
                <w:lang w:val="en-GB" w:eastAsia="zh-CN"/>
              </w:rPr>
              <w:t>C</w:t>
            </w:r>
            <w:r w:rsidRPr="00DB33EA">
              <w:rPr>
                <w:b/>
                <w:bCs/>
                <w:lang w:val="en-GB" w:eastAsia="zh-CN"/>
              </w:rPr>
              <w:t>odec</w:t>
            </w:r>
          </w:p>
        </w:tc>
        <w:tc>
          <w:tcPr>
            <w:tcW w:w="3004" w:type="dxa"/>
          </w:tcPr>
          <w:p w14:paraId="4E868A0A" w14:textId="77777777" w:rsidR="002B3AE8" w:rsidRPr="00DB33EA" w:rsidRDefault="002B3AE8" w:rsidP="0028189A">
            <w:pPr>
              <w:spacing w:before="120" w:after="120"/>
              <w:jc w:val="center"/>
              <w:rPr>
                <w:b/>
                <w:bCs/>
                <w:lang w:val="en-GB" w:eastAsia="zh-CN"/>
              </w:rPr>
            </w:pPr>
            <w:r w:rsidRPr="00DB33EA">
              <w:rPr>
                <w:b/>
                <w:bCs/>
                <w:lang w:val="en-GB" w:eastAsia="zh-CN"/>
              </w:rPr>
              <w:t>Status</w:t>
            </w:r>
          </w:p>
        </w:tc>
      </w:tr>
      <w:tr w:rsidR="002B3AE8" w14:paraId="66FFB847" w14:textId="77777777" w:rsidTr="0028189A">
        <w:tc>
          <w:tcPr>
            <w:tcW w:w="3003" w:type="dxa"/>
            <w:vMerge w:val="restart"/>
            <w:vAlign w:val="center"/>
          </w:tcPr>
          <w:p w14:paraId="053FFDE7" w14:textId="77777777" w:rsidR="002B3AE8" w:rsidRDefault="002B3AE8" w:rsidP="0028189A">
            <w:pPr>
              <w:spacing w:before="120" w:after="120"/>
              <w:jc w:val="center"/>
              <w:rPr>
                <w:lang w:val="en-GB" w:eastAsia="zh-CN"/>
              </w:rPr>
            </w:pPr>
            <w:r>
              <w:rPr>
                <w:lang w:val="en-GB" w:eastAsia="zh-CN"/>
              </w:rPr>
              <w:t>Filtering</w:t>
            </w:r>
          </w:p>
        </w:tc>
        <w:tc>
          <w:tcPr>
            <w:tcW w:w="3003" w:type="dxa"/>
            <w:vAlign w:val="center"/>
          </w:tcPr>
          <w:p w14:paraId="02FC4CD5" w14:textId="77777777" w:rsidR="002B3AE8" w:rsidRDefault="002B3AE8" w:rsidP="0028189A">
            <w:pPr>
              <w:spacing w:before="120" w:after="120"/>
              <w:jc w:val="center"/>
              <w:rPr>
                <w:lang w:val="en-GB" w:eastAsia="zh-CN"/>
              </w:rPr>
            </w:pPr>
            <w:r w:rsidRPr="00EA4EE6">
              <w:rPr>
                <w:lang w:val="en-GB" w:eastAsia="zh-CN"/>
              </w:rPr>
              <w:t>VVC</w:t>
            </w:r>
          </w:p>
        </w:tc>
        <w:tc>
          <w:tcPr>
            <w:tcW w:w="3004" w:type="dxa"/>
            <w:vAlign w:val="center"/>
          </w:tcPr>
          <w:p w14:paraId="241C268D" w14:textId="77777777" w:rsidR="002B3AE8" w:rsidRDefault="002B3AE8" w:rsidP="0028189A">
            <w:pPr>
              <w:spacing w:before="120" w:after="120"/>
              <w:jc w:val="center"/>
              <w:rPr>
                <w:lang w:val="en-GB" w:eastAsia="zh-CN"/>
              </w:rPr>
            </w:pPr>
            <w:r w:rsidRPr="00EA4EE6">
              <w:rPr>
                <w:lang w:val="en-GB" w:eastAsia="zh-CN"/>
              </w:rPr>
              <w:t>Implemented</w:t>
            </w:r>
          </w:p>
        </w:tc>
      </w:tr>
      <w:tr w:rsidR="002B3AE8" w14:paraId="72D4A05A" w14:textId="77777777" w:rsidTr="0028189A">
        <w:tc>
          <w:tcPr>
            <w:tcW w:w="3003" w:type="dxa"/>
            <w:vMerge/>
            <w:vAlign w:val="center"/>
          </w:tcPr>
          <w:p w14:paraId="7B4D7074" w14:textId="77777777" w:rsidR="002B3AE8" w:rsidRDefault="002B3AE8" w:rsidP="0028189A">
            <w:pPr>
              <w:spacing w:before="120" w:after="120"/>
              <w:jc w:val="center"/>
              <w:rPr>
                <w:lang w:val="en-GB" w:eastAsia="zh-CN"/>
              </w:rPr>
            </w:pPr>
          </w:p>
        </w:tc>
        <w:tc>
          <w:tcPr>
            <w:tcW w:w="3003" w:type="dxa"/>
            <w:vAlign w:val="center"/>
          </w:tcPr>
          <w:p w14:paraId="64E00B39" w14:textId="77777777" w:rsidR="002B3AE8" w:rsidRDefault="002B3AE8" w:rsidP="0028189A">
            <w:pPr>
              <w:spacing w:before="120" w:after="120"/>
              <w:jc w:val="center"/>
              <w:rPr>
                <w:lang w:val="en-GB" w:eastAsia="zh-CN"/>
              </w:rPr>
            </w:pPr>
            <w:r>
              <w:rPr>
                <w:lang w:val="en-GB" w:eastAsia="zh-CN"/>
              </w:rPr>
              <w:t>HEVC</w:t>
            </w:r>
          </w:p>
        </w:tc>
        <w:tc>
          <w:tcPr>
            <w:tcW w:w="3004" w:type="dxa"/>
            <w:vAlign w:val="center"/>
          </w:tcPr>
          <w:p w14:paraId="021B77EE" w14:textId="77777777" w:rsidR="002B3AE8" w:rsidRDefault="002B3AE8" w:rsidP="0028189A">
            <w:pPr>
              <w:spacing w:before="120" w:after="120"/>
              <w:jc w:val="center"/>
              <w:rPr>
                <w:lang w:val="en-GB" w:eastAsia="zh-CN"/>
              </w:rPr>
            </w:pPr>
            <w:r>
              <w:rPr>
                <w:lang w:val="en-GB" w:eastAsia="zh-CN"/>
              </w:rPr>
              <w:t>Not implemented</w:t>
            </w:r>
          </w:p>
        </w:tc>
      </w:tr>
      <w:tr w:rsidR="002B3AE8" w14:paraId="4E120099" w14:textId="77777777" w:rsidTr="0028189A">
        <w:tc>
          <w:tcPr>
            <w:tcW w:w="3003" w:type="dxa"/>
            <w:vMerge/>
            <w:vAlign w:val="center"/>
          </w:tcPr>
          <w:p w14:paraId="6218940F" w14:textId="77777777" w:rsidR="002B3AE8" w:rsidRDefault="002B3AE8" w:rsidP="0028189A">
            <w:pPr>
              <w:spacing w:before="120" w:after="120"/>
              <w:jc w:val="center"/>
              <w:rPr>
                <w:lang w:val="en-GB" w:eastAsia="zh-CN"/>
              </w:rPr>
            </w:pPr>
          </w:p>
        </w:tc>
        <w:tc>
          <w:tcPr>
            <w:tcW w:w="3003" w:type="dxa"/>
            <w:vAlign w:val="center"/>
          </w:tcPr>
          <w:p w14:paraId="63F4DB7D" w14:textId="77777777" w:rsidR="002B3AE8" w:rsidRDefault="002B3AE8" w:rsidP="0028189A">
            <w:pPr>
              <w:spacing w:before="120" w:after="120"/>
              <w:jc w:val="center"/>
              <w:rPr>
                <w:lang w:val="en-GB" w:eastAsia="zh-CN"/>
              </w:rPr>
            </w:pPr>
            <w:r>
              <w:rPr>
                <w:lang w:val="en-GB" w:eastAsia="zh-CN"/>
              </w:rPr>
              <w:t>EVC</w:t>
            </w:r>
          </w:p>
        </w:tc>
        <w:tc>
          <w:tcPr>
            <w:tcW w:w="3004" w:type="dxa"/>
            <w:vAlign w:val="center"/>
          </w:tcPr>
          <w:p w14:paraId="439534A9" w14:textId="77777777" w:rsidR="002B3AE8" w:rsidRDefault="002B3AE8" w:rsidP="0028189A">
            <w:pPr>
              <w:spacing w:before="120" w:after="120"/>
              <w:jc w:val="center"/>
              <w:rPr>
                <w:lang w:val="en-GB" w:eastAsia="zh-CN"/>
              </w:rPr>
            </w:pPr>
            <w:r>
              <w:rPr>
                <w:lang w:val="en-GB" w:eastAsia="zh-CN"/>
              </w:rPr>
              <w:t>Not implemented</w:t>
            </w:r>
          </w:p>
        </w:tc>
      </w:tr>
      <w:tr w:rsidR="00EB0A7A" w14:paraId="4808C0C4" w14:textId="77777777" w:rsidTr="0028189A">
        <w:tc>
          <w:tcPr>
            <w:tcW w:w="3003" w:type="dxa"/>
            <w:vMerge w:val="restart"/>
            <w:vAlign w:val="center"/>
          </w:tcPr>
          <w:p w14:paraId="23ADD92E" w14:textId="77777777" w:rsidR="00EB0A7A" w:rsidRDefault="00EB0A7A" w:rsidP="0028189A">
            <w:pPr>
              <w:spacing w:before="120" w:after="120"/>
              <w:jc w:val="center"/>
              <w:rPr>
                <w:lang w:val="en-GB" w:eastAsia="zh-CN"/>
              </w:rPr>
            </w:pPr>
            <w:r>
              <w:rPr>
                <w:lang w:val="en-GB" w:eastAsia="zh-CN"/>
              </w:rPr>
              <w:t>Inserting</w:t>
            </w:r>
          </w:p>
        </w:tc>
        <w:tc>
          <w:tcPr>
            <w:tcW w:w="3003" w:type="dxa"/>
            <w:vAlign w:val="center"/>
          </w:tcPr>
          <w:p w14:paraId="5F718D41" w14:textId="77777777" w:rsidR="00EB0A7A" w:rsidRDefault="00EB0A7A" w:rsidP="0028189A">
            <w:pPr>
              <w:spacing w:before="120" w:after="120"/>
              <w:jc w:val="center"/>
              <w:rPr>
                <w:lang w:val="en-GB" w:eastAsia="zh-CN"/>
              </w:rPr>
            </w:pPr>
            <w:r w:rsidRPr="00EA4EE6">
              <w:rPr>
                <w:lang w:val="en-GB" w:eastAsia="zh-CN"/>
              </w:rPr>
              <w:t>VVC</w:t>
            </w:r>
          </w:p>
        </w:tc>
        <w:tc>
          <w:tcPr>
            <w:tcW w:w="3004" w:type="dxa"/>
            <w:vAlign w:val="center"/>
          </w:tcPr>
          <w:p w14:paraId="2244E4C3" w14:textId="12DB126A" w:rsidR="00EB0A7A" w:rsidRDefault="00DB74F0" w:rsidP="0028189A">
            <w:pPr>
              <w:spacing w:before="120" w:after="120"/>
              <w:jc w:val="center"/>
              <w:rPr>
                <w:lang w:val="en-GB" w:eastAsia="zh-CN"/>
              </w:rPr>
            </w:pPr>
            <w:ins w:id="8" w:author="Emmanuel Thomas" w:date="2022-10-28T14:12:00Z">
              <w:r w:rsidRPr="00EA4EE6">
                <w:rPr>
                  <w:lang w:val="en-GB" w:eastAsia="zh-CN"/>
                </w:rPr>
                <w:t>Implemented</w:t>
              </w:r>
            </w:ins>
            <w:del w:id="9" w:author="Emmanuel Thomas" w:date="2022-10-28T14:12:00Z">
              <w:r w:rsidR="00EB0A7A" w:rsidDel="00DB74F0">
                <w:rPr>
                  <w:lang w:val="en-GB" w:eastAsia="zh-CN"/>
                </w:rPr>
                <w:delText>Work-in-progress</w:delText>
              </w:r>
            </w:del>
          </w:p>
        </w:tc>
      </w:tr>
      <w:tr w:rsidR="00EB0A7A" w14:paraId="673EF40A" w14:textId="77777777" w:rsidTr="0028189A">
        <w:tc>
          <w:tcPr>
            <w:tcW w:w="3003" w:type="dxa"/>
            <w:vMerge/>
            <w:vAlign w:val="center"/>
          </w:tcPr>
          <w:p w14:paraId="12D7F453" w14:textId="77777777" w:rsidR="00EB0A7A" w:rsidRDefault="00EB0A7A" w:rsidP="0028189A">
            <w:pPr>
              <w:spacing w:before="120" w:after="120"/>
              <w:jc w:val="center"/>
              <w:rPr>
                <w:lang w:val="en-GB" w:eastAsia="zh-CN"/>
              </w:rPr>
            </w:pPr>
          </w:p>
        </w:tc>
        <w:tc>
          <w:tcPr>
            <w:tcW w:w="3003" w:type="dxa"/>
            <w:vAlign w:val="center"/>
          </w:tcPr>
          <w:p w14:paraId="01C4D4D2" w14:textId="77777777" w:rsidR="00EB0A7A" w:rsidRDefault="00EB0A7A" w:rsidP="0028189A">
            <w:pPr>
              <w:spacing w:before="120" w:after="120"/>
              <w:jc w:val="center"/>
              <w:rPr>
                <w:lang w:val="en-GB" w:eastAsia="zh-CN"/>
              </w:rPr>
            </w:pPr>
            <w:r>
              <w:rPr>
                <w:lang w:val="en-GB" w:eastAsia="zh-CN"/>
              </w:rPr>
              <w:t>HEVC</w:t>
            </w:r>
          </w:p>
        </w:tc>
        <w:tc>
          <w:tcPr>
            <w:tcW w:w="3004" w:type="dxa"/>
            <w:vAlign w:val="center"/>
          </w:tcPr>
          <w:p w14:paraId="77252665" w14:textId="259DE1F1" w:rsidR="00EB0A7A" w:rsidRDefault="00EB0A7A" w:rsidP="0028189A">
            <w:pPr>
              <w:spacing w:before="120" w:after="120"/>
              <w:jc w:val="center"/>
              <w:rPr>
                <w:lang w:val="en-GB" w:eastAsia="zh-CN"/>
              </w:rPr>
            </w:pPr>
            <w:r>
              <w:rPr>
                <w:lang w:val="en-GB" w:eastAsia="zh-CN"/>
              </w:rPr>
              <w:t>Not implemented</w:t>
            </w:r>
          </w:p>
        </w:tc>
      </w:tr>
      <w:tr w:rsidR="00EB0A7A" w14:paraId="4FB06025" w14:textId="77777777" w:rsidTr="0028189A">
        <w:tc>
          <w:tcPr>
            <w:tcW w:w="3003" w:type="dxa"/>
            <w:vMerge/>
            <w:vAlign w:val="center"/>
          </w:tcPr>
          <w:p w14:paraId="7525246E" w14:textId="77777777" w:rsidR="00EB0A7A" w:rsidRDefault="00EB0A7A" w:rsidP="0028189A">
            <w:pPr>
              <w:spacing w:before="120" w:after="120"/>
              <w:jc w:val="center"/>
              <w:rPr>
                <w:lang w:val="en-GB" w:eastAsia="zh-CN"/>
              </w:rPr>
            </w:pPr>
          </w:p>
        </w:tc>
        <w:tc>
          <w:tcPr>
            <w:tcW w:w="3003" w:type="dxa"/>
            <w:vAlign w:val="center"/>
          </w:tcPr>
          <w:p w14:paraId="2CF39962" w14:textId="77777777" w:rsidR="00EB0A7A" w:rsidRDefault="00EB0A7A" w:rsidP="0028189A">
            <w:pPr>
              <w:spacing w:before="120" w:after="120"/>
              <w:jc w:val="center"/>
              <w:rPr>
                <w:lang w:val="en-GB" w:eastAsia="zh-CN"/>
              </w:rPr>
            </w:pPr>
            <w:r>
              <w:rPr>
                <w:lang w:val="en-GB" w:eastAsia="zh-CN"/>
              </w:rPr>
              <w:t>EVC</w:t>
            </w:r>
          </w:p>
        </w:tc>
        <w:tc>
          <w:tcPr>
            <w:tcW w:w="3004" w:type="dxa"/>
            <w:vAlign w:val="center"/>
          </w:tcPr>
          <w:p w14:paraId="184FFD2D" w14:textId="351E4EF8" w:rsidR="00EB0A7A" w:rsidRDefault="00EB0A7A" w:rsidP="0028189A">
            <w:pPr>
              <w:spacing w:before="120" w:after="120"/>
              <w:jc w:val="center"/>
              <w:rPr>
                <w:lang w:val="en-GB" w:eastAsia="zh-CN"/>
              </w:rPr>
            </w:pPr>
            <w:r>
              <w:rPr>
                <w:lang w:val="en-GB" w:eastAsia="zh-CN"/>
              </w:rPr>
              <w:t>Not implemented</w:t>
            </w:r>
          </w:p>
        </w:tc>
      </w:tr>
      <w:tr w:rsidR="00EB0A7A" w14:paraId="06551529" w14:textId="77777777" w:rsidTr="0028189A">
        <w:tc>
          <w:tcPr>
            <w:tcW w:w="3003" w:type="dxa"/>
            <w:vMerge w:val="restart"/>
            <w:vAlign w:val="center"/>
          </w:tcPr>
          <w:p w14:paraId="3C653925" w14:textId="77777777" w:rsidR="00EB0A7A" w:rsidRDefault="00EB0A7A" w:rsidP="0028189A">
            <w:pPr>
              <w:spacing w:before="120" w:after="120"/>
              <w:jc w:val="center"/>
              <w:rPr>
                <w:lang w:val="en-GB" w:eastAsia="zh-CN"/>
              </w:rPr>
            </w:pPr>
            <w:r>
              <w:rPr>
                <w:lang w:val="en-GB" w:eastAsia="zh-CN"/>
              </w:rPr>
              <w:t>Stacking</w:t>
            </w:r>
          </w:p>
        </w:tc>
        <w:tc>
          <w:tcPr>
            <w:tcW w:w="3003" w:type="dxa"/>
            <w:vAlign w:val="center"/>
          </w:tcPr>
          <w:p w14:paraId="124E01C8" w14:textId="77777777" w:rsidR="00EB0A7A" w:rsidRDefault="00EB0A7A" w:rsidP="0028189A">
            <w:pPr>
              <w:spacing w:before="120" w:after="120"/>
              <w:jc w:val="center"/>
              <w:rPr>
                <w:lang w:val="en-GB" w:eastAsia="zh-CN"/>
              </w:rPr>
            </w:pPr>
            <w:r w:rsidRPr="00EA4EE6">
              <w:rPr>
                <w:lang w:val="en-GB" w:eastAsia="zh-CN"/>
              </w:rPr>
              <w:t>VVC</w:t>
            </w:r>
          </w:p>
        </w:tc>
        <w:tc>
          <w:tcPr>
            <w:tcW w:w="3004" w:type="dxa"/>
            <w:vAlign w:val="center"/>
          </w:tcPr>
          <w:p w14:paraId="55A7181E" w14:textId="77777777" w:rsidR="00EB0A7A" w:rsidRDefault="00EB0A7A" w:rsidP="0028189A">
            <w:pPr>
              <w:spacing w:before="120" w:after="120"/>
              <w:jc w:val="center"/>
              <w:rPr>
                <w:lang w:val="en-GB" w:eastAsia="zh-CN"/>
              </w:rPr>
            </w:pPr>
            <w:r>
              <w:rPr>
                <w:lang w:val="en-GB" w:eastAsia="zh-CN"/>
              </w:rPr>
              <w:t>Not implemented</w:t>
            </w:r>
          </w:p>
        </w:tc>
      </w:tr>
      <w:tr w:rsidR="00EB0A7A" w14:paraId="3AB4A6C5" w14:textId="77777777" w:rsidTr="0028189A">
        <w:tc>
          <w:tcPr>
            <w:tcW w:w="3003" w:type="dxa"/>
            <w:vMerge/>
            <w:vAlign w:val="center"/>
          </w:tcPr>
          <w:p w14:paraId="09198CB5" w14:textId="77777777" w:rsidR="00EB0A7A" w:rsidRDefault="00EB0A7A" w:rsidP="0028189A">
            <w:pPr>
              <w:spacing w:before="120" w:after="120"/>
              <w:jc w:val="center"/>
              <w:rPr>
                <w:lang w:val="en-GB" w:eastAsia="zh-CN"/>
              </w:rPr>
            </w:pPr>
          </w:p>
        </w:tc>
        <w:tc>
          <w:tcPr>
            <w:tcW w:w="3003" w:type="dxa"/>
            <w:vAlign w:val="center"/>
          </w:tcPr>
          <w:p w14:paraId="3437A1D2" w14:textId="77777777" w:rsidR="00EB0A7A" w:rsidRDefault="00EB0A7A" w:rsidP="0028189A">
            <w:pPr>
              <w:spacing w:before="120" w:after="120"/>
              <w:jc w:val="center"/>
              <w:rPr>
                <w:lang w:val="en-GB" w:eastAsia="zh-CN"/>
              </w:rPr>
            </w:pPr>
            <w:r>
              <w:rPr>
                <w:lang w:val="en-GB" w:eastAsia="zh-CN"/>
              </w:rPr>
              <w:t>HEVC</w:t>
            </w:r>
          </w:p>
        </w:tc>
        <w:tc>
          <w:tcPr>
            <w:tcW w:w="3004" w:type="dxa"/>
            <w:vAlign w:val="center"/>
          </w:tcPr>
          <w:p w14:paraId="5547B341" w14:textId="77777777" w:rsidR="00EB0A7A" w:rsidRDefault="00EB0A7A" w:rsidP="0028189A">
            <w:pPr>
              <w:spacing w:before="120" w:after="120"/>
              <w:jc w:val="center"/>
              <w:rPr>
                <w:lang w:val="en-GB" w:eastAsia="zh-CN"/>
              </w:rPr>
            </w:pPr>
            <w:r>
              <w:rPr>
                <w:lang w:val="en-GB" w:eastAsia="zh-CN"/>
              </w:rPr>
              <w:t>Not implemented</w:t>
            </w:r>
          </w:p>
        </w:tc>
      </w:tr>
      <w:tr w:rsidR="00EB0A7A" w14:paraId="01C7B95D" w14:textId="77777777" w:rsidTr="0028189A">
        <w:tc>
          <w:tcPr>
            <w:tcW w:w="3003" w:type="dxa"/>
            <w:vMerge/>
            <w:vAlign w:val="center"/>
          </w:tcPr>
          <w:p w14:paraId="3F6EAB75" w14:textId="77777777" w:rsidR="00EB0A7A" w:rsidRDefault="00EB0A7A" w:rsidP="0028189A">
            <w:pPr>
              <w:spacing w:before="120" w:after="120"/>
              <w:jc w:val="center"/>
              <w:rPr>
                <w:lang w:val="en-GB" w:eastAsia="zh-CN"/>
              </w:rPr>
            </w:pPr>
          </w:p>
        </w:tc>
        <w:tc>
          <w:tcPr>
            <w:tcW w:w="3003" w:type="dxa"/>
            <w:vAlign w:val="center"/>
          </w:tcPr>
          <w:p w14:paraId="13B483D2" w14:textId="77777777" w:rsidR="00EB0A7A" w:rsidRDefault="00EB0A7A" w:rsidP="0028189A">
            <w:pPr>
              <w:spacing w:before="120" w:after="120"/>
              <w:jc w:val="center"/>
              <w:rPr>
                <w:lang w:val="en-GB" w:eastAsia="zh-CN"/>
              </w:rPr>
            </w:pPr>
            <w:r>
              <w:rPr>
                <w:lang w:val="en-GB" w:eastAsia="zh-CN"/>
              </w:rPr>
              <w:t>EVC</w:t>
            </w:r>
          </w:p>
        </w:tc>
        <w:tc>
          <w:tcPr>
            <w:tcW w:w="3004" w:type="dxa"/>
            <w:vAlign w:val="center"/>
          </w:tcPr>
          <w:p w14:paraId="0F31BA60" w14:textId="77777777" w:rsidR="00EB0A7A" w:rsidRDefault="00EB0A7A" w:rsidP="0028189A">
            <w:pPr>
              <w:spacing w:before="120" w:after="120"/>
              <w:jc w:val="center"/>
              <w:rPr>
                <w:lang w:val="en-GB" w:eastAsia="zh-CN"/>
              </w:rPr>
            </w:pPr>
            <w:r>
              <w:rPr>
                <w:lang w:val="en-GB" w:eastAsia="zh-CN"/>
              </w:rPr>
              <w:t>Not implemented</w:t>
            </w:r>
          </w:p>
        </w:tc>
      </w:tr>
      <w:tr w:rsidR="00EB0A7A" w14:paraId="7562673B" w14:textId="77777777" w:rsidTr="0028189A">
        <w:tc>
          <w:tcPr>
            <w:tcW w:w="3003" w:type="dxa"/>
            <w:vMerge w:val="restart"/>
            <w:vAlign w:val="center"/>
          </w:tcPr>
          <w:p w14:paraId="661ED902" w14:textId="77777777" w:rsidR="00EB0A7A" w:rsidRDefault="00EB0A7A" w:rsidP="0028189A">
            <w:pPr>
              <w:spacing w:before="120" w:after="120"/>
              <w:jc w:val="center"/>
              <w:rPr>
                <w:lang w:val="en-GB" w:eastAsia="zh-CN"/>
              </w:rPr>
            </w:pPr>
            <w:r>
              <w:rPr>
                <w:lang w:val="en-GB" w:eastAsia="zh-CN"/>
              </w:rPr>
              <w:t>Appending</w:t>
            </w:r>
          </w:p>
        </w:tc>
        <w:tc>
          <w:tcPr>
            <w:tcW w:w="3003" w:type="dxa"/>
            <w:vAlign w:val="center"/>
          </w:tcPr>
          <w:p w14:paraId="487812B8" w14:textId="77777777" w:rsidR="00EB0A7A" w:rsidRDefault="00EB0A7A" w:rsidP="0028189A">
            <w:pPr>
              <w:spacing w:before="120" w:after="120"/>
              <w:jc w:val="center"/>
              <w:rPr>
                <w:lang w:val="en-GB" w:eastAsia="zh-CN"/>
              </w:rPr>
            </w:pPr>
            <w:r w:rsidRPr="00EA4EE6">
              <w:rPr>
                <w:lang w:val="en-GB" w:eastAsia="zh-CN"/>
              </w:rPr>
              <w:t>VVC</w:t>
            </w:r>
          </w:p>
        </w:tc>
        <w:tc>
          <w:tcPr>
            <w:tcW w:w="3004" w:type="dxa"/>
            <w:vAlign w:val="center"/>
          </w:tcPr>
          <w:p w14:paraId="41730A64" w14:textId="77777777" w:rsidR="00EB0A7A" w:rsidRDefault="00EB0A7A" w:rsidP="0028189A">
            <w:pPr>
              <w:spacing w:before="120" w:after="120"/>
              <w:jc w:val="center"/>
              <w:rPr>
                <w:lang w:val="en-GB" w:eastAsia="zh-CN"/>
              </w:rPr>
            </w:pPr>
            <w:r>
              <w:rPr>
                <w:lang w:val="en-GB" w:eastAsia="zh-CN"/>
              </w:rPr>
              <w:t>Not implemented</w:t>
            </w:r>
          </w:p>
        </w:tc>
      </w:tr>
      <w:tr w:rsidR="00EB0A7A" w14:paraId="5CF39569" w14:textId="77777777" w:rsidTr="0028189A">
        <w:tc>
          <w:tcPr>
            <w:tcW w:w="3003" w:type="dxa"/>
            <w:vMerge/>
            <w:vAlign w:val="center"/>
          </w:tcPr>
          <w:p w14:paraId="5B1F3885" w14:textId="77777777" w:rsidR="00EB0A7A" w:rsidRDefault="00EB0A7A" w:rsidP="0028189A">
            <w:pPr>
              <w:spacing w:before="120" w:after="120"/>
              <w:jc w:val="center"/>
              <w:rPr>
                <w:lang w:val="en-GB" w:eastAsia="zh-CN"/>
              </w:rPr>
            </w:pPr>
          </w:p>
        </w:tc>
        <w:tc>
          <w:tcPr>
            <w:tcW w:w="3003" w:type="dxa"/>
            <w:vAlign w:val="center"/>
          </w:tcPr>
          <w:p w14:paraId="57C82A58" w14:textId="77777777" w:rsidR="00EB0A7A" w:rsidRDefault="00EB0A7A" w:rsidP="0028189A">
            <w:pPr>
              <w:spacing w:before="120" w:after="120"/>
              <w:jc w:val="center"/>
              <w:rPr>
                <w:lang w:val="en-GB" w:eastAsia="zh-CN"/>
              </w:rPr>
            </w:pPr>
            <w:r>
              <w:rPr>
                <w:lang w:val="en-GB" w:eastAsia="zh-CN"/>
              </w:rPr>
              <w:t>HEVC</w:t>
            </w:r>
          </w:p>
        </w:tc>
        <w:tc>
          <w:tcPr>
            <w:tcW w:w="3004" w:type="dxa"/>
            <w:vAlign w:val="center"/>
          </w:tcPr>
          <w:p w14:paraId="350D5E9E" w14:textId="77777777" w:rsidR="00EB0A7A" w:rsidRDefault="00EB0A7A" w:rsidP="0028189A">
            <w:pPr>
              <w:spacing w:before="120" w:after="120"/>
              <w:jc w:val="center"/>
              <w:rPr>
                <w:lang w:val="en-GB" w:eastAsia="zh-CN"/>
              </w:rPr>
            </w:pPr>
            <w:r>
              <w:rPr>
                <w:lang w:val="en-GB" w:eastAsia="zh-CN"/>
              </w:rPr>
              <w:t>Not implemented</w:t>
            </w:r>
          </w:p>
        </w:tc>
      </w:tr>
      <w:tr w:rsidR="00EB0A7A" w14:paraId="504CC128" w14:textId="77777777" w:rsidTr="0028189A">
        <w:tc>
          <w:tcPr>
            <w:tcW w:w="3003" w:type="dxa"/>
            <w:vMerge/>
            <w:vAlign w:val="center"/>
          </w:tcPr>
          <w:p w14:paraId="07B7B7F6" w14:textId="77777777" w:rsidR="00EB0A7A" w:rsidRDefault="00EB0A7A" w:rsidP="0028189A">
            <w:pPr>
              <w:spacing w:before="120" w:after="120"/>
              <w:jc w:val="center"/>
              <w:rPr>
                <w:lang w:val="en-GB" w:eastAsia="zh-CN"/>
              </w:rPr>
            </w:pPr>
          </w:p>
        </w:tc>
        <w:tc>
          <w:tcPr>
            <w:tcW w:w="3003" w:type="dxa"/>
            <w:vAlign w:val="center"/>
          </w:tcPr>
          <w:p w14:paraId="2E19118A" w14:textId="77777777" w:rsidR="00EB0A7A" w:rsidRDefault="00EB0A7A" w:rsidP="0028189A">
            <w:pPr>
              <w:spacing w:before="120" w:after="120"/>
              <w:jc w:val="center"/>
              <w:rPr>
                <w:lang w:val="en-GB" w:eastAsia="zh-CN"/>
              </w:rPr>
            </w:pPr>
            <w:r>
              <w:rPr>
                <w:lang w:val="en-GB" w:eastAsia="zh-CN"/>
              </w:rPr>
              <w:t>EVC</w:t>
            </w:r>
          </w:p>
        </w:tc>
        <w:tc>
          <w:tcPr>
            <w:tcW w:w="3004" w:type="dxa"/>
            <w:vAlign w:val="center"/>
          </w:tcPr>
          <w:p w14:paraId="12C2A551" w14:textId="77777777" w:rsidR="00EB0A7A" w:rsidRDefault="00EB0A7A" w:rsidP="0028189A">
            <w:pPr>
              <w:spacing w:before="120" w:after="120"/>
              <w:jc w:val="center"/>
              <w:rPr>
                <w:lang w:val="en-GB" w:eastAsia="zh-CN"/>
              </w:rPr>
            </w:pPr>
            <w:r>
              <w:rPr>
                <w:lang w:val="en-GB" w:eastAsia="zh-CN"/>
              </w:rPr>
              <w:t>Not implemented</w:t>
            </w:r>
          </w:p>
        </w:tc>
      </w:tr>
    </w:tbl>
    <w:p w14:paraId="472E6B39" w14:textId="77777777" w:rsidR="008821A0" w:rsidRDefault="008821A0" w:rsidP="008821A0"/>
    <w:tbl>
      <w:tblPr>
        <w:tblStyle w:val="TableGrid"/>
        <w:tblW w:w="0" w:type="auto"/>
        <w:tblLook w:val="04A0" w:firstRow="1" w:lastRow="0" w:firstColumn="1" w:lastColumn="0" w:noHBand="0" w:noVBand="1"/>
      </w:tblPr>
      <w:tblGrid>
        <w:gridCol w:w="3003"/>
        <w:gridCol w:w="3003"/>
        <w:gridCol w:w="3004"/>
      </w:tblGrid>
      <w:tr w:rsidR="00A732B8" w14:paraId="66C9FD68" w14:textId="77777777" w:rsidTr="00445719">
        <w:tc>
          <w:tcPr>
            <w:tcW w:w="3003" w:type="dxa"/>
          </w:tcPr>
          <w:p w14:paraId="256D1600" w14:textId="77777777" w:rsidR="00A732B8" w:rsidRPr="00DB33EA" w:rsidRDefault="00A732B8" w:rsidP="0028189A">
            <w:pPr>
              <w:spacing w:before="120" w:after="120"/>
              <w:jc w:val="center"/>
              <w:rPr>
                <w:b/>
                <w:bCs/>
                <w:lang w:val="en-GB" w:eastAsia="zh-CN"/>
              </w:rPr>
            </w:pPr>
            <w:r>
              <w:rPr>
                <w:b/>
                <w:bCs/>
                <w:lang w:val="en-GB" w:eastAsia="zh-CN"/>
              </w:rPr>
              <w:t>Test a</w:t>
            </w:r>
            <w:r w:rsidRPr="00DB33EA">
              <w:rPr>
                <w:b/>
                <w:bCs/>
                <w:lang w:val="en-GB" w:eastAsia="zh-CN"/>
              </w:rPr>
              <w:t>pplication</w:t>
            </w:r>
          </w:p>
        </w:tc>
        <w:tc>
          <w:tcPr>
            <w:tcW w:w="3003" w:type="dxa"/>
          </w:tcPr>
          <w:p w14:paraId="64F1C794" w14:textId="77777777" w:rsidR="00A732B8" w:rsidRPr="00DB33EA" w:rsidRDefault="00A732B8" w:rsidP="0028189A">
            <w:pPr>
              <w:spacing w:before="120" w:after="120"/>
              <w:jc w:val="center"/>
              <w:rPr>
                <w:b/>
                <w:bCs/>
                <w:lang w:val="en-GB" w:eastAsia="zh-CN"/>
              </w:rPr>
            </w:pPr>
            <w:r w:rsidRPr="00DB33EA">
              <w:rPr>
                <w:b/>
                <w:bCs/>
                <w:lang w:val="en-GB" w:eastAsia="zh-CN"/>
              </w:rPr>
              <w:t>Supported codec</w:t>
            </w:r>
          </w:p>
        </w:tc>
        <w:tc>
          <w:tcPr>
            <w:tcW w:w="3004" w:type="dxa"/>
          </w:tcPr>
          <w:p w14:paraId="2A8260D8" w14:textId="77777777" w:rsidR="00A732B8" w:rsidRPr="00DB33EA" w:rsidRDefault="00A732B8" w:rsidP="0028189A">
            <w:pPr>
              <w:spacing w:before="120" w:after="120"/>
              <w:jc w:val="center"/>
              <w:rPr>
                <w:b/>
                <w:bCs/>
                <w:lang w:val="en-GB" w:eastAsia="zh-CN"/>
              </w:rPr>
            </w:pPr>
            <w:r w:rsidRPr="00DB33EA">
              <w:rPr>
                <w:b/>
                <w:bCs/>
                <w:lang w:val="en-GB" w:eastAsia="zh-CN"/>
              </w:rPr>
              <w:t>Status</w:t>
            </w:r>
          </w:p>
        </w:tc>
      </w:tr>
      <w:tr w:rsidR="00A732B8" w14:paraId="28F1AA78" w14:textId="77777777" w:rsidTr="00445719">
        <w:tc>
          <w:tcPr>
            <w:tcW w:w="3003" w:type="dxa"/>
            <w:vMerge w:val="restart"/>
            <w:vAlign w:val="center"/>
          </w:tcPr>
          <w:p w14:paraId="6E0B6ECC" w14:textId="77777777" w:rsidR="00A732B8" w:rsidRPr="00EA4EE6" w:rsidRDefault="00A732B8" w:rsidP="0028189A">
            <w:pPr>
              <w:spacing w:before="120" w:after="120"/>
              <w:jc w:val="center"/>
              <w:rPr>
                <w:lang w:val="en-GB" w:eastAsia="zh-CN"/>
              </w:rPr>
            </w:pPr>
            <w:r w:rsidRPr="00EA4EE6">
              <w:rPr>
                <w:lang w:val="en-GB" w:eastAsia="zh-CN"/>
              </w:rPr>
              <w:t>Inspect</w:t>
            </w:r>
          </w:p>
        </w:tc>
        <w:tc>
          <w:tcPr>
            <w:tcW w:w="3003" w:type="dxa"/>
          </w:tcPr>
          <w:p w14:paraId="47A67727" w14:textId="77777777" w:rsidR="00A732B8" w:rsidRPr="00EA4EE6" w:rsidRDefault="00A732B8" w:rsidP="0028189A">
            <w:pPr>
              <w:spacing w:before="120" w:after="120"/>
              <w:jc w:val="center"/>
              <w:rPr>
                <w:lang w:val="en-GB" w:eastAsia="zh-CN"/>
              </w:rPr>
            </w:pPr>
            <w:r w:rsidRPr="00EA4EE6">
              <w:rPr>
                <w:lang w:val="en-GB" w:eastAsia="zh-CN"/>
              </w:rPr>
              <w:t>VVC</w:t>
            </w:r>
          </w:p>
        </w:tc>
        <w:tc>
          <w:tcPr>
            <w:tcW w:w="3004" w:type="dxa"/>
          </w:tcPr>
          <w:p w14:paraId="5835F480" w14:textId="77777777" w:rsidR="00A732B8" w:rsidRPr="00EA4EE6" w:rsidRDefault="00A732B8" w:rsidP="0028189A">
            <w:pPr>
              <w:spacing w:before="120" w:after="120"/>
              <w:jc w:val="center"/>
              <w:rPr>
                <w:lang w:val="en-GB" w:eastAsia="zh-CN"/>
              </w:rPr>
            </w:pPr>
            <w:r w:rsidRPr="00EA4EE6">
              <w:rPr>
                <w:lang w:val="en-GB" w:eastAsia="zh-CN"/>
              </w:rPr>
              <w:t>Implemented</w:t>
            </w:r>
          </w:p>
        </w:tc>
      </w:tr>
      <w:tr w:rsidR="00A732B8" w14:paraId="02A3FA94" w14:textId="77777777" w:rsidTr="00445719">
        <w:tc>
          <w:tcPr>
            <w:tcW w:w="3003" w:type="dxa"/>
            <w:vMerge/>
          </w:tcPr>
          <w:p w14:paraId="5A257A82" w14:textId="77777777" w:rsidR="00A732B8" w:rsidRPr="00EA4EE6" w:rsidRDefault="00A732B8" w:rsidP="0028189A">
            <w:pPr>
              <w:spacing w:before="120" w:after="120"/>
              <w:jc w:val="center"/>
              <w:rPr>
                <w:lang w:val="en-GB" w:eastAsia="zh-CN"/>
              </w:rPr>
            </w:pPr>
          </w:p>
        </w:tc>
        <w:tc>
          <w:tcPr>
            <w:tcW w:w="3003" w:type="dxa"/>
          </w:tcPr>
          <w:p w14:paraId="6AD9C0EA" w14:textId="77777777" w:rsidR="00A732B8" w:rsidRPr="00EA4EE6" w:rsidRDefault="00A732B8" w:rsidP="0028189A">
            <w:pPr>
              <w:spacing w:before="120" w:after="120"/>
              <w:jc w:val="center"/>
              <w:rPr>
                <w:lang w:val="en-GB" w:eastAsia="zh-CN"/>
              </w:rPr>
            </w:pPr>
            <w:r>
              <w:rPr>
                <w:lang w:val="en-GB" w:eastAsia="zh-CN"/>
              </w:rPr>
              <w:t>HEVC</w:t>
            </w:r>
          </w:p>
        </w:tc>
        <w:tc>
          <w:tcPr>
            <w:tcW w:w="3004" w:type="dxa"/>
          </w:tcPr>
          <w:p w14:paraId="3ECABC3B" w14:textId="77777777" w:rsidR="00A732B8" w:rsidRPr="00EA4EE6" w:rsidRDefault="00A732B8" w:rsidP="0028189A">
            <w:pPr>
              <w:spacing w:before="120" w:after="120"/>
              <w:jc w:val="center"/>
              <w:rPr>
                <w:lang w:val="en-GB" w:eastAsia="zh-CN"/>
              </w:rPr>
            </w:pPr>
            <w:r>
              <w:rPr>
                <w:lang w:val="en-GB" w:eastAsia="zh-CN"/>
              </w:rPr>
              <w:t>Not implemented</w:t>
            </w:r>
          </w:p>
        </w:tc>
      </w:tr>
      <w:tr w:rsidR="00A732B8" w14:paraId="33B16DDC" w14:textId="77777777" w:rsidTr="00445719">
        <w:tc>
          <w:tcPr>
            <w:tcW w:w="3003" w:type="dxa"/>
            <w:vMerge/>
          </w:tcPr>
          <w:p w14:paraId="67D0BCC1" w14:textId="77777777" w:rsidR="00A732B8" w:rsidRPr="00EA4EE6" w:rsidRDefault="00A732B8" w:rsidP="0028189A">
            <w:pPr>
              <w:spacing w:before="120" w:after="120"/>
              <w:jc w:val="center"/>
              <w:rPr>
                <w:lang w:val="en-GB" w:eastAsia="zh-CN"/>
              </w:rPr>
            </w:pPr>
          </w:p>
        </w:tc>
        <w:tc>
          <w:tcPr>
            <w:tcW w:w="3003" w:type="dxa"/>
          </w:tcPr>
          <w:p w14:paraId="4DE632C6" w14:textId="77777777" w:rsidR="00A732B8" w:rsidRDefault="00A732B8" w:rsidP="0028189A">
            <w:pPr>
              <w:spacing w:before="120" w:after="120"/>
              <w:jc w:val="center"/>
              <w:rPr>
                <w:lang w:val="en-GB" w:eastAsia="zh-CN"/>
              </w:rPr>
            </w:pPr>
            <w:r>
              <w:rPr>
                <w:lang w:val="en-GB" w:eastAsia="zh-CN"/>
              </w:rPr>
              <w:t>EVC</w:t>
            </w:r>
          </w:p>
        </w:tc>
        <w:tc>
          <w:tcPr>
            <w:tcW w:w="3004" w:type="dxa"/>
          </w:tcPr>
          <w:p w14:paraId="1336ADAC" w14:textId="77777777" w:rsidR="00A732B8" w:rsidRDefault="00A732B8" w:rsidP="0028189A">
            <w:pPr>
              <w:spacing w:before="120" w:after="120"/>
              <w:jc w:val="center"/>
              <w:rPr>
                <w:lang w:val="en-GB" w:eastAsia="zh-CN"/>
              </w:rPr>
            </w:pPr>
            <w:r>
              <w:rPr>
                <w:lang w:val="en-GB" w:eastAsia="zh-CN"/>
              </w:rPr>
              <w:t>Not implemented</w:t>
            </w:r>
          </w:p>
        </w:tc>
      </w:tr>
      <w:tr w:rsidR="0028189A" w:rsidRPr="00EA4EE6" w14:paraId="5CF5FAB3" w14:textId="77777777" w:rsidTr="0028189A">
        <w:tc>
          <w:tcPr>
            <w:tcW w:w="3003" w:type="dxa"/>
            <w:vMerge w:val="restart"/>
          </w:tcPr>
          <w:p w14:paraId="0C7FF74C" w14:textId="77777777" w:rsidR="0028189A" w:rsidRPr="00EA4EE6" w:rsidRDefault="0028189A" w:rsidP="0028189A">
            <w:pPr>
              <w:spacing w:before="120" w:after="120"/>
              <w:jc w:val="center"/>
              <w:rPr>
                <w:lang w:val="en-GB" w:eastAsia="zh-CN"/>
              </w:rPr>
            </w:pPr>
            <w:r>
              <w:rPr>
                <w:lang w:val="en-GB" w:eastAsia="zh-CN"/>
              </w:rPr>
              <w:t>Filtering</w:t>
            </w:r>
          </w:p>
        </w:tc>
        <w:tc>
          <w:tcPr>
            <w:tcW w:w="3003" w:type="dxa"/>
          </w:tcPr>
          <w:p w14:paraId="243EC400" w14:textId="77777777" w:rsidR="0028189A" w:rsidRPr="00EA4EE6" w:rsidRDefault="0028189A" w:rsidP="0028189A">
            <w:pPr>
              <w:spacing w:before="120" w:after="120"/>
              <w:jc w:val="center"/>
              <w:rPr>
                <w:lang w:val="en-GB" w:eastAsia="zh-CN"/>
              </w:rPr>
            </w:pPr>
            <w:r w:rsidRPr="00EA4EE6">
              <w:rPr>
                <w:lang w:val="en-GB" w:eastAsia="zh-CN"/>
              </w:rPr>
              <w:t>VVC</w:t>
            </w:r>
          </w:p>
        </w:tc>
        <w:tc>
          <w:tcPr>
            <w:tcW w:w="3004" w:type="dxa"/>
          </w:tcPr>
          <w:p w14:paraId="16F1FFFB" w14:textId="0F7D1716" w:rsidR="0028189A" w:rsidRPr="00EA4EE6" w:rsidRDefault="00DB74F0" w:rsidP="0028189A">
            <w:pPr>
              <w:spacing w:before="120" w:after="120"/>
              <w:jc w:val="center"/>
              <w:rPr>
                <w:lang w:val="en-GB" w:eastAsia="zh-CN"/>
              </w:rPr>
            </w:pPr>
            <w:ins w:id="10" w:author="Emmanuel Thomas" w:date="2022-10-28T14:12:00Z">
              <w:r w:rsidRPr="00EA4EE6">
                <w:rPr>
                  <w:lang w:val="en-GB" w:eastAsia="zh-CN"/>
                </w:rPr>
                <w:t>Implemented</w:t>
              </w:r>
            </w:ins>
            <w:del w:id="11" w:author="Emmanuel Thomas" w:date="2022-10-28T14:12:00Z">
              <w:r w:rsidR="0028189A" w:rsidDel="00DB74F0">
                <w:rPr>
                  <w:lang w:val="en-GB" w:eastAsia="zh-CN"/>
                </w:rPr>
                <w:delText>Work-in-progress</w:delText>
              </w:r>
            </w:del>
          </w:p>
        </w:tc>
      </w:tr>
      <w:tr w:rsidR="0028189A" w:rsidRPr="00EA4EE6" w14:paraId="0AD84F82" w14:textId="77777777" w:rsidTr="0028189A">
        <w:tc>
          <w:tcPr>
            <w:tcW w:w="3003" w:type="dxa"/>
            <w:vMerge/>
          </w:tcPr>
          <w:p w14:paraId="639F9FE8" w14:textId="77777777" w:rsidR="0028189A" w:rsidRPr="00EA4EE6" w:rsidRDefault="0028189A" w:rsidP="0028189A">
            <w:pPr>
              <w:spacing w:before="120" w:after="120"/>
              <w:jc w:val="center"/>
              <w:rPr>
                <w:lang w:val="en-GB" w:eastAsia="zh-CN"/>
              </w:rPr>
            </w:pPr>
          </w:p>
        </w:tc>
        <w:tc>
          <w:tcPr>
            <w:tcW w:w="3003" w:type="dxa"/>
          </w:tcPr>
          <w:p w14:paraId="7DC68349" w14:textId="77777777" w:rsidR="0028189A" w:rsidRPr="00EA4EE6" w:rsidRDefault="0028189A" w:rsidP="0028189A">
            <w:pPr>
              <w:spacing w:before="120" w:after="120"/>
              <w:jc w:val="center"/>
              <w:rPr>
                <w:lang w:val="en-GB" w:eastAsia="zh-CN"/>
              </w:rPr>
            </w:pPr>
            <w:r>
              <w:rPr>
                <w:lang w:val="en-GB" w:eastAsia="zh-CN"/>
              </w:rPr>
              <w:t>HEVC</w:t>
            </w:r>
          </w:p>
        </w:tc>
        <w:tc>
          <w:tcPr>
            <w:tcW w:w="3004" w:type="dxa"/>
          </w:tcPr>
          <w:p w14:paraId="43A778F6" w14:textId="77777777" w:rsidR="0028189A" w:rsidRPr="00EA4EE6" w:rsidRDefault="0028189A" w:rsidP="0028189A">
            <w:pPr>
              <w:spacing w:before="120" w:after="120"/>
              <w:jc w:val="center"/>
              <w:rPr>
                <w:lang w:val="en-GB" w:eastAsia="zh-CN"/>
              </w:rPr>
            </w:pPr>
            <w:r>
              <w:rPr>
                <w:lang w:val="en-GB" w:eastAsia="zh-CN"/>
              </w:rPr>
              <w:t>Not implemented</w:t>
            </w:r>
          </w:p>
        </w:tc>
      </w:tr>
      <w:tr w:rsidR="0028189A" w14:paraId="166EA972" w14:textId="77777777" w:rsidTr="0028189A">
        <w:tc>
          <w:tcPr>
            <w:tcW w:w="3003" w:type="dxa"/>
            <w:vMerge/>
          </w:tcPr>
          <w:p w14:paraId="276EF569" w14:textId="77777777" w:rsidR="0028189A" w:rsidRPr="00EA4EE6" w:rsidRDefault="0028189A" w:rsidP="0028189A">
            <w:pPr>
              <w:spacing w:before="120" w:after="120"/>
              <w:jc w:val="center"/>
              <w:rPr>
                <w:lang w:val="en-GB" w:eastAsia="zh-CN"/>
              </w:rPr>
            </w:pPr>
          </w:p>
        </w:tc>
        <w:tc>
          <w:tcPr>
            <w:tcW w:w="3003" w:type="dxa"/>
          </w:tcPr>
          <w:p w14:paraId="66C9860C" w14:textId="77777777" w:rsidR="0028189A" w:rsidRDefault="0028189A" w:rsidP="0028189A">
            <w:pPr>
              <w:spacing w:before="120" w:after="120"/>
              <w:jc w:val="center"/>
              <w:rPr>
                <w:lang w:val="en-GB" w:eastAsia="zh-CN"/>
              </w:rPr>
            </w:pPr>
            <w:r>
              <w:rPr>
                <w:lang w:val="en-GB" w:eastAsia="zh-CN"/>
              </w:rPr>
              <w:t>EVC</w:t>
            </w:r>
          </w:p>
        </w:tc>
        <w:tc>
          <w:tcPr>
            <w:tcW w:w="3004" w:type="dxa"/>
          </w:tcPr>
          <w:p w14:paraId="5C287072" w14:textId="77777777" w:rsidR="0028189A" w:rsidRDefault="0028189A" w:rsidP="0028189A">
            <w:pPr>
              <w:spacing w:before="120" w:after="120"/>
              <w:jc w:val="center"/>
              <w:rPr>
                <w:lang w:val="en-GB" w:eastAsia="zh-CN"/>
              </w:rPr>
            </w:pPr>
            <w:r>
              <w:rPr>
                <w:lang w:val="en-GB" w:eastAsia="zh-CN"/>
              </w:rPr>
              <w:t>Not implemented</w:t>
            </w:r>
          </w:p>
        </w:tc>
      </w:tr>
    </w:tbl>
    <w:p w14:paraId="5760536B" w14:textId="77777777" w:rsidR="00A732B8" w:rsidRPr="008821A0" w:rsidRDefault="00A732B8" w:rsidP="008821A0"/>
    <w:p w14:paraId="0D99FB68" w14:textId="31578A89" w:rsidR="004A19CA" w:rsidRDefault="004A19CA" w:rsidP="004A19CA">
      <w:pPr>
        <w:pStyle w:val="Heading2"/>
      </w:pPr>
      <w:bookmarkStart w:id="12" w:name="_Toc109368652"/>
      <w:r>
        <w:t>Sample software</w:t>
      </w:r>
      <w:bookmarkEnd w:id="12"/>
    </w:p>
    <w:p w14:paraId="674E7B54" w14:textId="77777777" w:rsidR="004A19CA" w:rsidRDefault="004A19CA" w:rsidP="004A19CA">
      <w:pPr>
        <w:pStyle w:val="Heading3"/>
      </w:pPr>
      <w:bookmarkStart w:id="13" w:name="_Toc109368653"/>
      <w:r w:rsidRPr="00606FA4">
        <w:t>Operations of input formatting</w:t>
      </w:r>
      <w:bookmarkEnd w:id="13"/>
    </w:p>
    <w:p w14:paraId="48DE2859" w14:textId="77777777" w:rsidR="004A19CA" w:rsidRDefault="004A19CA" w:rsidP="004A19CA">
      <w:pPr>
        <w:rPr>
          <w:lang w:val="en-GB"/>
        </w:rPr>
      </w:pPr>
      <w:r>
        <w:rPr>
          <w:lang w:val="en-GB"/>
        </w:rPr>
        <w:t>A command-line tool performing the normative operations is developed. The implementation of the operation itself being normative.</w:t>
      </w:r>
    </w:p>
    <w:p w14:paraId="6647FD33" w14:textId="77777777" w:rsidR="004A19CA" w:rsidRDefault="004A19CA" w:rsidP="004A19CA">
      <w:pPr>
        <w:rPr>
          <w:lang w:val="en-GB"/>
        </w:rPr>
      </w:pPr>
      <w:r>
        <w:rPr>
          <w:lang w:val="en-GB"/>
        </w:rPr>
        <w:t>The goal of implementing this software are the following:</w:t>
      </w:r>
    </w:p>
    <w:p w14:paraId="388E7945" w14:textId="77777777" w:rsidR="004A19CA" w:rsidRDefault="004A19CA" w:rsidP="004A19CA">
      <w:pPr>
        <w:pStyle w:val="ListParagraph"/>
        <w:numPr>
          <w:ilvl w:val="0"/>
          <w:numId w:val="17"/>
        </w:numPr>
        <w:spacing w:after="0"/>
        <w:rPr>
          <w:lang w:val="en-GB"/>
        </w:rPr>
      </w:pPr>
      <w:r>
        <w:rPr>
          <w:lang w:val="en-GB"/>
        </w:rPr>
        <w:t>Verify the ability to implement a proposed operation</w:t>
      </w:r>
    </w:p>
    <w:p w14:paraId="4CCF2D19" w14:textId="77777777" w:rsidR="004A19CA" w:rsidRDefault="004A19CA" w:rsidP="004A19CA">
      <w:pPr>
        <w:pStyle w:val="ListParagraph"/>
        <w:numPr>
          <w:ilvl w:val="0"/>
          <w:numId w:val="17"/>
        </w:numPr>
        <w:spacing w:after="0"/>
        <w:rPr>
          <w:lang w:val="en-GB"/>
        </w:rPr>
      </w:pPr>
      <w:r>
        <w:rPr>
          <w:lang w:val="en-GB"/>
        </w:rPr>
        <w:t>Identify the normative constraints on the input elementary streams to execute the operation</w:t>
      </w:r>
    </w:p>
    <w:p w14:paraId="4301FA8A" w14:textId="77777777" w:rsidR="004A19CA" w:rsidRDefault="004A19CA" w:rsidP="004A19CA">
      <w:pPr>
        <w:pStyle w:val="ListParagraph"/>
        <w:numPr>
          <w:ilvl w:val="0"/>
          <w:numId w:val="17"/>
        </w:numPr>
        <w:spacing w:after="0"/>
        <w:rPr>
          <w:lang w:val="en-GB"/>
        </w:rPr>
      </w:pPr>
      <w:r>
        <w:rPr>
          <w:lang w:val="en-GB"/>
        </w:rPr>
        <w:t>Assess the complexity of an operation</w:t>
      </w:r>
    </w:p>
    <w:p w14:paraId="6FF6998B" w14:textId="77777777" w:rsidR="0046169E" w:rsidRPr="0046169E" w:rsidRDefault="0046169E" w:rsidP="0046169E">
      <w:pPr>
        <w:spacing w:after="0"/>
        <w:rPr>
          <w:lang w:val="en-GB"/>
        </w:rPr>
      </w:pPr>
    </w:p>
    <w:p w14:paraId="3DF54D89" w14:textId="77777777" w:rsidR="004A19CA" w:rsidRPr="00624607" w:rsidRDefault="004A19CA" w:rsidP="0046169E">
      <w:pPr>
        <w:pStyle w:val="Heading3"/>
      </w:pPr>
      <w:bookmarkStart w:id="14" w:name="_Toc109368654"/>
      <w:r>
        <w:t>Logistics</w:t>
      </w:r>
      <w:bookmarkEnd w:id="14"/>
    </w:p>
    <w:tbl>
      <w:tblPr>
        <w:tblStyle w:val="TableGrid"/>
        <w:tblW w:w="9351" w:type="dxa"/>
        <w:tblLook w:val="04A0" w:firstRow="1" w:lastRow="0" w:firstColumn="1" w:lastColumn="0" w:noHBand="0" w:noVBand="1"/>
      </w:tblPr>
      <w:tblGrid>
        <w:gridCol w:w="1060"/>
        <w:gridCol w:w="1183"/>
        <w:gridCol w:w="1402"/>
        <w:gridCol w:w="6570"/>
      </w:tblGrid>
      <w:tr w:rsidR="004A19CA" w14:paraId="6CCE67CA" w14:textId="77777777" w:rsidTr="0046169E">
        <w:tc>
          <w:tcPr>
            <w:tcW w:w="1079" w:type="dxa"/>
          </w:tcPr>
          <w:p w14:paraId="1B035C88" w14:textId="77777777" w:rsidR="004A19CA" w:rsidRPr="006A6E81" w:rsidRDefault="004A19CA" w:rsidP="008E1EE8">
            <w:pPr>
              <w:jc w:val="center"/>
              <w:rPr>
                <w:b/>
                <w:bCs/>
                <w:lang w:val="en-GB"/>
              </w:rPr>
            </w:pPr>
            <w:r w:rsidRPr="006A6E81">
              <w:rPr>
                <w:b/>
                <w:bCs/>
                <w:lang w:val="en-GB"/>
              </w:rPr>
              <w:t>Name</w:t>
            </w:r>
          </w:p>
        </w:tc>
        <w:tc>
          <w:tcPr>
            <w:tcW w:w="1302" w:type="dxa"/>
          </w:tcPr>
          <w:p w14:paraId="6B0183CD" w14:textId="77777777" w:rsidR="004A19CA" w:rsidRPr="006A6E81" w:rsidRDefault="004A19CA" w:rsidP="008E1EE8">
            <w:pPr>
              <w:jc w:val="center"/>
              <w:rPr>
                <w:b/>
                <w:bCs/>
                <w:lang w:val="en-GB"/>
              </w:rPr>
            </w:pPr>
            <w:r w:rsidRPr="006A6E81">
              <w:rPr>
                <w:b/>
                <w:bCs/>
                <w:lang w:val="en-GB"/>
              </w:rPr>
              <w:t>Language</w:t>
            </w:r>
          </w:p>
        </w:tc>
        <w:tc>
          <w:tcPr>
            <w:tcW w:w="4317" w:type="dxa"/>
          </w:tcPr>
          <w:p w14:paraId="342A4ABB" w14:textId="77777777" w:rsidR="004A19CA" w:rsidRPr="006A6E81" w:rsidRDefault="004A19CA" w:rsidP="008E1EE8">
            <w:pPr>
              <w:jc w:val="center"/>
              <w:rPr>
                <w:b/>
                <w:bCs/>
                <w:lang w:val="en-GB"/>
              </w:rPr>
            </w:pPr>
            <w:r w:rsidRPr="006A6E81">
              <w:rPr>
                <w:b/>
                <w:bCs/>
                <w:lang w:val="en-GB"/>
              </w:rPr>
              <w:t>Description</w:t>
            </w:r>
          </w:p>
        </w:tc>
        <w:tc>
          <w:tcPr>
            <w:tcW w:w="2653" w:type="dxa"/>
          </w:tcPr>
          <w:p w14:paraId="5581BA21" w14:textId="77777777" w:rsidR="004A19CA" w:rsidRPr="006A6E81" w:rsidRDefault="004A19CA" w:rsidP="008E1EE8">
            <w:pPr>
              <w:jc w:val="center"/>
              <w:rPr>
                <w:b/>
                <w:bCs/>
                <w:lang w:val="en-GB"/>
              </w:rPr>
            </w:pPr>
            <w:r>
              <w:rPr>
                <w:b/>
                <w:bCs/>
                <w:lang w:val="en-GB"/>
              </w:rPr>
              <w:t>Hosting</w:t>
            </w:r>
          </w:p>
        </w:tc>
      </w:tr>
      <w:tr w:rsidR="004A19CA" w14:paraId="5FD59507" w14:textId="77777777" w:rsidTr="0046169E">
        <w:tc>
          <w:tcPr>
            <w:tcW w:w="1079" w:type="dxa"/>
          </w:tcPr>
          <w:p w14:paraId="4570AE7D" w14:textId="77777777" w:rsidR="004A19CA" w:rsidRPr="006A6E81" w:rsidRDefault="004A19CA" w:rsidP="008E1EE8">
            <w:pPr>
              <w:jc w:val="center"/>
              <w:rPr>
                <w:lang w:val="en-GB"/>
              </w:rPr>
            </w:pPr>
            <w:proofErr w:type="spellStart"/>
            <w:r>
              <w:rPr>
                <w:lang w:val="en-GB"/>
              </w:rPr>
              <w:t>BEAMOp</w:t>
            </w:r>
            <w:proofErr w:type="spellEnd"/>
          </w:p>
        </w:tc>
        <w:tc>
          <w:tcPr>
            <w:tcW w:w="1302" w:type="dxa"/>
          </w:tcPr>
          <w:p w14:paraId="0EE2BFDD" w14:textId="77777777" w:rsidR="004A19CA" w:rsidRPr="006A6E81" w:rsidRDefault="004A19CA" w:rsidP="008E1EE8">
            <w:pPr>
              <w:jc w:val="center"/>
              <w:rPr>
                <w:lang w:val="en-GB"/>
              </w:rPr>
            </w:pPr>
            <w:r>
              <w:rPr>
                <w:lang w:val="en-GB"/>
              </w:rPr>
              <w:t>C++</w:t>
            </w:r>
          </w:p>
        </w:tc>
        <w:tc>
          <w:tcPr>
            <w:tcW w:w="4317" w:type="dxa"/>
          </w:tcPr>
          <w:p w14:paraId="2BE73B95" w14:textId="77777777" w:rsidR="004A19CA" w:rsidRPr="006A6E81" w:rsidRDefault="004A19CA" w:rsidP="008E1EE8">
            <w:pPr>
              <w:rPr>
                <w:lang w:val="en-GB"/>
              </w:rPr>
            </w:pPr>
            <w:r>
              <w:rPr>
                <w:lang w:val="en-GB"/>
              </w:rPr>
              <w:t>Implements input formatting operations on elementary streams</w:t>
            </w:r>
          </w:p>
        </w:tc>
        <w:tc>
          <w:tcPr>
            <w:tcW w:w="2653" w:type="dxa"/>
          </w:tcPr>
          <w:p w14:paraId="60E582BE" w14:textId="266149D0" w:rsidR="004A19CA" w:rsidRDefault="00C51A05" w:rsidP="008E1EE8">
            <w:pPr>
              <w:jc w:val="center"/>
              <w:rPr>
                <w:lang w:val="en-GB"/>
              </w:rPr>
            </w:pPr>
            <w:hyperlink r:id="rId17" w:history="1">
              <w:r w:rsidR="00560C83">
                <w:rPr>
                  <w:rStyle w:val="Hyperlink"/>
                  <w:lang w:val="en-GB"/>
                </w:rPr>
                <w:t>http://mpegx.int-evry.fr/software/MPEG/Systems/VideoDecodingInterface/beamop</w:t>
              </w:r>
            </w:hyperlink>
          </w:p>
        </w:tc>
      </w:tr>
    </w:tbl>
    <w:p w14:paraId="1FC31DDD" w14:textId="77777777" w:rsidR="004A19CA" w:rsidRDefault="004A19CA" w:rsidP="004A19CA">
      <w:pPr>
        <w:rPr>
          <w:lang w:val="en-GB"/>
        </w:rPr>
      </w:pPr>
    </w:p>
    <w:p w14:paraId="6561051B" w14:textId="77777777" w:rsidR="00E95F2D" w:rsidRDefault="00E95F2D" w:rsidP="00E95F2D">
      <w:pPr>
        <w:pStyle w:val="Heading3"/>
      </w:pPr>
      <w:bookmarkStart w:id="15" w:name="_Toc109368655"/>
      <w:r>
        <w:t>Implementation status</w:t>
      </w:r>
      <w:bookmarkEnd w:id="15"/>
    </w:p>
    <w:tbl>
      <w:tblPr>
        <w:tblStyle w:val="TableGrid"/>
        <w:tblW w:w="0" w:type="auto"/>
        <w:tblLook w:val="04A0" w:firstRow="1" w:lastRow="0" w:firstColumn="1" w:lastColumn="0" w:noHBand="0" w:noVBand="1"/>
      </w:tblPr>
      <w:tblGrid>
        <w:gridCol w:w="3003"/>
        <w:gridCol w:w="3003"/>
        <w:gridCol w:w="3004"/>
      </w:tblGrid>
      <w:tr w:rsidR="00E95F2D" w14:paraId="2BB6479F" w14:textId="77777777" w:rsidTr="00445719">
        <w:tc>
          <w:tcPr>
            <w:tcW w:w="3003" w:type="dxa"/>
          </w:tcPr>
          <w:p w14:paraId="0B430CC5" w14:textId="77777777" w:rsidR="00E95F2D" w:rsidRPr="0028189A" w:rsidRDefault="00E95F2D" w:rsidP="00445719">
            <w:pPr>
              <w:spacing w:before="120" w:after="120"/>
              <w:jc w:val="center"/>
              <w:rPr>
                <w:b/>
                <w:bCs/>
              </w:rPr>
            </w:pPr>
            <w:r w:rsidRPr="00DB33EA">
              <w:rPr>
                <w:b/>
                <w:bCs/>
              </w:rPr>
              <w:t>Functions</w:t>
            </w:r>
          </w:p>
        </w:tc>
        <w:tc>
          <w:tcPr>
            <w:tcW w:w="3003" w:type="dxa"/>
          </w:tcPr>
          <w:p w14:paraId="264D94F8" w14:textId="77777777" w:rsidR="00E95F2D" w:rsidRPr="00DB33EA" w:rsidRDefault="00E95F2D" w:rsidP="00445719">
            <w:pPr>
              <w:spacing w:before="120" w:after="120"/>
              <w:jc w:val="center"/>
              <w:rPr>
                <w:b/>
                <w:bCs/>
                <w:lang w:val="en-GB" w:eastAsia="zh-CN"/>
              </w:rPr>
            </w:pPr>
            <w:r>
              <w:rPr>
                <w:b/>
                <w:bCs/>
                <w:lang w:val="en-GB" w:eastAsia="zh-CN"/>
              </w:rPr>
              <w:t>C</w:t>
            </w:r>
            <w:r w:rsidRPr="00DB33EA">
              <w:rPr>
                <w:b/>
                <w:bCs/>
                <w:lang w:val="en-GB" w:eastAsia="zh-CN"/>
              </w:rPr>
              <w:t>odec</w:t>
            </w:r>
          </w:p>
        </w:tc>
        <w:tc>
          <w:tcPr>
            <w:tcW w:w="3004" w:type="dxa"/>
          </w:tcPr>
          <w:p w14:paraId="0958B8CD" w14:textId="77777777" w:rsidR="00E95F2D" w:rsidRPr="00DB33EA" w:rsidRDefault="00E95F2D" w:rsidP="00445719">
            <w:pPr>
              <w:spacing w:before="120" w:after="120"/>
              <w:jc w:val="center"/>
              <w:rPr>
                <w:b/>
                <w:bCs/>
                <w:lang w:val="en-GB" w:eastAsia="zh-CN"/>
              </w:rPr>
            </w:pPr>
            <w:r w:rsidRPr="00DB33EA">
              <w:rPr>
                <w:b/>
                <w:bCs/>
                <w:lang w:val="en-GB" w:eastAsia="zh-CN"/>
              </w:rPr>
              <w:t>Status</w:t>
            </w:r>
          </w:p>
        </w:tc>
      </w:tr>
      <w:tr w:rsidR="00E95F2D" w14:paraId="2A21C62B" w14:textId="77777777" w:rsidTr="00445719">
        <w:tc>
          <w:tcPr>
            <w:tcW w:w="3003" w:type="dxa"/>
            <w:vMerge w:val="restart"/>
            <w:vAlign w:val="center"/>
          </w:tcPr>
          <w:p w14:paraId="0AE66C9E" w14:textId="77777777" w:rsidR="00E95F2D" w:rsidRDefault="00E95F2D" w:rsidP="00445719">
            <w:pPr>
              <w:spacing w:before="120" w:after="120"/>
              <w:jc w:val="center"/>
              <w:rPr>
                <w:lang w:val="en-GB" w:eastAsia="zh-CN"/>
              </w:rPr>
            </w:pPr>
            <w:r>
              <w:rPr>
                <w:lang w:val="en-GB" w:eastAsia="zh-CN"/>
              </w:rPr>
              <w:t>Filtering</w:t>
            </w:r>
          </w:p>
        </w:tc>
        <w:tc>
          <w:tcPr>
            <w:tcW w:w="3003" w:type="dxa"/>
            <w:vAlign w:val="center"/>
          </w:tcPr>
          <w:p w14:paraId="44E1924F"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1CB6C149" w14:textId="50A8ADF0" w:rsidR="00E95F2D" w:rsidRDefault="005E5F6A" w:rsidP="00445719">
            <w:pPr>
              <w:spacing w:before="120" w:after="120"/>
              <w:jc w:val="center"/>
              <w:rPr>
                <w:lang w:val="en-GB" w:eastAsia="zh-CN"/>
              </w:rPr>
            </w:pPr>
            <w:r>
              <w:rPr>
                <w:lang w:val="en-GB" w:eastAsia="zh-CN"/>
              </w:rPr>
              <w:t>Not implemented</w:t>
            </w:r>
          </w:p>
        </w:tc>
      </w:tr>
      <w:tr w:rsidR="00E95F2D" w14:paraId="6B494415" w14:textId="77777777" w:rsidTr="00445719">
        <w:tc>
          <w:tcPr>
            <w:tcW w:w="3003" w:type="dxa"/>
            <w:vMerge/>
            <w:vAlign w:val="center"/>
          </w:tcPr>
          <w:p w14:paraId="6CBC1F62" w14:textId="77777777" w:rsidR="00E95F2D" w:rsidRDefault="00E95F2D" w:rsidP="00445719">
            <w:pPr>
              <w:spacing w:before="120" w:after="120"/>
              <w:jc w:val="center"/>
              <w:rPr>
                <w:lang w:val="en-GB" w:eastAsia="zh-CN"/>
              </w:rPr>
            </w:pPr>
          </w:p>
        </w:tc>
        <w:tc>
          <w:tcPr>
            <w:tcW w:w="3003" w:type="dxa"/>
            <w:vAlign w:val="center"/>
          </w:tcPr>
          <w:p w14:paraId="080CE28C"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715BD6B8" w14:textId="77777777" w:rsidR="00E95F2D" w:rsidRDefault="00E95F2D" w:rsidP="00445719">
            <w:pPr>
              <w:spacing w:before="120" w:after="120"/>
              <w:jc w:val="center"/>
              <w:rPr>
                <w:lang w:val="en-GB" w:eastAsia="zh-CN"/>
              </w:rPr>
            </w:pPr>
            <w:r>
              <w:rPr>
                <w:lang w:val="en-GB" w:eastAsia="zh-CN"/>
              </w:rPr>
              <w:t>Not implemented</w:t>
            </w:r>
          </w:p>
        </w:tc>
      </w:tr>
      <w:tr w:rsidR="00E95F2D" w14:paraId="787BACD2" w14:textId="77777777" w:rsidTr="00445719">
        <w:tc>
          <w:tcPr>
            <w:tcW w:w="3003" w:type="dxa"/>
            <w:vMerge/>
            <w:vAlign w:val="center"/>
          </w:tcPr>
          <w:p w14:paraId="74C5C18D" w14:textId="77777777" w:rsidR="00E95F2D" w:rsidRDefault="00E95F2D" w:rsidP="00445719">
            <w:pPr>
              <w:spacing w:before="120" w:after="120"/>
              <w:jc w:val="center"/>
              <w:rPr>
                <w:lang w:val="en-GB" w:eastAsia="zh-CN"/>
              </w:rPr>
            </w:pPr>
          </w:p>
        </w:tc>
        <w:tc>
          <w:tcPr>
            <w:tcW w:w="3003" w:type="dxa"/>
            <w:vAlign w:val="center"/>
          </w:tcPr>
          <w:p w14:paraId="619F3C07"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34CEB17C" w14:textId="77777777" w:rsidR="00E95F2D" w:rsidRDefault="00E95F2D" w:rsidP="00445719">
            <w:pPr>
              <w:spacing w:before="120" w:after="120"/>
              <w:jc w:val="center"/>
              <w:rPr>
                <w:lang w:val="en-GB" w:eastAsia="zh-CN"/>
              </w:rPr>
            </w:pPr>
            <w:r>
              <w:rPr>
                <w:lang w:val="en-GB" w:eastAsia="zh-CN"/>
              </w:rPr>
              <w:t>Not implemented</w:t>
            </w:r>
          </w:p>
        </w:tc>
      </w:tr>
      <w:tr w:rsidR="00E95F2D" w14:paraId="35CE58BF" w14:textId="77777777" w:rsidTr="00445719">
        <w:tc>
          <w:tcPr>
            <w:tcW w:w="3003" w:type="dxa"/>
            <w:vMerge w:val="restart"/>
            <w:vAlign w:val="center"/>
          </w:tcPr>
          <w:p w14:paraId="3BA1FF22" w14:textId="77777777" w:rsidR="00E95F2D" w:rsidRDefault="00E95F2D" w:rsidP="00445719">
            <w:pPr>
              <w:spacing w:before="120" w:after="120"/>
              <w:jc w:val="center"/>
              <w:rPr>
                <w:lang w:val="en-GB" w:eastAsia="zh-CN"/>
              </w:rPr>
            </w:pPr>
            <w:r>
              <w:rPr>
                <w:lang w:val="en-GB" w:eastAsia="zh-CN"/>
              </w:rPr>
              <w:t>Inserting</w:t>
            </w:r>
          </w:p>
        </w:tc>
        <w:tc>
          <w:tcPr>
            <w:tcW w:w="3003" w:type="dxa"/>
            <w:vAlign w:val="center"/>
          </w:tcPr>
          <w:p w14:paraId="50C58528"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44922626" w14:textId="2CD2BF5E" w:rsidR="00E95F2D" w:rsidRDefault="005E5F6A" w:rsidP="00445719">
            <w:pPr>
              <w:spacing w:before="120" w:after="120"/>
              <w:jc w:val="center"/>
              <w:rPr>
                <w:lang w:val="en-GB" w:eastAsia="zh-CN"/>
              </w:rPr>
            </w:pPr>
            <w:r>
              <w:rPr>
                <w:lang w:val="en-GB" w:eastAsia="zh-CN"/>
              </w:rPr>
              <w:t>Not implemented</w:t>
            </w:r>
          </w:p>
        </w:tc>
      </w:tr>
      <w:tr w:rsidR="00E95F2D" w14:paraId="4372C8FA" w14:textId="77777777" w:rsidTr="00445719">
        <w:tc>
          <w:tcPr>
            <w:tcW w:w="3003" w:type="dxa"/>
            <w:vMerge/>
            <w:vAlign w:val="center"/>
          </w:tcPr>
          <w:p w14:paraId="482F622A" w14:textId="77777777" w:rsidR="00E95F2D" w:rsidRDefault="00E95F2D" w:rsidP="00445719">
            <w:pPr>
              <w:spacing w:before="120" w:after="120"/>
              <w:jc w:val="center"/>
              <w:rPr>
                <w:lang w:val="en-GB" w:eastAsia="zh-CN"/>
              </w:rPr>
            </w:pPr>
          </w:p>
        </w:tc>
        <w:tc>
          <w:tcPr>
            <w:tcW w:w="3003" w:type="dxa"/>
            <w:vAlign w:val="center"/>
          </w:tcPr>
          <w:p w14:paraId="5CD5C9BC"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10A92165" w14:textId="77777777" w:rsidR="00E95F2D" w:rsidRDefault="00E95F2D" w:rsidP="00445719">
            <w:pPr>
              <w:spacing w:before="120" w:after="120"/>
              <w:jc w:val="center"/>
              <w:rPr>
                <w:lang w:val="en-GB" w:eastAsia="zh-CN"/>
              </w:rPr>
            </w:pPr>
            <w:r>
              <w:rPr>
                <w:lang w:val="en-GB" w:eastAsia="zh-CN"/>
              </w:rPr>
              <w:t>Not implemented</w:t>
            </w:r>
          </w:p>
        </w:tc>
      </w:tr>
      <w:tr w:rsidR="00E95F2D" w14:paraId="6176979E" w14:textId="77777777" w:rsidTr="00445719">
        <w:tc>
          <w:tcPr>
            <w:tcW w:w="3003" w:type="dxa"/>
            <w:vMerge/>
            <w:vAlign w:val="center"/>
          </w:tcPr>
          <w:p w14:paraId="2594FBE2" w14:textId="77777777" w:rsidR="00E95F2D" w:rsidRDefault="00E95F2D" w:rsidP="00445719">
            <w:pPr>
              <w:spacing w:before="120" w:after="120"/>
              <w:jc w:val="center"/>
              <w:rPr>
                <w:lang w:val="en-GB" w:eastAsia="zh-CN"/>
              </w:rPr>
            </w:pPr>
          </w:p>
        </w:tc>
        <w:tc>
          <w:tcPr>
            <w:tcW w:w="3003" w:type="dxa"/>
            <w:vAlign w:val="center"/>
          </w:tcPr>
          <w:p w14:paraId="5F8FD781"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2C4B57DE" w14:textId="77777777" w:rsidR="00E95F2D" w:rsidRDefault="00E95F2D" w:rsidP="00445719">
            <w:pPr>
              <w:spacing w:before="120" w:after="120"/>
              <w:jc w:val="center"/>
              <w:rPr>
                <w:lang w:val="en-GB" w:eastAsia="zh-CN"/>
              </w:rPr>
            </w:pPr>
            <w:r>
              <w:rPr>
                <w:lang w:val="en-GB" w:eastAsia="zh-CN"/>
              </w:rPr>
              <w:t>Not implemented</w:t>
            </w:r>
          </w:p>
        </w:tc>
      </w:tr>
      <w:tr w:rsidR="00E95F2D" w14:paraId="6906C5F6" w14:textId="77777777" w:rsidTr="00445719">
        <w:tc>
          <w:tcPr>
            <w:tcW w:w="3003" w:type="dxa"/>
            <w:vMerge w:val="restart"/>
            <w:vAlign w:val="center"/>
          </w:tcPr>
          <w:p w14:paraId="1DA37C8A" w14:textId="77777777" w:rsidR="00E95F2D" w:rsidRDefault="00E95F2D" w:rsidP="00445719">
            <w:pPr>
              <w:spacing w:before="120" w:after="120"/>
              <w:jc w:val="center"/>
              <w:rPr>
                <w:lang w:val="en-GB" w:eastAsia="zh-CN"/>
              </w:rPr>
            </w:pPr>
            <w:r>
              <w:rPr>
                <w:lang w:val="en-GB" w:eastAsia="zh-CN"/>
              </w:rPr>
              <w:t>Stacking</w:t>
            </w:r>
          </w:p>
        </w:tc>
        <w:tc>
          <w:tcPr>
            <w:tcW w:w="3003" w:type="dxa"/>
            <w:vAlign w:val="center"/>
          </w:tcPr>
          <w:p w14:paraId="23ED8271"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69B1E764" w14:textId="77777777" w:rsidR="00E95F2D" w:rsidRDefault="00E95F2D" w:rsidP="00445719">
            <w:pPr>
              <w:spacing w:before="120" w:after="120"/>
              <w:jc w:val="center"/>
              <w:rPr>
                <w:lang w:val="en-GB" w:eastAsia="zh-CN"/>
              </w:rPr>
            </w:pPr>
            <w:r>
              <w:rPr>
                <w:lang w:val="en-GB" w:eastAsia="zh-CN"/>
              </w:rPr>
              <w:t>Not implemented</w:t>
            </w:r>
          </w:p>
        </w:tc>
      </w:tr>
      <w:tr w:rsidR="00E95F2D" w14:paraId="01A6276C" w14:textId="77777777" w:rsidTr="00445719">
        <w:tc>
          <w:tcPr>
            <w:tcW w:w="3003" w:type="dxa"/>
            <w:vMerge/>
            <w:vAlign w:val="center"/>
          </w:tcPr>
          <w:p w14:paraId="43E55804" w14:textId="77777777" w:rsidR="00E95F2D" w:rsidRDefault="00E95F2D" w:rsidP="00445719">
            <w:pPr>
              <w:spacing w:before="120" w:after="120"/>
              <w:jc w:val="center"/>
              <w:rPr>
                <w:lang w:val="en-GB" w:eastAsia="zh-CN"/>
              </w:rPr>
            </w:pPr>
          </w:p>
        </w:tc>
        <w:tc>
          <w:tcPr>
            <w:tcW w:w="3003" w:type="dxa"/>
            <w:vAlign w:val="center"/>
          </w:tcPr>
          <w:p w14:paraId="506E6FA3"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37BDA66B" w14:textId="77777777" w:rsidR="00E95F2D" w:rsidRDefault="00E95F2D" w:rsidP="00445719">
            <w:pPr>
              <w:spacing w:before="120" w:after="120"/>
              <w:jc w:val="center"/>
              <w:rPr>
                <w:lang w:val="en-GB" w:eastAsia="zh-CN"/>
              </w:rPr>
            </w:pPr>
            <w:r>
              <w:rPr>
                <w:lang w:val="en-GB" w:eastAsia="zh-CN"/>
              </w:rPr>
              <w:t>Not implemented</w:t>
            </w:r>
          </w:p>
        </w:tc>
      </w:tr>
      <w:tr w:rsidR="00E95F2D" w14:paraId="242AC7BE" w14:textId="77777777" w:rsidTr="00445719">
        <w:tc>
          <w:tcPr>
            <w:tcW w:w="3003" w:type="dxa"/>
            <w:vMerge/>
            <w:vAlign w:val="center"/>
          </w:tcPr>
          <w:p w14:paraId="5E4317D3" w14:textId="77777777" w:rsidR="00E95F2D" w:rsidRDefault="00E95F2D" w:rsidP="00445719">
            <w:pPr>
              <w:spacing w:before="120" w:after="120"/>
              <w:jc w:val="center"/>
              <w:rPr>
                <w:lang w:val="en-GB" w:eastAsia="zh-CN"/>
              </w:rPr>
            </w:pPr>
          </w:p>
        </w:tc>
        <w:tc>
          <w:tcPr>
            <w:tcW w:w="3003" w:type="dxa"/>
            <w:vAlign w:val="center"/>
          </w:tcPr>
          <w:p w14:paraId="4EF5DF55"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4985917A" w14:textId="77777777" w:rsidR="00E95F2D" w:rsidRDefault="00E95F2D" w:rsidP="00445719">
            <w:pPr>
              <w:spacing w:before="120" w:after="120"/>
              <w:jc w:val="center"/>
              <w:rPr>
                <w:lang w:val="en-GB" w:eastAsia="zh-CN"/>
              </w:rPr>
            </w:pPr>
            <w:r>
              <w:rPr>
                <w:lang w:val="en-GB" w:eastAsia="zh-CN"/>
              </w:rPr>
              <w:t>Not implemented</w:t>
            </w:r>
          </w:p>
        </w:tc>
      </w:tr>
      <w:tr w:rsidR="00E95F2D" w14:paraId="220DA4A4" w14:textId="77777777" w:rsidTr="00445719">
        <w:tc>
          <w:tcPr>
            <w:tcW w:w="3003" w:type="dxa"/>
            <w:vMerge w:val="restart"/>
            <w:vAlign w:val="center"/>
          </w:tcPr>
          <w:p w14:paraId="183D965F" w14:textId="77777777" w:rsidR="00E95F2D" w:rsidRDefault="00E95F2D" w:rsidP="00445719">
            <w:pPr>
              <w:spacing w:before="120" w:after="120"/>
              <w:jc w:val="center"/>
              <w:rPr>
                <w:lang w:val="en-GB" w:eastAsia="zh-CN"/>
              </w:rPr>
            </w:pPr>
            <w:r>
              <w:rPr>
                <w:lang w:val="en-GB" w:eastAsia="zh-CN"/>
              </w:rPr>
              <w:t>Appending</w:t>
            </w:r>
          </w:p>
        </w:tc>
        <w:tc>
          <w:tcPr>
            <w:tcW w:w="3003" w:type="dxa"/>
            <w:vAlign w:val="center"/>
          </w:tcPr>
          <w:p w14:paraId="0DBE85E5" w14:textId="77777777" w:rsidR="00E95F2D" w:rsidRDefault="00E95F2D" w:rsidP="00445719">
            <w:pPr>
              <w:spacing w:before="120" w:after="120"/>
              <w:jc w:val="center"/>
              <w:rPr>
                <w:lang w:val="en-GB" w:eastAsia="zh-CN"/>
              </w:rPr>
            </w:pPr>
            <w:r w:rsidRPr="00EA4EE6">
              <w:rPr>
                <w:lang w:val="en-GB" w:eastAsia="zh-CN"/>
              </w:rPr>
              <w:t>VVC</w:t>
            </w:r>
          </w:p>
        </w:tc>
        <w:tc>
          <w:tcPr>
            <w:tcW w:w="3004" w:type="dxa"/>
            <w:vAlign w:val="center"/>
          </w:tcPr>
          <w:p w14:paraId="61234B53" w14:textId="77777777" w:rsidR="00E95F2D" w:rsidRDefault="00E95F2D" w:rsidP="00445719">
            <w:pPr>
              <w:spacing w:before="120" w:after="120"/>
              <w:jc w:val="center"/>
              <w:rPr>
                <w:lang w:val="en-GB" w:eastAsia="zh-CN"/>
              </w:rPr>
            </w:pPr>
            <w:r>
              <w:rPr>
                <w:lang w:val="en-GB" w:eastAsia="zh-CN"/>
              </w:rPr>
              <w:t>Not implemented</w:t>
            </w:r>
          </w:p>
        </w:tc>
      </w:tr>
      <w:tr w:rsidR="00E95F2D" w14:paraId="5C15D2B9" w14:textId="77777777" w:rsidTr="00445719">
        <w:tc>
          <w:tcPr>
            <w:tcW w:w="3003" w:type="dxa"/>
            <w:vMerge/>
            <w:vAlign w:val="center"/>
          </w:tcPr>
          <w:p w14:paraId="0071FA3A" w14:textId="77777777" w:rsidR="00E95F2D" w:rsidRDefault="00E95F2D" w:rsidP="00445719">
            <w:pPr>
              <w:spacing w:before="120" w:after="120"/>
              <w:jc w:val="center"/>
              <w:rPr>
                <w:lang w:val="en-GB" w:eastAsia="zh-CN"/>
              </w:rPr>
            </w:pPr>
          </w:p>
        </w:tc>
        <w:tc>
          <w:tcPr>
            <w:tcW w:w="3003" w:type="dxa"/>
            <w:vAlign w:val="center"/>
          </w:tcPr>
          <w:p w14:paraId="2F9943F6" w14:textId="77777777" w:rsidR="00E95F2D" w:rsidRDefault="00E95F2D" w:rsidP="00445719">
            <w:pPr>
              <w:spacing w:before="120" w:after="120"/>
              <w:jc w:val="center"/>
              <w:rPr>
                <w:lang w:val="en-GB" w:eastAsia="zh-CN"/>
              </w:rPr>
            </w:pPr>
            <w:r>
              <w:rPr>
                <w:lang w:val="en-GB" w:eastAsia="zh-CN"/>
              </w:rPr>
              <w:t>HEVC</w:t>
            </w:r>
          </w:p>
        </w:tc>
        <w:tc>
          <w:tcPr>
            <w:tcW w:w="3004" w:type="dxa"/>
            <w:vAlign w:val="center"/>
          </w:tcPr>
          <w:p w14:paraId="25D0F363" w14:textId="77777777" w:rsidR="00E95F2D" w:rsidRDefault="00E95F2D" w:rsidP="00445719">
            <w:pPr>
              <w:spacing w:before="120" w:after="120"/>
              <w:jc w:val="center"/>
              <w:rPr>
                <w:lang w:val="en-GB" w:eastAsia="zh-CN"/>
              </w:rPr>
            </w:pPr>
            <w:r>
              <w:rPr>
                <w:lang w:val="en-GB" w:eastAsia="zh-CN"/>
              </w:rPr>
              <w:t>Not implemented</w:t>
            </w:r>
          </w:p>
        </w:tc>
      </w:tr>
      <w:tr w:rsidR="00E95F2D" w14:paraId="74EDCFA6" w14:textId="77777777" w:rsidTr="00445719">
        <w:tc>
          <w:tcPr>
            <w:tcW w:w="3003" w:type="dxa"/>
            <w:vMerge/>
            <w:vAlign w:val="center"/>
          </w:tcPr>
          <w:p w14:paraId="4C41FCC7" w14:textId="77777777" w:rsidR="00E95F2D" w:rsidRDefault="00E95F2D" w:rsidP="00445719">
            <w:pPr>
              <w:spacing w:before="120" w:after="120"/>
              <w:jc w:val="center"/>
              <w:rPr>
                <w:lang w:val="en-GB" w:eastAsia="zh-CN"/>
              </w:rPr>
            </w:pPr>
          </w:p>
        </w:tc>
        <w:tc>
          <w:tcPr>
            <w:tcW w:w="3003" w:type="dxa"/>
            <w:vAlign w:val="center"/>
          </w:tcPr>
          <w:p w14:paraId="1A8B404D" w14:textId="77777777" w:rsidR="00E95F2D" w:rsidRDefault="00E95F2D" w:rsidP="00445719">
            <w:pPr>
              <w:spacing w:before="120" w:after="120"/>
              <w:jc w:val="center"/>
              <w:rPr>
                <w:lang w:val="en-GB" w:eastAsia="zh-CN"/>
              </w:rPr>
            </w:pPr>
            <w:r>
              <w:rPr>
                <w:lang w:val="en-GB" w:eastAsia="zh-CN"/>
              </w:rPr>
              <w:t>EVC</w:t>
            </w:r>
          </w:p>
        </w:tc>
        <w:tc>
          <w:tcPr>
            <w:tcW w:w="3004" w:type="dxa"/>
            <w:vAlign w:val="center"/>
          </w:tcPr>
          <w:p w14:paraId="6B2E93ED" w14:textId="77777777" w:rsidR="00E95F2D" w:rsidRDefault="00E95F2D" w:rsidP="00445719">
            <w:pPr>
              <w:spacing w:before="120" w:after="120"/>
              <w:jc w:val="center"/>
              <w:rPr>
                <w:lang w:val="en-GB" w:eastAsia="zh-CN"/>
              </w:rPr>
            </w:pPr>
            <w:r>
              <w:rPr>
                <w:lang w:val="en-GB" w:eastAsia="zh-CN"/>
              </w:rPr>
              <w:t>Not implemented</w:t>
            </w:r>
          </w:p>
        </w:tc>
      </w:tr>
    </w:tbl>
    <w:p w14:paraId="198383B9" w14:textId="77777777" w:rsidR="00E95F2D" w:rsidRDefault="00E95F2D" w:rsidP="004A19CA">
      <w:pPr>
        <w:rPr>
          <w:lang w:val="en-GB"/>
        </w:rPr>
      </w:pPr>
    </w:p>
    <w:p w14:paraId="1B5D657A" w14:textId="670D5DB3" w:rsidR="004A19CA" w:rsidRPr="0046169E" w:rsidRDefault="004A19CA" w:rsidP="0046169E">
      <w:pPr>
        <w:pStyle w:val="Heading1"/>
      </w:pPr>
      <w:bookmarkStart w:id="16" w:name="_Toc109368656"/>
      <w:r w:rsidRPr="0046169E">
        <w:t>Conformance software</w:t>
      </w:r>
      <w:bookmarkEnd w:id="16"/>
    </w:p>
    <w:p w14:paraId="690ACA04" w14:textId="77777777" w:rsidR="004A19CA" w:rsidRPr="005C0A18" w:rsidRDefault="004A19CA" w:rsidP="005C0A18">
      <w:pPr>
        <w:pStyle w:val="Heading2"/>
      </w:pPr>
      <w:bookmarkStart w:id="17" w:name="_Toc109368657"/>
      <w:r w:rsidRPr="005C0A18">
        <w:t>Operations of input formatting</w:t>
      </w:r>
      <w:bookmarkEnd w:id="17"/>
    </w:p>
    <w:p w14:paraId="5DF4ED58" w14:textId="77777777" w:rsidR="004A19CA" w:rsidRDefault="004A19CA" w:rsidP="004A19CA">
      <w:pPr>
        <w:rPr>
          <w:lang w:val="en-GB"/>
        </w:rPr>
      </w:pPr>
      <w:r>
        <w:rPr>
          <w:lang w:val="en-GB"/>
        </w:rPr>
        <w:t>A</w:t>
      </w:r>
      <w:r w:rsidRPr="00060B3E">
        <w:rPr>
          <w:lang w:val="en-GB"/>
        </w:rPr>
        <w:t xml:space="preserve"> project for validating the constrains on the input and output elementary streams</w:t>
      </w:r>
      <w:r>
        <w:rPr>
          <w:lang w:val="en-GB"/>
        </w:rPr>
        <w:t xml:space="preserve"> is also developed</w:t>
      </w:r>
      <w:r w:rsidRPr="00060B3E">
        <w:rPr>
          <w:lang w:val="en-GB"/>
        </w:rPr>
        <w:t>. This way</w:t>
      </w:r>
      <w:r>
        <w:rPr>
          <w:lang w:val="en-GB"/>
        </w:rPr>
        <w:t>,</w:t>
      </w:r>
      <w:r w:rsidRPr="00060B3E">
        <w:rPr>
          <w:lang w:val="en-GB"/>
        </w:rPr>
        <w:t xml:space="preserve"> external implementations of the specifications can be validated but also the sample software can be verified to behave accordingly to the specification.</w:t>
      </w:r>
    </w:p>
    <w:p w14:paraId="18422668" w14:textId="77777777" w:rsidR="004A19CA" w:rsidRPr="005C0A18" w:rsidRDefault="004A19CA" w:rsidP="005C0A18">
      <w:pPr>
        <w:pStyle w:val="Heading2"/>
      </w:pPr>
      <w:bookmarkStart w:id="18" w:name="_Toc109368658"/>
      <w:r w:rsidRPr="005C0A18">
        <w:t>Logistics</w:t>
      </w:r>
      <w:bookmarkEnd w:id="18"/>
    </w:p>
    <w:tbl>
      <w:tblPr>
        <w:tblStyle w:val="TableGrid"/>
        <w:tblW w:w="9351" w:type="dxa"/>
        <w:tblLook w:val="04A0" w:firstRow="1" w:lastRow="0" w:firstColumn="1" w:lastColumn="0" w:noHBand="0" w:noVBand="1"/>
      </w:tblPr>
      <w:tblGrid>
        <w:gridCol w:w="1224"/>
        <w:gridCol w:w="1183"/>
        <w:gridCol w:w="1445"/>
        <w:gridCol w:w="6734"/>
      </w:tblGrid>
      <w:tr w:rsidR="004A19CA" w14:paraId="640285D1" w14:textId="77777777" w:rsidTr="00F45B1B">
        <w:tc>
          <w:tcPr>
            <w:tcW w:w="1224" w:type="dxa"/>
          </w:tcPr>
          <w:p w14:paraId="66198F27" w14:textId="77777777" w:rsidR="004A19CA" w:rsidRPr="006A6E81" w:rsidRDefault="004A19CA" w:rsidP="008E1EE8">
            <w:pPr>
              <w:jc w:val="center"/>
              <w:rPr>
                <w:b/>
                <w:bCs/>
                <w:lang w:val="en-GB"/>
              </w:rPr>
            </w:pPr>
            <w:r w:rsidRPr="006A6E81">
              <w:rPr>
                <w:b/>
                <w:bCs/>
                <w:lang w:val="en-GB"/>
              </w:rPr>
              <w:t>Name</w:t>
            </w:r>
          </w:p>
        </w:tc>
        <w:tc>
          <w:tcPr>
            <w:tcW w:w="1296" w:type="dxa"/>
          </w:tcPr>
          <w:p w14:paraId="7D95AB5F" w14:textId="77777777" w:rsidR="004A19CA" w:rsidRPr="006A6E81" w:rsidRDefault="004A19CA" w:rsidP="008E1EE8">
            <w:pPr>
              <w:jc w:val="center"/>
              <w:rPr>
                <w:b/>
                <w:bCs/>
                <w:lang w:val="en-GB"/>
              </w:rPr>
            </w:pPr>
            <w:r w:rsidRPr="006A6E81">
              <w:rPr>
                <w:b/>
                <w:bCs/>
                <w:lang w:val="en-GB"/>
              </w:rPr>
              <w:t>Language</w:t>
            </w:r>
          </w:p>
        </w:tc>
        <w:tc>
          <w:tcPr>
            <w:tcW w:w="4178" w:type="dxa"/>
          </w:tcPr>
          <w:p w14:paraId="71DC6467" w14:textId="77777777" w:rsidR="004A19CA" w:rsidRPr="006A6E81" w:rsidRDefault="004A19CA" w:rsidP="008E1EE8">
            <w:pPr>
              <w:jc w:val="center"/>
              <w:rPr>
                <w:b/>
                <w:bCs/>
                <w:lang w:val="en-GB"/>
              </w:rPr>
            </w:pPr>
            <w:r w:rsidRPr="006A6E81">
              <w:rPr>
                <w:b/>
                <w:bCs/>
                <w:lang w:val="en-GB"/>
              </w:rPr>
              <w:t>Description</w:t>
            </w:r>
          </w:p>
        </w:tc>
        <w:tc>
          <w:tcPr>
            <w:tcW w:w="2653" w:type="dxa"/>
          </w:tcPr>
          <w:p w14:paraId="2F04BE3A" w14:textId="77777777" w:rsidR="004A19CA" w:rsidRPr="006A6E81" w:rsidRDefault="004A19CA" w:rsidP="008E1EE8">
            <w:pPr>
              <w:jc w:val="center"/>
              <w:rPr>
                <w:b/>
                <w:bCs/>
                <w:lang w:val="en-GB"/>
              </w:rPr>
            </w:pPr>
            <w:r>
              <w:rPr>
                <w:b/>
                <w:bCs/>
                <w:lang w:val="en-GB"/>
              </w:rPr>
              <w:t>Hosting</w:t>
            </w:r>
          </w:p>
        </w:tc>
      </w:tr>
      <w:tr w:rsidR="004A19CA" w14:paraId="22668A90" w14:textId="77777777" w:rsidTr="00F45B1B">
        <w:tc>
          <w:tcPr>
            <w:tcW w:w="1224" w:type="dxa"/>
          </w:tcPr>
          <w:p w14:paraId="4FD49F75" w14:textId="77777777" w:rsidR="004A19CA" w:rsidRPr="006A6E81" w:rsidRDefault="004A19CA" w:rsidP="008E1EE8">
            <w:pPr>
              <w:jc w:val="center"/>
              <w:rPr>
                <w:lang w:val="en-GB"/>
              </w:rPr>
            </w:pPr>
            <w:proofErr w:type="spellStart"/>
            <w:r>
              <w:rPr>
                <w:lang w:val="en-GB"/>
              </w:rPr>
              <w:t>BEAMConf</w:t>
            </w:r>
            <w:proofErr w:type="spellEnd"/>
          </w:p>
        </w:tc>
        <w:tc>
          <w:tcPr>
            <w:tcW w:w="1296" w:type="dxa"/>
          </w:tcPr>
          <w:p w14:paraId="2AF62100" w14:textId="77777777" w:rsidR="004A19CA" w:rsidRPr="006A6E81" w:rsidRDefault="004A19CA" w:rsidP="008E1EE8">
            <w:pPr>
              <w:jc w:val="center"/>
              <w:rPr>
                <w:lang w:val="en-GB"/>
              </w:rPr>
            </w:pPr>
            <w:r>
              <w:rPr>
                <w:lang w:val="en-GB"/>
              </w:rPr>
              <w:t>C++</w:t>
            </w:r>
          </w:p>
        </w:tc>
        <w:tc>
          <w:tcPr>
            <w:tcW w:w="4178" w:type="dxa"/>
          </w:tcPr>
          <w:p w14:paraId="3F5CBA24" w14:textId="77777777" w:rsidR="004A19CA" w:rsidRPr="006A6E81" w:rsidRDefault="004A19CA" w:rsidP="008E1EE8">
            <w:pPr>
              <w:rPr>
                <w:lang w:val="en-GB"/>
              </w:rPr>
            </w:pPr>
            <w:r>
              <w:rPr>
                <w:lang w:val="en-GB"/>
              </w:rPr>
              <w:t>Validate conformance of input and output elementary streams passed on or output by the input formatting operations</w:t>
            </w:r>
          </w:p>
        </w:tc>
        <w:tc>
          <w:tcPr>
            <w:tcW w:w="2653" w:type="dxa"/>
          </w:tcPr>
          <w:p w14:paraId="635DD94F" w14:textId="6A9BD714" w:rsidR="004A19CA" w:rsidRDefault="00C51A05" w:rsidP="008E1EE8">
            <w:pPr>
              <w:jc w:val="center"/>
              <w:rPr>
                <w:lang w:val="en-GB"/>
              </w:rPr>
            </w:pPr>
            <w:hyperlink r:id="rId18" w:history="1">
              <w:r w:rsidR="007346C1">
                <w:rPr>
                  <w:rStyle w:val="Hyperlink"/>
                  <w:lang w:val="en-GB"/>
                </w:rPr>
                <w:t>http://mpegx.int-evry.fr/software/MPEG/Systems/VideoDecodingInterface/beamconf</w:t>
              </w:r>
            </w:hyperlink>
          </w:p>
        </w:tc>
      </w:tr>
    </w:tbl>
    <w:p w14:paraId="52DE6824" w14:textId="77777777" w:rsidR="004A19CA" w:rsidRDefault="004A19CA" w:rsidP="004A19CA"/>
    <w:p w14:paraId="70A0DB2E" w14:textId="77777777" w:rsidR="00F45B1B" w:rsidRDefault="00F45B1B" w:rsidP="00F45B1B">
      <w:pPr>
        <w:pStyle w:val="Heading2"/>
      </w:pPr>
      <w:bookmarkStart w:id="19" w:name="_Toc109368659"/>
      <w:r>
        <w:t>Implementation status</w:t>
      </w:r>
      <w:bookmarkEnd w:id="19"/>
    </w:p>
    <w:tbl>
      <w:tblPr>
        <w:tblStyle w:val="TableGrid"/>
        <w:tblW w:w="0" w:type="auto"/>
        <w:tblLook w:val="04A0" w:firstRow="1" w:lastRow="0" w:firstColumn="1" w:lastColumn="0" w:noHBand="0" w:noVBand="1"/>
      </w:tblPr>
      <w:tblGrid>
        <w:gridCol w:w="3003"/>
        <w:gridCol w:w="3003"/>
        <w:gridCol w:w="3004"/>
      </w:tblGrid>
      <w:tr w:rsidR="005E5F6A" w14:paraId="1E83E1C6" w14:textId="77777777" w:rsidTr="00445719">
        <w:tc>
          <w:tcPr>
            <w:tcW w:w="3003" w:type="dxa"/>
          </w:tcPr>
          <w:p w14:paraId="316A133F" w14:textId="77777777" w:rsidR="005E5F6A" w:rsidRPr="0028189A" w:rsidRDefault="005E5F6A" w:rsidP="00445719">
            <w:pPr>
              <w:spacing w:before="120" w:after="120"/>
              <w:jc w:val="center"/>
              <w:rPr>
                <w:b/>
                <w:bCs/>
              </w:rPr>
            </w:pPr>
            <w:r w:rsidRPr="00DB33EA">
              <w:rPr>
                <w:b/>
                <w:bCs/>
              </w:rPr>
              <w:t>Functions</w:t>
            </w:r>
          </w:p>
        </w:tc>
        <w:tc>
          <w:tcPr>
            <w:tcW w:w="3003" w:type="dxa"/>
          </w:tcPr>
          <w:p w14:paraId="4D713074" w14:textId="77777777" w:rsidR="005E5F6A" w:rsidRPr="00DB33EA" w:rsidRDefault="005E5F6A" w:rsidP="00445719">
            <w:pPr>
              <w:spacing w:before="120" w:after="120"/>
              <w:jc w:val="center"/>
              <w:rPr>
                <w:b/>
                <w:bCs/>
                <w:lang w:val="en-GB" w:eastAsia="zh-CN"/>
              </w:rPr>
            </w:pPr>
            <w:r>
              <w:rPr>
                <w:b/>
                <w:bCs/>
                <w:lang w:val="en-GB" w:eastAsia="zh-CN"/>
              </w:rPr>
              <w:t>C</w:t>
            </w:r>
            <w:r w:rsidRPr="00DB33EA">
              <w:rPr>
                <w:b/>
                <w:bCs/>
                <w:lang w:val="en-GB" w:eastAsia="zh-CN"/>
              </w:rPr>
              <w:t>odec</w:t>
            </w:r>
          </w:p>
        </w:tc>
        <w:tc>
          <w:tcPr>
            <w:tcW w:w="3004" w:type="dxa"/>
          </w:tcPr>
          <w:p w14:paraId="0A5CA072" w14:textId="77777777" w:rsidR="005E5F6A" w:rsidRPr="00DB33EA" w:rsidRDefault="005E5F6A" w:rsidP="00445719">
            <w:pPr>
              <w:spacing w:before="120" w:after="120"/>
              <w:jc w:val="center"/>
              <w:rPr>
                <w:b/>
                <w:bCs/>
                <w:lang w:val="en-GB" w:eastAsia="zh-CN"/>
              </w:rPr>
            </w:pPr>
            <w:r w:rsidRPr="00DB33EA">
              <w:rPr>
                <w:b/>
                <w:bCs/>
                <w:lang w:val="en-GB" w:eastAsia="zh-CN"/>
              </w:rPr>
              <w:t>Status</w:t>
            </w:r>
          </w:p>
        </w:tc>
      </w:tr>
      <w:tr w:rsidR="005E5F6A" w14:paraId="158940DD" w14:textId="77777777" w:rsidTr="00445719">
        <w:tc>
          <w:tcPr>
            <w:tcW w:w="3003" w:type="dxa"/>
            <w:vMerge w:val="restart"/>
            <w:vAlign w:val="center"/>
          </w:tcPr>
          <w:p w14:paraId="447930C9" w14:textId="77777777" w:rsidR="005E5F6A" w:rsidRDefault="005E5F6A" w:rsidP="00445719">
            <w:pPr>
              <w:spacing w:before="120" w:after="120"/>
              <w:jc w:val="center"/>
              <w:rPr>
                <w:lang w:val="en-GB" w:eastAsia="zh-CN"/>
              </w:rPr>
            </w:pPr>
            <w:r>
              <w:rPr>
                <w:lang w:val="en-GB" w:eastAsia="zh-CN"/>
              </w:rPr>
              <w:t>Filtering</w:t>
            </w:r>
          </w:p>
        </w:tc>
        <w:tc>
          <w:tcPr>
            <w:tcW w:w="3003" w:type="dxa"/>
            <w:vAlign w:val="center"/>
          </w:tcPr>
          <w:p w14:paraId="78517046"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674D24CA" w14:textId="77777777" w:rsidR="005E5F6A" w:rsidRDefault="005E5F6A" w:rsidP="00445719">
            <w:pPr>
              <w:spacing w:before="120" w:after="120"/>
              <w:jc w:val="center"/>
              <w:rPr>
                <w:lang w:val="en-GB" w:eastAsia="zh-CN"/>
              </w:rPr>
            </w:pPr>
            <w:r>
              <w:rPr>
                <w:lang w:val="en-GB" w:eastAsia="zh-CN"/>
              </w:rPr>
              <w:t>Not implemented</w:t>
            </w:r>
          </w:p>
        </w:tc>
      </w:tr>
      <w:tr w:rsidR="005E5F6A" w14:paraId="7AEC2C63" w14:textId="77777777" w:rsidTr="00445719">
        <w:tc>
          <w:tcPr>
            <w:tcW w:w="3003" w:type="dxa"/>
            <w:vMerge/>
            <w:vAlign w:val="center"/>
          </w:tcPr>
          <w:p w14:paraId="4D8A0BD7" w14:textId="77777777" w:rsidR="005E5F6A" w:rsidRDefault="005E5F6A" w:rsidP="00445719">
            <w:pPr>
              <w:spacing w:before="120" w:after="120"/>
              <w:jc w:val="center"/>
              <w:rPr>
                <w:lang w:val="en-GB" w:eastAsia="zh-CN"/>
              </w:rPr>
            </w:pPr>
          </w:p>
        </w:tc>
        <w:tc>
          <w:tcPr>
            <w:tcW w:w="3003" w:type="dxa"/>
            <w:vAlign w:val="center"/>
          </w:tcPr>
          <w:p w14:paraId="43F521BA"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2E1BC89E" w14:textId="77777777" w:rsidR="005E5F6A" w:rsidRDefault="005E5F6A" w:rsidP="00445719">
            <w:pPr>
              <w:spacing w:before="120" w:after="120"/>
              <w:jc w:val="center"/>
              <w:rPr>
                <w:lang w:val="en-GB" w:eastAsia="zh-CN"/>
              </w:rPr>
            </w:pPr>
            <w:r>
              <w:rPr>
                <w:lang w:val="en-GB" w:eastAsia="zh-CN"/>
              </w:rPr>
              <w:t>Not implemented</w:t>
            </w:r>
          </w:p>
        </w:tc>
      </w:tr>
      <w:tr w:rsidR="005E5F6A" w14:paraId="4468727A" w14:textId="77777777" w:rsidTr="00445719">
        <w:tc>
          <w:tcPr>
            <w:tcW w:w="3003" w:type="dxa"/>
            <w:vMerge/>
            <w:vAlign w:val="center"/>
          </w:tcPr>
          <w:p w14:paraId="516FCDBF" w14:textId="77777777" w:rsidR="005E5F6A" w:rsidRDefault="005E5F6A" w:rsidP="00445719">
            <w:pPr>
              <w:spacing w:before="120" w:after="120"/>
              <w:jc w:val="center"/>
              <w:rPr>
                <w:lang w:val="en-GB" w:eastAsia="zh-CN"/>
              </w:rPr>
            </w:pPr>
          </w:p>
        </w:tc>
        <w:tc>
          <w:tcPr>
            <w:tcW w:w="3003" w:type="dxa"/>
            <w:vAlign w:val="center"/>
          </w:tcPr>
          <w:p w14:paraId="4934F4EC"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0FA4E817" w14:textId="77777777" w:rsidR="005E5F6A" w:rsidRDefault="005E5F6A" w:rsidP="00445719">
            <w:pPr>
              <w:spacing w:before="120" w:after="120"/>
              <w:jc w:val="center"/>
              <w:rPr>
                <w:lang w:val="en-GB" w:eastAsia="zh-CN"/>
              </w:rPr>
            </w:pPr>
            <w:r>
              <w:rPr>
                <w:lang w:val="en-GB" w:eastAsia="zh-CN"/>
              </w:rPr>
              <w:t>Not implemented</w:t>
            </w:r>
          </w:p>
        </w:tc>
      </w:tr>
      <w:tr w:rsidR="005E5F6A" w14:paraId="35DDB56B" w14:textId="77777777" w:rsidTr="00445719">
        <w:tc>
          <w:tcPr>
            <w:tcW w:w="3003" w:type="dxa"/>
            <w:vMerge w:val="restart"/>
            <w:vAlign w:val="center"/>
          </w:tcPr>
          <w:p w14:paraId="75FC8E08" w14:textId="77777777" w:rsidR="005E5F6A" w:rsidRDefault="005E5F6A" w:rsidP="00445719">
            <w:pPr>
              <w:spacing w:before="120" w:after="120"/>
              <w:jc w:val="center"/>
              <w:rPr>
                <w:lang w:val="en-GB" w:eastAsia="zh-CN"/>
              </w:rPr>
            </w:pPr>
            <w:r>
              <w:rPr>
                <w:lang w:val="en-GB" w:eastAsia="zh-CN"/>
              </w:rPr>
              <w:t>Inserting</w:t>
            </w:r>
          </w:p>
        </w:tc>
        <w:tc>
          <w:tcPr>
            <w:tcW w:w="3003" w:type="dxa"/>
            <w:vAlign w:val="center"/>
          </w:tcPr>
          <w:p w14:paraId="74E1AF55"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11103569" w14:textId="77777777" w:rsidR="005E5F6A" w:rsidRDefault="005E5F6A" w:rsidP="00445719">
            <w:pPr>
              <w:spacing w:before="120" w:after="120"/>
              <w:jc w:val="center"/>
              <w:rPr>
                <w:lang w:val="en-GB" w:eastAsia="zh-CN"/>
              </w:rPr>
            </w:pPr>
            <w:r>
              <w:rPr>
                <w:lang w:val="en-GB" w:eastAsia="zh-CN"/>
              </w:rPr>
              <w:t>Not implemented</w:t>
            </w:r>
          </w:p>
        </w:tc>
      </w:tr>
      <w:tr w:rsidR="005E5F6A" w14:paraId="3FF7511F" w14:textId="77777777" w:rsidTr="00445719">
        <w:tc>
          <w:tcPr>
            <w:tcW w:w="3003" w:type="dxa"/>
            <w:vMerge/>
            <w:vAlign w:val="center"/>
          </w:tcPr>
          <w:p w14:paraId="15858D29" w14:textId="77777777" w:rsidR="005E5F6A" w:rsidRDefault="005E5F6A" w:rsidP="00445719">
            <w:pPr>
              <w:spacing w:before="120" w:after="120"/>
              <w:jc w:val="center"/>
              <w:rPr>
                <w:lang w:val="en-GB" w:eastAsia="zh-CN"/>
              </w:rPr>
            </w:pPr>
          </w:p>
        </w:tc>
        <w:tc>
          <w:tcPr>
            <w:tcW w:w="3003" w:type="dxa"/>
            <w:vAlign w:val="center"/>
          </w:tcPr>
          <w:p w14:paraId="3F8515B7"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6F9EF3AE" w14:textId="77777777" w:rsidR="005E5F6A" w:rsidRDefault="005E5F6A" w:rsidP="00445719">
            <w:pPr>
              <w:spacing w:before="120" w:after="120"/>
              <w:jc w:val="center"/>
              <w:rPr>
                <w:lang w:val="en-GB" w:eastAsia="zh-CN"/>
              </w:rPr>
            </w:pPr>
            <w:r>
              <w:rPr>
                <w:lang w:val="en-GB" w:eastAsia="zh-CN"/>
              </w:rPr>
              <w:t>Not implemented</w:t>
            </w:r>
          </w:p>
        </w:tc>
      </w:tr>
      <w:tr w:rsidR="005E5F6A" w14:paraId="1E49C3B0" w14:textId="77777777" w:rsidTr="00445719">
        <w:tc>
          <w:tcPr>
            <w:tcW w:w="3003" w:type="dxa"/>
            <w:vMerge/>
            <w:vAlign w:val="center"/>
          </w:tcPr>
          <w:p w14:paraId="0DEFF64B" w14:textId="77777777" w:rsidR="005E5F6A" w:rsidRDefault="005E5F6A" w:rsidP="00445719">
            <w:pPr>
              <w:spacing w:before="120" w:after="120"/>
              <w:jc w:val="center"/>
              <w:rPr>
                <w:lang w:val="en-GB" w:eastAsia="zh-CN"/>
              </w:rPr>
            </w:pPr>
          </w:p>
        </w:tc>
        <w:tc>
          <w:tcPr>
            <w:tcW w:w="3003" w:type="dxa"/>
            <w:vAlign w:val="center"/>
          </w:tcPr>
          <w:p w14:paraId="49C86187"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2752606B" w14:textId="77777777" w:rsidR="005E5F6A" w:rsidRDefault="005E5F6A" w:rsidP="00445719">
            <w:pPr>
              <w:spacing w:before="120" w:after="120"/>
              <w:jc w:val="center"/>
              <w:rPr>
                <w:lang w:val="en-GB" w:eastAsia="zh-CN"/>
              </w:rPr>
            </w:pPr>
            <w:r>
              <w:rPr>
                <w:lang w:val="en-GB" w:eastAsia="zh-CN"/>
              </w:rPr>
              <w:t>Not implemented</w:t>
            </w:r>
          </w:p>
        </w:tc>
      </w:tr>
      <w:tr w:rsidR="005E5F6A" w14:paraId="1FCE6F28" w14:textId="77777777" w:rsidTr="00445719">
        <w:tc>
          <w:tcPr>
            <w:tcW w:w="3003" w:type="dxa"/>
            <w:vMerge w:val="restart"/>
            <w:vAlign w:val="center"/>
          </w:tcPr>
          <w:p w14:paraId="0EE4F01C" w14:textId="77777777" w:rsidR="005E5F6A" w:rsidRDefault="005E5F6A" w:rsidP="00445719">
            <w:pPr>
              <w:spacing w:before="120" w:after="120"/>
              <w:jc w:val="center"/>
              <w:rPr>
                <w:lang w:val="en-GB" w:eastAsia="zh-CN"/>
              </w:rPr>
            </w:pPr>
            <w:r>
              <w:rPr>
                <w:lang w:val="en-GB" w:eastAsia="zh-CN"/>
              </w:rPr>
              <w:lastRenderedPageBreak/>
              <w:t>Stacking</w:t>
            </w:r>
          </w:p>
        </w:tc>
        <w:tc>
          <w:tcPr>
            <w:tcW w:w="3003" w:type="dxa"/>
            <w:vAlign w:val="center"/>
          </w:tcPr>
          <w:p w14:paraId="7FDC2C59"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3C9E4BCB" w14:textId="77777777" w:rsidR="005E5F6A" w:rsidRDefault="005E5F6A" w:rsidP="00445719">
            <w:pPr>
              <w:spacing w:before="120" w:after="120"/>
              <w:jc w:val="center"/>
              <w:rPr>
                <w:lang w:val="en-GB" w:eastAsia="zh-CN"/>
              </w:rPr>
            </w:pPr>
            <w:r>
              <w:rPr>
                <w:lang w:val="en-GB" w:eastAsia="zh-CN"/>
              </w:rPr>
              <w:t>Not implemented</w:t>
            </w:r>
          </w:p>
        </w:tc>
      </w:tr>
      <w:tr w:rsidR="005E5F6A" w14:paraId="35564BC7" w14:textId="77777777" w:rsidTr="00445719">
        <w:tc>
          <w:tcPr>
            <w:tcW w:w="3003" w:type="dxa"/>
            <w:vMerge/>
            <w:vAlign w:val="center"/>
          </w:tcPr>
          <w:p w14:paraId="4D8B2527" w14:textId="77777777" w:rsidR="005E5F6A" w:rsidRDefault="005E5F6A" w:rsidP="00445719">
            <w:pPr>
              <w:spacing w:before="120" w:after="120"/>
              <w:jc w:val="center"/>
              <w:rPr>
                <w:lang w:val="en-GB" w:eastAsia="zh-CN"/>
              </w:rPr>
            </w:pPr>
          </w:p>
        </w:tc>
        <w:tc>
          <w:tcPr>
            <w:tcW w:w="3003" w:type="dxa"/>
            <w:vAlign w:val="center"/>
          </w:tcPr>
          <w:p w14:paraId="6E1D17EA"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6D2B6889" w14:textId="77777777" w:rsidR="005E5F6A" w:rsidRDefault="005E5F6A" w:rsidP="00445719">
            <w:pPr>
              <w:spacing w:before="120" w:after="120"/>
              <w:jc w:val="center"/>
              <w:rPr>
                <w:lang w:val="en-GB" w:eastAsia="zh-CN"/>
              </w:rPr>
            </w:pPr>
            <w:r>
              <w:rPr>
                <w:lang w:val="en-GB" w:eastAsia="zh-CN"/>
              </w:rPr>
              <w:t>Not implemented</w:t>
            </w:r>
          </w:p>
        </w:tc>
      </w:tr>
      <w:tr w:rsidR="005E5F6A" w14:paraId="49B5FB86" w14:textId="77777777" w:rsidTr="00445719">
        <w:tc>
          <w:tcPr>
            <w:tcW w:w="3003" w:type="dxa"/>
            <w:vMerge/>
            <w:vAlign w:val="center"/>
          </w:tcPr>
          <w:p w14:paraId="4AA5DC72" w14:textId="77777777" w:rsidR="005E5F6A" w:rsidRDefault="005E5F6A" w:rsidP="00445719">
            <w:pPr>
              <w:spacing w:before="120" w:after="120"/>
              <w:jc w:val="center"/>
              <w:rPr>
                <w:lang w:val="en-GB" w:eastAsia="zh-CN"/>
              </w:rPr>
            </w:pPr>
          </w:p>
        </w:tc>
        <w:tc>
          <w:tcPr>
            <w:tcW w:w="3003" w:type="dxa"/>
            <w:vAlign w:val="center"/>
          </w:tcPr>
          <w:p w14:paraId="5806E25F"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1B273200" w14:textId="77777777" w:rsidR="005E5F6A" w:rsidRDefault="005E5F6A" w:rsidP="00445719">
            <w:pPr>
              <w:spacing w:before="120" w:after="120"/>
              <w:jc w:val="center"/>
              <w:rPr>
                <w:lang w:val="en-GB" w:eastAsia="zh-CN"/>
              </w:rPr>
            </w:pPr>
            <w:r>
              <w:rPr>
                <w:lang w:val="en-GB" w:eastAsia="zh-CN"/>
              </w:rPr>
              <w:t>Not implemented</w:t>
            </w:r>
          </w:p>
        </w:tc>
      </w:tr>
      <w:tr w:rsidR="005E5F6A" w14:paraId="381B9044" w14:textId="77777777" w:rsidTr="00445719">
        <w:tc>
          <w:tcPr>
            <w:tcW w:w="3003" w:type="dxa"/>
            <w:vMerge w:val="restart"/>
            <w:vAlign w:val="center"/>
          </w:tcPr>
          <w:p w14:paraId="657F0F21" w14:textId="77777777" w:rsidR="005E5F6A" w:rsidRDefault="005E5F6A" w:rsidP="00445719">
            <w:pPr>
              <w:spacing w:before="120" w:after="120"/>
              <w:jc w:val="center"/>
              <w:rPr>
                <w:lang w:val="en-GB" w:eastAsia="zh-CN"/>
              </w:rPr>
            </w:pPr>
            <w:r>
              <w:rPr>
                <w:lang w:val="en-GB" w:eastAsia="zh-CN"/>
              </w:rPr>
              <w:t>Appending</w:t>
            </w:r>
          </w:p>
        </w:tc>
        <w:tc>
          <w:tcPr>
            <w:tcW w:w="3003" w:type="dxa"/>
            <w:vAlign w:val="center"/>
          </w:tcPr>
          <w:p w14:paraId="567461D1" w14:textId="77777777" w:rsidR="005E5F6A" w:rsidRDefault="005E5F6A" w:rsidP="00445719">
            <w:pPr>
              <w:spacing w:before="120" w:after="120"/>
              <w:jc w:val="center"/>
              <w:rPr>
                <w:lang w:val="en-GB" w:eastAsia="zh-CN"/>
              </w:rPr>
            </w:pPr>
            <w:r w:rsidRPr="00EA4EE6">
              <w:rPr>
                <w:lang w:val="en-GB" w:eastAsia="zh-CN"/>
              </w:rPr>
              <w:t>VVC</w:t>
            </w:r>
          </w:p>
        </w:tc>
        <w:tc>
          <w:tcPr>
            <w:tcW w:w="3004" w:type="dxa"/>
            <w:vAlign w:val="center"/>
          </w:tcPr>
          <w:p w14:paraId="49D9804B" w14:textId="77777777" w:rsidR="005E5F6A" w:rsidRDefault="005E5F6A" w:rsidP="00445719">
            <w:pPr>
              <w:spacing w:before="120" w:after="120"/>
              <w:jc w:val="center"/>
              <w:rPr>
                <w:lang w:val="en-GB" w:eastAsia="zh-CN"/>
              </w:rPr>
            </w:pPr>
            <w:r>
              <w:rPr>
                <w:lang w:val="en-GB" w:eastAsia="zh-CN"/>
              </w:rPr>
              <w:t>Not implemented</w:t>
            </w:r>
          </w:p>
        </w:tc>
      </w:tr>
      <w:tr w:rsidR="005E5F6A" w14:paraId="2B37F315" w14:textId="77777777" w:rsidTr="00445719">
        <w:tc>
          <w:tcPr>
            <w:tcW w:w="3003" w:type="dxa"/>
            <w:vMerge/>
            <w:vAlign w:val="center"/>
          </w:tcPr>
          <w:p w14:paraId="147A6470" w14:textId="77777777" w:rsidR="005E5F6A" w:rsidRDefault="005E5F6A" w:rsidP="00445719">
            <w:pPr>
              <w:spacing w:before="120" w:after="120"/>
              <w:jc w:val="center"/>
              <w:rPr>
                <w:lang w:val="en-GB" w:eastAsia="zh-CN"/>
              </w:rPr>
            </w:pPr>
          </w:p>
        </w:tc>
        <w:tc>
          <w:tcPr>
            <w:tcW w:w="3003" w:type="dxa"/>
            <w:vAlign w:val="center"/>
          </w:tcPr>
          <w:p w14:paraId="366BC719" w14:textId="77777777" w:rsidR="005E5F6A" w:rsidRDefault="005E5F6A" w:rsidP="00445719">
            <w:pPr>
              <w:spacing w:before="120" w:after="120"/>
              <w:jc w:val="center"/>
              <w:rPr>
                <w:lang w:val="en-GB" w:eastAsia="zh-CN"/>
              </w:rPr>
            </w:pPr>
            <w:r>
              <w:rPr>
                <w:lang w:val="en-GB" w:eastAsia="zh-CN"/>
              </w:rPr>
              <w:t>HEVC</w:t>
            </w:r>
          </w:p>
        </w:tc>
        <w:tc>
          <w:tcPr>
            <w:tcW w:w="3004" w:type="dxa"/>
            <w:vAlign w:val="center"/>
          </w:tcPr>
          <w:p w14:paraId="5FC1DC94" w14:textId="77777777" w:rsidR="005E5F6A" w:rsidRDefault="005E5F6A" w:rsidP="00445719">
            <w:pPr>
              <w:spacing w:before="120" w:after="120"/>
              <w:jc w:val="center"/>
              <w:rPr>
                <w:lang w:val="en-GB" w:eastAsia="zh-CN"/>
              </w:rPr>
            </w:pPr>
            <w:r>
              <w:rPr>
                <w:lang w:val="en-GB" w:eastAsia="zh-CN"/>
              </w:rPr>
              <w:t>Not implemented</w:t>
            </w:r>
          </w:p>
        </w:tc>
      </w:tr>
      <w:tr w:rsidR="005E5F6A" w14:paraId="067FA9A9" w14:textId="77777777" w:rsidTr="00445719">
        <w:tc>
          <w:tcPr>
            <w:tcW w:w="3003" w:type="dxa"/>
            <w:vMerge/>
            <w:vAlign w:val="center"/>
          </w:tcPr>
          <w:p w14:paraId="1C7533E3" w14:textId="77777777" w:rsidR="005E5F6A" w:rsidRDefault="005E5F6A" w:rsidP="00445719">
            <w:pPr>
              <w:spacing w:before="120" w:after="120"/>
              <w:jc w:val="center"/>
              <w:rPr>
                <w:lang w:val="en-GB" w:eastAsia="zh-CN"/>
              </w:rPr>
            </w:pPr>
          </w:p>
        </w:tc>
        <w:tc>
          <w:tcPr>
            <w:tcW w:w="3003" w:type="dxa"/>
            <w:vAlign w:val="center"/>
          </w:tcPr>
          <w:p w14:paraId="57545B56" w14:textId="77777777" w:rsidR="005E5F6A" w:rsidRDefault="005E5F6A" w:rsidP="00445719">
            <w:pPr>
              <w:spacing w:before="120" w:after="120"/>
              <w:jc w:val="center"/>
              <w:rPr>
                <w:lang w:val="en-GB" w:eastAsia="zh-CN"/>
              </w:rPr>
            </w:pPr>
            <w:r>
              <w:rPr>
                <w:lang w:val="en-GB" w:eastAsia="zh-CN"/>
              </w:rPr>
              <w:t>EVC</w:t>
            </w:r>
          </w:p>
        </w:tc>
        <w:tc>
          <w:tcPr>
            <w:tcW w:w="3004" w:type="dxa"/>
            <w:vAlign w:val="center"/>
          </w:tcPr>
          <w:p w14:paraId="5A40E435" w14:textId="77777777" w:rsidR="005E5F6A" w:rsidRDefault="005E5F6A" w:rsidP="00445719">
            <w:pPr>
              <w:spacing w:before="120" w:after="120"/>
              <w:jc w:val="center"/>
              <w:rPr>
                <w:lang w:val="en-GB" w:eastAsia="zh-CN"/>
              </w:rPr>
            </w:pPr>
            <w:r>
              <w:rPr>
                <w:lang w:val="en-GB" w:eastAsia="zh-CN"/>
              </w:rPr>
              <w:t>Not implemented</w:t>
            </w:r>
          </w:p>
        </w:tc>
      </w:tr>
    </w:tbl>
    <w:p w14:paraId="774D6ECE" w14:textId="77777777" w:rsidR="00F45B1B" w:rsidRPr="00060B3E" w:rsidRDefault="00F45B1B" w:rsidP="004A19CA"/>
    <w:p w14:paraId="394DFEE7" w14:textId="77777777" w:rsidR="004A19CA" w:rsidRPr="0046169E" w:rsidRDefault="004A19CA" w:rsidP="0046169E">
      <w:pPr>
        <w:pStyle w:val="Heading1"/>
      </w:pPr>
      <w:bookmarkStart w:id="20" w:name="_Toc109368660"/>
      <w:r w:rsidRPr="0046169E">
        <w:t>Test vectors</w:t>
      </w:r>
      <w:bookmarkEnd w:id="20"/>
    </w:p>
    <w:p w14:paraId="0038A4E3" w14:textId="77777777" w:rsidR="004A19CA" w:rsidRPr="005C0A18" w:rsidRDefault="004A19CA" w:rsidP="005C0A18">
      <w:pPr>
        <w:pStyle w:val="Heading2"/>
      </w:pPr>
      <w:bookmarkStart w:id="21" w:name="_Toc109368661"/>
      <w:r w:rsidRPr="005C0A18">
        <w:t>Elementary streams constraints</w:t>
      </w:r>
      <w:bookmarkEnd w:id="21"/>
    </w:p>
    <w:p w14:paraId="181A3816" w14:textId="77777777" w:rsidR="004A19CA" w:rsidRDefault="004A19CA" w:rsidP="004A19CA">
      <w:r>
        <w:t>In order to execute the normative functions, the VDI expects certain constraints on the elementary streams.</w:t>
      </w:r>
    </w:p>
    <w:p w14:paraId="63768B70" w14:textId="77777777" w:rsidR="004A19CA" w:rsidRPr="007E3DAB" w:rsidRDefault="004A19CA" w:rsidP="004A19CA">
      <w:r>
        <w:t>Test vectors will be collected during the development of the specification to illustrate the defined constraints.</w:t>
      </w:r>
    </w:p>
    <w:p w14:paraId="55D028CB" w14:textId="77777777" w:rsidR="004A19CA" w:rsidRPr="005C0A18" w:rsidRDefault="004A19CA" w:rsidP="005C0A18">
      <w:pPr>
        <w:pStyle w:val="Heading2"/>
      </w:pPr>
      <w:bookmarkStart w:id="22" w:name="_Toc109368662"/>
      <w:r w:rsidRPr="005C0A18">
        <w:t>Logistics</w:t>
      </w:r>
      <w:bookmarkEnd w:id="22"/>
    </w:p>
    <w:tbl>
      <w:tblPr>
        <w:tblStyle w:val="TableGrid"/>
        <w:tblW w:w="9351" w:type="dxa"/>
        <w:tblLook w:val="04A0" w:firstRow="1" w:lastRow="0" w:firstColumn="1" w:lastColumn="0" w:noHBand="0" w:noVBand="1"/>
      </w:tblPr>
      <w:tblGrid>
        <w:gridCol w:w="930"/>
        <w:gridCol w:w="1307"/>
        <w:gridCol w:w="1402"/>
        <w:gridCol w:w="6236"/>
      </w:tblGrid>
      <w:tr w:rsidR="004A19CA" w14:paraId="4A63CD69" w14:textId="77777777" w:rsidTr="005C0A18">
        <w:tc>
          <w:tcPr>
            <w:tcW w:w="1060" w:type="dxa"/>
          </w:tcPr>
          <w:p w14:paraId="4E66AA44" w14:textId="77777777" w:rsidR="004A19CA" w:rsidRPr="006A6E81" w:rsidRDefault="004A19CA" w:rsidP="008E1EE8">
            <w:pPr>
              <w:jc w:val="center"/>
              <w:rPr>
                <w:b/>
                <w:bCs/>
                <w:lang w:val="en-GB"/>
              </w:rPr>
            </w:pPr>
            <w:r w:rsidRPr="006A6E81">
              <w:rPr>
                <w:b/>
                <w:bCs/>
                <w:lang w:val="en-GB"/>
              </w:rPr>
              <w:t>Name</w:t>
            </w:r>
          </w:p>
        </w:tc>
        <w:tc>
          <w:tcPr>
            <w:tcW w:w="1320" w:type="dxa"/>
          </w:tcPr>
          <w:p w14:paraId="539EBEE8" w14:textId="77777777" w:rsidR="004A19CA" w:rsidRPr="006A6E81" w:rsidRDefault="004A19CA" w:rsidP="008E1EE8">
            <w:pPr>
              <w:jc w:val="center"/>
              <w:rPr>
                <w:b/>
                <w:bCs/>
                <w:lang w:val="en-GB"/>
              </w:rPr>
            </w:pPr>
            <w:r>
              <w:rPr>
                <w:b/>
                <w:bCs/>
                <w:lang w:val="en-GB"/>
              </w:rPr>
              <w:t>Type</w:t>
            </w:r>
          </w:p>
        </w:tc>
        <w:tc>
          <w:tcPr>
            <w:tcW w:w="4318" w:type="dxa"/>
          </w:tcPr>
          <w:p w14:paraId="0C0E99B5" w14:textId="77777777" w:rsidR="004A19CA" w:rsidRPr="006A6E81" w:rsidRDefault="004A19CA" w:rsidP="008E1EE8">
            <w:pPr>
              <w:jc w:val="center"/>
              <w:rPr>
                <w:b/>
                <w:bCs/>
                <w:lang w:val="en-GB"/>
              </w:rPr>
            </w:pPr>
            <w:r w:rsidRPr="006A6E81">
              <w:rPr>
                <w:b/>
                <w:bCs/>
                <w:lang w:val="en-GB"/>
              </w:rPr>
              <w:t>Description</w:t>
            </w:r>
          </w:p>
        </w:tc>
        <w:tc>
          <w:tcPr>
            <w:tcW w:w="2653" w:type="dxa"/>
          </w:tcPr>
          <w:p w14:paraId="272B7CE9" w14:textId="77777777" w:rsidR="004A19CA" w:rsidRPr="006A6E81" w:rsidRDefault="004A19CA" w:rsidP="008E1EE8">
            <w:pPr>
              <w:jc w:val="center"/>
              <w:rPr>
                <w:b/>
                <w:bCs/>
                <w:lang w:val="en-GB"/>
              </w:rPr>
            </w:pPr>
            <w:r>
              <w:rPr>
                <w:b/>
                <w:bCs/>
                <w:lang w:val="en-GB"/>
              </w:rPr>
              <w:t>Hosting</w:t>
            </w:r>
          </w:p>
        </w:tc>
      </w:tr>
      <w:tr w:rsidR="004A19CA" w14:paraId="20C650A4" w14:textId="77777777" w:rsidTr="005C0A18">
        <w:tc>
          <w:tcPr>
            <w:tcW w:w="1060" w:type="dxa"/>
          </w:tcPr>
          <w:p w14:paraId="71CC1C05" w14:textId="77777777" w:rsidR="004A19CA" w:rsidRPr="006A6E81" w:rsidRDefault="004A19CA" w:rsidP="008E1EE8">
            <w:pPr>
              <w:jc w:val="center"/>
              <w:rPr>
                <w:lang w:val="en-GB"/>
              </w:rPr>
            </w:pPr>
            <w:r>
              <w:rPr>
                <w:lang w:val="en-GB"/>
              </w:rPr>
              <w:t>Test Vectors</w:t>
            </w:r>
          </w:p>
        </w:tc>
        <w:tc>
          <w:tcPr>
            <w:tcW w:w="1320" w:type="dxa"/>
          </w:tcPr>
          <w:p w14:paraId="3E5BD4B7" w14:textId="77777777" w:rsidR="004A19CA" w:rsidRPr="006A6E81" w:rsidRDefault="004A19CA" w:rsidP="008E1EE8">
            <w:pPr>
              <w:jc w:val="center"/>
              <w:rPr>
                <w:lang w:val="en-GB"/>
              </w:rPr>
            </w:pPr>
            <w:r>
              <w:rPr>
                <w:lang w:val="en-GB"/>
              </w:rPr>
              <w:t>Elementary streams</w:t>
            </w:r>
          </w:p>
        </w:tc>
        <w:tc>
          <w:tcPr>
            <w:tcW w:w="4318" w:type="dxa"/>
          </w:tcPr>
          <w:p w14:paraId="63FC55B5" w14:textId="77777777" w:rsidR="004A19CA" w:rsidRPr="006A6E81" w:rsidRDefault="004A19CA" w:rsidP="008E1EE8">
            <w:pPr>
              <w:rPr>
                <w:lang w:val="en-GB"/>
              </w:rPr>
            </w:pPr>
            <w:r>
              <w:rPr>
                <w:lang w:val="en-GB"/>
              </w:rPr>
              <w:t>Test vectors of elementary streams conforming the normative constraints defined in the different codec bindings</w:t>
            </w:r>
          </w:p>
        </w:tc>
        <w:tc>
          <w:tcPr>
            <w:tcW w:w="2653" w:type="dxa"/>
          </w:tcPr>
          <w:p w14:paraId="6270E9CD" w14:textId="761C7619" w:rsidR="004A19CA" w:rsidRDefault="00C51A05" w:rsidP="008E1EE8">
            <w:pPr>
              <w:jc w:val="center"/>
              <w:rPr>
                <w:lang w:val="en-GB"/>
              </w:rPr>
            </w:pPr>
            <w:hyperlink r:id="rId19" w:history="1">
              <w:r w:rsidR="007346C1">
                <w:rPr>
                  <w:rStyle w:val="Hyperlink"/>
                  <w:lang w:val="en-GB"/>
                </w:rPr>
                <w:t>http://mpegx.int-evry.fr/software/MPEG/Systems/VideoDecodingInterface/test-vectors</w:t>
              </w:r>
            </w:hyperlink>
          </w:p>
        </w:tc>
      </w:tr>
    </w:tbl>
    <w:p w14:paraId="55F3D9BB" w14:textId="77777777" w:rsidR="004A19CA" w:rsidRPr="0046169E" w:rsidRDefault="004A19CA" w:rsidP="0046169E">
      <w:pPr>
        <w:pStyle w:val="Heading1"/>
      </w:pPr>
      <w:bookmarkStart w:id="23" w:name="_Toc109368663"/>
      <w:proofErr w:type="spellStart"/>
      <w:r w:rsidRPr="0046169E">
        <w:t>Standardisation</w:t>
      </w:r>
      <w:proofErr w:type="spellEnd"/>
      <w:r w:rsidRPr="0046169E">
        <w:t xml:space="preserve"> process</w:t>
      </w:r>
      <w:bookmarkEnd w:id="23"/>
    </w:p>
    <w:p w14:paraId="06F4B4C7" w14:textId="77777777" w:rsidR="004A19CA" w:rsidRDefault="004A19CA" w:rsidP="004A19CA">
      <w:pPr>
        <w:rPr>
          <w:lang w:val="en-GB"/>
        </w:rPr>
      </w:pPr>
      <w:r>
        <w:rPr>
          <w:lang w:val="en-GB"/>
        </w:rPr>
        <w:t xml:space="preserve">Proponents submitting a contribution for a new operation or a new binding to a certain elementary stream codec needs to provide the implementation in the </w:t>
      </w:r>
      <w:proofErr w:type="spellStart"/>
      <w:r>
        <w:rPr>
          <w:lang w:val="en-GB"/>
        </w:rPr>
        <w:t>libBEAM</w:t>
      </w:r>
      <w:proofErr w:type="spellEnd"/>
      <w:r>
        <w:rPr>
          <w:lang w:val="en-GB"/>
        </w:rPr>
        <w:t xml:space="preserve"> library as well as the calling of this function in the </w:t>
      </w:r>
      <w:proofErr w:type="spellStart"/>
      <w:r>
        <w:rPr>
          <w:lang w:val="en-GB"/>
        </w:rPr>
        <w:t>BEAMOp</w:t>
      </w:r>
      <w:proofErr w:type="spellEnd"/>
      <w:r>
        <w:rPr>
          <w:lang w:val="en-GB"/>
        </w:rPr>
        <w:t xml:space="preserve"> command line.</w:t>
      </w:r>
    </w:p>
    <w:p w14:paraId="3326AA56" w14:textId="77777777" w:rsidR="004A19CA" w:rsidRDefault="004A19CA" w:rsidP="004A19CA">
      <w:pPr>
        <w:rPr>
          <w:lang w:val="en-GB"/>
        </w:rPr>
      </w:pPr>
      <w:r>
        <w:rPr>
          <w:lang w:val="en-GB"/>
        </w:rPr>
        <w:t>As long as this is not provided, the contribution cannot be considered for adoption.</w:t>
      </w:r>
    </w:p>
    <w:p w14:paraId="4E9A6E37" w14:textId="77777777" w:rsidR="004A19CA" w:rsidRPr="002B356E" w:rsidRDefault="004A19CA" w:rsidP="004A19CA">
      <w:pPr>
        <w:rPr>
          <w:lang w:val="en-GB"/>
        </w:rPr>
      </w:pPr>
      <w:r>
        <w:rPr>
          <w:lang w:val="en-GB"/>
        </w:rPr>
        <w:t>The study of this software will be used to assess the technical merits of the technical contribution in terms of application complexity. Without the implementation, this does not allow a correct evaluation by the experts and therefore prevents the group to decide.</w:t>
      </w:r>
    </w:p>
    <w:p w14:paraId="62C3DFC8" w14:textId="77777777" w:rsidR="004A19CA" w:rsidRPr="00455BE0" w:rsidRDefault="004A19CA" w:rsidP="004A19CA">
      <w:pPr>
        <w:rPr>
          <w:lang w:val="en-GB"/>
        </w:rPr>
      </w:pPr>
      <w:r w:rsidRPr="00455BE0">
        <w:rPr>
          <w:lang w:val="en-GB"/>
        </w:rPr>
        <w:lastRenderedPageBreak/>
        <w:t>When a software contribution is tentatively accepted at a meeting, the changes are merged into the ‘staging’ branch. Experts are invited to study the staging branch in preparation to the next to come AhG call on VDI. At the call, the staging branch is further merged to the master branch provided no objection were raised by experts during the review period between the end of the previous meeting and the AhG call.</w:t>
      </w:r>
    </w:p>
    <w:p w14:paraId="61B3C7DA" w14:textId="77777777" w:rsidR="004A19CA" w:rsidRPr="00455BE0" w:rsidRDefault="004A19CA" w:rsidP="004A19CA">
      <w:pPr>
        <w:rPr>
          <w:lang w:val="en-GB"/>
        </w:rPr>
      </w:pPr>
      <w:r w:rsidRPr="00455BE0">
        <w:rPr>
          <w:lang w:val="en-GB"/>
        </w:rPr>
        <w:t>The links to the staging branches are provided below:</w:t>
      </w:r>
    </w:p>
    <w:tbl>
      <w:tblPr>
        <w:tblStyle w:val="TableGrid"/>
        <w:tblW w:w="5000" w:type="pct"/>
        <w:tblLook w:val="04A0" w:firstRow="1" w:lastRow="0" w:firstColumn="1" w:lastColumn="0" w:noHBand="0" w:noVBand="1"/>
      </w:tblPr>
      <w:tblGrid>
        <w:gridCol w:w="1836"/>
        <w:gridCol w:w="7174"/>
      </w:tblGrid>
      <w:tr w:rsidR="004A19CA" w14:paraId="5A9BD8B7" w14:textId="77777777" w:rsidTr="008E1EE8">
        <w:tc>
          <w:tcPr>
            <w:tcW w:w="1019" w:type="pct"/>
          </w:tcPr>
          <w:p w14:paraId="29390EF9" w14:textId="77777777" w:rsidR="004A19CA" w:rsidRPr="006A6E81" w:rsidRDefault="004A19CA" w:rsidP="008E1EE8">
            <w:pPr>
              <w:jc w:val="center"/>
              <w:rPr>
                <w:b/>
                <w:bCs/>
                <w:lang w:val="en-GB"/>
              </w:rPr>
            </w:pPr>
            <w:r w:rsidRPr="006A6E81">
              <w:rPr>
                <w:b/>
                <w:bCs/>
                <w:lang w:val="en-GB"/>
              </w:rPr>
              <w:t>Name</w:t>
            </w:r>
          </w:p>
        </w:tc>
        <w:tc>
          <w:tcPr>
            <w:tcW w:w="3981" w:type="pct"/>
          </w:tcPr>
          <w:p w14:paraId="0D002BC5" w14:textId="77777777" w:rsidR="004A19CA" w:rsidRPr="006A6E81" w:rsidRDefault="004A19CA" w:rsidP="008E1EE8">
            <w:pPr>
              <w:jc w:val="center"/>
              <w:rPr>
                <w:b/>
                <w:bCs/>
                <w:lang w:val="en-GB"/>
              </w:rPr>
            </w:pPr>
            <w:r>
              <w:rPr>
                <w:b/>
                <w:bCs/>
                <w:lang w:val="en-GB"/>
              </w:rPr>
              <w:t>Staging branch</w:t>
            </w:r>
          </w:p>
        </w:tc>
      </w:tr>
      <w:tr w:rsidR="004A19CA" w14:paraId="0EC0DDA5" w14:textId="77777777" w:rsidTr="008E1EE8">
        <w:tc>
          <w:tcPr>
            <w:tcW w:w="1019" w:type="pct"/>
          </w:tcPr>
          <w:p w14:paraId="27D5CE81" w14:textId="77777777" w:rsidR="004A19CA" w:rsidRPr="006A6E81" w:rsidRDefault="004A19CA" w:rsidP="008E1EE8">
            <w:pPr>
              <w:jc w:val="center"/>
              <w:rPr>
                <w:lang w:val="en-GB"/>
              </w:rPr>
            </w:pPr>
            <w:proofErr w:type="spellStart"/>
            <w:r>
              <w:rPr>
                <w:lang w:val="en-GB"/>
              </w:rPr>
              <w:t>libbeam</w:t>
            </w:r>
            <w:proofErr w:type="spellEnd"/>
          </w:p>
        </w:tc>
        <w:tc>
          <w:tcPr>
            <w:tcW w:w="3981" w:type="pct"/>
          </w:tcPr>
          <w:p w14:paraId="50600587" w14:textId="335769CA" w:rsidR="004A19CA" w:rsidRPr="006A6E81" w:rsidRDefault="00C51A05" w:rsidP="008E1EE8">
            <w:pPr>
              <w:rPr>
                <w:lang w:val="en-GB"/>
              </w:rPr>
            </w:pPr>
            <w:hyperlink r:id="rId20" w:history="1">
              <w:r w:rsidR="0071128C">
                <w:rPr>
                  <w:rStyle w:val="Hyperlink"/>
                  <w:lang w:val="en-GB"/>
                </w:rPr>
                <w:t>http://mpegx.int-evry.fr/software/MPEG/Systems/VideoDecodingInterface/libbeam/-/tree/staging</w:t>
              </w:r>
            </w:hyperlink>
          </w:p>
        </w:tc>
      </w:tr>
    </w:tbl>
    <w:p w14:paraId="4C715F9E" w14:textId="77777777" w:rsidR="004A19CA" w:rsidRPr="00165031" w:rsidRDefault="004A19CA" w:rsidP="00165031">
      <w:pPr>
        <w:pStyle w:val="Heading1"/>
      </w:pPr>
      <w:bookmarkStart w:id="24" w:name="_Toc109368664"/>
      <w:r w:rsidRPr="00165031">
        <w:t>Summary logistics</w:t>
      </w:r>
      <w:bookmarkEnd w:id="24"/>
    </w:p>
    <w:tbl>
      <w:tblPr>
        <w:tblStyle w:val="TableGrid"/>
        <w:tblW w:w="9351" w:type="dxa"/>
        <w:tblLook w:val="04A0" w:firstRow="1" w:lastRow="0" w:firstColumn="1" w:lastColumn="0" w:noHBand="0" w:noVBand="1"/>
      </w:tblPr>
      <w:tblGrid>
        <w:gridCol w:w="1224"/>
        <w:gridCol w:w="1307"/>
        <w:gridCol w:w="1445"/>
        <w:gridCol w:w="6753"/>
      </w:tblGrid>
      <w:tr w:rsidR="004A19CA" w14:paraId="25349EF9" w14:textId="77777777" w:rsidTr="008E1EE8">
        <w:tc>
          <w:tcPr>
            <w:tcW w:w="1390" w:type="dxa"/>
          </w:tcPr>
          <w:p w14:paraId="346DFF99" w14:textId="77777777" w:rsidR="004A19CA" w:rsidRPr="006A6E81" w:rsidRDefault="004A19CA" w:rsidP="008E1EE8">
            <w:pPr>
              <w:jc w:val="center"/>
              <w:rPr>
                <w:b/>
                <w:bCs/>
                <w:lang w:val="en-GB"/>
              </w:rPr>
            </w:pPr>
            <w:r w:rsidRPr="006A6E81">
              <w:rPr>
                <w:b/>
                <w:bCs/>
                <w:lang w:val="en-GB"/>
              </w:rPr>
              <w:t>Name</w:t>
            </w:r>
          </w:p>
        </w:tc>
        <w:tc>
          <w:tcPr>
            <w:tcW w:w="1302" w:type="dxa"/>
          </w:tcPr>
          <w:p w14:paraId="7AF36A31" w14:textId="77777777" w:rsidR="004A19CA" w:rsidRPr="006A6E81" w:rsidRDefault="004A19CA" w:rsidP="008E1EE8">
            <w:pPr>
              <w:jc w:val="center"/>
              <w:rPr>
                <w:b/>
                <w:bCs/>
                <w:lang w:val="en-GB"/>
              </w:rPr>
            </w:pPr>
            <w:r w:rsidRPr="006A6E81">
              <w:rPr>
                <w:b/>
                <w:bCs/>
                <w:lang w:val="en-GB"/>
              </w:rPr>
              <w:t>Language</w:t>
            </w:r>
          </w:p>
        </w:tc>
        <w:tc>
          <w:tcPr>
            <w:tcW w:w="4076" w:type="dxa"/>
          </w:tcPr>
          <w:p w14:paraId="673DE34B" w14:textId="77777777" w:rsidR="004A19CA" w:rsidRPr="006A6E81" w:rsidRDefault="004A19CA" w:rsidP="008E1EE8">
            <w:pPr>
              <w:jc w:val="center"/>
              <w:rPr>
                <w:b/>
                <w:bCs/>
                <w:lang w:val="en-GB"/>
              </w:rPr>
            </w:pPr>
            <w:r w:rsidRPr="006A6E81">
              <w:rPr>
                <w:b/>
                <w:bCs/>
                <w:lang w:val="en-GB"/>
              </w:rPr>
              <w:t>Description</w:t>
            </w:r>
          </w:p>
        </w:tc>
        <w:tc>
          <w:tcPr>
            <w:tcW w:w="2583" w:type="dxa"/>
          </w:tcPr>
          <w:p w14:paraId="4C459A13" w14:textId="77777777" w:rsidR="004A19CA" w:rsidRPr="006A6E81" w:rsidRDefault="004A19CA" w:rsidP="008E1EE8">
            <w:pPr>
              <w:jc w:val="center"/>
              <w:rPr>
                <w:b/>
                <w:bCs/>
                <w:lang w:val="en-GB"/>
              </w:rPr>
            </w:pPr>
            <w:r>
              <w:rPr>
                <w:b/>
                <w:bCs/>
                <w:lang w:val="en-GB"/>
              </w:rPr>
              <w:t>Hosting</w:t>
            </w:r>
          </w:p>
        </w:tc>
      </w:tr>
      <w:tr w:rsidR="004A19CA" w14:paraId="6875E11B" w14:textId="77777777" w:rsidTr="008E1EE8">
        <w:tc>
          <w:tcPr>
            <w:tcW w:w="1390" w:type="dxa"/>
          </w:tcPr>
          <w:p w14:paraId="6EC388A7" w14:textId="77777777" w:rsidR="004A19CA" w:rsidRPr="006A6E81" w:rsidRDefault="004A19CA" w:rsidP="008E1EE8">
            <w:pPr>
              <w:jc w:val="center"/>
              <w:rPr>
                <w:lang w:val="en-GB"/>
              </w:rPr>
            </w:pPr>
            <w:proofErr w:type="spellStart"/>
            <w:r>
              <w:rPr>
                <w:lang w:val="en-GB"/>
              </w:rPr>
              <w:t>libbeam</w:t>
            </w:r>
            <w:proofErr w:type="spellEnd"/>
          </w:p>
        </w:tc>
        <w:tc>
          <w:tcPr>
            <w:tcW w:w="1302" w:type="dxa"/>
          </w:tcPr>
          <w:p w14:paraId="5E5E5279" w14:textId="77777777" w:rsidR="004A19CA" w:rsidRPr="006A6E81" w:rsidRDefault="004A19CA" w:rsidP="008E1EE8">
            <w:pPr>
              <w:jc w:val="center"/>
              <w:rPr>
                <w:lang w:val="en-GB"/>
              </w:rPr>
            </w:pPr>
            <w:r>
              <w:rPr>
                <w:lang w:val="en-GB"/>
              </w:rPr>
              <w:t>C++</w:t>
            </w:r>
          </w:p>
        </w:tc>
        <w:tc>
          <w:tcPr>
            <w:tcW w:w="4076" w:type="dxa"/>
          </w:tcPr>
          <w:p w14:paraId="638EC3B2" w14:textId="77777777" w:rsidR="004A19CA" w:rsidRPr="006A6E81" w:rsidRDefault="004A19CA" w:rsidP="008E1EE8">
            <w:pPr>
              <w:rPr>
                <w:lang w:val="en-GB"/>
              </w:rPr>
            </w:pPr>
            <w:r>
              <w:rPr>
                <w:lang w:val="en-GB"/>
              </w:rPr>
              <w:t>Reference libraries</w:t>
            </w:r>
          </w:p>
        </w:tc>
        <w:tc>
          <w:tcPr>
            <w:tcW w:w="2583" w:type="dxa"/>
          </w:tcPr>
          <w:p w14:paraId="76F67866" w14:textId="0CBFD011" w:rsidR="004A19CA" w:rsidRDefault="00C51A05" w:rsidP="008E1EE8">
            <w:pPr>
              <w:jc w:val="center"/>
              <w:rPr>
                <w:lang w:val="en-GB"/>
              </w:rPr>
            </w:pPr>
            <w:hyperlink r:id="rId21" w:history="1">
              <w:r w:rsidR="0071128C">
                <w:rPr>
                  <w:rStyle w:val="Hyperlink"/>
                  <w:lang w:val="en-GB"/>
                </w:rPr>
                <w:t>http://mpegx.int-evry.fr/software/MPEG/Systems/VideoDecodingInterface/libbeam/-/tree/staging</w:t>
              </w:r>
            </w:hyperlink>
          </w:p>
        </w:tc>
      </w:tr>
      <w:tr w:rsidR="004A19CA" w14:paraId="769A48A9" w14:textId="77777777" w:rsidTr="008E1EE8">
        <w:tc>
          <w:tcPr>
            <w:tcW w:w="1390" w:type="dxa"/>
          </w:tcPr>
          <w:p w14:paraId="0D49B2FC" w14:textId="77777777" w:rsidR="004A19CA" w:rsidRDefault="004A19CA" w:rsidP="008E1EE8">
            <w:pPr>
              <w:jc w:val="center"/>
              <w:rPr>
                <w:lang w:val="en-GB"/>
              </w:rPr>
            </w:pPr>
            <w:proofErr w:type="spellStart"/>
            <w:r>
              <w:rPr>
                <w:lang w:val="en-GB"/>
              </w:rPr>
              <w:t>BEAMOp</w:t>
            </w:r>
            <w:proofErr w:type="spellEnd"/>
          </w:p>
        </w:tc>
        <w:tc>
          <w:tcPr>
            <w:tcW w:w="1302" w:type="dxa"/>
          </w:tcPr>
          <w:p w14:paraId="5F642FC8" w14:textId="77777777" w:rsidR="004A19CA" w:rsidRDefault="004A19CA" w:rsidP="008E1EE8">
            <w:pPr>
              <w:jc w:val="center"/>
              <w:rPr>
                <w:lang w:val="en-GB"/>
              </w:rPr>
            </w:pPr>
            <w:r>
              <w:rPr>
                <w:lang w:val="en-GB"/>
              </w:rPr>
              <w:t>C++</w:t>
            </w:r>
          </w:p>
        </w:tc>
        <w:tc>
          <w:tcPr>
            <w:tcW w:w="4076" w:type="dxa"/>
          </w:tcPr>
          <w:p w14:paraId="2189FB60" w14:textId="77777777" w:rsidR="004A19CA" w:rsidRDefault="004A19CA" w:rsidP="008E1EE8">
            <w:pPr>
              <w:rPr>
                <w:lang w:val="en-GB"/>
              </w:rPr>
            </w:pPr>
            <w:r>
              <w:rPr>
                <w:lang w:val="en-GB"/>
              </w:rPr>
              <w:t>Implements input formatting operations on elementary streams</w:t>
            </w:r>
          </w:p>
        </w:tc>
        <w:tc>
          <w:tcPr>
            <w:tcW w:w="2583" w:type="dxa"/>
          </w:tcPr>
          <w:p w14:paraId="457D650C" w14:textId="03F7570A" w:rsidR="004A19CA" w:rsidRDefault="00C51A05" w:rsidP="008E1EE8">
            <w:pPr>
              <w:jc w:val="center"/>
            </w:pPr>
            <w:hyperlink r:id="rId22" w:history="1">
              <w:r w:rsidR="00A764E1">
                <w:rPr>
                  <w:rStyle w:val="Hyperlink"/>
                  <w:lang w:val="en-GB"/>
                </w:rPr>
                <w:t>http://mpegx.int-evry.fr/software/MPEG/Systems/VideoDecodingInterface/beamop</w:t>
              </w:r>
            </w:hyperlink>
          </w:p>
        </w:tc>
      </w:tr>
      <w:tr w:rsidR="004A19CA" w14:paraId="5C736F72" w14:textId="77777777" w:rsidTr="008E1EE8">
        <w:tc>
          <w:tcPr>
            <w:tcW w:w="1390" w:type="dxa"/>
          </w:tcPr>
          <w:p w14:paraId="17E26A4B" w14:textId="77777777" w:rsidR="004A19CA" w:rsidRDefault="004A19CA" w:rsidP="008E1EE8">
            <w:pPr>
              <w:jc w:val="center"/>
              <w:rPr>
                <w:lang w:val="en-GB"/>
              </w:rPr>
            </w:pPr>
            <w:proofErr w:type="spellStart"/>
            <w:r>
              <w:rPr>
                <w:lang w:val="en-GB"/>
              </w:rPr>
              <w:t>BEAMConf</w:t>
            </w:r>
            <w:proofErr w:type="spellEnd"/>
          </w:p>
        </w:tc>
        <w:tc>
          <w:tcPr>
            <w:tcW w:w="1302" w:type="dxa"/>
          </w:tcPr>
          <w:p w14:paraId="64146C20" w14:textId="77777777" w:rsidR="004A19CA" w:rsidRDefault="004A19CA" w:rsidP="008E1EE8">
            <w:pPr>
              <w:jc w:val="center"/>
              <w:rPr>
                <w:lang w:val="en-GB"/>
              </w:rPr>
            </w:pPr>
            <w:r>
              <w:rPr>
                <w:lang w:val="en-GB"/>
              </w:rPr>
              <w:t>C++</w:t>
            </w:r>
          </w:p>
        </w:tc>
        <w:tc>
          <w:tcPr>
            <w:tcW w:w="4076" w:type="dxa"/>
          </w:tcPr>
          <w:p w14:paraId="7E850042" w14:textId="77777777" w:rsidR="004A19CA" w:rsidRDefault="004A19CA" w:rsidP="008E1EE8">
            <w:pPr>
              <w:rPr>
                <w:lang w:val="en-GB"/>
              </w:rPr>
            </w:pPr>
            <w:r>
              <w:rPr>
                <w:lang w:val="en-GB"/>
              </w:rPr>
              <w:t>Validate conformance of input and output elementary streams passed on or output by the input formatting operations</w:t>
            </w:r>
          </w:p>
        </w:tc>
        <w:tc>
          <w:tcPr>
            <w:tcW w:w="2583" w:type="dxa"/>
          </w:tcPr>
          <w:p w14:paraId="4F67CEC0" w14:textId="2CEEF1B3" w:rsidR="004A19CA" w:rsidRDefault="00C51A05" w:rsidP="008E1EE8">
            <w:pPr>
              <w:jc w:val="center"/>
              <w:rPr>
                <w:lang w:val="en-GB"/>
              </w:rPr>
            </w:pPr>
            <w:hyperlink r:id="rId23" w:history="1">
              <w:r w:rsidR="00A764E1">
                <w:rPr>
                  <w:rStyle w:val="Hyperlink"/>
                  <w:lang w:val="en-GB"/>
                </w:rPr>
                <w:t>http://mpegx.int-evry.fr/software/MPEG/Systems/VideoDecodingInterface/beamconf</w:t>
              </w:r>
            </w:hyperlink>
          </w:p>
        </w:tc>
      </w:tr>
      <w:tr w:rsidR="004A19CA" w14:paraId="517B4778" w14:textId="77777777" w:rsidTr="008E1EE8">
        <w:tc>
          <w:tcPr>
            <w:tcW w:w="1390" w:type="dxa"/>
          </w:tcPr>
          <w:p w14:paraId="53873E22" w14:textId="77777777" w:rsidR="004A19CA" w:rsidRDefault="004A19CA" w:rsidP="008E1EE8">
            <w:pPr>
              <w:jc w:val="center"/>
              <w:rPr>
                <w:lang w:val="en-GB"/>
              </w:rPr>
            </w:pPr>
            <w:r>
              <w:rPr>
                <w:lang w:val="en-GB"/>
              </w:rPr>
              <w:t>Test Vectors</w:t>
            </w:r>
          </w:p>
        </w:tc>
        <w:tc>
          <w:tcPr>
            <w:tcW w:w="1302" w:type="dxa"/>
          </w:tcPr>
          <w:p w14:paraId="06677067" w14:textId="77777777" w:rsidR="004A19CA" w:rsidRDefault="004A19CA" w:rsidP="008E1EE8">
            <w:pPr>
              <w:jc w:val="center"/>
              <w:rPr>
                <w:lang w:val="en-GB"/>
              </w:rPr>
            </w:pPr>
            <w:r>
              <w:rPr>
                <w:lang w:val="en-GB"/>
              </w:rPr>
              <w:t>Elementary streams</w:t>
            </w:r>
          </w:p>
        </w:tc>
        <w:tc>
          <w:tcPr>
            <w:tcW w:w="4076" w:type="dxa"/>
          </w:tcPr>
          <w:p w14:paraId="494FCEEC" w14:textId="77777777" w:rsidR="004A19CA" w:rsidRDefault="004A19CA" w:rsidP="008E1EE8">
            <w:pPr>
              <w:rPr>
                <w:lang w:val="en-GB"/>
              </w:rPr>
            </w:pPr>
            <w:r>
              <w:rPr>
                <w:lang w:val="en-GB"/>
              </w:rPr>
              <w:t xml:space="preserve">Test vectors of elementary streams conforming the normative constraints defined in the different </w:t>
            </w:r>
            <w:r>
              <w:rPr>
                <w:lang w:val="en-GB"/>
              </w:rPr>
              <w:lastRenderedPageBreak/>
              <w:t>codec bindings</w:t>
            </w:r>
          </w:p>
        </w:tc>
        <w:tc>
          <w:tcPr>
            <w:tcW w:w="2583" w:type="dxa"/>
          </w:tcPr>
          <w:p w14:paraId="15C213B8" w14:textId="562CDEEC" w:rsidR="004A19CA" w:rsidRDefault="00C51A05" w:rsidP="008E1EE8">
            <w:pPr>
              <w:jc w:val="center"/>
              <w:rPr>
                <w:lang w:val="en-GB"/>
              </w:rPr>
            </w:pPr>
            <w:hyperlink r:id="rId24" w:history="1">
              <w:r w:rsidR="00A764E1">
                <w:rPr>
                  <w:rStyle w:val="Hyperlink"/>
                  <w:lang w:val="en-GB"/>
                </w:rPr>
                <w:t>http://mpegx.int-evry.fr/software/MPEG/Systems/VideoDecodingInterface/test-vectors</w:t>
              </w:r>
            </w:hyperlink>
          </w:p>
        </w:tc>
      </w:tr>
    </w:tbl>
    <w:p w14:paraId="0171A755" w14:textId="77777777" w:rsidR="004A19CA" w:rsidRPr="00540713" w:rsidRDefault="004A19CA" w:rsidP="004A19CA"/>
    <w:p w14:paraId="5A9C84F8" w14:textId="153E6439" w:rsidR="004A19CA" w:rsidRPr="00060B3E" w:rsidRDefault="004A19CA" w:rsidP="00777FA5">
      <w:pPr>
        <w:jc w:val="left"/>
        <w:pPrChange w:id="25" w:author="Emmanuel Thomas" w:date="2022-10-28T14:13:00Z">
          <w:pPr/>
        </w:pPrChange>
      </w:pPr>
      <w:r w:rsidRPr="00060B3E">
        <w:t>The project is hosted at:</w:t>
      </w:r>
      <w:del w:id="26" w:author="Emmanuel Thomas" w:date="2022-10-28T14:13:00Z">
        <w:r w:rsidRPr="00060B3E" w:rsidDel="00777FA5">
          <w:delText xml:space="preserve"> </w:delText>
        </w:r>
      </w:del>
      <w:ins w:id="27" w:author="Emmanuel Thomas" w:date="2022-10-28T14:13:00Z">
        <w:r w:rsidR="00777FA5">
          <w:br/>
        </w:r>
      </w:ins>
      <w:r w:rsidR="00C51A05">
        <w:fldChar w:fldCharType="begin"/>
      </w:r>
      <w:r w:rsidR="00695719">
        <w:instrText>HYPERLINK "http://mpegx.int-evry.fr/software/MPEG/Systems/VideoDecodingInterface/test-vectors"</w:instrText>
      </w:r>
      <w:r w:rsidR="00C51A05">
        <w:fldChar w:fldCharType="separate"/>
      </w:r>
      <w:r w:rsidR="00695719">
        <w:rPr>
          <w:rStyle w:val="Hyperlink"/>
        </w:rPr>
        <w:t>http://mpegx.int-evry.fr/software/MPEG/Systems/VideoDecodingInterface/test-vectors</w:t>
      </w:r>
      <w:r w:rsidR="00C51A05">
        <w:rPr>
          <w:rStyle w:val="Hyperlink"/>
        </w:rPr>
        <w:fldChar w:fldCharType="end"/>
      </w:r>
    </w:p>
    <w:p w14:paraId="168B804D" w14:textId="69014FB5" w:rsidR="004A19CA" w:rsidRPr="00060B3E" w:rsidRDefault="004A19CA" w:rsidP="004A19CA">
      <w:r w:rsidRPr="00060B3E">
        <w:t xml:space="preserve">For access to the project, please register an account on </w:t>
      </w:r>
      <w:r w:rsidR="00695719">
        <w:t>MPEG GitLab</w:t>
      </w:r>
      <w:r w:rsidRPr="00060B3E">
        <w:t xml:space="preserve"> at </w:t>
      </w:r>
      <w:hyperlink r:id="rId25" w:history="1">
        <w:r w:rsidR="00057AEF">
          <w:rPr>
            <w:rStyle w:val="Hyperlink"/>
          </w:rPr>
          <w:t>http://mpegx.int-evry.fr/software/users/sign_in</w:t>
        </w:r>
      </w:hyperlink>
      <w:r w:rsidRPr="00060B3E">
        <w:t xml:space="preserve">  and collect the following information:</w:t>
      </w:r>
    </w:p>
    <w:p w14:paraId="00C5BC1B" w14:textId="77777777" w:rsidR="004A19CA" w:rsidRPr="00060B3E" w:rsidRDefault="004A19CA" w:rsidP="004A19CA">
      <w:pPr>
        <w:pStyle w:val="ListParagraph"/>
        <w:numPr>
          <w:ilvl w:val="0"/>
          <w:numId w:val="16"/>
        </w:numPr>
        <w:spacing w:after="0"/>
      </w:pPr>
      <w:r w:rsidRPr="00060B3E">
        <w:t>GitLab.com username</w:t>
      </w:r>
    </w:p>
    <w:p w14:paraId="3CCDF8C7" w14:textId="77777777" w:rsidR="004A19CA" w:rsidRPr="00060B3E" w:rsidRDefault="004A19CA" w:rsidP="004A19CA">
      <w:pPr>
        <w:pStyle w:val="ListParagraph"/>
        <w:numPr>
          <w:ilvl w:val="0"/>
          <w:numId w:val="16"/>
        </w:numPr>
        <w:spacing w:after="0"/>
      </w:pPr>
      <w:r w:rsidRPr="00060B3E">
        <w:t>GitLab.com email address</w:t>
      </w:r>
    </w:p>
    <w:p w14:paraId="47B4C8B2" w14:textId="77777777" w:rsidR="00A67507" w:rsidRDefault="00A67507" w:rsidP="004A19CA"/>
    <w:p w14:paraId="24772EAA" w14:textId="01DE4975" w:rsidR="004A19CA" w:rsidRDefault="004A19CA" w:rsidP="004A19CA">
      <w:r w:rsidRPr="00060B3E">
        <w:t xml:space="preserve">Please then send an email containing this information to the </w:t>
      </w:r>
      <w:r>
        <w:t xml:space="preserve">VDI </w:t>
      </w:r>
      <w:r w:rsidRPr="00060B3E">
        <w:t>GitLab managers</w:t>
      </w:r>
      <w:r>
        <w:t>:</w:t>
      </w:r>
    </w:p>
    <w:p w14:paraId="139B616E" w14:textId="5920A409" w:rsidR="00095A73" w:rsidRDefault="004A19CA" w:rsidP="004A19CA">
      <w:r w:rsidRPr="00060B3E">
        <w:t>Emmanuel Thomas (</w:t>
      </w:r>
      <w:r>
        <w:t>thomase</w:t>
      </w:r>
      <w:r w:rsidRPr="00060B3E">
        <w:t>@</w:t>
      </w:r>
      <w:r>
        <w:t>xiaomi.com</w:t>
      </w:r>
      <w:r w:rsidRPr="00060B3E">
        <w:t>)</w:t>
      </w:r>
    </w:p>
    <w:p w14:paraId="5441DC03" w14:textId="77777777" w:rsidR="00095A73" w:rsidRDefault="00095A73">
      <w:pPr>
        <w:spacing w:after="0"/>
        <w:jc w:val="left"/>
      </w:pPr>
      <w:r>
        <w:br w:type="page"/>
      </w:r>
    </w:p>
    <w:p w14:paraId="4AF564B8" w14:textId="77777777" w:rsidR="004A19CA" w:rsidRPr="00442F62" w:rsidRDefault="004A19CA" w:rsidP="004A19CA">
      <w:pPr>
        <w:pStyle w:val="ANNEX"/>
        <w:rPr>
          <w:rFonts w:ascii="Cambria" w:hAnsi="Cambria"/>
          <w:b/>
          <w:bCs/>
          <w:sz w:val="22"/>
          <w:szCs w:val="22"/>
        </w:rPr>
      </w:pPr>
      <w:r w:rsidRPr="00442F62">
        <w:rPr>
          <w:sz w:val="22"/>
          <w:szCs w:val="22"/>
        </w:rPr>
        <w:lastRenderedPageBreak/>
        <w:t xml:space="preserve"> </w:t>
      </w:r>
      <w:r>
        <w:rPr>
          <w:sz w:val="22"/>
          <w:szCs w:val="22"/>
        </w:rPr>
        <w:t xml:space="preserve">- </w:t>
      </w:r>
      <w:r w:rsidRPr="00442F62">
        <w:rPr>
          <w:rFonts w:ascii="Cambria" w:hAnsi="Cambria"/>
          <w:b/>
          <w:bCs/>
          <w:sz w:val="28"/>
          <w:szCs w:val="28"/>
        </w:rPr>
        <w:t>Collected information on OpenMAX implementations</w:t>
      </w:r>
    </w:p>
    <w:p w14:paraId="4325C3AE" w14:textId="77777777" w:rsidR="004A19CA" w:rsidRDefault="004A19CA" w:rsidP="004A19CA">
      <w:pPr>
        <w:pStyle w:val="ANNEX"/>
        <w:numPr>
          <w:ilvl w:val="0"/>
          <w:numId w:val="0"/>
        </w:numPr>
      </w:pPr>
    </w:p>
    <w:p w14:paraId="1AD0C613" w14:textId="77777777" w:rsidR="004A19CA" w:rsidRPr="00442F62" w:rsidRDefault="004A19CA" w:rsidP="004A19CA">
      <w:pPr>
        <w:pStyle w:val="a2"/>
        <w:rPr>
          <w:b/>
          <w:bCs/>
        </w:rPr>
      </w:pPr>
      <w:r>
        <w:rPr>
          <w:b/>
          <w:bCs/>
        </w:rPr>
        <w:t xml:space="preserve"> </w:t>
      </w:r>
      <w:r w:rsidRPr="00442F62">
        <w:rPr>
          <w:b/>
          <w:bCs/>
        </w:rPr>
        <w:t>OpenMAX</w:t>
      </w:r>
    </w:p>
    <w:p w14:paraId="564B94E7" w14:textId="77777777" w:rsidR="004A19CA" w:rsidRDefault="004A19CA" w:rsidP="004A19CA">
      <w:pPr>
        <w:rPr>
          <w:lang w:val="en-GB"/>
        </w:rPr>
      </w:pPr>
      <w:r w:rsidRPr="00B101AD">
        <w:rPr>
          <w:lang w:val="en-GB"/>
        </w:rPr>
        <w:t>As reminder, OpenMAX provides three layers of interfaces: application layer (AL), integration layer (IL) and development layer (DL). The VDI speciation refers to and integrates with the IL interface.</w:t>
      </w:r>
    </w:p>
    <w:p w14:paraId="012EAD55" w14:textId="77777777" w:rsidR="004A19CA" w:rsidRDefault="004A19CA" w:rsidP="004A19CA">
      <w:pPr>
        <w:rPr>
          <w:lang w:val="en-GB"/>
        </w:rPr>
      </w:pPr>
      <w:r>
        <w:rPr>
          <w:lang w:val="en-GB"/>
        </w:rPr>
        <w:t>Specification of OpenMAX IL and the source file of the API can be found at:</w:t>
      </w:r>
    </w:p>
    <w:p w14:paraId="76BC4F45" w14:textId="68D50C36" w:rsidR="004A19CA" w:rsidRDefault="00777FA5" w:rsidP="004A19CA">
      <w:pPr>
        <w:rPr>
          <w:rStyle w:val="Hyperlink"/>
          <w:lang w:val="en-GB"/>
        </w:rPr>
      </w:pPr>
      <w:hyperlink r:id="rId26" w:history="1">
        <w:r w:rsidR="004A19CA" w:rsidRPr="00F51608">
          <w:rPr>
            <w:rStyle w:val="Hyperlink"/>
            <w:lang w:val="en-GB"/>
          </w:rPr>
          <w:t>https://github.com/KhronosGroup/OpenMAX-IL-Registry</w:t>
        </w:r>
      </w:hyperlink>
    </w:p>
    <w:p w14:paraId="1B720D4D" w14:textId="77777777" w:rsidR="004A19CA" w:rsidRDefault="004A19CA" w:rsidP="004A19CA">
      <w:pPr>
        <w:rPr>
          <w:lang w:val="en-GB"/>
        </w:rPr>
      </w:pPr>
      <w:r>
        <w:rPr>
          <w:lang w:val="en-GB"/>
        </w:rPr>
        <w:t xml:space="preserve">The header files for each specification version of the API are provided here: </w:t>
      </w:r>
    </w:p>
    <w:p w14:paraId="01750E5B" w14:textId="50425E9D" w:rsidR="004A19CA" w:rsidRDefault="00777FA5" w:rsidP="004A19CA">
      <w:pPr>
        <w:rPr>
          <w:lang w:val="en-GB"/>
        </w:rPr>
      </w:pPr>
      <w:hyperlink r:id="rId27" w:history="1">
        <w:r w:rsidR="004A19CA" w:rsidRPr="00EB4AF7">
          <w:rPr>
            <w:rStyle w:val="Hyperlink"/>
            <w:lang w:val="en-GB"/>
          </w:rPr>
          <w:t>https://github.com/KhronosGroup/OpenMAX-IL-Registry/tree/master/api</w:t>
        </w:r>
      </w:hyperlink>
    </w:p>
    <w:p w14:paraId="5D27E74A" w14:textId="77777777" w:rsidR="004A19CA" w:rsidRDefault="004A19CA" w:rsidP="004A19CA">
      <w:pPr>
        <w:rPr>
          <w:lang w:val="en-GB"/>
        </w:rPr>
      </w:pPr>
      <w:r>
        <w:rPr>
          <w:lang w:val="en-GB"/>
        </w:rPr>
        <w:t>The extension of the API are collected under each vendor code here:</w:t>
      </w:r>
    </w:p>
    <w:p w14:paraId="5EE0E007" w14:textId="1D349590" w:rsidR="004A19CA" w:rsidRDefault="00777FA5" w:rsidP="004A19CA">
      <w:pPr>
        <w:rPr>
          <w:lang w:val="en-GB"/>
        </w:rPr>
      </w:pPr>
      <w:hyperlink r:id="rId28" w:history="1">
        <w:r w:rsidR="004A19CA" w:rsidRPr="00EB4AF7">
          <w:rPr>
            <w:rStyle w:val="Hyperlink"/>
            <w:lang w:val="en-GB"/>
          </w:rPr>
          <w:t>https://github.com/KhronosGroup/OpenMAX-IL-Registry/tree/master/extensions</w:t>
        </w:r>
      </w:hyperlink>
    </w:p>
    <w:p w14:paraId="23FF667B" w14:textId="77777777" w:rsidR="004A19CA" w:rsidRDefault="004A19CA" w:rsidP="004A19CA">
      <w:pPr>
        <w:rPr>
          <w:lang w:val="en-GB"/>
        </w:rPr>
      </w:pPr>
      <w:r>
        <w:rPr>
          <w:lang w:val="en-GB"/>
        </w:rPr>
        <w:t>Note that only Khronos extensions are present at the moment, namely:</w:t>
      </w:r>
    </w:p>
    <w:p w14:paraId="180B4A89" w14:textId="77777777" w:rsidR="004A19CA" w:rsidRDefault="004A19CA" w:rsidP="004A19CA">
      <w:pPr>
        <w:pStyle w:val="ListParagraph"/>
        <w:numPr>
          <w:ilvl w:val="0"/>
          <w:numId w:val="21"/>
        </w:numPr>
        <w:spacing w:after="0"/>
        <w:rPr>
          <w:lang w:val="en-GB"/>
        </w:rPr>
      </w:pPr>
      <w:r w:rsidRPr="00EB4AF7">
        <w:rPr>
          <w:lang w:val="en-GB"/>
        </w:rPr>
        <w:t>OpenMAX_IL_1_1_2_Extension Deferred Commit.pdf</w:t>
      </w:r>
    </w:p>
    <w:p w14:paraId="0437390C" w14:textId="77777777" w:rsidR="004A19CA" w:rsidRDefault="004A19CA" w:rsidP="004A19CA">
      <w:pPr>
        <w:pStyle w:val="ListParagraph"/>
        <w:numPr>
          <w:ilvl w:val="0"/>
          <w:numId w:val="21"/>
        </w:numPr>
        <w:spacing w:after="0"/>
        <w:rPr>
          <w:lang w:val="en-GB"/>
        </w:rPr>
      </w:pPr>
      <w:r>
        <w:rPr>
          <w:lang w:val="en-GB"/>
        </w:rPr>
        <w:t xml:space="preserve">OpenMAX_IL_1_1_2_Extension NAL Unit Packaging.pdf </w:t>
      </w:r>
    </w:p>
    <w:p w14:paraId="55943B94" w14:textId="77777777" w:rsidR="004A19CA" w:rsidRPr="00442F62" w:rsidRDefault="004A19CA" w:rsidP="004A19CA">
      <w:pPr>
        <w:rPr>
          <w:lang w:val="en-GB"/>
        </w:rPr>
      </w:pPr>
    </w:p>
    <w:p w14:paraId="32BE7BC7" w14:textId="77777777" w:rsidR="004A19CA" w:rsidRPr="00442F62" w:rsidRDefault="004A19CA" w:rsidP="004A19CA">
      <w:pPr>
        <w:pStyle w:val="a2"/>
        <w:rPr>
          <w:b/>
          <w:bCs/>
          <w:lang w:val="en-GB"/>
        </w:rPr>
      </w:pPr>
      <w:r>
        <w:rPr>
          <w:lang w:val="en-GB"/>
        </w:rPr>
        <w:t xml:space="preserve"> </w:t>
      </w:r>
      <w:r w:rsidRPr="00442F62">
        <w:rPr>
          <w:b/>
          <w:bCs/>
          <w:lang w:val="en-GB"/>
        </w:rPr>
        <w:t xml:space="preserve">OpenMAX Integration Layer (IL) (source: </w:t>
      </w:r>
      <w:r w:rsidRPr="00442F62">
        <w:rPr>
          <w:b/>
          <w:bCs/>
        </w:rPr>
        <w:t>Wikipedia</w:t>
      </w:r>
      <w:r w:rsidRPr="00442F62">
        <w:rPr>
          <w:b/>
          <w:bCs/>
          <w:lang w:val="en-GB"/>
        </w:rPr>
        <w:t>)</w:t>
      </w:r>
    </w:p>
    <w:p w14:paraId="509F410E" w14:textId="77777777" w:rsidR="004A19CA" w:rsidRDefault="004A19CA" w:rsidP="004A19CA">
      <w:pPr>
        <w:rPr>
          <w:lang w:val="en-GB"/>
        </w:rPr>
      </w:pPr>
      <w:r>
        <w:rPr>
          <w:lang w:val="en-GB"/>
        </w:rPr>
        <w:t>The following paragraph is a quote from:</w:t>
      </w:r>
    </w:p>
    <w:p w14:paraId="088FA608" w14:textId="055A77B4" w:rsidR="004A19CA" w:rsidRPr="00B101AD" w:rsidRDefault="004A19CA" w:rsidP="004A19CA">
      <w:pPr>
        <w:rPr>
          <w:lang w:val="en-GB"/>
        </w:rPr>
      </w:pPr>
      <w:r>
        <w:t xml:space="preserve">Wikipedia contributors. (2020, April 25). OpenMAX. In </w:t>
      </w:r>
      <w:r>
        <w:rPr>
          <w:i/>
          <w:iCs/>
        </w:rPr>
        <w:t>Wikipedia, The Free Encyclopedia</w:t>
      </w:r>
      <w:r>
        <w:t xml:space="preserve">. Retrieved 21:02, May 30, 2020, from </w:t>
      </w:r>
      <w:hyperlink r:id="rId29" w:history="1">
        <w:r>
          <w:rPr>
            <w:rStyle w:val="Hyperlink"/>
          </w:rPr>
          <w:t>https://en.wikipedia.org/w/index.php?title=OpenMAX&amp;oldid=953004646</w:t>
        </w:r>
      </w:hyperlink>
    </w:p>
    <w:p w14:paraId="09E1429F" w14:textId="7AAEE551"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strives to give media components portability across an array of platforms using the </w:t>
      </w:r>
      <w:hyperlink r:id="rId30" w:tooltip="C (programming language)" w:history="1">
        <w:r w:rsidRPr="00B101AD">
          <w:rPr>
            <w:rFonts w:eastAsia="Times New Roman"/>
            <w:color w:val="0000FF"/>
            <w:u w:val="single"/>
            <w:lang w:val="en-GB" w:eastAsia="nl-NL"/>
          </w:rPr>
          <w:t>C-language</w:t>
        </w:r>
      </w:hyperlink>
      <w:r w:rsidRPr="00B101AD">
        <w:rPr>
          <w:rFonts w:eastAsia="Times New Roman"/>
          <w:lang w:val="en-GB" w:eastAsia="nl-NL"/>
        </w:rPr>
        <w:t xml:space="preserve">. In the OpenMAX IL, components represent individual blocks of functionality. Components can be sources, sinks, codecs, filters, splitters, mixers, or any other data operator. Depending on the implementation, a component could possibly represent a piece of hardware, a software codec, another processor, or a combination thereof. </w:t>
      </w:r>
    </w:p>
    <w:p w14:paraId="21C58CB4"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interface abstracts the hardware and software architecture in the system. The OpenMAX IL API allows the user to load, control, connect, and unload the individual components. This flexible core architecture allows the Integration Layer to easily implement almost any media use case and mesh with existing graph-based media frameworks. The key focus of the OpenMAX IL API is portability of media components. </w:t>
      </w:r>
    </w:p>
    <w:p w14:paraId="32B39F0C"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design devotes particular attention to use case flexibility and optimized data transfers between components. </w:t>
      </w:r>
    </w:p>
    <w:p w14:paraId="2FE9580B"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The OpenMAX IL API has been chosen as the base for the API to integrate Audio and Video codecs on Android, this results in most SoC vendors shipping a minimal implementation that only supports the subset required by Android. Applications do not use those OpenMAX IL components directly, but only through the Android </w:t>
      </w:r>
      <w:proofErr w:type="spellStart"/>
      <w:r w:rsidRPr="00B101AD">
        <w:rPr>
          <w:rFonts w:eastAsia="Times New Roman"/>
          <w:lang w:val="en-GB" w:eastAsia="nl-NL"/>
        </w:rPr>
        <w:t>MediaCodec</w:t>
      </w:r>
      <w:proofErr w:type="spellEnd"/>
      <w:r w:rsidRPr="00B101AD">
        <w:rPr>
          <w:rFonts w:eastAsia="Times New Roman"/>
          <w:lang w:val="en-GB" w:eastAsia="nl-NL"/>
        </w:rPr>
        <w:t xml:space="preserve"> API. Android's subset of OpenMAX IL with its extensions is now the de facto standard. </w:t>
      </w:r>
    </w:p>
    <w:p w14:paraId="25E358D1" w14:textId="77777777" w:rsidR="004A19CA"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lastRenderedPageBreak/>
        <w:t>In 2011 the provisional version 1.2.0 was released</w:t>
      </w:r>
      <w:r>
        <w:rPr>
          <w:rFonts w:eastAsia="Times New Roman"/>
          <w:lang w:val="en-GB" w:eastAsia="nl-NL"/>
        </w:rPr>
        <w:t>.</w:t>
      </w:r>
    </w:p>
    <w:p w14:paraId="1DD313F5" w14:textId="77777777" w:rsidR="004A19CA" w:rsidRDefault="004A19CA" w:rsidP="004A19CA">
      <w:pPr>
        <w:keepNext/>
        <w:spacing w:before="100" w:beforeAutospacing="1" w:after="100" w:afterAutospacing="1"/>
        <w:jc w:val="center"/>
      </w:pPr>
      <w:r w:rsidRPr="00CE4AA9">
        <w:rPr>
          <w:rFonts w:eastAsia="Times New Roman"/>
          <w:noProof/>
          <w:lang w:val="en-GB" w:eastAsia="nl-NL"/>
        </w:rPr>
        <w:drawing>
          <wp:inline distT="0" distB="0" distL="0" distR="0" wp14:anchorId="276514B3" wp14:editId="6BD7D07F">
            <wp:extent cx="4333297" cy="199827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333297" cy="1998273"/>
                    </a:xfrm>
                    <a:prstGeom prst="rect">
                      <a:avLst/>
                    </a:prstGeom>
                  </pic:spPr>
                </pic:pic>
              </a:graphicData>
            </a:graphic>
          </wp:inline>
        </w:drawing>
      </w:r>
    </w:p>
    <w:p w14:paraId="45B1632A" w14:textId="01CD528C" w:rsidR="004A19CA" w:rsidRDefault="004A19CA" w:rsidP="004A19CA">
      <w:pPr>
        <w:pStyle w:val="Caption"/>
        <w:jc w:val="center"/>
        <w:rPr>
          <w:lang w:val="en-GB" w:eastAsia="nl-NL"/>
        </w:rPr>
      </w:pPr>
      <w:r>
        <w:t xml:space="preserve">Figure </w:t>
      </w:r>
      <w:r w:rsidR="00C51A05">
        <w:fldChar w:fldCharType="begin"/>
      </w:r>
      <w:r w:rsidR="00C51A05">
        <w:instrText xml:space="preserve"> SEQ Figure \* ARABIC </w:instrText>
      </w:r>
      <w:r w:rsidR="00C51A05">
        <w:fldChar w:fldCharType="separate"/>
      </w:r>
      <w:r w:rsidR="00B14704">
        <w:rPr>
          <w:noProof/>
        </w:rPr>
        <w:t>3</w:t>
      </w:r>
      <w:r w:rsidR="00C51A05">
        <w:rPr>
          <w:noProof/>
        </w:rPr>
        <w:fldChar w:fldCharType="end"/>
      </w:r>
      <w:r>
        <w:t xml:space="preserve"> OpenMAX IL Architecture</w:t>
      </w:r>
    </w:p>
    <w:p w14:paraId="41360ED6" w14:textId="77777777" w:rsidR="004A19CA" w:rsidRPr="00442F62" w:rsidRDefault="004A19CA" w:rsidP="004A19CA">
      <w:pPr>
        <w:pStyle w:val="a2"/>
        <w:rPr>
          <w:b/>
          <w:bCs/>
          <w:lang w:val="fr-FR" w:eastAsia="nl-NL"/>
        </w:rPr>
      </w:pPr>
      <w:r>
        <w:rPr>
          <w:lang w:val="fr-FR" w:eastAsia="nl-NL"/>
        </w:rPr>
        <w:t xml:space="preserve"> </w:t>
      </w:r>
      <w:proofErr w:type="spellStart"/>
      <w:r w:rsidRPr="00442F62">
        <w:rPr>
          <w:b/>
          <w:bCs/>
          <w:lang w:val="fr-FR" w:eastAsia="nl-NL"/>
        </w:rPr>
        <w:t>OpenMAX</w:t>
      </w:r>
      <w:proofErr w:type="spellEnd"/>
      <w:r w:rsidRPr="00442F62">
        <w:rPr>
          <w:b/>
          <w:bCs/>
          <w:lang w:val="fr-FR" w:eastAsia="nl-NL"/>
        </w:rPr>
        <w:t xml:space="preserve"> IL Open Source </w:t>
      </w:r>
      <w:proofErr w:type="spellStart"/>
      <w:r w:rsidRPr="00442F62">
        <w:rPr>
          <w:b/>
          <w:bCs/>
          <w:lang w:val="fr-FR" w:eastAsia="nl-NL"/>
        </w:rPr>
        <w:t>Implementations</w:t>
      </w:r>
      <w:proofErr w:type="spellEnd"/>
    </w:p>
    <w:p w14:paraId="51E3F3A5" w14:textId="77777777" w:rsidR="004A19CA" w:rsidRPr="00B101AD" w:rsidRDefault="004A19CA" w:rsidP="004A19CA">
      <w:pPr>
        <w:spacing w:before="100" w:beforeAutospacing="1" w:after="100" w:afterAutospacing="1"/>
        <w:rPr>
          <w:rFonts w:eastAsia="Times New Roman"/>
          <w:lang w:val="en-GB" w:eastAsia="nl-NL"/>
        </w:rPr>
      </w:pPr>
      <w:r w:rsidRPr="00B101AD">
        <w:rPr>
          <w:rFonts w:eastAsia="Times New Roman"/>
          <w:lang w:val="en-GB" w:eastAsia="nl-NL"/>
        </w:rPr>
        <w:t xml:space="preserve">Open source OpenMAX IL implementations are available, </w:t>
      </w:r>
    </w:p>
    <w:p w14:paraId="3106DADB" w14:textId="3CE48287" w:rsidR="004A19CA" w:rsidRDefault="00777FA5" w:rsidP="004A19CA">
      <w:pPr>
        <w:widowControl/>
        <w:numPr>
          <w:ilvl w:val="0"/>
          <w:numId w:val="20"/>
        </w:numPr>
        <w:autoSpaceDE/>
        <w:autoSpaceDN/>
        <w:spacing w:before="100" w:beforeAutospacing="1" w:after="100" w:afterAutospacing="1"/>
        <w:jc w:val="left"/>
        <w:rPr>
          <w:rFonts w:eastAsia="Times New Roman"/>
          <w:lang w:val="en-GB" w:eastAsia="nl-NL"/>
        </w:rPr>
      </w:pPr>
      <w:hyperlink r:id="rId32" w:history="1">
        <w:r w:rsidR="004A19CA" w:rsidRPr="00B101AD">
          <w:rPr>
            <w:rFonts w:eastAsia="Times New Roman"/>
            <w:color w:val="0000FF"/>
            <w:u w:val="single"/>
            <w:lang w:val="en-GB" w:eastAsia="nl-NL"/>
          </w:rPr>
          <w:t>Bellagio</w:t>
        </w:r>
      </w:hyperlink>
      <w:r w:rsidR="004A19CA" w:rsidRPr="00B101AD">
        <w:rPr>
          <w:rFonts w:eastAsia="Times New Roman"/>
          <w:lang w:val="en-GB" w:eastAsia="nl-NL"/>
        </w:rPr>
        <w:t>, is maintained by STMicroelectronics</w:t>
      </w:r>
    </w:p>
    <w:p w14:paraId="6F06DC32"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Shared library with IL core and a reference OpenMAX component</w:t>
      </w:r>
    </w:p>
    <w:p w14:paraId="753A65CB"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An implementation of a number of OpenMAX components</w:t>
      </w:r>
    </w:p>
    <w:p w14:paraId="5C6011DC" w14:textId="77777777" w:rsidR="004A19CA" w:rsidRPr="00B101AD"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w:t>
      </w:r>
    </w:p>
    <w:p w14:paraId="6C99FB29" w14:textId="25703B54" w:rsidR="004A19CA" w:rsidRDefault="00777FA5" w:rsidP="004A19CA">
      <w:pPr>
        <w:widowControl/>
        <w:numPr>
          <w:ilvl w:val="0"/>
          <w:numId w:val="20"/>
        </w:numPr>
        <w:autoSpaceDE/>
        <w:autoSpaceDN/>
        <w:spacing w:before="100" w:beforeAutospacing="1" w:after="100" w:afterAutospacing="1"/>
        <w:jc w:val="left"/>
        <w:rPr>
          <w:rFonts w:eastAsia="Times New Roman"/>
          <w:lang w:val="en-GB" w:eastAsia="nl-NL"/>
        </w:rPr>
      </w:pPr>
      <w:hyperlink r:id="rId33" w:history="1">
        <w:r w:rsidR="004A19CA" w:rsidRPr="00B101AD">
          <w:rPr>
            <w:rFonts w:eastAsia="Times New Roman"/>
            <w:color w:val="0000FF"/>
            <w:u w:val="single"/>
            <w:lang w:val="en-GB" w:eastAsia="nl-NL"/>
          </w:rPr>
          <w:t>LIM OpenMAX</w:t>
        </w:r>
      </w:hyperlink>
      <w:r w:rsidR="004A19CA" w:rsidRPr="00B101AD">
        <w:rPr>
          <w:rFonts w:eastAsia="Times New Roman"/>
          <w:lang w:val="en-GB" w:eastAsia="nl-NL"/>
        </w:rPr>
        <w:t>, an implementation that has both AL and IL.</w:t>
      </w:r>
    </w:p>
    <w:p w14:paraId="6A4556B8"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-core</w:t>
      </w:r>
      <w:r>
        <w:rPr>
          <w:rFonts w:eastAsia="Times New Roman"/>
          <w:lang w:val="en-GB" w:eastAsia="nl-NL"/>
        </w:rPr>
        <w:t xml:space="preserve">: component loader and all OpenMAX IL APIs </w:t>
      </w:r>
    </w:p>
    <w:p w14:paraId="011CB062"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-base</w:t>
      </w:r>
      <w:r>
        <w:rPr>
          <w:rFonts w:eastAsia="Times New Roman"/>
          <w:lang w:val="en-GB" w:eastAsia="nl-NL"/>
        </w:rPr>
        <w:t>: base implementation of OpenMAX IL</w:t>
      </w:r>
    </w:p>
    <w:p w14:paraId="44A7436B"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limoi</w:t>
      </w:r>
      <w:proofErr w:type="spellEnd"/>
      <w:r w:rsidRPr="002B76A0">
        <w:rPr>
          <w:rFonts w:eastAsia="Times New Roman"/>
          <w:i/>
          <w:iCs/>
          <w:lang w:val="en-GB" w:eastAsia="nl-NL"/>
        </w:rPr>
        <w:t>-components</w:t>
      </w:r>
      <w:r>
        <w:rPr>
          <w:rFonts w:eastAsia="Times New Roman"/>
          <w:lang w:val="en-GB" w:eastAsia="nl-NL"/>
        </w:rPr>
        <w:t xml:space="preserve">: implementations of </w:t>
      </w:r>
      <w:proofErr w:type="spellStart"/>
      <w:r>
        <w:rPr>
          <w:rFonts w:eastAsia="Times New Roman"/>
          <w:lang w:val="en-GB" w:eastAsia="nl-NL"/>
        </w:rPr>
        <w:t>OpemMAX</w:t>
      </w:r>
      <w:proofErr w:type="spellEnd"/>
      <w:r>
        <w:rPr>
          <w:rFonts w:eastAsia="Times New Roman"/>
          <w:lang w:val="en-GB" w:eastAsia="nl-NL"/>
        </w:rPr>
        <w:t xml:space="preserve"> components, including an FFmpeg component</w:t>
      </w:r>
    </w:p>
    <w:p w14:paraId="5FD232F7"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limoa</w:t>
      </w:r>
      <w:proofErr w:type="spellEnd"/>
      <w:r>
        <w:rPr>
          <w:rFonts w:eastAsia="Times New Roman"/>
          <w:lang w:val="en-GB" w:eastAsia="nl-NL"/>
        </w:rPr>
        <w:t>: implementation of OpenMAX AL based in OpenMAX IL components</w:t>
      </w:r>
    </w:p>
    <w:p w14:paraId="1DFA23E5"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w:t>
      </w:r>
    </w:p>
    <w:p w14:paraId="203FCCD4" w14:textId="7F85D926" w:rsidR="004A19CA" w:rsidRDefault="00777FA5" w:rsidP="004A19CA">
      <w:pPr>
        <w:widowControl/>
        <w:numPr>
          <w:ilvl w:val="0"/>
          <w:numId w:val="20"/>
        </w:numPr>
        <w:autoSpaceDE/>
        <w:autoSpaceDN/>
        <w:spacing w:before="100" w:beforeAutospacing="1" w:after="100" w:afterAutospacing="1"/>
        <w:jc w:val="left"/>
        <w:rPr>
          <w:rFonts w:eastAsia="Times New Roman"/>
          <w:lang w:val="en-GB" w:eastAsia="nl-NL"/>
        </w:rPr>
      </w:pPr>
      <w:hyperlink r:id="rId34" w:history="1">
        <w:proofErr w:type="spellStart"/>
        <w:r w:rsidR="004A19CA" w:rsidRPr="00F47635">
          <w:rPr>
            <w:rStyle w:val="Hyperlink"/>
            <w:rFonts w:eastAsia="Times New Roman"/>
            <w:lang w:val="en-GB" w:eastAsia="nl-NL"/>
          </w:rPr>
          <w:t>omxil_core</w:t>
        </w:r>
        <w:proofErr w:type="spellEnd"/>
      </w:hyperlink>
      <w:r w:rsidR="004A19CA">
        <w:rPr>
          <w:rFonts w:eastAsia="Times New Roman"/>
          <w:lang w:val="en-GB" w:eastAsia="nl-NL"/>
        </w:rPr>
        <w:t xml:space="preserve"> and </w:t>
      </w:r>
      <w:hyperlink r:id="rId35" w:history="1">
        <w:proofErr w:type="spellStart"/>
        <w:r w:rsidR="004A19CA" w:rsidRPr="00F47635">
          <w:rPr>
            <w:rStyle w:val="Hyperlink"/>
            <w:rFonts w:eastAsia="Times New Roman"/>
            <w:lang w:val="en-GB" w:eastAsia="nl-NL"/>
          </w:rPr>
          <w:t>omx_comp</w:t>
        </w:r>
        <w:proofErr w:type="spellEnd"/>
      </w:hyperlink>
      <w:r w:rsidR="004A19CA">
        <w:rPr>
          <w:rFonts w:eastAsia="Times New Roman"/>
          <w:lang w:val="en-GB" w:eastAsia="nl-NL"/>
        </w:rPr>
        <w:t>, maintained by Intel</w:t>
      </w:r>
    </w:p>
    <w:p w14:paraId="4AA1A32D"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omxil_core</w:t>
      </w:r>
      <w:proofErr w:type="spellEnd"/>
      <w:r>
        <w:rPr>
          <w:rFonts w:eastAsia="Times New Roman"/>
          <w:lang w:val="en-GB" w:eastAsia="nl-NL"/>
        </w:rPr>
        <w:t xml:space="preserve">: an OpenMAX IL implementation for Intel </w:t>
      </w:r>
      <w:proofErr w:type="spellStart"/>
      <w:r>
        <w:rPr>
          <w:rFonts w:eastAsia="Times New Roman"/>
          <w:lang w:val="en-GB" w:eastAsia="nl-NL"/>
        </w:rPr>
        <w:t>Vaapi</w:t>
      </w:r>
      <w:proofErr w:type="spellEnd"/>
      <w:r>
        <w:rPr>
          <w:rFonts w:eastAsia="Times New Roman"/>
          <w:lang w:val="en-GB" w:eastAsia="nl-NL"/>
        </w:rPr>
        <w:t xml:space="preserve">, including a core library and a component base framework </w:t>
      </w:r>
    </w:p>
    <w:p w14:paraId="35FDDE19"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sidRPr="002B76A0">
        <w:rPr>
          <w:rFonts w:eastAsia="Times New Roman"/>
          <w:i/>
          <w:iCs/>
          <w:lang w:val="en-GB" w:eastAsia="nl-NL"/>
        </w:rPr>
        <w:t>omx_comp</w:t>
      </w:r>
      <w:proofErr w:type="spellEnd"/>
      <w:r>
        <w:rPr>
          <w:rFonts w:eastAsia="Times New Roman"/>
          <w:lang w:val="en-GB" w:eastAsia="nl-NL"/>
        </w:rPr>
        <w:t>: implementation of some OpenMAX components</w:t>
      </w:r>
    </w:p>
    <w:p w14:paraId="673E3C5F" w14:textId="77777777" w:rsidR="004A19CA" w:rsidRPr="00B101AD"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 xml:space="preserve">Language: C/C++ </w:t>
      </w:r>
    </w:p>
    <w:p w14:paraId="599EF9CD" w14:textId="4CE88D86" w:rsidR="004A19CA" w:rsidRDefault="00777FA5" w:rsidP="004A19CA">
      <w:pPr>
        <w:widowControl/>
        <w:numPr>
          <w:ilvl w:val="0"/>
          <w:numId w:val="20"/>
        </w:numPr>
        <w:autoSpaceDE/>
        <w:autoSpaceDN/>
        <w:spacing w:before="100" w:beforeAutospacing="1" w:after="100" w:afterAutospacing="1"/>
        <w:jc w:val="left"/>
        <w:rPr>
          <w:rFonts w:eastAsia="Times New Roman"/>
          <w:lang w:val="en-GB" w:eastAsia="nl-NL"/>
        </w:rPr>
      </w:pPr>
      <w:hyperlink r:id="rId36" w:history="1">
        <w:r w:rsidR="004A19CA" w:rsidRPr="00B101AD">
          <w:rPr>
            <w:rFonts w:eastAsia="Times New Roman"/>
            <w:color w:val="0000FF"/>
            <w:u w:val="single"/>
            <w:lang w:val="en-GB" w:eastAsia="nl-NL"/>
          </w:rPr>
          <w:t xml:space="preserve">Android </w:t>
        </w:r>
        <w:proofErr w:type="spellStart"/>
        <w:r w:rsidR="004A19CA" w:rsidRPr="00B101AD">
          <w:rPr>
            <w:rFonts w:eastAsia="Times New Roman"/>
            <w:color w:val="0000FF"/>
            <w:u w:val="single"/>
            <w:lang w:val="en-GB" w:eastAsia="nl-NL"/>
          </w:rPr>
          <w:t>StageFright</w:t>
        </w:r>
        <w:proofErr w:type="spellEnd"/>
      </w:hyperlink>
      <w:r w:rsidR="004A19CA" w:rsidRPr="00B101AD">
        <w:rPr>
          <w:rFonts w:eastAsia="Times New Roman"/>
          <w:lang w:val="en-GB" w:eastAsia="nl-NL"/>
        </w:rPr>
        <w:t>, a partial implementation of IL that is the de facto standard</w:t>
      </w:r>
    </w:p>
    <w:p w14:paraId="42E21FE3"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eastAsia="Times New Roman"/>
          <w:lang w:val="en-GB" w:eastAsia="nl-NL"/>
        </w:rPr>
        <w:t>Language: C/C++</w:t>
      </w:r>
    </w:p>
    <w:p w14:paraId="77EE2F50" w14:textId="108A3E4D" w:rsidR="004A19CA" w:rsidRDefault="00777FA5" w:rsidP="004A19CA">
      <w:pPr>
        <w:widowControl/>
        <w:numPr>
          <w:ilvl w:val="0"/>
          <w:numId w:val="20"/>
        </w:numPr>
        <w:autoSpaceDE/>
        <w:autoSpaceDN/>
        <w:spacing w:before="100" w:beforeAutospacing="1" w:after="100" w:afterAutospacing="1"/>
        <w:jc w:val="left"/>
        <w:rPr>
          <w:rFonts w:eastAsia="Times New Roman"/>
          <w:lang w:val="en-GB" w:eastAsia="nl-NL"/>
        </w:rPr>
      </w:pPr>
      <w:hyperlink r:id="rId37" w:history="1">
        <w:proofErr w:type="spellStart"/>
        <w:r w:rsidR="004A19CA" w:rsidRPr="0091292F">
          <w:rPr>
            <w:rStyle w:val="Hyperlink"/>
            <w:rFonts w:eastAsia="Times New Roman"/>
            <w:lang w:val="en-GB" w:eastAsia="nl-NL"/>
          </w:rPr>
          <w:t>tizonia</w:t>
        </w:r>
        <w:proofErr w:type="spellEnd"/>
        <w:r w:rsidR="004A19CA" w:rsidRPr="0091292F">
          <w:rPr>
            <w:rStyle w:val="Hyperlink"/>
            <w:rFonts w:eastAsia="Times New Roman"/>
            <w:lang w:val="en-GB" w:eastAsia="nl-NL"/>
          </w:rPr>
          <w:t>-</w:t>
        </w:r>
        <w:proofErr w:type="spellStart"/>
        <w:r w:rsidR="004A19CA" w:rsidRPr="0091292F">
          <w:rPr>
            <w:rStyle w:val="Hyperlink"/>
            <w:rFonts w:eastAsia="Times New Roman"/>
            <w:lang w:val="en-GB" w:eastAsia="nl-NL"/>
          </w:rPr>
          <w:t>openmax</w:t>
        </w:r>
        <w:proofErr w:type="spellEnd"/>
        <w:r w:rsidR="004A19CA" w:rsidRPr="0091292F">
          <w:rPr>
            <w:rStyle w:val="Hyperlink"/>
            <w:rFonts w:eastAsia="Times New Roman"/>
            <w:lang w:val="en-GB" w:eastAsia="nl-NL"/>
          </w:rPr>
          <w:t>-il</w:t>
        </w:r>
      </w:hyperlink>
      <w:r w:rsidR="004A19CA">
        <w:rPr>
          <w:rFonts w:eastAsia="Times New Roman"/>
          <w:lang w:val="en-GB" w:eastAsia="nl-NL"/>
        </w:rPr>
        <w:t xml:space="preserve">, part of the </w:t>
      </w:r>
      <w:proofErr w:type="spellStart"/>
      <w:r w:rsidR="004A19CA">
        <w:rPr>
          <w:rFonts w:eastAsia="Times New Roman"/>
          <w:lang w:val="en-GB" w:eastAsia="nl-NL"/>
        </w:rPr>
        <w:t>Tizonia</w:t>
      </w:r>
      <w:proofErr w:type="spellEnd"/>
      <w:r w:rsidR="004A19CA">
        <w:rPr>
          <w:rFonts w:eastAsia="Times New Roman"/>
          <w:lang w:val="en-GB" w:eastAsia="nl-NL"/>
        </w:rPr>
        <w:t xml:space="preserve"> Project. First open-source implementation of OpenMAX IL 1.2 </w:t>
      </w:r>
    </w:p>
    <w:p w14:paraId="079A06D4" w14:textId="77777777" w:rsidR="004A19CA" w:rsidRPr="0096019F"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proofErr w:type="spellStart"/>
      <w:r>
        <w:rPr>
          <w:rFonts w:eastAsia="Times New Roman"/>
          <w:lang w:val="en-GB" w:eastAsia="nl-NL"/>
        </w:rPr>
        <w:t>Tizonia</w:t>
      </w:r>
      <w:proofErr w:type="spellEnd"/>
      <w:r>
        <w:rPr>
          <w:rFonts w:eastAsia="Times New Roman"/>
          <w:lang w:val="en-GB" w:eastAsia="nl-NL"/>
        </w:rPr>
        <w:t xml:space="preserve"> is a </w:t>
      </w:r>
      <w:r w:rsidRPr="006D282C">
        <w:rPr>
          <w:rFonts w:eastAsia="Times New Roman"/>
          <w:lang w:val="en-GB" w:eastAsia="nl-NL"/>
        </w:rPr>
        <w:t>command-line cloud music player for Linux with support for Spotify, Google Play Music, YouTube, etc.</w:t>
      </w:r>
    </w:p>
    <w:p w14:paraId="3B04A2BF" w14:textId="77777777" w:rsidR="004A19CA" w:rsidRPr="0096019F" w:rsidRDefault="004A19CA" w:rsidP="004A19CA">
      <w:pPr>
        <w:widowControl/>
        <w:numPr>
          <w:ilvl w:val="1"/>
          <w:numId w:val="20"/>
        </w:numPr>
        <w:autoSpaceDE/>
        <w:autoSpaceDN/>
        <w:spacing w:before="100" w:beforeAutospacing="1" w:after="100" w:afterAutospacing="1"/>
        <w:jc w:val="left"/>
        <w:rPr>
          <w:rFonts w:eastAsia="Times New Roman"/>
          <w:lang w:val="en-GB" w:eastAsia="nl-NL"/>
        </w:rPr>
      </w:pPr>
      <w:r>
        <w:rPr>
          <w:rFonts w:ascii="Segoe UI" w:eastAsia="Times New Roman" w:hAnsi="Segoe UI" w:cs="Segoe UI"/>
          <w:color w:val="24292E"/>
          <w:shd w:val="clear" w:color="auto" w:fill="FFFFFF"/>
        </w:rPr>
        <w:t xml:space="preserve">Maintained by </w:t>
      </w:r>
      <w:proofErr w:type="spellStart"/>
      <w:r>
        <w:rPr>
          <w:rFonts w:ascii="Segoe UI" w:eastAsia="Times New Roman" w:hAnsi="Segoe UI" w:cs="Segoe UI"/>
          <w:color w:val="24292E"/>
          <w:shd w:val="clear" w:color="auto" w:fill="FFFFFF"/>
        </w:rPr>
        <w:t>Aratelia</w:t>
      </w:r>
      <w:proofErr w:type="spellEnd"/>
      <w:r>
        <w:rPr>
          <w:rFonts w:ascii="Segoe UI" w:eastAsia="Times New Roman" w:hAnsi="Segoe UI" w:cs="Segoe UI"/>
          <w:color w:val="24292E"/>
          <w:shd w:val="clear" w:color="auto" w:fill="FFFFFF"/>
        </w:rPr>
        <w:t xml:space="preserve"> Limited</w:t>
      </w:r>
    </w:p>
    <w:p w14:paraId="3BE447EA"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sidRPr="0096019F">
        <w:rPr>
          <w:rFonts w:eastAsia="Times New Roman"/>
          <w:lang w:val="fr-FR" w:eastAsia="nl-NL"/>
        </w:rPr>
        <w:t>Tizonia</w:t>
      </w:r>
      <w:proofErr w:type="spellEnd"/>
      <w:r w:rsidRPr="0096019F">
        <w:rPr>
          <w:rFonts w:eastAsia="Times New Roman"/>
          <w:lang w:val="fr-FR" w:eastAsia="nl-NL"/>
        </w:rPr>
        <w:t xml:space="preserve"> </w:t>
      </w:r>
      <w:proofErr w:type="spellStart"/>
      <w:r w:rsidRPr="0096019F">
        <w:rPr>
          <w:rFonts w:eastAsia="Times New Roman"/>
          <w:lang w:val="fr-FR" w:eastAsia="nl-NL"/>
        </w:rPr>
        <w:t>OpenM</w:t>
      </w:r>
      <w:r>
        <w:rPr>
          <w:rFonts w:eastAsia="Times New Roman"/>
          <w:lang w:val="fr-FR" w:eastAsia="nl-NL"/>
        </w:rPr>
        <w:t>AX</w:t>
      </w:r>
      <w:proofErr w:type="spellEnd"/>
      <w:r w:rsidRPr="0096019F">
        <w:rPr>
          <w:rFonts w:eastAsia="Times New Roman"/>
          <w:lang w:val="fr-FR" w:eastAsia="nl-NL"/>
        </w:rPr>
        <w:t xml:space="preserve"> IL </w:t>
      </w:r>
      <w:proofErr w:type="spellStart"/>
      <w:r w:rsidRPr="0096019F">
        <w:rPr>
          <w:rFonts w:eastAsia="Times New Roman"/>
          <w:lang w:val="fr-FR" w:eastAsia="nl-NL"/>
        </w:rPr>
        <w:t>Core</w:t>
      </w:r>
      <w:proofErr w:type="spellEnd"/>
      <w:r w:rsidRPr="0096019F">
        <w:rPr>
          <w:rFonts w:eastAsia="Times New Roman"/>
          <w:lang w:val="fr-FR" w:eastAsia="nl-NL"/>
        </w:rPr>
        <w:t xml:space="preserve"> (</w:t>
      </w:r>
      <w:proofErr w:type="spellStart"/>
      <w:r w:rsidRPr="0096019F">
        <w:rPr>
          <w:rFonts w:eastAsia="Times New Roman"/>
          <w:lang w:val="fr-FR" w:eastAsia="nl-NL"/>
        </w:rPr>
        <w:t>libtizcore</w:t>
      </w:r>
      <w:proofErr w:type="spellEnd"/>
      <w:r w:rsidRPr="0096019F">
        <w:rPr>
          <w:rFonts w:eastAsia="Times New Roman"/>
          <w:lang w:val="fr-FR" w:eastAsia="nl-NL"/>
        </w:rPr>
        <w:t>)</w:t>
      </w:r>
    </w:p>
    <w:p w14:paraId="3FA79D45" w14:textId="77777777" w:rsidR="004A19CA" w:rsidRPr="009F278B" w:rsidRDefault="004A19CA" w:rsidP="004A19CA">
      <w:pPr>
        <w:widowControl/>
        <w:numPr>
          <w:ilvl w:val="2"/>
          <w:numId w:val="20"/>
        </w:numPr>
        <w:autoSpaceDE/>
        <w:autoSpaceDN/>
        <w:spacing w:before="100" w:beforeAutospacing="1" w:after="100" w:afterAutospacing="1"/>
        <w:jc w:val="left"/>
        <w:rPr>
          <w:rFonts w:eastAsia="Times New Roman"/>
          <w:lang w:val="fr-FR" w:eastAsia="nl-NL"/>
        </w:rPr>
      </w:pPr>
      <w:proofErr w:type="spellStart"/>
      <w:r w:rsidRPr="002B76A0">
        <w:rPr>
          <w:rFonts w:eastAsia="Times New Roman"/>
          <w:lang w:val="fr-FR" w:eastAsia="nl-NL"/>
        </w:rPr>
        <w:t>implements</w:t>
      </w:r>
      <w:proofErr w:type="spellEnd"/>
      <w:r w:rsidRPr="002B76A0">
        <w:rPr>
          <w:rFonts w:eastAsia="Times New Roman"/>
          <w:lang w:val="fr-FR" w:eastAsia="nl-NL"/>
        </w:rPr>
        <w:t xml:space="preserve"> the base </w:t>
      </w:r>
      <w:proofErr w:type="spellStart"/>
      <w:r w:rsidRPr="002B76A0">
        <w:rPr>
          <w:rFonts w:eastAsia="Times New Roman"/>
          <w:lang w:val="fr-FR" w:eastAsia="nl-NL"/>
        </w:rPr>
        <w:t>OpenMAX</w:t>
      </w:r>
      <w:proofErr w:type="spellEnd"/>
      <w:r w:rsidRPr="002B76A0">
        <w:rPr>
          <w:rFonts w:eastAsia="Times New Roman"/>
          <w:lang w:val="fr-FR" w:eastAsia="nl-NL"/>
        </w:rPr>
        <w:t xml:space="preserve"> IL </w:t>
      </w:r>
      <w:proofErr w:type="spellStart"/>
      <w:r w:rsidRPr="002B76A0">
        <w:rPr>
          <w:rFonts w:eastAsia="Times New Roman"/>
          <w:lang w:val="fr-FR" w:eastAsia="nl-NL"/>
        </w:rPr>
        <w:t>Core</w:t>
      </w:r>
      <w:proofErr w:type="spellEnd"/>
      <w:r w:rsidRPr="002B76A0">
        <w:rPr>
          <w:rFonts w:eastAsia="Times New Roman"/>
          <w:lang w:val="fr-FR" w:eastAsia="nl-NL"/>
        </w:rPr>
        <w:t xml:space="preserve"> infrastructure</w:t>
      </w:r>
    </w:p>
    <w:p w14:paraId="1C4941ED" w14:textId="77777777" w:rsidR="004A19CA" w:rsidRPr="002B76A0"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Tizonia</w:t>
      </w:r>
      <w:proofErr w:type="spellEnd"/>
      <w:r>
        <w:rPr>
          <w:rFonts w:eastAsia="Times New Roman"/>
          <w:lang w:val="fr-FR" w:eastAsia="nl-NL"/>
        </w:rPr>
        <w:t xml:space="preserve"> </w:t>
      </w:r>
      <w:proofErr w:type="spellStart"/>
      <w:r>
        <w:rPr>
          <w:rFonts w:eastAsia="Times New Roman"/>
          <w:lang w:val="fr-FR" w:eastAsia="nl-NL"/>
        </w:rPr>
        <w:t>OpenMAX</w:t>
      </w:r>
      <w:proofErr w:type="spellEnd"/>
      <w:r>
        <w:rPr>
          <w:rFonts w:eastAsia="Times New Roman"/>
          <w:lang w:val="fr-FR" w:eastAsia="nl-NL"/>
        </w:rPr>
        <w:t xml:space="preserve"> IL API </w:t>
      </w:r>
      <w:proofErr w:type="spellStart"/>
      <w:r>
        <w:rPr>
          <w:rFonts w:eastAsia="Times New Roman"/>
          <w:lang w:val="fr-FR" w:eastAsia="nl-NL"/>
        </w:rPr>
        <w:t>implementation</w:t>
      </w:r>
      <w:proofErr w:type="spellEnd"/>
      <w:r>
        <w:rPr>
          <w:rFonts w:eastAsia="Times New Roman"/>
          <w:lang w:val="fr-FR" w:eastAsia="nl-NL"/>
        </w:rPr>
        <w:t xml:space="preserve"> (</w:t>
      </w:r>
      <w:proofErr w:type="spellStart"/>
      <w:r>
        <w:rPr>
          <w:rFonts w:eastAsia="Times New Roman"/>
          <w:lang w:val="fr-FR" w:eastAsia="nl-NL"/>
        </w:rPr>
        <w:t>libtizonia</w:t>
      </w:r>
      <w:proofErr w:type="spellEnd"/>
      <w:r>
        <w:rPr>
          <w:rFonts w:eastAsia="Times New Roman"/>
          <w:lang w:val="fr-FR" w:eastAsia="nl-NL"/>
        </w:rPr>
        <w:t>)</w:t>
      </w:r>
    </w:p>
    <w:p w14:paraId="4172DD1E" w14:textId="77777777" w:rsidR="004A19CA" w:rsidRPr="002B76A0" w:rsidRDefault="004A19CA" w:rsidP="004A19CA">
      <w:pPr>
        <w:pStyle w:val="ListParagraph"/>
        <w:numPr>
          <w:ilvl w:val="2"/>
          <w:numId w:val="20"/>
        </w:numPr>
        <w:spacing w:after="0"/>
        <w:jc w:val="left"/>
        <w:rPr>
          <w:rFonts w:eastAsia="Times New Roman"/>
          <w:lang w:eastAsia="nl-NL"/>
        </w:rPr>
      </w:pPr>
      <w:r w:rsidRPr="002B76A0">
        <w:rPr>
          <w:rFonts w:eastAsia="Times New Roman"/>
          <w:lang w:eastAsia="nl-NL"/>
        </w:rPr>
        <w:t>implements the base OpenMAX IL component infrastructure, which includes support for the standard OpenMAX IL state machine, port management, and buffer processing</w:t>
      </w:r>
    </w:p>
    <w:p w14:paraId="6E998E54"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Tizonia</w:t>
      </w:r>
      <w:proofErr w:type="spellEnd"/>
      <w:r>
        <w:rPr>
          <w:rFonts w:eastAsia="Times New Roman"/>
          <w:lang w:val="fr-FR" w:eastAsia="nl-NL"/>
        </w:rPr>
        <w:t xml:space="preserve"> </w:t>
      </w:r>
      <w:proofErr w:type="spellStart"/>
      <w:r>
        <w:rPr>
          <w:rFonts w:eastAsia="Times New Roman"/>
          <w:lang w:val="fr-FR" w:eastAsia="nl-NL"/>
        </w:rPr>
        <w:t>OpenMAX</w:t>
      </w:r>
      <w:proofErr w:type="spellEnd"/>
      <w:r>
        <w:rPr>
          <w:rFonts w:eastAsia="Times New Roman"/>
          <w:lang w:val="fr-FR" w:eastAsia="nl-NL"/>
        </w:rPr>
        <w:t xml:space="preserve"> Components (plugins)</w:t>
      </w:r>
    </w:p>
    <w:p w14:paraId="13F622D5" w14:textId="77777777" w:rsidR="004A19CA" w:rsidRDefault="004A19CA" w:rsidP="004A19CA">
      <w:pPr>
        <w:pStyle w:val="ListParagraph"/>
        <w:numPr>
          <w:ilvl w:val="1"/>
          <w:numId w:val="20"/>
        </w:numPr>
        <w:spacing w:after="0"/>
        <w:jc w:val="left"/>
        <w:rPr>
          <w:rFonts w:eastAsia="Times New Roman"/>
          <w:lang w:eastAsia="nl-NL"/>
        </w:rPr>
      </w:pPr>
      <w:r w:rsidRPr="002B76A0">
        <w:rPr>
          <w:rFonts w:eastAsia="Times New Roman"/>
          <w:lang w:eastAsia="nl-NL"/>
        </w:rPr>
        <w:lastRenderedPageBreak/>
        <w:t xml:space="preserve">Skema: A Test execution framework to build and test arbitrary OpenMAX IL </w:t>
      </w:r>
      <w:r>
        <w:rPr>
          <w:rFonts w:eastAsia="Times New Roman"/>
          <w:lang w:eastAsia="nl-NL"/>
        </w:rPr>
        <w:t xml:space="preserve">component </w:t>
      </w:r>
      <w:r w:rsidRPr="002B76A0">
        <w:rPr>
          <w:rFonts w:eastAsia="Times New Roman"/>
          <w:lang w:eastAsia="nl-NL"/>
        </w:rPr>
        <w:t>graphs/pipelines using XML</w:t>
      </w:r>
    </w:p>
    <w:p w14:paraId="64A2F1A9" w14:textId="2284C3AD" w:rsidR="004A19CA" w:rsidRPr="002B76A0" w:rsidRDefault="00777FA5" w:rsidP="004A19CA">
      <w:pPr>
        <w:pStyle w:val="ListParagraph"/>
        <w:numPr>
          <w:ilvl w:val="2"/>
          <w:numId w:val="20"/>
        </w:numPr>
        <w:spacing w:after="0"/>
        <w:jc w:val="left"/>
      </w:pPr>
      <w:hyperlink r:id="rId38" w:history="1">
        <w:r w:rsidR="004A19CA">
          <w:rPr>
            <w:rStyle w:val="Hyperlink"/>
          </w:rPr>
          <w:t>https://github.com/tizonia/tizonia-openmax-il/wiki/Skema</w:t>
        </w:r>
      </w:hyperlink>
    </w:p>
    <w:p w14:paraId="5A1DC7A5" w14:textId="77777777" w:rsidR="004A19CA" w:rsidRDefault="004A19CA" w:rsidP="004A19CA">
      <w:pPr>
        <w:widowControl/>
        <w:numPr>
          <w:ilvl w:val="1"/>
          <w:numId w:val="20"/>
        </w:numPr>
        <w:autoSpaceDE/>
        <w:autoSpaceDN/>
        <w:spacing w:before="100" w:beforeAutospacing="1" w:after="100" w:afterAutospacing="1"/>
        <w:jc w:val="left"/>
        <w:rPr>
          <w:rFonts w:eastAsia="Times New Roman"/>
          <w:lang w:val="fr-FR" w:eastAsia="nl-NL"/>
        </w:rPr>
      </w:pPr>
      <w:proofErr w:type="spellStart"/>
      <w:r>
        <w:rPr>
          <w:rFonts w:eastAsia="Times New Roman"/>
          <w:lang w:val="fr-FR" w:eastAsia="nl-NL"/>
        </w:rPr>
        <w:t>Language</w:t>
      </w:r>
      <w:proofErr w:type="spellEnd"/>
      <w:r>
        <w:rPr>
          <w:rFonts w:eastAsia="Times New Roman"/>
          <w:lang w:val="fr-FR" w:eastAsia="nl-NL"/>
        </w:rPr>
        <w:t>: C/C++</w:t>
      </w:r>
    </w:p>
    <w:p w14:paraId="43AA1C69" w14:textId="77777777" w:rsidR="004A19CA" w:rsidRDefault="004A19CA" w:rsidP="004A19CA">
      <w:pPr>
        <w:keepNext/>
        <w:spacing w:before="100" w:beforeAutospacing="1" w:after="100" w:afterAutospacing="1"/>
        <w:jc w:val="center"/>
      </w:pPr>
      <w:r>
        <w:rPr>
          <w:noProof/>
        </w:rPr>
        <w:drawing>
          <wp:inline distT="0" distB="0" distL="0" distR="0" wp14:anchorId="51667E30" wp14:editId="6403E08F">
            <wp:extent cx="3739487" cy="4217983"/>
            <wp:effectExtent l="0" t="0" r="0" b="0"/>
            <wp:docPr id="30" name="Picture 30" descr="Android media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 descr="Android media architectur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744827" cy="4224006"/>
                    </a:xfrm>
                    <a:prstGeom prst="rect">
                      <a:avLst/>
                    </a:prstGeom>
                    <a:noFill/>
                    <a:ln>
                      <a:noFill/>
                    </a:ln>
                  </pic:spPr>
                </pic:pic>
              </a:graphicData>
            </a:graphic>
          </wp:inline>
        </w:drawing>
      </w:r>
    </w:p>
    <w:p w14:paraId="7010D311" w14:textId="3D1DAAB1" w:rsidR="004A19CA" w:rsidRPr="00B101AD" w:rsidRDefault="004A19CA" w:rsidP="004A19CA">
      <w:pPr>
        <w:pStyle w:val="Caption"/>
        <w:jc w:val="center"/>
        <w:rPr>
          <w:lang w:val="en-GB" w:eastAsia="nl-NL"/>
        </w:rPr>
      </w:pPr>
      <w:r>
        <w:t xml:space="preserve">Figure </w:t>
      </w:r>
      <w:r w:rsidR="00C51A05">
        <w:fldChar w:fldCharType="begin"/>
      </w:r>
      <w:r w:rsidR="00C51A05">
        <w:instrText xml:space="preserve"> SEQ Figure \* ARABIC </w:instrText>
      </w:r>
      <w:r w:rsidR="00C51A05">
        <w:fldChar w:fldCharType="separate"/>
      </w:r>
      <w:r w:rsidR="00B14704">
        <w:rPr>
          <w:noProof/>
        </w:rPr>
        <w:t>4</w:t>
      </w:r>
      <w:r w:rsidR="00C51A05">
        <w:rPr>
          <w:noProof/>
        </w:rPr>
        <w:fldChar w:fldCharType="end"/>
      </w:r>
      <w:r>
        <w:t xml:space="preserve"> - </w:t>
      </w:r>
      <w:r w:rsidRPr="00CE6B3E">
        <w:t>Media architecture</w:t>
      </w:r>
      <w:r>
        <w:t xml:space="preserve"> of </w:t>
      </w:r>
      <w:proofErr w:type="spellStart"/>
      <w:r>
        <w:t>StageFright</w:t>
      </w:r>
      <w:proofErr w:type="spellEnd"/>
      <w:r>
        <w:t xml:space="preserve"> Android</w:t>
      </w:r>
    </w:p>
    <w:p w14:paraId="507E14BB" w14:textId="77777777" w:rsidR="004A19CA" w:rsidRPr="00442F62" w:rsidRDefault="004A19CA" w:rsidP="004A19CA">
      <w:pPr>
        <w:pStyle w:val="a2"/>
        <w:rPr>
          <w:b/>
          <w:bCs/>
          <w:lang w:val="en-GB"/>
        </w:rPr>
      </w:pPr>
      <w:r>
        <w:rPr>
          <w:lang w:val="en-GB"/>
        </w:rPr>
        <w:t xml:space="preserve"> </w:t>
      </w:r>
      <w:r w:rsidRPr="00442F62">
        <w:rPr>
          <w:b/>
          <w:bCs/>
          <w:lang w:val="en-GB"/>
        </w:rPr>
        <w:t>Available implementations</w:t>
      </w:r>
    </w:p>
    <w:tbl>
      <w:tblPr>
        <w:tblStyle w:val="TableGrid"/>
        <w:tblW w:w="4909" w:type="pct"/>
        <w:jc w:val="center"/>
        <w:tblLayout w:type="fixed"/>
        <w:tblLook w:val="04A0" w:firstRow="1" w:lastRow="0" w:firstColumn="1" w:lastColumn="0" w:noHBand="0" w:noVBand="1"/>
      </w:tblPr>
      <w:tblGrid>
        <w:gridCol w:w="1474"/>
        <w:gridCol w:w="3199"/>
        <w:gridCol w:w="709"/>
        <w:gridCol w:w="1399"/>
        <w:gridCol w:w="2065"/>
      </w:tblGrid>
      <w:tr w:rsidR="004A19CA" w14:paraId="29C38E46" w14:textId="77777777" w:rsidTr="00095A73">
        <w:trPr>
          <w:jc w:val="center"/>
        </w:trPr>
        <w:tc>
          <w:tcPr>
            <w:tcW w:w="833" w:type="pct"/>
          </w:tcPr>
          <w:p w14:paraId="40BF137F" w14:textId="77777777" w:rsidR="004A19CA" w:rsidRPr="005F1B72" w:rsidRDefault="004A19CA" w:rsidP="008E1EE8">
            <w:pPr>
              <w:rPr>
                <w:b/>
                <w:bCs/>
                <w:lang w:val="en-GB"/>
              </w:rPr>
            </w:pPr>
            <w:r w:rsidRPr="005F1B72">
              <w:rPr>
                <w:b/>
                <w:bCs/>
                <w:lang w:val="en-GB"/>
              </w:rPr>
              <w:t xml:space="preserve">Library </w:t>
            </w:r>
            <w:r>
              <w:rPr>
                <w:b/>
                <w:bCs/>
                <w:lang w:val="en-GB"/>
              </w:rPr>
              <w:t>N</w:t>
            </w:r>
            <w:r w:rsidRPr="005F1B72">
              <w:rPr>
                <w:b/>
                <w:bCs/>
                <w:lang w:val="en-GB"/>
              </w:rPr>
              <w:t>ame</w:t>
            </w:r>
          </w:p>
        </w:tc>
        <w:tc>
          <w:tcPr>
            <w:tcW w:w="1808" w:type="pct"/>
          </w:tcPr>
          <w:p w14:paraId="7D5BB557" w14:textId="77777777" w:rsidR="004A19CA" w:rsidRPr="005F1B72" w:rsidRDefault="004A19CA" w:rsidP="008E1EE8">
            <w:pPr>
              <w:jc w:val="center"/>
              <w:rPr>
                <w:b/>
                <w:bCs/>
                <w:lang w:val="en-GB"/>
              </w:rPr>
            </w:pPr>
            <w:r w:rsidRPr="005F1B72">
              <w:rPr>
                <w:b/>
                <w:bCs/>
                <w:lang w:val="en-GB"/>
              </w:rPr>
              <w:t>Website</w:t>
            </w:r>
          </w:p>
        </w:tc>
        <w:tc>
          <w:tcPr>
            <w:tcW w:w="401" w:type="pct"/>
          </w:tcPr>
          <w:p w14:paraId="4248D260" w14:textId="77777777" w:rsidR="004A19CA" w:rsidRPr="005F1B72" w:rsidRDefault="004A19CA" w:rsidP="008E1EE8">
            <w:pPr>
              <w:jc w:val="center"/>
              <w:rPr>
                <w:b/>
                <w:bCs/>
                <w:lang w:val="en-GB"/>
              </w:rPr>
            </w:pPr>
            <w:r>
              <w:rPr>
                <w:b/>
                <w:bCs/>
                <w:lang w:val="en-GB"/>
              </w:rPr>
              <w:t>Code</w:t>
            </w:r>
          </w:p>
        </w:tc>
        <w:tc>
          <w:tcPr>
            <w:tcW w:w="791" w:type="pct"/>
          </w:tcPr>
          <w:p w14:paraId="7EBB8BCE" w14:textId="77777777" w:rsidR="004A19CA" w:rsidRPr="005F1B72" w:rsidRDefault="004A19CA" w:rsidP="008E1EE8">
            <w:pPr>
              <w:jc w:val="center"/>
              <w:rPr>
                <w:b/>
                <w:bCs/>
                <w:lang w:val="en-GB"/>
              </w:rPr>
            </w:pPr>
            <w:r w:rsidRPr="005F1B72">
              <w:rPr>
                <w:b/>
                <w:bCs/>
                <w:lang w:val="en-GB"/>
              </w:rPr>
              <w:t>License</w:t>
            </w:r>
          </w:p>
        </w:tc>
        <w:tc>
          <w:tcPr>
            <w:tcW w:w="1167" w:type="pct"/>
          </w:tcPr>
          <w:p w14:paraId="7BEF635B" w14:textId="77777777" w:rsidR="004A19CA" w:rsidRPr="005F1B72" w:rsidRDefault="004A19CA" w:rsidP="008E1EE8">
            <w:pPr>
              <w:jc w:val="center"/>
              <w:rPr>
                <w:b/>
                <w:bCs/>
                <w:lang w:val="en-GB"/>
              </w:rPr>
            </w:pPr>
            <w:r>
              <w:rPr>
                <w:b/>
                <w:bCs/>
                <w:lang w:val="en-GB"/>
              </w:rPr>
              <w:t>Code l</w:t>
            </w:r>
            <w:r w:rsidRPr="005F1B72">
              <w:rPr>
                <w:b/>
                <w:bCs/>
                <w:lang w:val="en-GB"/>
              </w:rPr>
              <w:t>ast modifi</w:t>
            </w:r>
            <w:r>
              <w:rPr>
                <w:b/>
                <w:bCs/>
                <w:lang w:val="en-GB"/>
              </w:rPr>
              <w:t>ed</w:t>
            </w:r>
          </w:p>
        </w:tc>
      </w:tr>
      <w:tr w:rsidR="004A19CA" w14:paraId="1180B30F" w14:textId="77777777" w:rsidTr="00095A73">
        <w:trPr>
          <w:jc w:val="center"/>
        </w:trPr>
        <w:tc>
          <w:tcPr>
            <w:tcW w:w="833" w:type="pct"/>
            <w:vAlign w:val="center"/>
          </w:tcPr>
          <w:p w14:paraId="4E35E2C7" w14:textId="77777777" w:rsidR="004A19CA" w:rsidRPr="005F1B72" w:rsidRDefault="004A19CA" w:rsidP="008E1EE8">
            <w:pPr>
              <w:rPr>
                <w:lang w:val="en-GB"/>
              </w:rPr>
            </w:pPr>
            <w:r>
              <w:rPr>
                <w:lang w:val="en-GB"/>
              </w:rPr>
              <w:t>Bellagio</w:t>
            </w:r>
          </w:p>
        </w:tc>
        <w:tc>
          <w:tcPr>
            <w:tcW w:w="1808" w:type="pct"/>
            <w:vAlign w:val="center"/>
          </w:tcPr>
          <w:p w14:paraId="0449D3D9" w14:textId="362A2331" w:rsidR="004A19CA" w:rsidRPr="005F1B72" w:rsidRDefault="00777FA5" w:rsidP="008E1EE8">
            <w:pPr>
              <w:rPr>
                <w:lang w:val="en-GB"/>
              </w:rPr>
            </w:pPr>
            <w:hyperlink r:id="rId40" w:history="1">
              <w:r w:rsidR="004A19CA">
                <w:rPr>
                  <w:rStyle w:val="Hyperlink"/>
                  <w:lang w:val="en-GB"/>
                </w:rPr>
                <w:t>http://omxil.sourceforge.net/</w:t>
              </w:r>
            </w:hyperlink>
          </w:p>
        </w:tc>
        <w:tc>
          <w:tcPr>
            <w:tcW w:w="401" w:type="pct"/>
            <w:vAlign w:val="center"/>
          </w:tcPr>
          <w:p w14:paraId="1F50E05C" w14:textId="0994CEF1" w:rsidR="004A19CA" w:rsidRDefault="00777FA5" w:rsidP="008E1EE8">
            <w:pPr>
              <w:jc w:val="center"/>
              <w:rPr>
                <w:lang w:val="en-GB"/>
              </w:rPr>
            </w:pPr>
            <w:hyperlink r:id="rId41" w:history="1">
              <w:r w:rsidR="004A19CA" w:rsidRPr="006A4E42">
                <w:rPr>
                  <w:rStyle w:val="Hyperlink"/>
                  <w:lang w:val="en-GB"/>
                </w:rPr>
                <w:t>link</w:t>
              </w:r>
            </w:hyperlink>
          </w:p>
        </w:tc>
        <w:tc>
          <w:tcPr>
            <w:tcW w:w="791" w:type="pct"/>
            <w:vAlign w:val="center"/>
          </w:tcPr>
          <w:p w14:paraId="7CBBE98F" w14:textId="2CD3B99C" w:rsidR="004A19CA" w:rsidRPr="005F1B72" w:rsidRDefault="00777FA5" w:rsidP="008E1EE8">
            <w:pPr>
              <w:jc w:val="center"/>
              <w:rPr>
                <w:lang w:val="en-GB"/>
              </w:rPr>
            </w:pPr>
            <w:hyperlink r:id="rId42" w:history="1">
              <w:r w:rsidR="004A19CA" w:rsidRPr="005F1B72">
                <w:rPr>
                  <w:rStyle w:val="Hyperlink"/>
                  <w:lang w:val="en-GB"/>
                </w:rPr>
                <w:t>LGPL-2.1</w:t>
              </w:r>
            </w:hyperlink>
          </w:p>
        </w:tc>
        <w:tc>
          <w:tcPr>
            <w:tcW w:w="1167" w:type="pct"/>
            <w:vAlign w:val="center"/>
          </w:tcPr>
          <w:p w14:paraId="4FFBFF5F" w14:textId="77777777" w:rsidR="004A19CA" w:rsidRPr="005F1B72" w:rsidRDefault="004A19CA" w:rsidP="008E1EE8">
            <w:pPr>
              <w:jc w:val="center"/>
              <w:rPr>
                <w:lang w:val="en-GB"/>
              </w:rPr>
            </w:pPr>
            <w:r w:rsidRPr="005F1B72">
              <w:rPr>
                <w:lang w:val="en-GB"/>
              </w:rPr>
              <w:t>2012-07-25</w:t>
            </w:r>
          </w:p>
        </w:tc>
      </w:tr>
      <w:tr w:rsidR="004A19CA" w14:paraId="18F13510" w14:textId="77777777" w:rsidTr="00095A73">
        <w:trPr>
          <w:jc w:val="center"/>
        </w:trPr>
        <w:tc>
          <w:tcPr>
            <w:tcW w:w="833" w:type="pct"/>
            <w:vAlign w:val="center"/>
          </w:tcPr>
          <w:p w14:paraId="11620E3C" w14:textId="77777777" w:rsidR="004A19CA" w:rsidRDefault="004A19CA" w:rsidP="008E1EE8">
            <w:pPr>
              <w:rPr>
                <w:lang w:val="en-GB"/>
              </w:rPr>
            </w:pPr>
            <w:r>
              <w:rPr>
                <w:lang w:val="en-GB"/>
              </w:rPr>
              <w:t>LIM OpenMAX</w:t>
            </w:r>
          </w:p>
        </w:tc>
        <w:tc>
          <w:tcPr>
            <w:tcW w:w="1808" w:type="pct"/>
            <w:vAlign w:val="center"/>
          </w:tcPr>
          <w:p w14:paraId="79C8C7B8" w14:textId="51846924" w:rsidR="004A19CA" w:rsidRPr="005F1B72" w:rsidRDefault="00777FA5" w:rsidP="008E1EE8">
            <w:pPr>
              <w:rPr>
                <w:lang w:val="en-GB"/>
              </w:rPr>
            </w:pPr>
            <w:hyperlink r:id="rId43" w:history="1">
              <w:r w:rsidR="004A19CA" w:rsidRPr="00F03383">
                <w:rPr>
                  <w:rStyle w:val="Hyperlink"/>
                  <w:lang w:val="en-GB"/>
                </w:rPr>
                <w:t>http://limoa.sourceforge.net/</w:t>
              </w:r>
            </w:hyperlink>
          </w:p>
        </w:tc>
        <w:tc>
          <w:tcPr>
            <w:tcW w:w="401" w:type="pct"/>
            <w:vAlign w:val="center"/>
          </w:tcPr>
          <w:p w14:paraId="26A2D954" w14:textId="5FC27141" w:rsidR="004A19CA" w:rsidRDefault="00777FA5" w:rsidP="008E1EE8">
            <w:pPr>
              <w:jc w:val="center"/>
              <w:rPr>
                <w:lang w:val="en-GB"/>
              </w:rPr>
            </w:pPr>
            <w:hyperlink r:id="rId44" w:history="1">
              <w:r w:rsidR="004A19CA" w:rsidRPr="006A4E42">
                <w:rPr>
                  <w:rStyle w:val="Hyperlink"/>
                  <w:lang w:val="en-GB"/>
                </w:rPr>
                <w:t>link</w:t>
              </w:r>
            </w:hyperlink>
          </w:p>
        </w:tc>
        <w:tc>
          <w:tcPr>
            <w:tcW w:w="791" w:type="pct"/>
            <w:vAlign w:val="center"/>
          </w:tcPr>
          <w:p w14:paraId="50782C2E" w14:textId="417FA906" w:rsidR="004A19CA" w:rsidRPr="005F1B72" w:rsidRDefault="00777FA5" w:rsidP="008E1EE8">
            <w:pPr>
              <w:jc w:val="center"/>
              <w:rPr>
                <w:lang w:val="en-GB"/>
              </w:rPr>
            </w:pPr>
            <w:hyperlink r:id="rId45" w:history="1">
              <w:r w:rsidR="004A19CA" w:rsidRPr="005F1B72">
                <w:rPr>
                  <w:rStyle w:val="Hyperlink"/>
                  <w:lang w:val="en-GB"/>
                </w:rPr>
                <w:t>LGPL-2.1</w:t>
              </w:r>
            </w:hyperlink>
          </w:p>
        </w:tc>
        <w:tc>
          <w:tcPr>
            <w:tcW w:w="1167" w:type="pct"/>
            <w:vAlign w:val="center"/>
          </w:tcPr>
          <w:p w14:paraId="2D43B12F" w14:textId="77777777" w:rsidR="004A19CA" w:rsidRPr="005F1B72" w:rsidRDefault="004A19CA" w:rsidP="008E1EE8">
            <w:pPr>
              <w:jc w:val="center"/>
              <w:rPr>
                <w:lang w:val="en-GB"/>
              </w:rPr>
            </w:pPr>
            <w:r w:rsidRPr="00F03383">
              <w:rPr>
                <w:lang w:val="en-GB"/>
              </w:rPr>
              <w:t>2012-09-25</w:t>
            </w:r>
          </w:p>
        </w:tc>
      </w:tr>
      <w:tr w:rsidR="004A19CA" w14:paraId="2F34DECA" w14:textId="77777777" w:rsidTr="00095A73">
        <w:trPr>
          <w:jc w:val="center"/>
        </w:trPr>
        <w:tc>
          <w:tcPr>
            <w:tcW w:w="833" w:type="pct"/>
            <w:vAlign w:val="center"/>
          </w:tcPr>
          <w:p w14:paraId="788D6A3F" w14:textId="77777777" w:rsidR="004A19CA" w:rsidRDefault="004A19CA" w:rsidP="008E1EE8">
            <w:pPr>
              <w:rPr>
                <w:lang w:val="en-GB"/>
              </w:rPr>
            </w:pPr>
            <w:proofErr w:type="spellStart"/>
            <w:r>
              <w:rPr>
                <w:lang w:val="en-GB"/>
              </w:rPr>
              <w:t>omxil_core</w:t>
            </w:r>
            <w:proofErr w:type="spellEnd"/>
          </w:p>
        </w:tc>
        <w:tc>
          <w:tcPr>
            <w:tcW w:w="1808" w:type="pct"/>
            <w:vAlign w:val="center"/>
          </w:tcPr>
          <w:p w14:paraId="6431DF02" w14:textId="59841FEC" w:rsidR="004A19CA" w:rsidRDefault="00777FA5" w:rsidP="008E1EE8">
            <w:hyperlink r:id="rId46" w:history="1">
              <w:r w:rsidR="004A19CA">
                <w:rPr>
                  <w:rStyle w:val="Hyperlink"/>
                </w:rPr>
                <w:t>https://github.com/intel/omxil_core</w:t>
              </w:r>
            </w:hyperlink>
          </w:p>
        </w:tc>
        <w:tc>
          <w:tcPr>
            <w:tcW w:w="401" w:type="pct"/>
            <w:vAlign w:val="center"/>
          </w:tcPr>
          <w:p w14:paraId="68452DC2" w14:textId="3CC98B48" w:rsidR="004A19CA" w:rsidRDefault="00777FA5" w:rsidP="008E1EE8">
            <w:pPr>
              <w:jc w:val="center"/>
            </w:pPr>
            <w:hyperlink r:id="rId47" w:history="1">
              <w:r w:rsidR="004A19CA" w:rsidRPr="00F47635">
                <w:rPr>
                  <w:rStyle w:val="Hyperlink"/>
                </w:rPr>
                <w:t>link</w:t>
              </w:r>
            </w:hyperlink>
          </w:p>
        </w:tc>
        <w:tc>
          <w:tcPr>
            <w:tcW w:w="791" w:type="pct"/>
            <w:vAlign w:val="center"/>
          </w:tcPr>
          <w:p w14:paraId="40F96A1B" w14:textId="77777777" w:rsidR="004A19CA" w:rsidRDefault="004A19CA" w:rsidP="008E1EE8">
            <w:pPr>
              <w:jc w:val="center"/>
            </w:pPr>
            <w:r>
              <w:t>Apache-2.0</w:t>
            </w:r>
          </w:p>
        </w:tc>
        <w:tc>
          <w:tcPr>
            <w:tcW w:w="1167" w:type="pct"/>
            <w:vAlign w:val="center"/>
          </w:tcPr>
          <w:p w14:paraId="3B686699" w14:textId="77777777" w:rsidR="004A19CA" w:rsidRPr="00F03383" w:rsidRDefault="004A19CA" w:rsidP="008E1EE8">
            <w:pPr>
              <w:jc w:val="center"/>
              <w:rPr>
                <w:lang w:val="en-GB"/>
              </w:rPr>
            </w:pPr>
            <w:r>
              <w:rPr>
                <w:lang w:val="en-GB"/>
              </w:rPr>
              <w:t>2014-12-05</w:t>
            </w:r>
          </w:p>
        </w:tc>
      </w:tr>
      <w:tr w:rsidR="004A19CA" w14:paraId="3FA1731A" w14:textId="77777777" w:rsidTr="00095A73">
        <w:trPr>
          <w:jc w:val="center"/>
        </w:trPr>
        <w:tc>
          <w:tcPr>
            <w:tcW w:w="833" w:type="pct"/>
            <w:vAlign w:val="center"/>
          </w:tcPr>
          <w:p w14:paraId="1A53B1BE" w14:textId="77777777" w:rsidR="004A19CA" w:rsidRDefault="004A19CA" w:rsidP="008E1EE8">
            <w:pPr>
              <w:rPr>
                <w:lang w:val="en-GB"/>
              </w:rPr>
            </w:pPr>
            <w:r>
              <w:rPr>
                <w:lang w:val="en-GB"/>
              </w:rPr>
              <w:t xml:space="preserve">Android </w:t>
            </w:r>
            <w:proofErr w:type="spellStart"/>
            <w:r>
              <w:rPr>
                <w:lang w:val="en-GB"/>
              </w:rPr>
              <w:t>StageFright</w:t>
            </w:r>
            <w:proofErr w:type="spellEnd"/>
          </w:p>
        </w:tc>
        <w:tc>
          <w:tcPr>
            <w:tcW w:w="1808" w:type="pct"/>
            <w:vAlign w:val="center"/>
          </w:tcPr>
          <w:p w14:paraId="17D68F02" w14:textId="1AF12E3D" w:rsidR="004A19CA" w:rsidRPr="005F1B72" w:rsidRDefault="00777FA5" w:rsidP="008E1EE8">
            <w:pPr>
              <w:rPr>
                <w:lang w:val="en-GB"/>
              </w:rPr>
            </w:pPr>
            <w:hyperlink r:id="rId48" w:history="1">
              <w:r w:rsidR="004A19CA" w:rsidRPr="00F03383">
                <w:rPr>
                  <w:rStyle w:val="Hyperlink"/>
                  <w:lang w:val="en-GB"/>
                </w:rPr>
                <w:t>https://source.android.com/devices/media</w:t>
              </w:r>
            </w:hyperlink>
          </w:p>
        </w:tc>
        <w:tc>
          <w:tcPr>
            <w:tcW w:w="401" w:type="pct"/>
            <w:vAlign w:val="center"/>
          </w:tcPr>
          <w:p w14:paraId="1D38F00F" w14:textId="31878EE9" w:rsidR="004A19CA" w:rsidRPr="005F1B72" w:rsidRDefault="00777FA5" w:rsidP="008E1EE8">
            <w:pPr>
              <w:jc w:val="center"/>
              <w:rPr>
                <w:lang w:val="en-GB"/>
              </w:rPr>
            </w:pPr>
            <w:hyperlink r:id="rId49" w:history="1">
              <w:r w:rsidR="004A19CA" w:rsidRPr="006A4E42">
                <w:rPr>
                  <w:rStyle w:val="Hyperlink"/>
                  <w:lang w:val="en-GB"/>
                </w:rPr>
                <w:t>link</w:t>
              </w:r>
            </w:hyperlink>
          </w:p>
        </w:tc>
        <w:tc>
          <w:tcPr>
            <w:tcW w:w="791" w:type="pct"/>
            <w:vAlign w:val="center"/>
          </w:tcPr>
          <w:p w14:paraId="2C5E28FF" w14:textId="388255B0" w:rsidR="004A19CA" w:rsidRPr="005F1B72" w:rsidRDefault="00777FA5" w:rsidP="008E1EE8">
            <w:pPr>
              <w:jc w:val="center"/>
              <w:rPr>
                <w:lang w:val="en-GB"/>
              </w:rPr>
            </w:pPr>
            <w:hyperlink r:id="rId50" w:history="1">
              <w:r w:rsidR="004A19CA" w:rsidRPr="006A4E42">
                <w:rPr>
                  <w:rStyle w:val="Hyperlink"/>
                  <w:lang w:val="en-GB"/>
                </w:rPr>
                <w:t>Apache-2.0</w:t>
              </w:r>
            </w:hyperlink>
          </w:p>
        </w:tc>
        <w:tc>
          <w:tcPr>
            <w:tcW w:w="1167" w:type="pct"/>
            <w:vAlign w:val="center"/>
          </w:tcPr>
          <w:p w14:paraId="3357854C" w14:textId="77777777" w:rsidR="004A19CA" w:rsidRPr="005F1B72" w:rsidRDefault="004A19CA" w:rsidP="008E1EE8">
            <w:pPr>
              <w:jc w:val="center"/>
              <w:rPr>
                <w:lang w:val="en-GB"/>
              </w:rPr>
            </w:pPr>
            <w:r>
              <w:rPr>
                <w:lang w:val="en-GB"/>
              </w:rPr>
              <w:t>2020-05-28</w:t>
            </w:r>
          </w:p>
        </w:tc>
      </w:tr>
      <w:tr w:rsidR="004A19CA" w14:paraId="0C4FACC8" w14:textId="77777777" w:rsidTr="00095A73">
        <w:trPr>
          <w:jc w:val="center"/>
        </w:trPr>
        <w:tc>
          <w:tcPr>
            <w:tcW w:w="833" w:type="pct"/>
            <w:vAlign w:val="center"/>
          </w:tcPr>
          <w:p w14:paraId="2FC972A8" w14:textId="77777777" w:rsidR="004A19CA" w:rsidRDefault="004A19CA" w:rsidP="008E1EE8">
            <w:pPr>
              <w:rPr>
                <w:lang w:val="en-GB"/>
              </w:rPr>
            </w:pPr>
            <w:r>
              <w:rPr>
                <w:lang w:val="en-GB"/>
              </w:rPr>
              <w:t xml:space="preserve">The </w:t>
            </w:r>
            <w:proofErr w:type="spellStart"/>
            <w:r>
              <w:rPr>
                <w:lang w:val="en-GB"/>
              </w:rPr>
              <w:t>Tizonia</w:t>
            </w:r>
            <w:proofErr w:type="spellEnd"/>
            <w:r>
              <w:rPr>
                <w:lang w:val="en-GB"/>
              </w:rPr>
              <w:t xml:space="preserve"> Project</w:t>
            </w:r>
          </w:p>
        </w:tc>
        <w:tc>
          <w:tcPr>
            <w:tcW w:w="1808" w:type="pct"/>
            <w:vAlign w:val="center"/>
          </w:tcPr>
          <w:p w14:paraId="5E405213" w14:textId="7B1E20FE" w:rsidR="004A19CA" w:rsidRDefault="00777FA5" w:rsidP="008E1EE8">
            <w:hyperlink r:id="rId51" w:history="1">
              <w:r w:rsidR="004A19CA">
                <w:rPr>
                  <w:rStyle w:val="Hyperlink"/>
                </w:rPr>
                <w:t>https://tizonia.org/</w:t>
              </w:r>
            </w:hyperlink>
          </w:p>
          <w:p w14:paraId="649981D6" w14:textId="77777777" w:rsidR="004A19CA" w:rsidRDefault="004A19CA" w:rsidP="008E1EE8"/>
        </w:tc>
        <w:tc>
          <w:tcPr>
            <w:tcW w:w="401" w:type="pct"/>
            <w:vAlign w:val="center"/>
          </w:tcPr>
          <w:p w14:paraId="7016CDE6" w14:textId="4DE4AB3B" w:rsidR="004A19CA" w:rsidRDefault="00777FA5" w:rsidP="008E1EE8">
            <w:pPr>
              <w:jc w:val="center"/>
            </w:pPr>
            <w:hyperlink r:id="rId52" w:history="1">
              <w:r w:rsidR="004A19CA" w:rsidRPr="0091292F">
                <w:rPr>
                  <w:rStyle w:val="Hyperlink"/>
                </w:rPr>
                <w:t>link</w:t>
              </w:r>
            </w:hyperlink>
          </w:p>
        </w:tc>
        <w:tc>
          <w:tcPr>
            <w:tcW w:w="791" w:type="pct"/>
            <w:vAlign w:val="center"/>
          </w:tcPr>
          <w:p w14:paraId="35E5E49F" w14:textId="5889D31E" w:rsidR="004A19CA" w:rsidRDefault="00777FA5" w:rsidP="008E1EE8">
            <w:pPr>
              <w:jc w:val="center"/>
            </w:pPr>
            <w:hyperlink r:id="rId53" w:history="1">
              <w:r w:rsidR="004A19CA" w:rsidRPr="0091292F">
                <w:rPr>
                  <w:rStyle w:val="Hyperlink"/>
                </w:rPr>
                <w:t>LGPL-3</w:t>
              </w:r>
            </w:hyperlink>
          </w:p>
        </w:tc>
        <w:tc>
          <w:tcPr>
            <w:tcW w:w="1167" w:type="pct"/>
            <w:vAlign w:val="center"/>
          </w:tcPr>
          <w:p w14:paraId="4F80692C" w14:textId="77777777" w:rsidR="004A19CA" w:rsidRDefault="004A19CA" w:rsidP="008E1EE8">
            <w:pPr>
              <w:jc w:val="center"/>
              <w:rPr>
                <w:lang w:val="en-GB"/>
              </w:rPr>
            </w:pPr>
            <w:r>
              <w:rPr>
                <w:lang w:val="en-GB"/>
              </w:rPr>
              <w:t>2020-06-12</w:t>
            </w:r>
          </w:p>
        </w:tc>
      </w:tr>
    </w:tbl>
    <w:p w14:paraId="3BD0D122" w14:textId="77777777" w:rsidR="004A19CA" w:rsidRDefault="004A19CA" w:rsidP="004A19CA">
      <w:pPr>
        <w:pStyle w:val="ANNEX"/>
        <w:rPr>
          <w:rFonts w:ascii="Cambria" w:hAnsi="Cambria"/>
          <w:b/>
          <w:bCs/>
          <w:sz w:val="28"/>
          <w:szCs w:val="28"/>
          <w:lang w:val="en-GB"/>
        </w:rPr>
      </w:pPr>
      <w:r>
        <w:rPr>
          <w:lang w:val="en-GB"/>
        </w:rPr>
        <w:lastRenderedPageBreak/>
        <w:t xml:space="preserve"> - </w:t>
      </w:r>
      <w:r w:rsidRPr="00373F3C">
        <w:rPr>
          <w:rFonts w:ascii="Cambria" w:hAnsi="Cambria"/>
          <w:b/>
          <w:bCs/>
          <w:sz w:val="28"/>
          <w:szCs w:val="28"/>
          <w:lang w:val="en-GB"/>
        </w:rPr>
        <w:t>Implementation of a VDI-based decoding platform</w:t>
      </w:r>
    </w:p>
    <w:p w14:paraId="54F3D513" w14:textId="77777777" w:rsidR="004A19CA" w:rsidRPr="00373F3C" w:rsidRDefault="004A19CA" w:rsidP="004A19CA">
      <w:pPr>
        <w:pStyle w:val="ANNEX"/>
        <w:numPr>
          <w:ilvl w:val="0"/>
          <w:numId w:val="0"/>
        </w:numPr>
        <w:rPr>
          <w:rFonts w:ascii="Cambria" w:hAnsi="Cambria"/>
          <w:b/>
          <w:bCs/>
          <w:sz w:val="28"/>
          <w:szCs w:val="28"/>
          <w:lang w:val="en-GB"/>
        </w:rPr>
      </w:pPr>
    </w:p>
    <w:p w14:paraId="29421DEF" w14:textId="77777777" w:rsidR="004A19CA" w:rsidRDefault="004A19CA" w:rsidP="004A19CA">
      <w:pPr>
        <w:rPr>
          <w:lang w:val="en-GB"/>
        </w:rPr>
      </w:pPr>
      <w:r>
        <w:rPr>
          <w:lang w:val="en-GB"/>
        </w:rPr>
        <w:t>The VDI specification provides two main normative aspects:</w:t>
      </w:r>
    </w:p>
    <w:p w14:paraId="09739430" w14:textId="77777777" w:rsidR="004A19CA" w:rsidRDefault="004A19CA" w:rsidP="004A19CA">
      <w:pPr>
        <w:pStyle w:val="ListParagraph"/>
        <w:numPr>
          <w:ilvl w:val="0"/>
          <w:numId w:val="22"/>
        </w:numPr>
        <w:spacing w:after="0"/>
        <w:rPr>
          <w:lang w:val="en-GB"/>
        </w:rPr>
      </w:pPr>
      <w:r>
        <w:rPr>
          <w:lang w:val="en-GB"/>
        </w:rPr>
        <w:t>Extension of the OpenMAX IL interface</w:t>
      </w:r>
    </w:p>
    <w:p w14:paraId="3208A9E3" w14:textId="77777777" w:rsidR="004A19CA" w:rsidRDefault="004A19CA" w:rsidP="004A19CA">
      <w:pPr>
        <w:pStyle w:val="ListParagraph"/>
        <w:numPr>
          <w:ilvl w:val="0"/>
          <w:numId w:val="22"/>
        </w:numPr>
        <w:spacing w:after="0"/>
        <w:rPr>
          <w:lang w:val="en-GB"/>
        </w:rPr>
      </w:pPr>
      <w:r>
        <w:rPr>
          <w:lang w:val="en-GB"/>
        </w:rPr>
        <w:t>Operations for input formatting, time-locking and output formatting</w:t>
      </w:r>
    </w:p>
    <w:p w14:paraId="116A4900" w14:textId="77777777" w:rsidR="004A19CA" w:rsidRDefault="004A19CA" w:rsidP="004A19CA">
      <w:pPr>
        <w:rPr>
          <w:lang w:val="en-GB"/>
        </w:rPr>
      </w:pPr>
    </w:p>
    <w:p w14:paraId="357F4F2E" w14:textId="77777777" w:rsidR="004A19CA" w:rsidRDefault="004A19CA" w:rsidP="004A19CA">
      <w:pPr>
        <w:rPr>
          <w:lang w:val="en-GB"/>
        </w:rPr>
      </w:pPr>
      <w:r>
        <w:rPr>
          <w:lang w:val="en-GB"/>
        </w:rPr>
        <w:t>Most of the implementations of OpenMAX IL listed above are to some extent dependent on hardware decoders. However, the VDI specification does bind with video coding standard that are not published yet, e.g., VVC. As a result, these open source implementations would need to be extended in such a way that new SW decoders (e.g. VTM decoder) would be added. In addition, the fact that these implementations assume a certain HW architecture adds a layer a complexity for extending these implementations since we rather operate on a pure SW basis.</w:t>
      </w:r>
    </w:p>
    <w:p w14:paraId="4DC74B89" w14:textId="77777777" w:rsidR="004A19CA" w:rsidRDefault="004A19CA" w:rsidP="004A19CA">
      <w:pPr>
        <w:rPr>
          <w:lang w:val="en-GB"/>
        </w:rPr>
      </w:pPr>
      <w:r>
        <w:rPr>
          <w:lang w:val="en-GB"/>
        </w:rPr>
        <w:t>Therefore, it could be advantageous, and overall of lower effort, to build a standalone VDI-based decoding platform that integrates the extended OpenMAX IL interface (item 1), implements the newly defined functions (item 2), and links with existing SW decoders for simulating the operation of the platform, e.g. VTM, HTM, ETM, …. This simulated platform could be arbitrarily configured to support a given set of video profiles, concurrent number of decoders, etc…</w:t>
      </w:r>
    </w:p>
    <w:p w14:paraId="5F9206C0" w14:textId="77777777" w:rsidR="004A19CA" w:rsidRDefault="004A19CA" w:rsidP="004A19CA">
      <w:pPr>
        <w:rPr>
          <w:lang w:val="en-GB"/>
        </w:rPr>
      </w:pPr>
      <w:r>
        <w:rPr>
          <w:noProof/>
          <w:lang w:val="en-GB"/>
        </w:rPr>
        <mc:AlternateContent>
          <mc:Choice Requires="wps">
            <w:drawing>
              <wp:anchor distT="0" distB="0" distL="114300" distR="114300" simplePos="0" relativeHeight="251662848" behindDoc="0" locked="0" layoutInCell="1" allowOverlap="1" wp14:anchorId="03CAC816" wp14:editId="156AAA51">
                <wp:simplePos x="0" y="0"/>
                <wp:positionH relativeFrom="column">
                  <wp:posOffset>-108860</wp:posOffset>
                </wp:positionH>
                <wp:positionV relativeFrom="paragraph">
                  <wp:posOffset>65396</wp:posOffset>
                </wp:positionV>
                <wp:extent cx="6148317" cy="2586250"/>
                <wp:effectExtent l="0" t="0" r="5080" b="5080"/>
                <wp:wrapNone/>
                <wp:docPr id="28" name="Text Box 28"/>
                <wp:cNvGraphicFramePr/>
                <a:graphic xmlns:a="http://schemas.openxmlformats.org/drawingml/2006/main">
                  <a:graphicData uri="http://schemas.microsoft.com/office/word/2010/wordprocessingShape">
                    <wps:wsp>
                      <wps:cNvSpPr txBox="1"/>
                      <wps:spPr>
                        <a:xfrm>
                          <a:off x="0" y="0"/>
                          <a:ext cx="6148317" cy="2586250"/>
                        </a:xfrm>
                        <a:prstGeom prst="rect">
                          <a:avLst/>
                        </a:prstGeom>
                        <a:solidFill>
                          <a:schemeClr val="bg2"/>
                        </a:solidFill>
                        <a:ln w="6350">
                          <a:noFill/>
                        </a:ln>
                      </wps:spPr>
                      <wps:txbx>
                        <w:txbxContent>
                          <w:p w14:paraId="2C99077F" w14:textId="77777777" w:rsidR="004A19CA" w:rsidRDefault="004A19CA" w:rsidP="004A19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CAC816" id="Text Box 28" o:spid="_x0000_s1027" type="#_x0000_t202" style="position:absolute;left:0;text-align:left;margin-left:-8.55pt;margin-top:5.15pt;width:484.1pt;height:203.6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" fillcolor="#eeece1 [3214]" stroked="f" strokeweight=".5pt">
                <v:textbox>
                  <w:txbxContent>
                    <w:p w14:paraId="2C99077F" w14:textId="77777777" w:rsidR="004A19CA" w:rsidRDefault="004A19CA" w:rsidP="004A19CA"/>
                  </w:txbxContent>
                </v:textbox>
              </v:shape>
            </w:pict>
          </mc:Fallback>
        </mc:AlternateContent>
      </w:r>
    </w:p>
    <w:p w14:paraId="0019DAB5" w14:textId="77777777" w:rsidR="004A19CA" w:rsidRPr="005942A9" w:rsidRDefault="004A19CA" w:rsidP="004A19CA">
      <w:pPr>
        <w:rPr>
          <w:lang w:val="en-GB"/>
        </w:rPr>
      </w:pPr>
      <w:r>
        <w:rPr>
          <w:noProof/>
          <w:lang w:val="en-GB"/>
        </w:rPr>
        <mc:AlternateContent>
          <mc:Choice Requires="wps">
            <w:drawing>
              <wp:anchor distT="0" distB="0" distL="114300" distR="114300" simplePos="0" relativeHeight="251677184" behindDoc="0" locked="0" layoutInCell="1" allowOverlap="1" wp14:anchorId="3814B35A" wp14:editId="0D3159F1">
                <wp:simplePos x="0" y="0"/>
                <wp:positionH relativeFrom="column">
                  <wp:posOffset>4184092</wp:posOffset>
                </wp:positionH>
                <wp:positionV relativeFrom="paragraph">
                  <wp:posOffset>127100</wp:posOffset>
                </wp:positionV>
                <wp:extent cx="710469" cy="276842"/>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637F5E0A"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4B35A" id="Text Box 17" o:spid="_x0000_s1028" type="#_x0000_t202" style="position:absolute;left:0;text-align:left;margin-left:329.45pt;margin-top:10pt;width:55.95pt;height:21.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" filled="f" stroked="f" strokeweight=".5pt">
                <v:textbox>
                  <w:txbxContent>
                    <w:p w14:paraId="637F5E0A"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67968" behindDoc="0" locked="0" layoutInCell="1" allowOverlap="1" wp14:anchorId="395428A6" wp14:editId="6CA847B0">
                <wp:simplePos x="0" y="0"/>
                <wp:positionH relativeFrom="column">
                  <wp:posOffset>3302635</wp:posOffset>
                </wp:positionH>
                <wp:positionV relativeFrom="paragraph">
                  <wp:posOffset>152400</wp:posOffset>
                </wp:positionV>
                <wp:extent cx="934720" cy="2073910"/>
                <wp:effectExtent l="0" t="0" r="17780" b="21590"/>
                <wp:wrapNone/>
                <wp:docPr id="7" name="Text Box 7"/>
                <wp:cNvGraphicFramePr/>
                <a:graphic xmlns:a="http://schemas.openxmlformats.org/drawingml/2006/main">
                  <a:graphicData uri="http://schemas.microsoft.com/office/word/2010/wordprocessingShape">
                    <wps:wsp>
                      <wps:cNvSpPr txBox="1"/>
                      <wps:spPr>
                        <a:xfrm>
                          <a:off x="0" y="0"/>
                          <a:ext cx="934720" cy="2073910"/>
                        </a:xfrm>
                        <a:prstGeom prst="rect">
                          <a:avLst/>
                        </a:prstGeom>
                        <a:solidFill>
                          <a:schemeClr val="lt1"/>
                        </a:solidFill>
                        <a:ln w="6350">
                          <a:solidFill>
                            <a:prstClr val="black"/>
                          </a:solidFill>
                        </a:ln>
                      </wps:spPr>
                      <wps:txbx>
                        <w:txbxContent>
                          <w:p w14:paraId="5E7E4240" w14:textId="77777777" w:rsidR="004A19CA" w:rsidRDefault="004A19CA" w:rsidP="004A19CA">
                            <w:pPr>
                              <w:jc w:val="center"/>
                            </w:pPr>
                            <w:r>
                              <w:t>Simulated Decoding Engine (incl. new functions, e.g. beam)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95428A6" id="Text Box 7" o:spid="_x0000_s1029" type="#_x0000_t202" style="position:absolute;left:0;text-align:left;margin-left:260.05pt;margin-top:12pt;width:73.6pt;height:163.3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" fillcolor="white [3201]" strokeweight=".5pt">
                <v:textbox>
                  <w:txbxContent>
                    <w:p w14:paraId="5E7E4240" w14:textId="77777777" w:rsidR="004A19CA" w:rsidRDefault="004A19CA" w:rsidP="004A19CA">
                      <w:pPr>
                        <w:jc w:val="center"/>
                      </w:pPr>
                      <w:r>
                        <w:t>Simulated Decoding Engine (incl. new functions, e.g. beam)</w:t>
                      </w:r>
                    </w:p>
                  </w:txbxContent>
                </v:textbox>
              </v:shape>
            </w:pict>
          </mc:Fallback>
        </mc:AlternateContent>
      </w:r>
      <w:r>
        <w:rPr>
          <w:noProof/>
          <w:lang w:val="en-GB"/>
        </w:rPr>
        <mc:AlternateContent>
          <mc:Choice Requires="wps">
            <w:drawing>
              <wp:anchor distT="0" distB="0" distL="114300" distR="114300" simplePos="0" relativeHeight="251678208" behindDoc="0" locked="0" layoutInCell="1" allowOverlap="1" wp14:anchorId="0ED30D8C" wp14:editId="51BB68D5">
                <wp:simplePos x="0" y="0"/>
                <wp:positionH relativeFrom="column">
                  <wp:posOffset>4237990</wp:posOffset>
                </wp:positionH>
                <wp:positionV relativeFrom="paragraph">
                  <wp:posOffset>456565</wp:posOffset>
                </wp:positionV>
                <wp:extent cx="545465" cy="0"/>
                <wp:effectExtent l="0" t="76200" r="26035" b="95250"/>
                <wp:wrapNone/>
                <wp:docPr id="18" name="Straight Arrow Connector 18"/>
                <wp:cNvGraphicFramePr/>
                <a:graphic xmlns:a="http://schemas.openxmlformats.org/drawingml/2006/main">
                  <a:graphicData uri="http://schemas.microsoft.com/office/word/2010/wordprocessingShape">
                    <wps:wsp>
                      <wps:cNvCnPr/>
                      <wps:spPr>
                        <a:xfrm>
                          <a:off x="0" y="0"/>
                          <a:ext cx="54546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1E4D7E" id="_x0000_t32" coordsize="21600,21600" o:spt="32" o:oned="t" path="m,l21600,21600e" filled="f">
                <v:path arrowok="t" fillok="f" o:connecttype="none"/>
                <o:lock v:ext="edit" shapetype="t"/>
              </v:shapetype>
              <v:shape id="Straight Arrow Connector 18" o:spid="_x0000_s1026" type="#_x0000_t32" style="position:absolute;margin-left:333.7pt;margin-top:35.95pt;width:42.95pt;height:0;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6944" behindDoc="0" locked="0" layoutInCell="1" allowOverlap="1" wp14:anchorId="1DB19D54" wp14:editId="41ED7336">
                <wp:simplePos x="0" y="0"/>
                <wp:positionH relativeFrom="column">
                  <wp:posOffset>4783455</wp:posOffset>
                </wp:positionH>
                <wp:positionV relativeFrom="paragraph">
                  <wp:posOffset>977900</wp:posOffset>
                </wp:positionV>
                <wp:extent cx="811530" cy="572770"/>
                <wp:effectExtent l="0" t="0" r="26670" b="17780"/>
                <wp:wrapNone/>
                <wp:docPr id="22" name="Text Box 22"/>
                <wp:cNvGraphicFramePr/>
                <a:graphic xmlns:a="http://schemas.openxmlformats.org/drawingml/2006/main">
                  <a:graphicData uri="http://schemas.microsoft.com/office/word/2010/wordprocessingShape">
                    <wps:wsp>
                      <wps:cNvSpPr txBox="1"/>
                      <wps:spPr>
                        <a:xfrm>
                          <a:off x="0" y="0"/>
                          <a:ext cx="811530" cy="572770"/>
                        </a:xfrm>
                        <a:prstGeom prst="rect">
                          <a:avLst/>
                        </a:prstGeom>
                        <a:solidFill>
                          <a:schemeClr val="lt1"/>
                        </a:solidFill>
                        <a:ln w="6350">
                          <a:solidFill>
                            <a:prstClr val="black"/>
                          </a:solidFill>
                        </a:ln>
                      </wps:spPr>
                      <wps:txbx>
                        <w:txbxContent>
                          <w:p w14:paraId="6F9F2315" w14:textId="77777777" w:rsidR="004A19CA" w:rsidRDefault="004A19CA" w:rsidP="004A19CA">
                            <w:pPr>
                              <w:jc w:val="center"/>
                            </w:pPr>
                            <w:r>
                              <w:t>ETM?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19D54" id="Text Box 22" o:spid="_x0000_s1030" type="#_x0000_t202" style="position:absolute;left:0;text-align:left;margin-left:376.65pt;margin-top:77pt;width:63.9pt;height:45.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" fillcolor="white [3201]" strokeweight=".5pt">
                <v:textbox>
                  <w:txbxContent>
                    <w:p w14:paraId="6F9F2315" w14:textId="77777777" w:rsidR="004A19CA" w:rsidRDefault="004A19CA" w:rsidP="004A19CA">
                      <w:pPr>
                        <w:jc w:val="center"/>
                      </w:pPr>
                      <w:r>
                        <w:t>ETM?</w:t>
                      </w:r>
                    </w:p>
                  </w:txbxContent>
                </v:textbox>
              </v:shape>
            </w:pict>
          </mc:Fallback>
        </mc:AlternateContent>
      </w:r>
      <w:r>
        <w:rPr>
          <w:noProof/>
          <w:lang w:val="en-GB"/>
        </w:rPr>
        <mc:AlternateContent>
          <mc:Choice Requires="wps">
            <w:drawing>
              <wp:anchor distT="0" distB="0" distL="114300" distR="114300" simplePos="0" relativeHeight="251665920" behindDoc="0" locked="0" layoutInCell="1" allowOverlap="1" wp14:anchorId="4D69B456" wp14:editId="6B381949">
                <wp:simplePos x="0" y="0"/>
                <wp:positionH relativeFrom="column">
                  <wp:posOffset>4784574</wp:posOffset>
                </wp:positionH>
                <wp:positionV relativeFrom="paragraph">
                  <wp:posOffset>142240</wp:posOffset>
                </wp:positionV>
                <wp:extent cx="811530" cy="572770"/>
                <wp:effectExtent l="0" t="0" r="26670" b="17780"/>
                <wp:wrapNone/>
                <wp:docPr id="5" name="Text Box 5"/>
                <wp:cNvGraphicFramePr/>
                <a:graphic xmlns:a="http://schemas.openxmlformats.org/drawingml/2006/main">
                  <a:graphicData uri="http://schemas.microsoft.com/office/word/2010/wordprocessingShape">
                    <wps:wsp>
                      <wps:cNvSpPr txBox="1"/>
                      <wps:spPr>
                        <a:xfrm>
                          <a:off x="0" y="0"/>
                          <a:ext cx="811530" cy="572770"/>
                        </a:xfrm>
                        <a:prstGeom prst="rect">
                          <a:avLst/>
                        </a:prstGeom>
                        <a:solidFill>
                          <a:schemeClr val="lt1"/>
                        </a:solidFill>
                        <a:ln w="6350">
                          <a:solidFill>
                            <a:prstClr val="black"/>
                          </a:solidFill>
                        </a:ln>
                      </wps:spPr>
                      <wps:txbx>
                        <w:txbxContent>
                          <w:p w14:paraId="102FAD23" w14:textId="77777777" w:rsidR="004A19CA" w:rsidRDefault="004A19CA" w:rsidP="004A19CA">
                            <w:pPr>
                              <w:jc w:val="center"/>
                            </w:pPr>
                            <w:r>
                              <w:t>VTM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69B456" id="Text Box 5" o:spid="_x0000_s1031" type="#_x0000_t202" style="position:absolute;left:0;text-align:left;margin-left:376.75pt;margin-top:11.2pt;width:63.9pt;height:4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" fillcolor="white [3201]" strokeweight=".5pt">
                <v:textbox>
                  <w:txbxContent>
                    <w:p w14:paraId="102FAD23" w14:textId="77777777" w:rsidR="004A19CA" w:rsidRDefault="004A19CA" w:rsidP="004A19CA">
                      <w:pPr>
                        <w:jc w:val="center"/>
                      </w:pPr>
                      <w:r>
                        <w:t>VTM</w:t>
                      </w:r>
                    </w:p>
                  </w:txbxContent>
                </v:textbox>
              </v:shape>
            </w:pict>
          </mc:Fallback>
        </mc:AlternateContent>
      </w:r>
      <w:r>
        <w:rPr>
          <w:noProof/>
          <w:lang w:val="en-GB"/>
        </w:rPr>
        <mc:AlternateContent>
          <mc:Choice Requires="wps">
            <w:drawing>
              <wp:anchor distT="0" distB="0" distL="114300" distR="114300" simplePos="0" relativeHeight="251675136" behindDoc="0" locked="0" layoutInCell="1" allowOverlap="1" wp14:anchorId="622F01C0" wp14:editId="406302E2">
                <wp:simplePos x="0" y="0"/>
                <wp:positionH relativeFrom="column">
                  <wp:posOffset>2671843</wp:posOffset>
                </wp:positionH>
                <wp:positionV relativeFrom="paragraph">
                  <wp:posOffset>508000</wp:posOffset>
                </wp:positionV>
                <wp:extent cx="710469" cy="276842"/>
                <wp:effectExtent l="0" t="0" r="0" b="0"/>
                <wp:wrapNone/>
                <wp:docPr id="15" name="Text Box 15"/>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15708B31"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F01C0" id="Text Box 15" o:spid="_x0000_s1032" type="#_x0000_t202" style="position:absolute;left:0;text-align:left;margin-left:210.4pt;margin-top:40pt;width:55.95pt;height:21.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" filled="f" stroked="f" strokeweight=".5pt">
                <v:textbox>
                  <w:txbxContent>
                    <w:p w14:paraId="15708B31"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76160" behindDoc="0" locked="0" layoutInCell="1" allowOverlap="1" wp14:anchorId="317273AA" wp14:editId="0ECC1940">
                <wp:simplePos x="0" y="0"/>
                <wp:positionH relativeFrom="column">
                  <wp:posOffset>2743524</wp:posOffset>
                </wp:positionH>
                <wp:positionV relativeFrom="paragraph">
                  <wp:posOffset>785212</wp:posOffset>
                </wp:positionV>
                <wp:extent cx="546008" cy="0"/>
                <wp:effectExtent l="0" t="76200" r="26035" b="95250"/>
                <wp:wrapNone/>
                <wp:docPr id="16" name="Straight Arrow Connector 16"/>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4F539307" id="Straight Arrow Connector 16" o:spid="_x0000_s1026" type="#_x0000_t32" style="position:absolute;margin-left:216.05pt;margin-top:61.85pt;width:43pt;height:0;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70016" behindDoc="0" locked="0" layoutInCell="1" allowOverlap="1" wp14:anchorId="46F17395" wp14:editId="37EBF1F9">
                <wp:simplePos x="0" y="0"/>
                <wp:positionH relativeFrom="column">
                  <wp:posOffset>1171575</wp:posOffset>
                </wp:positionH>
                <wp:positionV relativeFrom="paragraph">
                  <wp:posOffset>533290</wp:posOffset>
                </wp:positionV>
                <wp:extent cx="710469" cy="276842"/>
                <wp:effectExtent l="0" t="0" r="0" b="0"/>
                <wp:wrapNone/>
                <wp:docPr id="14" name="Text Box 14"/>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0D64E74D" w14:textId="77777777" w:rsidR="004A19CA" w:rsidRDefault="004A19CA" w:rsidP="004A19CA">
                            <w:r>
                              <w:t>Decode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17395" id="Text Box 14" o:spid="_x0000_s1033" type="#_x0000_t202" style="position:absolute;left:0;text-align:left;margin-left:92.25pt;margin-top:42pt;width:55.95pt;height:2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" filled="f" stroked="f" strokeweight=".5pt">
                <v:textbox>
                  <w:txbxContent>
                    <w:p w14:paraId="0D64E74D" w14:textId="77777777" w:rsidR="004A19CA" w:rsidRDefault="004A19CA" w:rsidP="004A19CA">
                      <w:r>
                        <w:t>Decode</w:t>
                      </w:r>
                    </w:p>
                  </w:txbxContent>
                </v:textbox>
              </v:shape>
            </w:pict>
          </mc:Fallback>
        </mc:AlternateContent>
      </w:r>
      <w:r>
        <w:rPr>
          <w:noProof/>
          <w:lang w:val="en-GB"/>
        </w:rPr>
        <mc:AlternateContent>
          <mc:Choice Requires="wps">
            <w:drawing>
              <wp:anchor distT="0" distB="0" distL="114300" distR="114300" simplePos="0" relativeHeight="251673088" behindDoc="0" locked="0" layoutInCell="1" allowOverlap="1" wp14:anchorId="71AEA4F0" wp14:editId="53FA6FF7">
                <wp:simplePos x="0" y="0"/>
                <wp:positionH relativeFrom="column">
                  <wp:posOffset>1171575</wp:posOffset>
                </wp:positionH>
                <wp:positionV relativeFrom="paragraph">
                  <wp:posOffset>27246</wp:posOffset>
                </wp:positionV>
                <wp:extent cx="710469" cy="276842"/>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6AF79055" w14:textId="77777777" w:rsidR="004A19CA" w:rsidRDefault="004A19CA" w:rsidP="004A19CA">
                            <w:r>
                              <w:t>Config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EA4F0" id="Text Box 12" o:spid="_x0000_s1034" type="#_x0000_t202" style="position:absolute;left:0;text-align:left;margin-left:92.25pt;margin-top:2.15pt;width:55.95pt;height:2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" filled="f" stroked="f" strokeweight=".5pt">
                <v:textbox>
                  <w:txbxContent>
                    <w:p w14:paraId="6AF79055" w14:textId="77777777" w:rsidR="004A19CA" w:rsidRDefault="004A19CA" w:rsidP="004A19CA">
                      <w:r>
                        <w:t>Config</w:t>
                      </w:r>
                    </w:p>
                  </w:txbxContent>
                </v:textbox>
              </v:shape>
            </w:pict>
          </mc:Fallback>
        </mc:AlternateContent>
      </w:r>
      <w:r>
        <w:rPr>
          <w:noProof/>
          <w:lang w:val="en-GB"/>
        </w:rPr>
        <mc:AlternateContent>
          <mc:Choice Requires="wps">
            <w:drawing>
              <wp:anchor distT="0" distB="0" distL="114300" distR="114300" simplePos="0" relativeHeight="251674112" behindDoc="0" locked="0" layoutInCell="1" allowOverlap="1" wp14:anchorId="49A63C68" wp14:editId="09684E48">
                <wp:simplePos x="0" y="0"/>
                <wp:positionH relativeFrom="column">
                  <wp:posOffset>1135394</wp:posOffset>
                </wp:positionH>
                <wp:positionV relativeFrom="paragraph">
                  <wp:posOffset>298450</wp:posOffset>
                </wp:positionV>
                <wp:extent cx="710469" cy="276842"/>
                <wp:effectExtent l="0" t="0" r="0" b="0"/>
                <wp:wrapNone/>
                <wp:docPr id="13" name="Text Box 13"/>
                <wp:cNvGraphicFramePr/>
                <a:graphic xmlns:a="http://schemas.openxmlformats.org/drawingml/2006/main">
                  <a:graphicData uri="http://schemas.microsoft.com/office/word/2010/wordprocessingShape">
                    <wps:wsp>
                      <wps:cNvSpPr txBox="1"/>
                      <wps:spPr>
                        <a:xfrm>
                          <a:off x="0" y="0"/>
                          <a:ext cx="710469" cy="276842"/>
                        </a:xfrm>
                        <a:prstGeom prst="rect">
                          <a:avLst/>
                        </a:prstGeom>
                        <a:noFill/>
                        <a:ln w="6350">
                          <a:noFill/>
                        </a:ln>
                      </wps:spPr>
                      <wps:txbx>
                        <w:txbxContent>
                          <w:p w14:paraId="7253A7FC" w14:textId="77777777" w:rsidR="004A19CA" w:rsidRDefault="004A19CA" w:rsidP="004A19CA">
                            <w:r>
                              <w:t>Allocate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63C68" id="Text Box 13" o:spid="_x0000_s1035" type="#_x0000_t202" style="position:absolute;left:0;text-align:left;margin-left:89.4pt;margin-top:23.5pt;width:55.95pt;height:2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" filled="f" stroked="f" strokeweight=".5pt">
                <v:textbox>
                  <w:txbxContent>
                    <w:p w14:paraId="7253A7FC" w14:textId="77777777" w:rsidR="004A19CA" w:rsidRDefault="004A19CA" w:rsidP="004A19CA">
                      <w:r>
                        <w:t>Allocate</w:t>
                      </w:r>
                    </w:p>
                  </w:txbxContent>
                </v:textbox>
              </v:shape>
            </w:pict>
          </mc:Fallback>
        </mc:AlternateContent>
      </w:r>
      <w:r>
        <w:rPr>
          <w:noProof/>
          <w:lang w:val="en-GB"/>
        </w:rPr>
        <mc:AlternateContent>
          <mc:Choice Requires="wps">
            <w:drawing>
              <wp:anchor distT="0" distB="0" distL="114300" distR="114300" simplePos="0" relativeHeight="251671040" behindDoc="0" locked="0" layoutInCell="1" allowOverlap="1" wp14:anchorId="018FD43C" wp14:editId="05CDBE7E">
                <wp:simplePos x="0" y="0"/>
                <wp:positionH relativeFrom="column">
                  <wp:posOffset>1207573</wp:posOffset>
                </wp:positionH>
                <wp:positionV relativeFrom="paragraph">
                  <wp:posOffset>785143</wp:posOffset>
                </wp:positionV>
                <wp:extent cx="546008" cy="0"/>
                <wp:effectExtent l="0" t="76200" r="26035" b="95250"/>
                <wp:wrapNone/>
                <wp:docPr id="10" name="Straight Arrow Connector 10"/>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17F6235E" id="Straight Arrow Connector 10" o:spid="_x0000_s1026" type="#_x0000_t32" style="position:absolute;margin-left:95.1pt;margin-top:61.8pt;width:43pt;height:0;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72064" behindDoc="0" locked="0" layoutInCell="1" allowOverlap="1" wp14:anchorId="4111A032" wp14:editId="5C3B7AE2">
                <wp:simplePos x="0" y="0"/>
                <wp:positionH relativeFrom="column">
                  <wp:posOffset>1207770</wp:posOffset>
                </wp:positionH>
                <wp:positionV relativeFrom="paragraph">
                  <wp:posOffset>527612</wp:posOffset>
                </wp:positionV>
                <wp:extent cx="546008" cy="0"/>
                <wp:effectExtent l="0" t="76200" r="26035" b="95250"/>
                <wp:wrapNone/>
                <wp:docPr id="11" name="Straight Arrow Connector 11"/>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5052837B" id="Straight Arrow Connector 11" o:spid="_x0000_s1026" type="#_x0000_t32" style="position:absolute;margin-left:95.1pt;margin-top:41.55pt;width:43pt;height:0;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8992" behindDoc="0" locked="0" layoutInCell="1" allowOverlap="1" wp14:anchorId="70E60D16" wp14:editId="4490EECA">
                <wp:simplePos x="0" y="0"/>
                <wp:positionH relativeFrom="column">
                  <wp:posOffset>1207902</wp:posOffset>
                </wp:positionH>
                <wp:positionV relativeFrom="paragraph">
                  <wp:posOffset>270510</wp:posOffset>
                </wp:positionV>
                <wp:extent cx="546008" cy="0"/>
                <wp:effectExtent l="0" t="76200" r="26035" b="95250"/>
                <wp:wrapNone/>
                <wp:docPr id="9" name="Straight Arrow Connector 9"/>
                <wp:cNvGraphicFramePr/>
                <a:graphic xmlns:a="http://schemas.openxmlformats.org/drawingml/2006/main">
                  <a:graphicData uri="http://schemas.microsoft.com/office/word/2010/wordprocessingShape">
                    <wps:wsp>
                      <wps:cNvCnPr/>
                      <wps:spPr>
                        <a:xfrm>
                          <a:off x="0" y="0"/>
                          <a:ext cx="546008"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shape w14:anchorId="6F025458" id="Straight Arrow Connector 9" o:spid="_x0000_s1026" type="#_x0000_t32" style="position:absolute;margin-left:95.1pt;margin-top:21.3pt;width:43pt;height:0;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" strokecolor="black [3200]" strokeweight="2pt">
                <v:stroke endarrow="block"/>
                <v:shadow on="t" color="black" opacity="24903f" origin=",.5" offset="0,.55556mm"/>
              </v:shape>
            </w:pict>
          </mc:Fallback>
        </mc:AlternateContent>
      </w:r>
      <w:r>
        <w:rPr>
          <w:noProof/>
          <w:lang w:val="en-GB"/>
        </w:rPr>
        <mc:AlternateContent>
          <mc:Choice Requires="wps">
            <w:drawing>
              <wp:anchor distT="0" distB="0" distL="114300" distR="114300" simplePos="0" relativeHeight="251664896" behindDoc="0" locked="0" layoutInCell="1" allowOverlap="1" wp14:anchorId="0725A782" wp14:editId="4A97DDD3">
                <wp:simplePos x="0" y="0"/>
                <wp:positionH relativeFrom="column">
                  <wp:posOffset>1780540</wp:posOffset>
                </wp:positionH>
                <wp:positionV relativeFrom="paragraph">
                  <wp:posOffset>156210</wp:posOffset>
                </wp:positionV>
                <wp:extent cx="934720" cy="2073910"/>
                <wp:effectExtent l="0" t="0" r="17780" b="21590"/>
                <wp:wrapNone/>
                <wp:docPr id="4" name="Text Box 4"/>
                <wp:cNvGraphicFramePr/>
                <a:graphic xmlns:a="http://schemas.openxmlformats.org/drawingml/2006/main">
                  <a:graphicData uri="http://schemas.microsoft.com/office/word/2010/wordprocessingShape">
                    <wps:wsp>
                      <wps:cNvSpPr txBox="1"/>
                      <wps:spPr>
                        <a:xfrm>
                          <a:off x="0" y="0"/>
                          <a:ext cx="934720" cy="2073910"/>
                        </a:xfrm>
                        <a:prstGeom prst="rect">
                          <a:avLst/>
                        </a:prstGeom>
                        <a:solidFill>
                          <a:schemeClr val="lt1"/>
                        </a:solidFill>
                        <a:ln w="6350">
                          <a:solidFill>
                            <a:prstClr val="black"/>
                          </a:solidFill>
                        </a:ln>
                      </wps:spPr>
                      <wps:txbx>
                        <w:txbxContent>
                          <w:p w14:paraId="20D997B7" w14:textId="77777777" w:rsidR="004A19CA" w:rsidRDefault="004A19CA" w:rsidP="004A19CA">
                            <w:pPr>
                              <w:jc w:val="center"/>
                            </w:pPr>
                            <w:r>
                              <w:t>Open MAX IL (with VDI extension)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725A782" id="Text Box 4" o:spid="_x0000_s1036" type="#_x0000_t202" style="position:absolute;left:0;text-align:left;margin-left:140.2pt;margin-top:12.3pt;width:73.6pt;height:163.3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" fillcolor="white [3201]" strokeweight=".5pt">
                <v:textbox>
                  <w:txbxContent>
                    <w:p w14:paraId="20D997B7" w14:textId="77777777" w:rsidR="004A19CA" w:rsidRDefault="004A19CA" w:rsidP="004A19CA">
                      <w:pPr>
                        <w:jc w:val="center"/>
                      </w:pPr>
                      <w:r>
                        <w:t>Open MAX IL (with VDI extension)</w:t>
                      </w:r>
                    </w:p>
                  </w:txbxContent>
                </v:textbox>
              </v:shape>
            </w:pict>
          </mc:Fallback>
        </mc:AlternateContent>
      </w:r>
      <w:r>
        <w:rPr>
          <w:noProof/>
          <w:lang w:val="en-GB"/>
        </w:rPr>
        <mc:AlternateContent>
          <mc:Choice Requires="wps">
            <w:drawing>
              <wp:anchor distT="0" distB="0" distL="114300" distR="114300" simplePos="0" relativeHeight="251663872" behindDoc="0" locked="0" layoutInCell="1" allowOverlap="1" wp14:anchorId="3F25B8F3" wp14:editId="25351F31">
                <wp:simplePos x="0" y="0"/>
                <wp:positionH relativeFrom="column">
                  <wp:posOffset>95857</wp:posOffset>
                </wp:positionH>
                <wp:positionV relativeFrom="paragraph">
                  <wp:posOffset>156267</wp:posOffset>
                </wp:positionV>
                <wp:extent cx="1112292" cy="2073910"/>
                <wp:effectExtent l="0" t="0" r="12065" b="21590"/>
                <wp:wrapNone/>
                <wp:docPr id="29" name="Text Box 29"/>
                <wp:cNvGraphicFramePr/>
                <a:graphic xmlns:a="http://schemas.openxmlformats.org/drawingml/2006/main">
                  <a:graphicData uri="http://schemas.microsoft.com/office/word/2010/wordprocessingShape">
                    <wps:wsp>
                      <wps:cNvSpPr txBox="1"/>
                      <wps:spPr>
                        <a:xfrm>
                          <a:off x="0" y="0"/>
                          <a:ext cx="1112292" cy="2073910"/>
                        </a:xfrm>
                        <a:prstGeom prst="rect">
                          <a:avLst/>
                        </a:prstGeom>
                        <a:solidFill>
                          <a:schemeClr val="lt1"/>
                        </a:solidFill>
                        <a:ln w="6350">
                          <a:solidFill>
                            <a:prstClr val="black"/>
                          </a:solidFill>
                        </a:ln>
                      </wps:spPr>
                      <wps:txbx>
                        <w:txbxContent>
                          <w:p w14:paraId="065AF30D" w14:textId="77777777" w:rsidR="004A19CA" w:rsidRDefault="004A19CA" w:rsidP="004A19CA">
                            <w:pPr>
                              <w:jc w:val="center"/>
                            </w:pPr>
                            <w:r>
                              <w:t>Sample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F25B8F3" id="Text Box 29" o:spid="_x0000_s1037" type="#_x0000_t202" style="position:absolute;left:0;text-align:left;margin-left:7.55pt;margin-top:12.3pt;width:87.6pt;height:163.3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" fillcolor="white [3201]" strokeweight=".5pt">
                <v:textbox>
                  <w:txbxContent>
                    <w:p w14:paraId="065AF30D" w14:textId="77777777" w:rsidR="004A19CA" w:rsidRDefault="004A19CA" w:rsidP="004A19CA">
                      <w:pPr>
                        <w:jc w:val="center"/>
                      </w:pPr>
                      <w:r>
                        <w:t>Sample App</w:t>
                      </w:r>
                    </w:p>
                  </w:txbxContent>
                </v:textbox>
              </v:shape>
            </w:pict>
          </mc:Fallback>
        </mc:AlternateContent>
      </w:r>
    </w:p>
    <w:p w14:paraId="7AE7F4E4" w14:textId="77777777" w:rsidR="004A19CA" w:rsidRPr="00442F62" w:rsidRDefault="004A19CA" w:rsidP="004A19CA">
      <w:pPr>
        <w:pStyle w:val="a2"/>
      </w:pPr>
    </w:p>
    <w:p w14:paraId="2FAAD64D" w14:textId="77777777" w:rsidR="004A19CA" w:rsidRDefault="004A19CA" w:rsidP="004A19CA"/>
    <w:p w14:paraId="47EC18D2" w14:textId="77777777" w:rsidR="004A19CA" w:rsidRPr="00442F62" w:rsidRDefault="004A19CA" w:rsidP="004A19CA"/>
    <w:p w14:paraId="478109C1" w14:textId="77777777" w:rsidR="004A19CA" w:rsidRDefault="004A19CA" w:rsidP="004A19CA">
      <w:pPr>
        <w:rPr>
          <w:rFonts w:ascii="Times New Roman" w:hAnsi="Times New Roman" w:cs="Times New Roman"/>
          <w:sz w:val="24"/>
          <w:lang w:val="en-GB"/>
        </w:rPr>
      </w:pPr>
    </w:p>
    <w:p w14:paraId="3C60064F" w14:textId="77777777" w:rsidR="004A19CA" w:rsidRDefault="004A19CA" w:rsidP="004A19CA">
      <w:pPr>
        <w:rPr>
          <w:rFonts w:ascii="Times New Roman" w:hAnsi="Times New Roman" w:cs="Times New Roman"/>
          <w:sz w:val="24"/>
          <w:lang w:val="en-GB"/>
        </w:rPr>
      </w:pPr>
    </w:p>
    <w:p w14:paraId="4ADECC55" w14:textId="77777777" w:rsidR="004A19CA" w:rsidRPr="007936DD" w:rsidRDefault="004A19CA" w:rsidP="004A19CA">
      <w:pPr>
        <w:rPr>
          <w:rFonts w:ascii="Times New Roman" w:hAnsi="Times New Roman" w:cs="Times New Roman"/>
          <w:sz w:val="24"/>
          <w:lang w:val="en-GB"/>
        </w:rPr>
      </w:pPr>
    </w:p>
    <w:p w14:paraId="6051A53B" w14:textId="77777777" w:rsidR="004A19CA" w:rsidRPr="003226C8" w:rsidRDefault="004A19CA" w:rsidP="004A19CA">
      <w:pPr>
        <w:rPr>
          <w:rFonts w:ascii="Times New Roman" w:hAnsi="Times New Roman" w:cs="Times New Roman"/>
          <w:sz w:val="24"/>
        </w:rPr>
      </w:pPr>
    </w:p>
    <w:p w14:paraId="04ABB01D" w14:textId="77777777" w:rsidR="00A52F34" w:rsidRDefault="00A52F34" w:rsidP="0018563E">
      <w:pPr>
        <w:rPr>
          <w:rFonts w:ascii="Times New Roman" w:hAnsi="Times New Roman" w:cs="Times New Roman"/>
          <w:sz w:val="24"/>
          <w:lang w:val="en-GB"/>
        </w:rPr>
      </w:pPr>
    </w:p>
    <w:sectPr w:rsidR="00A52F34" w:rsidSect="00BC1590">
      <w:headerReference w:type="default" r:id="rId54"/>
      <w:footerReference w:type="default" r:id="rId5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75EFC" w14:textId="77777777" w:rsidR="006827AA" w:rsidRDefault="006827AA" w:rsidP="009E784A">
      <w:r>
        <w:separator/>
      </w:r>
    </w:p>
  </w:endnote>
  <w:endnote w:type="continuationSeparator" w:id="0">
    <w:p w14:paraId="2D14903A" w14:textId="77777777" w:rsidR="006827AA" w:rsidRDefault="006827A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777FA5"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083E" w14:textId="77777777" w:rsidR="006827AA" w:rsidRDefault="006827AA" w:rsidP="009E784A">
      <w:r>
        <w:separator/>
      </w:r>
    </w:p>
  </w:footnote>
  <w:footnote w:type="continuationSeparator" w:id="0">
    <w:p w14:paraId="2A929F03" w14:textId="77777777" w:rsidR="006827AA" w:rsidRDefault="006827A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777FA5"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707DD7"/>
    <w:multiLevelType w:val="hybridMultilevel"/>
    <w:tmpl w:val="E2F674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0E1220"/>
    <w:multiLevelType w:val="multilevel"/>
    <w:tmpl w:val="00AC2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4"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C724C55"/>
    <w:multiLevelType w:val="hybridMultilevel"/>
    <w:tmpl w:val="E2100322"/>
    <w:lvl w:ilvl="0" w:tplc="E2F68508">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7" w15:restartNumberingAfterBreak="0">
    <w:nsid w:val="35E30284"/>
    <w:multiLevelType w:val="hybridMultilevel"/>
    <w:tmpl w:val="430EFA44"/>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2C43F0"/>
    <w:multiLevelType w:val="hybridMultilevel"/>
    <w:tmpl w:val="0D2A61A0"/>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87D4762"/>
    <w:multiLevelType w:val="hybridMultilevel"/>
    <w:tmpl w:val="7BDC2F8A"/>
    <w:lvl w:ilvl="0" w:tplc="052CE748">
      <w:start w:val="1"/>
      <w:numFmt w:val="bullet"/>
      <w:lvlText w:val="−"/>
      <w:lvlJc w:val="left"/>
      <w:pPr>
        <w:ind w:left="720" w:hanging="360"/>
      </w:pPr>
      <w:rPr>
        <w:rFonts w:ascii="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39864B2"/>
    <w:multiLevelType w:val="multilevel"/>
    <w:tmpl w:val="ECD8D81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9F173A3"/>
    <w:multiLevelType w:val="hybridMultilevel"/>
    <w:tmpl w:val="9E106212"/>
    <w:lvl w:ilvl="0" w:tplc="9216CE3E">
      <w:start w:val="1"/>
      <w:numFmt w:val="bullet"/>
      <w:lvlText w:val="-"/>
      <w:lvlJc w:val="left"/>
      <w:pPr>
        <w:ind w:left="720" w:hanging="360"/>
      </w:pPr>
      <w:rPr>
        <w:rFonts w:ascii="Times New Roman" w:eastAsia="MS Mincho"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71D6B0B"/>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9"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20"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1"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50571952">
    <w:abstractNumId w:val="13"/>
  </w:num>
  <w:num w:numId="2" w16cid:durableId="1708413973">
    <w:abstractNumId w:val="14"/>
  </w:num>
  <w:num w:numId="3" w16cid:durableId="1325165139">
    <w:abstractNumId w:val="15"/>
  </w:num>
  <w:num w:numId="4" w16cid:durableId="1281453877">
    <w:abstractNumId w:val="16"/>
  </w:num>
  <w:num w:numId="5" w16cid:durableId="1689407932">
    <w:abstractNumId w:val="11"/>
  </w:num>
  <w:num w:numId="6" w16cid:durableId="740180515">
    <w:abstractNumId w:val="6"/>
  </w:num>
  <w:num w:numId="7" w16cid:durableId="1951665244">
    <w:abstractNumId w:val="20"/>
  </w:num>
  <w:num w:numId="8" w16cid:durableId="1150246899">
    <w:abstractNumId w:val="8"/>
  </w:num>
  <w:num w:numId="9" w16cid:durableId="1702052486">
    <w:abstractNumId w:val="3"/>
  </w:num>
  <w:num w:numId="10" w16cid:durableId="1416825763">
    <w:abstractNumId w:val="19"/>
  </w:num>
  <w:num w:numId="11" w16cid:durableId="2120104735">
    <w:abstractNumId w:val="21"/>
  </w:num>
  <w:num w:numId="12" w16cid:durableId="1216962797">
    <w:abstractNumId w:val="4"/>
  </w:num>
  <w:num w:numId="13" w16cid:durableId="440227993">
    <w:abstractNumId w:val="10"/>
  </w:num>
  <w:num w:numId="14" w16cid:durableId="1331167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4726601">
    <w:abstractNumId w:val="17"/>
  </w:num>
  <w:num w:numId="16" w16cid:durableId="1859351980">
    <w:abstractNumId w:val="0"/>
  </w:num>
  <w:num w:numId="17" w16cid:durableId="1363168743">
    <w:abstractNumId w:val="7"/>
  </w:num>
  <w:num w:numId="18" w16cid:durableId="2142262603">
    <w:abstractNumId w:val="12"/>
  </w:num>
  <w:num w:numId="19" w16cid:durableId="841361378">
    <w:abstractNumId w:val="18"/>
  </w:num>
  <w:num w:numId="20" w16cid:durableId="1775129092">
    <w:abstractNumId w:val="2"/>
  </w:num>
  <w:num w:numId="21" w16cid:durableId="1540820012">
    <w:abstractNumId w:val="5"/>
  </w:num>
  <w:num w:numId="22" w16cid:durableId="816414687">
    <w:abstractNumId w:val="1"/>
  </w:num>
  <w:num w:numId="23" w16cid:durableId="18339087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7AEF"/>
    <w:rsid w:val="000807C5"/>
    <w:rsid w:val="00095A73"/>
    <w:rsid w:val="0009670C"/>
    <w:rsid w:val="000968DA"/>
    <w:rsid w:val="000C4286"/>
    <w:rsid w:val="000C78E6"/>
    <w:rsid w:val="000E506E"/>
    <w:rsid w:val="00107492"/>
    <w:rsid w:val="00165031"/>
    <w:rsid w:val="0017051E"/>
    <w:rsid w:val="0018563E"/>
    <w:rsid w:val="001902EF"/>
    <w:rsid w:val="00195FF0"/>
    <w:rsid w:val="00196997"/>
    <w:rsid w:val="001A0296"/>
    <w:rsid w:val="001A3361"/>
    <w:rsid w:val="001A44DF"/>
    <w:rsid w:val="001E18A9"/>
    <w:rsid w:val="001F20AC"/>
    <w:rsid w:val="0020148F"/>
    <w:rsid w:val="002218EE"/>
    <w:rsid w:val="0022230F"/>
    <w:rsid w:val="002448D6"/>
    <w:rsid w:val="00263789"/>
    <w:rsid w:val="0028189A"/>
    <w:rsid w:val="002B3AE8"/>
    <w:rsid w:val="002B77C4"/>
    <w:rsid w:val="002C7B3C"/>
    <w:rsid w:val="003109C6"/>
    <w:rsid w:val="00320B11"/>
    <w:rsid w:val="003226C8"/>
    <w:rsid w:val="003319FC"/>
    <w:rsid w:val="00385C5D"/>
    <w:rsid w:val="003B0FC6"/>
    <w:rsid w:val="003D503C"/>
    <w:rsid w:val="003F2D90"/>
    <w:rsid w:val="003F74E8"/>
    <w:rsid w:val="004265C9"/>
    <w:rsid w:val="00431631"/>
    <w:rsid w:val="0046169E"/>
    <w:rsid w:val="0048796F"/>
    <w:rsid w:val="00487E9F"/>
    <w:rsid w:val="004A19CA"/>
    <w:rsid w:val="004B40F3"/>
    <w:rsid w:val="004C352E"/>
    <w:rsid w:val="004E24BC"/>
    <w:rsid w:val="004E45B6"/>
    <w:rsid w:val="004E50BC"/>
    <w:rsid w:val="004F4B7E"/>
    <w:rsid w:val="004F5473"/>
    <w:rsid w:val="00503088"/>
    <w:rsid w:val="00540DEA"/>
    <w:rsid w:val="00560C83"/>
    <w:rsid w:val="005612C2"/>
    <w:rsid w:val="00572D89"/>
    <w:rsid w:val="00573232"/>
    <w:rsid w:val="00581ED9"/>
    <w:rsid w:val="005C0A18"/>
    <w:rsid w:val="005C0E64"/>
    <w:rsid w:val="005C2A51"/>
    <w:rsid w:val="005C47A6"/>
    <w:rsid w:val="005D541E"/>
    <w:rsid w:val="005D70D3"/>
    <w:rsid w:val="005E5F6A"/>
    <w:rsid w:val="00622C6C"/>
    <w:rsid w:val="0063127E"/>
    <w:rsid w:val="006334C9"/>
    <w:rsid w:val="00640106"/>
    <w:rsid w:val="00651912"/>
    <w:rsid w:val="00676058"/>
    <w:rsid w:val="00680708"/>
    <w:rsid w:val="006827AA"/>
    <w:rsid w:val="00683305"/>
    <w:rsid w:val="00695719"/>
    <w:rsid w:val="006C48B4"/>
    <w:rsid w:val="006D0E93"/>
    <w:rsid w:val="006F269A"/>
    <w:rsid w:val="0071128C"/>
    <w:rsid w:val="00717F81"/>
    <w:rsid w:val="007204A6"/>
    <w:rsid w:val="007346C1"/>
    <w:rsid w:val="00777FA5"/>
    <w:rsid w:val="00780581"/>
    <w:rsid w:val="00783CB6"/>
    <w:rsid w:val="00794901"/>
    <w:rsid w:val="007F537F"/>
    <w:rsid w:val="008025AB"/>
    <w:rsid w:val="00804D88"/>
    <w:rsid w:val="00805670"/>
    <w:rsid w:val="00854B3F"/>
    <w:rsid w:val="0086014F"/>
    <w:rsid w:val="00866697"/>
    <w:rsid w:val="00874211"/>
    <w:rsid w:val="00881CCB"/>
    <w:rsid w:val="008821A0"/>
    <w:rsid w:val="008B5ED1"/>
    <w:rsid w:val="008D673E"/>
    <w:rsid w:val="008E7795"/>
    <w:rsid w:val="009046CE"/>
    <w:rsid w:val="00954B0D"/>
    <w:rsid w:val="009636E0"/>
    <w:rsid w:val="00980E7B"/>
    <w:rsid w:val="009839B8"/>
    <w:rsid w:val="009934C7"/>
    <w:rsid w:val="009B09C2"/>
    <w:rsid w:val="009C464E"/>
    <w:rsid w:val="009C5AAC"/>
    <w:rsid w:val="009D1346"/>
    <w:rsid w:val="009D534B"/>
    <w:rsid w:val="009D5D9F"/>
    <w:rsid w:val="009E3486"/>
    <w:rsid w:val="009E784A"/>
    <w:rsid w:val="00A232F6"/>
    <w:rsid w:val="00A42F50"/>
    <w:rsid w:val="00A52F34"/>
    <w:rsid w:val="00A67507"/>
    <w:rsid w:val="00A732B8"/>
    <w:rsid w:val="00A764E1"/>
    <w:rsid w:val="00A95E5C"/>
    <w:rsid w:val="00AB179A"/>
    <w:rsid w:val="00AF59A4"/>
    <w:rsid w:val="00B10D58"/>
    <w:rsid w:val="00B14704"/>
    <w:rsid w:val="00B24CCE"/>
    <w:rsid w:val="00B55E74"/>
    <w:rsid w:val="00B62642"/>
    <w:rsid w:val="00BA60FC"/>
    <w:rsid w:val="00BC1590"/>
    <w:rsid w:val="00BC625E"/>
    <w:rsid w:val="00C51A05"/>
    <w:rsid w:val="00C955C7"/>
    <w:rsid w:val="00CB0B8E"/>
    <w:rsid w:val="00CB798F"/>
    <w:rsid w:val="00CD2E1C"/>
    <w:rsid w:val="00CD36BE"/>
    <w:rsid w:val="00CF1629"/>
    <w:rsid w:val="00CF2176"/>
    <w:rsid w:val="00D437AA"/>
    <w:rsid w:val="00D4754B"/>
    <w:rsid w:val="00D709E9"/>
    <w:rsid w:val="00D8511F"/>
    <w:rsid w:val="00DB74F0"/>
    <w:rsid w:val="00DE1C49"/>
    <w:rsid w:val="00E320F0"/>
    <w:rsid w:val="00E41BD5"/>
    <w:rsid w:val="00E565AB"/>
    <w:rsid w:val="00E81AC6"/>
    <w:rsid w:val="00E843CE"/>
    <w:rsid w:val="00E9084D"/>
    <w:rsid w:val="00E9507F"/>
    <w:rsid w:val="00E95F2D"/>
    <w:rsid w:val="00E965CC"/>
    <w:rsid w:val="00EA1211"/>
    <w:rsid w:val="00EA12EF"/>
    <w:rsid w:val="00EB0A7A"/>
    <w:rsid w:val="00EF2D59"/>
    <w:rsid w:val="00F03F9B"/>
    <w:rsid w:val="00F419DA"/>
    <w:rsid w:val="00F45B1B"/>
    <w:rsid w:val="00F62C72"/>
    <w:rsid w:val="00F70420"/>
    <w:rsid w:val="00F73309"/>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83CB6"/>
    <w:pPr>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
    <w:basedOn w:val="Normal"/>
    <w:next w:val="Normal"/>
    <w:link w:val="CaptionChar"/>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character" w:customStyle="1" w:styleId="CaptionChar">
    <w:name w:val="Caption Char"/>
    <w:aliases w:val="FigureCaption Char"/>
    <w:link w:val="Caption"/>
    <w:uiPriority w:val="35"/>
    <w:locked/>
    <w:rsid w:val="004A19CA"/>
    <w:rPr>
      <w:rFonts w:ascii="Times New Roman" w:eastAsia="Times New Roman" w:hAnsi="Times New Roman" w:cs="Times New Roman"/>
      <w:i/>
      <w:iCs/>
      <w:color w:val="1F497D" w:themeColor="text2"/>
      <w:sz w:val="18"/>
      <w:szCs w:val="18"/>
    </w:rPr>
  </w:style>
  <w:style w:type="character" w:customStyle="1" w:styleId="ListParagraphChar">
    <w:name w:val="List Paragraph Char"/>
    <w:basedOn w:val="DefaultParagraphFont"/>
    <w:link w:val="ListParagraph"/>
    <w:uiPriority w:val="34"/>
    <w:qFormat/>
    <w:locked/>
    <w:rsid w:val="004A19CA"/>
    <w:rPr>
      <w:rFonts w:ascii="Cambria" w:eastAsia="Arial" w:hAnsi="Cambria" w:cs="Arial"/>
      <w:lang w:eastAsia="zh-CN"/>
    </w:rPr>
  </w:style>
  <w:style w:type="paragraph" w:customStyle="1" w:styleId="ANNEX">
    <w:name w:val="ANNEX"/>
    <w:basedOn w:val="Normal"/>
    <w:rsid w:val="004A19CA"/>
    <w:pPr>
      <w:widowControl/>
      <w:numPr>
        <w:numId w:val="19"/>
      </w:numPr>
      <w:autoSpaceDE/>
      <w:autoSpaceDN/>
      <w:spacing w:after="0"/>
    </w:pPr>
    <w:rPr>
      <w:rFonts w:ascii="Times New Roman" w:eastAsia="MS Mincho" w:hAnsi="Times New Roman" w:cs="Times New Roman"/>
      <w:sz w:val="24"/>
      <w:szCs w:val="24"/>
    </w:rPr>
  </w:style>
  <w:style w:type="paragraph" w:customStyle="1" w:styleId="a2">
    <w:name w:val="a2"/>
    <w:basedOn w:val="Normal"/>
    <w:rsid w:val="004A19CA"/>
    <w:pPr>
      <w:widowControl/>
      <w:numPr>
        <w:ilvl w:val="1"/>
        <w:numId w:val="19"/>
      </w:numPr>
      <w:autoSpaceDE/>
      <w:autoSpaceDN/>
      <w:spacing w:after="0"/>
    </w:pPr>
    <w:rPr>
      <w:rFonts w:ascii="Times New Roman" w:eastAsia="MS Mincho" w:hAnsi="Times New Roman" w:cs="Times New Roman"/>
      <w:sz w:val="24"/>
      <w:szCs w:val="24"/>
    </w:rPr>
  </w:style>
  <w:style w:type="paragraph" w:customStyle="1" w:styleId="a3">
    <w:name w:val="a3"/>
    <w:basedOn w:val="Normal"/>
    <w:rsid w:val="004A19CA"/>
    <w:pPr>
      <w:widowControl/>
      <w:numPr>
        <w:ilvl w:val="2"/>
        <w:numId w:val="19"/>
      </w:numPr>
      <w:autoSpaceDE/>
      <w:autoSpaceDN/>
      <w:spacing w:after="0"/>
    </w:pPr>
    <w:rPr>
      <w:rFonts w:ascii="Times New Roman" w:eastAsia="MS Mincho" w:hAnsi="Times New Roman" w:cs="Times New Roman"/>
      <w:sz w:val="24"/>
      <w:szCs w:val="24"/>
    </w:rPr>
  </w:style>
  <w:style w:type="paragraph" w:customStyle="1" w:styleId="a4">
    <w:name w:val="a4"/>
    <w:basedOn w:val="Normal"/>
    <w:rsid w:val="004A19CA"/>
    <w:pPr>
      <w:widowControl/>
      <w:numPr>
        <w:ilvl w:val="3"/>
        <w:numId w:val="19"/>
      </w:numPr>
      <w:autoSpaceDE/>
      <w:autoSpaceDN/>
      <w:spacing w:after="0"/>
    </w:pPr>
    <w:rPr>
      <w:rFonts w:ascii="Times New Roman" w:eastAsia="MS Mincho" w:hAnsi="Times New Roman" w:cs="Times New Roman"/>
      <w:sz w:val="24"/>
      <w:szCs w:val="24"/>
    </w:rPr>
  </w:style>
  <w:style w:type="paragraph" w:customStyle="1" w:styleId="a5">
    <w:name w:val="a5"/>
    <w:basedOn w:val="Normal"/>
    <w:rsid w:val="004A19CA"/>
    <w:pPr>
      <w:widowControl/>
      <w:numPr>
        <w:ilvl w:val="4"/>
        <w:numId w:val="19"/>
      </w:numPr>
      <w:autoSpaceDE/>
      <w:autoSpaceDN/>
      <w:spacing w:after="0"/>
    </w:pPr>
    <w:rPr>
      <w:rFonts w:ascii="Times New Roman" w:eastAsia="MS Mincho" w:hAnsi="Times New Roman" w:cs="Times New Roman"/>
      <w:sz w:val="24"/>
      <w:szCs w:val="24"/>
    </w:rPr>
  </w:style>
  <w:style w:type="paragraph" w:customStyle="1" w:styleId="a6">
    <w:name w:val="a6"/>
    <w:basedOn w:val="Normal"/>
    <w:rsid w:val="004A19CA"/>
    <w:pPr>
      <w:widowControl/>
      <w:numPr>
        <w:ilvl w:val="5"/>
        <w:numId w:val="19"/>
      </w:numPr>
      <w:autoSpaceDE/>
      <w:autoSpaceDN/>
      <w:spacing w:after="0"/>
    </w:pPr>
    <w:rPr>
      <w:rFonts w:ascii="Times New Roman" w:eastAsia="MS Mincho" w:hAnsi="Times New Roman" w:cs="Times New Roman"/>
      <w:sz w:val="24"/>
      <w:szCs w:val="24"/>
    </w:rPr>
  </w:style>
  <w:style w:type="paragraph" w:styleId="Revision">
    <w:name w:val="Revision"/>
    <w:hidden/>
    <w:uiPriority w:val="99"/>
    <w:semiHidden/>
    <w:rsid w:val="001A3361"/>
    <w:pPr>
      <w:widowControl/>
      <w:autoSpaceDE/>
      <w:autoSpaceDN/>
    </w:pPr>
    <w:rPr>
      <w:rFonts w:ascii="Cambria" w:eastAsia="Arial" w:hAnsi="Cambr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mpegx.int-evry.fr/software/MPEG/Systems/VideoDecodingInterface/beamconf" TargetMode="External"/><Relationship Id="rId26" Type="http://schemas.openxmlformats.org/officeDocument/2006/relationships/hyperlink" Target="https://github.com/KhronosGroup/OpenMAX-IL-Registry" TargetMode="External"/><Relationship Id="rId39" Type="http://schemas.openxmlformats.org/officeDocument/2006/relationships/image" Target="media/image5.png"/><Relationship Id="rId21" Type="http://schemas.openxmlformats.org/officeDocument/2006/relationships/hyperlink" Target="http://mpegx.int-evry.fr/software/MPEG/Systems/VideoDecodingInterface/libbeam/-/tree/staging" TargetMode="External"/><Relationship Id="rId34" Type="http://schemas.openxmlformats.org/officeDocument/2006/relationships/hyperlink" Target="https://github.com/intel/omx_comp" TargetMode="External"/><Relationship Id="rId42" Type="http://schemas.openxmlformats.org/officeDocument/2006/relationships/hyperlink" Target="https://sourceforge.net/p/omxil/omxil/ci/master/tree/COPYING" TargetMode="External"/><Relationship Id="rId47" Type="http://schemas.openxmlformats.org/officeDocument/2006/relationships/hyperlink" Target="https://github.com/intel/omxil_core" TargetMode="External"/><Relationship Id="rId50" Type="http://schemas.openxmlformats.org/officeDocument/2006/relationships/hyperlink" Target="https://android.googlesource.com/platform/frameworks/av/+/refs/heads/master/media/libstagefright/NOTICE"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mpegx.int-evry.fr/software/MPEG/Systems/VideoDecodingInterface/libbeam" TargetMode="External"/><Relationship Id="rId29" Type="http://schemas.openxmlformats.org/officeDocument/2006/relationships/hyperlink" Target="https://en.wikipedia.org/w/index.php?title=OpenMAX&amp;oldid=953004646" TargetMode="External"/><Relationship Id="rId11" Type="http://schemas.openxmlformats.org/officeDocument/2006/relationships/image" Target="media/image1.jpeg"/><Relationship Id="rId24" Type="http://schemas.openxmlformats.org/officeDocument/2006/relationships/hyperlink" Target="http://mpegx.int-evry.fr/software/MPEG/Systems/VideoDecodingInterface/test-vectors" TargetMode="External"/><Relationship Id="rId32" Type="http://schemas.openxmlformats.org/officeDocument/2006/relationships/hyperlink" Target="http://omxil.sourceforge.net/" TargetMode="External"/><Relationship Id="rId37" Type="http://schemas.openxmlformats.org/officeDocument/2006/relationships/hyperlink" Target="https://github.com/tizonia/tizonia-openmax-il" TargetMode="External"/><Relationship Id="rId40" Type="http://schemas.openxmlformats.org/officeDocument/2006/relationships/hyperlink" Target="http://omxil.sourceforge.net/" TargetMode="External"/><Relationship Id="rId45" Type="http://schemas.openxmlformats.org/officeDocument/2006/relationships/hyperlink" Target="https://sourceforge.net/p/limoa/limoa/ci/master/tree/COPYING" TargetMode="External"/><Relationship Id="rId53" Type="http://schemas.openxmlformats.org/officeDocument/2006/relationships/hyperlink" Target="https://github.com/tizonia/tizonia-openmax-il/blob/master/COPYING.LESSER.md"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mpegx.int-evry.fr/software/MPEG/Systems/VideoDecodingInterface/test-vect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PowerPoint_Slide.sldx"/><Relationship Id="rId22" Type="http://schemas.openxmlformats.org/officeDocument/2006/relationships/hyperlink" Target="http://mpegx.int-evry.fr/software/MPEG/Systems/VideoDecodingInterface/beamop" TargetMode="External"/><Relationship Id="rId27" Type="http://schemas.openxmlformats.org/officeDocument/2006/relationships/hyperlink" Target="https://github.com/KhronosGroup/OpenMAX-IL-Registry/tree/master/api" TargetMode="External"/><Relationship Id="rId30" Type="http://schemas.openxmlformats.org/officeDocument/2006/relationships/hyperlink" Target="https://en.wikipedia.org/wiki/C_(programming_language)" TargetMode="External"/><Relationship Id="rId35" Type="http://schemas.openxmlformats.org/officeDocument/2006/relationships/hyperlink" Target="https://github.com/intel/omx_comp" TargetMode="External"/><Relationship Id="rId43" Type="http://schemas.openxmlformats.org/officeDocument/2006/relationships/hyperlink" Target="http://limoa.sourceforge.net/" TargetMode="External"/><Relationship Id="rId48" Type="http://schemas.openxmlformats.org/officeDocument/2006/relationships/hyperlink" Target="https://source.android.com/devices/media"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tizonia.org/"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Systems/VideoDecodingInterface/beamop" TargetMode="External"/><Relationship Id="rId25" Type="http://schemas.openxmlformats.org/officeDocument/2006/relationships/hyperlink" Target="http://mpegx.int-evry.fr/software/users/sign_in" TargetMode="External"/><Relationship Id="rId33" Type="http://schemas.openxmlformats.org/officeDocument/2006/relationships/hyperlink" Target="http://limoa.sourceforge.net/" TargetMode="External"/><Relationship Id="rId38" Type="http://schemas.openxmlformats.org/officeDocument/2006/relationships/hyperlink" Target="https://github.com/tizonia/tizonia-openmax-il/wiki/Skema" TargetMode="External"/><Relationship Id="rId46" Type="http://schemas.openxmlformats.org/officeDocument/2006/relationships/hyperlink" Target="https://github.com/intel/omxil_core" TargetMode="External"/><Relationship Id="rId20" Type="http://schemas.openxmlformats.org/officeDocument/2006/relationships/hyperlink" Target="http://mpegx.int-evry.fr/software/MPEG/Systems/VideoDecodingInterface/libbeam/-/tree/staging" TargetMode="External"/><Relationship Id="rId41" Type="http://schemas.openxmlformats.org/officeDocument/2006/relationships/hyperlink" Target="https://sourceforge.net/p/omxil/_list/git"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mpegx.int-evry.fr/software/MPEG/Systems/VideoDecodingInterface/beamconf" TargetMode="External"/><Relationship Id="rId28" Type="http://schemas.openxmlformats.org/officeDocument/2006/relationships/hyperlink" Target="https://github.com/KhronosGroup/OpenMAX-IL-Registry/tree/master/extensions" TargetMode="External"/><Relationship Id="rId36" Type="http://schemas.openxmlformats.org/officeDocument/2006/relationships/hyperlink" Target="https://android.googlesource.com/platform/frameworks/av/+/nougat-mr2.1-release/media/libstagefright/omx/" TargetMode="External"/><Relationship Id="rId49" Type="http://schemas.openxmlformats.org/officeDocument/2006/relationships/hyperlink" Target="https://android.googlesource.com/platform/frameworks/av/+/refs/heads/master/media/libstagefright" TargetMode="External"/><Relationship Id="rId57" Type="http://schemas.microsoft.com/office/2011/relationships/people" Target="people.xml"/><Relationship Id="rId10" Type="http://schemas.openxmlformats.org/officeDocument/2006/relationships/endnotes" Target="endnotes.xml"/><Relationship Id="rId31" Type="http://schemas.openxmlformats.org/officeDocument/2006/relationships/image" Target="media/image4.emf"/><Relationship Id="rId44" Type="http://schemas.openxmlformats.org/officeDocument/2006/relationships/hyperlink" Target="https://sourceforge.net/p/limoa/_list/git" TargetMode="External"/><Relationship Id="rId52" Type="http://schemas.openxmlformats.org/officeDocument/2006/relationships/hyperlink" Target="https://github.com/tizonia/tizonia-openmax-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BF660-8CF5-46D7-B66D-026CB16E2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81A49-45D0-4F1A-A5E2-5B3199C0B86B}">
  <ds:schemaRefs>
    <ds:schemaRef ds:uri="http://purl.org/dc/terms/"/>
    <ds:schemaRef ds:uri="http://schemas.microsoft.com/office/infopath/2007/PartnerControls"/>
    <ds:schemaRef ds:uri="http://schemas.openxmlformats.org/package/2006/metadata/core-properties"/>
    <ds:schemaRef ds:uri="c872df49-ebad-488d-a324-025e4f6ab39d"/>
    <ds:schemaRef ds:uri="229579ab-57a9-4bef-bc1b-2624410c5e1c"/>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4.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2967</Words>
  <Characters>16912</Characters>
  <Application>Microsoft Office Word</Application>
  <DocSecurity>0</DocSecurity>
  <Lines>140</Lines>
  <Paragraphs>39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Procedures for standard development and software of ISO/IEC 23090-13</vt:lpstr>
      <vt:lpstr/>
    </vt:vector>
  </TitlesOfParts>
  <Manager/>
  <Company/>
  <LinksUpToDate>false</LinksUpToDate>
  <CharactersWithSpaces>19840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Procedures for standard development and software of ISO/IEC 23090-13</dc:title>
  <dc:subject/>
  <dc:creator>Emmanuel Thomas</dc:creator>
  <cp:keywords/>
  <dc:description/>
  <cp:lastModifiedBy>Emmanuel Thomas</cp:lastModifiedBy>
  <cp:revision>40</cp:revision>
  <dcterms:created xsi:type="dcterms:W3CDTF">2022-01-21T14:25:00Z</dcterms:created>
  <dcterms:modified xsi:type="dcterms:W3CDTF">2022-10-28T12:13:00Z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0746</vt:lpwstr>
  </property>
  <property fmtid="{D5CDD505-2E9C-101B-9397-08002B2CF9AE}" pid="3" name="MDMSNumber">
    <vt:lpwstr>22025</vt:lpwstr>
  </property>
  <property fmtid="{D5CDD505-2E9C-101B-9397-08002B2CF9AE}" pid="4" name="ContentTypeId">
    <vt:lpwstr>0x010100598371A9B2F58942932503DC52E58014</vt:lpwstr>
  </property>
  <property fmtid="{D5CDD505-2E9C-101B-9397-08002B2CF9AE}" pid="5" name="MediaServiceImageTags">
    <vt:lpwstr/>
  </property>
</Properties>
</file>