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FAABB" w14:textId="4F645567"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E07FB3">
        <w:rPr>
          <w:rFonts w:ascii="Times New Roman" w:hAnsi="Times New Roman" w:cs="Times New Roman"/>
          <w:spacing w:val="28"/>
          <w:w w:val="115"/>
          <w:sz w:val="48"/>
          <w:szCs w:val="48"/>
          <w:u w:val="thick"/>
          <w:lang w:val="en-GB"/>
        </w:rPr>
        <w:t>0741</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786D47BC"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E07FB3">
        <w:rPr>
          <w:rFonts w:ascii="Times New Roman" w:hAnsi="Times New Roman"/>
          <w:snapToGrid w:val="0"/>
          <w:sz w:val="24"/>
          <w:szCs w:val="24"/>
          <w:lang w:val="en-GB"/>
        </w:rPr>
        <w:t>Technologies under Consideration for ISO/IEC 14496-12</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3AC6EB69"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r w:rsidR="005A3F69">
        <w:rPr>
          <w:noProof/>
          <w:snapToGrid w:val="0"/>
          <w:lang w:val="en-GB"/>
        </w:rPr>
        <w:t>2022-11-28</w:t>
      </w:r>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4ADC7BA8"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5A3F69">
        <w:rPr>
          <w:noProof/>
          <w:snapToGrid w:val="0"/>
          <w:lang w:val="en-GB"/>
        </w:rPr>
        <w:t>92</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t>young.L @ samsung . com</w:t>
      </w:r>
    </w:p>
    <w:p w14:paraId="3AFC25A4" w14:textId="39B12341"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9F53E1">
          <w:headerReference w:type="even" r:id="rId15"/>
          <w:headerReference w:type="default" r:id="rId16"/>
          <w:footerReference w:type="even" r:id="rId17"/>
          <w:footerReference w:type="default" r:id="rId18"/>
          <w:headerReference w:type="first" r:id="rId19"/>
          <w:footerReference w:type="first" r:id="rId20"/>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0780B2CD"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E07FB3">
        <w:rPr>
          <w:rFonts w:eastAsia="SimSun"/>
          <w:b/>
          <w:sz w:val="48"/>
          <w:lang w:val="en-GB" w:eastAsia="zh-CN"/>
        </w:rPr>
        <w:t>0741</w:t>
      </w:r>
      <w:r w:rsidR="00072068" w:rsidRPr="00504A4F">
        <w:rPr>
          <w:rFonts w:eastAsia="SimSun"/>
          <w:b/>
          <w:sz w:val="48"/>
          <w:lang w:val="en-GB" w:eastAsia="zh-CN"/>
        </w:rPr>
        <w:fldChar w:fldCharType="end"/>
      </w:r>
    </w:p>
    <w:p w14:paraId="608F319F" w14:textId="5D5B28A4"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5A3F69">
        <w:rPr>
          <w:rFonts w:eastAsia="SimSun"/>
          <w:b/>
          <w:noProof/>
          <w:sz w:val="28"/>
          <w:lang w:val="en-GB" w:eastAsia="zh-CN"/>
        </w:rPr>
        <w:t>November 2022</w:t>
      </w:r>
      <w:r w:rsidRPr="00504A4F">
        <w:rPr>
          <w:rFonts w:eastAsia="SimSun"/>
          <w:b/>
          <w:sz w:val="28"/>
          <w:lang w:val="en-GB" w:eastAsia="zh-CN"/>
        </w:rPr>
        <w:fldChar w:fldCharType="end"/>
      </w:r>
      <w:r w:rsidR="009F53E1" w:rsidRPr="00504A4F">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6D4286E3"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E07FB3">
              <w:rPr>
                <w:b/>
                <w:lang w:val="en-GB"/>
              </w:rPr>
              <w:t>Technologies under Consideration for ISO/IEC 14496-12</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0D3304A2" w:rsidR="009F53E1" w:rsidRPr="00C955C7" w:rsidRDefault="007E512F" w:rsidP="007A036C">
            <w:pPr>
              <w:suppressAutoHyphens/>
              <w:rPr>
                <w:b/>
                <w:lang w:val="en-GB"/>
              </w:rPr>
            </w:pPr>
            <w:r>
              <w:rPr>
                <w:b/>
                <w:lang w:val="en-GB"/>
              </w:rPr>
              <w:t>2</w:t>
            </w:r>
            <w:r w:rsidR="00B9257F">
              <w:rPr>
                <w:b/>
                <w:lang w:val="en-GB"/>
              </w:rPr>
              <w:t>2020</w:t>
            </w:r>
            <w:bookmarkStart w:id="1" w:name="_GoBack"/>
            <w:bookmarkEnd w:id="1"/>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6A37F7">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244DF469" w14:textId="77777777" w:rsidR="00A741D6" w:rsidRPr="00251473" w:rsidRDefault="00A741D6" w:rsidP="00A741D6">
      <w:pPr>
        <w:rPr>
          <w:lang w:val="en-GB"/>
        </w:rPr>
      </w:pPr>
      <w:r w:rsidRPr="00251473">
        <w:rPr>
          <w:lang w:val="en-GB"/>
        </w:rPr>
        <w:t>The document contains following technologies under consideration for the ISO base media file format (ISO/IEC 14496-12):</w:t>
      </w:r>
    </w:p>
    <w:p w14:paraId="34DB0153" w14:textId="5688F574" w:rsidR="00E07FB3" w:rsidRDefault="00A741D6">
      <w:pPr>
        <w:pStyle w:val="TOC1"/>
        <w:rPr>
          <w:rFonts w:asciiTheme="minorHAnsi" w:eastAsiaTheme="minorEastAsia" w:hAnsiTheme="minorHAnsi" w:cstheme="minorBidi"/>
          <w:noProof/>
          <w:lang w:val="fr-FR" w:eastAsia="fr-FR"/>
        </w:rPr>
      </w:pPr>
      <w:r w:rsidRPr="00251473">
        <w:rPr>
          <w:lang w:val="en-GB"/>
        </w:rPr>
        <w:fldChar w:fldCharType="begin"/>
      </w:r>
      <w:r w:rsidRPr="00251473">
        <w:rPr>
          <w:lang w:val="en-GB"/>
        </w:rPr>
        <w:instrText xml:space="preserve"> TOC \o "1-1" \h \z </w:instrText>
      </w:r>
      <w:r w:rsidRPr="00251473">
        <w:rPr>
          <w:lang w:val="en-GB"/>
        </w:rPr>
        <w:fldChar w:fldCharType="separate"/>
      </w:r>
      <w:hyperlink w:anchor="_Toc119686662" w:history="1">
        <w:r w:rsidR="00E07FB3" w:rsidRPr="00580324">
          <w:rPr>
            <w:rStyle w:val="Hyperlink"/>
            <w:noProof/>
          </w:rPr>
          <w:t>1</w:t>
        </w:r>
        <w:r w:rsidR="00E07FB3">
          <w:rPr>
            <w:rFonts w:asciiTheme="minorHAnsi" w:eastAsiaTheme="minorEastAsia" w:hAnsiTheme="minorHAnsi" w:cstheme="minorBidi"/>
            <w:noProof/>
            <w:lang w:val="fr-FR" w:eastAsia="fr-FR"/>
          </w:rPr>
          <w:tab/>
        </w:r>
        <w:r w:rsidR="00E07FB3" w:rsidRPr="00580324">
          <w:rPr>
            <w:rStyle w:val="Hyperlink"/>
            <w:noProof/>
          </w:rPr>
          <w:t>Handling lost or corrupted samples using a sample group for corrupted samples</w:t>
        </w:r>
        <w:r w:rsidR="00E07FB3">
          <w:rPr>
            <w:noProof/>
            <w:webHidden/>
          </w:rPr>
          <w:tab/>
        </w:r>
        <w:r w:rsidR="00E07FB3">
          <w:rPr>
            <w:noProof/>
            <w:webHidden/>
          </w:rPr>
          <w:fldChar w:fldCharType="begin"/>
        </w:r>
        <w:r w:rsidR="00E07FB3">
          <w:rPr>
            <w:noProof/>
            <w:webHidden/>
          </w:rPr>
          <w:instrText xml:space="preserve"> PAGEREF _Toc119686662 \h </w:instrText>
        </w:r>
        <w:r w:rsidR="00E07FB3">
          <w:rPr>
            <w:noProof/>
            <w:webHidden/>
          </w:rPr>
        </w:r>
        <w:r w:rsidR="00E07FB3">
          <w:rPr>
            <w:noProof/>
            <w:webHidden/>
          </w:rPr>
          <w:fldChar w:fldCharType="separate"/>
        </w:r>
        <w:r w:rsidR="00E07FB3">
          <w:rPr>
            <w:noProof/>
            <w:webHidden/>
          </w:rPr>
          <w:t>2</w:t>
        </w:r>
        <w:r w:rsidR="00E07FB3">
          <w:rPr>
            <w:noProof/>
            <w:webHidden/>
          </w:rPr>
          <w:fldChar w:fldCharType="end"/>
        </w:r>
      </w:hyperlink>
    </w:p>
    <w:p w14:paraId="50CE9622" w14:textId="4F83AAE0" w:rsidR="00E07FB3" w:rsidRDefault="00962985">
      <w:pPr>
        <w:pStyle w:val="TOC1"/>
        <w:rPr>
          <w:rFonts w:asciiTheme="minorHAnsi" w:eastAsiaTheme="minorEastAsia" w:hAnsiTheme="minorHAnsi" w:cstheme="minorBidi"/>
          <w:noProof/>
          <w:lang w:val="fr-FR" w:eastAsia="fr-FR"/>
        </w:rPr>
      </w:pPr>
      <w:hyperlink w:anchor="_Toc119686663" w:history="1">
        <w:r w:rsidR="00E07FB3" w:rsidRPr="00580324">
          <w:rPr>
            <w:rStyle w:val="Hyperlink"/>
            <w:noProof/>
          </w:rPr>
          <w:t>2</w:t>
        </w:r>
        <w:r w:rsidR="00E07FB3">
          <w:rPr>
            <w:rFonts w:asciiTheme="minorHAnsi" w:eastAsiaTheme="minorEastAsia" w:hAnsiTheme="minorHAnsi" w:cstheme="minorBidi"/>
            <w:noProof/>
            <w:lang w:val="fr-FR" w:eastAsia="fr-FR"/>
          </w:rPr>
          <w:tab/>
        </w:r>
        <w:r w:rsidR="00E07FB3" w:rsidRPr="00580324">
          <w:rPr>
            <w:rStyle w:val="Hyperlink"/>
            <w:noProof/>
          </w:rPr>
          <w:t>Edit lists and movie fragments</w:t>
        </w:r>
        <w:r w:rsidR="00E07FB3">
          <w:rPr>
            <w:noProof/>
            <w:webHidden/>
          </w:rPr>
          <w:tab/>
        </w:r>
        <w:r w:rsidR="00E07FB3">
          <w:rPr>
            <w:noProof/>
            <w:webHidden/>
          </w:rPr>
          <w:fldChar w:fldCharType="begin"/>
        </w:r>
        <w:r w:rsidR="00E07FB3">
          <w:rPr>
            <w:noProof/>
            <w:webHidden/>
          </w:rPr>
          <w:instrText xml:space="preserve"> PAGEREF _Toc119686663 \h </w:instrText>
        </w:r>
        <w:r w:rsidR="00E07FB3">
          <w:rPr>
            <w:noProof/>
            <w:webHidden/>
          </w:rPr>
        </w:r>
        <w:r w:rsidR="00E07FB3">
          <w:rPr>
            <w:noProof/>
            <w:webHidden/>
          </w:rPr>
          <w:fldChar w:fldCharType="separate"/>
        </w:r>
        <w:r w:rsidR="00E07FB3">
          <w:rPr>
            <w:noProof/>
            <w:webHidden/>
          </w:rPr>
          <w:t>4</w:t>
        </w:r>
        <w:r w:rsidR="00E07FB3">
          <w:rPr>
            <w:noProof/>
            <w:webHidden/>
          </w:rPr>
          <w:fldChar w:fldCharType="end"/>
        </w:r>
      </w:hyperlink>
    </w:p>
    <w:p w14:paraId="20626D0C" w14:textId="587CBFBA" w:rsidR="00E07FB3" w:rsidRDefault="00962985">
      <w:pPr>
        <w:pStyle w:val="TOC1"/>
        <w:rPr>
          <w:rFonts w:asciiTheme="minorHAnsi" w:eastAsiaTheme="minorEastAsia" w:hAnsiTheme="minorHAnsi" w:cstheme="minorBidi"/>
          <w:noProof/>
          <w:lang w:val="fr-FR" w:eastAsia="fr-FR"/>
        </w:rPr>
      </w:pPr>
      <w:hyperlink w:anchor="_Toc119686664" w:history="1">
        <w:r w:rsidR="00E07FB3" w:rsidRPr="00580324">
          <w:rPr>
            <w:rStyle w:val="Hyperlink"/>
            <w:noProof/>
          </w:rPr>
          <w:t>3</w:t>
        </w:r>
        <w:r w:rsidR="00E07FB3">
          <w:rPr>
            <w:rFonts w:asciiTheme="minorHAnsi" w:eastAsiaTheme="minorEastAsia" w:hAnsiTheme="minorHAnsi" w:cstheme="minorBidi"/>
            <w:noProof/>
            <w:lang w:val="fr-FR" w:eastAsia="fr-FR"/>
          </w:rPr>
          <w:tab/>
        </w:r>
        <w:r w:rsidR="00E07FB3" w:rsidRPr="00580324">
          <w:rPr>
            <w:rStyle w:val="Hyperlink"/>
            <w:noProof/>
          </w:rPr>
          <w:t>Multiplexed timed metadata tracks</w:t>
        </w:r>
        <w:r w:rsidR="00E07FB3">
          <w:rPr>
            <w:noProof/>
            <w:webHidden/>
          </w:rPr>
          <w:tab/>
        </w:r>
        <w:r w:rsidR="00E07FB3">
          <w:rPr>
            <w:noProof/>
            <w:webHidden/>
          </w:rPr>
          <w:fldChar w:fldCharType="begin"/>
        </w:r>
        <w:r w:rsidR="00E07FB3">
          <w:rPr>
            <w:noProof/>
            <w:webHidden/>
          </w:rPr>
          <w:instrText xml:space="preserve"> PAGEREF _Toc119686664 \h </w:instrText>
        </w:r>
        <w:r w:rsidR="00E07FB3">
          <w:rPr>
            <w:noProof/>
            <w:webHidden/>
          </w:rPr>
        </w:r>
        <w:r w:rsidR="00E07FB3">
          <w:rPr>
            <w:noProof/>
            <w:webHidden/>
          </w:rPr>
          <w:fldChar w:fldCharType="separate"/>
        </w:r>
        <w:r w:rsidR="00E07FB3">
          <w:rPr>
            <w:noProof/>
            <w:webHidden/>
          </w:rPr>
          <w:t>5</w:t>
        </w:r>
        <w:r w:rsidR="00E07FB3">
          <w:rPr>
            <w:noProof/>
            <w:webHidden/>
          </w:rPr>
          <w:fldChar w:fldCharType="end"/>
        </w:r>
      </w:hyperlink>
    </w:p>
    <w:p w14:paraId="7AFE1EE7" w14:textId="1BA2B3AB" w:rsidR="00E07FB3" w:rsidRDefault="00962985">
      <w:pPr>
        <w:pStyle w:val="TOC1"/>
        <w:rPr>
          <w:rFonts w:asciiTheme="minorHAnsi" w:eastAsiaTheme="minorEastAsia" w:hAnsiTheme="minorHAnsi" w:cstheme="minorBidi"/>
          <w:noProof/>
          <w:lang w:val="fr-FR" w:eastAsia="fr-FR"/>
        </w:rPr>
      </w:pPr>
      <w:hyperlink w:anchor="_Toc119686665" w:history="1">
        <w:r w:rsidR="00E07FB3" w:rsidRPr="00580324">
          <w:rPr>
            <w:rStyle w:val="Hyperlink"/>
            <w:noProof/>
          </w:rPr>
          <w:t>4</w:t>
        </w:r>
        <w:r w:rsidR="00E07FB3">
          <w:rPr>
            <w:rFonts w:asciiTheme="minorHAnsi" w:eastAsiaTheme="minorEastAsia" w:hAnsiTheme="minorHAnsi" w:cstheme="minorBidi"/>
            <w:noProof/>
            <w:lang w:val="fr-FR" w:eastAsia="fr-FR"/>
          </w:rPr>
          <w:tab/>
        </w:r>
        <w:r w:rsidR="00E07FB3" w:rsidRPr="00580324">
          <w:rPr>
            <w:rStyle w:val="Hyperlink"/>
            <w:noProof/>
          </w:rPr>
          <w:t>Embedded Metadata Signaling</w:t>
        </w:r>
        <w:r w:rsidR="00E07FB3">
          <w:rPr>
            <w:noProof/>
            <w:webHidden/>
          </w:rPr>
          <w:tab/>
        </w:r>
        <w:r w:rsidR="00E07FB3">
          <w:rPr>
            <w:noProof/>
            <w:webHidden/>
          </w:rPr>
          <w:fldChar w:fldCharType="begin"/>
        </w:r>
        <w:r w:rsidR="00E07FB3">
          <w:rPr>
            <w:noProof/>
            <w:webHidden/>
          </w:rPr>
          <w:instrText xml:space="preserve"> PAGEREF _Toc119686665 \h </w:instrText>
        </w:r>
        <w:r w:rsidR="00E07FB3">
          <w:rPr>
            <w:noProof/>
            <w:webHidden/>
          </w:rPr>
        </w:r>
        <w:r w:rsidR="00E07FB3">
          <w:rPr>
            <w:noProof/>
            <w:webHidden/>
          </w:rPr>
          <w:fldChar w:fldCharType="separate"/>
        </w:r>
        <w:r w:rsidR="00E07FB3">
          <w:rPr>
            <w:noProof/>
            <w:webHidden/>
          </w:rPr>
          <w:t>10</w:t>
        </w:r>
        <w:r w:rsidR="00E07FB3">
          <w:rPr>
            <w:noProof/>
            <w:webHidden/>
          </w:rPr>
          <w:fldChar w:fldCharType="end"/>
        </w:r>
      </w:hyperlink>
    </w:p>
    <w:p w14:paraId="01F470F1" w14:textId="07FF3D79" w:rsidR="00E07FB3" w:rsidRDefault="00962985">
      <w:pPr>
        <w:pStyle w:val="TOC1"/>
        <w:rPr>
          <w:rFonts w:asciiTheme="minorHAnsi" w:eastAsiaTheme="minorEastAsia" w:hAnsiTheme="minorHAnsi" w:cstheme="minorBidi"/>
          <w:noProof/>
          <w:lang w:val="fr-FR" w:eastAsia="fr-FR"/>
        </w:rPr>
      </w:pPr>
      <w:hyperlink w:anchor="_Toc119686666" w:history="1">
        <w:r w:rsidR="00E07FB3" w:rsidRPr="00580324">
          <w:rPr>
            <w:rStyle w:val="Hyperlink"/>
            <w:noProof/>
          </w:rPr>
          <w:t>5</w:t>
        </w:r>
        <w:r w:rsidR="00E07FB3">
          <w:rPr>
            <w:rFonts w:asciiTheme="minorHAnsi" w:eastAsiaTheme="minorEastAsia" w:hAnsiTheme="minorHAnsi" w:cstheme="minorBidi"/>
            <w:noProof/>
            <w:lang w:val="fr-FR" w:eastAsia="fr-FR"/>
          </w:rPr>
          <w:tab/>
        </w:r>
        <w:r w:rsidR="00E07FB3" w:rsidRPr="00580324">
          <w:rPr>
            <w:rStyle w:val="Hyperlink"/>
            <w:noProof/>
          </w:rPr>
          <w:t>On MIME type parameters</w:t>
        </w:r>
        <w:r w:rsidR="00E07FB3">
          <w:rPr>
            <w:noProof/>
            <w:webHidden/>
          </w:rPr>
          <w:tab/>
        </w:r>
        <w:r w:rsidR="00E07FB3">
          <w:rPr>
            <w:noProof/>
            <w:webHidden/>
          </w:rPr>
          <w:fldChar w:fldCharType="begin"/>
        </w:r>
        <w:r w:rsidR="00E07FB3">
          <w:rPr>
            <w:noProof/>
            <w:webHidden/>
          </w:rPr>
          <w:instrText xml:space="preserve"> PAGEREF _Toc119686666 \h </w:instrText>
        </w:r>
        <w:r w:rsidR="00E07FB3">
          <w:rPr>
            <w:noProof/>
            <w:webHidden/>
          </w:rPr>
        </w:r>
        <w:r w:rsidR="00E07FB3">
          <w:rPr>
            <w:noProof/>
            <w:webHidden/>
          </w:rPr>
          <w:fldChar w:fldCharType="separate"/>
        </w:r>
        <w:r w:rsidR="00E07FB3">
          <w:rPr>
            <w:noProof/>
            <w:webHidden/>
          </w:rPr>
          <w:t>11</w:t>
        </w:r>
        <w:r w:rsidR="00E07FB3">
          <w:rPr>
            <w:noProof/>
            <w:webHidden/>
          </w:rPr>
          <w:fldChar w:fldCharType="end"/>
        </w:r>
      </w:hyperlink>
    </w:p>
    <w:p w14:paraId="199D8C1E" w14:textId="40CC779D" w:rsidR="00E07FB3" w:rsidRDefault="00962985">
      <w:pPr>
        <w:pStyle w:val="TOC1"/>
        <w:rPr>
          <w:rFonts w:asciiTheme="minorHAnsi" w:eastAsiaTheme="minorEastAsia" w:hAnsiTheme="minorHAnsi" w:cstheme="minorBidi"/>
          <w:noProof/>
          <w:lang w:val="fr-FR" w:eastAsia="fr-FR"/>
        </w:rPr>
      </w:pPr>
      <w:hyperlink w:anchor="_Toc119686667" w:history="1">
        <w:r w:rsidR="00E07FB3" w:rsidRPr="00580324">
          <w:rPr>
            <w:rStyle w:val="Hyperlink"/>
            <w:noProof/>
          </w:rPr>
          <w:t>6</w:t>
        </w:r>
        <w:r w:rsidR="00E07FB3">
          <w:rPr>
            <w:rFonts w:asciiTheme="minorHAnsi" w:eastAsiaTheme="minorEastAsia" w:hAnsiTheme="minorHAnsi" w:cstheme="minorBidi"/>
            <w:noProof/>
            <w:lang w:val="fr-FR" w:eastAsia="fr-FR"/>
          </w:rPr>
          <w:tab/>
        </w:r>
        <w:r w:rsidR="00E07FB3" w:rsidRPr="00580324">
          <w:rPr>
            <w:rStyle w:val="Hyperlink"/>
            <w:noProof/>
          </w:rPr>
          <w:t>On relation of entity groups and sample groups</w:t>
        </w:r>
        <w:r w:rsidR="00E07FB3">
          <w:rPr>
            <w:noProof/>
            <w:webHidden/>
          </w:rPr>
          <w:tab/>
        </w:r>
        <w:r w:rsidR="00E07FB3">
          <w:rPr>
            <w:noProof/>
            <w:webHidden/>
          </w:rPr>
          <w:fldChar w:fldCharType="begin"/>
        </w:r>
        <w:r w:rsidR="00E07FB3">
          <w:rPr>
            <w:noProof/>
            <w:webHidden/>
          </w:rPr>
          <w:instrText xml:space="preserve"> PAGEREF _Toc119686667 \h </w:instrText>
        </w:r>
        <w:r w:rsidR="00E07FB3">
          <w:rPr>
            <w:noProof/>
            <w:webHidden/>
          </w:rPr>
        </w:r>
        <w:r w:rsidR="00E07FB3">
          <w:rPr>
            <w:noProof/>
            <w:webHidden/>
          </w:rPr>
          <w:fldChar w:fldCharType="separate"/>
        </w:r>
        <w:r w:rsidR="00E07FB3">
          <w:rPr>
            <w:noProof/>
            <w:webHidden/>
          </w:rPr>
          <w:t>12</w:t>
        </w:r>
        <w:r w:rsidR="00E07FB3">
          <w:rPr>
            <w:noProof/>
            <w:webHidden/>
          </w:rPr>
          <w:fldChar w:fldCharType="end"/>
        </w:r>
      </w:hyperlink>
    </w:p>
    <w:p w14:paraId="4C152814" w14:textId="78AB2D55" w:rsidR="00E07FB3" w:rsidRDefault="00962985">
      <w:pPr>
        <w:pStyle w:val="TOC1"/>
        <w:rPr>
          <w:rFonts w:asciiTheme="minorHAnsi" w:eastAsiaTheme="minorEastAsia" w:hAnsiTheme="minorHAnsi" w:cstheme="minorBidi"/>
          <w:noProof/>
          <w:lang w:val="fr-FR" w:eastAsia="fr-FR"/>
        </w:rPr>
      </w:pPr>
      <w:hyperlink w:anchor="_Toc119686668" w:history="1">
        <w:r w:rsidR="00E07FB3" w:rsidRPr="00580324">
          <w:rPr>
            <w:rStyle w:val="Hyperlink"/>
            <w:noProof/>
          </w:rPr>
          <w:t>7</w:t>
        </w:r>
        <w:r w:rsidR="00E07FB3">
          <w:rPr>
            <w:rFonts w:asciiTheme="minorHAnsi" w:eastAsiaTheme="minorEastAsia" w:hAnsiTheme="minorHAnsi" w:cstheme="minorBidi"/>
            <w:noProof/>
            <w:lang w:val="fr-FR" w:eastAsia="fr-FR"/>
          </w:rPr>
          <w:tab/>
        </w:r>
        <w:r w:rsidR="00E07FB3" w:rsidRPr="00580324">
          <w:rPr>
            <w:rStyle w:val="Hyperlink"/>
            <w:noProof/>
          </w:rPr>
          <w:t>Stronger defaulting in Track Runs</w:t>
        </w:r>
        <w:r w:rsidR="00E07FB3">
          <w:rPr>
            <w:noProof/>
            <w:webHidden/>
          </w:rPr>
          <w:tab/>
        </w:r>
        <w:r w:rsidR="00E07FB3">
          <w:rPr>
            <w:noProof/>
            <w:webHidden/>
          </w:rPr>
          <w:fldChar w:fldCharType="begin"/>
        </w:r>
        <w:r w:rsidR="00E07FB3">
          <w:rPr>
            <w:noProof/>
            <w:webHidden/>
          </w:rPr>
          <w:instrText xml:space="preserve"> PAGEREF _Toc119686668 \h </w:instrText>
        </w:r>
        <w:r w:rsidR="00E07FB3">
          <w:rPr>
            <w:noProof/>
            <w:webHidden/>
          </w:rPr>
        </w:r>
        <w:r w:rsidR="00E07FB3">
          <w:rPr>
            <w:noProof/>
            <w:webHidden/>
          </w:rPr>
          <w:fldChar w:fldCharType="separate"/>
        </w:r>
        <w:r w:rsidR="00E07FB3">
          <w:rPr>
            <w:noProof/>
            <w:webHidden/>
          </w:rPr>
          <w:t>13</w:t>
        </w:r>
        <w:r w:rsidR="00E07FB3">
          <w:rPr>
            <w:noProof/>
            <w:webHidden/>
          </w:rPr>
          <w:fldChar w:fldCharType="end"/>
        </w:r>
      </w:hyperlink>
    </w:p>
    <w:p w14:paraId="62AF5530" w14:textId="751D0C22" w:rsidR="00E07FB3" w:rsidRDefault="00962985">
      <w:pPr>
        <w:pStyle w:val="TOC1"/>
        <w:rPr>
          <w:rFonts w:asciiTheme="minorHAnsi" w:eastAsiaTheme="minorEastAsia" w:hAnsiTheme="minorHAnsi" w:cstheme="minorBidi"/>
          <w:noProof/>
          <w:lang w:val="fr-FR" w:eastAsia="fr-FR"/>
        </w:rPr>
      </w:pPr>
      <w:hyperlink w:anchor="_Toc119686669" w:history="1">
        <w:r w:rsidR="00E07FB3" w:rsidRPr="00580324">
          <w:rPr>
            <w:rStyle w:val="Hyperlink"/>
            <w:noProof/>
          </w:rPr>
          <w:t>8</w:t>
        </w:r>
        <w:r w:rsidR="00E07FB3">
          <w:rPr>
            <w:rFonts w:asciiTheme="minorHAnsi" w:eastAsiaTheme="minorEastAsia" w:hAnsiTheme="minorHAnsi" w:cstheme="minorBidi"/>
            <w:noProof/>
            <w:lang w:val="fr-FR" w:eastAsia="fr-FR"/>
          </w:rPr>
          <w:tab/>
        </w:r>
        <w:r w:rsidR="00E07FB3" w:rsidRPr="00580324">
          <w:rPr>
            <w:rStyle w:val="Hyperlink"/>
            <w:noProof/>
          </w:rPr>
          <w:t>Sample reordering in Track Runs</w:t>
        </w:r>
        <w:r w:rsidR="00E07FB3">
          <w:rPr>
            <w:noProof/>
            <w:webHidden/>
          </w:rPr>
          <w:tab/>
        </w:r>
        <w:r w:rsidR="00E07FB3">
          <w:rPr>
            <w:noProof/>
            <w:webHidden/>
          </w:rPr>
          <w:fldChar w:fldCharType="begin"/>
        </w:r>
        <w:r w:rsidR="00E07FB3">
          <w:rPr>
            <w:noProof/>
            <w:webHidden/>
          </w:rPr>
          <w:instrText xml:space="preserve"> PAGEREF _Toc119686669 \h </w:instrText>
        </w:r>
        <w:r w:rsidR="00E07FB3">
          <w:rPr>
            <w:noProof/>
            <w:webHidden/>
          </w:rPr>
        </w:r>
        <w:r w:rsidR="00E07FB3">
          <w:rPr>
            <w:noProof/>
            <w:webHidden/>
          </w:rPr>
          <w:fldChar w:fldCharType="separate"/>
        </w:r>
        <w:r w:rsidR="00E07FB3">
          <w:rPr>
            <w:noProof/>
            <w:webHidden/>
          </w:rPr>
          <w:t>21</w:t>
        </w:r>
        <w:r w:rsidR="00E07FB3">
          <w:rPr>
            <w:noProof/>
            <w:webHidden/>
          </w:rPr>
          <w:fldChar w:fldCharType="end"/>
        </w:r>
      </w:hyperlink>
    </w:p>
    <w:p w14:paraId="7B640F0A" w14:textId="7A5F585C" w:rsidR="00E07FB3" w:rsidRDefault="00962985">
      <w:pPr>
        <w:pStyle w:val="TOC1"/>
        <w:rPr>
          <w:rFonts w:asciiTheme="minorHAnsi" w:eastAsiaTheme="minorEastAsia" w:hAnsiTheme="minorHAnsi" w:cstheme="minorBidi"/>
          <w:noProof/>
          <w:lang w:val="fr-FR" w:eastAsia="fr-FR"/>
        </w:rPr>
      </w:pPr>
      <w:hyperlink w:anchor="_Toc119686670" w:history="1">
        <w:r w:rsidR="00E07FB3" w:rsidRPr="00580324">
          <w:rPr>
            <w:rStyle w:val="Hyperlink"/>
            <w:noProof/>
          </w:rPr>
          <w:t>9</w:t>
        </w:r>
        <w:r w:rsidR="00E07FB3">
          <w:rPr>
            <w:rFonts w:asciiTheme="minorHAnsi" w:eastAsiaTheme="minorEastAsia" w:hAnsiTheme="minorHAnsi" w:cstheme="minorBidi"/>
            <w:noProof/>
            <w:lang w:val="fr-FR" w:eastAsia="fr-FR"/>
          </w:rPr>
          <w:tab/>
        </w:r>
        <w:r w:rsidR="00E07FB3" w:rsidRPr="00580324">
          <w:rPr>
            <w:rStyle w:val="Hyperlink"/>
            <w:noProof/>
          </w:rPr>
          <w:t>Segment Index and Level Assignment</w:t>
        </w:r>
        <w:r w:rsidR="00E07FB3">
          <w:rPr>
            <w:noProof/>
            <w:webHidden/>
          </w:rPr>
          <w:tab/>
        </w:r>
        <w:r w:rsidR="00E07FB3">
          <w:rPr>
            <w:noProof/>
            <w:webHidden/>
          </w:rPr>
          <w:fldChar w:fldCharType="begin"/>
        </w:r>
        <w:r w:rsidR="00E07FB3">
          <w:rPr>
            <w:noProof/>
            <w:webHidden/>
          </w:rPr>
          <w:instrText xml:space="preserve"> PAGEREF _Toc119686670 \h </w:instrText>
        </w:r>
        <w:r w:rsidR="00E07FB3">
          <w:rPr>
            <w:noProof/>
            <w:webHidden/>
          </w:rPr>
        </w:r>
        <w:r w:rsidR="00E07FB3">
          <w:rPr>
            <w:noProof/>
            <w:webHidden/>
          </w:rPr>
          <w:fldChar w:fldCharType="separate"/>
        </w:r>
        <w:r w:rsidR="00E07FB3">
          <w:rPr>
            <w:noProof/>
            <w:webHidden/>
          </w:rPr>
          <w:t>25</w:t>
        </w:r>
        <w:r w:rsidR="00E07FB3">
          <w:rPr>
            <w:noProof/>
            <w:webHidden/>
          </w:rPr>
          <w:fldChar w:fldCharType="end"/>
        </w:r>
      </w:hyperlink>
    </w:p>
    <w:p w14:paraId="48A1F575" w14:textId="0F7B5E03" w:rsidR="00E07FB3" w:rsidRDefault="00962985">
      <w:pPr>
        <w:pStyle w:val="TOC1"/>
        <w:rPr>
          <w:rFonts w:asciiTheme="minorHAnsi" w:eastAsiaTheme="minorEastAsia" w:hAnsiTheme="minorHAnsi" w:cstheme="minorBidi"/>
          <w:noProof/>
          <w:lang w:val="fr-FR" w:eastAsia="fr-FR"/>
        </w:rPr>
      </w:pPr>
      <w:hyperlink w:anchor="_Toc119686671" w:history="1">
        <w:r w:rsidR="00E07FB3" w:rsidRPr="00580324">
          <w:rPr>
            <w:rStyle w:val="Hyperlink"/>
            <w:noProof/>
          </w:rPr>
          <w:t>10</w:t>
        </w:r>
        <w:r w:rsidR="00E07FB3">
          <w:rPr>
            <w:rFonts w:asciiTheme="minorHAnsi" w:eastAsiaTheme="minorEastAsia" w:hAnsiTheme="minorHAnsi" w:cstheme="minorBidi"/>
            <w:noProof/>
            <w:lang w:val="fr-FR" w:eastAsia="fr-FR"/>
          </w:rPr>
          <w:tab/>
        </w:r>
        <w:r w:rsidR="00E07FB3" w:rsidRPr="00580324">
          <w:rPr>
            <w:rStyle w:val="Hyperlink"/>
            <w:noProof/>
          </w:rPr>
          <w:t>Generic sub-picture track grouping extensions</w:t>
        </w:r>
        <w:r w:rsidR="00E07FB3">
          <w:rPr>
            <w:noProof/>
            <w:webHidden/>
          </w:rPr>
          <w:tab/>
        </w:r>
        <w:r w:rsidR="00E07FB3">
          <w:rPr>
            <w:noProof/>
            <w:webHidden/>
          </w:rPr>
          <w:fldChar w:fldCharType="begin"/>
        </w:r>
        <w:r w:rsidR="00E07FB3">
          <w:rPr>
            <w:noProof/>
            <w:webHidden/>
          </w:rPr>
          <w:instrText xml:space="preserve"> PAGEREF _Toc119686671 \h </w:instrText>
        </w:r>
        <w:r w:rsidR="00E07FB3">
          <w:rPr>
            <w:noProof/>
            <w:webHidden/>
          </w:rPr>
        </w:r>
        <w:r w:rsidR="00E07FB3">
          <w:rPr>
            <w:noProof/>
            <w:webHidden/>
          </w:rPr>
          <w:fldChar w:fldCharType="separate"/>
        </w:r>
        <w:r w:rsidR="00E07FB3">
          <w:rPr>
            <w:noProof/>
            <w:webHidden/>
          </w:rPr>
          <w:t>32</w:t>
        </w:r>
        <w:r w:rsidR="00E07FB3">
          <w:rPr>
            <w:noProof/>
            <w:webHidden/>
          </w:rPr>
          <w:fldChar w:fldCharType="end"/>
        </w:r>
      </w:hyperlink>
    </w:p>
    <w:p w14:paraId="0852690B" w14:textId="41A7BEA6" w:rsidR="00E07FB3" w:rsidRDefault="00962985">
      <w:pPr>
        <w:pStyle w:val="TOC1"/>
        <w:rPr>
          <w:rFonts w:asciiTheme="minorHAnsi" w:eastAsiaTheme="minorEastAsia" w:hAnsiTheme="minorHAnsi" w:cstheme="minorBidi"/>
          <w:noProof/>
          <w:lang w:val="fr-FR" w:eastAsia="fr-FR"/>
        </w:rPr>
      </w:pPr>
      <w:hyperlink w:anchor="_Toc119686672" w:history="1">
        <w:r w:rsidR="00E07FB3" w:rsidRPr="00580324">
          <w:rPr>
            <w:rStyle w:val="Hyperlink"/>
            <w:noProof/>
          </w:rPr>
          <w:t>11</w:t>
        </w:r>
        <w:r w:rsidR="00E07FB3">
          <w:rPr>
            <w:rFonts w:asciiTheme="minorHAnsi" w:eastAsiaTheme="minorEastAsia" w:hAnsiTheme="minorHAnsi" w:cstheme="minorBidi"/>
            <w:noProof/>
            <w:lang w:val="fr-FR" w:eastAsia="fr-FR"/>
          </w:rPr>
          <w:tab/>
        </w:r>
        <w:r w:rsidR="00E07FB3" w:rsidRPr="00580324">
          <w:rPr>
            <w:rStyle w:val="Hyperlink"/>
            <w:noProof/>
          </w:rPr>
          <w:t>Signaling of M</w:t>
        </w:r>
        <w:r w:rsidR="00E07FB3" w:rsidRPr="00580324">
          <w:rPr>
            <w:rStyle w:val="Hyperlink"/>
            <w:noProof/>
            <w:lang w:val="en-CA"/>
          </w:rPr>
          <w:t>ulti-Layer Picture Compositing Information in the VVC File Format</w:t>
        </w:r>
        <w:r w:rsidR="00E07FB3">
          <w:rPr>
            <w:noProof/>
            <w:webHidden/>
          </w:rPr>
          <w:tab/>
        </w:r>
        <w:r w:rsidR="00E07FB3">
          <w:rPr>
            <w:noProof/>
            <w:webHidden/>
          </w:rPr>
          <w:fldChar w:fldCharType="begin"/>
        </w:r>
        <w:r w:rsidR="00E07FB3">
          <w:rPr>
            <w:noProof/>
            <w:webHidden/>
          </w:rPr>
          <w:instrText xml:space="preserve"> PAGEREF _Toc119686672 \h </w:instrText>
        </w:r>
        <w:r w:rsidR="00E07FB3">
          <w:rPr>
            <w:noProof/>
            <w:webHidden/>
          </w:rPr>
        </w:r>
        <w:r w:rsidR="00E07FB3">
          <w:rPr>
            <w:noProof/>
            <w:webHidden/>
          </w:rPr>
          <w:fldChar w:fldCharType="separate"/>
        </w:r>
        <w:r w:rsidR="00E07FB3">
          <w:rPr>
            <w:noProof/>
            <w:webHidden/>
          </w:rPr>
          <w:t>35</w:t>
        </w:r>
        <w:r w:rsidR="00E07FB3">
          <w:rPr>
            <w:noProof/>
            <w:webHidden/>
          </w:rPr>
          <w:fldChar w:fldCharType="end"/>
        </w:r>
      </w:hyperlink>
    </w:p>
    <w:p w14:paraId="5C946ECF" w14:textId="36F881A4" w:rsidR="00E07FB3" w:rsidRDefault="00962985">
      <w:pPr>
        <w:pStyle w:val="TOC1"/>
        <w:rPr>
          <w:rFonts w:asciiTheme="minorHAnsi" w:eastAsiaTheme="minorEastAsia" w:hAnsiTheme="minorHAnsi" w:cstheme="minorBidi"/>
          <w:noProof/>
          <w:lang w:val="fr-FR" w:eastAsia="fr-FR"/>
        </w:rPr>
      </w:pPr>
      <w:hyperlink w:anchor="_Toc119686674" w:history="1">
        <w:r w:rsidR="00E07FB3" w:rsidRPr="00580324">
          <w:rPr>
            <w:rStyle w:val="Hyperlink"/>
            <w:noProof/>
          </w:rPr>
          <w:t>12</w:t>
        </w:r>
        <w:r w:rsidR="00E07FB3">
          <w:rPr>
            <w:rFonts w:asciiTheme="minorHAnsi" w:eastAsiaTheme="minorEastAsia" w:hAnsiTheme="minorHAnsi" w:cstheme="minorBidi"/>
            <w:noProof/>
            <w:lang w:val="fr-FR" w:eastAsia="fr-FR"/>
          </w:rPr>
          <w:tab/>
        </w:r>
        <w:r w:rsidR="00E07FB3" w:rsidRPr="00580324">
          <w:rPr>
            <w:rStyle w:val="Hyperlink"/>
            <w:noProof/>
          </w:rPr>
          <w:t>Integrating new codecs</w:t>
        </w:r>
        <w:r w:rsidR="00E07FB3">
          <w:rPr>
            <w:noProof/>
            <w:webHidden/>
          </w:rPr>
          <w:tab/>
        </w:r>
        <w:r w:rsidR="00E07FB3">
          <w:rPr>
            <w:noProof/>
            <w:webHidden/>
          </w:rPr>
          <w:fldChar w:fldCharType="begin"/>
        </w:r>
        <w:r w:rsidR="00E07FB3">
          <w:rPr>
            <w:noProof/>
            <w:webHidden/>
          </w:rPr>
          <w:instrText xml:space="preserve"> PAGEREF _Toc119686674 \h </w:instrText>
        </w:r>
        <w:r w:rsidR="00E07FB3">
          <w:rPr>
            <w:noProof/>
            <w:webHidden/>
          </w:rPr>
        </w:r>
        <w:r w:rsidR="00E07FB3">
          <w:rPr>
            <w:noProof/>
            <w:webHidden/>
          </w:rPr>
          <w:fldChar w:fldCharType="separate"/>
        </w:r>
        <w:r w:rsidR="00E07FB3">
          <w:rPr>
            <w:noProof/>
            <w:webHidden/>
          </w:rPr>
          <w:t>41</w:t>
        </w:r>
        <w:r w:rsidR="00E07FB3">
          <w:rPr>
            <w:noProof/>
            <w:webHidden/>
          </w:rPr>
          <w:fldChar w:fldCharType="end"/>
        </w:r>
      </w:hyperlink>
    </w:p>
    <w:p w14:paraId="456BF4A8" w14:textId="63CAED39" w:rsidR="00E07FB3" w:rsidRDefault="00962985">
      <w:pPr>
        <w:pStyle w:val="TOC1"/>
        <w:rPr>
          <w:rFonts w:asciiTheme="minorHAnsi" w:eastAsiaTheme="minorEastAsia" w:hAnsiTheme="minorHAnsi" w:cstheme="minorBidi"/>
          <w:noProof/>
          <w:lang w:val="fr-FR" w:eastAsia="fr-FR"/>
        </w:rPr>
      </w:pPr>
      <w:hyperlink w:anchor="_Toc119686676" w:history="1">
        <w:r w:rsidR="00E07FB3" w:rsidRPr="00580324">
          <w:rPr>
            <w:rStyle w:val="Hyperlink"/>
            <w:noProof/>
          </w:rPr>
          <w:t>13</w:t>
        </w:r>
        <w:r w:rsidR="00E07FB3">
          <w:rPr>
            <w:rFonts w:asciiTheme="minorHAnsi" w:eastAsiaTheme="minorEastAsia" w:hAnsiTheme="minorHAnsi" w:cstheme="minorBidi"/>
            <w:noProof/>
            <w:lang w:val="fr-FR" w:eastAsia="fr-FR"/>
          </w:rPr>
          <w:tab/>
        </w:r>
        <w:r w:rsidR="00E07FB3" w:rsidRPr="00580324">
          <w:rPr>
            <w:rStyle w:val="Hyperlink"/>
            <w:noProof/>
          </w:rPr>
          <w:t>MovieFragmentHeaderBox update</w:t>
        </w:r>
        <w:r w:rsidR="00E07FB3">
          <w:rPr>
            <w:noProof/>
            <w:webHidden/>
          </w:rPr>
          <w:tab/>
        </w:r>
        <w:r w:rsidR="00E07FB3">
          <w:rPr>
            <w:noProof/>
            <w:webHidden/>
          </w:rPr>
          <w:fldChar w:fldCharType="begin"/>
        </w:r>
        <w:r w:rsidR="00E07FB3">
          <w:rPr>
            <w:noProof/>
            <w:webHidden/>
          </w:rPr>
          <w:instrText xml:space="preserve"> PAGEREF _Toc119686676 \h </w:instrText>
        </w:r>
        <w:r w:rsidR="00E07FB3">
          <w:rPr>
            <w:noProof/>
            <w:webHidden/>
          </w:rPr>
        </w:r>
        <w:r w:rsidR="00E07FB3">
          <w:rPr>
            <w:noProof/>
            <w:webHidden/>
          </w:rPr>
          <w:fldChar w:fldCharType="separate"/>
        </w:r>
        <w:r w:rsidR="00E07FB3">
          <w:rPr>
            <w:noProof/>
            <w:webHidden/>
          </w:rPr>
          <w:t>43</w:t>
        </w:r>
        <w:r w:rsidR="00E07FB3">
          <w:rPr>
            <w:noProof/>
            <w:webHidden/>
          </w:rPr>
          <w:fldChar w:fldCharType="end"/>
        </w:r>
      </w:hyperlink>
    </w:p>
    <w:p w14:paraId="5995BBBA" w14:textId="21EBBD68" w:rsidR="00E07FB3" w:rsidRDefault="00962985">
      <w:pPr>
        <w:pStyle w:val="TOC1"/>
        <w:rPr>
          <w:rFonts w:asciiTheme="minorHAnsi" w:eastAsiaTheme="minorEastAsia" w:hAnsiTheme="minorHAnsi" w:cstheme="minorBidi"/>
          <w:noProof/>
          <w:lang w:val="fr-FR" w:eastAsia="fr-FR"/>
        </w:rPr>
      </w:pPr>
      <w:hyperlink w:anchor="_Toc119686677" w:history="1">
        <w:r w:rsidR="00E07FB3" w:rsidRPr="00580324">
          <w:rPr>
            <w:rStyle w:val="Hyperlink"/>
            <w:noProof/>
          </w:rPr>
          <w:t>14</w:t>
        </w:r>
        <w:r w:rsidR="00E07FB3">
          <w:rPr>
            <w:rFonts w:asciiTheme="minorHAnsi" w:eastAsiaTheme="minorEastAsia" w:hAnsiTheme="minorHAnsi" w:cstheme="minorBidi"/>
            <w:noProof/>
            <w:lang w:val="fr-FR" w:eastAsia="fr-FR"/>
          </w:rPr>
          <w:tab/>
        </w:r>
        <w:r w:rsidR="00E07FB3" w:rsidRPr="00580324">
          <w:rPr>
            <w:rStyle w:val="Hyperlink"/>
            <w:noProof/>
          </w:rPr>
          <w:t>Sample Run Sample Group</w:t>
        </w:r>
        <w:r w:rsidR="00E07FB3">
          <w:rPr>
            <w:noProof/>
            <w:webHidden/>
          </w:rPr>
          <w:tab/>
        </w:r>
        <w:r w:rsidR="00E07FB3">
          <w:rPr>
            <w:noProof/>
            <w:webHidden/>
          </w:rPr>
          <w:fldChar w:fldCharType="begin"/>
        </w:r>
        <w:r w:rsidR="00E07FB3">
          <w:rPr>
            <w:noProof/>
            <w:webHidden/>
          </w:rPr>
          <w:instrText xml:space="preserve"> PAGEREF _Toc119686677 \h </w:instrText>
        </w:r>
        <w:r w:rsidR="00E07FB3">
          <w:rPr>
            <w:noProof/>
            <w:webHidden/>
          </w:rPr>
        </w:r>
        <w:r w:rsidR="00E07FB3">
          <w:rPr>
            <w:noProof/>
            <w:webHidden/>
          </w:rPr>
          <w:fldChar w:fldCharType="separate"/>
        </w:r>
        <w:r w:rsidR="00E07FB3">
          <w:rPr>
            <w:noProof/>
            <w:webHidden/>
          </w:rPr>
          <w:t>43</w:t>
        </w:r>
        <w:r w:rsidR="00E07FB3">
          <w:rPr>
            <w:noProof/>
            <w:webHidden/>
          </w:rPr>
          <w:fldChar w:fldCharType="end"/>
        </w:r>
      </w:hyperlink>
    </w:p>
    <w:p w14:paraId="604FC195" w14:textId="58F00755" w:rsidR="00E07FB3" w:rsidRDefault="00962985">
      <w:pPr>
        <w:pStyle w:val="TOC1"/>
        <w:rPr>
          <w:rFonts w:asciiTheme="minorHAnsi" w:eastAsiaTheme="minorEastAsia" w:hAnsiTheme="minorHAnsi" w:cstheme="minorBidi"/>
          <w:noProof/>
          <w:lang w:val="fr-FR" w:eastAsia="fr-FR"/>
        </w:rPr>
      </w:pPr>
      <w:hyperlink w:anchor="_Toc119686678" w:history="1">
        <w:r w:rsidR="00E07FB3" w:rsidRPr="00580324">
          <w:rPr>
            <w:rStyle w:val="Hyperlink"/>
            <w:noProof/>
          </w:rPr>
          <w:t>15</w:t>
        </w:r>
        <w:r w:rsidR="00E07FB3">
          <w:rPr>
            <w:rFonts w:asciiTheme="minorHAnsi" w:eastAsiaTheme="minorEastAsia" w:hAnsiTheme="minorHAnsi" w:cstheme="minorBidi"/>
            <w:noProof/>
            <w:lang w:val="fr-FR" w:eastAsia="fr-FR"/>
          </w:rPr>
          <w:tab/>
        </w:r>
        <w:r w:rsidR="00E07FB3" w:rsidRPr="00580324">
          <w:rPr>
            <w:rStyle w:val="Hyperlink"/>
            <w:noProof/>
          </w:rPr>
          <w:t>FrameRateBox</w:t>
        </w:r>
        <w:r w:rsidR="00E07FB3">
          <w:rPr>
            <w:noProof/>
            <w:webHidden/>
          </w:rPr>
          <w:tab/>
        </w:r>
        <w:r w:rsidR="00E07FB3">
          <w:rPr>
            <w:noProof/>
            <w:webHidden/>
          </w:rPr>
          <w:fldChar w:fldCharType="begin"/>
        </w:r>
        <w:r w:rsidR="00E07FB3">
          <w:rPr>
            <w:noProof/>
            <w:webHidden/>
          </w:rPr>
          <w:instrText xml:space="preserve"> PAGEREF _Toc119686678 \h </w:instrText>
        </w:r>
        <w:r w:rsidR="00E07FB3">
          <w:rPr>
            <w:noProof/>
            <w:webHidden/>
          </w:rPr>
        </w:r>
        <w:r w:rsidR="00E07FB3">
          <w:rPr>
            <w:noProof/>
            <w:webHidden/>
          </w:rPr>
          <w:fldChar w:fldCharType="separate"/>
        </w:r>
        <w:r w:rsidR="00E07FB3">
          <w:rPr>
            <w:noProof/>
            <w:webHidden/>
          </w:rPr>
          <w:t>46</w:t>
        </w:r>
        <w:r w:rsidR="00E07FB3">
          <w:rPr>
            <w:noProof/>
            <w:webHidden/>
          </w:rPr>
          <w:fldChar w:fldCharType="end"/>
        </w:r>
      </w:hyperlink>
    </w:p>
    <w:p w14:paraId="6EC26A5C" w14:textId="06ED2CC1" w:rsidR="00E07FB3" w:rsidRDefault="00962985">
      <w:pPr>
        <w:pStyle w:val="TOC1"/>
        <w:rPr>
          <w:rFonts w:asciiTheme="minorHAnsi" w:eastAsiaTheme="minorEastAsia" w:hAnsiTheme="minorHAnsi" w:cstheme="minorBidi"/>
          <w:noProof/>
          <w:lang w:val="fr-FR" w:eastAsia="fr-FR"/>
        </w:rPr>
      </w:pPr>
      <w:hyperlink w:anchor="_Toc119686679" w:history="1">
        <w:r w:rsidR="00E07FB3" w:rsidRPr="00580324">
          <w:rPr>
            <w:rStyle w:val="Hyperlink"/>
            <w:noProof/>
          </w:rPr>
          <w:t>16</w:t>
        </w:r>
        <w:r w:rsidR="00E07FB3">
          <w:rPr>
            <w:rFonts w:asciiTheme="minorHAnsi" w:eastAsiaTheme="minorEastAsia" w:hAnsiTheme="minorHAnsi" w:cstheme="minorBidi"/>
            <w:noProof/>
            <w:lang w:val="fr-FR" w:eastAsia="fr-FR"/>
          </w:rPr>
          <w:tab/>
        </w:r>
        <w:r w:rsidR="00E07FB3" w:rsidRPr="00580324">
          <w:rPr>
            <w:rStyle w:val="Hyperlink"/>
            <w:noProof/>
          </w:rPr>
          <w:t>Improvements to movie fragments and dynamic tracks</w:t>
        </w:r>
        <w:r w:rsidR="00E07FB3">
          <w:rPr>
            <w:noProof/>
            <w:webHidden/>
          </w:rPr>
          <w:tab/>
        </w:r>
        <w:r w:rsidR="00E07FB3">
          <w:rPr>
            <w:noProof/>
            <w:webHidden/>
          </w:rPr>
          <w:fldChar w:fldCharType="begin"/>
        </w:r>
        <w:r w:rsidR="00E07FB3">
          <w:rPr>
            <w:noProof/>
            <w:webHidden/>
          </w:rPr>
          <w:instrText xml:space="preserve"> PAGEREF _Toc119686679 \h </w:instrText>
        </w:r>
        <w:r w:rsidR="00E07FB3">
          <w:rPr>
            <w:noProof/>
            <w:webHidden/>
          </w:rPr>
        </w:r>
        <w:r w:rsidR="00E07FB3">
          <w:rPr>
            <w:noProof/>
            <w:webHidden/>
          </w:rPr>
          <w:fldChar w:fldCharType="separate"/>
        </w:r>
        <w:r w:rsidR="00E07FB3">
          <w:rPr>
            <w:noProof/>
            <w:webHidden/>
          </w:rPr>
          <w:t>48</w:t>
        </w:r>
        <w:r w:rsidR="00E07FB3">
          <w:rPr>
            <w:noProof/>
            <w:webHidden/>
          </w:rPr>
          <w:fldChar w:fldCharType="end"/>
        </w:r>
      </w:hyperlink>
    </w:p>
    <w:p w14:paraId="33774794" w14:textId="057B76ED" w:rsidR="00E07FB3" w:rsidRDefault="00962985">
      <w:pPr>
        <w:pStyle w:val="TOC1"/>
        <w:rPr>
          <w:rFonts w:asciiTheme="minorHAnsi" w:eastAsiaTheme="minorEastAsia" w:hAnsiTheme="minorHAnsi" w:cstheme="minorBidi"/>
          <w:noProof/>
          <w:lang w:val="fr-FR" w:eastAsia="fr-FR"/>
        </w:rPr>
      </w:pPr>
      <w:hyperlink w:anchor="_Toc119686680" w:history="1">
        <w:r w:rsidR="00E07FB3" w:rsidRPr="00580324">
          <w:rPr>
            <w:rStyle w:val="Hyperlink"/>
            <w:noProof/>
          </w:rPr>
          <w:t>17</w:t>
        </w:r>
        <w:r w:rsidR="00E07FB3">
          <w:rPr>
            <w:rFonts w:asciiTheme="minorHAnsi" w:eastAsiaTheme="minorEastAsia" w:hAnsiTheme="minorHAnsi" w:cstheme="minorBidi"/>
            <w:noProof/>
            <w:lang w:val="fr-FR" w:eastAsia="fr-FR"/>
          </w:rPr>
          <w:tab/>
        </w:r>
        <w:r w:rsidR="00E07FB3" w:rsidRPr="00580324">
          <w:rPr>
            <w:rStyle w:val="Hyperlink"/>
            <w:noProof/>
          </w:rPr>
          <w:t>Support for Haptics</w:t>
        </w:r>
        <w:r w:rsidR="00E07FB3">
          <w:rPr>
            <w:noProof/>
            <w:webHidden/>
          </w:rPr>
          <w:tab/>
        </w:r>
        <w:r w:rsidR="00E07FB3">
          <w:rPr>
            <w:noProof/>
            <w:webHidden/>
          </w:rPr>
          <w:fldChar w:fldCharType="begin"/>
        </w:r>
        <w:r w:rsidR="00E07FB3">
          <w:rPr>
            <w:noProof/>
            <w:webHidden/>
          </w:rPr>
          <w:instrText xml:space="preserve"> PAGEREF _Toc119686680 \h </w:instrText>
        </w:r>
        <w:r w:rsidR="00E07FB3">
          <w:rPr>
            <w:noProof/>
            <w:webHidden/>
          </w:rPr>
        </w:r>
        <w:r w:rsidR="00E07FB3">
          <w:rPr>
            <w:noProof/>
            <w:webHidden/>
          </w:rPr>
          <w:fldChar w:fldCharType="separate"/>
        </w:r>
        <w:r w:rsidR="00E07FB3">
          <w:rPr>
            <w:noProof/>
            <w:webHidden/>
          </w:rPr>
          <w:t>60</w:t>
        </w:r>
        <w:r w:rsidR="00E07FB3">
          <w:rPr>
            <w:noProof/>
            <w:webHidden/>
          </w:rPr>
          <w:fldChar w:fldCharType="end"/>
        </w:r>
      </w:hyperlink>
    </w:p>
    <w:p w14:paraId="0201D1DC" w14:textId="22E6EE2E" w:rsidR="00E07FB3" w:rsidRDefault="00962985">
      <w:pPr>
        <w:pStyle w:val="TOC1"/>
        <w:rPr>
          <w:rFonts w:asciiTheme="minorHAnsi" w:eastAsiaTheme="minorEastAsia" w:hAnsiTheme="minorHAnsi" w:cstheme="minorBidi"/>
          <w:noProof/>
          <w:lang w:val="fr-FR" w:eastAsia="fr-FR"/>
        </w:rPr>
      </w:pPr>
      <w:hyperlink w:anchor="_Toc119686681" w:history="1">
        <w:r w:rsidR="00E07FB3" w:rsidRPr="00580324">
          <w:rPr>
            <w:rStyle w:val="Hyperlink"/>
            <w:noProof/>
          </w:rPr>
          <w:t>18</w:t>
        </w:r>
        <w:r w:rsidR="00E07FB3">
          <w:rPr>
            <w:rFonts w:asciiTheme="minorHAnsi" w:eastAsiaTheme="minorEastAsia" w:hAnsiTheme="minorHAnsi" w:cstheme="minorBidi"/>
            <w:noProof/>
            <w:lang w:val="fr-FR" w:eastAsia="fr-FR"/>
          </w:rPr>
          <w:tab/>
        </w:r>
        <w:r w:rsidR="00E07FB3" w:rsidRPr="00580324">
          <w:rPr>
            <w:rStyle w:val="Hyperlink"/>
            <w:noProof/>
          </w:rPr>
          <w:t>Event-based media signaling</w:t>
        </w:r>
        <w:r w:rsidR="00E07FB3">
          <w:rPr>
            <w:noProof/>
            <w:webHidden/>
          </w:rPr>
          <w:tab/>
        </w:r>
        <w:r w:rsidR="00E07FB3">
          <w:rPr>
            <w:noProof/>
            <w:webHidden/>
          </w:rPr>
          <w:fldChar w:fldCharType="begin"/>
        </w:r>
        <w:r w:rsidR="00E07FB3">
          <w:rPr>
            <w:noProof/>
            <w:webHidden/>
          </w:rPr>
          <w:instrText xml:space="preserve"> PAGEREF _Toc119686681 \h </w:instrText>
        </w:r>
        <w:r w:rsidR="00E07FB3">
          <w:rPr>
            <w:noProof/>
            <w:webHidden/>
          </w:rPr>
        </w:r>
        <w:r w:rsidR="00E07FB3">
          <w:rPr>
            <w:noProof/>
            <w:webHidden/>
          </w:rPr>
          <w:fldChar w:fldCharType="separate"/>
        </w:r>
        <w:r w:rsidR="00E07FB3">
          <w:rPr>
            <w:noProof/>
            <w:webHidden/>
          </w:rPr>
          <w:t>61</w:t>
        </w:r>
        <w:r w:rsidR="00E07FB3">
          <w:rPr>
            <w:noProof/>
            <w:webHidden/>
          </w:rPr>
          <w:fldChar w:fldCharType="end"/>
        </w:r>
      </w:hyperlink>
    </w:p>
    <w:p w14:paraId="1ADC9747" w14:textId="516A11DE" w:rsidR="00E07FB3" w:rsidRDefault="00962985">
      <w:pPr>
        <w:pStyle w:val="TOC1"/>
        <w:rPr>
          <w:rFonts w:asciiTheme="minorHAnsi" w:eastAsiaTheme="minorEastAsia" w:hAnsiTheme="minorHAnsi" w:cstheme="minorBidi"/>
          <w:noProof/>
          <w:lang w:val="fr-FR" w:eastAsia="fr-FR"/>
        </w:rPr>
      </w:pPr>
      <w:hyperlink w:anchor="_Toc119686682" w:history="1">
        <w:r w:rsidR="00E07FB3" w:rsidRPr="00580324">
          <w:rPr>
            <w:rStyle w:val="Hyperlink"/>
            <w:noProof/>
          </w:rPr>
          <w:t>19</w:t>
        </w:r>
        <w:r w:rsidR="00E07FB3">
          <w:rPr>
            <w:rFonts w:asciiTheme="minorHAnsi" w:eastAsiaTheme="minorEastAsia" w:hAnsiTheme="minorHAnsi" w:cstheme="minorBidi"/>
            <w:noProof/>
            <w:lang w:val="fr-FR" w:eastAsia="fr-FR"/>
          </w:rPr>
          <w:tab/>
        </w:r>
        <w:r w:rsidR="00E07FB3" w:rsidRPr="00580324">
          <w:rPr>
            <w:rStyle w:val="Hyperlink"/>
            <w:noProof/>
          </w:rPr>
          <w:t>Use of Preselection for signaling Picture in Picture in ISOBMFF</w:t>
        </w:r>
        <w:r w:rsidR="00E07FB3">
          <w:rPr>
            <w:noProof/>
            <w:webHidden/>
          </w:rPr>
          <w:tab/>
        </w:r>
        <w:r w:rsidR="00E07FB3">
          <w:rPr>
            <w:noProof/>
            <w:webHidden/>
          </w:rPr>
          <w:fldChar w:fldCharType="begin"/>
        </w:r>
        <w:r w:rsidR="00E07FB3">
          <w:rPr>
            <w:noProof/>
            <w:webHidden/>
          </w:rPr>
          <w:instrText xml:space="preserve"> PAGEREF _Toc119686682 \h </w:instrText>
        </w:r>
        <w:r w:rsidR="00E07FB3">
          <w:rPr>
            <w:noProof/>
            <w:webHidden/>
          </w:rPr>
        </w:r>
        <w:r w:rsidR="00E07FB3">
          <w:rPr>
            <w:noProof/>
            <w:webHidden/>
          </w:rPr>
          <w:fldChar w:fldCharType="separate"/>
        </w:r>
        <w:r w:rsidR="00E07FB3">
          <w:rPr>
            <w:noProof/>
            <w:webHidden/>
          </w:rPr>
          <w:t>63</w:t>
        </w:r>
        <w:r w:rsidR="00E07FB3">
          <w:rPr>
            <w:noProof/>
            <w:webHidden/>
          </w:rPr>
          <w:fldChar w:fldCharType="end"/>
        </w:r>
      </w:hyperlink>
    </w:p>
    <w:p w14:paraId="1BA434AC" w14:textId="3D008DE5" w:rsidR="00E07FB3" w:rsidRDefault="00962985">
      <w:pPr>
        <w:pStyle w:val="TOC1"/>
        <w:rPr>
          <w:rFonts w:asciiTheme="minorHAnsi" w:eastAsiaTheme="minorEastAsia" w:hAnsiTheme="minorHAnsi" w:cstheme="minorBidi"/>
          <w:noProof/>
          <w:lang w:val="fr-FR" w:eastAsia="fr-FR"/>
        </w:rPr>
      </w:pPr>
      <w:hyperlink w:anchor="_Toc119686683" w:history="1">
        <w:r w:rsidR="00E07FB3" w:rsidRPr="00580324">
          <w:rPr>
            <w:rStyle w:val="Hyperlink"/>
            <w:noProof/>
          </w:rPr>
          <w:t>20</w:t>
        </w:r>
        <w:r w:rsidR="00E07FB3">
          <w:rPr>
            <w:rFonts w:asciiTheme="minorHAnsi" w:eastAsiaTheme="minorEastAsia" w:hAnsiTheme="minorHAnsi" w:cstheme="minorBidi"/>
            <w:noProof/>
            <w:lang w:val="fr-FR" w:eastAsia="fr-FR"/>
          </w:rPr>
          <w:tab/>
        </w:r>
        <w:r w:rsidR="00E07FB3" w:rsidRPr="00580324">
          <w:rPr>
            <w:rStyle w:val="Hyperlink"/>
            <w:noProof/>
          </w:rPr>
          <w:t>Attaching (large) metadata to every sample</w:t>
        </w:r>
        <w:r w:rsidR="00E07FB3">
          <w:rPr>
            <w:noProof/>
            <w:webHidden/>
          </w:rPr>
          <w:tab/>
        </w:r>
        <w:r w:rsidR="00E07FB3">
          <w:rPr>
            <w:noProof/>
            <w:webHidden/>
          </w:rPr>
          <w:fldChar w:fldCharType="begin"/>
        </w:r>
        <w:r w:rsidR="00E07FB3">
          <w:rPr>
            <w:noProof/>
            <w:webHidden/>
          </w:rPr>
          <w:instrText xml:space="preserve"> PAGEREF _Toc119686683 \h </w:instrText>
        </w:r>
        <w:r w:rsidR="00E07FB3">
          <w:rPr>
            <w:noProof/>
            <w:webHidden/>
          </w:rPr>
        </w:r>
        <w:r w:rsidR="00E07FB3">
          <w:rPr>
            <w:noProof/>
            <w:webHidden/>
          </w:rPr>
          <w:fldChar w:fldCharType="separate"/>
        </w:r>
        <w:r w:rsidR="00E07FB3">
          <w:rPr>
            <w:noProof/>
            <w:webHidden/>
          </w:rPr>
          <w:t>67</w:t>
        </w:r>
        <w:r w:rsidR="00E07FB3">
          <w:rPr>
            <w:noProof/>
            <w:webHidden/>
          </w:rPr>
          <w:fldChar w:fldCharType="end"/>
        </w:r>
      </w:hyperlink>
    </w:p>
    <w:p w14:paraId="3DE2E7DF" w14:textId="63971C01" w:rsidR="00A741D6" w:rsidRPr="00251473" w:rsidRDefault="00A741D6" w:rsidP="00A741D6">
      <w:pPr>
        <w:rPr>
          <w:lang w:val="en-GB"/>
        </w:rPr>
      </w:pPr>
      <w:r w:rsidRPr="00251473">
        <w:rPr>
          <w:lang w:val="en-GB"/>
        </w:rPr>
        <w:fldChar w:fldCharType="end"/>
      </w:r>
    </w:p>
    <w:p w14:paraId="34B3C6B8" w14:textId="4CE594EB" w:rsidR="00102509" w:rsidRDefault="00102509" w:rsidP="00931BDE">
      <w:pPr>
        <w:pStyle w:val="Heading1"/>
      </w:pPr>
      <w:bookmarkStart w:id="2" w:name="_Toc54184895"/>
      <w:bookmarkStart w:id="3" w:name="_Toc54266540"/>
      <w:bookmarkStart w:id="4" w:name="_Toc54266862"/>
      <w:bookmarkStart w:id="5" w:name="_Toc54337366"/>
      <w:bookmarkStart w:id="6" w:name="_Toc54184896"/>
      <w:bookmarkStart w:id="7" w:name="_Toc54266541"/>
      <w:bookmarkStart w:id="8" w:name="_Toc54266863"/>
      <w:bookmarkStart w:id="9" w:name="_Toc54337367"/>
      <w:bookmarkStart w:id="10" w:name="_Toc54184897"/>
      <w:bookmarkStart w:id="11" w:name="_Toc54266542"/>
      <w:bookmarkStart w:id="12" w:name="_Toc54266864"/>
      <w:bookmarkStart w:id="13" w:name="_Toc54337368"/>
      <w:bookmarkStart w:id="14" w:name="_Toc54184898"/>
      <w:bookmarkStart w:id="15" w:name="_Toc54266543"/>
      <w:bookmarkStart w:id="16" w:name="_Toc54266865"/>
      <w:bookmarkStart w:id="17" w:name="_Toc54337369"/>
      <w:bookmarkStart w:id="18" w:name="_Toc54184899"/>
      <w:bookmarkStart w:id="19" w:name="_Toc54266544"/>
      <w:bookmarkStart w:id="20" w:name="_Toc54266866"/>
      <w:bookmarkStart w:id="21" w:name="_Toc54337370"/>
      <w:bookmarkStart w:id="22" w:name="_Toc54184900"/>
      <w:bookmarkStart w:id="23" w:name="_Toc54266545"/>
      <w:bookmarkStart w:id="24" w:name="_Toc54266867"/>
      <w:bookmarkStart w:id="25" w:name="_Toc54337371"/>
      <w:bookmarkStart w:id="26" w:name="_Toc54184901"/>
      <w:bookmarkStart w:id="27" w:name="_Toc54266546"/>
      <w:bookmarkStart w:id="28" w:name="_Toc54266868"/>
      <w:bookmarkStart w:id="29" w:name="_Toc54337372"/>
      <w:bookmarkStart w:id="30" w:name="_Toc13835129"/>
      <w:bookmarkStart w:id="31" w:name="_Toc13835130"/>
      <w:bookmarkStart w:id="32" w:name="_Toc13835131"/>
      <w:bookmarkStart w:id="33" w:name="_Toc13835132"/>
      <w:bookmarkStart w:id="34" w:name="_Toc13835133"/>
      <w:bookmarkStart w:id="35" w:name="_Toc13835134"/>
      <w:bookmarkStart w:id="36" w:name="_Toc13835135"/>
      <w:bookmarkStart w:id="37" w:name="_Toc13835136"/>
      <w:bookmarkStart w:id="38" w:name="_Toc13835137"/>
      <w:bookmarkStart w:id="39" w:name="_Toc13835138"/>
      <w:bookmarkStart w:id="40" w:name="_Toc13835139"/>
      <w:bookmarkStart w:id="41" w:name="_Toc13835140"/>
      <w:bookmarkStart w:id="42" w:name="_Toc13835141"/>
      <w:bookmarkStart w:id="43" w:name="_Toc13835142"/>
      <w:bookmarkStart w:id="44" w:name="_Toc13835143"/>
      <w:bookmarkStart w:id="45" w:name="_Toc13835144"/>
      <w:bookmarkStart w:id="46" w:name="_Toc13835145"/>
      <w:bookmarkStart w:id="47" w:name="_Toc13835146"/>
      <w:bookmarkStart w:id="48" w:name="_Toc13835147"/>
      <w:bookmarkStart w:id="49" w:name="_Toc13835148"/>
      <w:bookmarkStart w:id="50" w:name="_Toc13835149"/>
      <w:bookmarkStart w:id="51" w:name="_Toc13835150"/>
      <w:bookmarkStart w:id="52" w:name="_Toc13835151"/>
      <w:bookmarkStart w:id="53" w:name="_Toc13835152"/>
      <w:bookmarkStart w:id="54" w:name="_Toc13835153"/>
      <w:bookmarkStart w:id="55" w:name="_Toc13835154"/>
      <w:bookmarkStart w:id="56" w:name="_Toc13835155"/>
      <w:bookmarkStart w:id="57" w:name="_Toc13835156"/>
      <w:bookmarkStart w:id="58" w:name="_Toc13835157"/>
      <w:bookmarkStart w:id="59" w:name="_Toc13835158"/>
      <w:bookmarkStart w:id="60" w:name="_Toc13835159"/>
      <w:bookmarkStart w:id="61" w:name="_Toc13835160"/>
      <w:bookmarkStart w:id="62" w:name="_Toc13835161"/>
      <w:bookmarkStart w:id="63" w:name="_Toc13835162"/>
      <w:bookmarkStart w:id="64" w:name="_Toc13835163"/>
      <w:bookmarkStart w:id="65" w:name="_Toc13835164"/>
      <w:bookmarkStart w:id="66" w:name="_Toc13835165"/>
      <w:bookmarkStart w:id="67" w:name="_Toc13835166"/>
      <w:bookmarkStart w:id="68" w:name="_Toc13835167"/>
      <w:bookmarkStart w:id="69" w:name="_Toc13835168"/>
      <w:bookmarkStart w:id="70" w:name="_Toc13835169"/>
      <w:bookmarkStart w:id="71" w:name="_Toc13835170"/>
      <w:bookmarkStart w:id="72" w:name="_Toc13835171"/>
      <w:bookmarkStart w:id="73" w:name="_Toc13835172"/>
      <w:bookmarkStart w:id="74" w:name="_Toc13835173"/>
      <w:bookmarkStart w:id="75" w:name="_Toc13835174"/>
      <w:bookmarkStart w:id="76" w:name="_Toc13835175"/>
      <w:bookmarkStart w:id="77" w:name="_Toc13835176"/>
      <w:bookmarkStart w:id="78" w:name="_Toc13835177"/>
      <w:bookmarkStart w:id="79" w:name="_Toc13835178"/>
      <w:bookmarkStart w:id="80" w:name="_Toc13835179"/>
      <w:bookmarkStart w:id="81" w:name="_Toc13835180"/>
      <w:bookmarkStart w:id="82" w:name="_Toc13835181"/>
      <w:bookmarkStart w:id="83" w:name="_Toc13835182"/>
      <w:bookmarkStart w:id="84" w:name="_Toc13835183"/>
      <w:bookmarkStart w:id="85" w:name="_Toc13835184"/>
      <w:bookmarkStart w:id="86" w:name="_Toc13835185"/>
      <w:bookmarkStart w:id="87" w:name="_Toc13835186"/>
      <w:bookmarkStart w:id="88" w:name="_Toc13835187"/>
      <w:bookmarkStart w:id="89" w:name="_Toc13835188"/>
      <w:bookmarkStart w:id="90" w:name="_Toc13835189"/>
      <w:bookmarkStart w:id="91" w:name="_Toc13835190"/>
      <w:bookmarkStart w:id="92" w:name="_Toc13835191"/>
      <w:bookmarkStart w:id="93" w:name="_Toc13835192"/>
      <w:bookmarkStart w:id="94" w:name="_Toc13835193"/>
      <w:bookmarkStart w:id="95" w:name="_Toc13835194"/>
      <w:bookmarkStart w:id="96" w:name="_Toc13835195"/>
      <w:bookmarkStart w:id="97" w:name="_Toc13835196"/>
      <w:bookmarkStart w:id="98" w:name="_Toc13835197"/>
      <w:bookmarkStart w:id="99" w:name="_Toc13835198"/>
      <w:bookmarkStart w:id="100" w:name="_Toc13835199"/>
      <w:bookmarkStart w:id="101" w:name="_Toc13835200"/>
      <w:bookmarkStart w:id="102" w:name="_Toc13835201"/>
      <w:bookmarkStart w:id="103" w:name="_Toc13835202"/>
      <w:bookmarkStart w:id="104" w:name="_Toc13835203"/>
      <w:bookmarkStart w:id="105" w:name="_Toc13835204"/>
      <w:bookmarkStart w:id="106" w:name="_Toc13835205"/>
      <w:bookmarkStart w:id="107" w:name="_Toc13835206"/>
      <w:bookmarkStart w:id="108" w:name="_Toc13835207"/>
      <w:bookmarkStart w:id="109" w:name="_Toc13835208"/>
      <w:bookmarkStart w:id="110" w:name="_Toc13835209"/>
      <w:bookmarkStart w:id="111" w:name="_Toc13835210"/>
      <w:bookmarkStart w:id="112" w:name="_Toc13835211"/>
      <w:bookmarkStart w:id="113" w:name="_Toc13835212"/>
      <w:bookmarkStart w:id="114" w:name="_Toc13835213"/>
      <w:bookmarkStart w:id="115" w:name="_Toc13835214"/>
      <w:bookmarkStart w:id="116" w:name="_Toc13835215"/>
      <w:bookmarkStart w:id="117" w:name="_Toc13835216"/>
      <w:bookmarkStart w:id="118" w:name="_Toc13835217"/>
      <w:bookmarkStart w:id="119" w:name="_Toc13835218"/>
      <w:bookmarkStart w:id="120" w:name="_Toc13835219"/>
      <w:bookmarkStart w:id="121" w:name="_Toc13835220"/>
      <w:bookmarkStart w:id="122" w:name="_Toc13835221"/>
      <w:bookmarkStart w:id="123" w:name="_Toc13835222"/>
      <w:bookmarkStart w:id="124" w:name="_Toc13835223"/>
      <w:bookmarkStart w:id="125" w:name="_Toc13835224"/>
      <w:bookmarkStart w:id="126" w:name="_Toc13835225"/>
      <w:bookmarkStart w:id="127" w:name="_Toc13835226"/>
      <w:bookmarkStart w:id="128" w:name="_Toc13835227"/>
      <w:bookmarkStart w:id="129" w:name="_Toc13835228"/>
      <w:bookmarkStart w:id="130" w:name="_Toc13835229"/>
      <w:bookmarkStart w:id="131" w:name="_Toc13835230"/>
      <w:bookmarkStart w:id="132" w:name="_Toc13835231"/>
      <w:bookmarkStart w:id="133" w:name="_Toc13835232"/>
      <w:bookmarkStart w:id="134" w:name="_Toc13835233"/>
      <w:bookmarkStart w:id="135" w:name="_Toc13835234"/>
      <w:bookmarkStart w:id="136" w:name="_Toc13835235"/>
      <w:bookmarkStart w:id="137" w:name="_Toc13835236"/>
      <w:bookmarkStart w:id="138" w:name="_Toc13835237"/>
      <w:bookmarkStart w:id="139" w:name="_Toc13835238"/>
      <w:bookmarkStart w:id="140" w:name="_Toc13835239"/>
      <w:bookmarkStart w:id="141" w:name="_Toc13835240"/>
      <w:bookmarkStart w:id="142" w:name="_Toc13835241"/>
      <w:bookmarkStart w:id="143" w:name="_Toc13835242"/>
      <w:bookmarkStart w:id="144" w:name="_Toc13835243"/>
      <w:bookmarkStart w:id="145" w:name="_Toc13835244"/>
      <w:bookmarkStart w:id="146" w:name="_Toc13835245"/>
      <w:bookmarkStart w:id="147" w:name="_Toc13835246"/>
      <w:bookmarkStart w:id="148" w:name="_Toc13835247"/>
      <w:bookmarkStart w:id="149" w:name="_Toc13835248"/>
      <w:bookmarkStart w:id="150" w:name="_Toc13835249"/>
      <w:bookmarkStart w:id="151" w:name="_Toc13835250"/>
      <w:bookmarkStart w:id="152" w:name="_Toc13835251"/>
      <w:bookmarkStart w:id="153" w:name="_Toc13835252"/>
      <w:bookmarkStart w:id="154" w:name="_Toc13835253"/>
      <w:bookmarkStart w:id="155" w:name="_Toc13835254"/>
      <w:bookmarkStart w:id="156" w:name="_Toc13835255"/>
      <w:bookmarkStart w:id="157" w:name="_Toc13835256"/>
      <w:bookmarkStart w:id="158" w:name="_Toc13835257"/>
      <w:bookmarkStart w:id="159" w:name="_Toc13835258"/>
      <w:bookmarkStart w:id="160" w:name="_Toc13835259"/>
      <w:bookmarkStart w:id="161" w:name="_Toc13835260"/>
      <w:bookmarkStart w:id="162" w:name="_Toc13835261"/>
      <w:bookmarkStart w:id="163" w:name="_Toc13835262"/>
      <w:bookmarkStart w:id="164" w:name="_Toc13835263"/>
      <w:bookmarkStart w:id="165" w:name="_Toc13835264"/>
      <w:bookmarkStart w:id="166" w:name="_Toc13835265"/>
      <w:bookmarkStart w:id="167" w:name="_Toc13835266"/>
      <w:bookmarkStart w:id="168" w:name="_Toc13835267"/>
      <w:bookmarkStart w:id="169" w:name="_Toc13835268"/>
      <w:bookmarkStart w:id="170" w:name="_Toc13835269"/>
      <w:bookmarkStart w:id="171" w:name="_Toc13835270"/>
      <w:bookmarkStart w:id="172" w:name="_Toc13835271"/>
      <w:bookmarkStart w:id="173" w:name="_Toc13835272"/>
      <w:bookmarkStart w:id="174" w:name="_Toc13835273"/>
      <w:bookmarkStart w:id="175" w:name="_Toc13835274"/>
      <w:bookmarkStart w:id="176" w:name="_Toc13835275"/>
      <w:bookmarkStart w:id="177" w:name="_Toc13835276"/>
      <w:bookmarkStart w:id="178" w:name="_Toc13835277"/>
      <w:bookmarkStart w:id="179" w:name="_Toc13835278"/>
      <w:bookmarkStart w:id="180" w:name="_Toc13835279"/>
      <w:bookmarkStart w:id="181" w:name="_Toc13835280"/>
      <w:bookmarkStart w:id="182" w:name="_Toc13835281"/>
      <w:bookmarkStart w:id="183" w:name="_Toc13835282"/>
      <w:bookmarkStart w:id="184" w:name="_Toc13835283"/>
      <w:bookmarkStart w:id="185" w:name="_Toc13835284"/>
      <w:bookmarkStart w:id="186" w:name="_Toc13835285"/>
      <w:bookmarkStart w:id="187" w:name="_Toc13835286"/>
      <w:bookmarkStart w:id="188" w:name="_Toc13835287"/>
      <w:bookmarkStart w:id="189" w:name="_Toc13835288"/>
      <w:bookmarkStart w:id="190" w:name="_Toc13835289"/>
      <w:bookmarkStart w:id="191" w:name="_Toc13835290"/>
      <w:bookmarkStart w:id="192" w:name="_Toc13835291"/>
      <w:bookmarkStart w:id="193" w:name="_Toc13835404"/>
      <w:bookmarkStart w:id="194" w:name="_Toc13835405"/>
      <w:bookmarkStart w:id="195" w:name="_Toc13835406"/>
      <w:bookmarkStart w:id="196" w:name="_Toc13835407"/>
      <w:bookmarkStart w:id="197" w:name="_Toc13835408"/>
      <w:bookmarkStart w:id="198" w:name="_Toc13835409"/>
      <w:bookmarkStart w:id="199" w:name="_Toc13835410"/>
      <w:bookmarkStart w:id="200" w:name="_Toc13835411"/>
      <w:bookmarkStart w:id="201" w:name="_Toc13835412"/>
      <w:bookmarkStart w:id="202" w:name="_Toc13835413"/>
      <w:bookmarkStart w:id="203" w:name="_Toc13835414"/>
      <w:bookmarkStart w:id="204" w:name="_Toc13835415"/>
      <w:bookmarkStart w:id="205" w:name="_Toc13835416"/>
      <w:bookmarkStart w:id="206" w:name="_Toc13835417"/>
      <w:bookmarkStart w:id="207" w:name="_Toc13835418"/>
      <w:bookmarkStart w:id="208" w:name="_Toc13835419"/>
      <w:bookmarkStart w:id="209" w:name="_Toc13835420"/>
      <w:bookmarkStart w:id="210" w:name="_Toc13835421"/>
      <w:bookmarkStart w:id="211" w:name="_Toc13835422"/>
      <w:bookmarkStart w:id="212" w:name="_Toc13835423"/>
      <w:bookmarkStart w:id="213" w:name="_Toc13835424"/>
      <w:bookmarkStart w:id="214" w:name="_Toc13835425"/>
      <w:bookmarkStart w:id="215" w:name="_Toc13835426"/>
      <w:bookmarkStart w:id="216" w:name="_Toc13835427"/>
      <w:bookmarkStart w:id="217" w:name="_Toc13835428"/>
      <w:bookmarkStart w:id="218" w:name="_Toc13835429"/>
      <w:bookmarkStart w:id="219" w:name="_Toc13835430"/>
      <w:bookmarkStart w:id="220" w:name="_Toc13835431"/>
      <w:bookmarkStart w:id="221" w:name="_Toc13835432"/>
      <w:bookmarkStart w:id="222" w:name="_Toc13835433"/>
      <w:bookmarkStart w:id="223" w:name="_Toc13835434"/>
      <w:bookmarkStart w:id="224" w:name="_Toc13835435"/>
      <w:bookmarkStart w:id="225" w:name="_Toc13835436"/>
      <w:bookmarkStart w:id="226" w:name="_Toc13835437"/>
      <w:bookmarkStart w:id="227" w:name="_Toc13835438"/>
      <w:bookmarkStart w:id="228" w:name="_Toc13835439"/>
      <w:bookmarkStart w:id="229" w:name="_Toc13835440"/>
      <w:bookmarkStart w:id="230" w:name="_Toc13835441"/>
      <w:bookmarkStart w:id="231" w:name="_Toc13835442"/>
      <w:bookmarkStart w:id="232" w:name="_Toc13835443"/>
      <w:bookmarkStart w:id="233" w:name="_Toc13835444"/>
      <w:bookmarkStart w:id="234" w:name="_Toc13835445"/>
      <w:bookmarkStart w:id="235" w:name="_Toc13835446"/>
      <w:bookmarkStart w:id="236" w:name="_Toc13835447"/>
      <w:bookmarkStart w:id="237" w:name="_Toc13835448"/>
      <w:bookmarkStart w:id="238" w:name="_Toc13835449"/>
      <w:bookmarkStart w:id="239" w:name="_Toc13835450"/>
      <w:bookmarkStart w:id="240" w:name="_Toc13835451"/>
      <w:bookmarkStart w:id="241" w:name="_Toc13835452"/>
      <w:bookmarkStart w:id="242" w:name="_Toc13835453"/>
      <w:bookmarkStart w:id="243" w:name="_Toc13835454"/>
      <w:bookmarkStart w:id="244" w:name="_Toc13835455"/>
      <w:bookmarkStart w:id="245" w:name="_Toc13835456"/>
      <w:bookmarkStart w:id="246" w:name="_Toc13835457"/>
      <w:bookmarkStart w:id="247" w:name="_Toc13835458"/>
      <w:bookmarkStart w:id="248" w:name="_Toc13835459"/>
      <w:bookmarkStart w:id="249" w:name="_Toc13835460"/>
      <w:bookmarkStart w:id="250" w:name="_Toc13835461"/>
      <w:bookmarkStart w:id="251" w:name="_Toc13835462"/>
      <w:bookmarkStart w:id="252" w:name="_Toc13835463"/>
      <w:bookmarkStart w:id="253" w:name="_Toc13835464"/>
      <w:bookmarkStart w:id="254" w:name="_Toc13835465"/>
      <w:bookmarkStart w:id="255" w:name="_Toc13835466"/>
      <w:bookmarkStart w:id="256" w:name="_Toc13835467"/>
      <w:bookmarkStart w:id="257" w:name="_Toc13835468"/>
      <w:bookmarkStart w:id="258" w:name="_Toc13835469"/>
      <w:bookmarkStart w:id="259" w:name="_Toc13835470"/>
      <w:bookmarkStart w:id="260" w:name="_Toc13835471"/>
      <w:bookmarkStart w:id="261" w:name="_Toc13835472"/>
      <w:bookmarkStart w:id="262" w:name="_Toc13835473"/>
      <w:bookmarkStart w:id="263" w:name="_Toc13835474"/>
      <w:bookmarkStart w:id="264" w:name="_Toc13835475"/>
      <w:bookmarkStart w:id="265" w:name="_Toc13835476"/>
      <w:bookmarkStart w:id="266" w:name="_Toc13835477"/>
      <w:bookmarkStart w:id="267" w:name="_Toc13835478"/>
      <w:bookmarkStart w:id="268" w:name="_Toc13835479"/>
      <w:bookmarkStart w:id="269" w:name="_Toc13835480"/>
      <w:bookmarkStart w:id="270" w:name="_Toc13835481"/>
      <w:bookmarkStart w:id="271" w:name="_Toc13835482"/>
      <w:bookmarkStart w:id="272" w:name="_Toc13835483"/>
      <w:bookmarkStart w:id="273" w:name="_Toc13835484"/>
      <w:bookmarkStart w:id="274" w:name="_Toc13835485"/>
      <w:bookmarkStart w:id="275" w:name="_Toc13835486"/>
      <w:bookmarkStart w:id="276" w:name="_Toc13835487"/>
      <w:bookmarkStart w:id="277" w:name="_Toc13835488"/>
      <w:bookmarkStart w:id="278" w:name="_Toc13835489"/>
      <w:bookmarkStart w:id="279" w:name="_Toc13835490"/>
      <w:bookmarkStart w:id="280" w:name="_Toc13835491"/>
      <w:bookmarkStart w:id="281" w:name="_Toc13835492"/>
      <w:bookmarkStart w:id="282" w:name="_Toc13835493"/>
      <w:bookmarkStart w:id="283" w:name="_Toc13835494"/>
      <w:bookmarkStart w:id="284" w:name="_Toc13835495"/>
      <w:bookmarkStart w:id="285" w:name="_Toc54184902"/>
      <w:bookmarkStart w:id="286" w:name="_Toc54266547"/>
      <w:bookmarkStart w:id="287" w:name="_Toc54266869"/>
      <w:bookmarkStart w:id="288" w:name="_Toc54337373"/>
      <w:bookmarkStart w:id="289" w:name="_Toc54184903"/>
      <w:bookmarkStart w:id="290" w:name="_Toc54266548"/>
      <w:bookmarkStart w:id="291" w:name="_Toc54266870"/>
      <w:bookmarkStart w:id="292" w:name="_Toc54337374"/>
      <w:bookmarkStart w:id="293" w:name="_Toc54184904"/>
      <w:bookmarkStart w:id="294" w:name="_Toc54266549"/>
      <w:bookmarkStart w:id="295" w:name="_Toc54266871"/>
      <w:bookmarkStart w:id="296" w:name="_Toc54337375"/>
      <w:bookmarkStart w:id="297" w:name="_Toc54184905"/>
      <w:bookmarkStart w:id="298" w:name="_Toc54266550"/>
      <w:bookmarkStart w:id="299" w:name="_Toc54266872"/>
      <w:bookmarkStart w:id="300" w:name="_Toc54337376"/>
      <w:bookmarkStart w:id="301" w:name="_Toc54184906"/>
      <w:bookmarkStart w:id="302" w:name="_Toc54266551"/>
      <w:bookmarkStart w:id="303" w:name="_Toc54266873"/>
      <w:bookmarkStart w:id="304" w:name="_Toc54337377"/>
      <w:bookmarkStart w:id="305" w:name="_Toc54184907"/>
      <w:bookmarkStart w:id="306" w:name="_Toc54266552"/>
      <w:bookmarkStart w:id="307" w:name="_Toc54266874"/>
      <w:bookmarkStart w:id="308" w:name="_Toc54337378"/>
      <w:bookmarkStart w:id="309" w:name="_Toc54184908"/>
      <w:bookmarkStart w:id="310" w:name="_Toc54266553"/>
      <w:bookmarkStart w:id="311" w:name="_Toc54266875"/>
      <w:bookmarkStart w:id="312" w:name="_Toc54337379"/>
      <w:bookmarkStart w:id="313" w:name="_Toc54184909"/>
      <w:bookmarkStart w:id="314" w:name="_Toc54266554"/>
      <w:bookmarkStart w:id="315" w:name="_Toc54266876"/>
      <w:bookmarkStart w:id="316" w:name="_Toc54337380"/>
      <w:bookmarkStart w:id="317" w:name="_Toc54184910"/>
      <w:bookmarkStart w:id="318" w:name="_Toc54266555"/>
      <w:bookmarkStart w:id="319" w:name="_Toc54266877"/>
      <w:bookmarkStart w:id="320" w:name="_Toc54337381"/>
      <w:bookmarkStart w:id="321" w:name="_Toc54184911"/>
      <w:bookmarkStart w:id="322" w:name="_Toc54266556"/>
      <w:bookmarkStart w:id="323" w:name="_Toc54266878"/>
      <w:bookmarkStart w:id="324" w:name="_Toc54337382"/>
      <w:bookmarkStart w:id="325" w:name="_Toc54184912"/>
      <w:bookmarkStart w:id="326" w:name="_Toc54266557"/>
      <w:bookmarkStart w:id="327" w:name="_Toc54266879"/>
      <w:bookmarkStart w:id="328" w:name="_Toc54337383"/>
      <w:bookmarkStart w:id="329" w:name="_Toc54184913"/>
      <w:bookmarkStart w:id="330" w:name="_Toc54266558"/>
      <w:bookmarkStart w:id="331" w:name="_Toc54266880"/>
      <w:bookmarkStart w:id="332" w:name="_Toc54337384"/>
      <w:bookmarkStart w:id="333" w:name="_Toc54184914"/>
      <w:bookmarkStart w:id="334" w:name="_Toc54266559"/>
      <w:bookmarkStart w:id="335" w:name="_Toc54266881"/>
      <w:bookmarkStart w:id="336" w:name="_Toc54337385"/>
      <w:bookmarkStart w:id="337" w:name="_Toc54184915"/>
      <w:bookmarkStart w:id="338" w:name="_Toc54266560"/>
      <w:bookmarkStart w:id="339" w:name="_Toc54266882"/>
      <w:bookmarkStart w:id="340" w:name="_Toc54337386"/>
      <w:bookmarkStart w:id="341" w:name="_Toc54184916"/>
      <w:bookmarkStart w:id="342" w:name="_Toc54266561"/>
      <w:bookmarkStart w:id="343" w:name="_Toc54266883"/>
      <w:bookmarkStart w:id="344" w:name="_Toc54337387"/>
      <w:bookmarkStart w:id="345" w:name="_Toc54185029"/>
      <w:bookmarkStart w:id="346" w:name="_Toc54266674"/>
      <w:bookmarkStart w:id="347" w:name="_Toc54266996"/>
      <w:bookmarkStart w:id="348" w:name="_Toc54337500"/>
      <w:bookmarkStart w:id="349" w:name="_Toc119686662"/>
      <w:bookmarkStart w:id="350" w:name="_Toc53012451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t>Handling lost or corrupted sample</w:t>
      </w:r>
      <w:r w:rsidR="007D30A0">
        <w:t>s</w:t>
      </w:r>
      <w:r w:rsidR="000B72AC">
        <w:t xml:space="preserve"> using a sample group for corrupted samples</w:t>
      </w:r>
      <w:bookmarkEnd w:id="349"/>
    </w:p>
    <w:bookmarkEnd w:id="350"/>
    <w:p w14:paraId="11CCCF1D" w14:textId="792EFA33" w:rsidR="00102509" w:rsidRDefault="000B72AC" w:rsidP="000B72AC">
      <w:pPr>
        <w:rPr>
          <w:ins w:id="351" w:author="DENOUAL Franck" w:date="2022-10-27T19:55:00Z"/>
          <w:rStyle w:val="Hyperlink"/>
        </w:rPr>
      </w:pPr>
      <w:r>
        <w:t>Issues for the original contributions:</w:t>
      </w:r>
      <w:r w:rsidR="00102509">
        <w:t xml:space="preserve"> </w:t>
      </w:r>
      <w:hyperlink r:id="rId21" w:history="1">
        <w:r w:rsidR="00102509" w:rsidRPr="006C59BA">
          <w:rPr>
            <w:rStyle w:val="Hyperlink"/>
          </w:rPr>
          <w:t>m57362</w:t>
        </w:r>
        <w:r w:rsidR="006C59BA" w:rsidRPr="006C59BA">
          <w:rPr>
            <w:rStyle w:val="Hyperlink"/>
          </w:rPr>
          <w:t xml:space="preserve"> </w:t>
        </w:r>
      </w:hyperlink>
      <w:r w:rsidR="006C59BA">
        <w:t xml:space="preserve">and </w:t>
      </w:r>
      <w:hyperlink r:id="rId22" w:history="1">
        <w:r w:rsidR="006C59BA" w:rsidRPr="006C59BA">
          <w:rPr>
            <w:rStyle w:val="Hyperlink"/>
          </w:rPr>
          <w:t>m58084</w:t>
        </w:r>
      </w:hyperlink>
      <w:ins w:id="352" w:author="DENOUAL Franck" w:date="2022-10-27T19:55:00Z">
        <w:r w:rsidR="001A2318">
          <w:rPr>
            <w:rStyle w:val="Hyperlink"/>
          </w:rPr>
          <w:t>.</w:t>
        </w:r>
      </w:ins>
    </w:p>
    <w:p w14:paraId="759457E2" w14:textId="1A417396" w:rsidR="001A2318" w:rsidRDefault="001A2318" w:rsidP="000B72AC">
      <w:pPr>
        <w:rPr>
          <w:rStyle w:val="Hyperlink"/>
        </w:rPr>
      </w:pPr>
      <w:ins w:id="353" w:author="DENOUAL Franck" w:date="2022-10-27T19:55:00Z">
        <w:r>
          <w:rPr>
            <w:rStyle w:val="Hyperlink"/>
          </w:rPr>
          <w:t xml:space="preserve">Updated at MPEG#140 with input contribution </w:t>
        </w:r>
        <w:r>
          <w:fldChar w:fldCharType="begin"/>
        </w:r>
        <w:r>
          <w:instrText xml:space="preserve"> HYPERLINK "https://dms.mpeg.expert/doc_end_user/current_document.php?id=84267" </w:instrText>
        </w:r>
        <w:r>
          <w:fldChar w:fldCharType="separate"/>
        </w:r>
        <w:r>
          <w:rPr>
            <w:rStyle w:val="Hyperlink"/>
            <w:rFonts w:eastAsia="Calibri"/>
            <w:color w:val="0000EE"/>
          </w:rPr>
          <w:t>m60772</w:t>
        </w:r>
        <w:r>
          <w:fldChar w:fldCharType="end"/>
        </w:r>
        <w:r>
          <w:t>.</w:t>
        </w:r>
      </w:ins>
    </w:p>
    <w:p w14:paraId="406897B5" w14:textId="77777777" w:rsidR="000B72AC" w:rsidRDefault="000B72AC" w:rsidP="001A2318"/>
    <w:p w14:paraId="77F197A9" w14:textId="77777777" w:rsidR="00102509" w:rsidRPr="007D3718" w:rsidRDefault="00102509" w:rsidP="00102509">
      <w:pPr>
        <w:rPr>
          <w:i/>
          <w:iCs/>
          <w:u w:val="single"/>
        </w:rPr>
      </w:pPr>
      <w:bookmarkStart w:id="354" w:name="OLE_LINK1"/>
      <w:r w:rsidRPr="007D3718">
        <w:rPr>
          <w:i/>
          <w:iCs/>
          <w:u w:val="single"/>
        </w:rPr>
        <w:t>Define a new sample group ‘corr’</w:t>
      </w:r>
    </w:p>
    <w:p w14:paraId="0A54314C" w14:textId="7E3B47E2" w:rsidR="00102509" w:rsidRDefault="00102509" w:rsidP="00102509">
      <w:pPr>
        <w:pStyle w:val="code"/>
      </w:pPr>
      <w:r w:rsidRPr="00686E8C">
        <w:t xml:space="preserve">class </w:t>
      </w:r>
      <w:r>
        <w:t>CorruptedSampleInfo</w:t>
      </w:r>
      <w:r w:rsidRPr="00686E8C">
        <w:t>Entry()</w:t>
      </w:r>
      <w:r>
        <w:br/>
      </w:r>
      <w:r w:rsidRPr="00686E8C">
        <w:t>extends SampleGroup</w:t>
      </w:r>
      <w:r>
        <w:t>Description</w:t>
      </w:r>
      <w:r w:rsidRPr="00686E8C">
        <w:t>Entry ('</w:t>
      </w:r>
      <w:r>
        <w:t>corr</w:t>
      </w:r>
      <w:r w:rsidRPr="00686E8C">
        <w:t>')</w:t>
      </w:r>
      <w:r>
        <w:br/>
      </w:r>
      <w:r w:rsidRPr="00686E8C">
        <w:rPr>
          <w:rFonts w:cs="Courier New"/>
        </w:rPr>
        <w:t>{</w:t>
      </w:r>
      <w:r>
        <w:rPr>
          <w:rFonts w:cs="Courier New"/>
        </w:rPr>
        <w:br/>
      </w:r>
      <w:r>
        <w:rPr>
          <w:rFonts w:cs="Courier New"/>
        </w:rPr>
        <w:tab/>
        <w:t>bit</w:t>
      </w:r>
      <w:r w:rsidRPr="00686E8C">
        <w:rPr>
          <w:rFonts w:cs="Courier New"/>
        </w:rPr>
        <w:t>(</w:t>
      </w:r>
      <w:r>
        <w:rPr>
          <w:rFonts w:cs="Courier New"/>
        </w:rPr>
        <w:t>2</w:t>
      </w:r>
      <w:r w:rsidRPr="00686E8C">
        <w:rPr>
          <w:rFonts w:cs="Courier New"/>
        </w:rPr>
        <w:t xml:space="preserve">) </w:t>
      </w:r>
      <w:r>
        <w:rPr>
          <w:rFonts w:cs="Courier New"/>
        </w:rPr>
        <w:t>corrupted</w:t>
      </w:r>
      <w:r w:rsidRPr="00686E8C">
        <w:rPr>
          <w:rFonts w:cs="Courier New"/>
        </w:rPr>
        <w:t>;</w:t>
      </w:r>
      <w:r>
        <w:rPr>
          <w:rFonts w:cs="Courier New"/>
        </w:rPr>
        <w:br/>
      </w:r>
      <w:r>
        <w:rPr>
          <w:rFonts w:cs="Courier New"/>
        </w:rPr>
        <w:tab/>
        <w:t>bit</w:t>
      </w:r>
      <w:r w:rsidRPr="00686E8C">
        <w:rPr>
          <w:rFonts w:cs="Courier New"/>
        </w:rPr>
        <w:t>(</w:t>
      </w:r>
      <w:r>
        <w:rPr>
          <w:rFonts w:cs="Courier New"/>
        </w:rPr>
        <w:t>6</w:t>
      </w:r>
      <w:r w:rsidRPr="00686E8C">
        <w:rPr>
          <w:rFonts w:cs="Courier New"/>
        </w:rPr>
        <w:t xml:space="preserve">) </w:t>
      </w:r>
      <w:r>
        <w:rPr>
          <w:rFonts w:cs="Courier New"/>
        </w:rPr>
        <w:t>reserved</w:t>
      </w:r>
      <w:r w:rsidRPr="00686E8C">
        <w:rPr>
          <w:rFonts w:cs="Courier New"/>
        </w:rPr>
        <w:t>;</w:t>
      </w:r>
      <w:r>
        <w:rPr>
          <w:rFonts w:cs="Courier New"/>
        </w:rPr>
        <w:br/>
      </w:r>
      <w:r w:rsidR="006C59BA">
        <w:rPr>
          <w:rFonts w:ascii="CourierNewPSMT" w:hAnsi="CourierNewPSMT" w:cs="Courier New"/>
          <w:sz w:val="22"/>
          <w:szCs w:val="22"/>
          <w:lang w:val="en-US"/>
        </w:rPr>
        <w:tab/>
        <w:t>if (corrupted==2)</w:t>
      </w:r>
      <w:r w:rsidR="006C59BA">
        <w:rPr>
          <w:rFonts w:ascii="CourierNewPSMT" w:hAnsi="CourierNewPSMT" w:cs="Courier New"/>
          <w:sz w:val="22"/>
          <w:szCs w:val="22"/>
          <w:lang w:val="en-US"/>
        </w:rPr>
        <w:br/>
      </w:r>
      <w:r w:rsidR="006C59BA">
        <w:rPr>
          <w:rFonts w:ascii="CourierNewPSMT" w:hAnsi="CourierNewPSMT" w:cs="Courier New"/>
          <w:sz w:val="22"/>
          <w:szCs w:val="22"/>
          <w:lang w:val="en-US"/>
        </w:rPr>
        <w:tab/>
      </w:r>
      <w:r w:rsidR="006C59BA">
        <w:rPr>
          <w:rFonts w:ascii="CourierNewPSMT" w:hAnsi="CourierNewPSMT" w:cs="Courier New"/>
          <w:sz w:val="22"/>
          <w:szCs w:val="22"/>
          <w:lang w:val="en-US"/>
        </w:rPr>
        <w:tab/>
        <w:t>bit</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t>32</w:t>
      </w:r>
      <w:r w:rsidR="006C59BA" w:rsidRPr="00686E8C">
        <w:rPr>
          <w:rFonts w:ascii="CourierNewPSMT" w:hAnsi="CourierNewPSMT" w:cs="Courier New"/>
          <w:sz w:val="22"/>
          <w:szCs w:val="22"/>
          <w:lang w:val="en-US"/>
        </w:rPr>
        <w:t xml:space="preserve">) </w:t>
      </w:r>
      <w:r w:rsidR="006C59BA">
        <w:rPr>
          <w:rFonts w:ascii="CourierNewPSMT" w:hAnsi="CourierNewPSMT" w:cs="Courier New"/>
          <w:sz w:val="22"/>
          <w:szCs w:val="22"/>
          <w:lang w:val="en-US"/>
        </w:rPr>
        <w:t>codec_specific_param</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br/>
      </w:r>
      <w:r w:rsidRPr="00686E8C">
        <w:t xml:space="preserve">} </w:t>
      </w:r>
    </w:p>
    <w:p w14:paraId="64F8C277" w14:textId="77777777" w:rsidR="006C59BA" w:rsidRDefault="006C59BA" w:rsidP="005861F0">
      <w:pPr>
        <w:pStyle w:val="fields"/>
      </w:pPr>
      <w:r>
        <w:rPr>
          <w:rFonts w:ascii="CourierNewPSMT" w:hAnsi="CourierNewPSMT" w:cs="Courier New"/>
          <w:sz w:val="22"/>
          <w:szCs w:val="22"/>
        </w:rPr>
        <w:t xml:space="preserve">corrupted </w:t>
      </w:r>
      <w:r>
        <w:t>indicates the corruption state of the associated data. Value 0 means that the entire data is lost, and the associated data size (sample size, or NAL size) shall be 0. Value 1 means that the data is corrupted without any additional information on the corruption. Value 2 means that the data is corrupted with codec specific information on the corruption. Value 3 is reserved.</w:t>
      </w:r>
    </w:p>
    <w:p w14:paraId="30D5FC69" w14:textId="77777777" w:rsidR="006C59BA" w:rsidRDefault="006C59BA" w:rsidP="005861F0">
      <w:pPr>
        <w:pStyle w:val="fields"/>
      </w:pPr>
      <w:r>
        <w:rPr>
          <w:rFonts w:ascii="CourierNewPSMT" w:hAnsi="CourierNewPSMT" w:cs="Courier New"/>
          <w:sz w:val="22"/>
          <w:szCs w:val="22"/>
        </w:rPr>
        <w:lastRenderedPageBreak/>
        <w:t>codec_specific_param</w:t>
      </w:r>
      <w:r w:rsidRPr="007B6FB8">
        <w:t xml:space="preserve"> </w:t>
      </w:r>
      <w:r>
        <w:t xml:space="preserve">indicates codec specific information on the corruption. The coding format is the one of the sample associated to this sample group description. </w:t>
      </w:r>
    </w:p>
    <w:p w14:paraId="060A1D08" w14:textId="77777777" w:rsidR="006C59BA" w:rsidRDefault="006C59BA" w:rsidP="005861F0">
      <w:pPr>
        <w:pStyle w:val="Note"/>
        <w:spacing w:before="240"/>
        <w:ind w:left="706"/>
      </w:pPr>
      <w:r>
        <w:t xml:space="preserve">Note: </w:t>
      </w:r>
      <w:r>
        <w:rPr>
          <w:rFonts w:ascii="CourierNewPSMT" w:hAnsi="CourierNewPSMT" w:cs="Courier New"/>
          <w:sz w:val="22"/>
          <w:szCs w:val="22"/>
        </w:rPr>
        <w:t>codec_specific_param</w:t>
      </w:r>
      <w:r>
        <w:t xml:space="preserve"> information being dependent on the coding format, file writers may need </w:t>
      </w:r>
      <w:r w:rsidRPr="00AB73A9">
        <w:t xml:space="preserve">to </w:t>
      </w:r>
      <w:r>
        <w:t xml:space="preserve">add and </w:t>
      </w:r>
      <w:r w:rsidRPr="00AB73A9">
        <w:t xml:space="preserve">associate a different </w:t>
      </w:r>
      <w:r w:rsidRPr="00AB73A9">
        <w:rPr>
          <w:rFonts w:ascii="CourierNewPSMT" w:hAnsi="CourierNewPSMT" w:cs="Courier New"/>
          <w:sz w:val="22"/>
          <w:szCs w:val="22"/>
        </w:rPr>
        <w:t>CorruptedSampleInfoEntry()</w:t>
      </w:r>
      <w:r w:rsidRPr="00AB73A9">
        <w:t xml:space="preserve"> entry with a sample each time the coding format is changing across samples</w:t>
      </w:r>
      <w:r>
        <w:t>.</w:t>
      </w:r>
    </w:p>
    <w:p w14:paraId="55081268" w14:textId="77777777" w:rsidR="006C59BA" w:rsidRDefault="006C59BA" w:rsidP="006C59BA">
      <w:r>
        <w:t xml:space="preserve">If a data is not associated with a </w:t>
      </w:r>
      <w:r>
        <w:rPr>
          <w:rFonts w:ascii="CourierNewPSMT" w:hAnsi="CourierNewPSMT"/>
        </w:rPr>
        <w:t>CorruptedSampleInfo</w:t>
      </w:r>
      <w:r w:rsidRPr="00686E8C">
        <w:rPr>
          <w:rFonts w:ascii="CourierNewPSMT" w:hAnsi="CourierNewPSMT"/>
        </w:rPr>
        <w:t>Entry</w:t>
      </w:r>
      <w:r>
        <w:rPr>
          <w:rFonts w:ascii="CourierNewPSMT" w:hAnsi="CourierNewPSMT"/>
        </w:rPr>
        <w:t xml:space="preserve"> </w:t>
      </w:r>
      <w:r>
        <w:rPr>
          <w:lang w:val="en-GB"/>
        </w:rPr>
        <w:t>or</w:t>
      </w:r>
      <w:r w:rsidRPr="00957F9B">
        <w:rPr>
          <w:lang w:val="en-GB"/>
        </w:rPr>
        <w:t xml:space="preserve"> if </w:t>
      </w:r>
      <w:r>
        <w:rPr>
          <w:lang w:val="en-GB"/>
        </w:rPr>
        <w:t>a data</w:t>
      </w:r>
      <w:r w:rsidRPr="00957F9B">
        <w:rPr>
          <w:lang w:val="en-GB"/>
        </w:rPr>
        <w:t xml:space="preserve"> is associated with </w:t>
      </w:r>
      <w:r>
        <w:rPr>
          <w:lang w:val="en-GB"/>
        </w:rPr>
        <w:t>a</w:t>
      </w:r>
      <w:r w:rsidRPr="00957F9B">
        <w:rPr>
          <w:lang w:val="en-GB"/>
        </w:rPr>
        <w:t xml:space="preserve"> description_group_index = 0</w:t>
      </w:r>
      <w:r>
        <w:rPr>
          <w:lang w:val="en-GB"/>
        </w:rPr>
        <w:t xml:space="preserve"> by </w:t>
      </w:r>
      <w:r w:rsidRPr="00957F9B">
        <w:rPr>
          <w:lang w:val="en-GB"/>
        </w:rPr>
        <w:t>a sample group with the grouping_type</w:t>
      </w:r>
      <w:r w:rsidRPr="00957F9B">
        <w:rPr>
          <w:rFonts w:ascii="Courier New" w:hAnsi="Courier New" w:cs="Courier New"/>
          <w:lang w:val="en-GB"/>
        </w:rPr>
        <w:t xml:space="preserve"> </w:t>
      </w:r>
      <w:r w:rsidRPr="00686E8C">
        <w:rPr>
          <w:rFonts w:ascii="CourierNewPSMT" w:hAnsi="CourierNewPSMT"/>
        </w:rPr>
        <w:t>'</w:t>
      </w:r>
      <w:r>
        <w:rPr>
          <w:rFonts w:ascii="CourierNewPSMT" w:hAnsi="CourierNewPSMT"/>
        </w:rPr>
        <w:t>corr</w:t>
      </w:r>
      <w:r w:rsidRPr="00686E8C">
        <w:rPr>
          <w:rFonts w:ascii="CourierNewPSMT" w:hAnsi="CourierNewPSMT"/>
        </w:rPr>
        <w:t>'</w:t>
      </w:r>
      <w:r>
        <w:t>, this means the data is not corrupted.</w:t>
      </w:r>
    </w:p>
    <w:p w14:paraId="53ACF945" w14:textId="77777777" w:rsidR="006C59BA" w:rsidRDefault="006C59BA" w:rsidP="006C59BA">
      <w:r>
        <w:t xml:space="preserve">The processing of a sample with </w:t>
      </w:r>
      <w:r>
        <w:rPr>
          <w:rFonts w:ascii="CourierNewPSMT" w:hAnsi="CourierNewPSMT" w:cs="Courier New"/>
        </w:rPr>
        <w:t>corrupted</w:t>
      </w:r>
      <w:r>
        <w:t xml:space="preserve"> equal to 1 or 2 is context and implementation specific.</w:t>
      </w:r>
    </w:p>
    <w:p w14:paraId="66A3E808" w14:textId="70B26B98" w:rsidR="00102509" w:rsidRPr="007D3718" w:rsidRDefault="006C59BA" w:rsidP="00102509">
      <w:pPr>
        <w:rPr>
          <w:i/>
          <w:iCs/>
          <w:u w:val="single"/>
        </w:rPr>
      </w:pPr>
      <w:r>
        <w:rPr>
          <w:rFonts w:ascii="CourierNewPSMT" w:hAnsi="CourierNewPSMT" w:cs="Courier New"/>
        </w:rPr>
        <w:t>For</w:t>
      </w:r>
      <w:r w:rsidR="00102509" w:rsidRPr="007D3718">
        <w:rPr>
          <w:i/>
          <w:iCs/>
          <w:u w:val="single"/>
        </w:rPr>
        <w:t xml:space="preserve"> NALUFF, state:</w:t>
      </w:r>
    </w:p>
    <w:p w14:paraId="393F0FB4" w14:textId="55EF75E2" w:rsidR="006C59BA" w:rsidRDefault="006C59BA" w:rsidP="006C59BA">
      <w:pPr>
        <w:rPr>
          <w:ins w:id="355" w:author="DENOUAL Franck" w:date="2022-10-28T10:40:00Z"/>
        </w:rPr>
      </w:pPr>
      <w:r>
        <w:t>For NALU based codecs, we propose the following semantics:</w:t>
      </w:r>
    </w:p>
    <w:p w14:paraId="38752517" w14:textId="77777777" w:rsidR="009B183D" w:rsidRPr="009B183D" w:rsidRDefault="009B183D" w:rsidP="009B183D">
      <w:pPr>
        <w:rPr>
          <w:ins w:id="356" w:author="DENOUAL Franck" w:date="2022-10-28T10:40:00Z"/>
        </w:rPr>
      </w:pPr>
      <w:ins w:id="357" w:author="DENOUAL Franck" w:date="2022-10-28T10:40:00Z">
        <w:r w:rsidRPr="009B183D">
          <w:t xml:space="preserve">In the following, the term parameter-set-like NAL units refer to </w:t>
        </w:r>
        <w:r w:rsidRPr="009B183D">
          <w:rPr>
            <w:lang w:val="en-CA"/>
          </w:rPr>
          <w:t xml:space="preserve">parameter set NAL units, DCI NAL unit, and OPI NAL units </w:t>
        </w:r>
        <w:r w:rsidRPr="009B183D">
          <w:t>collectively.</w:t>
        </w:r>
      </w:ins>
    </w:p>
    <w:p w14:paraId="5E8A424E" w14:textId="77777777" w:rsidR="009B183D" w:rsidRDefault="009B183D" w:rsidP="006C59BA"/>
    <w:p w14:paraId="0FA6A2F3" w14:textId="77777777" w:rsidR="006C59BA" w:rsidRDefault="006C59BA" w:rsidP="006C59BA">
      <w:r>
        <w:t xml:space="preserve">For NALU-based video formats, the </w:t>
      </w:r>
      <w:r>
        <w:rPr>
          <w:rFonts w:ascii="CourierNewPSMT" w:hAnsi="CourierNewPSMT" w:cs="Courier New"/>
        </w:rPr>
        <w:t>codec_specific_param</w:t>
      </w:r>
      <w:r>
        <w:t xml:space="preserve"> field of the </w:t>
      </w:r>
      <w:r>
        <w:rPr>
          <w:rFonts w:ascii="CourierNewPSMT" w:hAnsi="CourierNewPSMT"/>
        </w:rPr>
        <w:t>CorruptedSampleInfo</w:t>
      </w:r>
      <w:r w:rsidRPr="00686E8C">
        <w:rPr>
          <w:rFonts w:ascii="CourierNewPSMT" w:hAnsi="CourierNewPSMT"/>
        </w:rPr>
        <w:t>Entry</w:t>
      </w:r>
      <w:r>
        <w:t xml:space="preserve"> is defined as a bit mask, with most significant bit first, of the following flags:</w:t>
      </w:r>
    </w:p>
    <w:p w14:paraId="06C60744" w14:textId="38FD23BA" w:rsidR="006C59BA" w:rsidRDefault="009B183D">
      <w:pPr>
        <w:pStyle w:val="ListParagraph"/>
        <w:widowControl/>
        <w:numPr>
          <w:ilvl w:val="0"/>
          <w:numId w:val="55"/>
        </w:numPr>
        <w:autoSpaceDN/>
        <w:spacing w:after="0" w:line="240" w:lineRule="auto"/>
        <w:textAlignment w:val="auto"/>
        <w:rPr>
          <w:ins w:id="358" w:author="DENOUAL Franck" w:date="2022-10-28T10:42:00Z"/>
        </w:rPr>
        <w:pPrChange w:id="359" w:author="DENOUAL Franck" w:date="2022-11-18T18:03:00Z">
          <w:pPr>
            <w:pStyle w:val="ListParagraph"/>
            <w:widowControl/>
            <w:numPr>
              <w:numId w:val="84"/>
            </w:numPr>
            <w:tabs>
              <w:tab w:val="num" w:pos="360"/>
              <w:tab w:val="num" w:pos="720"/>
            </w:tabs>
            <w:autoSpaceDN/>
            <w:spacing w:after="0" w:line="240" w:lineRule="auto"/>
            <w:ind w:hanging="720"/>
            <w:textAlignment w:val="auto"/>
          </w:pPr>
        </w:pPrChange>
      </w:pPr>
      <w:ins w:id="360" w:author="DENOUAL Franck" w:date="2022-10-28T10:41:00Z">
        <w:del w:id="361" w:author="Ye-Kui Wang (yk0)" w:date="2022-11-18T09:33:00Z">
          <w:r w:rsidDel="00D45E0C">
            <w:rPr>
              <w:rFonts w:ascii="CourierNewPSMT" w:hAnsi="CourierNewPSMT"/>
            </w:rPr>
            <w:delText>Non</w:delText>
          </w:r>
        </w:del>
        <w:r>
          <w:rPr>
            <w:rFonts w:ascii="CourierNewPSMT" w:hAnsi="CourierNewPSMT"/>
          </w:rPr>
          <w:t>Decoding</w:t>
        </w:r>
      </w:ins>
      <w:r w:rsidR="006C59BA" w:rsidRPr="00450946">
        <w:rPr>
          <w:rFonts w:ascii="CourierNewPSMT" w:hAnsi="CourierNewPSMT"/>
        </w:rPr>
        <w:t>ParameterSetCorruptedFlag (</w:t>
      </w:r>
      <w:r w:rsidR="006C59BA" w:rsidRPr="00450946">
        <w:t>value 0x00000001): indicates</w:t>
      </w:r>
      <w:r w:rsidR="006C59BA">
        <w:t xml:space="preserve"> that one or more</w:t>
      </w:r>
      <w:r w:rsidR="006C59BA" w:rsidRPr="00450946">
        <w:t xml:space="preserve"> parameter</w:t>
      </w:r>
      <w:ins w:id="362" w:author="DENOUAL Franck" w:date="2022-10-28T10:41:00Z">
        <w:r>
          <w:t>-</w:t>
        </w:r>
      </w:ins>
      <w:del w:id="363" w:author="DENOUAL Franck" w:date="2022-10-28T10:41:00Z">
        <w:r w:rsidR="006C59BA" w:rsidRPr="00450946" w:rsidDel="009B183D">
          <w:delText xml:space="preserve"> </w:delText>
        </w:r>
      </w:del>
      <w:r w:rsidR="006C59BA" w:rsidRPr="00450946">
        <w:t>set</w:t>
      </w:r>
      <w:ins w:id="364" w:author="DENOUAL Franck" w:date="2022-10-28T10:41:00Z">
        <w:r>
          <w:t>-like NAL uni</w:t>
        </w:r>
      </w:ins>
      <w:r w:rsidR="006C59BA">
        <w:t>s</w:t>
      </w:r>
      <w:del w:id="365" w:author="DENOUAL Franck" w:date="2022-10-28T10:41:00Z">
        <w:r w:rsidR="006C59BA" w:rsidDel="009B183D">
          <w:delText xml:space="preserve"> (DCI, VPS, SPS, PPS, APS, OPI?)</w:delText>
        </w:r>
        <w:r w:rsidR="006C59BA" w:rsidRPr="00450946" w:rsidDel="009B183D">
          <w:delText xml:space="preserve"> </w:delText>
        </w:r>
      </w:del>
      <w:ins w:id="366" w:author="DENOUAL Franck" w:date="2022-10-28T10:41:00Z">
        <w:r>
          <w:t xml:space="preserve"> </w:t>
        </w:r>
      </w:ins>
      <w:r w:rsidR="006C59BA">
        <w:t xml:space="preserve">in the associated data </w:t>
      </w:r>
      <w:del w:id="367" w:author="DENOUAL Franck" w:date="2022-10-28T10:42:00Z">
        <w:r w:rsidR="006C59BA" w:rsidRPr="00450946" w:rsidDel="009B183D">
          <w:delText>i</w:delText>
        </w:r>
        <w:r w:rsidR="006C59BA" w:rsidDel="009B183D">
          <w:delText xml:space="preserve">s </w:delText>
        </w:r>
      </w:del>
      <w:ins w:id="368" w:author="DENOUAL Franck" w:date="2022-10-28T10:42:00Z">
        <w:r>
          <w:t xml:space="preserve">that are needed for decoding the bitstream are </w:t>
        </w:r>
      </w:ins>
      <w:r w:rsidR="006C59BA">
        <w:t>corrupted</w:t>
      </w:r>
      <w:ins w:id="369" w:author="Ye-Kui Wang (yk0)" w:date="2022-11-18T09:38:00Z">
        <w:r w:rsidR="00D45E0C">
          <w:t>.</w:t>
        </w:r>
      </w:ins>
    </w:p>
    <w:p w14:paraId="74BDE0DC" w14:textId="4B74EDFA" w:rsidR="009B183D" w:rsidRPr="009B183D" w:rsidRDefault="00D45E0C">
      <w:pPr>
        <w:numPr>
          <w:ilvl w:val="0"/>
          <w:numId w:val="55"/>
        </w:numPr>
        <w:contextualSpacing/>
        <w:jc w:val="both"/>
        <w:rPr>
          <w:rFonts w:eastAsia="DengXian"/>
          <w:sz w:val="20"/>
          <w:szCs w:val="20"/>
          <w:lang w:eastAsia="zh-CN"/>
        </w:rPr>
        <w:pPrChange w:id="370" w:author="DENOUAL Franck" w:date="2022-11-18T18:03:00Z">
          <w:pPr>
            <w:numPr>
              <w:numId w:val="84"/>
            </w:numPr>
            <w:tabs>
              <w:tab w:val="num" w:pos="360"/>
              <w:tab w:val="num" w:pos="720"/>
            </w:tabs>
            <w:ind w:left="720" w:hanging="720"/>
            <w:contextualSpacing/>
            <w:jc w:val="both"/>
          </w:pPr>
        </w:pPrChange>
      </w:pPr>
      <w:ins w:id="371" w:author="Ye-Kui Wang (yk0)" w:date="2022-11-18T09:33:00Z">
        <w:r>
          <w:rPr>
            <w:rFonts w:ascii="CourierNewPSMT" w:eastAsia="DengXian" w:hAnsi="CourierNewPSMT"/>
            <w:sz w:val="20"/>
            <w:szCs w:val="20"/>
            <w:lang w:eastAsia="zh-CN"/>
          </w:rPr>
          <w:t>Non</w:t>
        </w:r>
      </w:ins>
      <w:ins w:id="372" w:author="DENOUAL Franck" w:date="2022-10-28T10:42:00Z">
        <w:r w:rsidR="009B183D" w:rsidRPr="009B183D">
          <w:rPr>
            <w:rFonts w:ascii="CourierNewPSMT" w:eastAsia="DengXian" w:hAnsi="CourierNewPSMT"/>
            <w:sz w:val="20"/>
            <w:szCs w:val="20"/>
            <w:lang w:eastAsia="zh-CN"/>
          </w:rPr>
          <w:t>DecodingParameterSetCorruptedFlag</w:t>
        </w:r>
        <w:r w:rsidR="009B183D" w:rsidRPr="009B183D">
          <w:rPr>
            <w:rFonts w:eastAsia="DengXian"/>
            <w:sz w:val="20"/>
            <w:szCs w:val="20"/>
            <w:lang w:eastAsia="zh-CN"/>
          </w:rPr>
          <w:t xml:space="preserve"> </w:t>
        </w:r>
        <w:r w:rsidR="009B183D" w:rsidRPr="009B183D">
          <w:rPr>
            <w:rFonts w:eastAsia="DengXian"/>
            <w:sz w:val="22"/>
            <w:szCs w:val="22"/>
            <w:lang w:eastAsia="zh-CN"/>
          </w:rPr>
          <w:t>(value 0x00000002): indicates that one or more parameter-set-like NAL units in the associated data that are not needed for decoding the bitstream are corrupted.</w:t>
        </w:r>
      </w:ins>
    </w:p>
    <w:p w14:paraId="0226CEC2" w14:textId="7C24AAE0" w:rsidR="009B183D" w:rsidRDefault="006C59BA">
      <w:pPr>
        <w:pStyle w:val="ListParagraph"/>
        <w:numPr>
          <w:ilvl w:val="0"/>
          <w:numId w:val="55"/>
        </w:numPr>
        <w:rPr>
          <w:ins w:id="373" w:author="DENOUAL Franck" w:date="2022-10-28T10:45:00Z"/>
        </w:rPr>
        <w:pPrChange w:id="374" w:author="DENOUAL Franck" w:date="2022-11-18T18:03:00Z">
          <w:pPr>
            <w:pStyle w:val="ListParagraph"/>
            <w:numPr>
              <w:numId w:val="84"/>
            </w:numPr>
            <w:tabs>
              <w:tab w:val="num" w:pos="360"/>
              <w:tab w:val="num" w:pos="720"/>
            </w:tabs>
            <w:ind w:hanging="720"/>
          </w:pPr>
        </w:pPrChange>
      </w:pPr>
      <w:del w:id="375" w:author="DENOUAL Franck" w:date="2022-10-28T10:43:00Z">
        <w:r w:rsidDel="009B183D">
          <w:rPr>
            <w:rFonts w:ascii="CourierNewPSMT" w:hAnsi="CourierNewPSMT"/>
          </w:rPr>
          <w:delText>SEI</w:delText>
        </w:r>
        <w:r w:rsidRPr="00450946" w:rsidDel="009B183D">
          <w:rPr>
            <w:rFonts w:ascii="CourierNewPSMT" w:hAnsi="CourierNewPSMT"/>
          </w:rPr>
          <w:delText xml:space="preserve">CorruptedFlag </w:delText>
        </w:r>
      </w:del>
      <w:ins w:id="376" w:author="DENOUAL Franck" w:date="2022-10-28T10:43:00Z">
        <w:r w:rsidR="009B183D">
          <w:rPr>
            <w:rFonts w:ascii="CourierNewPSMT" w:hAnsi="CourierNewPSMT"/>
          </w:rPr>
          <w:t>Conf</w:t>
        </w:r>
      </w:ins>
      <w:ins w:id="377" w:author="Ye-Kui Wang (yk0)" w:date="2022-11-18T09:35:00Z">
        <w:r w:rsidR="00D45E0C" w:rsidRPr="00D45E0C">
          <w:rPr>
            <w:rFonts w:ascii="CourierNewPSMT" w:hAnsi="CourierNewPSMT"/>
          </w:rPr>
          <w:t>ormance</w:t>
        </w:r>
      </w:ins>
      <w:ins w:id="378" w:author="DENOUAL Franck" w:date="2022-10-28T10:43:00Z">
        <w:r w:rsidR="009B183D">
          <w:rPr>
            <w:rFonts w:ascii="CourierNewPSMT" w:hAnsi="CourierNewPSMT"/>
          </w:rPr>
          <w:t>Sei</w:t>
        </w:r>
        <w:r w:rsidR="009B183D" w:rsidRPr="00450946">
          <w:rPr>
            <w:rFonts w:ascii="CourierNewPSMT" w:hAnsi="CourierNewPSMT"/>
          </w:rPr>
          <w:t xml:space="preserve">CorruptedFlag </w:t>
        </w:r>
      </w:ins>
      <w:r w:rsidRPr="00450946">
        <w:rPr>
          <w:rFonts w:ascii="CourierNewPSMT" w:hAnsi="CourierNewPSMT"/>
        </w:rPr>
        <w:t>(</w:t>
      </w:r>
      <w:r w:rsidRPr="00450946">
        <w:t>value 0x0000000</w:t>
      </w:r>
      <w:ins w:id="379" w:author="DENOUAL Franck" w:date="2022-10-28T10:43:00Z">
        <w:r w:rsidR="009B183D">
          <w:t>4</w:t>
        </w:r>
      </w:ins>
      <w:del w:id="380" w:author="DENOUAL Franck" w:date="2022-10-28T10:43:00Z">
        <w:r w:rsidDel="009B183D">
          <w:delText>2</w:delText>
        </w:r>
      </w:del>
      <w:r w:rsidRPr="00450946">
        <w:t xml:space="preserve">): indicates </w:t>
      </w:r>
      <w:r>
        <w:t xml:space="preserve">that one or more SEI </w:t>
      </w:r>
      <w:del w:id="381" w:author="DENOUAL Franck" w:date="2022-10-28T10:43:00Z">
        <w:r w:rsidDel="009B183D">
          <w:delText>messages</w:delText>
        </w:r>
        <w:r w:rsidRPr="00450946" w:rsidDel="009B183D">
          <w:delText xml:space="preserve"> </w:delText>
        </w:r>
      </w:del>
      <w:ins w:id="382" w:author="DENOUAL Franck" w:date="2022-10-28T10:43:00Z">
        <w:r w:rsidR="009B183D">
          <w:t xml:space="preserve">NAL units </w:t>
        </w:r>
      </w:ins>
      <w:r>
        <w:t xml:space="preserve">in the associated data </w:t>
      </w:r>
      <w:ins w:id="383" w:author="DENOUAL Franck" w:date="2022-10-28T10:44:00Z">
        <w:r w:rsidR="009B183D" w:rsidRPr="009B183D">
          <w:t>that contain SEI messages affecting the HRD conformance of the bitstream are</w:t>
        </w:r>
        <w:r w:rsidR="009B183D" w:rsidRPr="009B183D" w:rsidDel="009B183D">
          <w:t xml:space="preserve"> </w:t>
        </w:r>
      </w:ins>
      <w:del w:id="384" w:author="DENOUAL Franck" w:date="2022-10-28T10:44:00Z">
        <w:r w:rsidRPr="00450946" w:rsidDel="009B183D">
          <w:delText>i</w:delText>
        </w:r>
        <w:r w:rsidDel="009B183D">
          <w:delText xml:space="preserve">s </w:delText>
        </w:r>
      </w:del>
      <w:r>
        <w:t>corrupted</w:t>
      </w:r>
      <w:ins w:id="385" w:author="DENOUAL Franck" w:date="2022-10-28T10:45:00Z">
        <w:r w:rsidR="009B183D">
          <w:t>.</w:t>
        </w:r>
        <w:del w:id="386" w:author="Ye-Kui Wang (yk0)" w:date="2022-11-18T09:38:00Z">
          <w:r w:rsidR="009B183D" w:rsidDel="00D45E0C">
            <w:delText xml:space="preserve"> </w:delText>
          </w:r>
        </w:del>
      </w:ins>
    </w:p>
    <w:p w14:paraId="25D69BF4" w14:textId="23B68425" w:rsidR="009B183D" w:rsidRDefault="009B183D">
      <w:pPr>
        <w:pStyle w:val="ListParagraph"/>
        <w:numPr>
          <w:ilvl w:val="0"/>
          <w:numId w:val="55"/>
        </w:numPr>
        <w:rPr>
          <w:ins w:id="387" w:author="DENOUAL Franck" w:date="2022-10-28T10:45:00Z"/>
        </w:rPr>
        <w:pPrChange w:id="388" w:author="DENOUAL Franck" w:date="2022-11-18T18:03:00Z">
          <w:pPr>
            <w:pStyle w:val="ListParagraph"/>
            <w:numPr>
              <w:numId w:val="84"/>
            </w:numPr>
            <w:tabs>
              <w:tab w:val="num" w:pos="360"/>
              <w:tab w:val="num" w:pos="720"/>
            </w:tabs>
            <w:ind w:hanging="720"/>
          </w:pPr>
        </w:pPrChange>
      </w:pPr>
      <w:ins w:id="389" w:author="DENOUAL Franck" w:date="2022-10-28T10:45:00Z">
        <w:r>
          <w:t>Es</w:t>
        </w:r>
      </w:ins>
      <w:ins w:id="390" w:author="Ye-Kui Wang (yk0)" w:date="2022-11-18T09:36:00Z">
        <w:r w:rsidR="00D45E0C">
          <w:t>se</w:t>
        </w:r>
      </w:ins>
      <w:ins w:id="391" w:author="DENOUAL Franck" w:date="2022-10-28T10:45:00Z">
        <w:r>
          <w:t>nt</w:t>
        </w:r>
      </w:ins>
      <w:ins w:id="392" w:author="Ye-Kui Wang (yk0)" w:date="2022-11-18T09:36:00Z">
        <w:r w:rsidR="00D45E0C">
          <w:t>ial</w:t>
        </w:r>
      </w:ins>
      <w:ins w:id="393" w:author="DENOUAL Franck" w:date="2022-10-28T10:45:00Z">
        <w:r>
          <w:t>SeiCorruptedFlag (value 0x00000008): indicates that one or more SEI NAL units in the associated data that contain essential SEI messages not affecting the HRD conformance of the bitstream are corrupted.</w:t>
        </w:r>
      </w:ins>
    </w:p>
    <w:p w14:paraId="76117E03" w14:textId="11D2A5B7" w:rsidR="006C59BA" w:rsidRDefault="009B183D">
      <w:pPr>
        <w:pStyle w:val="ListParagraph"/>
        <w:widowControl/>
        <w:numPr>
          <w:ilvl w:val="0"/>
          <w:numId w:val="55"/>
        </w:numPr>
        <w:autoSpaceDN/>
        <w:spacing w:after="0" w:line="240" w:lineRule="auto"/>
        <w:textAlignment w:val="auto"/>
        <w:pPrChange w:id="394" w:author="DENOUAL Franck" w:date="2022-11-18T18:03:00Z">
          <w:pPr>
            <w:pStyle w:val="ListParagraph"/>
            <w:widowControl/>
            <w:numPr>
              <w:numId w:val="84"/>
            </w:numPr>
            <w:tabs>
              <w:tab w:val="num" w:pos="360"/>
              <w:tab w:val="num" w:pos="720"/>
            </w:tabs>
            <w:autoSpaceDN/>
            <w:spacing w:after="0" w:line="240" w:lineRule="auto"/>
            <w:ind w:hanging="720"/>
            <w:textAlignment w:val="auto"/>
          </w:pPr>
        </w:pPrChange>
      </w:pPr>
      <w:ins w:id="395" w:author="DENOUAL Franck" w:date="2022-10-28T10:45:00Z">
        <w:r>
          <w:t>N</w:t>
        </w:r>
      </w:ins>
      <w:ins w:id="396" w:author="Ye-Kui Wang (yk0)" w:date="2022-11-18T09:36:00Z">
        <w:r w:rsidR="00D45E0C">
          <w:t>on</w:t>
        </w:r>
      </w:ins>
      <w:ins w:id="397" w:author="DENOUAL Franck" w:date="2022-10-28T10:45:00Z">
        <w:r>
          <w:t>es</w:t>
        </w:r>
      </w:ins>
      <w:ins w:id="398" w:author="Ye-Kui Wang (yk0)" w:date="2022-11-18T09:36:00Z">
        <w:r w:rsidR="00D45E0C">
          <w:t>se</w:t>
        </w:r>
      </w:ins>
      <w:ins w:id="399" w:author="DENOUAL Franck" w:date="2022-10-28T10:45:00Z">
        <w:r>
          <w:t>n</w:t>
        </w:r>
      </w:ins>
      <w:ins w:id="400" w:author="Ye-Kui Wang (yk0)" w:date="2022-11-18T09:36:00Z">
        <w:r w:rsidR="00D45E0C">
          <w:t>tial</w:t>
        </w:r>
      </w:ins>
      <w:ins w:id="401" w:author="DENOUAL Franck" w:date="2022-10-28T10:45:00Z">
        <w:r>
          <w:t>SeiCorruptedFlag (value 0x00000010): indicates that one or more SEI NAL units in the associated data that contain non-essential SEI messages not affecting the HRD conformance of the bitstream are corrupted.</w:t>
        </w:r>
      </w:ins>
    </w:p>
    <w:p w14:paraId="181C2FC7" w14:textId="7665E7A5" w:rsidR="006C59BA" w:rsidRDefault="006C59BA">
      <w:pPr>
        <w:pStyle w:val="ListParagraph"/>
        <w:widowControl/>
        <w:numPr>
          <w:ilvl w:val="0"/>
          <w:numId w:val="55"/>
        </w:numPr>
        <w:autoSpaceDN/>
        <w:spacing w:after="0" w:line="240" w:lineRule="auto"/>
        <w:textAlignment w:val="auto"/>
        <w:pPrChange w:id="402" w:author="DENOUAL Franck" w:date="2022-11-18T18:03:00Z">
          <w:pPr>
            <w:pStyle w:val="ListParagraph"/>
            <w:widowControl/>
            <w:numPr>
              <w:numId w:val="84"/>
            </w:numPr>
            <w:tabs>
              <w:tab w:val="num" w:pos="360"/>
              <w:tab w:val="num" w:pos="720"/>
            </w:tabs>
            <w:autoSpaceDN/>
            <w:spacing w:after="0" w:line="240" w:lineRule="auto"/>
            <w:ind w:hanging="720"/>
            <w:textAlignment w:val="auto"/>
          </w:pPr>
        </w:pPrChange>
      </w:pPr>
      <w:del w:id="403" w:author="DENOUAL Franck" w:date="2022-10-28T10:46:00Z">
        <w:r w:rsidDel="009B183D">
          <w:rPr>
            <w:rFonts w:ascii="CourierNewPSMT" w:hAnsi="CourierNewPSMT"/>
          </w:rPr>
          <w:delText>SliceHeader</w:delText>
        </w:r>
        <w:r w:rsidRPr="00450946" w:rsidDel="009B183D">
          <w:rPr>
            <w:rFonts w:ascii="CourierNewPSMT" w:hAnsi="CourierNewPSMT"/>
          </w:rPr>
          <w:delText xml:space="preserve">CorruptedFlag </w:delText>
        </w:r>
      </w:del>
      <w:ins w:id="404" w:author="DENOUAL Franck" w:date="2022-10-28T10:46:00Z">
        <w:r w:rsidR="009B183D">
          <w:rPr>
            <w:rFonts w:ascii="CourierNewPSMT" w:hAnsi="CourierNewPSMT"/>
          </w:rPr>
          <w:t>VclHeader</w:t>
        </w:r>
        <w:r w:rsidR="009B183D" w:rsidRPr="00450946">
          <w:rPr>
            <w:rFonts w:ascii="CourierNewPSMT" w:hAnsi="CourierNewPSMT"/>
          </w:rPr>
          <w:t xml:space="preserve">CorruptedFlag </w:t>
        </w:r>
      </w:ins>
      <w:r w:rsidRPr="00450946">
        <w:rPr>
          <w:rFonts w:ascii="CourierNewPSMT" w:hAnsi="CourierNewPSMT"/>
        </w:rPr>
        <w:t>(</w:t>
      </w:r>
      <w:r w:rsidRPr="00450946">
        <w:t xml:space="preserve">value </w:t>
      </w:r>
      <w:del w:id="405" w:author="DENOUAL Franck" w:date="2022-10-28T10:46:00Z">
        <w:r w:rsidRPr="00450946" w:rsidDel="009B183D">
          <w:delText>0x0000000</w:delText>
        </w:r>
        <w:r w:rsidDel="009B183D">
          <w:delText>4</w:delText>
        </w:r>
      </w:del>
      <w:ins w:id="406" w:author="DENOUAL Franck" w:date="2022-10-28T10:46:00Z">
        <w:r w:rsidR="009B183D" w:rsidRPr="00450946">
          <w:t>0x000000</w:t>
        </w:r>
        <w:r w:rsidR="009B183D">
          <w:t>20</w:t>
        </w:r>
      </w:ins>
      <w:r w:rsidRPr="00450946">
        <w:t xml:space="preserve">): indicates </w:t>
      </w:r>
      <w:r>
        <w:t xml:space="preserve">that one or more </w:t>
      </w:r>
      <w:del w:id="407" w:author="DENOUAL Franck" w:date="2022-10-28T10:46:00Z">
        <w:r w:rsidDel="009B183D">
          <w:delText xml:space="preserve">slice </w:delText>
        </w:r>
      </w:del>
      <w:ins w:id="408" w:author="DENOUAL Franck" w:date="2022-10-28T10:46:00Z">
        <w:r w:rsidR="009B183D">
          <w:t xml:space="preserve">NAL unit </w:t>
        </w:r>
      </w:ins>
      <w:r>
        <w:t>headers</w:t>
      </w:r>
      <w:ins w:id="409" w:author="DENOUAL Franck" w:date="2022-10-28T10:46:00Z">
        <w:r w:rsidR="009B183D">
          <w:t>, slice headers</w:t>
        </w:r>
      </w:ins>
      <w:r>
        <w:t xml:space="preserve"> or picture headers </w:t>
      </w:r>
      <w:ins w:id="410" w:author="DENOUAL Franck" w:date="2022-10-28T10:46:00Z">
        <w:r w:rsidR="009B183D">
          <w:t xml:space="preserve">of the VCL NAL units </w:t>
        </w:r>
      </w:ins>
      <w:r>
        <w:t xml:space="preserve">in the associated data </w:t>
      </w:r>
      <w:del w:id="411" w:author="DENOUAL Franck" w:date="2022-10-28T10:46:00Z">
        <w:r w:rsidRPr="00450946" w:rsidDel="009B183D">
          <w:delText>i</w:delText>
        </w:r>
        <w:r w:rsidDel="009B183D">
          <w:delText xml:space="preserve">s </w:delText>
        </w:r>
      </w:del>
      <w:ins w:id="412" w:author="DENOUAL Franck" w:date="2022-10-28T10:46:00Z">
        <w:r w:rsidR="009B183D">
          <w:t xml:space="preserve">are </w:t>
        </w:r>
      </w:ins>
      <w:r>
        <w:t>corrupted</w:t>
      </w:r>
      <w:ins w:id="413" w:author="Ye-Kui Wang (yk0)" w:date="2022-11-18T09:38:00Z">
        <w:r w:rsidR="00D45E0C">
          <w:t>.</w:t>
        </w:r>
      </w:ins>
    </w:p>
    <w:p w14:paraId="0C61B459" w14:textId="3BBF4607" w:rsidR="006C59BA" w:rsidRDefault="006C59BA">
      <w:pPr>
        <w:pStyle w:val="ListParagraph"/>
        <w:widowControl/>
        <w:numPr>
          <w:ilvl w:val="0"/>
          <w:numId w:val="55"/>
        </w:numPr>
        <w:autoSpaceDN/>
        <w:spacing w:after="0" w:line="240" w:lineRule="auto"/>
        <w:textAlignment w:val="auto"/>
        <w:pPrChange w:id="414" w:author="DENOUAL Franck" w:date="2022-11-18T18:03:00Z">
          <w:pPr>
            <w:pStyle w:val="ListParagraph"/>
            <w:widowControl/>
            <w:numPr>
              <w:numId w:val="84"/>
            </w:numPr>
            <w:tabs>
              <w:tab w:val="num" w:pos="360"/>
              <w:tab w:val="num" w:pos="720"/>
            </w:tabs>
            <w:autoSpaceDN/>
            <w:spacing w:after="0" w:line="240" w:lineRule="auto"/>
            <w:ind w:hanging="720"/>
            <w:textAlignment w:val="auto"/>
          </w:pPr>
        </w:pPrChange>
      </w:pPr>
      <w:r>
        <w:rPr>
          <w:rFonts w:ascii="CourierNewPSMT" w:hAnsi="CourierNewPSMT"/>
        </w:rPr>
        <w:t>V</w:t>
      </w:r>
      <w:ins w:id="415" w:author="DENOUAL Franck" w:date="2022-10-28T10:47:00Z">
        <w:r w:rsidR="009B183D">
          <w:rPr>
            <w:rFonts w:ascii="CourierNewPSMT" w:hAnsi="CourierNewPSMT"/>
          </w:rPr>
          <w:t>clData</w:t>
        </w:r>
      </w:ins>
      <w:del w:id="416" w:author="DENOUAL Franck" w:date="2022-10-28T10:47:00Z">
        <w:r w:rsidDel="009B183D">
          <w:rPr>
            <w:rFonts w:ascii="CourierNewPSMT" w:hAnsi="CourierNewPSMT"/>
          </w:rPr>
          <w:delText>CL</w:delText>
        </w:r>
      </w:del>
      <w:r w:rsidRPr="00450946">
        <w:rPr>
          <w:rFonts w:ascii="CourierNewPSMT" w:hAnsi="CourierNewPSMT"/>
        </w:rPr>
        <w:t>CorruptedFlag (</w:t>
      </w:r>
      <w:r w:rsidRPr="00450946">
        <w:t xml:space="preserve">value </w:t>
      </w:r>
      <w:del w:id="417" w:author="DENOUAL Franck" w:date="2022-10-28T10:47:00Z">
        <w:r w:rsidRPr="00450946" w:rsidDel="009B183D">
          <w:delText>0x0000000</w:delText>
        </w:r>
        <w:r w:rsidDel="009B183D">
          <w:delText>8</w:delText>
        </w:r>
      </w:del>
      <w:ins w:id="418" w:author="DENOUAL Franck" w:date="2022-10-28T10:47:00Z">
        <w:r w:rsidR="009B183D" w:rsidRPr="00450946">
          <w:t>0x000000</w:t>
        </w:r>
        <w:r w:rsidR="009B183D">
          <w:t>40</w:t>
        </w:r>
      </w:ins>
      <w:r w:rsidRPr="00450946">
        <w:t xml:space="preserve">): indicates </w:t>
      </w:r>
      <w:r>
        <w:t xml:space="preserve">that VCL data of one or more slices in the associated data </w:t>
      </w:r>
      <w:r w:rsidRPr="00450946">
        <w:t>i</w:t>
      </w:r>
      <w:r>
        <w:t>s corrupted</w:t>
      </w:r>
      <w:ins w:id="419" w:author="DENOUAL Franck" w:date="2022-10-28T10:47:00Z">
        <w:r w:rsidR="009B183D" w:rsidRPr="009B183D">
          <w:t>, where VCL data refers to data in a VCL NAL unit excluding the NAL unit header, the slice header, and the picture header, if any.</w:t>
        </w:r>
      </w:ins>
    </w:p>
    <w:p w14:paraId="63AA12A3" w14:textId="521955F0" w:rsidR="00DC26E4" w:rsidRDefault="006C59BA">
      <w:pPr>
        <w:pStyle w:val="ListParagraph"/>
        <w:numPr>
          <w:ilvl w:val="0"/>
          <w:numId w:val="55"/>
        </w:numPr>
        <w:rPr>
          <w:ins w:id="420" w:author="DENOUAL Franck" w:date="2022-10-28T10:49:00Z"/>
        </w:rPr>
        <w:pPrChange w:id="421" w:author="DENOUAL Franck" w:date="2022-11-18T18:03:00Z">
          <w:pPr>
            <w:pStyle w:val="ListParagraph"/>
            <w:numPr>
              <w:numId w:val="84"/>
            </w:numPr>
            <w:tabs>
              <w:tab w:val="num" w:pos="360"/>
              <w:tab w:val="num" w:pos="720"/>
            </w:tabs>
            <w:ind w:hanging="720"/>
          </w:pPr>
        </w:pPrChange>
      </w:pPr>
      <w:r>
        <w:rPr>
          <w:rFonts w:ascii="CourierNewPSMT" w:hAnsi="CourierNewPSMT"/>
        </w:rPr>
        <w:t>OtherNonV</w:t>
      </w:r>
      <w:ins w:id="422" w:author="DENOUAL Franck" w:date="2022-10-28T10:48:00Z">
        <w:r w:rsidR="009B183D">
          <w:rPr>
            <w:rFonts w:ascii="CourierNewPSMT" w:hAnsi="CourierNewPSMT"/>
          </w:rPr>
          <w:t>clNal</w:t>
        </w:r>
      </w:ins>
      <w:del w:id="423" w:author="DENOUAL Franck" w:date="2022-10-28T10:48:00Z">
        <w:r w:rsidDel="009B183D">
          <w:rPr>
            <w:rFonts w:ascii="CourierNewPSMT" w:hAnsi="CourierNewPSMT"/>
          </w:rPr>
          <w:delText>CLNAL</w:delText>
        </w:r>
      </w:del>
      <w:r w:rsidRPr="00450946">
        <w:rPr>
          <w:rFonts w:ascii="CourierNewPSMT" w:hAnsi="CourierNewPSMT"/>
        </w:rPr>
        <w:t>CorruptedFlag (</w:t>
      </w:r>
      <w:r w:rsidRPr="00450946">
        <w:t>value 0x000000</w:t>
      </w:r>
      <w:ins w:id="424" w:author="DENOUAL Franck" w:date="2022-10-28T10:48:00Z">
        <w:r w:rsidR="009B183D">
          <w:t>8</w:t>
        </w:r>
      </w:ins>
      <w:del w:id="425" w:author="DENOUAL Franck" w:date="2022-10-28T10:48:00Z">
        <w:r w:rsidDel="009B183D">
          <w:delText>1</w:delText>
        </w:r>
      </w:del>
      <w:r>
        <w:t>0</w:t>
      </w:r>
      <w:r w:rsidRPr="00450946">
        <w:t xml:space="preserve">): indicates </w:t>
      </w:r>
      <w:r>
        <w:t xml:space="preserve">that one or more </w:t>
      </w:r>
      <w:ins w:id="426" w:author="DENOUAL Franck" w:date="2022-10-28T10:48:00Z">
        <w:r w:rsidR="00DC26E4">
          <w:t xml:space="preserve">non-VCL </w:t>
        </w:r>
      </w:ins>
      <w:r>
        <w:t xml:space="preserve">NAL units in the associated data </w:t>
      </w:r>
      <w:del w:id="427" w:author="DENOUAL Franck" w:date="2022-10-28T10:49:00Z">
        <w:r w:rsidDel="00DC26E4">
          <w:delText xml:space="preserve">with types different from the above types </w:delText>
        </w:r>
        <w:r w:rsidRPr="00450946" w:rsidDel="00DC26E4">
          <w:delText>i</w:delText>
        </w:r>
        <w:r w:rsidDel="00DC26E4">
          <w:delText xml:space="preserve">s </w:delText>
        </w:r>
      </w:del>
      <w:ins w:id="428" w:author="DENOUAL Franck" w:date="2022-10-28T10:49:00Z">
        <w:r w:rsidR="00DC26E4" w:rsidRPr="00DC26E4">
          <w:t xml:space="preserve">that are not parameter-set-like NAL units and are not SEI NAL units are </w:t>
        </w:r>
      </w:ins>
      <w:r>
        <w:t>corrupted</w:t>
      </w:r>
      <w:ins w:id="429" w:author="DENOUAL Franck" w:date="2022-10-28T10:49:00Z">
        <w:r w:rsidR="00DC26E4">
          <w:t>.</w:t>
        </w:r>
        <w:r w:rsidR="00DC26E4" w:rsidRPr="00DC26E4">
          <w:t xml:space="preserve"> </w:t>
        </w:r>
      </w:ins>
    </w:p>
    <w:p w14:paraId="0E99E224" w14:textId="77777777" w:rsidR="00DC26E4" w:rsidRDefault="00DC26E4">
      <w:pPr>
        <w:pStyle w:val="ListParagraph"/>
        <w:numPr>
          <w:ilvl w:val="0"/>
          <w:numId w:val="55"/>
        </w:numPr>
        <w:rPr>
          <w:ins w:id="430" w:author="DENOUAL Franck" w:date="2022-10-28T10:49:00Z"/>
        </w:rPr>
        <w:pPrChange w:id="431" w:author="DENOUAL Franck" w:date="2022-11-18T18:03:00Z">
          <w:pPr>
            <w:pStyle w:val="ListParagraph"/>
            <w:numPr>
              <w:numId w:val="84"/>
            </w:numPr>
            <w:tabs>
              <w:tab w:val="num" w:pos="360"/>
              <w:tab w:val="num" w:pos="720"/>
            </w:tabs>
            <w:ind w:hanging="720"/>
          </w:pPr>
        </w:pPrChange>
      </w:pPr>
      <w:ins w:id="432" w:author="DENOUAL Franck" w:date="2022-10-28T10:49:00Z">
        <w:r>
          <w:t>RefPicCorruptedFlag (value 0x00000100): indicates that one or more of the reference pictures of the slices in the associated data are corrupted.</w:t>
        </w:r>
      </w:ins>
    </w:p>
    <w:p w14:paraId="1B505FA6" w14:textId="40853A46" w:rsidR="006C59BA" w:rsidRDefault="00DC26E4">
      <w:pPr>
        <w:pStyle w:val="ListParagraph"/>
        <w:widowControl/>
        <w:numPr>
          <w:ilvl w:val="0"/>
          <w:numId w:val="55"/>
        </w:numPr>
        <w:autoSpaceDN/>
        <w:spacing w:after="0" w:line="240" w:lineRule="auto"/>
        <w:textAlignment w:val="auto"/>
        <w:pPrChange w:id="433" w:author="DENOUAL Franck" w:date="2022-11-18T18:03:00Z">
          <w:pPr>
            <w:pStyle w:val="ListParagraph"/>
            <w:widowControl/>
            <w:numPr>
              <w:numId w:val="84"/>
            </w:numPr>
            <w:tabs>
              <w:tab w:val="num" w:pos="360"/>
              <w:tab w:val="num" w:pos="720"/>
            </w:tabs>
            <w:autoSpaceDN/>
            <w:spacing w:after="0" w:line="240" w:lineRule="auto"/>
            <w:ind w:hanging="720"/>
            <w:textAlignment w:val="auto"/>
          </w:pPr>
        </w:pPrChange>
      </w:pPr>
      <w:ins w:id="434" w:author="DENOUAL Franck" w:date="2022-10-28T10:49:00Z">
        <w:r>
          <w:t>RefDecParamSetCorruptedFlag (value 0x00000200): indicates that one or more of the parameter-set-like NAL units needed for decoding the slices in the associated data are corrupted.</w:t>
        </w:r>
      </w:ins>
    </w:p>
    <w:p w14:paraId="37816A11" w14:textId="77777777" w:rsidR="006C59BA" w:rsidRDefault="006C59BA" w:rsidP="006C59BA">
      <w:r>
        <w:lastRenderedPageBreak/>
        <w:t xml:space="preserve">A </w:t>
      </w:r>
      <w:r>
        <w:rPr>
          <w:rFonts w:ascii="CourierNewPSMT" w:hAnsi="CourierNewPSMT" w:cs="Courier New"/>
        </w:rPr>
        <w:t>codec_specific_param</w:t>
      </w:r>
      <w:r>
        <w:t xml:space="preserve"> with value 0 means no information is available for describing the corruption.</w:t>
      </w:r>
    </w:p>
    <w:p w14:paraId="7ACEE251" w14:textId="77777777" w:rsidR="006C59BA" w:rsidRDefault="006C59BA" w:rsidP="006C59BA">
      <w:r>
        <w:t xml:space="preserve">A </w:t>
      </w:r>
      <w:r>
        <w:rPr>
          <w:rFonts w:ascii="CourierNewPSMT" w:hAnsi="CourierNewPSMT"/>
        </w:rPr>
        <w:t>CorruptedSampleInfo</w:t>
      </w:r>
      <w:r w:rsidRPr="00686E8C">
        <w:rPr>
          <w:rFonts w:ascii="CourierNewPSMT" w:hAnsi="CourierNewPSMT"/>
        </w:rPr>
        <w:t>Entry</w:t>
      </w:r>
      <w:r w:rsidRPr="00686E8C">
        <w:t xml:space="preserve"> </w:t>
      </w:r>
      <w:r>
        <w:t xml:space="preserve">may be used with </w:t>
      </w:r>
      <w:r>
        <w:rPr>
          <w:lang w:val="en-GB"/>
        </w:rPr>
        <w:t xml:space="preserve">a sample group of grouping_type </w:t>
      </w:r>
      <w:r w:rsidRPr="00686E8C">
        <w:rPr>
          <w:rFonts w:ascii="CourierNewPSMT" w:hAnsi="CourierNewPSMT"/>
        </w:rPr>
        <w:t>'</w:t>
      </w:r>
      <w:r>
        <w:rPr>
          <w:rFonts w:ascii="CourierNewPSMT" w:hAnsi="CourierNewPSMT"/>
        </w:rPr>
        <w:t>nalm</w:t>
      </w:r>
      <w:r w:rsidRPr="00686E8C">
        <w:rPr>
          <w:rFonts w:ascii="CourierNewPSMT" w:hAnsi="CourierNewPSMT"/>
        </w:rPr>
        <w:t>'</w:t>
      </w:r>
      <w:r>
        <w:rPr>
          <w:lang w:val="en-GB"/>
        </w:rPr>
        <w:t xml:space="preserve"> and a</w:t>
      </w:r>
      <w:r>
        <w:t xml:space="preserve"> </w:t>
      </w:r>
      <w:r w:rsidRPr="00686E8C">
        <w:rPr>
          <w:rFonts w:ascii="CourierNewPSMT" w:hAnsi="CourierNewPSMT"/>
        </w:rPr>
        <w:t>NALUMapEntry</w:t>
      </w:r>
      <w:r>
        <w:t xml:space="preserve">, using the </w:t>
      </w:r>
      <w:r w:rsidRPr="00686E8C">
        <w:rPr>
          <w:rFonts w:ascii="CourierNewPSMT" w:hAnsi="CourierNewPSMT"/>
        </w:rPr>
        <w:t>grouping_type_paramete</w:t>
      </w:r>
      <w:r>
        <w:rPr>
          <w:rFonts w:ascii="CourierNewPSMT" w:hAnsi="CourierNewPSMT"/>
        </w:rPr>
        <w:t>r</w:t>
      </w:r>
      <w:r>
        <w:t xml:space="preserve"> </w:t>
      </w:r>
      <w:r w:rsidRPr="00686262">
        <w:rPr>
          <w:rFonts w:ascii="CourierNewPSMT" w:hAnsi="CourierNewPSMT"/>
        </w:rPr>
        <w:t>'corr'</w:t>
      </w:r>
      <w:r>
        <w:t xml:space="preserve">. The </w:t>
      </w:r>
      <w:r w:rsidRPr="00686262">
        <w:rPr>
          <w:rFonts w:ascii="CourierNewPSMT" w:hAnsi="CourierNewPSMT"/>
        </w:rPr>
        <w:t>groupID</w:t>
      </w:r>
      <w:r>
        <w:t xml:space="preserve"> of the </w:t>
      </w:r>
      <w:r w:rsidRPr="00686E8C">
        <w:rPr>
          <w:rFonts w:ascii="CourierNewPSMT" w:hAnsi="CourierNewPSMT"/>
        </w:rPr>
        <w:t>NALUMapEntry</w:t>
      </w:r>
      <w:r>
        <w:t xml:space="preserve"> map entry indicates the index, starting from 1, in the sample group description of the </w:t>
      </w:r>
      <w:r>
        <w:rPr>
          <w:rFonts w:ascii="CourierNewPSMT" w:hAnsi="CourierNewPSMT"/>
        </w:rPr>
        <w:t>CorruptedSampleInfo</w:t>
      </w:r>
      <w:r w:rsidRPr="00686E8C">
        <w:rPr>
          <w:rFonts w:ascii="CourierNewPSMT" w:hAnsi="CourierNewPSMT"/>
        </w:rPr>
        <w:t>Entry</w:t>
      </w:r>
      <w:r>
        <w:t xml:space="preserve">. A </w:t>
      </w:r>
      <w:r w:rsidRPr="00686262">
        <w:rPr>
          <w:rFonts w:ascii="CourierNewPSMT" w:hAnsi="CourierNewPSMT"/>
        </w:rPr>
        <w:t>groupID</w:t>
      </w:r>
      <w:r>
        <w:t xml:space="preserve"> of 0 indicates that no entry is associated (the identified data is present and not corrupted).</w:t>
      </w:r>
    </w:p>
    <w:p w14:paraId="5224D415" w14:textId="40B5ED0C" w:rsidR="006C59BA" w:rsidRDefault="006C59BA" w:rsidP="006C59BA">
      <w:del w:id="435" w:author="DENOUAL Franck" w:date="2022-10-28T10:52:00Z">
        <w:r w:rsidDel="002B6216">
          <w:delText>[[</w:delText>
        </w:r>
        <w:commentRangeStart w:id="436"/>
        <w:r w:rsidDel="002B6216">
          <w:delText>Ed</w:delText>
        </w:r>
      </w:del>
      <w:commentRangeEnd w:id="436"/>
      <w:r w:rsidR="002B6216">
        <w:rPr>
          <w:rStyle w:val="CommentReference"/>
          <w:rFonts w:eastAsia="Calibri"/>
        </w:rPr>
        <w:commentReference w:id="436"/>
      </w:r>
      <w:del w:id="437" w:author="DENOUAL Franck" w:date="2022-10-28T10:52:00Z">
        <w:r w:rsidDel="002B6216">
          <w:delText xml:space="preserve"> Note on </w:delText>
        </w:r>
        <w:r w:rsidRPr="00450946" w:rsidDel="002B6216">
          <w:rPr>
            <w:rFonts w:ascii="CourierNewPSMT" w:hAnsi="CourierNewPSMT"/>
          </w:rPr>
          <w:delText>ParameterSetCorruptedFlag</w:delText>
        </w:r>
        <w:r w:rsidRPr="007D54C4" w:rsidDel="002B6216">
          <w:delText xml:space="preserve"> </w:delText>
        </w:r>
        <w:r w:rsidDel="002B6216">
          <w:delText>: do we want to split per NAL unit type ?]]</w:delText>
        </w:r>
      </w:del>
    </w:p>
    <w:p w14:paraId="253494BA" w14:textId="0C59F35E" w:rsidR="00A741D6" w:rsidRDefault="00A741D6" w:rsidP="00931BDE">
      <w:pPr>
        <w:pStyle w:val="Heading1"/>
      </w:pPr>
      <w:bookmarkStart w:id="438" w:name="_Toc109403149"/>
      <w:bookmarkStart w:id="439" w:name="_Toc109403150"/>
      <w:bookmarkStart w:id="440" w:name="_Toc109403151"/>
      <w:bookmarkStart w:id="441" w:name="_Toc109403152"/>
      <w:bookmarkStart w:id="442" w:name="_Toc109403153"/>
      <w:bookmarkStart w:id="443" w:name="_Toc109403154"/>
      <w:bookmarkStart w:id="444" w:name="_Toc109403155"/>
      <w:bookmarkStart w:id="445" w:name="_Toc109403156"/>
      <w:bookmarkStart w:id="446" w:name="_Toc109403157"/>
      <w:bookmarkStart w:id="447" w:name="_Toc109403158"/>
      <w:bookmarkStart w:id="448" w:name="_Toc109403159"/>
      <w:bookmarkStart w:id="449" w:name="_Toc109403160"/>
      <w:bookmarkStart w:id="450" w:name="_Toc109403161"/>
      <w:bookmarkStart w:id="451" w:name="_Toc109403162"/>
      <w:bookmarkStart w:id="452" w:name="_Toc109403163"/>
      <w:bookmarkStart w:id="453" w:name="_Toc109403164"/>
      <w:bookmarkStart w:id="454" w:name="_Toc109403165"/>
      <w:bookmarkStart w:id="455" w:name="_Toc530124517"/>
      <w:bookmarkStart w:id="456" w:name="_Toc119686663"/>
      <w:bookmarkEnd w:id="354"/>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sidRPr="00931BDE">
        <w:t>Edit lists and movie fragments</w:t>
      </w:r>
      <w:bookmarkEnd w:id="455"/>
      <w:bookmarkEnd w:id="456"/>
    </w:p>
    <w:p w14:paraId="7D259B77" w14:textId="29FB998A" w:rsidR="00CE2970" w:rsidRPr="00931BDE" w:rsidRDefault="00CE2970" w:rsidP="00CE2970">
      <w:pPr>
        <w:pStyle w:val="Heading2"/>
      </w:pPr>
      <w:r>
        <w:rPr>
          <w:lang w:val="fi-FI"/>
        </w:rPr>
        <w:t>Potential use cases</w:t>
      </w:r>
    </w:p>
    <w:p w14:paraId="40E6CE3B" w14:textId="77777777" w:rsidR="00CE2970" w:rsidRPr="00CE2970" w:rsidRDefault="00CE2970">
      <w:pPr>
        <w:numPr>
          <w:ilvl w:val="0"/>
          <w:numId w:val="63"/>
        </w:numPr>
        <w:pPrChange w:id="457" w:author="DENOUAL Franck" w:date="2022-11-18T18:03:00Z">
          <w:pPr>
            <w:numPr>
              <w:numId w:val="85"/>
            </w:numPr>
            <w:tabs>
              <w:tab w:val="num" w:pos="360"/>
              <w:tab w:val="num" w:pos="720"/>
            </w:tabs>
            <w:ind w:left="720" w:hanging="720"/>
          </w:pPr>
        </w:pPrChange>
      </w:pPr>
      <w:r w:rsidRPr="00CE2970">
        <w:t>Documenting the equivalent of the edit list but in fragments</w:t>
      </w:r>
    </w:p>
    <w:p w14:paraId="71828DCA" w14:textId="77777777" w:rsidR="00CE2970" w:rsidRPr="00CE2970" w:rsidRDefault="00CE2970">
      <w:pPr>
        <w:numPr>
          <w:ilvl w:val="0"/>
          <w:numId w:val="63"/>
        </w:numPr>
        <w:pPrChange w:id="458" w:author="DENOUAL Franck" w:date="2022-11-18T18:03:00Z">
          <w:pPr>
            <w:numPr>
              <w:numId w:val="85"/>
            </w:numPr>
            <w:tabs>
              <w:tab w:val="num" w:pos="360"/>
              <w:tab w:val="num" w:pos="720"/>
            </w:tabs>
            <w:ind w:left="720" w:hanging="720"/>
          </w:pPr>
        </w:pPrChange>
      </w:pPr>
      <w:r w:rsidRPr="00CE2970">
        <w:t>Enabling the fragmentation in the middle of a sample.</w:t>
      </w:r>
    </w:p>
    <w:p w14:paraId="71DA19EA" w14:textId="1DEEB005" w:rsidR="005A39CC" w:rsidRPr="005A39CC" w:rsidRDefault="005A39CC" w:rsidP="005861F0">
      <w:pPr>
        <w:pStyle w:val="Heading2"/>
      </w:pPr>
      <w:r>
        <w:t>Edit Adjustment</w:t>
      </w:r>
    </w:p>
    <w:p w14:paraId="6D3A601C" w14:textId="77777777" w:rsidR="00A741D6" w:rsidRPr="00251473" w:rsidRDefault="00A741D6" w:rsidP="00A741D6">
      <w:pPr>
        <w:pStyle w:val="code"/>
        <w:rPr>
          <w:szCs w:val="22"/>
        </w:rPr>
      </w:pPr>
      <w:r w:rsidRPr="00251473">
        <w:rPr>
          <w:szCs w:val="22"/>
        </w:rPr>
        <w:t xml:space="preserve">aligned(8) class </w:t>
      </w:r>
      <w:r w:rsidRPr="00251473">
        <w:t>EditAdjustmentBox</w:t>
      </w:r>
      <w:r w:rsidRPr="00251473">
        <w:rPr>
          <w:szCs w:val="22"/>
        </w:rPr>
        <w:t xml:space="preserve"> extends FullBox('efrg', version, 0) {</w:t>
      </w:r>
      <w:r w:rsidRPr="00251473">
        <w:rPr>
          <w:szCs w:val="22"/>
        </w:rPr>
        <w:br/>
      </w:r>
      <w:r w:rsidRPr="00251473">
        <w:rPr>
          <w:szCs w:val="22"/>
        </w:rPr>
        <w:tab/>
        <w:t>unsigned int(6) reserved = 0;</w:t>
      </w:r>
      <w:r w:rsidRPr="00251473">
        <w:rPr>
          <w:szCs w:val="22"/>
        </w:rPr>
        <w:br/>
      </w:r>
      <w:r w:rsidRPr="00251473">
        <w:rPr>
          <w:szCs w:val="22"/>
        </w:rPr>
        <w:tab/>
        <w:t>unsigned int(1) initial_adjust;</w:t>
      </w:r>
      <w:r w:rsidRPr="00251473">
        <w:rPr>
          <w:szCs w:val="22"/>
        </w:rPr>
        <w:br/>
      </w:r>
      <w:r w:rsidRPr="00251473">
        <w:rPr>
          <w:szCs w:val="22"/>
        </w:rPr>
        <w:tab/>
        <w:t>unsigned int(1) final_adjust;</w:t>
      </w:r>
      <w:r w:rsidRPr="00251473">
        <w:rPr>
          <w:szCs w:val="22"/>
        </w:rPr>
        <w:br/>
      </w:r>
      <w:r w:rsidRPr="00251473">
        <w:rPr>
          <w:szCs w:val="22"/>
        </w:rPr>
        <w:tab/>
        <w:t>if initial_adjust { unsigned int(32) initial_delta; }</w:t>
      </w:r>
      <w:r w:rsidRPr="00251473">
        <w:rPr>
          <w:szCs w:val="22"/>
        </w:rPr>
        <w:br/>
      </w:r>
      <w:r w:rsidRPr="00251473">
        <w:rPr>
          <w:szCs w:val="22"/>
        </w:rPr>
        <w:tab/>
        <w:t>if final_adjust   { unsigned int(32) final_delta;   }</w:t>
      </w:r>
      <w:r w:rsidRPr="00251473">
        <w:rPr>
          <w:szCs w:val="22"/>
        </w:rPr>
        <w:br/>
        <w:t>}</w:t>
      </w:r>
    </w:p>
    <w:p w14:paraId="73860961" w14:textId="77777777" w:rsidR="00A741D6" w:rsidRPr="00251473" w:rsidRDefault="00A741D6" w:rsidP="00A741D6">
      <w:pPr>
        <w:rPr>
          <w:rFonts w:ascii="Cambria" w:hAnsi="Cambria"/>
          <w:lang w:val="en-GB"/>
        </w:rPr>
      </w:pPr>
      <w:r w:rsidRPr="00251473">
        <w:rPr>
          <w:rFonts w:ascii="Cambria" w:hAnsi="Cambria"/>
          <w:lang w:val="en-GB"/>
        </w:rPr>
        <w:t>EditAdjustmentBox should be placed near (after) the 'tfdt' box. If this box is absent, it is equivalent to it being present with initial_adjust and final_adjust set to false (0).</w:t>
      </w:r>
    </w:p>
    <w:p w14:paraId="7822CE23" w14:textId="77777777" w:rsidR="00A741D6" w:rsidRPr="00251473" w:rsidRDefault="00A741D6" w:rsidP="00A741D6">
      <w:pPr>
        <w:rPr>
          <w:rFonts w:ascii="Cambria" w:hAnsi="Cambria"/>
          <w:lang w:val="en-GB"/>
        </w:rPr>
      </w:pPr>
      <w:r w:rsidRPr="00251473">
        <w:rPr>
          <w:rFonts w:ascii="Cambria" w:hAnsi="Cambria"/>
          <w:lang w:val="en-GB"/>
        </w:rPr>
        <w:t>In an initial movie, if either there is no edit list (no 'edts' container box), or the initial track is empty (refers to no samples) and there is an edit of zero duration, it is equivalent to having final_adjust set to false (0).</w:t>
      </w:r>
    </w:p>
    <w:p w14:paraId="6A4B1750" w14:textId="77777777" w:rsidR="00A741D6" w:rsidRPr="00251473" w:rsidRDefault="00A741D6" w:rsidP="00A741D6">
      <w:pPr>
        <w:rPr>
          <w:rFonts w:ascii="Cambria" w:hAnsi="Cambria"/>
          <w:lang w:val="en-GB"/>
        </w:rPr>
      </w:pPr>
      <w:r w:rsidRPr="00251473">
        <w:rPr>
          <w:rFonts w:ascii="Cambria" w:hAnsi="Cambria"/>
          <w:lang w:val="en-GB"/>
        </w:rPr>
        <w:t>Derive the following two values:</w:t>
      </w:r>
    </w:p>
    <w:p w14:paraId="5DCA48FA" w14:textId="77777777" w:rsidR="00A741D6" w:rsidRPr="00251473" w:rsidRDefault="00A741D6">
      <w:pPr>
        <w:numPr>
          <w:ilvl w:val="0"/>
          <w:numId w:val="6"/>
        </w:numPr>
        <w:spacing w:after="240"/>
        <w:contextualSpacing/>
        <w:rPr>
          <w:rFonts w:ascii="Cambria" w:hAnsi="Cambria"/>
          <w:lang w:val="en-GB"/>
        </w:rPr>
        <w:pPrChange w:id="459" w:author="DENOUAL Franck" w:date="2022-11-18T18:03:00Z">
          <w:pPr>
            <w:numPr>
              <w:numId w:val="7"/>
            </w:numPr>
            <w:spacing w:after="240"/>
            <w:ind w:left="360" w:hanging="360"/>
            <w:contextualSpacing/>
          </w:pPr>
        </w:pPrChange>
      </w:pPr>
      <w:r w:rsidRPr="00251473">
        <w:rPr>
          <w:rFonts w:ascii="Cambria" w:hAnsi="Cambria"/>
          <w:lang w:val="en-GB"/>
        </w:rPr>
        <w:t>insert_start = earlest_comp_time + { initial_adjust ? initial_delta : 0}</w:t>
      </w:r>
    </w:p>
    <w:p w14:paraId="345E94C2" w14:textId="77777777" w:rsidR="00A741D6" w:rsidRPr="00251473" w:rsidRDefault="00A741D6">
      <w:pPr>
        <w:numPr>
          <w:ilvl w:val="0"/>
          <w:numId w:val="6"/>
        </w:numPr>
        <w:spacing w:after="240"/>
        <w:contextualSpacing/>
        <w:rPr>
          <w:rFonts w:ascii="Cambria" w:hAnsi="Cambria"/>
          <w:lang w:val="en-GB"/>
        </w:rPr>
        <w:pPrChange w:id="460" w:author="DENOUAL Franck" w:date="2022-11-18T18:03:00Z">
          <w:pPr>
            <w:numPr>
              <w:numId w:val="7"/>
            </w:numPr>
            <w:spacing w:after="240"/>
            <w:ind w:left="360" w:hanging="360"/>
            <w:contextualSpacing/>
          </w:pPr>
        </w:pPrChange>
      </w:pPr>
      <w:r w:rsidRPr="00251473">
        <w:rPr>
          <w:rFonts w:ascii="Cambria" w:hAnsi="Cambria"/>
          <w:lang w:val="en-GB"/>
        </w:rPr>
        <w:t>insert_end   = latest_comp_time - { final_adjust ? final_delta : 0}</w:t>
      </w:r>
    </w:p>
    <w:p w14:paraId="2B7DAC92" w14:textId="77777777" w:rsidR="00A741D6" w:rsidRPr="00251473" w:rsidRDefault="00A741D6" w:rsidP="00A741D6">
      <w:pPr>
        <w:rPr>
          <w:rFonts w:ascii="Cambria" w:hAnsi="Cambria"/>
          <w:lang w:val="en-GB"/>
        </w:rPr>
      </w:pPr>
      <w:r w:rsidRPr="00251473">
        <w:rPr>
          <w:rFonts w:ascii="Cambria" w:hAnsi="Cambria"/>
          <w:lang w:val="en-GB"/>
        </w:rPr>
        <w:t>Then, on receipt of a fragment, if the previous fragment has no final_adjust and this fragment has no initial_adjust, extend the existing edit to insert_end; otherwise, insert a new edit from insert_start to insert_end.</w:t>
      </w:r>
    </w:p>
    <w:p w14:paraId="0F522B91" w14:textId="2E5B4287" w:rsidR="00A741D6" w:rsidRDefault="00A741D6" w:rsidP="00A741D6">
      <w:pPr>
        <w:rPr>
          <w:rFonts w:ascii="Cambria" w:hAnsi="Cambria"/>
          <w:lang w:val="en-GB"/>
        </w:rPr>
      </w:pPr>
      <w:r w:rsidRPr="00251473">
        <w:rPr>
          <w:rFonts w:ascii="Cambria" w:hAnsi="Cambria"/>
          <w:highlight w:val="yellow"/>
          <w:lang w:val="en-GB"/>
        </w:rPr>
        <w:t>[Ed.: There is a small (well-known) problem here: the insert_end is not quite right automatically, as it should include the composition duration of the latest sample; the snag is, we do not know it. There doesn't seem to be a good solution to this that doesn't also raise problems we are trying to avoid: in essence we need this 'edit adjustment' to talk about a 'little bit' of the future (the composition duration of the last frame) without straying into (e.g.) the next fragment. Fixes might include making the final_adjust signed, explicitly including the frame duration, changing the editadjustment from having a final_adjust to having a duration from the insert_start, but none of these are ideal. Which is probably why this is still a discussion point.]</w:t>
      </w:r>
    </w:p>
    <w:p w14:paraId="7E13FD6C" w14:textId="4D1CE18D" w:rsidR="005A39CC" w:rsidDel="001D7F89" w:rsidRDefault="005A39CC" w:rsidP="005861F0">
      <w:pPr>
        <w:pStyle w:val="Heading2"/>
        <w:rPr>
          <w:del w:id="461" w:author="DENOUAL Franck" w:date="2022-11-18T16:34:00Z"/>
        </w:rPr>
      </w:pPr>
      <w:commentRangeStart w:id="462"/>
      <w:del w:id="463" w:author="DENOUAL Franck" w:date="2022-11-18T16:34:00Z">
        <w:r w:rsidDel="001D7F89">
          <w:lastRenderedPageBreak/>
          <w:delText>Original</w:delText>
        </w:r>
      </w:del>
      <w:bookmarkStart w:id="464" w:name="_Toc119684726"/>
      <w:bookmarkStart w:id="465" w:name="_Toc119684847"/>
      <w:commentRangeEnd w:id="462"/>
      <w:r w:rsidR="001D7F89">
        <w:rPr>
          <w:rStyle w:val="CommentReference"/>
          <w:b w:val="0"/>
          <w:bCs w:val="0"/>
          <w:iCs w:val="0"/>
          <w:lang w:val="en-US"/>
        </w:rPr>
        <w:commentReference w:id="462"/>
      </w:r>
      <w:bookmarkEnd w:id="464"/>
      <w:bookmarkEnd w:id="465"/>
      <w:del w:id="466" w:author="DENOUAL Franck" w:date="2022-11-18T16:34:00Z">
        <w:r w:rsidDel="001D7F89">
          <w:delText xml:space="preserve"> Duration</w:delText>
        </w:r>
      </w:del>
    </w:p>
    <w:p w14:paraId="44F0852E" w14:textId="3D989950" w:rsidR="005A39CC" w:rsidDel="001D7F89" w:rsidRDefault="005A39CC" w:rsidP="005861F0">
      <w:pPr>
        <w:pStyle w:val="Heading3"/>
        <w:rPr>
          <w:del w:id="467" w:author="DENOUAL Franck" w:date="2022-11-18T16:34:00Z"/>
        </w:rPr>
      </w:pPr>
      <w:del w:id="468" w:author="DENOUAL Franck" w:date="2022-11-18T16:34:00Z">
        <w:r w:rsidDel="001D7F89">
          <w:delText>Introduction</w:delText>
        </w:r>
        <w:bookmarkStart w:id="469" w:name="_Toc119684727"/>
        <w:bookmarkStart w:id="470" w:name="_Toc119684848"/>
        <w:bookmarkEnd w:id="469"/>
        <w:bookmarkEnd w:id="470"/>
      </w:del>
    </w:p>
    <w:p w14:paraId="1D8414EC" w14:textId="2008C505" w:rsidR="005A39CC" w:rsidDel="001D7F89" w:rsidRDefault="005A39CC" w:rsidP="005A39CC">
      <w:pPr>
        <w:rPr>
          <w:del w:id="471" w:author="DENOUAL Franck" w:date="2022-11-18T16:34:00Z"/>
        </w:rPr>
      </w:pPr>
      <w:del w:id="472" w:author="DENOUAL Franck" w:date="2022-11-18T16:34:00Z">
        <w:r w:rsidDel="001D7F89">
          <w:delText xml:space="preserve">Considering the discussion in </w:delText>
        </w:r>
        <w:r w:rsidR="00C20371" w:rsidDel="001D7F89">
          <w:fldChar w:fldCharType="begin"/>
        </w:r>
        <w:r w:rsidR="00C20371" w:rsidDel="001D7F89">
          <w:delInstrText xml:space="preserve"> HYPERLINK "http://mpegx.int-evry.fr/software/MPEG/Systems/FileFormat/isobmff/-/issues/77" </w:delInstrText>
        </w:r>
        <w:r w:rsidR="00C20371" w:rsidDel="001D7F89">
          <w:fldChar w:fldCharType="separate"/>
        </w:r>
        <w:r w:rsidRPr="001F5E81" w:rsidDel="001D7F89">
          <w:rPr>
            <w:rStyle w:val="Hyperlink"/>
          </w:rPr>
          <w:delText>m58087</w:delText>
        </w:r>
        <w:r w:rsidR="00C20371" w:rsidDel="001D7F89">
          <w:rPr>
            <w:rStyle w:val="Hyperlink"/>
          </w:rPr>
          <w:fldChar w:fldCharType="end"/>
        </w:r>
        <w:r w:rsidR="001F5E81" w:rsidDel="001D7F89">
          <w:delText xml:space="preserve"> and its issue</w:delText>
        </w:r>
        <w:r w:rsidDel="001D7F89">
          <w:delText xml:space="preserve">, </w:delText>
        </w:r>
        <w:r w:rsidR="001F5E81" w:rsidDel="001D7F89">
          <w:delText>this</w:delText>
        </w:r>
        <w:r w:rsidDel="001D7F89">
          <w:delText xml:space="preserve"> </w:delText>
        </w:r>
        <w:r w:rsidR="001F5E81" w:rsidDel="001D7F89">
          <w:delText>proposes</w:delText>
        </w:r>
        <w:r w:rsidDel="001D7F89">
          <w:delText xml:space="preserve"> a way to signal:</w:delText>
        </w:r>
        <w:bookmarkStart w:id="473" w:name="_Toc119684728"/>
        <w:bookmarkStart w:id="474" w:name="_Toc119684849"/>
        <w:bookmarkEnd w:id="473"/>
        <w:bookmarkEnd w:id="474"/>
      </w:del>
    </w:p>
    <w:p w14:paraId="6F235CB3" w14:textId="22C8F812" w:rsidR="005A39CC" w:rsidDel="001D7F89" w:rsidRDefault="005A39CC">
      <w:pPr>
        <w:pStyle w:val="ListParagraph"/>
        <w:widowControl/>
        <w:numPr>
          <w:ilvl w:val="0"/>
          <w:numId w:val="54"/>
        </w:numPr>
        <w:autoSpaceDN/>
        <w:spacing w:after="0" w:line="240" w:lineRule="auto"/>
        <w:textAlignment w:val="auto"/>
        <w:rPr>
          <w:del w:id="475" w:author="DENOUAL Franck" w:date="2022-11-18T16:34:00Z"/>
        </w:rPr>
        <w:pPrChange w:id="476" w:author="DENOUAL Franck" w:date="2022-11-18T18:03:00Z">
          <w:pPr>
            <w:pStyle w:val="ListParagraph"/>
            <w:widowControl/>
            <w:numPr>
              <w:numId w:val="86"/>
            </w:numPr>
            <w:tabs>
              <w:tab w:val="num" w:pos="360"/>
              <w:tab w:val="num" w:pos="720"/>
            </w:tabs>
            <w:autoSpaceDN/>
            <w:spacing w:after="0" w:line="240" w:lineRule="auto"/>
            <w:ind w:hanging="720"/>
            <w:textAlignment w:val="auto"/>
          </w:pPr>
        </w:pPrChange>
      </w:pPr>
      <w:del w:id="477" w:author="DENOUAL Franck" w:date="2022-11-18T16:34:00Z">
        <w:r w:rsidDel="001D7F89">
          <w:delText xml:space="preserve">The original intended duration of a sample for player to know where to stop on the sample </w:delText>
        </w:r>
        <w:bookmarkStart w:id="478" w:name="_Toc119684729"/>
        <w:bookmarkStart w:id="479" w:name="_Toc119684850"/>
        <w:bookmarkEnd w:id="478"/>
        <w:bookmarkEnd w:id="479"/>
      </w:del>
    </w:p>
    <w:p w14:paraId="3AA83D5B" w14:textId="7E86D1D3" w:rsidR="005A39CC" w:rsidDel="001D7F89" w:rsidRDefault="005A39CC">
      <w:pPr>
        <w:pStyle w:val="ListParagraph"/>
        <w:widowControl/>
        <w:numPr>
          <w:ilvl w:val="0"/>
          <w:numId w:val="54"/>
        </w:numPr>
        <w:autoSpaceDN/>
        <w:spacing w:after="0" w:line="240" w:lineRule="auto"/>
        <w:textAlignment w:val="auto"/>
        <w:rPr>
          <w:del w:id="480" w:author="DENOUAL Franck" w:date="2022-11-18T16:34:00Z"/>
        </w:rPr>
        <w:pPrChange w:id="481" w:author="DENOUAL Franck" w:date="2022-11-18T18:03:00Z">
          <w:pPr>
            <w:pStyle w:val="ListParagraph"/>
            <w:widowControl/>
            <w:numPr>
              <w:numId w:val="86"/>
            </w:numPr>
            <w:tabs>
              <w:tab w:val="num" w:pos="360"/>
              <w:tab w:val="num" w:pos="720"/>
            </w:tabs>
            <w:autoSpaceDN/>
            <w:spacing w:after="0" w:line="240" w:lineRule="auto"/>
            <w:ind w:hanging="720"/>
            <w:textAlignment w:val="auto"/>
          </w:pPr>
        </w:pPrChange>
      </w:pPr>
      <w:del w:id="482" w:author="DENOUAL Franck" w:date="2022-11-18T16:34:00Z">
        <w:r w:rsidRPr="00344FC1" w:rsidDel="001D7F89">
          <w:delText xml:space="preserve">the "past" or elapsed duration of a cloned sample </w:delText>
        </w:r>
        <w:r w:rsidDel="001D7F89">
          <w:delText xml:space="preserve">for player to know where to start rendering the content of the cloned sample </w:delText>
        </w:r>
        <w:bookmarkStart w:id="483" w:name="_Toc119684730"/>
        <w:bookmarkStart w:id="484" w:name="_Toc119684851"/>
        <w:bookmarkEnd w:id="483"/>
        <w:bookmarkEnd w:id="484"/>
      </w:del>
    </w:p>
    <w:p w14:paraId="7DB45FAF" w14:textId="533917A6" w:rsidR="005A39CC" w:rsidDel="001D7F89" w:rsidRDefault="005A39CC">
      <w:pPr>
        <w:pStyle w:val="ListParagraph"/>
        <w:widowControl/>
        <w:numPr>
          <w:ilvl w:val="0"/>
          <w:numId w:val="54"/>
        </w:numPr>
        <w:autoSpaceDN/>
        <w:spacing w:after="0" w:line="240" w:lineRule="auto"/>
        <w:textAlignment w:val="auto"/>
        <w:rPr>
          <w:del w:id="485" w:author="DENOUAL Franck" w:date="2022-11-18T16:34:00Z"/>
        </w:rPr>
        <w:pPrChange w:id="486" w:author="DENOUAL Franck" w:date="2022-11-18T18:03:00Z">
          <w:pPr>
            <w:pStyle w:val="ListParagraph"/>
            <w:widowControl/>
            <w:numPr>
              <w:numId w:val="86"/>
            </w:numPr>
            <w:tabs>
              <w:tab w:val="num" w:pos="360"/>
              <w:tab w:val="num" w:pos="720"/>
            </w:tabs>
            <w:autoSpaceDN/>
            <w:spacing w:after="0" w:line="240" w:lineRule="auto"/>
            <w:ind w:hanging="720"/>
            <w:textAlignment w:val="auto"/>
          </w:pPr>
        </w:pPrChange>
      </w:pPr>
      <w:del w:id="487" w:author="DENOUAL Franck" w:date="2022-11-18T16:34:00Z">
        <w:r w:rsidDel="001D7F89">
          <w:delText>without impacting tfdt or sample duration</w:delText>
        </w:r>
        <w:bookmarkStart w:id="488" w:name="_Toc119684731"/>
        <w:bookmarkStart w:id="489" w:name="_Toc119684852"/>
        <w:bookmarkEnd w:id="488"/>
        <w:bookmarkEnd w:id="489"/>
      </w:del>
    </w:p>
    <w:p w14:paraId="05AB1230" w14:textId="4AE4ACF2" w:rsidR="005A39CC" w:rsidRPr="00822D85" w:rsidDel="001D7F89" w:rsidRDefault="003D7359" w:rsidP="005861F0">
      <w:pPr>
        <w:rPr>
          <w:del w:id="490" w:author="DENOUAL Franck" w:date="2022-11-18T16:34:00Z"/>
        </w:rPr>
      </w:pPr>
      <w:del w:id="491" w:author="DENOUAL Franck" w:date="2022-11-18T16:34:00Z">
        <w:r w:rsidDel="001D7F89">
          <w:delText xml:space="preserve">[[ed </w:delText>
        </w:r>
        <w:r w:rsidR="005A39CC" w:rsidDel="001D7F89">
          <w:delText xml:space="preserve">Note: we propose here a new box for the sake of backward compatibility, but </w:delText>
        </w:r>
        <w:bookmarkStart w:id="492" w:name="_Hlk82794021"/>
        <w:r w:rsidR="005A39CC" w:rsidDel="001D7F89">
          <w:delText>this feature could be directly added to ‘tfdt’ for compacity reasons, saving one full box header, as outlined in the contribution</w:delText>
        </w:r>
        <w:bookmarkEnd w:id="492"/>
        <w:r w:rsidR="005A39CC" w:rsidDel="001D7F89">
          <w:delText>.</w:delText>
        </w:r>
        <w:r w:rsidDel="001D7F89">
          <w:delText>]]</w:delText>
        </w:r>
        <w:r w:rsidDel="001D7F89">
          <w:br/>
          <w:delText>[[ed: VTT has a more general technique that allows arbitrary sample splitting, but that is specific to VTT. We could maybe make a general technique here for splitting samples other than only at Fragment boundaries?]]</w:delText>
        </w:r>
        <w:bookmarkStart w:id="493" w:name="_Toc119684732"/>
        <w:bookmarkStart w:id="494" w:name="_Toc119684853"/>
        <w:bookmarkEnd w:id="493"/>
        <w:bookmarkEnd w:id="494"/>
      </w:del>
    </w:p>
    <w:p w14:paraId="29C729AD" w14:textId="3B8B6AA3" w:rsidR="005A39CC" w:rsidDel="001D7F89" w:rsidRDefault="005A39CC" w:rsidP="005861F0">
      <w:pPr>
        <w:pStyle w:val="Heading3"/>
        <w:rPr>
          <w:del w:id="495" w:author="DENOUAL Franck" w:date="2022-11-18T16:34:00Z"/>
        </w:rPr>
      </w:pPr>
      <w:del w:id="496" w:author="DENOUAL Franck" w:date="2022-11-18T16:34:00Z">
        <w:r w:rsidDel="001D7F89">
          <w:delText>Proposal</w:delText>
        </w:r>
        <w:bookmarkStart w:id="497" w:name="_Toc119684733"/>
        <w:bookmarkStart w:id="498" w:name="_Toc119684854"/>
        <w:bookmarkEnd w:id="497"/>
        <w:bookmarkEnd w:id="498"/>
      </w:del>
    </w:p>
    <w:p w14:paraId="22E4430C" w14:textId="4520C125" w:rsidR="005A39CC" w:rsidRPr="008D0B6D" w:rsidDel="001D7F89" w:rsidRDefault="005A39CC" w:rsidP="005A39CC">
      <w:pPr>
        <w:rPr>
          <w:del w:id="499" w:author="DENOUAL Franck" w:date="2022-11-18T16:34:00Z"/>
        </w:rPr>
      </w:pPr>
      <w:bookmarkStart w:id="500" w:name="_Hlk82794672"/>
      <w:del w:id="501" w:author="DENOUAL Franck" w:date="2022-11-18T16:34:00Z">
        <w:r w:rsidDel="001D7F89">
          <w:delText>X Fragmented Sample Time Adjustment</w:delText>
        </w:r>
        <w:bookmarkStart w:id="502" w:name="_Toc119684734"/>
        <w:bookmarkStart w:id="503" w:name="_Toc119684855"/>
        <w:bookmarkEnd w:id="502"/>
        <w:bookmarkEnd w:id="503"/>
      </w:del>
    </w:p>
    <w:p w14:paraId="29ECF8B4" w14:textId="1F1E5FA9" w:rsidR="005A39CC" w:rsidDel="001D7F89" w:rsidRDefault="005A39CC" w:rsidP="005A39CC">
      <w:pPr>
        <w:rPr>
          <w:del w:id="504" w:author="DENOUAL Franck" w:date="2022-11-18T16:34:00Z"/>
        </w:rPr>
      </w:pPr>
      <w:del w:id="505" w:author="DENOUAL Franck" w:date="2022-11-18T16:34:00Z">
        <w:r w:rsidDel="001D7F89">
          <w:delText>X.1 Definition</w:delText>
        </w:r>
        <w:bookmarkStart w:id="506" w:name="_Toc119684735"/>
        <w:bookmarkStart w:id="507" w:name="_Toc119684856"/>
        <w:bookmarkEnd w:id="506"/>
        <w:bookmarkEnd w:id="507"/>
      </w:del>
    </w:p>
    <w:p w14:paraId="1CC4396F" w14:textId="219881DD" w:rsidR="005A39CC" w:rsidRPr="003E0429" w:rsidDel="001D7F89" w:rsidRDefault="005A39CC" w:rsidP="005861F0">
      <w:pPr>
        <w:pStyle w:val="Atom"/>
        <w:rPr>
          <w:del w:id="508" w:author="DENOUAL Franck" w:date="2022-11-18T16:34:00Z"/>
        </w:rPr>
      </w:pPr>
      <w:del w:id="509" w:author="DENOUAL Franck" w:date="2022-11-18T16:34:00Z">
        <w:r w:rsidRPr="003E0429" w:rsidDel="001D7F89">
          <w:rPr>
            <w:rFonts w:ascii="Cambria" w:hAnsi="Cambria"/>
          </w:rPr>
          <w:delText xml:space="preserve">Box Type: </w:delText>
        </w:r>
        <w:r w:rsidRPr="003E0429" w:rsidDel="001D7F89">
          <w:delText>'fs</w:delText>
        </w:r>
        <w:r w:rsidDel="001D7F89">
          <w:delText>ta</w:delText>
        </w:r>
        <w:r w:rsidRPr="003E0429" w:rsidDel="001D7F89">
          <w:delText>'</w:delText>
        </w:r>
        <w:r w:rsidRPr="003E0429" w:rsidDel="001D7F89">
          <w:br/>
        </w:r>
        <w:r w:rsidRPr="003E0429" w:rsidDel="001D7F89">
          <w:rPr>
            <w:rFonts w:ascii="Cambria" w:hAnsi="Cambria"/>
          </w:rPr>
          <w:delText xml:space="preserve">Container: </w:delText>
        </w:r>
        <w:r w:rsidRPr="003E0429" w:rsidDel="001D7F89">
          <w:delText xml:space="preserve">TrackFragmentBox </w:delText>
        </w:r>
        <w:r w:rsidDel="001D7F89">
          <w:br/>
        </w:r>
        <w:r w:rsidRPr="003E0429" w:rsidDel="001D7F89">
          <w:rPr>
            <w:rFonts w:ascii="Cambria" w:hAnsi="Cambria"/>
          </w:rPr>
          <w:delText>Mandatory: No</w:delText>
        </w:r>
        <w:r w:rsidRPr="003E0429" w:rsidDel="001D7F89">
          <w:rPr>
            <w:rFonts w:ascii="Cambria" w:hAnsi="Cambria"/>
          </w:rPr>
          <w:br/>
          <w:delText xml:space="preserve">Quantity: Zero or one </w:delText>
        </w:r>
        <w:bookmarkStart w:id="510" w:name="_Toc119684736"/>
        <w:bookmarkStart w:id="511" w:name="_Toc119684857"/>
        <w:bookmarkEnd w:id="510"/>
        <w:bookmarkEnd w:id="511"/>
      </w:del>
    </w:p>
    <w:p w14:paraId="2EDC2733" w14:textId="2E9B9A3B" w:rsidR="005A39CC" w:rsidDel="001D7F89" w:rsidRDefault="005A39CC" w:rsidP="005A39CC">
      <w:pPr>
        <w:spacing w:before="100" w:beforeAutospacing="1" w:after="100" w:afterAutospacing="1"/>
        <w:rPr>
          <w:del w:id="512" w:author="DENOUAL Franck" w:date="2022-11-18T16:34:00Z"/>
          <w:rFonts w:ascii="Cambria" w:hAnsi="Cambria"/>
          <w:sz w:val="20"/>
          <w:szCs w:val="20"/>
        </w:rPr>
      </w:pPr>
      <w:del w:id="513" w:author="DENOUAL Franck" w:date="2022-11-18T16:34:00Z">
        <w:r w:rsidRPr="003E0429" w:rsidDel="001D7F89">
          <w:rPr>
            <w:rFonts w:ascii="Cambria" w:hAnsi="Cambria"/>
            <w:sz w:val="20"/>
            <w:szCs w:val="20"/>
          </w:rPr>
          <w:delText xml:space="preserve">The </w:delText>
        </w:r>
        <w:r w:rsidRPr="003E0429" w:rsidDel="001D7F89">
          <w:rPr>
            <w:rFonts w:ascii="Courier" w:hAnsi="Courier"/>
            <w:sz w:val="20"/>
            <w:szCs w:val="20"/>
          </w:rPr>
          <w:delText>F</w:delText>
        </w:r>
        <w:r w:rsidDel="001D7F89">
          <w:rPr>
            <w:rFonts w:ascii="Courier" w:hAnsi="Courier"/>
            <w:sz w:val="20"/>
            <w:szCs w:val="20"/>
          </w:rPr>
          <w:delText>ragmented</w:delText>
        </w:r>
        <w:r w:rsidRPr="003E0429" w:rsidDel="001D7F89">
          <w:rPr>
            <w:rFonts w:ascii="Courier" w:hAnsi="Courier"/>
            <w:sz w:val="20"/>
            <w:szCs w:val="20"/>
          </w:rPr>
          <w:delText>Sample</w:delText>
        </w:r>
        <w:r w:rsidDel="001D7F89">
          <w:rPr>
            <w:rFonts w:ascii="Courier" w:hAnsi="Courier"/>
            <w:sz w:val="20"/>
            <w:szCs w:val="20"/>
          </w:rPr>
          <w:delText>TimeAdjustment</w:delText>
        </w:r>
        <w:r w:rsidRPr="003E0429" w:rsidDel="001D7F89">
          <w:rPr>
            <w:rFonts w:ascii="Courier" w:hAnsi="Courier"/>
            <w:sz w:val="20"/>
            <w:szCs w:val="20"/>
          </w:rPr>
          <w:delText xml:space="preserve">Box </w:delText>
        </w:r>
        <w:r w:rsidRPr="003E0429" w:rsidDel="001D7F89">
          <w:rPr>
            <w:rFonts w:ascii="Cambria" w:hAnsi="Cambria"/>
            <w:sz w:val="20"/>
            <w:szCs w:val="20"/>
          </w:rPr>
          <w:delText>provides</w:delText>
        </w:r>
        <w:r w:rsidDel="001D7F89">
          <w:rPr>
            <w:rFonts w:ascii="Cambria" w:hAnsi="Cambria"/>
            <w:sz w:val="20"/>
            <w:szCs w:val="20"/>
          </w:rPr>
          <w:delText>:</w:delText>
        </w:r>
        <w:bookmarkStart w:id="514" w:name="_Toc119684737"/>
        <w:bookmarkStart w:id="515" w:name="_Toc119684858"/>
        <w:bookmarkEnd w:id="514"/>
        <w:bookmarkEnd w:id="515"/>
      </w:del>
    </w:p>
    <w:p w14:paraId="4ED89B21" w14:textId="7F4EB2B3" w:rsidR="005A39CC" w:rsidDel="001D7F89" w:rsidRDefault="005A39CC">
      <w:pPr>
        <w:pStyle w:val="ListParagraph"/>
        <w:widowControl/>
        <w:numPr>
          <w:ilvl w:val="0"/>
          <w:numId w:val="54"/>
        </w:numPr>
        <w:autoSpaceDN/>
        <w:spacing w:before="100" w:beforeAutospacing="1" w:after="100" w:afterAutospacing="1" w:line="240" w:lineRule="auto"/>
        <w:textAlignment w:val="auto"/>
        <w:rPr>
          <w:del w:id="516" w:author="DENOUAL Franck" w:date="2022-11-18T16:34:00Z"/>
          <w:rFonts w:ascii="Cambria" w:hAnsi="Cambria"/>
          <w:sz w:val="20"/>
          <w:szCs w:val="20"/>
        </w:rPr>
        <w:pPrChange w:id="517" w:author="DENOUAL Franck" w:date="2022-11-18T18:03:00Z">
          <w:pPr>
            <w:pStyle w:val="ListParagraph"/>
            <w:widowControl/>
            <w:numPr>
              <w:numId w:val="86"/>
            </w:numPr>
            <w:tabs>
              <w:tab w:val="num" w:pos="360"/>
              <w:tab w:val="num" w:pos="720"/>
            </w:tabs>
            <w:autoSpaceDN/>
            <w:spacing w:before="100" w:beforeAutospacing="1" w:after="100" w:afterAutospacing="1" w:line="240" w:lineRule="auto"/>
            <w:ind w:hanging="720"/>
            <w:textAlignment w:val="auto"/>
          </w:pPr>
        </w:pPrChange>
      </w:pPr>
      <w:del w:id="518" w:author="DENOUAL Franck" w:date="2022-11-18T16:34:00Z">
        <w:r w:rsidRPr="0059027D" w:rsidDel="001D7F89">
          <w:rPr>
            <w:rFonts w:ascii="Cambria" w:hAnsi="Cambria"/>
            <w:sz w:val="20"/>
            <w:szCs w:val="20"/>
          </w:rPr>
          <w:delText xml:space="preserve">the elapsed time, measured in media timescale, of the first sample in decoding order in the track fragment. </w:delText>
        </w:r>
        <w:bookmarkStart w:id="519" w:name="_Toc119684738"/>
        <w:bookmarkStart w:id="520" w:name="_Toc119684859"/>
        <w:bookmarkEnd w:id="519"/>
        <w:bookmarkEnd w:id="520"/>
      </w:del>
    </w:p>
    <w:p w14:paraId="66C42564" w14:textId="60456777" w:rsidR="005A39CC" w:rsidDel="001D7F89" w:rsidRDefault="005A39CC">
      <w:pPr>
        <w:pStyle w:val="ListParagraph"/>
        <w:widowControl/>
        <w:numPr>
          <w:ilvl w:val="0"/>
          <w:numId w:val="54"/>
        </w:numPr>
        <w:autoSpaceDN/>
        <w:spacing w:before="100" w:beforeAutospacing="1" w:after="100" w:afterAutospacing="1" w:line="240" w:lineRule="auto"/>
        <w:textAlignment w:val="auto"/>
        <w:rPr>
          <w:del w:id="521" w:author="DENOUAL Franck" w:date="2022-11-18T16:34:00Z"/>
          <w:rFonts w:ascii="Cambria" w:hAnsi="Cambria"/>
          <w:sz w:val="20"/>
          <w:szCs w:val="20"/>
        </w:rPr>
        <w:pPrChange w:id="522" w:author="DENOUAL Franck" w:date="2022-11-18T18:03:00Z">
          <w:pPr>
            <w:pStyle w:val="ListParagraph"/>
            <w:widowControl/>
            <w:numPr>
              <w:numId w:val="86"/>
            </w:numPr>
            <w:tabs>
              <w:tab w:val="num" w:pos="360"/>
              <w:tab w:val="num" w:pos="720"/>
            </w:tabs>
            <w:autoSpaceDN/>
            <w:spacing w:before="100" w:beforeAutospacing="1" w:after="100" w:afterAutospacing="1" w:line="240" w:lineRule="auto"/>
            <w:ind w:hanging="720"/>
            <w:textAlignment w:val="auto"/>
          </w:pPr>
        </w:pPrChange>
      </w:pPr>
      <w:del w:id="523" w:author="DENOUAL Franck" w:date="2022-11-18T16:34:00Z">
        <w:r w:rsidRPr="0059027D" w:rsidDel="001D7F89">
          <w:rPr>
            <w:rFonts w:ascii="Cambria" w:hAnsi="Cambria"/>
            <w:sz w:val="20"/>
            <w:szCs w:val="20"/>
          </w:rPr>
          <w:delText xml:space="preserve">the </w:delText>
        </w:r>
        <w:r w:rsidDel="001D7F89">
          <w:rPr>
            <w:rFonts w:ascii="Cambria" w:hAnsi="Cambria"/>
            <w:sz w:val="20"/>
            <w:szCs w:val="20"/>
          </w:rPr>
          <w:delText>original duration</w:delText>
        </w:r>
        <w:r w:rsidRPr="0059027D" w:rsidDel="001D7F89">
          <w:rPr>
            <w:rFonts w:ascii="Cambria" w:hAnsi="Cambria"/>
            <w:sz w:val="20"/>
            <w:szCs w:val="20"/>
          </w:rPr>
          <w:delText xml:space="preserve">, measured in media timescale, of the </w:delText>
        </w:r>
        <w:r w:rsidDel="001D7F89">
          <w:rPr>
            <w:rFonts w:ascii="Cambria" w:hAnsi="Cambria"/>
            <w:sz w:val="20"/>
            <w:szCs w:val="20"/>
          </w:rPr>
          <w:delText xml:space="preserve">last </w:delText>
        </w:r>
        <w:r w:rsidRPr="0059027D" w:rsidDel="001D7F89">
          <w:rPr>
            <w:rFonts w:ascii="Cambria" w:hAnsi="Cambria"/>
            <w:sz w:val="20"/>
            <w:szCs w:val="20"/>
          </w:rPr>
          <w:delText xml:space="preserve">sample in decoding order in the track fragment. </w:delText>
        </w:r>
        <w:bookmarkStart w:id="524" w:name="_Toc119684739"/>
        <w:bookmarkStart w:id="525" w:name="_Toc119684860"/>
        <w:bookmarkEnd w:id="524"/>
        <w:bookmarkEnd w:id="525"/>
      </w:del>
    </w:p>
    <w:p w14:paraId="0DDB5675" w14:textId="01942AB2" w:rsidR="005A39CC" w:rsidDel="001D7F89" w:rsidRDefault="005A39CC" w:rsidP="005A39CC">
      <w:pPr>
        <w:spacing w:before="100" w:beforeAutospacing="1" w:after="100" w:afterAutospacing="1"/>
        <w:rPr>
          <w:del w:id="526" w:author="DENOUAL Franck" w:date="2022-11-18T16:34:00Z"/>
          <w:rFonts w:ascii="Cambria" w:hAnsi="Cambria"/>
          <w:sz w:val="20"/>
          <w:szCs w:val="20"/>
        </w:rPr>
      </w:pPr>
      <w:del w:id="527" w:author="DENOUAL Franck" w:date="2022-11-18T16:34:00Z">
        <w:r w:rsidRPr="0059027D" w:rsidDel="001D7F89">
          <w:rPr>
            <w:rFonts w:ascii="Cambria" w:hAnsi="Cambria"/>
            <w:sz w:val="20"/>
            <w:szCs w:val="20"/>
          </w:rPr>
          <w:delText xml:space="preserve">This can be useful to document that the first sample </w:delText>
        </w:r>
        <w:r w:rsidDel="001D7F89">
          <w:rPr>
            <w:rFonts w:ascii="Cambria" w:hAnsi="Cambria"/>
            <w:sz w:val="20"/>
            <w:szCs w:val="20"/>
          </w:rPr>
          <w:delText xml:space="preserve">of the track fragment </w:delText>
        </w:r>
        <w:r w:rsidRPr="0059027D" w:rsidDel="001D7F89">
          <w:rPr>
            <w:rFonts w:ascii="Cambria" w:hAnsi="Cambria"/>
            <w:sz w:val="20"/>
            <w:szCs w:val="20"/>
          </w:rPr>
          <w:delText xml:space="preserve">is a copy of the previous sample, if any, and that this sample original start time was intended to be before its actual sample decode time. This allows rewinding the sample playback time at tune-in but ignoring it in regular playback mode. </w:delText>
        </w:r>
        <w:bookmarkStart w:id="528" w:name="_Toc119684740"/>
        <w:bookmarkStart w:id="529" w:name="_Toc119684861"/>
        <w:bookmarkEnd w:id="528"/>
        <w:bookmarkEnd w:id="529"/>
      </w:del>
    </w:p>
    <w:p w14:paraId="329073E9" w14:textId="6BFC46BB" w:rsidR="005A39CC" w:rsidDel="001D7F89" w:rsidRDefault="005A39CC" w:rsidP="005A39CC">
      <w:pPr>
        <w:spacing w:before="100" w:beforeAutospacing="1" w:after="100" w:afterAutospacing="1"/>
        <w:rPr>
          <w:del w:id="530" w:author="DENOUAL Franck" w:date="2022-11-18T16:34:00Z"/>
          <w:rFonts w:ascii="Cambria" w:hAnsi="Cambria"/>
          <w:sz w:val="20"/>
          <w:szCs w:val="20"/>
        </w:rPr>
      </w:pPr>
      <w:del w:id="531" w:author="DENOUAL Franck" w:date="2022-11-18T16:34:00Z">
        <w:r w:rsidRPr="0059027D" w:rsidDel="001D7F89">
          <w:rPr>
            <w:rFonts w:ascii="Cambria" w:hAnsi="Cambria"/>
            <w:sz w:val="20"/>
            <w:szCs w:val="20"/>
          </w:rPr>
          <w:delText xml:space="preserve">This can </w:delText>
        </w:r>
        <w:r w:rsidDel="001D7F89">
          <w:rPr>
            <w:rFonts w:ascii="Cambria" w:hAnsi="Cambria"/>
            <w:sz w:val="20"/>
            <w:szCs w:val="20"/>
          </w:rPr>
          <w:delText xml:space="preserve">also </w:delText>
        </w:r>
        <w:r w:rsidRPr="0059027D" w:rsidDel="001D7F89">
          <w:rPr>
            <w:rFonts w:ascii="Cambria" w:hAnsi="Cambria"/>
            <w:sz w:val="20"/>
            <w:szCs w:val="20"/>
          </w:rPr>
          <w:delText xml:space="preserve">be useful to document that the </w:delText>
        </w:r>
        <w:r w:rsidDel="001D7F89">
          <w:rPr>
            <w:rFonts w:ascii="Cambria" w:hAnsi="Cambria"/>
            <w:sz w:val="20"/>
            <w:szCs w:val="20"/>
          </w:rPr>
          <w:delText>last sample duration was truncated to respect fragmentation constraints, and that the intended duration of the sample is longer than its actual duration in the fragment; this allows exact processing of samples with internal timing logic dependent on the sample duration (such as text animations).</w:delText>
        </w:r>
        <w:bookmarkStart w:id="532" w:name="_Toc119684741"/>
        <w:bookmarkStart w:id="533" w:name="_Toc119684862"/>
        <w:bookmarkEnd w:id="532"/>
        <w:bookmarkEnd w:id="533"/>
      </w:del>
    </w:p>
    <w:p w14:paraId="6ABB8E54" w14:textId="30B09D36" w:rsidR="005A39CC" w:rsidDel="001D7F89" w:rsidRDefault="005A39CC" w:rsidP="005A39CC">
      <w:pPr>
        <w:spacing w:before="100" w:beforeAutospacing="1" w:after="100" w:afterAutospacing="1"/>
        <w:rPr>
          <w:del w:id="534" w:author="DENOUAL Franck" w:date="2022-11-18T16:34:00Z"/>
          <w:rFonts w:ascii="Cambria" w:hAnsi="Cambria"/>
          <w:sz w:val="20"/>
          <w:szCs w:val="20"/>
        </w:rPr>
      </w:pPr>
      <w:del w:id="535" w:author="DENOUAL Franck" w:date="2022-11-18T16:34:00Z">
        <w:r w:rsidDel="001D7F89">
          <w:rPr>
            <w:rFonts w:ascii="Cambria" w:hAnsi="Cambria"/>
            <w:sz w:val="20"/>
            <w:szCs w:val="20"/>
          </w:rPr>
          <w:delText>The following flags are defined:</w:delText>
        </w:r>
        <w:bookmarkStart w:id="536" w:name="_Toc119684742"/>
        <w:bookmarkStart w:id="537" w:name="_Toc119684863"/>
        <w:bookmarkEnd w:id="536"/>
        <w:bookmarkEnd w:id="537"/>
      </w:del>
    </w:p>
    <w:p w14:paraId="385020CE" w14:textId="1A91EE44" w:rsidR="005A39CC" w:rsidDel="001D7F89" w:rsidRDefault="005A39CC">
      <w:pPr>
        <w:pStyle w:val="ListParagraph"/>
        <w:widowControl/>
        <w:numPr>
          <w:ilvl w:val="0"/>
          <w:numId w:val="54"/>
        </w:numPr>
        <w:autoSpaceDN/>
        <w:spacing w:before="100" w:beforeAutospacing="1" w:after="100" w:afterAutospacing="1" w:line="240" w:lineRule="auto"/>
        <w:textAlignment w:val="auto"/>
        <w:rPr>
          <w:del w:id="538" w:author="DENOUAL Franck" w:date="2022-11-18T16:34:00Z"/>
          <w:rFonts w:ascii="Cambria" w:hAnsi="Cambria"/>
          <w:sz w:val="20"/>
          <w:szCs w:val="20"/>
        </w:rPr>
        <w:pPrChange w:id="539" w:author="DENOUAL Franck" w:date="2022-11-18T18:03:00Z">
          <w:pPr>
            <w:pStyle w:val="ListParagraph"/>
            <w:widowControl/>
            <w:numPr>
              <w:numId w:val="86"/>
            </w:numPr>
            <w:tabs>
              <w:tab w:val="num" w:pos="360"/>
              <w:tab w:val="num" w:pos="720"/>
            </w:tabs>
            <w:autoSpaceDN/>
            <w:spacing w:before="100" w:beforeAutospacing="1" w:after="100" w:afterAutospacing="1" w:line="240" w:lineRule="auto"/>
            <w:ind w:hanging="720"/>
            <w:textAlignment w:val="auto"/>
          </w:pPr>
        </w:pPrChange>
      </w:pPr>
      <w:del w:id="540" w:author="DENOUAL Franck" w:date="2022-11-18T16:34:00Z">
        <w:r w:rsidRPr="00E470A7" w:rsidDel="001D7F89">
          <w:rPr>
            <w:rFonts w:ascii="Cambria" w:hAnsi="Cambria"/>
            <w:sz w:val="20"/>
            <w:szCs w:val="20"/>
          </w:rPr>
          <w:delText>FSTA_ORIGINAL_DURATION: flag value is 0</w:delText>
        </w:r>
        <w:r w:rsidDel="001D7F89">
          <w:rPr>
            <w:rFonts w:ascii="Cambria" w:hAnsi="Cambria"/>
            <w:sz w:val="20"/>
            <w:szCs w:val="20"/>
          </w:rPr>
          <w:delText>x000001. If set, the box describes the original duration of the last sample in the track fragment</w:delText>
        </w:r>
        <w:bookmarkStart w:id="541" w:name="_Toc119684743"/>
        <w:bookmarkStart w:id="542" w:name="_Toc119684864"/>
        <w:bookmarkEnd w:id="541"/>
        <w:bookmarkEnd w:id="542"/>
      </w:del>
    </w:p>
    <w:p w14:paraId="75075513" w14:textId="38856D27" w:rsidR="005A39CC" w:rsidDel="001D7F89" w:rsidRDefault="005A39CC">
      <w:pPr>
        <w:pStyle w:val="ListParagraph"/>
        <w:widowControl/>
        <w:numPr>
          <w:ilvl w:val="0"/>
          <w:numId w:val="54"/>
        </w:numPr>
        <w:autoSpaceDN/>
        <w:spacing w:before="100" w:beforeAutospacing="1" w:after="100" w:afterAutospacing="1" w:line="240" w:lineRule="auto"/>
        <w:textAlignment w:val="auto"/>
        <w:rPr>
          <w:del w:id="543" w:author="DENOUAL Franck" w:date="2022-11-18T16:34:00Z"/>
          <w:rFonts w:ascii="Cambria" w:hAnsi="Cambria"/>
          <w:sz w:val="20"/>
          <w:szCs w:val="20"/>
        </w:rPr>
        <w:pPrChange w:id="544" w:author="DENOUAL Franck" w:date="2022-11-18T18:03:00Z">
          <w:pPr>
            <w:pStyle w:val="ListParagraph"/>
            <w:widowControl/>
            <w:numPr>
              <w:numId w:val="86"/>
            </w:numPr>
            <w:tabs>
              <w:tab w:val="num" w:pos="360"/>
              <w:tab w:val="num" w:pos="720"/>
            </w:tabs>
            <w:autoSpaceDN/>
            <w:spacing w:before="100" w:beforeAutospacing="1" w:after="100" w:afterAutospacing="1" w:line="240" w:lineRule="auto"/>
            <w:ind w:hanging="720"/>
            <w:textAlignment w:val="auto"/>
          </w:pPr>
        </w:pPrChange>
      </w:pPr>
      <w:del w:id="545" w:author="DENOUAL Franck" w:date="2022-11-18T16:34:00Z">
        <w:r w:rsidRPr="00E470A7" w:rsidDel="001D7F89">
          <w:rPr>
            <w:rFonts w:ascii="Cambria" w:hAnsi="Cambria"/>
            <w:sz w:val="20"/>
            <w:szCs w:val="20"/>
          </w:rPr>
          <w:delText>FSTA_</w:delText>
        </w:r>
        <w:r w:rsidDel="001D7F89">
          <w:rPr>
            <w:rFonts w:ascii="Cambria" w:hAnsi="Cambria"/>
            <w:sz w:val="20"/>
            <w:szCs w:val="20"/>
          </w:rPr>
          <w:delText>ELAPSED</w:delText>
        </w:r>
        <w:r w:rsidRPr="00E470A7" w:rsidDel="001D7F89">
          <w:rPr>
            <w:rFonts w:ascii="Cambria" w:hAnsi="Cambria"/>
            <w:sz w:val="20"/>
            <w:szCs w:val="20"/>
          </w:rPr>
          <w:delText>_DURATION: flag value is 0</w:delText>
        </w:r>
        <w:r w:rsidDel="001D7F89">
          <w:rPr>
            <w:rFonts w:ascii="Cambria" w:hAnsi="Cambria"/>
            <w:sz w:val="20"/>
            <w:szCs w:val="20"/>
          </w:rPr>
          <w:delText>x000002. If set, the box describes the elapsed duration of the first sample in the track fragment</w:delText>
        </w:r>
        <w:bookmarkStart w:id="546" w:name="_Toc119684744"/>
        <w:bookmarkStart w:id="547" w:name="_Toc119684865"/>
        <w:bookmarkEnd w:id="546"/>
        <w:bookmarkEnd w:id="547"/>
      </w:del>
    </w:p>
    <w:p w14:paraId="3557BCBA" w14:textId="71B945C2" w:rsidR="005A39CC" w:rsidRPr="00E470A7" w:rsidDel="001D7F89" w:rsidRDefault="005A39CC" w:rsidP="005A39CC">
      <w:pPr>
        <w:pStyle w:val="ListParagraph"/>
        <w:spacing w:before="100" w:beforeAutospacing="1" w:after="100" w:afterAutospacing="1"/>
        <w:rPr>
          <w:del w:id="548" w:author="DENOUAL Franck" w:date="2022-11-18T16:34:00Z"/>
          <w:rFonts w:ascii="Cambria" w:hAnsi="Cambria"/>
          <w:sz w:val="20"/>
          <w:szCs w:val="20"/>
        </w:rPr>
      </w:pPr>
      <w:bookmarkStart w:id="549" w:name="_Toc119684745"/>
      <w:bookmarkStart w:id="550" w:name="_Toc119684866"/>
      <w:bookmarkEnd w:id="549"/>
      <w:bookmarkEnd w:id="550"/>
    </w:p>
    <w:p w14:paraId="01F00B1C" w14:textId="0FC13AF6" w:rsidR="005A39CC" w:rsidRPr="00FF663B" w:rsidDel="001D7F89" w:rsidRDefault="005A39CC" w:rsidP="005A39CC">
      <w:pPr>
        <w:pStyle w:val="NormalWeb"/>
        <w:rPr>
          <w:del w:id="551" w:author="DENOUAL Franck" w:date="2022-11-18T16:34:00Z"/>
          <w:rFonts w:ascii="Cambria" w:hAnsi="Cambria"/>
          <w:sz w:val="20"/>
          <w:szCs w:val="20"/>
        </w:rPr>
      </w:pPr>
      <w:del w:id="552" w:author="DENOUAL Franck" w:date="2022-11-18T16:34:00Z">
        <w:r w:rsidRPr="003E0429" w:rsidDel="001D7F89">
          <w:rPr>
            <w:rFonts w:ascii="Cambria" w:hAnsi="Cambria"/>
            <w:sz w:val="20"/>
            <w:szCs w:val="20"/>
          </w:rPr>
          <w:delText>When this box is present</w:delText>
        </w:r>
        <w:r w:rsidDel="001D7F89">
          <w:rPr>
            <w:rFonts w:ascii="Cambria" w:hAnsi="Cambria"/>
            <w:sz w:val="20"/>
            <w:szCs w:val="20"/>
          </w:rPr>
          <w:delText xml:space="preserve"> and flag </w:delText>
        </w:r>
        <w:r w:rsidRPr="00E470A7" w:rsidDel="001D7F89">
          <w:rPr>
            <w:rFonts w:ascii="Cambria" w:hAnsi="Cambria"/>
            <w:sz w:val="20"/>
            <w:szCs w:val="20"/>
          </w:rPr>
          <w:delText>FSTA_ORIGINAL_DURATION</w:delText>
        </w:r>
        <w:r w:rsidDel="001D7F89">
          <w:rPr>
            <w:rFonts w:ascii="Cambria" w:hAnsi="Cambria"/>
            <w:sz w:val="20"/>
            <w:szCs w:val="20"/>
          </w:rPr>
          <w:delText xml:space="preserve"> is set</w:delText>
        </w:r>
        <w:r w:rsidRPr="003E0429" w:rsidDel="001D7F89">
          <w:rPr>
            <w:rFonts w:ascii="Cambria" w:hAnsi="Cambria"/>
            <w:sz w:val="20"/>
            <w:szCs w:val="20"/>
          </w:rPr>
          <w:delText xml:space="preserve">, </w:delText>
        </w:r>
        <w:r w:rsidDel="001D7F89">
          <w:rPr>
            <w:rFonts w:ascii="Cambria" w:hAnsi="Cambria"/>
            <w:sz w:val="20"/>
            <w:szCs w:val="20"/>
          </w:rPr>
          <w:delText xml:space="preserve">it indicates that </w:delText>
        </w:r>
        <w:r w:rsidRPr="003E0429" w:rsidDel="001D7F89">
          <w:rPr>
            <w:rFonts w:ascii="Cambria" w:hAnsi="Cambria"/>
            <w:sz w:val="20"/>
            <w:szCs w:val="20"/>
          </w:rPr>
          <w:delText xml:space="preserve">the </w:delText>
        </w:r>
        <w:r w:rsidDel="001D7F89">
          <w:rPr>
            <w:rFonts w:ascii="Cambria" w:hAnsi="Cambria"/>
            <w:sz w:val="20"/>
            <w:szCs w:val="20"/>
          </w:rPr>
          <w:delText xml:space="preserve">last </w:delText>
        </w:r>
        <w:r w:rsidRPr="003E0429" w:rsidDel="001D7F89">
          <w:rPr>
            <w:rFonts w:ascii="Cambria" w:hAnsi="Cambria"/>
            <w:sz w:val="20"/>
            <w:szCs w:val="20"/>
          </w:rPr>
          <w:delText xml:space="preserve">sample of the track fragment </w:delText>
        </w:r>
        <w:r w:rsidDel="001D7F89">
          <w:rPr>
            <w:rFonts w:ascii="Cambria" w:hAnsi="Cambria"/>
            <w:sz w:val="20"/>
            <w:szCs w:val="20"/>
          </w:rPr>
          <w:delText xml:space="preserve">has a shorter duration than originally authored, and the original duration </w:delText>
        </w:r>
        <w:r w:rsidRPr="003E0429" w:rsidDel="001D7F89">
          <w:rPr>
            <w:rFonts w:ascii="Cambria" w:hAnsi="Cambria"/>
            <w:sz w:val="20"/>
            <w:szCs w:val="20"/>
          </w:rPr>
          <w:delText xml:space="preserve">is </w:delText>
        </w:r>
        <w:r w:rsidDel="001D7F89">
          <w:rPr>
            <w:rFonts w:ascii="Cambria" w:hAnsi="Cambria"/>
            <w:sz w:val="20"/>
            <w:szCs w:val="20"/>
          </w:rPr>
          <w:delText xml:space="preserve">signaled. The </w:delText>
        </w:r>
        <w:r w:rsidDel="001D7F89">
          <w:rPr>
            <w:rFonts w:ascii="Courier" w:hAnsi="Courier"/>
            <w:sz w:val="20"/>
            <w:szCs w:val="20"/>
          </w:rPr>
          <w:delText>original</w:delText>
        </w:r>
        <w:r w:rsidRPr="003E0429" w:rsidDel="001D7F89">
          <w:rPr>
            <w:rFonts w:ascii="Courier" w:hAnsi="Courier"/>
            <w:sz w:val="20"/>
            <w:szCs w:val="20"/>
          </w:rPr>
          <w:delText>Duration</w:delText>
        </w:r>
        <w:r w:rsidDel="001D7F89">
          <w:rPr>
            <w:rFonts w:ascii="Cambria" w:hAnsi="Cambria"/>
            <w:sz w:val="20"/>
            <w:szCs w:val="20"/>
          </w:rPr>
          <w:delText xml:space="preserve"> shall be equal to or greater than the duration of the last sample in this track fragment.</w:delText>
        </w:r>
        <w:bookmarkStart w:id="553" w:name="_Toc119684746"/>
        <w:bookmarkStart w:id="554" w:name="_Toc119684867"/>
        <w:bookmarkEnd w:id="553"/>
        <w:bookmarkEnd w:id="554"/>
      </w:del>
    </w:p>
    <w:p w14:paraId="70E6D4FC" w14:textId="77DAC1CE" w:rsidR="005A39CC" w:rsidDel="001D7F89" w:rsidRDefault="005A39CC" w:rsidP="005A39CC">
      <w:pPr>
        <w:pStyle w:val="NormalWeb"/>
        <w:rPr>
          <w:del w:id="555" w:author="DENOUAL Franck" w:date="2022-11-18T16:34:00Z"/>
          <w:rFonts w:ascii="Cambria" w:hAnsi="Cambria"/>
          <w:sz w:val="20"/>
          <w:szCs w:val="20"/>
        </w:rPr>
      </w:pPr>
      <w:del w:id="556" w:author="DENOUAL Franck" w:date="2022-11-18T16:34:00Z">
        <w:r w:rsidRPr="003E0429" w:rsidDel="001D7F89">
          <w:rPr>
            <w:rFonts w:ascii="Cambria" w:hAnsi="Cambria"/>
            <w:sz w:val="20"/>
            <w:szCs w:val="20"/>
          </w:rPr>
          <w:lastRenderedPageBreak/>
          <w:delText>When this box is present</w:delText>
        </w:r>
        <w:r w:rsidDel="001D7F89">
          <w:rPr>
            <w:rFonts w:ascii="Cambria" w:hAnsi="Cambria"/>
            <w:sz w:val="20"/>
            <w:szCs w:val="20"/>
          </w:rPr>
          <w:delText xml:space="preserve"> and flag </w:delText>
        </w:r>
        <w:r w:rsidRPr="00E470A7" w:rsidDel="001D7F89">
          <w:rPr>
            <w:rFonts w:ascii="Cambria" w:hAnsi="Cambria"/>
            <w:sz w:val="20"/>
            <w:szCs w:val="20"/>
          </w:rPr>
          <w:delText>FSTA_</w:delText>
        </w:r>
        <w:r w:rsidDel="001D7F89">
          <w:rPr>
            <w:rFonts w:ascii="Cambria" w:hAnsi="Cambria"/>
            <w:sz w:val="20"/>
            <w:szCs w:val="20"/>
          </w:rPr>
          <w:delText>ELAPSED</w:delText>
        </w:r>
        <w:r w:rsidRPr="00E470A7" w:rsidDel="001D7F89">
          <w:rPr>
            <w:rFonts w:ascii="Cambria" w:hAnsi="Cambria"/>
            <w:sz w:val="20"/>
            <w:szCs w:val="20"/>
          </w:rPr>
          <w:delText>_DURATION</w:delText>
        </w:r>
        <w:r w:rsidDel="001D7F89">
          <w:rPr>
            <w:rFonts w:ascii="Cambria" w:hAnsi="Cambria"/>
            <w:sz w:val="20"/>
            <w:szCs w:val="20"/>
          </w:rPr>
          <w:delText xml:space="preserve"> is set</w:delText>
        </w:r>
        <w:r w:rsidRPr="003E0429" w:rsidDel="001D7F89">
          <w:rPr>
            <w:rFonts w:ascii="Cambria" w:hAnsi="Cambria"/>
            <w:sz w:val="20"/>
            <w:szCs w:val="20"/>
          </w:rPr>
          <w:delText xml:space="preserve">, the first sample of the track fragment is treated as if its associated </w:delText>
        </w:r>
        <w:r w:rsidRPr="003E0429" w:rsidDel="001D7F89">
          <w:rPr>
            <w:rFonts w:ascii="Courier" w:hAnsi="Courier"/>
            <w:sz w:val="20"/>
            <w:szCs w:val="20"/>
          </w:rPr>
          <w:delText>sample_flags</w:delText>
        </w:r>
        <w:r w:rsidRPr="003E0429" w:rsidDel="001D7F89">
          <w:rPr>
            <w:rFonts w:ascii="Cambria" w:hAnsi="Cambria"/>
            <w:sz w:val="20"/>
            <w:szCs w:val="20"/>
          </w:rPr>
          <w:delText xml:space="preserve"> value has </w:delText>
        </w:r>
        <w:r w:rsidRPr="003E0429" w:rsidDel="001D7F89">
          <w:rPr>
            <w:rFonts w:ascii="Courier" w:hAnsi="Courier"/>
            <w:sz w:val="20"/>
            <w:szCs w:val="20"/>
          </w:rPr>
          <w:delText xml:space="preserve">sample_depends_on=2 </w:delText>
        </w:r>
        <w:r w:rsidRPr="003E0429" w:rsidDel="001D7F89">
          <w:rPr>
            <w:rFonts w:ascii="Cambria" w:hAnsi="Cambria"/>
            <w:sz w:val="20"/>
            <w:szCs w:val="20"/>
          </w:rPr>
          <w:delText>and</w:delText>
        </w:r>
        <w:r w:rsidRPr="003E0429" w:rsidDel="001D7F89">
          <w:rPr>
            <w:rFonts w:ascii="Courier" w:hAnsi="Courier"/>
            <w:sz w:val="20"/>
            <w:szCs w:val="20"/>
          </w:rPr>
          <w:delText xml:space="preserve"> sample_has_redundancy</w:delText>
        </w:r>
        <w:r w:rsidRPr="003E0429" w:rsidDel="001D7F89">
          <w:rPr>
            <w:rFonts w:ascii="Cambria" w:hAnsi="Cambria"/>
            <w:sz w:val="20"/>
            <w:szCs w:val="20"/>
          </w:rPr>
          <w:delText xml:space="preserve">=1. </w:delText>
        </w:r>
        <w:bookmarkStart w:id="557" w:name="_Toc119684747"/>
        <w:bookmarkStart w:id="558" w:name="_Toc119684868"/>
        <w:bookmarkEnd w:id="557"/>
        <w:bookmarkEnd w:id="558"/>
      </w:del>
    </w:p>
    <w:p w14:paraId="6285C102" w14:textId="6FFA4C0E" w:rsidR="005A39CC" w:rsidDel="001D7F89" w:rsidRDefault="005A39CC" w:rsidP="005A39CC">
      <w:pPr>
        <w:pStyle w:val="NormalWeb"/>
        <w:rPr>
          <w:del w:id="559" w:author="DENOUAL Franck" w:date="2022-11-18T16:34:00Z"/>
          <w:rFonts w:ascii="Cambria" w:hAnsi="Cambria"/>
          <w:sz w:val="20"/>
          <w:szCs w:val="20"/>
        </w:rPr>
      </w:pPr>
      <w:del w:id="560" w:author="DENOUAL Franck" w:date="2022-11-18T16:34:00Z">
        <w:r w:rsidRPr="003E0429" w:rsidDel="001D7F89">
          <w:rPr>
            <w:rFonts w:ascii="Cambria" w:hAnsi="Cambria"/>
            <w:sz w:val="20"/>
            <w:szCs w:val="20"/>
          </w:rPr>
          <w:delText xml:space="preserve">If a previous sample was already received for this track, that previous sample duration is extended by the duration of this first sample and the </w:delText>
        </w:r>
        <w:r w:rsidRPr="003E0429" w:rsidDel="001D7F89">
          <w:rPr>
            <w:rFonts w:ascii="Courier" w:hAnsi="Courier"/>
            <w:sz w:val="20"/>
            <w:szCs w:val="20"/>
          </w:rPr>
          <w:delText>elapsedDuration</w:delText>
        </w:r>
        <w:r w:rsidRPr="003E0429" w:rsidDel="001D7F89">
          <w:rPr>
            <w:rFonts w:ascii="Cambria" w:hAnsi="Cambria"/>
            <w:sz w:val="20"/>
            <w:szCs w:val="20"/>
          </w:rPr>
          <w:delText xml:space="preserve"> is ignored. </w:delText>
        </w:r>
        <w:r w:rsidDel="001D7F89">
          <w:rPr>
            <w:rFonts w:ascii="Cambria" w:hAnsi="Cambria"/>
            <w:sz w:val="20"/>
            <w:szCs w:val="20"/>
          </w:rPr>
          <w:delText xml:space="preserve">If the previous sample had an </w:delText>
        </w:r>
        <w:r w:rsidDel="001D7F89">
          <w:rPr>
            <w:rFonts w:ascii="Courier" w:hAnsi="Courier"/>
            <w:sz w:val="20"/>
            <w:szCs w:val="20"/>
          </w:rPr>
          <w:delText>original</w:delText>
        </w:r>
        <w:r w:rsidRPr="003E0429" w:rsidDel="001D7F89">
          <w:rPr>
            <w:rFonts w:ascii="Courier" w:hAnsi="Courier"/>
            <w:sz w:val="20"/>
            <w:szCs w:val="20"/>
          </w:rPr>
          <w:delText>Duration</w:delText>
        </w:r>
        <w:r w:rsidDel="001D7F89">
          <w:rPr>
            <w:rFonts w:ascii="Courier" w:hAnsi="Courier"/>
            <w:sz w:val="20"/>
            <w:szCs w:val="20"/>
          </w:rPr>
          <w:delText xml:space="preserve"> </w:delText>
        </w:r>
        <w:r w:rsidDel="001D7F89">
          <w:rPr>
            <w:rFonts w:ascii="Cambria" w:hAnsi="Cambria"/>
            <w:sz w:val="20"/>
            <w:szCs w:val="20"/>
          </w:rPr>
          <w:delText>signaled, the extended duration shall be:</w:delText>
        </w:r>
        <w:bookmarkStart w:id="561" w:name="_Toc119684748"/>
        <w:bookmarkStart w:id="562" w:name="_Toc119684869"/>
        <w:bookmarkEnd w:id="561"/>
        <w:bookmarkEnd w:id="562"/>
      </w:del>
    </w:p>
    <w:p w14:paraId="404A4511" w14:textId="0400090E" w:rsidR="005A39CC" w:rsidDel="001D7F89" w:rsidRDefault="005A39CC">
      <w:pPr>
        <w:pStyle w:val="NormalWeb"/>
        <w:widowControl/>
        <w:numPr>
          <w:ilvl w:val="0"/>
          <w:numId w:val="54"/>
        </w:numPr>
        <w:spacing w:line="240" w:lineRule="auto"/>
        <w:rPr>
          <w:del w:id="563" w:author="DENOUAL Franck" w:date="2022-11-18T16:34:00Z"/>
          <w:rFonts w:ascii="Cambria" w:hAnsi="Cambria"/>
          <w:sz w:val="20"/>
          <w:szCs w:val="20"/>
        </w:rPr>
        <w:pPrChange w:id="564" w:author="DENOUAL Franck" w:date="2022-11-18T18:03:00Z">
          <w:pPr>
            <w:pStyle w:val="NormalWeb"/>
            <w:widowControl/>
            <w:numPr>
              <w:numId w:val="86"/>
            </w:numPr>
            <w:tabs>
              <w:tab w:val="num" w:pos="360"/>
              <w:tab w:val="num" w:pos="720"/>
            </w:tabs>
            <w:spacing w:line="240" w:lineRule="auto"/>
            <w:ind w:left="720" w:hanging="720"/>
          </w:pPr>
        </w:pPrChange>
      </w:pPr>
      <w:del w:id="565" w:author="DENOUAL Franck" w:date="2022-11-18T16:34:00Z">
        <w:r w:rsidDel="001D7F89">
          <w:rPr>
            <w:rFonts w:ascii="Cambria" w:hAnsi="Cambria"/>
            <w:sz w:val="20"/>
            <w:szCs w:val="20"/>
          </w:rPr>
          <w:delText xml:space="preserve">less than </w:delText>
        </w:r>
        <w:r w:rsidDel="001D7F89">
          <w:rPr>
            <w:rFonts w:ascii="Courier" w:hAnsi="Courier"/>
            <w:sz w:val="20"/>
            <w:szCs w:val="20"/>
          </w:rPr>
          <w:delText>original</w:delText>
        </w:r>
        <w:r w:rsidRPr="003E0429" w:rsidDel="001D7F89">
          <w:rPr>
            <w:rFonts w:ascii="Courier" w:hAnsi="Courier"/>
            <w:sz w:val="20"/>
            <w:szCs w:val="20"/>
          </w:rPr>
          <w:delText>Duration</w:delText>
        </w:r>
        <w:r w:rsidDel="001D7F89">
          <w:rPr>
            <w:rFonts w:ascii="Cambria" w:hAnsi="Cambria"/>
            <w:sz w:val="20"/>
            <w:szCs w:val="20"/>
          </w:rPr>
          <w:delText xml:space="preserve"> if this is the only sample of the track fragment and it has an </w:delText>
        </w:r>
        <w:r w:rsidDel="001D7F89">
          <w:rPr>
            <w:rFonts w:ascii="Courier" w:hAnsi="Courier"/>
            <w:sz w:val="20"/>
            <w:szCs w:val="20"/>
          </w:rPr>
          <w:delText>original</w:delText>
        </w:r>
        <w:r w:rsidRPr="003E0429" w:rsidDel="001D7F89">
          <w:rPr>
            <w:rFonts w:ascii="Courier" w:hAnsi="Courier"/>
            <w:sz w:val="20"/>
            <w:szCs w:val="20"/>
          </w:rPr>
          <w:delText>Duration</w:delText>
        </w:r>
        <w:r w:rsidDel="001D7F89">
          <w:rPr>
            <w:rFonts w:ascii="Courier" w:hAnsi="Courier"/>
            <w:sz w:val="20"/>
            <w:szCs w:val="20"/>
          </w:rPr>
          <w:delText xml:space="preserve"> </w:delText>
        </w:r>
        <w:r w:rsidDel="001D7F89">
          <w:rPr>
            <w:rFonts w:ascii="Cambria" w:hAnsi="Cambria"/>
            <w:sz w:val="20"/>
            <w:szCs w:val="20"/>
          </w:rPr>
          <w:delText>associated</w:delText>
        </w:r>
        <w:bookmarkStart w:id="566" w:name="_Toc119684749"/>
        <w:bookmarkStart w:id="567" w:name="_Toc119684870"/>
        <w:bookmarkEnd w:id="566"/>
        <w:bookmarkEnd w:id="567"/>
      </w:del>
    </w:p>
    <w:p w14:paraId="7C4860C2" w14:textId="23E28734" w:rsidR="005A39CC" w:rsidRPr="00FF663B" w:rsidDel="001D7F89" w:rsidRDefault="005A39CC">
      <w:pPr>
        <w:pStyle w:val="NormalWeb"/>
        <w:widowControl/>
        <w:numPr>
          <w:ilvl w:val="0"/>
          <w:numId w:val="54"/>
        </w:numPr>
        <w:spacing w:line="240" w:lineRule="auto"/>
        <w:rPr>
          <w:del w:id="568" w:author="DENOUAL Franck" w:date="2022-11-18T16:34:00Z"/>
          <w:rFonts w:ascii="Cambria" w:hAnsi="Cambria"/>
          <w:sz w:val="20"/>
          <w:szCs w:val="20"/>
        </w:rPr>
        <w:pPrChange w:id="569" w:author="DENOUAL Franck" w:date="2022-11-18T18:03:00Z">
          <w:pPr>
            <w:pStyle w:val="NormalWeb"/>
            <w:widowControl/>
            <w:numPr>
              <w:numId w:val="86"/>
            </w:numPr>
            <w:tabs>
              <w:tab w:val="num" w:pos="360"/>
              <w:tab w:val="num" w:pos="720"/>
            </w:tabs>
            <w:spacing w:line="240" w:lineRule="auto"/>
            <w:ind w:left="720" w:hanging="720"/>
          </w:pPr>
        </w:pPrChange>
      </w:pPr>
      <w:del w:id="570" w:author="DENOUAL Franck" w:date="2022-11-18T16:34:00Z">
        <w:r w:rsidDel="001D7F89">
          <w:rPr>
            <w:rFonts w:ascii="Cambria" w:hAnsi="Cambria"/>
            <w:sz w:val="20"/>
            <w:szCs w:val="20"/>
          </w:rPr>
          <w:delText xml:space="preserve">equal to </w:delText>
        </w:r>
        <w:r w:rsidDel="001D7F89">
          <w:rPr>
            <w:rFonts w:ascii="Courier" w:hAnsi="Courier"/>
            <w:sz w:val="20"/>
            <w:szCs w:val="20"/>
          </w:rPr>
          <w:delText>original</w:delText>
        </w:r>
        <w:r w:rsidRPr="003E0429" w:rsidDel="001D7F89">
          <w:rPr>
            <w:rFonts w:ascii="Courier" w:hAnsi="Courier"/>
            <w:sz w:val="20"/>
            <w:szCs w:val="20"/>
          </w:rPr>
          <w:delText>Duration</w:delText>
        </w:r>
        <w:r w:rsidDel="001D7F89">
          <w:rPr>
            <w:rFonts w:ascii="Cambria" w:hAnsi="Cambria"/>
            <w:sz w:val="20"/>
            <w:szCs w:val="20"/>
          </w:rPr>
          <w:delText xml:space="preserve"> otherwise</w:delText>
        </w:r>
        <w:bookmarkStart w:id="571" w:name="_Toc119684750"/>
        <w:bookmarkStart w:id="572" w:name="_Toc119684871"/>
        <w:bookmarkEnd w:id="571"/>
        <w:bookmarkEnd w:id="572"/>
      </w:del>
    </w:p>
    <w:p w14:paraId="7FB4EC88" w14:textId="585DDA82" w:rsidR="005A39CC" w:rsidDel="001D7F89" w:rsidRDefault="005A39CC" w:rsidP="005A39CC">
      <w:pPr>
        <w:pStyle w:val="NormalWeb"/>
        <w:rPr>
          <w:del w:id="573" w:author="DENOUAL Franck" w:date="2022-11-18T16:34:00Z"/>
          <w:rFonts w:ascii="Cambria" w:hAnsi="Cambria"/>
          <w:sz w:val="20"/>
          <w:szCs w:val="20"/>
        </w:rPr>
      </w:pPr>
      <w:del w:id="574" w:author="DENOUAL Franck" w:date="2022-11-18T16:34:00Z">
        <w:r w:rsidRPr="003E0429" w:rsidDel="001D7F89">
          <w:rPr>
            <w:rFonts w:ascii="Cambria" w:hAnsi="Cambria"/>
            <w:sz w:val="20"/>
            <w:szCs w:val="20"/>
          </w:rPr>
          <w:delText xml:space="preserve">If </w:delText>
        </w:r>
        <w:r w:rsidDel="001D7F89">
          <w:rPr>
            <w:rFonts w:ascii="Cambria" w:hAnsi="Cambria"/>
            <w:sz w:val="20"/>
            <w:szCs w:val="20"/>
          </w:rPr>
          <w:delText>no</w:delText>
        </w:r>
        <w:r w:rsidRPr="003E0429" w:rsidDel="001D7F89">
          <w:rPr>
            <w:rFonts w:ascii="Cambria" w:hAnsi="Cambria"/>
            <w:sz w:val="20"/>
            <w:szCs w:val="20"/>
          </w:rPr>
          <w:delText xml:space="preserve"> previous sample w</w:delText>
        </w:r>
        <w:r w:rsidDel="001D7F89">
          <w:rPr>
            <w:rFonts w:ascii="Cambria" w:hAnsi="Cambria"/>
            <w:sz w:val="20"/>
            <w:szCs w:val="20"/>
          </w:rPr>
          <w:delText xml:space="preserve">ere </w:delText>
        </w:r>
        <w:r w:rsidRPr="003E0429" w:rsidDel="001D7F89">
          <w:rPr>
            <w:rFonts w:ascii="Cambria" w:hAnsi="Cambria"/>
            <w:sz w:val="20"/>
            <w:szCs w:val="20"/>
          </w:rPr>
          <w:delText xml:space="preserve">received for this track (tune in), the first sample is processed at its sample decode time as if it was being presented for the indicated </w:delText>
        </w:r>
        <w:r w:rsidRPr="003E0429" w:rsidDel="001D7F89">
          <w:rPr>
            <w:rFonts w:ascii="Courier" w:hAnsi="Courier"/>
            <w:sz w:val="20"/>
            <w:szCs w:val="20"/>
          </w:rPr>
          <w:delText>elapsedDuration</w:delText>
        </w:r>
        <w:r w:rsidRPr="003E0429" w:rsidDel="001D7F89">
          <w:rPr>
            <w:rFonts w:ascii="Cambria" w:hAnsi="Cambria"/>
            <w:sz w:val="20"/>
            <w:szCs w:val="20"/>
          </w:rPr>
          <w:delText>.</w:delText>
        </w:r>
        <w:bookmarkStart w:id="575" w:name="_Toc119684751"/>
        <w:bookmarkStart w:id="576" w:name="_Toc119684872"/>
        <w:bookmarkEnd w:id="575"/>
        <w:bookmarkEnd w:id="576"/>
      </w:del>
    </w:p>
    <w:p w14:paraId="5AE31990" w14:textId="510EB6EF" w:rsidR="005A39CC" w:rsidRPr="006F1D50" w:rsidDel="001D7F89" w:rsidRDefault="005A39CC" w:rsidP="005A39CC">
      <w:pPr>
        <w:pStyle w:val="NormalWeb"/>
        <w:rPr>
          <w:del w:id="577" w:author="DENOUAL Franck" w:date="2022-11-18T16:34:00Z"/>
          <w:rFonts w:ascii="Cambria" w:hAnsi="Cambria"/>
          <w:sz w:val="16"/>
          <w:szCs w:val="16"/>
        </w:rPr>
      </w:pPr>
      <w:del w:id="578" w:author="DENOUAL Franck" w:date="2022-11-18T16:34:00Z">
        <w:r w:rsidRPr="006F1D50" w:rsidDel="001D7F89">
          <w:rPr>
            <w:rFonts w:ascii="Cambria" w:hAnsi="Cambria"/>
            <w:sz w:val="16"/>
            <w:szCs w:val="16"/>
          </w:rPr>
          <w:delText>Note: FSTA_ORIGINAL_DURATION and FSTA_ELAPSED_DURATION may be set together in a track fragment with multiple samples (describing that first sample is a continuation and last sample is truncated) or with a single sample (describing the only sample is both a continuation and truncated, for example when splitting a sample of 20 second long into three or more fragments).</w:delText>
        </w:r>
        <w:bookmarkStart w:id="579" w:name="_Toc119684752"/>
        <w:bookmarkStart w:id="580" w:name="_Toc119684873"/>
        <w:bookmarkEnd w:id="579"/>
        <w:bookmarkEnd w:id="580"/>
      </w:del>
    </w:p>
    <w:p w14:paraId="55588267" w14:textId="00768DDF" w:rsidR="005A39CC" w:rsidRPr="003E0429" w:rsidDel="001D7F89" w:rsidRDefault="005A39CC" w:rsidP="005A39CC">
      <w:pPr>
        <w:rPr>
          <w:del w:id="581" w:author="DENOUAL Franck" w:date="2022-11-18T16:34:00Z"/>
        </w:rPr>
      </w:pPr>
      <w:del w:id="582" w:author="DENOUAL Franck" w:date="2022-11-18T16:34:00Z">
        <w:r w:rsidRPr="003E0429" w:rsidDel="001D7F89">
          <w:delText>X.2 Syntax</w:delText>
        </w:r>
        <w:bookmarkStart w:id="583" w:name="_Toc119684753"/>
        <w:bookmarkStart w:id="584" w:name="_Toc119684874"/>
        <w:bookmarkEnd w:id="583"/>
        <w:bookmarkEnd w:id="584"/>
      </w:del>
    </w:p>
    <w:p w14:paraId="182726DD" w14:textId="64DB81BD" w:rsidR="005A39CC" w:rsidRPr="003E0429" w:rsidDel="001D7F89" w:rsidRDefault="005A39CC" w:rsidP="005861F0">
      <w:pPr>
        <w:pStyle w:val="code"/>
        <w:rPr>
          <w:del w:id="585" w:author="DENOUAL Franck" w:date="2022-11-18T16:34:00Z"/>
        </w:rPr>
      </w:pPr>
      <w:del w:id="586" w:author="DENOUAL Franck" w:date="2022-11-18T16:34:00Z">
        <w:r w:rsidRPr="003E0429" w:rsidDel="001D7F89">
          <w:delText>aligned(8) class F</w:delText>
        </w:r>
        <w:r w:rsidDel="001D7F89">
          <w:delText>ragmented</w:delText>
        </w:r>
        <w:r w:rsidRPr="003E0429" w:rsidDel="001D7F89">
          <w:delText>Sample</w:delText>
        </w:r>
        <w:r w:rsidDel="001D7F89">
          <w:delText>TimeAdjustment</w:delText>
        </w:r>
        <w:r w:rsidRPr="003E0429" w:rsidDel="001D7F89">
          <w:delText>Box extends FullBox('fs</w:delText>
        </w:r>
        <w:r w:rsidDel="001D7F89">
          <w:delText>ta</w:delText>
        </w:r>
        <w:r w:rsidRPr="003E0429" w:rsidDel="001D7F89">
          <w:delText xml:space="preserve">', 0, </w:delText>
        </w:r>
        <w:r w:rsidDel="001D7F89">
          <w:delText>flags</w:delText>
        </w:r>
        <w:r w:rsidRPr="003E0429" w:rsidDel="001D7F89">
          <w:delText>)</w:delText>
        </w:r>
        <w:r w:rsidDel="001D7F89">
          <w:br/>
        </w:r>
        <w:r w:rsidRPr="003E0429" w:rsidDel="001D7F89">
          <w:delText>{</w:delText>
        </w:r>
        <w:r w:rsidDel="001D7F89">
          <w:br/>
        </w:r>
        <w:r w:rsidRPr="003E0429" w:rsidDel="001D7F89">
          <w:tab/>
        </w:r>
        <w:r w:rsidDel="001D7F89">
          <w:delText xml:space="preserve">if (flags &amp; </w:delText>
        </w:r>
        <w:r w:rsidRPr="00E470A7" w:rsidDel="001D7F89">
          <w:rPr>
            <w:rFonts w:ascii="Cambria" w:hAnsi="Cambria"/>
          </w:rPr>
          <w:delText>FSTA_ORIGINAL_DURATION</w:delText>
        </w:r>
        <w:r w:rsidDel="001D7F89">
          <w:delText xml:space="preserve">) </w:delText>
        </w:r>
        <w:r w:rsidRPr="003E0429" w:rsidDel="001D7F89">
          <w:delText xml:space="preserve">unsigned int(32) </w:delText>
        </w:r>
        <w:r w:rsidDel="001D7F89">
          <w:delText>original</w:delText>
        </w:r>
        <w:r w:rsidRPr="003E0429" w:rsidDel="001D7F89">
          <w:delText>Duration;</w:delText>
        </w:r>
        <w:r w:rsidDel="001D7F89">
          <w:br/>
        </w:r>
        <w:r w:rsidRPr="003E0429" w:rsidDel="001D7F89">
          <w:tab/>
        </w:r>
        <w:r w:rsidDel="001D7F89">
          <w:delText xml:space="preserve">if (flags &amp; </w:delText>
        </w:r>
        <w:r w:rsidRPr="00E470A7" w:rsidDel="001D7F89">
          <w:rPr>
            <w:rFonts w:ascii="Cambria" w:hAnsi="Cambria"/>
          </w:rPr>
          <w:delText>FSTA_</w:delText>
        </w:r>
        <w:r w:rsidDel="001D7F89">
          <w:rPr>
            <w:rFonts w:ascii="Cambria" w:hAnsi="Cambria"/>
          </w:rPr>
          <w:delText>ELAPSED</w:delText>
        </w:r>
        <w:r w:rsidRPr="00E470A7" w:rsidDel="001D7F89">
          <w:rPr>
            <w:rFonts w:ascii="Cambria" w:hAnsi="Cambria"/>
          </w:rPr>
          <w:delText>_DURATION</w:delText>
        </w:r>
        <w:r w:rsidDel="001D7F89">
          <w:delText xml:space="preserve">) </w:delText>
        </w:r>
        <w:r w:rsidRPr="003E0429" w:rsidDel="001D7F89">
          <w:delText>unsigned int(32) elapsedDuration;</w:delText>
        </w:r>
        <w:r w:rsidDel="001D7F89">
          <w:br/>
        </w:r>
        <w:r w:rsidRPr="003E0429" w:rsidDel="001D7F89">
          <w:delText xml:space="preserve">} </w:delText>
        </w:r>
        <w:bookmarkStart w:id="587" w:name="_Toc119684754"/>
        <w:bookmarkStart w:id="588" w:name="_Toc119684875"/>
        <w:bookmarkEnd w:id="587"/>
        <w:bookmarkEnd w:id="588"/>
      </w:del>
    </w:p>
    <w:p w14:paraId="036E41AD" w14:textId="14183AD4" w:rsidR="005A39CC" w:rsidRPr="003E0429" w:rsidDel="001D7F89" w:rsidRDefault="005A39CC" w:rsidP="005A39CC">
      <w:pPr>
        <w:rPr>
          <w:del w:id="589" w:author="DENOUAL Franck" w:date="2022-11-18T16:34:00Z"/>
        </w:rPr>
      </w:pPr>
      <w:del w:id="590" w:author="DENOUAL Franck" w:date="2022-11-18T16:34:00Z">
        <w:r w:rsidRPr="003E0429" w:rsidDel="001D7F89">
          <w:delText>X.3 Semantics</w:delText>
        </w:r>
        <w:bookmarkStart w:id="591" w:name="_Toc119684755"/>
        <w:bookmarkStart w:id="592" w:name="_Toc119684876"/>
        <w:bookmarkEnd w:id="591"/>
        <w:bookmarkEnd w:id="592"/>
      </w:del>
    </w:p>
    <w:p w14:paraId="47F9E725" w14:textId="6F4D04B3" w:rsidR="005A39CC" w:rsidDel="001D7F89" w:rsidRDefault="005A39CC" w:rsidP="005861F0">
      <w:pPr>
        <w:pStyle w:val="fields"/>
        <w:rPr>
          <w:del w:id="593" w:author="DENOUAL Franck" w:date="2022-11-18T16:34:00Z"/>
        </w:rPr>
      </w:pPr>
      <w:del w:id="594" w:author="DENOUAL Franck" w:date="2022-11-18T16:34:00Z">
        <w:r w:rsidDel="001D7F89">
          <w:rPr>
            <w:rFonts w:ascii="Courier" w:hAnsi="Courier"/>
          </w:rPr>
          <w:delText>original</w:delText>
        </w:r>
        <w:r w:rsidRPr="003E0429" w:rsidDel="001D7F89">
          <w:rPr>
            <w:rFonts w:ascii="Courier" w:hAnsi="Courier"/>
          </w:rPr>
          <w:delText>Duration</w:delText>
        </w:r>
        <w:r w:rsidRPr="003E0429" w:rsidDel="001D7F89">
          <w:delText xml:space="preserve"> gives the </w:delText>
        </w:r>
        <w:r w:rsidDel="001D7F89">
          <w:delText xml:space="preserve">original </w:delText>
        </w:r>
        <w:r w:rsidRPr="003E0429" w:rsidDel="001D7F89">
          <w:delText xml:space="preserve">duration </w:delText>
        </w:r>
        <w:r w:rsidDel="001D7F89">
          <w:delText xml:space="preserve">of the last sample of the track fragment, </w:delText>
        </w:r>
        <w:r w:rsidRPr="003E0429" w:rsidDel="001D7F89">
          <w:delText>in media timescale of this sample</w:delText>
        </w:r>
        <w:bookmarkStart w:id="595" w:name="_Toc119684756"/>
        <w:bookmarkStart w:id="596" w:name="_Toc119684877"/>
        <w:bookmarkEnd w:id="595"/>
        <w:bookmarkEnd w:id="596"/>
      </w:del>
    </w:p>
    <w:p w14:paraId="592563FC" w14:textId="7232DCA6" w:rsidR="005A39CC" w:rsidDel="001D7F89" w:rsidRDefault="005A39CC" w:rsidP="005861F0">
      <w:pPr>
        <w:pStyle w:val="fields"/>
        <w:rPr>
          <w:del w:id="597" w:author="DENOUAL Franck" w:date="2022-11-18T16:34:00Z"/>
        </w:rPr>
      </w:pPr>
      <w:del w:id="598" w:author="DENOUAL Franck" w:date="2022-11-18T16:34:00Z">
        <w:r w:rsidRPr="003E0429" w:rsidDel="001D7F89">
          <w:rPr>
            <w:rFonts w:ascii="Courier" w:hAnsi="Courier"/>
          </w:rPr>
          <w:delText>elapsedDuration</w:delText>
        </w:r>
        <w:r w:rsidRPr="003E0429" w:rsidDel="001D7F89">
          <w:delText xml:space="preserve"> gives the elapsed duration</w:delText>
        </w:r>
        <w:r w:rsidRPr="00FF663B" w:rsidDel="001D7F89">
          <w:delText xml:space="preserve"> </w:delText>
        </w:r>
        <w:r w:rsidDel="001D7F89">
          <w:delText xml:space="preserve">of the first sample of the track fragment, </w:delText>
        </w:r>
        <w:r w:rsidRPr="003E0429" w:rsidDel="001D7F89">
          <w:delText>in media timescale of this sample</w:delText>
        </w:r>
        <w:bookmarkStart w:id="599" w:name="_Toc119684757"/>
        <w:bookmarkStart w:id="600" w:name="_Toc119684878"/>
        <w:bookmarkEnd w:id="599"/>
        <w:bookmarkEnd w:id="600"/>
      </w:del>
    </w:p>
    <w:p w14:paraId="5E5E1AF0" w14:textId="77777777" w:rsidR="00A741D6" w:rsidRPr="00931BDE" w:rsidRDefault="00A741D6" w:rsidP="00931BDE">
      <w:pPr>
        <w:pStyle w:val="Heading1"/>
      </w:pPr>
      <w:bookmarkStart w:id="601" w:name="_Toc87544153"/>
      <w:bookmarkStart w:id="602" w:name="_Toc530124518"/>
      <w:bookmarkStart w:id="603" w:name="_Toc119686664"/>
      <w:bookmarkEnd w:id="500"/>
      <w:bookmarkEnd w:id="601"/>
      <w:r w:rsidRPr="00931BDE">
        <w:t>Multiplexed timed metadata tracks</w:t>
      </w:r>
      <w:bookmarkEnd w:id="602"/>
      <w:bookmarkEnd w:id="603"/>
    </w:p>
    <w:p w14:paraId="5B3C4B0B" w14:textId="77777777" w:rsidR="00A741D6" w:rsidRPr="00931BDE" w:rsidRDefault="00A741D6" w:rsidP="00931BDE">
      <w:pPr>
        <w:pStyle w:val="Heading2"/>
      </w:pPr>
      <w:r w:rsidRPr="00931BDE">
        <w:t>Basic Design</w:t>
      </w:r>
    </w:p>
    <w:p w14:paraId="3317C761" w14:textId="77777777" w:rsidR="00A741D6" w:rsidRPr="00251473" w:rsidRDefault="00A741D6" w:rsidP="00A741D6">
      <w:pPr>
        <w:rPr>
          <w:lang w:val="en-GB"/>
        </w:rPr>
      </w:pPr>
      <w:r w:rsidRPr="00251473">
        <w:rPr>
          <w:lang w:val="en-GB"/>
        </w:rPr>
        <w:t>The basic design is in the 7</w:t>
      </w:r>
      <w:r w:rsidRPr="00251473">
        <w:rPr>
          <w:vertAlign w:val="superscript"/>
          <w:lang w:val="en-GB"/>
        </w:rPr>
        <w:t>th</w:t>
      </w:r>
      <w:r w:rsidRPr="00251473">
        <w:rPr>
          <w:lang w:val="en-GB"/>
        </w:rPr>
        <w:t xml:space="preserve"> edition Amendment 1. However, we have possible extensions on the table; inline associations, sample groups, and structurally-dependent metadata.</w:t>
      </w:r>
    </w:p>
    <w:p w14:paraId="32489AAC" w14:textId="77777777" w:rsidR="00A741D6" w:rsidRPr="00D92AB4" w:rsidRDefault="00A741D6" w:rsidP="00D92AB4">
      <w:pPr>
        <w:pStyle w:val="Heading2"/>
      </w:pPr>
      <w:r w:rsidRPr="00D92AB4">
        <w:t>Extensions</w:t>
      </w:r>
    </w:p>
    <w:p w14:paraId="2662886F" w14:textId="77777777" w:rsidR="00A741D6" w:rsidRPr="00D92AB4" w:rsidRDefault="00A741D6" w:rsidP="00D92AB4">
      <w:pPr>
        <w:pStyle w:val="Heading2"/>
      </w:pPr>
      <w:bookmarkStart w:id="604" w:name="_Ref473532391"/>
      <w:r w:rsidRPr="00D92AB4">
        <w:t>Carrying inline associations</w:t>
      </w:r>
      <w:bookmarkEnd w:id="604"/>
    </w:p>
    <w:p w14:paraId="2D18DCE6" w14:textId="77777777" w:rsidR="00A741D6" w:rsidRPr="00D92AB4" w:rsidRDefault="00A741D6" w:rsidP="00D92AB4">
      <w:pPr>
        <w:pStyle w:val="Heading3"/>
      </w:pPr>
      <w:r w:rsidRPr="00D92AB4">
        <w:t>General</w:t>
      </w:r>
    </w:p>
    <w:p w14:paraId="2DDF1D7A" w14:textId="77777777" w:rsidR="00A741D6" w:rsidRPr="00251473" w:rsidRDefault="00A741D6" w:rsidP="00A741D6">
      <w:pPr>
        <w:rPr>
          <w:lang w:val="en-GB"/>
        </w:rPr>
      </w:pPr>
      <w:r w:rsidRPr="00251473">
        <w:rPr>
          <w:lang w:val="en-GB"/>
        </w:rPr>
        <w:t>In some circumstances, it can be useful to carry inline definitions. This allows for more flexibility, at the expense of risking that a reader will encounter metadata items it does not recognize and did not expect.</w:t>
      </w:r>
    </w:p>
    <w:p w14:paraId="637A9474" w14:textId="3A041D42" w:rsidR="00A741D6" w:rsidRPr="00251473" w:rsidRDefault="00A741D6" w:rsidP="00A741D6">
      <w:pPr>
        <w:rPr>
          <w:lang w:val="en-GB"/>
        </w:rPr>
      </w:pPr>
      <w:r w:rsidRPr="00251473">
        <w:rPr>
          <w:lang w:val="en-GB"/>
        </w:rPr>
        <w:t xml:space="preserve">The support is fairly simple; a box in the sample entry to warm that inline carriage may occur, and then a value item box in the sample data that carries both a </w:t>
      </w:r>
      <w:r w:rsidR="00250DC7" w:rsidRPr="00251473">
        <w:rPr>
          <w:lang w:val="en-GB"/>
        </w:rPr>
        <w:t>Met</w:t>
      </w:r>
      <w:r w:rsidR="00250DC7">
        <w:rPr>
          <w:lang w:val="en-GB"/>
        </w:rPr>
        <w:t>a</w:t>
      </w:r>
      <w:r w:rsidR="00250DC7" w:rsidRPr="00251473">
        <w:rPr>
          <w:lang w:val="en-GB"/>
        </w:rPr>
        <w:t xml:space="preserve">dataKeyBox </w:t>
      </w:r>
      <w:r w:rsidRPr="00251473">
        <w:rPr>
          <w:lang w:val="en-GB"/>
        </w:rPr>
        <w:t>(the declaration) and a value box.</w:t>
      </w:r>
    </w:p>
    <w:p w14:paraId="709E1CC0" w14:textId="77777777" w:rsidR="00A741D6" w:rsidRPr="00251473" w:rsidRDefault="00A741D6" w:rsidP="00A741D6">
      <w:pPr>
        <w:rPr>
          <w:lang w:val="en-GB"/>
        </w:rPr>
      </w:pPr>
      <w:r w:rsidRPr="00251473">
        <w:rPr>
          <w:lang w:val="en-GB"/>
        </w:rPr>
        <w:lastRenderedPageBreak/>
        <w:t xml:space="preserve">Tracks without inline keys offer a few advantages: </w:t>
      </w:r>
    </w:p>
    <w:p w14:paraId="7CC1E031" w14:textId="77777777" w:rsidR="00A741D6" w:rsidRPr="00251473" w:rsidRDefault="00A741D6">
      <w:pPr>
        <w:numPr>
          <w:ilvl w:val="0"/>
          <w:numId w:val="4"/>
        </w:numPr>
        <w:spacing w:after="240"/>
        <w:rPr>
          <w:lang w:val="en-GB"/>
        </w:rPr>
        <w:pPrChange w:id="605" w:author="DENOUAL Franck" w:date="2022-11-18T18:03:00Z">
          <w:pPr>
            <w:numPr>
              <w:numId w:val="5"/>
            </w:numPr>
            <w:spacing w:after="240"/>
            <w:ind w:left="720" w:hanging="360"/>
          </w:pPr>
        </w:pPrChange>
      </w:pPr>
      <w:r w:rsidRPr="00251473">
        <w:rPr>
          <w:lang w:val="en-GB"/>
        </w:rPr>
        <w:t>A client can determine the entire set of keys that may be present in the track allowing the client to ignore the entire track if no keys of interest to the client are present.  </w:t>
      </w:r>
    </w:p>
    <w:p w14:paraId="34C2AE1D" w14:textId="3820BE6D" w:rsidR="00A741D6" w:rsidRPr="00251473" w:rsidRDefault="00A741D6">
      <w:pPr>
        <w:numPr>
          <w:ilvl w:val="0"/>
          <w:numId w:val="4"/>
        </w:numPr>
        <w:spacing w:after="240"/>
        <w:rPr>
          <w:lang w:val="en-GB"/>
        </w:rPr>
        <w:pPrChange w:id="606" w:author="DENOUAL Franck" w:date="2022-11-18T18:03:00Z">
          <w:pPr>
            <w:numPr>
              <w:numId w:val="5"/>
            </w:numPr>
            <w:spacing w:after="240"/>
            <w:ind w:left="720" w:hanging="360"/>
          </w:pPr>
        </w:pPrChange>
      </w:pPr>
      <w:r w:rsidRPr="00251473">
        <w:rPr>
          <w:lang w:val="en-GB"/>
        </w:rPr>
        <w:t xml:space="preserve">Space is optimized as keys are carried once in the sample entry and values have only a box header to frame their data and associate them with their key. Inline key/value boxes carry a MetadataKeyBox so if multiple inline keys are present in the same access units, they do not share the key with sibling boxes or with other access units. </w:t>
      </w:r>
    </w:p>
    <w:p w14:paraId="2B9E612F" w14:textId="77777777" w:rsidR="00A741D6" w:rsidRPr="00251473" w:rsidRDefault="00A741D6">
      <w:pPr>
        <w:numPr>
          <w:ilvl w:val="0"/>
          <w:numId w:val="4"/>
        </w:numPr>
        <w:spacing w:after="240"/>
        <w:rPr>
          <w:lang w:val="en-GB"/>
        </w:rPr>
        <w:pPrChange w:id="607" w:author="DENOUAL Franck" w:date="2022-11-18T18:03:00Z">
          <w:pPr>
            <w:numPr>
              <w:numId w:val="5"/>
            </w:numPr>
            <w:spacing w:after="240"/>
            <w:ind w:left="720" w:hanging="360"/>
          </w:pPr>
        </w:pPrChange>
      </w:pPr>
      <w:r w:rsidRPr="00251473">
        <w:rPr>
          <w:lang w:val="en-GB"/>
        </w:rPr>
        <w:t xml:space="preserve">If the sample group optimization technique described earlier is used, the client can determine which samples contain values for particular keys. </w:t>
      </w:r>
    </w:p>
    <w:p w14:paraId="760308F6" w14:textId="77777777" w:rsidR="00A741D6" w:rsidRPr="00251473" w:rsidRDefault="00A741D6" w:rsidP="00A741D6">
      <w:pPr>
        <w:rPr>
          <w:lang w:val="en-GB"/>
        </w:rPr>
      </w:pPr>
      <w:r w:rsidRPr="00251473">
        <w:rPr>
          <w:lang w:val="en-GB"/>
        </w:rPr>
        <w:t xml:space="preserve">Tracks signaling the presence of inline keys offer a few advantages: </w:t>
      </w:r>
    </w:p>
    <w:p w14:paraId="6D7BAABE" w14:textId="77777777" w:rsidR="00A741D6" w:rsidRPr="00251473" w:rsidRDefault="00A741D6">
      <w:pPr>
        <w:numPr>
          <w:ilvl w:val="0"/>
          <w:numId w:val="5"/>
        </w:numPr>
        <w:spacing w:after="240"/>
        <w:rPr>
          <w:lang w:val="en-GB"/>
        </w:rPr>
        <w:pPrChange w:id="608" w:author="DENOUAL Franck" w:date="2022-11-18T18:03:00Z">
          <w:pPr>
            <w:numPr>
              <w:numId w:val="6"/>
            </w:numPr>
            <w:spacing w:after="240"/>
            <w:ind w:left="720" w:hanging="360"/>
          </w:pPr>
        </w:pPrChange>
      </w:pPr>
      <w:r w:rsidRPr="00251473">
        <w:rPr>
          <w:lang w:val="en-GB"/>
        </w:rPr>
        <w:t xml:space="preserve">If a new key is required (e.g., for new key, data type, locale, etc. combination), an inline key/value box can be written at any time. This contrasts to the non-inline key case where the set of keys must be known a priori. </w:t>
      </w:r>
    </w:p>
    <w:p w14:paraId="3C523216" w14:textId="77777777" w:rsidR="00A741D6" w:rsidRPr="00251473" w:rsidRDefault="00A741D6">
      <w:pPr>
        <w:numPr>
          <w:ilvl w:val="0"/>
          <w:numId w:val="5"/>
        </w:numPr>
        <w:spacing w:after="240"/>
        <w:rPr>
          <w:lang w:val="en-GB"/>
        </w:rPr>
        <w:pPrChange w:id="609" w:author="DENOUAL Franck" w:date="2022-11-18T18:03:00Z">
          <w:pPr>
            <w:numPr>
              <w:numId w:val="6"/>
            </w:numPr>
            <w:spacing w:after="240"/>
            <w:ind w:left="720" w:hanging="360"/>
          </w:pPr>
        </w:pPrChange>
      </w:pPr>
      <w:r w:rsidRPr="00251473">
        <w:rPr>
          <w:lang w:val="en-GB"/>
        </w:rPr>
        <w:t xml:space="preserve">A client does not need to be able to enumerate all combinations of key properties (key, datatype, locale, etc.) to write the track. </w:t>
      </w:r>
    </w:p>
    <w:p w14:paraId="38584198" w14:textId="77777777" w:rsidR="00A741D6" w:rsidRPr="00251473" w:rsidRDefault="00A741D6" w:rsidP="00A741D6">
      <w:pPr>
        <w:rPr>
          <w:lang w:val="en-GB"/>
        </w:rPr>
      </w:pPr>
      <w:r w:rsidRPr="00251473">
        <w:rPr>
          <w:lang w:val="en-GB"/>
        </w:rPr>
        <w:t xml:space="preserve">With that said, it is recommended that tracks be created without using inline keys. Inline keys can be seen as an optional fallback facility to be used when needed. </w:t>
      </w:r>
    </w:p>
    <w:p w14:paraId="2CD948A0" w14:textId="77777777" w:rsidR="00A741D6" w:rsidRPr="00251473" w:rsidRDefault="00A741D6" w:rsidP="00A741D6">
      <w:pPr>
        <w:rPr>
          <w:lang w:val="en-GB"/>
        </w:rPr>
      </w:pPr>
      <w:r w:rsidRPr="00251473">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26C3E4E3" w14:textId="77777777" w:rsidR="00A741D6" w:rsidRPr="00D92AB4" w:rsidRDefault="00A741D6" w:rsidP="00D92AB4">
      <w:pPr>
        <w:pStyle w:val="Heading3"/>
      </w:pPr>
      <w:r w:rsidRPr="00D92AB4">
        <w:t>Sample entry</w:t>
      </w:r>
    </w:p>
    <w:p w14:paraId="4430AC3C" w14:textId="77777777" w:rsidR="00A741D6" w:rsidRPr="00251473" w:rsidRDefault="00A741D6" w:rsidP="00A741D6">
      <w:pPr>
        <w:rPr>
          <w:lang w:val="en-GB"/>
        </w:rPr>
      </w:pPr>
      <w:r w:rsidRPr="00251473">
        <w:rPr>
          <w:lang w:val="en-GB"/>
        </w:rPr>
        <w:t xml:space="preserve">The optional MetadataInlineKeysPresentBox indicates if inline key/value boxes might occur in corresponding access units. If MetadataInlineKeysPresentBox is absent or present with a presence indicator of 0, no inline key/value boxes (value boxes with a local_id of 0xFFFFFFFF) should occur in the access units. </w:t>
      </w:r>
    </w:p>
    <w:p w14:paraId="1A4C567C" w14:textId="77777777" w:rsidR="00A741D6" w:rsidRPr="00251473" w:rsidRDefault="00A741D6" w:rsidP="00A741D6">
      <w:pPr>
        <w:rPr>
          <w:lang w:val="en-GB"/>
        </w:rPr>
      </w:pPr>
      <w:r w:rsidRPr="00251473">
        <w:rPr>
          <w:lang w:val="en-GB"/>
        </w:rPr>
        <w:t>The box is defined as:</w:t>
      </w:r>
    </w:p>
    <w:p w14:paraId="7D9EA0F8" w14:textId="77777777" w:rsidR="00A741D6" w:rsidRPr="00251473" w:rsidRDefault="00A741D6" w:rsidP="00A741D6">
      <w:pPr>
        <w:pStyle w:val="code"/>
        <w:rPr>
          <w:sz w:val="22"/>
          <w:szCs w:val="22"/>
        </w:rPr>
      </w:pPr>
      <w:r w:rsidRPr="00251473">
        <w:t xml:space="preserve">aligned(8) class MetadataInlineKeysPresentBox extends Box('keyi') { </w:t>
      </w:r>
      <w:r w:rsidRPr="00251473">
        <w:br/>
      </w:r>
      <w:r w:rsidRPr="00251473">
        <w:tab/>
        <w:t>unsigned int(8) inlineKeyValueBoxesPresent;</w:t>
      </w:r>
      <w:r w:rsidRPr="00251473">
        <w:br/>
        <w:t>}</w:t>
      </w:r>
    </w:p>
    <w:p w14:paraId="499246B3" w14:textId="77777777" w:rsidR="00A741D6" w:rsidRPr="00251473" w:rsidRDefault="00A741D6" w:rsidP="00A741D6">
      <w:pPr>
        <w:rPr>
          <w:lang w:val="en-GB"/>
        </w:rPr>
      </w:pPr>
      <w:r w:rsidRPr="00251473">
        <w:rPr>
          <w:lang w:val="en-GB"/>
        </w:rPr>
        <w:t>inlineKeyValueBoxesPresent is a Boolean integer that should be set to a non-zero value (the value 1 is preferred) if inline key/value boxes are known to be present or might be present in the access units associated with this sample entry.</w:t>
      </w:r>
    </w:p>
    <w:p w14:paraId="0BAF1D91" w14:textId="77777777" w:rsidR="00A741D6" w:rsidRPr="00251473" w:rsidRDefault="00A741D6" w:rsidP="00A741D6">
      <w:pPr>
        <w:rPr>
          <w:lang w:val="en-GB"/>
        </w:rPr>
      </w:pPr>
      <w:r w:rsidRPr="00251473">
        <w:rPr>
          <w:lang w:val="en-GB"/>
        </w:rPr>
        <w:t>If MetadataInlineKeysPresentBox is present but inlineKeyValueBoxesPresent is set to 0, access units should be treated as though no MetadataInlineKeysPresentBox is attached to the sample entry. Whether MetadataInlineKeysPresentBox is absent or inlineKeyValueBoxesPresent is set to 0, access unit metadata values having a local id of 0xFFFFFFFF should be ignored.</w:t>
      </w:r>
    </w:p>
    <w:p w14:paraId="580E03AA" w14:textId="77777777" w:rsidR="00A741D6" w:rsidRPr="00251473" w:rsidRDefault="00A741D6" w:rsidP="00A741D6">
      <w:pPr>
        <w:rPr>
          <w:lang w:val="en-GB"/>
        </w:rPr>
      </w:pPr>
      <w:r w:rsidRPr="00251473">
        <w:rPr>
          <w:lang w:val="en-GB"/>
        </w:rPr>
        <w:t>This approach allows a sample entry to reserve space for and include a MetadataInlineKeysPresentBox but to rewrite just the inlineKeyValueBoxesPresent field to 0 to signal there are no inline key/value boxes present.</w:t>
      </w:r>
    </w:p>
    <w:p w14:paraId="2CAF6F3E" w14:textId="77777777" w:rsidR="00A741D6" w:rsidRPr="00251473" w:rsidRDefault="00A741D6" w:rsidP="00A741D6">
      <w:pPr>
        <w:rPr>
          <w:lang w:val="en-GB"/>
        </w:rPr>
      </w:pPr>
      <w:r w:rsidRPr="00251473">
        <w:rPr>
          <w:lang w:val="en-GB"/>
        </w:rPr>
        <w:t xml:space="preserve">If all sample values include inline keys, a MetadataKeyTableBox shall still be present although it may be empty (i.e., it contains no MetadataKeyBoxes). It is also possible to have </w:t>
      </w:r>
      <w:r w:rsidRPr="00251473">
        <w:rPr>
          <w:lang w:val="en-GB"/>
        </w:rPr>
        <w:lastRenderedPageBreak/>
        <w:t>a combination of some known keys signaled in the MetadataKeyTableBox and some inline key/values signaled with a MetadataInlineKeysPresentBox.</w:t>
      </w:r>
    </w:p>
    <w:p w14:paraId="614B793C" w14:textId="77777777" w:rsidR="00A741D6" w:rsidRPr="00D92AB4" w:rsidRDefault="00A741D6" w:rsidP="00D92AB4">
      <w:pPr>
        <w:pStyle w:val="Heading3"/>
      </w:pPr>
      <w:r w:rsidRPr="00D92AB4">
        <w:t>Sample data item</w:t>
      </w:r>
    </w:p>
    <w:p w14:paraId="2776D93A" w14:textId="77777777" w:rsidR="00A741D6" w:rsidRPr="00251473" w:rsidRDefault="00A741D6" w:rsidP="00A741D6">
      <w:pPr>
        <w:rPr>
          <w:lang w:val="en-GB"/>
        </w:rPr>
      </w:pPr>
      <w:r w:rsidRPr="00251473">
        <w:rPr>
          <w:lang w:val="en-GB"/>
        </w:rPr>
        <w:t>If the access units associated with the BoxedMetadataSampleEntry contain inline key/value metadata, each inline item is carried in a box with a local_key_id of 0xFFFFFFFF and conforming to the type MetadataInlineKeyValueAUBox defined as:</w:t>
      </w:r>
    </w:p>
    <w:p w14:paraId="1578452A" w14:textId="46D8995F" w:rsidR="00A741D6" w:rsidRPr="00251473" w:rsidRDefault="00A741D6" w:rsidP="00A741D6">
      <w:pPr>
        <w:pStyle w:val="code"/>
      </w:pPr>
      <w:r w:rsidRPr="00251473">
        <w:t>aligned(8) class MetadataInlineKeyValueAUBox extends MetadataAUBox(0xFFFFFFFF) {</w:t>
      </w:r>
      <w:r w:rsidRPr="00251473">
        <w:br/>
      </w:r>
      <w:r w:rsidRPr="00251473">
        <w:tab/>
        <w:t xml:space="preserve">MetadataKeyBox inline_key; // local_key_id of </w:t>
      </w:r>
      <w:r w:rsidR="003439FD" w:rsidRPr="003439FD">
        <w:t>'</w:t>
      </w:r>
      <w:r w:rsidRPr="00251473">
        <w:t>1key</w:t>
      </w:r>
      <w:r w:rsidR="003439FD" w:rsidRPr="003439FD">
        <w:t>'</w:t>
      </w:r>
      <w:r w:rsidRPr="00251473">
        <w:t xml:space="preserve"> </w:t>
      </w:r>
      <w:r w:rsidRPr="00251473">
        <w:br/>
      </w:r>
      <w:r w:rsidRPr="00251473">
        <w:tab/>
        <w:t xml:space="preserve">MetadataAUBox inline_value; // local_key_id of </w:t>
      </w:r>
      <w:r w:rsidR="003439FD" w:rsidRPr="003439FD">
        <w:t>'</w:t>
      </w:r>
      <w:r w:rsidRPr="00251473">
        <w:t>1val</w:t>
      </w:r>
      <w:r w:rsidR="003439FD" w:rsidRPr="003439FD">
        <w:t>'</w:t>
      </w:r>
      <w:r w:rsidRPr="00251473">
        <w:br/>
        <w:t>}</w:t>
      </w:r>
    </w:p>
    <w:p w14:paraId="42020D7C" w14:textId="77777777" w:rsidR="00A741D6" w:rsidRPr="00251473" w:rsidRDefault="00A741D6" w:rsidP="00A741D6">
      <w:pPr>
        <w:rPr>
          <w:lang w:val="en-GB"/>
        </w:rPr>
      </w:pPr>
      <w:r w:rsidRPr="00251473">
        <w:rPr>
          <w:lang w:val="en-GB"/>
        </w:rPr>
        <w:t>inline_key is a MetadataKeyBox where local_key_id is set to ‘1key’ (for “one key”).</w:t>
      </w:r>
    </w:p>
    <w:p w14:paraId="63CC34D9" w14:textId="77777777" w:rsidR="00A741D6" w:rsidRPr="00251473" w:rsidRDefault="00A741D6" w:rsidP="00A741D6">
      <w:pPr>
        <w:rPr>
          <w:lang w:val="en-GB"/>
        </w:rPr>
      </w:pPr>
      <w:r w:rsidRPr="00251473">
        <w:rPr>
          <w:lang w:val="en-GB"/>
        </w:rPr>
        <w:t>inline_value is a MetadataAUBox where local_key_id is set to ‘1val’ (for “one value”).</w:t>
      </w:r>
    </w:p>
    <w:p w14:paraId="2C144AC4" w14:textId="77777777" w:rsidR="00A741D6" w:rsidRPr="00251473" w:rsidRDefault="00A741D6" w:rsidP="00A741D6">
      <w:pPr>
        <w:rPr>
          <w:lang w:val="en-GB"/>
        </w:rPr>
      </w:pPr>
      <w:r w:rsidRPr="00251473">
        <w:rPr>
          <w:lang w:val="en-GB"/>
        </w:rPr>
        <w:t>The MetadataInlineKeyValueAUBox can be viewed as a MetadataAUBox with two differences:</w:t>
      </w:r>
    </w:p>
    <w:p w14:paraId="21850431" w14:textId="77777777" w:rsidR="00A741D6" w:rsidRPr="00251473" w:rsidRDefault="00A741D6">
      <w:pPr>
        <w:numPr>
          <w:ilvl w:val="0"/>
          <w:numId w:val="5"/>
        </w:numPr>
        <w:spacing w:after="240"/>
        <w:rPr>
          <w:lang w:val="en-GB"/>
        </w:rPr>
        <w:pPrChange w:id="610" w:author="DENOUAL Franck" w:date="2022-11-18T18:03:00Z">
          <w:pPr>
            <w:numPr>
              <w:numId w:val="6"/>
            </w:numPr>
            <w:spacing w:after="240"/>
            <w:ind w:left="720" w:hanging="360"/>
          </w:pPr>
        </w:pPrChange>
      </w:pPr>
      <w:r w:rsidRPr="00251473">
        <w:rPr>
          <w:lang w:val="en-GB"/>
        </w:rPr>
        <w:t>It is a container box carrying two boxes, one a MetadataKeyBox holding the key and the other a MetadataAUBox holding the value for the metadata item.</w:t>
      </w:r>
    </w:p>
    <w:p w14:paraId="06FE8E1E" w14:textId="77777777" w:rsidR="00A741D6" w:rsidRPr="00251473" w:rsidRDefault="00A741D6">
      <w:pPr>
        <w:numPr>
          <w:ilvl w:val="0"/>
          <w:numId w:val="5"/>
        </w:numPr>
        <w:spacing w:after="240"/>
        <w:rPr>
          <w:lang w:val="en-GB"/>
        </w:rPr>
        <w:pPrChange w:id="611" w:author="DENOUAL Franck" w:date="2022-11-18T18:03:00Z">
          <w:pPr>
            <w:numPr>
              <w:numId w:val="6"/>
            </w:numPr>
            <w:spacing w:after="240"/>
            <w:ind w:left="720" w:hanging="360"/>
          </w:pPr>
        </w:pPrChange>
      </w:pPr>
      <w:r w:rsidRPr="00251473">
        <w:rPr>
          <w:lang w:val="en-GB"/>
        </w:rPr>
        <w:t>It has a local_key_id (or box type) with the special value 0xFFFFFFFF. All inline key/value boxes share this special local_key_id of 0xFFFFFFFF regardless of the contained value’s key.</w:t>
      </w:r>
    </w:p>
    <w:p w14:paraId="6E9EBEDB" w14:textId="77777777" w:rsidR="00A741D6" w:rsidRPr="00251473" w:rsidRDefault="00A741D6" w:rsidP="00A741D6">
      <w:pPr>
        <w:rPr>
          <w:lang w:val="en-GB"/>
        </w:rPr>
      </w:pPr>
      <w:r w:rsidRPr="00251473">
        <w:rPr>
          <w:lang w:val="en-GB"/>
        </w:rPr>
        <w:t>Because a MetadataInlineKeyValueAUBox carries both the key and the value using that key, this box alone is sufficient to carry what would otherwise require a MetadataAUBox and an associated BoxedMetadataSampleEntry with a MetadataKeyTableBox having the same local_key_id as the MetadataAUBox. This allows any non-inline key and associated value to be converted to an inline key/value box. The reverse transform (inline key/value box to non-inline value and sample entry) is possible, too.</w:t>
      </w:r>
    </w:p>
    <w:p w14:paraId="5B0CCCF8" w14:textId="77777777" w:rsidR="00A741D6" w:rsidRPr="00251473" w:rsidRDefault="00A741D6" w:rsidP="00A741D6">
      <w:pPr>
        <w:rPr>
          <w:lang w:val="en-GB"/>
        </w:rPr>
      </w:pPr>
      <w:r w:rsidRPr="00251473">
        <w:rPr>
          <w:lang w:val="en-GB"/>
        </w:rPr>
        <w:t>While possible, writing a MetadataInlineKeyValueAUBox declaring a key that’s also declared within the MetadataKeyTableBox (i.e., it carries a duplicate MetadataKeyBox) is strongly discouraged. The presence of a MetadataInlineKeysPresentBox signaling the presence of inline keys defeats optimizations that are possible when all available keys are declared within the MetadataKeyTableBox and no inline keys are used. Using inline keys should be reserved for cases when the keys to be written cannot be known at the time the sample entry is constructed. Section xx also discusses the use of inline keys.</w:t>
      </w:r>
    </w:p>
    <w:p w14:paraId="15203836" w14:textId="77777777" w:rsidR="00A741D6" w:rsidRPr="00D92AB4" w:rsidRDefault="00A741D6" w:rsidP="00D92AB4">
      <w:pPr>
        <w:pStyle w:val="Heading2"/>
      </w:pPr>
      <w:r w:rsidRPr="00D92AB4">
        <w:t>Using sample groups to optimize key searches</w:t>
      </w:r>
    </w:p>
    <w:p w14:paraId="10193B99" w14:textId="77777777" w:rsidR="00A741D6" w:rsidRPr="00D92AB4" w:rsidRDefault="00A741D6" w:rsidP="00D92AB4">
      <w:pPr>
        <w:pStyle w:val="Heading3"/>
      </w:pPr>
      <w:r w:rsidRPr="00D92AB4">
        <w:t>General</w:t>
      </w:r>
    </w:p>
    <w:p w14:paraId="3310171A" w14:textId="77777777" w:rsidR="00A741D6" w:rsidRPr="00251473" w:rsidRDefault="00A741D6" w:rsidP="00A741D6">
      <w:pPr>
        <w:rPr>
          <w:lang w:val="en-GB"/>
        </w:rPr>
      </w:pPr>
      <w:r w:rsidRPr="00251473">
        <w:rPr>
          <w:lang w:val="en-GB"/>
        </w:rPr>
        <w:t>This section describes an optional mechanism to optimize searches for metadata track access units containing particular key/value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B5314F8" w14:textId="77777777" w:rsidR="00A741D6" w:rsidRPr="00251473" w:rsidRDefault="00A741D6" w:rsidP="00A741D6">
      <w:pPr>
        <w:rPr>
          <w:lang w:val="en-GB"/>
        </w:rPr>
      </w:pPr>
      <w:r w:rsidRPr="00251473">
        <w:rPr>
          <w:lang w:val="en-GB"/>
        </w:rPr>
        <w:lastRenderedPageBreak/>
        <w:t>If inline key/value boxes are used, the mechanism described here can be used to locate those access units with inline key/value boxes. This can be useful in limiting the scan for metadata items with keys only found in inline key/value boxes.</w:t>
      </w:r>
    </w:p>
    <w:p w14:paraId="0D581D60" w14:textId="77777777" w:rsidR="00A741D6" w:rsidRPr="00251473" w:rsidRDefault="00A741D6" w:rsidP="00A741D6">
      <w:pPr>
        <w:rPr>
          <w:lang w:val="en-GB"/>
        </w:rPr>
      </w:pPr>
      <w:r w:rsidRPr="00251473">
        <w:rPr>
          <w:lang w:val="en-GB"/>
        </w:rPr>
        <w:t>The following subsections describe the details.</w:t>
      </w:r>
    </w:p>
    <w:p w14:paraId="086BB6F5" w14:textId="77777777" w:rsidR="00A741D6" w:rsidRPr="00D92AB4" w:rsidRDefault="00A741D6" w:rsidP="00D92AB4">
      <w:pPr>
        <w:pStyle w:val="Heading3"/>
      </w:pPr>
      <w:r w:rsidRPr="00D92AB4">
        <w:t>Sample group overview</w:t>
      </w:r>
    </w:p>
    <w:p w14:paraId="275688A2" w14:textId="77777777" w:rsidR="00A741D6" w:rsidRPr="00251473" w:rsidRDefault="00A741D6" w:rsidP="00A741D6">
      <w:pPr>
        <w:rPr>
          <w:lang w:val="en-GB"/>
        </w:rPr>
      </w:pPr>
      <w:r w:rsidRPr="00251473">
        <w:rPr>
          <w:lang w:val="en-GB"/>
        </w:rPr>
        <w:t>A metadata track conforming to this specification may optionally make use of the SampleGroupDescriptionBox and SampleToGroupBox constructs to optimize searching for access units containing particular keys or inline keys. This can be characterized as having a ‘key search sample group.’</w:t>
      </w:r>
    </w:p>
    <w:p w14:paraId="3DC46819" w14:textId="77777777" w:rsidR="00A741D6" w:rsidRPr="00D92AB4" w:rsidRDefault="00A741D6" w:rsidP="00D92AB4">
      <w:pPr>
        <w:pStyle w:val="Heading3"/>
      </w:pPr>
      <w:r w:rsidRPr="00D92AB4">
        <w:t>Optimizing search with a sample group</w:t>
      </w:r>
    </w:p>
    <w:p w14:paraId="32DA583B" w14:textId="77777777" w:rsidR="00A741D6" w:rsidRPr="00251473" w:rsidRDefault="00A741D6" w:rsidP="00A741D6">
      <w:pPr>
        <w:rPr>
          <w:lang w:val="en-GB"/>
        </w:rPr>
      </w:pPr>
      <w:r w:rsidRPr="00251473">
        <w:rPr>
          <w:lang w:val="en-GB"/>
        </w:rPr>
        <w:t>In a metadata track containing one or more sample entries, the MetadataKeyTableBox() in the BoxedMetadataSampleEntry can be used to determine possible keys present in the track’s AUs. If a key is not present in the MetadataKeyTableBox(), it is known that the key doesn’t exist in any AUs. It doesn’t however indicate which samples have particular keys (and associated values). Therefore, to determine which metadata keys are present in the track requires an exhaustive search of AUs (associated with that sample entry) in the metadata track.</w:t>
      </w:r>
    </w:p>
    <w:p w14:paraId="7D779E68" w14:textId="77777777" w:rsidR="00A741D6" w:rsidRPr="00251473" w:rsidRDefault="00A741D6" w:rsidP="00A741D6">
      <w:pPr>
        <w:rPr>
          <w:lang w:val="en-GB"/>
        </w:rPr>
      </w:pPr>
      <w:r w:rsidRPr="00251473">
        <w:rPr>
          <w:lang w:val="en-GB"/>
        </w:rPr>
        <w:t>While it would be possible to create a track with sample entries for each combination of keys present in the track and only associate the samples with that combination with the particular sample entry, having many sample entries may not be ideal or easily done. An alternative (described here) is to define a new kind of sample group that indicates the keys present in each AU.</w:t>
      </w:r>
    </w:p>
    <w:p w14:paraId="7104E6DA" w14:textId="77777777" w:rsidR="00A741D6" w:rsidRPr="00251473" w:rsidRDefault="00A741D6" w:rsidP="00A741D6">
      <w:pPr>
        <w:rPr>
          <w:lang w:val="en-GB"/>
        </w:rPr>
      </w:pPr>
      <w:r w:rsidRPr="00251473">
        <w:rPr>
          <w:lang w:val="en-GB"/>
        </w:rPr>
        <w:t>The new sample group consists of a SampleGroupDescriptionBox holding a new group description for each new combination of keys present in AUs. If all AUs consist of the same four keys, for example, there would be one group description with these four keys. If the set of keys varied, there need only be as many descriptions as there are different sets of keys present in AUs.</w:t>
      </w:r>
    </w:p>
    <w:p w14:paraId="641928C3" w14:textId="77777777" w:rsidR="00A741D6" w:rsidRPr="00251473" w:rsidRDefault="00A741D6" w:rsidP="00A741D6">
      <w:pPr>
        <w:rPr>
          <w:lang w:val="en-GB"/>
        </w:rPr>
      </w:pPr>
      <w:r w:rsidRPr="00251473">
        <w:rPr>
          <w:lang w:val="en-GB"/>
        </w:rPr>
        <w:t>A client looking for AUs with a particular key (or keys) would first consult the sample entry (or sample entries if there are more than one) and determine if the key is present in the set of possible keys (via MetadataKeyTableBox()). If this succeeds, the client would check if the optional sample group exists, and finding this to be the case, the client would walk through the SampleToGroupBox checking if the corresponding sample group description contains the key. As these operations require only information present in the MovieBox(), direct reading and processing of AUs is unnecessary.</w:t>
      </w:r>
    </w:p>
    <w:p w14:paraId="343DAC83" w14:textId="77777777" w:rsidR="00A741D6" w:rsidRPr="00251473" w:rsidRDefault="00A741D6" w:rsidP="00A741D6">
      <w:pPr>
        <w:ind w:left="720"/>
        <w:rPr>
          <w:sz w:val="20"/>
          <w:lang w:val="en-GB"/>
        </w:rPr>
      </w:pPr>
      <w:r w:rsidRPr="00251473">
        <w:rPr>
          <w:sz w:val="20"/>
          <w:lang w:val="en-GB"/>
        </w:rPr>
        <w:t>NOTE: While “key” is used here as being present in the sample group description, an equivalent, more compact identifier is used.</w:t>
      </w:r>
    </w:p>
    <w:p w14:paraId="3D0FF81B" w14:textId="77777777" w:rsidR="00A741D6" w:rsidRPr="00D92AB4" w:rsidRDefault="00A741D6" w:rsidP="00D92AB4">
      <w:pPr>
        <w:pStyle w:val="Heading3"/>
      </w:pPr>
      <w:r w:rsidRPr="00D92AB4">
        <w:t>The keysearch sample group</w:t>
      </w:r>
    </w:p>
    <w:p w14:paraId="28ADE778" w14:textId="77777777" w:rsidR="00A741D6" w:rsidRPr="00251473" w:rsidRDefault="00A741D6" w:rsidP="00A741D6">
      <w:pPr>
        <w:rPr>
          <w:lang w:val="en-GB"/>
        </w:rPr>
      </w:pPr>
      <w:r w:rsidRPr="00251473">
        <w:rPr>
          <w:lang w:val="en-GB"/>
        </w:rPr>
        <w:t>For this specification, an optional sample group known as a “key search sample group” is defined. It consists of SampleGroupDescriptionBox and SampleToGroupBox having the grouping type ‘keyp’.</w:t>
      </w:r>
    </w:p>
    <w:p w14:paraId="3295C142" w14:textId="77777777" w:rsidR="00A741D6" w:rsidRPr="00251473" w:rsidRDefault="00A741D6" w:rsidP="00A741D6">
      <w:pPr>
        <w:rPr>
          <w:lang w:val="en-GB"/>
        </w:rPr>
      </w:pPr>
      <w:r w:rsidRPr="00251473">
        <w:rPr>
          <w:lang w:val="en-GB"/>
        </w:rPr>
        <w:t>The SampleGroupDescriptionBox will contain variable-sized SampleGroupDescriptionEntries, each of type MetadataKeySearchGroupEntry. MetadataKeySearchGroupEntry is defined as:</w:t>
      </w:r>
    </w:p>
    <w:p w14:paraId="3623D293" w14:textId="0382C5F4" w:rsidR="00A741D6" w:rsidRPr="00251473" w:rsidRDefault="00A741D6" w:rsidP="00A741D6">
      <w:pPr>
        <w:pStyle w:val="code"/>
        <w:rPr>
          <w:sz w:val="22"/>
          <w:szCs w:val="22"/>
        </w:rPr>
      </w:pPr>
      <w:r w:rsidRPr="00251473">
        <w:lastRenderedPageBreak/>
        <w:t>class MetadataKeySearchGroupEntry() extends SampleGroupDescriptionEntry (</w:t>
      </w:r>
      <w:r w:rsidR="003439FD" w:rsidRPr="003439FD">
        <w:t>'</w:t>
      </w:r>
      <w:r w:rsidRPr="00251473">
        <w:t>keyp</w:t>
      </w:r>
      <w:r w:rsidR="003439FD" w:rsidRPr="003439FD">
        <w:t>'</w:t>
      </w:r>
      <w:r w:rsidRPr="00251473">
        <w:t>) {</w:t>
      </w:r>
      <w:r w:rsidRPr="00251473">
        <w:br/>
      </w:r>
      <w:r w:rsidRPr="00251473">
        <w:tab/>
        <w:t>unsigned int(32) entry_count;</w:t>
      </w:r>
      <w:r w:rsidRPr="00251473">
        <w:br/>
      </w:r>
      <w:r w:rsidRPr="00251473">
        <w:tab/>
        <w:t xml:space="preserve">unsigned int(32) local_key_ids_array[entry_count]; </w:t>
      </w:r>
      <w:r w:rsidRPr="00251473">
        <w:br/>
        <w:t>}</w:t>
      </w:r>
    </w:p>
    <w:p w14:paraId="175223D4" w14:textId="77777777" w:rsidR="00A741D6" w:rsidRPr="00251473" w:rsidRDefault="00A741D6" w:rsidP="00A741D6">
      <w:pPr>
        <w:rPr>
          <w:lang w:val="en-GB"/>
        </w:rPr>
      </w:pPr>
      <w:r w:rsidRPr="00251473">
        <w:rPr>
          <w:lang w:val="en-GB"/>
        </w:rPr>
        <w:t>entry_count is a 32-bit unsigned integer holding the number local key ids that follow in local_key_ids_array[].</w:t>
      </w:r>
    </w:p>
    <w:p w14:paraId="45352800" w14:textId="77777777" w:rsidR="00A741D6" w:rsidRPr="00251473" w:rsidRDefault="00A741D6" w:rsidP="00A741D6">
      <w:pPr>
        <w:rPr>
          <w:lang w:val="en-GB"/>
        </w:rPr>
      </w:pPr>
      <w:r w:rsidRPr="00251473">
        <w:rPr>
          <w:lang w:val="en-GB"/>
        </w:rPr>
        <w:t>local_key_ids_array is an array of 32-bit integers corresponding to the local_key_id field used in the associated MetadataKeyTableBox() and the local key ids used in associated metadata track access units. A value of 0 is reserved and can be used to mark an array entry as absent. A value of 0xFFFFFFFF indicates the associated access units all contain one or more inline key/value boxes.</w:t>
      </w:r>
    </w:p>
    <w:p w14:paraId="234C5361" w14:textId="77777777" w:rsidR="00A741D6" w:rsidRPr="00251473" w:rsidRDefault="00A741D6" w:rsidP="00A741D6">
      <w:pPr>
        <w:rPr>
          <w:lang w:val="en-GB"/>
        </w:rPr>
      </w:pPr>
      <w:r w:rsidRPr="00251473">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42277FBD" w14:textId="77777777" w:rsidR="00A741D6" w:rsidRPr="00251473" w:rsidRDefault="00A741D6" w:rsidP="00A741D6">
      <w:pPr>
        <w:rPr>
          <w:lang w:val="en-GB"/>
        </w:rPr>
      </w:pPr>
      <w:r w:rsidRPr="00251473">
        <w:rPr>
          <w:lang w:val="en-GB"/>
        </w:rPr>
        <w:t>Each key in use is signaled by using the 32-bit integer value of the local_key_id field associated with the MetadataKeyTableBox entry. This local key id is also used in access units as the type of Box holding the corresponding value.</w:t>
      </w:r>
    </w:p>
    <w:p w14:paraId="005C44CA" w14:textId="77777777" w:rsidR="00A741D6" w:rsidRPr="00251473" w:rsidRDefault="00A741D6" w:rsidP="00A741D6">
      <w:pPr>
        <w:rPr>
          <w:lang w:val="en-GB"/>
        </w:rPr>
      </w:pPr>
      <w:r w:rsidRPr="00251473">
        <w:rPr>
          <w:lang w:val="en-GB"/>
        </w:rPr>
        <w:t>If two samples differ in the keys present, they cannot share the same sample group description. A sample group description for each combination should be created.</w:t>
      </w:r>
    </w:p>
    <w:p w14:paraId="6EC7A5AA" w14:textId="77777777" w:rsidR="00A741D6" w:rsidRPr="00251473" w:rsidRDefault="00A741D6" w:rsidP="00A741D6">
      <w:pPr>
        <w:ind w:left="720"/>
        <w:rPr>
          <w:sz w:val="20"/>
          <w:lang w:val="en-GB"/>
        </w:rPr>
      </w:pPr>
      <w:r w:rsidRPr="00251473">
        <w:rPr>
          <w:sz w:val="20"/>
          <w:lang w:val="en-GB"/>
        </w:rPr>
        <w:t>NOTE 1</w:t>
      </w:r>
      <w:r w:rsidRPr="00251473">
        <w:rPr>
          <w:sz w:val="20"/>
          <w:lang w:val="en-GB"/>
        </w:rPr>
        <w:tab/>
        <w:t>While not strictly required, it is recommended that the order of local_key_ids be the same as the order of local key ids in the MetadataKeyTableBox of the sample entry. This can be followed by 0xFFFFFFFF if there is an inline key present. This prevents group descriptions with the same set of keys but differing only in key order from creating multiple, trivially different sample group descriptions.</w:t>
      </w:r>
    </w:p>
    <w:p w14:paraId="7C2B5202" w14:textId="77777777" w:rsidR="00A741D6" w:rsidRPr="00251473" w:rsidRDefault="00A741D6" w:rsidP="00A741D6">
      <w:pPr>
        <w:ind w:left="720"/>
        <w:rPr>
          <w:sz w:val="20"/>
          <w:lang w:val="en-GB"/>
        </w:rPr>
      </w:pPr>
      <w:r w:rsidRPr="00251473">
        <w:rPr>
          <w:sz w:val="20"/>
          <w:lang w:val="en-GB"/>
        </w:rPr>
        <w:t>NOTE 2</w:t>
      </w:r>
      <w:r w:rsidRPr="00251473">
        <w:rPr>
          <w:sz w:val="20"/>
          <w:lang w:val="en-GB"/>
        </w:rPr>
        <w:tab/>
        <w:t>There is no relationship between the order of keys in the MetadataKeySearchGroupEntry and the order of values for those keys in the associated access unit(s).</w:t>
      </w:r>
    </w:p>
    <w:p w14:paraId="24F60A7E" w14:textId="77777777" w:rsidR="00A741D6" w:rsidRPr="00251473" w:rsidRDefault="00A741D6" w:rsidP="00A741D6">
      <w:pPr>
        <w:rPr>
          <w:lang w:val="en-GB"/>
        </w:rPr>
      </w:pPr>
      <w:r w:rsidRPr="00251473">
        <w:rPr>
          <w:lang w:val="en-GB"/>
        </w:rPr>
        <w:t>A version 0 SampleGroupDescriptionBox should not be used.</w:t>
      </w:r>
    </w:p>
    <w:p w14:paraId="0DFD4FAE" w14:textId="77777777" w:rsidR="00A741D6" w:rsidRPr="00251473" w:rsidRDefault="00A741D6" w:rsidP="00A741D6">
      <w:pPr>
        <w:rPr>
          <w:lang w:val="en-GB"/>
        </w:rPr>
      </w:pPr>
      <w:r w:rsidRPr="00251473">
        <w:rPr>
          <w:lang w:val="en-GB"/>
        </w:rPr>
        <w:t>Finally, if a sample group spans multiple sample entries with different sets of keys, the local key ids present in the sample entries spanned must be compatible (i.e., the local_key_id must be present in each MetadataKeyTableBox and the corresponding key table entry must be the same). An easy way to accomplish this is not to have samples from different sample entries share the same MetadataKeySearchGroupEntry.</w:t>
      </w:r>
    </w:p>
    <w:p w14:paraId="49E679C3" w14:textId="77777777" w:rsidR="00A741D6" w:rsidRPr="00D92AB4" w:rsidRDefault="00A741D6" w:rsidP="00D92AB4">
      <w:pPr>
        <w:pStyle w:val="Heading2"/>
      </w:pPr>
      <w:r w:rsidRPr="00D92AB4">
        <w:t>Structurally dependent metadata</w:t>
      </w:r>
    </w:p>
    <w:p w14:paraId="29DA067B" w14:textId="77777777" w:rsidR="00A741D6" w:rsidRPr="00D92AB4" w:rsidRDefault="00A741D6" w:rsidP="00D92AB4">
      <w:pPr>
        <w:pStyle w:val="Heading3"/>
      </w:pPr>
      <w:r w:rsidRPr="00D92AB4">
        <w:t>General</w:t>
      </w:r>
    </w:p>
    <w:p w14:paraId="2C3771F4" w14:textId="77777777" w:rsidR="00A741D6" w:rsidRPr="00251473" w:rsidRDefault="00A741D6" w:rsidP="00A741D6">
      <w:pPr>
        <w:rPr>
          <w:lang w:val="en-GB"/>
        </w:rPr>
      </w:pPr>
      <w:r w:rsidRPr="00251473">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‘cdep’. The ‘cdep’ track-reference should be used in addition to the ‘cdsc’ track reference because the ‘cdep’ track-reference’s purpose is to indicate tracks needing attention if another track is transformed (e.g., a video track being scaled or cropped during a reencode to a new file where the metadata will also be copied). Tracks having a ‘cdsc’ track-reference without a ‘cdep’ track-reference can be passed through directly so long as there are no other conditions restricting pass-through. Metadata tracks having a ‘cdep’ track-reference may also need to have metadata items transformed or deleted due to the change in the other track (e.g., the video track).</w:t>
      </w:r>
    </w:p>
    <w:p w14:paraId="661B6C3D" w14:textId="77777777" w:rsidR="00A741D6" w:rsidRPr="00D92AB4" w:rsidRDefault="00A741D6" w:rsidP="00D92AB4">
      <w:pPr>
        <w:pStyle w:val="Heading3"/>
      </w:pPr>
      <w:r w:rsidRPr="00D92AB4">
        <w:lastRenderedPageBreak/>
        <w:t>MetadataStructuralDependencyBox</w:t>
      </w:r>
    </w:p>
    <w:p w14:paraId="45144EC1" w14:textId="77777777" w:rsidR="00A741D6" w:rsidRPr="00251473" w:rsidRDefault="00A741D6" w:rsidP="00A741D6">
      <w:pPr>
        <w:rPr>
          <w:lang w:val="en-GB"/>
        </w:rPr>
      </w:pPr>
      <w:r w:rsidRPr="00251473">
        <w:rPr>
          <w:lang w:val="en-GB"/>
        </w:rPr>
        <w:t>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MetadataStructuralDependencyBox() should be present in MetadataKeyBox() for such metadata items.</w:t>
      </w:r>
    </w:p>
    <w:p w14:paraId="371E1FD9" w14:textId="77777777" w:rsidR="00A741D6" w:rsidRPr="00251473" w:rsidRDefault="00A741D6" w:rsidP="00A741D6">
      <w:pPr>
        <w:rPr>
          <w:lang w:val="en-GB"/>
        </w:rPr>
      </w:pPr>
      <w:r w:rsidRPr="00251473">
        <w:rPr>
          <w:lang w:val="en-GB"/>
        </w:rPr>
        <w:t>The metadata track should also have a ‘cdep’ track reference to the other track upon which values are structurally dependent. This reference is used to determine which metadata tracks might need attention if the target track is manipulated.</w:t>
      </w:r>
    </w:p>
    <w:p w14:paraId="19B8AA97" w14:textId="77777777" w:rsidR="00A741D6" w:rsidRPr="00251473" w:rsidRDefault="00A741D6" w:rsidP="00A741D6">
      <w:pPr>
        <w:rPr>
          <w:lang w:val="en-GB"/>
        </w:rPr>
      </w:pPr>
      <w:r w:rsidRPr="00251473">
        <w:rPr>
          <w:lang w:val="en-GB"/>
        </w:rPr>
        <w:t>If the other track is transformed, currently one of three things can occur to the dependent metadata items:</w:t>
      </w:r>
    </w:p>
    <w:p w14:paraId="5C7525C4" w14:textId="77777777" w:rsidR="00A741D6" w:rsidRPr="00251473" w:rsidRDefault="00A741D6">
      <w:pPr>
        <w:numPr>
          <w:ilvl w:val="1"/>
          <w:numId w:val="5"/>
        </w:numPr>
        <w:spacing w:after="240"/>
        <w:rPr>
          <w:lang w:val="en-GB"/>
        </w:rPr>
        <w:pPrChange w:id="612" w:author="DENOUAL Franck" w:date="2022-11-18T18:03:00Z">
          <w:pPr>
            <w:numPr>
              <w:ilvl w:val="1"/>
              <w:numId w:val="6"/>
            </w:numPr>
            <w:spacing w:after="240"/>
            <w:ind w:left="1440" w:hanging="360"/>
          </w:pPr>
        </w:pPrChange>
      </w:pPr>
      <w:r w:rsidRPr="00251473">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1536B1EA" w14:textId="77777777" w:rsidR="00A741D6" w:rsidRPr="00251473" w:rsidRDefault="00A741D6">
      <w:pPr>
        <w:numPr>
          <w:ilvl w:val="1"/>
          <w:numId w:val="5"/>
        </w:numPr>
        <w:spacing w:after="240"/>
        <w:rPr>
          <w:lang w:val="en-GB"/>
        </w:rPr>
        <w:pPrChange w:id="613" w:author="DENOUAL Franck" w:date="2022-11-18T18:03:00Z">
          <w:pPr>
            <w:numPr>
              <w:ilvl w:val="1"/>
              <w:numId w:val="6"/>
            </w:numPr>
            <w:spacing w:after="240"/>
            <w:ind w:left="1440" w:hanging="360"/>
          </w:pPr>
        </w:pPrChange>
      </w:pPr>
      <w:r w:rsidRPr="00251473">
        <w:rPr>
          <w:lang w:val="en-GB"/>
        </w:rPr>
        <w:t>If the values cannot be transformed, the metadata item can be deleted by removing the MetadataKeyBox() from the MetadataKeyTableBox() (i.e., setting the local id to 0 and optionally removing the MetadataKeyBox())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6E540C16" w14:textId="77777777" w:rsidR="00A741D6" w:rsidRPr="00251473" w:rsidRDefault="00A741D6">
      <w:pPr>
        <w:numPr>
          <w:ilvl w:val="1"/>
          <w:numId w:val="5"/>
        </w:numPr>
        <w:spacing w:after="240"/>
        <w:rPr>
          <w:lang w:val="en-GB"/>
        </w:rPr>
        <w:pPrChange w:id="614" w:author="DENOUAL Franck" w:date="2022-11-18T18:03:00Z">
          <w:pPr>
            <w:numPr>
              <w:ilvl w:val="1"/>
              <w:numId w:val="6"/>
            </w:numPr>
            <w:spacing w:after="240"/>
            <w:ind w:left="1440" w:hanging="360"/>
          </w:pPr>
        </w:pPrChange>
      </w:pPr>
      <w:r w:rsidRPr="00251473">
        <w:rPr>
          <w:lang w:val="en-GB"/>
        </w:rPr>
        <w:t>Another option is to mark the structurally dependent value as invalid without rewriting access units or deleting the metdata item from the key table. This allows the presence of metadata items known to have become invalid. Clients reading structurally dependent but invalid items may choose to ignore these or do whatever they see fit. They should not treat them as valid.</w:t>
      </w:r>
    </w:p>
    <w:p w14:paraId="29609D08" w14:textId="77777777" w:rsidR="00A741D6" w:rsidRPr="00251473" w:rsidRDefault="00A741D6" w:rsidP="00A741D6">
      <w:pPr>
        <w:rPr>
          <w:lang w:val="en-GB"/>
        </w:rPr>
      </w:pPr>
      <w:r w:rsidRPr="00251473">
        <w:rPr>
          <w:lang w:val="en-GB"/>
        </w:rPr>
        <w:t>The MetadataStructuralDependencyBox() is a Box with this definition:</w:t>
      </w:r>
    </w:p>
    <w:p w14:paraId="7A750B41" w14:textId="77777777" w:rsidR="00A741D6" w:rsidRPr="00251473" w:rsidRDefault="00A741D6" w:rsidP="00A741D6">
      <w:pPr>
        <w:pStyle w:val="code"/>
        <w:rPr>
          <w:sz w:val="22"/>
          <w:szCs w:val="22"/>
        </w:rPr>
      </w:pPr>
      <w:r w:rsidRPr="00251473">
        <w:t xml:space="preserve">aligned(8) class MetadataStructualDependencyBox extends Box('sdpd') { </w:t>
      </w:r>
      <w:r w:rsidRPr="00251473">
        <w:br/>
      </w:r>
      <w:r w:rsidRPr="00251473">
        <w:tab/>
        <w:t>MetadataStructuralDependencyInfoBox info;</w:t>
      </w:r>
      <w:r w:rsidRPr="00251473">
        <w:br/>
        <w:t>}</w:t>
      </w:r>
    </w:p>
    <w:p w14:paraId="773DA429" w14:textId="77777777" w:rsidR="00A741D6" w:rsidRPr="00251473" w:rsidRDefault="00A741D6" w:rsidP="00A741D6">
      <w:pPr>
        <w:rPr>
          <w:lang w:val="en-GB"/>
        </w:rPr>
      </w:pPr>
      <w:r w:rsidRPr="00251473">
        <w:rPr>
          <w:lang w:val="en-GB"/>
        </w:rPr>
        <w:t>MetadataStructuralDependencyInfoBox is a FullBox having one currently defined flag value. This flag can be used to mark a key table entry as invalid under the structural dependency.</w:t>
      </w:r>
    </w:p>
    <w:p w14:paraId="12CFBA4C" w14:textId="77777777" w:rsidR="00A741D6" w:rsidRPr="00251473" w:rsidRDefault="00A741D6" w:rsidP="00A741D6">
      <w:pPr>
        <w:rPr>
          <w:lang w:val="en-GB"/>
        </w:rPr>
      </w:pPr>
      <w:r w:rsidRPr="00251473">
        <w:rPr>
          <w:lang w:val="en-GB"/>
        </w:rPr>
        <w:t>Other children boxes may be introduced in the future.</w:t>
      </w:r>
    </w:p>
    <w:p w14:paraId="462AC3C2" w14:textId="77777777" w:rsidR="00A741D6" w:rsidRPr="00251473" w:rsidRDefault="00A741D6" w:rsidP="00A741D6">
      <w:pPr>
        <w:rPr>
          <w:lang w:val="en-GB"/>
        </w:rPr>
      </w:pPr>
      <w:r w:rsidRPr="00251473">
        <w:rPr>
          <w:lang w:val="en-GB"/>
        </w:rPr>
        <w:t>The MetadataStructuralDependencyInfoBox is a FullBox with this definition:</w:t>
      </w:r>
    </w:p>
    <w:p w14:paraId="71A4D49F" w14:textId="77777777" w:rsidR="00A741D6" w:rsidRPr="00251473" w:rsidRDefault="00A741D6" w:rsidP="00A741D6">
      <w:pPr>
        <w:pStyle w:val="code"/>
        <w:rPr>
          <w:sz w:val="22"/>
          <w:szCs w:val="22"/>
        </w:rPr>
      </w:pPr>
      <w:r w:rsidRPr="00251473">
        <w:t xml:space="preserve">aligned(8) class MetadataStructualDependencyInfoBox </w:t>
      </w:r>
      <w:r w:rsidRPr="00251473">
        <w:br/>
      </w:r>
      <w:r w:rsidRPr="00251473">
        <w:tab/>
        <w:t>extends FullBox('sdpi', 0, flags) {</w:t>
      </w:r>
      <w:r w:rsidRPr="00251473">
        <w:br/>
        <w:t>};</w:t>
      </w:r>
    </w:p>
    <w:p w14:paraId="5B7DCE39" w14:textId="77777777" w:rsidR="00A741D6" w:rsidRPr="00251473" w:rsidRDefault="00A741D6" w:rsidP="00A741D6">
      <w:pPr>
        <w:rPr>
          <w:lang w:val="en-GB"/>
        </w:rPr>
      </w:pPr>
      <w:r w:rsidRPr="00251473">
        <w:rPr>
          <w:lang w:val="en-GB"/>
        </w:rPr>
        <w:t>flags can have the lowest order bit (i.e., 0x000001) set to indicate the structural dependency is invalid. If this bit is clear, the metadata item and associated values should be considered valid.</w:t>
      </w:r>
    </w:p>
    <w:p w14:paraId="045D414B" w14:textId="77777777" w:rsidR="00A741D6" w:rsidRPr="00251473" w:rsidRDefault="00A741D6" w:rsidP="00A741D6">
      <w:pPr>
        <w:rPr>
          <w:lang w:val="en-GB"/>
        </w:rPr>
      </w:pPr>
      <w:r w:rsidRPr="00251473">
        <w:rPr>
          <w:lang w:val="en-GB"/>
        </w:rPr>
        <w:lastRenderedPageBreak/>
        <w:t>Newly written MetadataStructuralDependencyBox() should have this flag in their contained MetadataStructuralDependencyInfoBox() be clear. New flags may be introduced in the future.</w:t>
      </w:r>
    </w:p>
    <w:p w14:paraId="089E92E5" w14:textId="77777777" w:rsidR="00A741D6" w:rsidRPr="00251473" w:rsidRDefault="00A741D6" w:rsidP="00A741D6">
      <w:pPr>
        <w:ind w:left="720"/>
        <w:rPr>
          <w:sz w:val="20"/>
          <w:lang w:val="en-GB"/>
        </w:rPr>
      </w:pPr>
      <w:r w:rsidRPr="00251473">
        <w:rPr>
          <w:sz w:val="20"/>
          <w:lang w:val="en-GB"/>
        </w:rPr>
        <w:t>NOTE:</w:t>
      </w:r>
      <w:r w:rsidRPr="00251473">
        <w:rPr>
          <w:sz w:val="20"/>
          <w:lang w:val="en-GB"/>
        </w:rPr>
        <w:tab/>
        <w:t>In the future, other children boxes of MetadataStructuralDependencyBox()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46761AF5" w14:textId="77777777" w:rsidR="00A741D6" w:rsidRPr="00D92AB4" w:rsidRDefault="00A741D6" w:rsidP="00D92AB4">
      <w:pPr>
        <w:pStyle w:val="Heading1"/>
      </w:pPr>
      <w:bookmarkStart w:id="615" w:name="_Toc530124519"/>
      <w:bookmarkStart w:id="616" w:name="_Toc119686665"/>
      <w:r w:rsidRPr="00D92AB4">
        <w:t>Embedded Metadata Signaling</w:t>
      </w:r>
      <w:bookmarkEnd w:id="615"/>
      <w:bookmarkEnd w:id="616"/>
    </w:p>
    <w:p w14:paraId="3BF4F296" w14:textId="77777777" w:rsidR="00A741D6" w:rsidRPr="00251473" w:rsidRDefault="00A741D6" w:rsidP="00A741D6">
      <w:pPr>
        <w:rPr>
          <w:lang w:val="en-GB"/>
        </w:rPr>
      </w:pPr>
      <w:r w:rsidRPr="00251473">
        <w:rPr>
          <w:lang w:val="en-GB"/>
        </w:rPr>
        <w:t xml:space="preserve">It would be beneficial to signal the presence of the embedded metadata at the file level. </w:t>
      </w:r>
    </w:p>
    <w:p w14:paraId="3F0B2634" w14:textId="77777777" w:rsidR="00A741D6" w:rsidRPr="00251473" w:rsidRDefault="00A741D6" w:rsidP="00A741D6">
      <w:pPr>
        <w:rPr>
          <w:lang w:val="en-GB"/>
        </w:rPr>
      </w:pPr>
      <w:r w:rsidRPr="00251473">
        <w:rPr>
          <w:lang w:val="en-GB"/>
        </w:rPr>
        <w:t xml:space="preserve">We propose to introduce a new SampleGroupDescription box entry that signals the presence of metadata of a particular type. That sample group entry is then used with SampleToGroup boxes to signal the location of the samples that contain the related metadata. The type of the metadata is signalled using a URN scheme that uniquely identifies the metadata. </w:t>
      </w:r>
    </w:p>
    <w:p w14:paraId="29C57E32" w14:textId="77777777" w:rsidR="00A741D6" w:rsidRPr="00251473" w:rsidRDefault="00A741D6" w:rsidP="00A741D6">
      <w:pPr>
        <w:rPr>
          <w:lang w:val="en-GB"/>
        </w:rPr>
      </w:pPr>
      <w:r w:rsidRPr="00251473">
        <w:rPr>
          <w:lang w:val="en-GB"/>
        </w:rPr>
        <w:t>We define a new SampleGroupEntry with the following syntax and semantics:</w:t>
      </w:r>
    </w:p>
    <w:p w14:paraId="18870DD2" w14:textId="77777777" w:rsidR="00A741D6" w:rsidRPr="00251473" w:rsidRDefault="00A741D6" w:rsidP="00A741D6">
      <w:pPr>
        <w:pStyle w:val="code"/>
      </w:pPr>
      <w:r w:rsidRPr="00251473">
        <w:t xml:space="preserve">class MetadataSampleGroupEntry () </w:t>
      </w:r>
      <w:r w:rsidRPr="00251473">
        <w:br/>
      </w:r>
      <w:r w:rsidRPr="00251473">
        <w:tab/>
        <w:t>extends SampleGroupDescriptionEntry ('emmd')</w:t>
      </w:r>
      <w:r w:rsidRPr="00251473">
        <w:br/>
        <w:t>{</w:t>
      </w:r>
      <w:r w:rsidRPr="00251473">
        <w:br/>
      </w:r>
      <w:r w:rsidRPr="00251473">
        <w:tab/>
        <w:t>string metadata_type;</w:t>
      </w:r>
      <w:r w:rsidRPr="00251473">
        <w:br/>
        <w:t>}</w:t>
      </w:r>
      <w:r w:rsidRPr="00251473">
        <w:br/>
      </w:r>
    </w:p>
    <w:p w14:paraId="1029F9F9" w14:textId="77777777" w:rsidR="00A741D6" w:rsidRPr="00251473" w:rsidRDefault="00A741D6" w:rsidP="00A741D6">
      <w:pPr>
        <w:rPr>
          <w:lang w:val="en-GB"/>
        </w:rPr>
      </w:pPr>
      <w:r w:rsidRPr="00251473">
        <w:rPr>
          <w:rFonts w:ascii="Courier New" w:hAnsi="Courier New" w:cs="Courier New"/>
          <w:lang w:val="en-GB"/>
        </w:rPr>
        <w:t>metadata_type</w:t>
      </w:r>
      <w:r w:rsidRPr="00251473">
        <w:rPr>
          <w:lang w:val="en-GB"/>
        </w:rPr>
        <w:t xml:space="preserve">: a URN that uniquely identifies the type of metadata that is carried. </w:t>
      </w:r>
    </w:p>
    <w:p w14:paraId="35678047" w14:textId="77777777" w:rsidR="00A741D6" w:rsidRPr="00251473" w:rsidRDefault="00A741D6" w:rsidP="00A741D6">
      <w:pPr>
        <w:rPr>
          <w:lang w:val="en-GB"/>
        </w:rPr>
      </w:pPr>
      <w:r w:rsidRPr="00251473">
        <w:rPr>
          <w:lang w:val="en-GB"/>
        </w:rPr>
        <w:t xml:space="preserve">Additional metadata-specific information may also be provided in this sample group description entry. </w:t>
      </w:r>
    </w:p>
    <w:p w14:paraId="5EB0EDD2" w14:textId="77777777" w:rsidR="00A741D6" w:rsidRPr="00251473" w:rsidRDefault="00A741D6" w:rsidP="00A741D6">
      <w:pPr>
        <w:rPr>
          <w:lang w:val="en-GB"/>
        </w:rPr>
      </w:pPr>
      <w:r w:rsidRPr="00251473">
        <w:rPr>
          <w:lang w:val="en-GB"/>
        </w:rPr>
        <w:t>[[ed: We could do with an example, to illustrate the usage. Would we allow further parameters, dependent on the URN, after the URN (whereupon we should box the URN)? There is a sample group rather like this in the timed metadata multiplex; should we harmonize? We need the 4CC defined (e.g. 'emmd' for embedded metadata?).]]</w:t>
      </w:r>
    </w:p>
    <w:p w14:paraId="1E0D9BD3" w14:textId="77777777" w:rsidR="00A741D6" w:rsidRPr="00D92AB4" w:rsidRDefault="00A741D6" w:rsidP="00D92AB4">
      <w:pPr>
        <w:pStyle w:val="Heading1"/>
      </w:pPr>
      <w:bookmarkStart w:id="617" w:name="_Toc6578454"/>
      <w:bookmarkStart w:id="618" w:name="_Toc6911663"/>
      <w:bookmarkStart w:id="619" w:name="_Toc6578455"/>
      <w:bookmarkStart w:id="620" w:name="_Toc6911664"/>
      <w:bookmarkStart w:id="621" w:name="_Toc6578456"/>
      <w:bookmarkStart w:id="622" w:name="_Toc6911665"/>
      <w:bookmarkStart w:id="623" w:name="_Toc6578457"/>
      <w:bookmarkStart w:id="624" w:name="_Toc6911666"/>
      <w:bookmarkStart w:id="625" w:name="_Toc6578458"/>
      <w:bookmarkStart w:id="626" w:name="_Toc6911667"/>
      <w:bookmarkStart w:id="627" w:name="_Toc6578459"/>
      <w:bookmarkStart w:id="628" w:name="_Toc6911668"/>
      <w:bookmarkStart w:id="629" w:name="_Toc6578460"/>
      <w:bookmarkStart w:id="630" w:name="_Toc6911669"/>
      <w:bookmarkStart w:id="631" w:name="_Toc6578461"/>
      <w:bookmarkStart w:id="632" w:name="_Toc6911670"/>
      <w:bookmarkStart w:id="633" w:name="_Toc6578462"/>
      <w:bookmarkStart w:id="634" w:name="_Toc6911671"/>
      <w:bookmarkStart w:id="635" w:name="_Toc6578463"/>
      <w:bookmarkStart w:id="636" w:name="_Toc6911672"/>
      <w:bookmarkStart w:id="637" w:name="_Toc6578464"/>
      <w:bookmarkStart w:id="638" w:name="_Toc6911673"/>
      <w:bookmarkStart w:id="639" w:name="_Toc530124521"/>
      <w:bookmarkStart w:id="640" w:name="_Toc11968666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r w:rsidRPr="00D92AB4">
        <w:t>On MIME type parameters</w:t>
      </w:r>
      <w:bookmarkEnd w:id="639"/>
      <w:bookmarkEnd w:id="640"/>
    </w:p>
    <w:p w14:paraId="0B1FA900" w14:textId="77777777" w:rsidR="00A741D6" w:rsidRPr="00D92AB4" w:rsidRDefault="00A741D6" w:rsidP="00D92AB4">
      <w:pPr>
        <w:pStyle w:val="Heading2"/>
      </w:pPr>
      <w:r w:rsidRPr="00D92AB4">
        <w:t>Introduction</w:t>
      </w:r>
    </w:p>
    <w:p w14:paraId="58A31314" w14:textId="77777777" w:rsidR="00A741D6" w:rsidRPr="00251473" w:rsidRDefault="00A741D6" w:rsidP="00A741D6">
      <w:pPr>
        <w:rPr>
          <w:lang w:val="en-GB"/>
        </w:rPr>
      </w:pPr>
      <w:r w:rsidRPr="00251473">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31FDB4F" w14:textId="77777777" w:rsidR="00A741D6" w:rsidRPr="00D92AB4" w:rsidRDefault="00A741D6" w:rsidP="00D92AB4">
      <w:pPr>
        <w:pStyle w:val="Heading3"/>
      </w:pPr>
      <w:r w:rsidRPr="00D92AB4">
        <w:t>Video with display orientation changes</w:t>
      </w:r>
    </w:p>
    <w:p w14:paraId="782D0E88" w14:textId="77777777" w:rsidR="00A741D6" w:rsidRPr="00251473" w:rsidRDefault="00A741D6" w:rsidP="00A741D6">
      <w:pPr>
        <w:rPr>
          <w:lang w:val="en-GB"/>
        </w:rPr>
      </w:pPr>
      <w:r w:rsidRPr="00251473">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73937762" w14:textId="77777777" w:rsidR="00A741D6" w:rsidRPr="00D92AB4" w:rsidRDefault="00A741D6" w:rsidP="00D92AB4">
      <w:pPr>
        <w:pStyle w:val="Heading3"/>
      </w:pPr>
      <w:r w:rsidRPr="00D92AB4">
        <w:t>Signalling of HDR/WCG information in ISOBMFF</w:t>
      </w:r>
    </w:p>
    <w:p w14:paraId="7B57E4CE" w14:textId="128EC432" w:rsidR="00A741D6" w:rsidRPr="00251473" w:rsidRDefault="00A741D6" w:rsidP="00A741D6">
      <w:pPr>
        <w:rPr>
          <w:lang w:val="en-GB"/>
        </w:rPr>
      </w:pPr>
      <w:r w:rsidRPr="00251473">
        <w:rPr>
          <w:lang w:val="en-GB"/>
        </w:rPr>
        <w:t xml:space="preserve">The HDR/WCG information can be signalled using the </w:t>
      </w:r>
      <w:r w:rsidRPr="00251473">
        <w:rPr>
          <w:rFonts w:ascii="Courier New" w:hAnsi="Courier New" w:cs="Courier New"/>
          <w:lang w:val="en-GB"/>
        </w:rPr>
        <w:t>ColourInformationBox</w:t>
      </w:r>
      <w:r w:rsidRPr="00251473">
        <w:rPr>
          <w:lang w:val="en-GB"/>
        </w:rPr>
        <w:t xml:space="preserve"> defined in clause 12.1.5 of the ISOBMFF specification, for example with the </w:t>
      </w:r>
      <w:r w:rsidRPr="00251473">
        <w:rPr>
          <w:rFonts w:ascii="Courier New" w:hAnsi="Courier New" w:cs="Courier New"/>
          <w:lang w:val="en-GB"/>
        </w:rPr>
        <w:t>colour_type</w:t>
      </w:r>
      <w:r w:rsidRPr="00251473">
        <w:rPr>
          <w:lang w:val="en-GB"/>
        </w:rPr>
        <w:t xml:space="preserve"> equal to </w:t>
      </w:r>
      <w:r w:rsidR="003439FD" w:rsidRPr="003439FD">
        <w:rPr>
          <w:rFonts w:ascii="Courier New" w:hAnsi="Courier New" w:cs="Courier New"/>
          <w:lang w:val="en-GB"/>
        </w:rPr>
        <w:t>'</w:t>
      </w:r>
      <w:r w:rsidRPr="00251473">
        <w:rPr>
          <w:rFonts w:ascii="Courier New" w:hAnsi="Courier New" w:cs="Courier New"/>
          <w:lang w:val="en-GB"/>
        </w:rPr>
        <w:t>nclx</w:t>
      </w:r>
      <w:r w:rsidR="003439FD" w:rsidRPr="003439FD">
        <w:rPr>
          <w:rFonts w:ascii="Courier New" w:hAnsi="Courier New" w:cs="Courier New"/>
          <w:lang w:val="en-GB"/>
        </w:rPr>
        <w:t>'</w:t>
      </w:r>
      <w:r w:rsidRPr="00251473">
        <w:rPr>
          <w:lang w:val="en-GB"/>
        </w:rPr>
        <w:t xml:space="preserve">, in which case the most important HDR/WCG </w:t>
      </w:r>
      <w:r w:rsidRPr="00251473">
        <w:rPr>
          <w:lang w:val="en-GB"/>
        </w:rPr>
        <w:lastRenderedPageBreak/>
        <w:t xml:space="preserve">information would be carried in the fields </w:t>
      </w:r>
      <w:r w:rsidRPr="00251473">
        <w:rPr>
          <w:rFonts w:ascii="Courier New" w:hAnsi="Courier New" w:cs="Courier New"/>
          <w:lang w:val="en-GB"/>
        </w:rPr>
        <w:t>colour_primaries, transfer_characteristics, matrix_coefficients,</w:t>
      </w:r>
      <w:r w:rsidRPr="00251473">
        <w:rPr>
          <w:bCs/>
          <w:lang w:val="en-GB"/>
        </w:rPr>
        <w:t xml:space="preserve"> and </w:t>
      </w:r>
      <w:r w:rsidRPr="00251473">
        <w:rPr>
          <w:rFonts w:ascii="Courier New" w:hAnsi="Courier New" w:cs="Courier New"/>
          <w:lang w:val="en-GB"/>
        </w:rPr>
        <w:t>full_range_flag</w:t>
      </w:r>
      <w:r w:rsidRPr="00251473">
        <w:rPr>
          <w:lang w:val="en-GB"/>
        </w:rPr>
        <w:t>.</w:t>
      </w:r>
    </w:p>
    <w:p w14:paraId="75F1BCED" w14:textId="77777777" w:rsidR="00A741D6" w:rsidRPr="00251473" w:rsidRDefault="00A741D6" w:rsidP="00A741D6">
      <w:pPr>
        <w:rPr>
          <w:lang w:val="en-GB"/>
        </w:rPr>
      </w:pPr>
      <w:r w:rsidRPr="00251473">
        <w:rPr>
          <w:lang w:val="en-GB"/>
        </w:rPr>
        <w:t>In addition, certain HDR/WCG solutions make use of dynamic metadata conveyed in SEI messages.</w:t>
      </w:r>
    </w:p>
    <w:p w14:paraId="55E9C74F" w14:textId="77777777" w:rsidR="00A741D6" w:rsidRPr="00D92AB4" w:rsidRDefault="00A741D6" w:rsidP="00D92AB4">
      <w:pPr>
        <w:pStyle w:val="Heading3"/>
      </w:pPr>
      <w:r w:rsidRPr="00D92AB4">
        <w:t>The restricted scheme design in ISOBMFF</w:t>
      </w:r>
    </w:p>
    <w:p w14:paraId="048FFB3E" w14:textId="77777777" w:rsidR="00A741D6" w:rsidRPr="00251473" w:rsidRDefault="00A741D6" w:rsidP="00A741D6">
      <w:pPr>
        <w:rPr>
          <w:lang w:val="en-GB"/>
        </w:rPr>
      </w:pPr>
      <w:r w:rsidRPr="00251473">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22A62F53" w14:textId="75AA65AE" w:rsidR="00A741D6" w:rsidRPr="00251473" w:rsidRDefault="00A741D6" w:rsidP="00A741D6">
      <w:pPr>
        <w:rPr>
          <w:lang w:val="en-GB"/>
        </w:rPr>
      </w:pPr>
      <w:r w:rsidRPr="00251473">
        <w:rPr>
          <w:lang w:val="en-GB"/>
        </w:rPr>
        <w:t xml:space="preserve">The mechanism is similar to the content protection transformation where sample entries are hidden behind generic sample entries, </w:t>
      </w:r>
      <w:r w:rsidR="003439FD" w:rsidRPr="003439FD">
        <w:rPr>
          <w:rFonts w:ascii="Courier New" w:hAnsi="Courier New" w:cs="Courier New"/>
          <w:lang w:val="en-GB"/>
        </w:rPr>
        <w:t>'</w:t>
      </w:r>
      <w:r w:rsidRPr="00251473">
        <w:rPr>
          <w:rFonts w:ascii="Courier New" w:hAnsi="Courier New" w:cs="Courier New"/>
          <w:lang w:val="en-GB"/>
        </w:rPr>
        <w:t>encv</w:t>
      </w:r>
      <w:r w:rsidR="003439FD" w:rsidRPr="003439FD">
        <w:rPr>
          <w:rFonts w:ascii="Courier New" w:hAnsi="Courier New" w:cs="Courier New"/>
          <w:lang w:val="en-GB"/>
        </w:rPr>
        <w:t>'</w:t>
      </w:r>
      <w:r w:rsidRPr="00251473">
        <w:rPr>
          <w:lang w:val="en-GB"/>
        </w:rPr>
        <w:t xml:space="preserve">, </w:t>
      </w:r>
      <w:r w:rsidR="003439FD" w:rsidRPr="003439FD">
        <w:rPr>
          <w:rFonts w:ascii="Courier New" w:hAnsi="Courier New" w:cs="Courier New"/>
          <w:lang w:val="en-GB"/>
        </w:rPr>
        <w:t>'</w:t>
      </w:r>
      <w:r w:rsidRPr="00251473">
        <w:rPr>
          <w:rFonts w:ascii="Courier New" w:hAnsi="Courier New" w:cs="Courier New"/>
          <w:lang w:val="en-GB"/>
        </w:rPr>
        <w:t>enca</w:t>
      </w:r>
      <w:r w:rsidR="003439FD" w:rsidRPr="003439FD">
        <w:rPr>
          <w:rFonts w:ascii="Courier New" w:hAnsi="Courier New" w:cs="Courier New"/>
          <w:lang w:val="en-GB"/>
        </w:rPr>
        <w:t>'</w:t>
      </w:r>
      <w:r w:rsidRPr="00251473">
        <w:rPr>
          <w:lang w:val="en-GB"/>
        </w:rPr>
        <w:t xml:space="preserve">, etc., indicating encrypted or encapsulated media. The analogous mechanism for restricted video uses a transformation with the generic sample entry </w:t>
      </w:r>
      <w:r w:rsidR="003439FD" w:rsidRPr="003439FD">
        <w:rPr>
          <w:rFonts w:ascii="Courier New" w:hAnsi="Courier New" w:cs="Courier New"/>
          <w:lang w:val="en-GB"/>
        </w:rPr>
        <w:t>'</w:t>
      </w:r>
      <w:r w:rsidRPr="00251473">
        <w:rPr>
          <w:rFonts w:ascii="Courier New" w:hAnsi="Courier New" w:cs="Courier New"/>
          <w:lang w:val="en-GB"/>
        </w:rPr>
        <w:t>resv</w:t>
      </w:r>
      <w:r w:rsidR="003439FD" w:rsidRPr="003439FD">
        <w:rPr>
          <w:rFonts w:ascii="Courier New" w:hAnsi="Courier New" w:cs="Courier New"/>
          <w:lang w:val="en-GB"/>
        </w:rPr>
        <w:t>'</w:t>
      </w:r>
      <w:r w:rsidRPr="00251473">
        <w:rPr>
          <w:lang w:val="en-GB"/>
        </w:rPr>
        <w:t>. The method may be applied when the content should only be decoded by players that present it correctly.</w:t>
      </w:r>
    </w:p>
    <w:p w14:paraId="5C7246A9" w14:textId="77777777" w:rsidR="00A741D6" w:rsidRPr="00251473" w:rsidRDefault="00A741D6" w:rsidP="00A741D6">
      <w:pPr>
        <w:rPr>
          <w:lang w:val="en-GB"/>
        </w:rPr>
      </w:pPr>
      <w:r w:rsidRPr="00251473">
        <w:rPr>
          <w:lang w:val="en-GB"/>
        </w:rPr>
        <w:t>The restricted scheme is specified in clauses 8.15.1 to 8.15.3 of the ISOBMFF specification.</w:t>
      </w:r>
    </w:p>
    <w:p w14:paraId="270DB47C" w14:textId="77777777" w:rsidR="00A741D6" w:rsidRPr="00D92AB4" w:rsidRDefault="00A741D6" w:rsidP="00D92AB4">
      <w:pPr>
        <w:pStyle w:val="Heading2"/>
      </w:pPr>
      <w:r w:rsidRPr="00D92AB4">
        <w:t>Problems and discussions</w:t>
      </w:r>
    </w:p>
    <w:p w14:paraId="53D1D2E3" w14:textId="77777777" w:rsidR="00A741D6" w:rsidRPr="00251473" w:rsidRDefault="00A741D6" w:rsidP="00A741D6">
      <w:pPr>
        <w:rPr>
          <w:lang w:val="en-GB"/>
        </w:rPr>
      </w:pPr>
      <w:r w:rsidRPr="00251473">
        <w:rPr>
          <w:highlight w:val="yellow"/>
          <w:lang w:val="en-GB"/>
        </w:rPr>
        <w:t>[Ed. (FM): Issues and solutions in this section were initially introduced as Items 6 (first part) and 7  from m40373 (MPEG #118 meeting)]</w:t>
      </w:r>
    </w:p>
    <w:p w14:paraId="33942023" w14:textId="77777777" w:rsidR="00A741D6" w:rsidRPr="00251473" w:rsidRDefault="00A741D6" w:rsidP="00A741D6">
      <w:pPr>
        <w:rPr>
          <w:lang w:val="en-GB"/>
        </w:rPr>
      </w:pPr>
      <w:r w:rsidRPr="00251473">
        <w:rPr>
          <w:lang w:val="en-GB"/>
        </w:rPr>
        <w:t>The following problems related to the MIME type parameters and signalling of HDR/WCG video, and video with display orientation changes were observed:</w:t>
      </w:r>
    </w:p>
    <w:p w14:paraId="54A1B81A" w14:textId="77777777" w:rsidR="00A741D6" w:rsidRPr="00251473" w:rsidRDefault="00A741D6">
      <w:pPr>
        <w:numPr>
          <w:ilvl w:val="0"/>
          <w:numId w:val="7"/>
        </w:numPr>
        <w:tabs>
          <w:tab w:val="left" w:pos="360"/>
          <w:tab w:val="left" w:pos="720"/>
          <w:tab w:val="left" w:pos="1080"/>
          <w:tab w:val="left" w:pos="1440"/>
        </w:tabs>
        <w:overflowPunct w:val="0"/>
        <w:autoSpaceDE w:val="0"/>
        <w:autoSpaceDN w:val="0"/>
        <w:adjustRightInd w:val="0"/>
        <w:spacing w:before="136" w:after="240"/>
        <w:textAlignment w:val="baseline"/>
        <w:rPr>
          <w:lang w:val="en-GB"/>
        </w:rPr>
        <w:pPrChange w:id="641" w:author="DENOUAL Franck" w:date="2022-11-18T18:03:00Z">
          <w:pPr>
            <w:numPr>
              <w:numId w:val="8"/>
            </w:numPr>
            <w:tabs>
              <w:tab w:val="left" w:pos="360"/>
              <w:tab w:val="left" w:pos="720"/>
              <w:tab w:val="left" w:pos="1080"/>
              <w:tab w:val="left" w:pos="1440"/>
            </w:tabs>
            <w:overflowPunct w:val="0"/>
            <w:autoSpaceDE w:val="0"/>
            <w:autoSpaceDN w:val="0"/>
            <w:adjustRightInd w:val="0"/>
            <w:spacing w:before="136" w:after="240"/>
            <w:ind w:left="360" w:hanging="360"/>
            <w:textAlignment w:val="baseline"/>
          </w:pPr>
        </w:pPrChange>
      </w:pPr>
      <w:r w:rsidRPr="00251473">
        <w:rPr>
          <w:lang w:val="en-GB"/>
        </w:rPr>
        <w:t>For video with display orientation changes, a special restricted scheme is missing.</w:t>
      </w:r>
    </w:p>
    <w:p w14:paraId="5B20B208" w14:textId="77777777" w:rsidR="00A741D6" w:rsidRPr="00251473" w:rsidRDefault="00A741D6">
      <w:pPr>
        <w:numPr>
          <w:ilvl w:val="0"/>
          <w:numId w:val="7"/>
        </w:numPr>
        <w:tabs>
          <w:tab w:val="left" w:pos="360"/>
          <w:tab w:val="left" w:pos="720"/>
          <w:tab w:val="left" w:pos="1080"/>
          <w:tab w:val="left" w:pos="1440"/>
        </w:tabs>
        <w:overflowPunct w:val="0"/>
        <w:autoSpaceDE w:val="0"/>
        <w:autoSpaceDN w:val="0"/>
        <w:adjustRightInd w:val="0"/>
        <w:spacing w:before="136" w:after="240"/>
        <w:textAlignment w:val="baseline"/>
        <w:rPr>
          <w:lang w:val="en-GB"/>
        </w:rPr>
        <w:pPrChange w:id="642" w:author="DENOUAL Franck" w:date="2022-11-18T18:03:00Z">
          <w:pPr>
            <w:numPr>
              <w:numId w:val="8"/>
            </w:numPr>
            <w:tabs>
              <w:tab w:val="left" w:pos="360"/>
              <w:tab w:val="left" w:pos="720"/>
              <w:tab w:val="left" w:pos="1080"/>
              <w:tab w:val="left" w:pos="1440"/>
            </w:tabs>
            <w:overflowPunct w:val="0"/>
            <w:autoSpaceDE w:val="0"/>
            <w:autoSpaceDN w:val="0"/>
            <w:adjustRightInd w:val="0"/>
            <w:spacing w:before="136" w:after="240"/>
            <w:ind w:left="360" w:hanging="360"/>
            <w:textAlignment w:val="baseline"/>
          </w:pPr>
        </w:pPrChange>
      </w:pPr>
      <w:r w:rsidRPr="00251473">
        <w:rPr>
          <w:lang w:val="en-GB"/>
        </w:rPr>
        <w:t>There lacks a mechanism to include important video information for HDR/WCG video as part of the MIME type parameters.</w:t>
      </w:r>
    </w:p>
    <w:p w14:paraId="105ACF06" w14:textId="77777777" w:rsidR="00A741D6" w:rsidRPr="00D92AB4" w:rsidRDefault="00A741D6" w:rsidP="00D92AB4">
      <w:pPr>
        <w:pStyle w:val="Heading2"/>
      </w:pPr>
      <w:r w:rsidRPr="00D92AB4">
        <w:t>Proposal</w:t>
      </w:r>
    </w:p>
    <w:p w14:paraId="06C4E529" w14:textId="77777777" w:rsidR="00A741D6" w:rsidRPr="00251473" w:rsidRDefault="00A741D6" w:rsidP="00A741D6">
      <w:pPr>
        <w:rPr>
          <w:lang w:val="en-GB"/>
        </w:rPr>
      </w:pPr>
      <w:r w:rsidRPr="00251473">
        <w:rPr>
          <w:lang w:val="en-GB"/>
        </w:rPr>
        <w:t>The following methods are proposed to solve problems:</w:t>
      </w:r>
    </w:p>
    <w:p w14:paraId="4A98106A" w14:textId="77777777" w:rsidR="00A741D6" w:rsidRPr="00251473" w:rsidRDefault="00A741D6">
      <w:pPr>
        <w:numPr>
          <w:ilvl w:val="0"/>
          <w:numId w:val="8"/>
        </w:numPr>
        <w:tabs>
          <w:tab w:val="left" w:pos="360"/>
          <w:tab w:val="left" w:pos="720"/>
          <w:tab w:val="left" w:pos="1080"/>
          <w:tab w:val="left" w:pos="1440"/>
        </w:tabs>
        <w:overflowPunct w:val="0"/>
        <w:autoSpaceDE w:val="0"/>
        <w:autoSpaceDN w:val="0"/>
        <w:adjustRightInd w:val="0"/>
        <w:spacing w:before="136" w:after="240"/>
        <w:textAlignment w:val="baseline"/>
        <w:rPr>
          <w:lang w:val="en-GB"/>
        </w:rPr>
        <w:pPrChange w:id="643" w:author="DENOUAL Franck" w:date="2022-11-18T18:03:00Z">
          <w:pPr>
            <w:numPr>
              <w:numId w:val="9"/>
            </w:numPr>
            <w:tabs>
              <w:tab w:val="left" w:pos="360"/>
              <w:tab w:val="left" w:pos="720"/>
              <w:tab w:val="left" w:pos="1080"/>
              <w:tab w:val="left" w:pos="1440"/>
            </w:tabs>
            <w:overflowPunct w:val="0"/>
            <w:autoSpaceDE w:val="0"/>
            <w:autoSpaceDN w:val="0"/>
            <w:adjustRightInd w:val="0"/>
            <w:spacing w:before="136" w:after="240"/>
            <w:ind w:left="360" w:hanging="360"/>
            <w:textAlignment w:val="baseline"/>
          </w:pPr>
        </w:pPrChange>
      </w:pPr>
      <w:r w:rsidRPr="00251473">
        <w:rPr>
          <w:lang w:val="en-GB"/>
        </w:rPr>
        <w:t xml:space="preserve">To solve the first problem, a new restricted scheme type, </w:t>
      </w:r>
      <w:r w:rsidRPr="007D30A0">
        <w:rPr>
          <w:rFonts w:ascii="Courier New" w:hAnsi="Courier New"/>
          <w:lang w:val="en-GB"/>
        </w:rPr>
        <w:t>'vdoc'</w:t>
      </w:r>
      <w:r w:rsidRPr="00251473">
        <w:rPr>
          <w:lang w:val="en-GB"/>
        </w:rPr>
        <w:t>, is defined, which, when used, indicates that the track carries video with display orientation changes. No further information is provided, and the SchemeInformationBox may be absent in the RestrictedSchemeInfoBox.</w:t>
      </w:r>
    </w:p>
    <w:p w14:paraId="46BA8707" w14:textId="77777777" w:rsidR="00A741D6" w:rsidRPr="00251473" w:rsidRDefault="00A741D6">
      <w:pPr>
        <w:numPr>
          <w:ilvl w:val="0"/>
          <w:numId w:val="8"/>
        </w:numPr>
        <w:tabs>
          <w:tab w:val="left" w:pos="360"/>
          <w:tab w:val="left" w:pos="720"/>
          <w:tab w:val="left" w:pos="1080"/>
          <w:tab w:val="left" w:pos="1440"/>
        </w:tabs>
        <w:overflowPunct w:val="0"/>
        <w:autoSpaceDE w:val="0"/>
        <w:autoSpaceDN w:val="0"/>
        <w:adjustRightInd w:val="0"/>
        <w:spacing w:before="136" w:after="240"/>
        <w:textAlignment w:val="baseline"/>
        <w:rPr>
          <w:lang w:val="en-GB"/>
        </w:rPr>
        <w:pPrChange w:id="644" w:author="DENOUAL Franck" w:date="2022-11-18T18:03:00Z">
          <w:pPr>
            <w:numPr>
              <w:numId w:val="9"/>
            </w:numPr>
            <w:tabs>
              <w:tab w:val="left" w:pos="360"/>
              <w:tab w:val="left" w:pos="720"/>
              <w:tab w:val="left" w:pos="1080"/>
              <w:tab w:val="left" w:pos="1440"/>
            </w:tabs>
            <w:overflowPunct w:val="0"/>
            <w:autoSpaceDE w:val="0"/>
            <w:autoSpaceDN w:val="0"/>
            <w:adjustRightInd w:val="0"/>
            <w:spacing w:before="136" w:after="240"/>
            <w:ind w:left="360" w:hanging="360"/>
            <w:textAlignment w:val="baseline"/>
          </w:pPr>
        </w:pPrChange>
      </w:pPr>
      <w:r w:rsidRPr="00251473">
        <w:rPr>
          <w:lang w:val="en-GB"/>
        </w:rPr>
        <w:t xml:space="preserve">To solve the second problem, a new optional MIME type parameter </w:t>
      </w:r>
      <w:r w:rsidRPr="007D30A0">
        <w:rPr>
          <w:rFonts w:ascii="Courier New" w:hAnsi="Courier New"/>
          <w:lang w:val="en-GB"/>
        </w:rPr>
        <w:t xml:space="preserve">'hdrinfo' </w:t>
      </w:r>
      <w:r w:rsidRPr="00251473">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sidRPr="007D30A0">
        <w:rPr>
          <w:rFonts w:ascii="Courier New" w:hAnsi="Courier New"/>
          <w:lang w:val="en-GB"/>
        </w:rPr>
        <w:t xml:space="preserve">'hdrinfo' </w:t>
      </w:r>
      <w:r w:rsidRPr="00251473">
        <w:rPr>
          <w:lang w:val="en-GB"/>
        </w:rPr>
        <w:t>parameter contains four fields, in the form of "</w:t>
      </w:r>
      <w:r w:rsidRPr="007D30A0">
        <w:rPr>
          <w:rFonts w:ascii="Courier New" w:hAnsi="Courier New"/>
          <w:lang w:val="en-GB"/>
        </w:rPr>
        <w:t>elment1.elment2.elment3.elment4</w:t>
      </w:r>
      <w:r w:rsidRPr="00251473">
        <w:rPr>
          <w:lang w:val="en-GB"/>
        </w:rPr>
        <w:t xml:space="preserve">", where the four elements 1 to 4 are the hexadecimal representations of the fields </w:t>
      </w:r>
      <w:r w:rsidRPr="007D30A0">
        <w:rPr>
          <w:rFonts w:ascii="Courier New" w:hAnsi="Courier New"/>
          <w:lang w:val="en-GB"/>
        </w:rPr>
        <w:t>colour_primaries</w:t>
      </w:r>
      <w:r w:rsidRPr="00251473">
        <w:rPr>
          <w:lang w:val="en-GB"/>
        </w:rPr>
        <w:t xml:space="preserve">, </w:t>
      </w:r>
      <w:r w:rsidRPr="007D30A0">
        <w:rPr>
          <w:rFonts w:ascii="Courier New" w:hAnsi="Courier New"/>
          <w:lang w:val="en-GB"/>
        </w:rPr>
        <w:t>transfer_characteristics</w:t>
      </w:r>
      <w:r w:rsidRPr="00251473">
        <w:rPr>
          <w:lang w:val="en-GB"/>
        </w:rPr>
        <w:t xml:space="preserve">, </w:t>
      </w:r>
      <w:r w:rsidRPr="007D30A0">
        <w:rPr>
          <w:rFonts w:ascii="Courier New" w:hAnsi="Courier New"/>
          <w:lang w:val="en-GB"/>
        </w:rPr>
        <w:t>matrix_coeffs</w:t>
      </w:r>
      <w:r w:rsidRPr="00251473">
        <w:rPr>
          <w:lang w:val="en-GB"/>
        </w:rPr>
        <w:t xml:space="preserve">, and </w:t>
      </w:r>
      <w:r w:rsidRPr="007D30A0">
        <w:rPr>
          <w:rFonts w:ascii="Courier New" w:hAnsi="Courier New"/>
          <w:lang w:val="en-GB"/>
        </w:rPr>
        <w:t>full_range_flag</w:t>
      </w:r>
      <w:r w:rsidRPr="00251473">
        <w:rPr>
          <w:lang w:val="en-GB"/>
        </w:rPr>
        <w:t>, respectively, as defined in clause 12.1.5 of the ISOBMFF specification.</w:t>
      </w:r>
    </w:p>
    <w:p w14:paraId="7CDAED2F" w14:textId="77777777" w:rsidR="00A741D6" w:rsidRPr="00D92AB4" w:rsidRDefault="00A741D6" w:rsidP="00D92AB4">
      <w:pPr>
        <w:pStyle w:val="Heading1"/>
      </w:pPr>
      <w:bookmarkStart w:id="645" w:name="_Toc530124522"/>
      <w:bookmarkStart w:id="646" w:name="_Toc119686667"/>
      <w:r w:rsidRPr="00D92AB4">
        <w:lastRenderedPageBreak/>
        <w:t>On relation of entity groups and sample groups</w:t>
      </w:r>
      <w:bookmarkEnd w:id="645"/>
      <w:bookmarkEnd w:id="646"/>
    </w:p>
    <w:p w14:paraId="217A90E1" w14:textId="4AE34BD6" w:rsidR="00CE2970" w:rsidRDefault="00CE2970" w:rsidP="00A741D6">
      <w:r>
        <w:t xml:space="preserve">For tracks, ISOBMFF provides various tools at different levels either to group together tracks or samples. When a new grouping type (represented by a new 4CC) is defined, it is possible that some of the parameters characterizing this grouping type are common to all tracks or a subset of tracks in a group and some others can be changing or be overridden at sample level. Can </w:t>
      </w:r>
      <w:r w:rsidR="003F3056">
        <w:t>ISOBMFF</w:t>
      </w:r>
      <w:r>
        <w:t xml:space="preserve"> provide some guidance on how to combine entity group, track group and sample group (i.e. how they relate to each other) to declare such parameters?</w:t>
      </w:r>
    </w:p>
    <w:p w14:paraId="2611607A" w14:textId="77777777" w:rsidR="00CE2970" w:rsidRDefault="00CE2970" w:rsidP="00A741D6">
      <w:pPr>
        <w:rPr>
          <w:lang w:val="en-GB"/>
        </w:rPr>
      </w:pPr>
    </w:p>
    <w:p w14:paraId="3A035006" w14:textId="4AE5C834" w:rsidR="00210392" w:rsidRDefault="00210392" w:rsidP="00A741D6">
      <w:pPr>
        <w:rPr>
          <w:lang w:val="en-GB"/>
        </w:rPr>
      </w:pPr>
      <w:r>
        <w:rPr>
          <w:lang w:val="en-GB"/>
        </w:rPr>
        <w:t xml:space="preserve">The following paragraph provides guidance for </w:t>
      </w:r>
      <w:r>
        <w:t>the combination of entity group with sample group and could become part of a new subsection in Annex B ("guidance on deriving from this document"):</w:t>
      </w:r>
    </w:p>
    <w:p w14:paraId="75CA1583" w14:textId="148C1423" w:rsidR="00A741D6" w:rsidRDefault="00A741D6" w:rsidP="00210392">
      <w:pPr>
        <w:ind w:left="720"/>
        <w:rPr>
          <w:lang w:val="en-GB"/>
        </w:rPr>
      </w:pPr>
      <w:r w:rsidRPr="00251473">
        <w:rPr>
          <w:lang w:val="en-GB"/>
        </w:rPr>
        <w:t>It is possible to specify an entity group and a sample group that use the same four-character code as their type and mutually contribute to indicate static and dynamic information for a specific purpose. Such a pairing of an entity group and a sample group is a documented characteri</w:t>
      </w:r>
      <w:r w:rsidR="003F3056">
        <w:rPr>
          <w:lang w:val="en-GB"/>
        </w:rPr>
        <w:t>sti</w:t>
      </w:r>
      <w:r w:rsidRPr="00251473">
        <w:rPr>
          <w:lang w:val="en-GB"/>
        </w:rPr>
        <w:t xml:space="preserve">c of a specific four-character code. Common static information should be contained in an entity group with a particular </w:t>
      </w:r>
      <w:r w:rsidRPr="007D30A0">
        <w:rPr>
          <w:rFonts w:ascii="Courier New" w:hAnsi="Courier New"/>
          <w:lang w:val="en-GB"/>
        </w:rPr>
        <w:t>group_id</w:t>
      </w:r>
      <w:r w:rsidRPr="00251473">
        <w:rPr>
          <w:lang w:val="en-GB"/>
        </w:rPr>
        <w:t xml:space="preserve"> value, and dynamic information should be contained in a sample group of the same type and with the value of </w:t>
      </w:r>
      <w:r w:rsidRPr="007D30A0">
        <w:rPr>
          <w:rFonts w:ascii="Courier New" w:hAnsi="Courier New"/>
          <w:lang w:val="en-GB"/>
        </w:rPr>
        <w:t>grouping_type_parameter</w:t>
      </w:r>
      <w:r w:rsidRPr="00251473">
        <w:rPr>
          <w:lang w:val="en-GB"/>
        </w:rPr>
        <w:t xml:space="preserve"> equal to the value of </w:t>
      </w:r>
      <w:r w:rsidRPr="007D30A0">
        <w:rPr>
          <w:rFonts w:ascii="Courier New" w:hAnsi="Courier New"/>
          <w:lang w:val="en-GB"/>
        </w:rPr>
        <w:t>group_id</w:t>
      </w:r>
      <w:r w:rsidRPr="00251473">
        <w:rPr>
          <w:lang w:val="en-GB"/>
        </w:rPr>
        <w:t xml:space="preserve">. </w:t>
      </w:r>
    </w:p>
    <w:p w14:paraId="2BDC0193" w14:textId="1DA2284C" w:rsidR="00210392" w:rsidRDefault="00210392" w:rsidP="00210392">
      <w:pPr>
        <w:ind w:left="720"/>
        <w:rPr>
          <w:lang w:val="en-GB"/>
        </w:rPr>
      </w:pPr>
    </w:p>
    <w:p w14:paraId="70F0B8A2" w14:textId="5F89AE20" w:rsidR="00210392" w:rsidRPr="00251473" w:rsidRDefault="00210392" w:rsidP="00A50A19">
      <w:pPr>
        <w:rPr>
          <w:lang w:val="en-GB"/>
        </w:rPr>
      </w:pPr>
      <w:r>
        <w:rPr>
          <w:lang w:val="en-GB"/>
        </w:rPr>
        <w:t>Similar guidance could be provided for</w:t>
      </w:r>
      <w:r>
        <w:t xml:space="preserve"> combining a track group with a sample group when a "grouping" feature for a track requires simultaneously some parameters to be static and some other parameters to be changing over groups of samples (as already done for '2dsr' in OMAF for instance).</w:t>
      </w:r>
    </w:p>
    <w:p w14:paraId="3248B4AB" w14:textId="77777777" w:rsidR="00A741D6" w:rsidRPr="00D92AB4" w:rsidRDefault="00A741D6" w:rsidP="00D92AB4">
      <w:pPr>
        <w:pStyle w:val="Heading1"/>
      </w:pPr>
      <w:bookmarkStart w:id="647" w:name="_Toc6578467"/>
      <w:bookmarkStart w:id="648" w:name="_Toc6911676"/>
      <w:bookmarkStart w:id="649" w:name="_Toc6578468"/>
      <w:bookmarkStart w:id="650" w:name="_Toc6911677"/>
      <w:bookmarkStart w:id="651" w:name="_Toc6578469"/>
      <w:bookmarkStart w:id="652" w:name="_Toc6911678"/>
      <w:bookmarkStart w:id="653" w:name="_Toc6578470"/>
      <w:bookmarkStart w:id="654" w:name="_Toc6911679"/>
      <w:bookmarkStart w:id="655" w:name="_Toc6578471"/>
      <w:bookmarkStart w:id="656" w:name="_Toc6911680"/>
      <w:bookmarkStart w:id="657" w:name="_Toc6578472"/>
      <w:bookmarkStart w:id="658" w:name="_Toc6911681"/>
      <w:bookmarkStart w:id="659" w:name="_Toc6578473"/>
      <w:bookmarkStart w:id="660" w:name="_Toc6911682"/>
      <w:bookmarkStart w:id="661" w:name="_Toc6578474"/>
      <w:bookmarkStart w:id="662" w:name="_Toc6911683"/>
      <w:bookmarkStart w:id="663" w:name="_Toc6578475"/>
      <w:bookmarkStart w:id="664" w:name="_Toc6911684"/>
      <w:bookmarkStart w:id="665" w:name="_Toc6578476"/>
      <w:bookmarkStart w:id="666" w:name="_Toc6911685"/>
      <w:bookmarkStart w:id="667" w:name="_Toc6578477"/>
      <w:bookmarkStart w:id="668" w:name="_Toc6911686"/>
      <w:bookmarkStart w:id="669" w:name="_Toc6578478"/>
      <w:bookmarkStart w:id="670" w:name="_Toc6911687"/>
      <w:bookmarkStart w:id="671" w:name="_Toc6578479"/>
      <w:bookmarkStart w:id="672" w:name="_Toc6911688"/>
      <w:bookmarkStart w:id="673" w:name="_Toc6578480"/>
      <w:bookmarkStart w:id="674" w:name="_Toc6911689"/>
      <w:bookmarkStart w:id="675" w:name="_Toc6578481"/>
      <w:bookmarkStart w:id="676" w:name="_Toc6911690"/>
      <w:bookmarkStart w:id="677" w:name="_Toc6578482"/>
      <w:bookmarkStart w:id="678" w:name="_Toc6911691"/>
      <w:bookmarkStart w:id="679" w:name="_Toc6578483"/>
      <w:bookmarkStart w:id="680" w:name="_Toc6911692"/>
      <w:bookmarkStart w:id="681" w:name="_Toc6578484"/>
      <w:bookmarkStart w:id="682" w:name="_Toc6911693"/>
      <w:bookmarkStart w:id="683" w:name="_Toc6578485"/>
      <w:bookmarkStart w:id="684" w:name="_Toc6911694"/>
      <w:bookmarkStart w:id="685" w:name="_Toc6578486"/>
      <w:bookmarkStart w:id="686" w:name="_Toc6911695"/>
      <w:bookmarkStart w:id="687" w:name="_Toc6578487"/>
      <w:bookmarkStart w:id="688" w:name="_Toc6911696"/>
      <w:bookmarkStart w:id="689" w:name="_Toc6578488"/>
      <w:bookmarkStart w:id="690" w:name="_Toc6911697"/>
      <w:bookmarkStart w:id="691" w:name="_Toc6578489"/>
      <w:bookmarkStart w:id="692" w:name="_Toc6911698"/>
      <w:bookmarkStart w:id="693" w:name="_Toc6578490"/>
      <w:bookmarkStart w:id="694" w:name="_Toc6911699"/>
      <w:bookmarkStart w:id="695" w:name="_Toc6578491"/>
      <w:bookmarkStart w:id="696" w:name="_Toc6911700"/>
      <w:bookmarkStart w:id="697" w:name="_Toc6578492"/>
      <w:bookmarkStart w:id="698" w:name="_Toc6911701"/>
      <w:bookmarkStart w:id="699" w:name="_Toc6578493"/>
      <w:bookmarkStart w:id="700" w:name="_Toc6911702"/>
      <w:bookmarkStart w:id="701" w:name="_Toc6578494"/>
      <w:bookmarkStart w:id="702" w:name="_Toc6911703"/>
      <w:bookmarkStart w:id="703" w:name="_Toc6578495"/>
      <w:bookmarkStart w:id="704" w:name="_Toc6911704"/>
      <w:bookmarkStart w:id="705" w:name="_Toc54185036"/>
      <w:bookmarkStart w:id="706" w:name="_Toc54266681"/>
      <w:bookmarkStart w:id="707" w:name="_Toc54267003"/>
      <w:bookmarkStart w:id="708" w:name="_Toc54337507"/>
      <w:bookmarkStart w:id="709" w:name="_Toc54185037"/>
      <w:bookmarkStart w:id="710" w:name="_Toc54266682"/>
      <w:bookmarkStart w:id="711" w:name="_Toc54267004"/>
      <w:bookmarkStart w:id="712" w:name="_Toc54337508"/>
      <w:bookmarkStart w:id="713" w:name="_Toc54185038"/>
      <w:bookmarkStart w:id="714" w:name="_Toc54266683"/>
      <w:bookmarkStart w:id="715" w:name="_Toc54267005"/>
      <w:bookmarkStart w:id="716" w:name="_Toc54337509"/>
      <w:bookmarkStart w:id="717" w:name="_Toc54185039"/>
      <w:bookmarkStart w:id="718" w:name="_Toc54266684"/>
      <w:bookmarkStart w:id="719" w:name="_Toc54267006"/>
      <w:bookmarkStart w:id="720" w:name="_Toc54337510"/>
      <w:bookmarkStart w:id="721" w:name="_Toc54185040"/>
      <w:bookmarkStart w:id="722" w:name="_Toc54266685"/>
      <w:bookmarkStart w:id="723" w:name="_Toc54267007"/>
      <w:bookmarkStart w:id="724" w:name="_Toc54337511"/>
      <w:bookmarkStart w:id="725" w:name="_Toc54185041"/>
      <w:bookmarkStart w:id="726" w:name="_Toc54266686"/>
      <w:bookmarkStart w:id="727" w:name="_Toc54267008"/>
      <w:bookmarkStart w:id="728" w:name="_Toc54337512"/>
      <w:bookmarkStart w:id="729" w:name="_Toc54185042"/>
      <w:bookmarkStart w:id="730" w:name="_Toc54266687"/>
      <w:bookmarkStart w:id="731" w:name="_Toc54267009"/>
      <w:bookmarkStart w:id="732" w:name="_Toc54337513"/>
      <w:bookmarkStart w:id="733" w:name="_Toc54185043"/>
      <w:bookmarkStart w:id="734" w:name="_Toc54266688"/>
      <w:bookmarkStart w:id="735" w:name="_Toc54267010"/>
      <w:bookmarkStart w:id="736" w:name="_Toc54337514"/>
      <w:bookmarkStart w:id="737" w:name="_Toc54185044"/>
      <w:bookmarkStart w:id="738" w:name="_Toc54266689"/>
      <w:bookmarkStart w:id="739" w:name="_Toc54267011"/>
      <w:bookmarkStart w:id="740" w:name="_Toc54337515"/>
      <w:bookmarkStart w:id="741" w:name="_Toc54185045"/>
      <w:bookmarkStart w:id="742" w:name="_Toc54266690"/>
      <w:bookmarkStart w:id="743" w:name="_Toc54267012"/>
      <w:bookmarkStart w:id="744" w:name="_Toc54337516"/>
      <w:bookmarkStart w:id="745" w:name="_Toc54185046"/>
      <w:bookmarkStart w:id="746" w:name="_Toc54266691"/>
      <w:bookmarkStart w:id="747" w:name="_Toc54267013"/>
      <w:bookmarkStart w:id="748" w:name="_Toc54337517"/>
      <w:bookmarkStart w:id="749" w:name="_Toc54185047"/>
      <w:bookmarkStart w:id="750" w:name="_Toc54266692"/>
      <w:bookmarkStart w:id="751" w:name="_Toc54267014"/>
      <w:bookmarkStart w:id="752" w:name="_Toc54337518"/>
      <w:bookmarkStart w:id="753" w:name="_Toc54185048"/>
      <w:bookmarkStart w:id="754" w:name="_Toc54266693"/>
      <w:bookmarkStart w:id="755" w:name="_Toc54267015"/>
      <w:bookmarkStart w:id="756" w:name="_Toc54337519"/>
      <w:bookmarkStart w:id="757" w:name="_Toc54185049"/>
      <w:bookmarkStart w:id="758" w:name="_Toc54266694"/>
      <w:bookmarkStart w:id="759" w:name="_Toc54267016"/>
      <w:bookmarkStart w:id="760" w:name="_Toc54337520"/>
      <w:bookmarkStart w:id="761" w:name="_Toc54185050"/>
      <w:bookmarkStart w:id="762" w:name="_Toc54266695"/>
      <w:bookmarkStart w:id="763" w:name="_Toc54267017"/>
      <w:bookmarkStart w:id="764" w:name="_Toc54337521"/>
      <w:bookmarkStart w:id="765" w:name="_Toc54185051"/>
      <w:bookmarkStart w:id="766" w:name="_Toc54266696"/>
      <w:bookmarkStart w:id="767" w:name="_Toc54267018"/>
      <w:bookmarkStart w:id="768" w:name="_Toc54337522"/>
      <w:bookmarkStart w:id="769" w:name="_Toc54185052"/>
      <w:bookmarkStart w:id="770" w:name="_Toc54266697"/>
      <w:bookmarkStart w:id="771" w:name="_Toc54267019"/>
      <w:bookmarkStart w:id="772" w:name="_Toc54337523"/>
      <w:bookmarkStart w:id="773" w:name="_Toc54185053"/>
      <w:bookmarkStart w:id="774" w:name="_Toc54266698"/>
      <w:bookmarkStart w:id="775" w:name="_Toc54267020"/>
      <w:bookmarkStart w:id="776" w:name="_Toc54337524"/>
      <w:bookmarkStart w:id="777" w:name="_Toc54185054"/>
      <w:bookmarkStart w:id="778" w:name="_Toc54266699"/>
      <w:bookmarkStart w:id="779" w:name="_Toc54267021"/>
      <w:bookmarkStart w:id="780" w:name="_Toc54337525"/>
      <w:bookmarkStart w:id="781" w:name="_Toc54185055"/>
      <w:bookmarkStart w:id="782" w:name="_Toc54266700"/>
      <w:bookmarkStart w:id="783" w:name="_Toc54267022"/>
      <w:bookmarkStart w:id="784" w:name="_Toc54337526"/>
      <w:bookmarkStart w:id="785" w:name="_Toc54185056"/>
      <w:bookmarkStart w:id="786" w:name="_Toc54266701"/>
      <w:bookmarkStart w:id="787" w:name="_Toc54267023"/>
      <w:bookmarkStart w:id="788" w:name="_Toc54337527"/>
      <w:bookmarkStart w:id="789" w:name="_Toc54185057"/>
      <w:bookmarkStart w:id="790" w:name="_Toc54266702"/>
      <w:bookmarkStart w:id="791" w:name="_Toc54267024"/>
      <w:bookmarkStart w:id="792" w:name="_Toc54337528"/>
      <w:bookmarkStart w:id="793" w:name="_Toc54185058"/>
      <w:bookmarkStart w:id="794" w:name="_Toc54266703"/>
      <w:bookmarkStart w:id="795" w:name="_Toc54267025"/>
      <w:bookmarkStart w:id="796" w:name="_Toc54337529"/>
      <w:bookmarkStart w:id="797" w:name="_Toc54185059"/>
      <w:bookmarkStart w:id="798" w:name="_Toc54266704"/>
      <w:bookmarkStart w:id="799" w:name="_Toc54267026"/>
      <w:bookmarkStart w:id="800" w:name="_Toc54337530"/>
      <w:bookmarkStart w:id="801" w:name="_Toc54185060"/>
      <w:bookmarkStart w:id="802" w:name="_Toc54266705"/>
      <w:bookmarkStart w:id="803" w:name="_Toc54267027"/>
      <w:bookmarkStart w:id="804" w:name="_Toc54337531"/>
      <w:bookmarkStart w:id="805" w:name="_Toc54185061"/>
      <w:bookmarkStart w:id="806" w:name="_Toc54266706"/>
      <w:bookmarkStart w:id="807" w:name="_Toc54267028"/>
      <w:bookmarkStart w:id="808" w:name="_Toc54337532"/>
      <w:bookmarkStart w:id="809" w:name="_Toc54185062"/>
      <w:bookmarkStart w:id="810" w:name="_Toc54266707"/>
      <w:bookmarkStart w:id="811" w:name="_Toc54267029"/>
      <w:bookmarkStart w:id="812" w:name="_Toc54337533"/>
      <w:bookmarkStart w:id="813" w:name="_Toc54185063"/>
      <w:bookmarkStart w:id="814" w:name="_Toc54266708"/>
      <w:bookmarkStart w:id="815" w:name="_Toc54267030"/>
      <w:bookmarkStart w:id="816" w:name="_Toc54337534"/>
      <w:bookmarkStart w:id="817" w:name="_Toc54185064"/>
      <w:bookmarkStart w:id="818" w:name="_Toc54266709"/>
      <w:bookmarkStart w:id="819" w:name="_Toc54267031"/>
      <w:bookmarkStart w:id="820" w:name="_Toc54337535"/>
      <w:bookmarkStart w:id="821" w:name="_Toc54185065"/>
      <w:bookmarkStart w:id="822" w:name="_Toc54266710"/>
      <w:bookmarkStart w:id="823" w:name="_Toc54267032"/>
      <w:bookmarkStart w:id="824" w:name="_Toc54337536"/>
      <w:bookmarkStart w:id="825" w:name="_Toc54185066"/>
      <w:bookmarkStart w:id="826" w:name="_Toc54266711"/>
      <w:bookmarkStart w:id="827" w:name="_Toc54267033"/>
      <w:bookmarkStart w:id="828" w:name="_Toc54337537"/>
      <w:bookmarkStart w:id="829" w:name="_Toc54185067"/>
      <w:bookmarkStart w:id="830" w:name="_Toc54266712"/>
      <w:bookmarkStart w:id="831" w:name="_Toc54267034"/>
      <w:bookmarkStart w:id="832" w:name="_Toc54337538"/>
      <w:bookmarkStart w:id="833" w:name="_Toc54185068"/>
      <w:bookmarkStart w:id="834" w:name="_Toc54266713"/>
      <w:bookmarkStart w:id="835" w:name="_Toc54267035"/>
      <w:bookmarkStart w:id="836" w:name="_Toc54337539"/>
      <w:bookmarkStart w:id="837" w:name="_Toc54185069"/>
      <w:bookmarkStart w:id="838" w:name="_Toc54266714"/>
      <w:bookmarkStart w:id="839" w:name="_Toc54267036"/>
      <w:bookmarkStart w:id="840" w:name="_Toc54337540"/>
      <w:bookmarkStart w:id="841" w:name="_Toc54185070"/>
      <w:bookmarkStart w:id="842" w:name="_Toc54266715"/>
      <w:bookmarkStart w:id="843" w:name="_Toc54267037"/>
      <w:bookmarkStart w:id="844" w:name="_Toc54337541"/>
      <w:bookmarkStart w:id="845" w:name="_Toc54185071"/>
      <w:bookmarkStart w:id="846" w:name="_Toc54266716"/>
      <w:bookmarkStart w:id="847" w:name="_Toc54267038"/>
      <w:bookmarkStart w:id="848" w:name="_Toc54337542"/>
      <w:bookmarkStart w:id="849" w:name="_Toc54185072"/>
      <w:bookmarkStart w:id="850" w:name="_Toc54266717"/>
      <w:bookmarkStart w:id="851" w:name="_Toc54267039"/>
      <w:bookmarkStart w:id="852" w:name="_Toc54337543"/>
      <w:bookmarkStart w:id="853" w:name="_Toc54185073"/>
      <w:bookmarkStart w:id="854" w:name="_Toc54266718"/>
      <w:bookmarkStart w:id="855" w:name="_Toc54267040"/>
      <w:bookmarkStart w:id="856" w:name="_Toc54337544"/>
      <w:bookmarkStart w:id="857" w:name="_Toc54185074"/>
      <w:bookmarkStart w:id="858" w:name="_Toc54266719"/>
      <w:bookmarkStart w:id="859" w:name="_Toc54267041"/>
      <w:bookmarkStart w:id="860" w:name="_Toc54337545"/>
      <w:bookmarkStart w:id="861" w:name="_Toc54185075"/>
      <w:bookmarkStart w:id="862" w:name="_Toc54266720"/>
      <w:bookmarkStart w:id="863" w:name="_Toc54267042"/>
      <w:bookmarkStart w:id="864" w:name="_Toc54337546"/>
      <w:bookmarkStart w:id="865" w:name="_Toc54185076"/>
      <w:bookmarkStart w:id="866" w:name="_Toc54266721"/>
      <w:bookmarkStart w:id="867" w:name="_Toc54267043"/>
      <w:bookmarkStart w:id="868" w:name="_Toc54337547"/>
      <w:bookmarkStart w:id="869" w:name="_Toc54185077"/>
      <w:bookmarkStart w:id="870" w:name="_Toc54266722"/>
      <w:bookmarkStart w:id="871" w:name="_Toc54267044"/>
      <w:bookmarkStart w:id="872" w:name="_Toc54337548"/>
      <w:bookmarkStart w:id="873" w:name="_Toc54185078"/>
      <w:bookmarkStart w:id="874" w:name="_Toc54266723"/>
      <w:bookmarkStart w:id="875" w:name="_Toc54267045"/>
      <w:bookmarkStart w:id="876" w:name="_Toc54337549"/>
      <w:bookmarkStart w:id="877" w:name="_Toc54185079"/>
      <w:bookmarkStart w:id="878" w:name="_Toc54266724"/>
      <w:bookmarkStart w:id="879" w:name="_Toc54267046"/>
      <w:bookmarkStart w:id="880" w:name="_Toc54337550"/>
      <w:bookmarkStart w:id="881" w:name="_Toc54185080"/>
      <w:bookmarkStart w:id="882" w:name="_Toc54266725"/>
      <w:bookmarkStart w:id="883" w:name="_Toc54267047"/>
      <w:bookmarkStart w:id="884" w:name="_Toc54337551"/>
      <w:bookmarkStart w:id="885" w:name="_Toc54185081"/>
      <w:bookmarkStart w:id="886" w:name="_Toc54266726"/>
      <w:bookmarkStart w:id="887" w:name="_Toc54267048"/>
      <w:bookmarkStart w:id="888" w:name="_Toc54337552"/>
      <w:bookmarkStart w:id="889" w:name="_Toc54185082"/>
      <w:bookmarkStart w:id="890" w:name="_Toc54266727"/>
      <w:bookmarkStart w:id="891" w:name="_Toc54267049"/>
      <w:bookmarkStart w:id="892" w:name="_Toc54337553"/>
      <w:bookmarkStart w:id="893" w:name="_Toc54185083"/>
      <w:bookmarkStart w:id="894" w:name="_Toc54266728"/>
      <w:bookmarkStart w:id="895" w:name="_Toc54267050"/>
      <w:bookmarkStart w:id="896" w:name="_Toc54337554"/>
      <w:bookmarkStart w:id="897" w:name="_Toc54185084"/>
      <w:bookmarkStart w:id="898" w:name="_Toc54266729"/>
      <w:bookmarkStart w:id="899" w:name="_Toc54267051"/>
      <w:bookmarkStart w:id="900" w:name="_Toc54337555"/>
      <w:bookmarkStart w:id="901" w:name="_Toc54185085"/>
      <w:bookmarkStart w:id="902" w:name="_Toc54266730"/>
      <w:bookmarkStart w:id="903" w:name="_Toc54267052"/>
      <w:bookmarkStart w:id="904" w:name="_Toc54337556"/>
      <w:bookmarkStart w:id="905" w:name="_Toc54185086"/>
      <w:bookmarkStart w:id="906" w:name="_Toc54266731"/>
      <w:bookmarkStart w:id="907" w:name="_Toc54267053"/>
      <w:bookmarkStart w:id="908" w:name="_Toc54337557"/>
      <w:bookmarkStart w:id="909" w:name="_Toc54185087"/>
      <w:bookmarkStart w:id="910" w:name="_Toc54266732"/>
      <w:bookmarkStart w:id="911" w:name="_Toc54267054"/>
      <w:bookmarkStart w:id="912" w:name="_Toc54337558"/>
      <w:bookmarkStart w:id="913" w:name="_Toc54185088"/>
      <w:bookmarkStart w:id="914" w:name="_Toc54266733"/>
      <w:bookmarkStart w:id="915" w:name="_Toc54267055"/>
      <w:bookmarkStart w:id="916" w:name="_Toc54337559"/>
      <w:bookmarkStart w:id="917" w:name="_Toc54185089"/>
      <w:bookmarkStart w:id="918" w:name="_Toc54266734"/>
      <w:bookmarkStart w:id="919" w:name="_Toc54267056"/>
      <w:bookmarkStart w:id="920" w:name="_Toc54337560"/>
      <w:bookmarkStart w:id="921" w:name="_Toc54185090"/>
      <w:bookmarkStart w:id="922" w:name="_Toc54266735"/>
      <w:bookmarkStart w:id="923" w:name="_Toc54267057"/>
      <w:bookmarkStart w:id="924" w:name="_Toc54337561"/>
      <w:bookmarkStart w:id="925" w:name="_Toc54185091"/>
      <w:bookmarkStart w:id="926" w:name="_Toc54266736"/>
      <w:bookmarkStart w:id="927" w:name="_Toc54267058"/>
      <w:bookmarkStart w:id="928" w:name="_Toc54337562"/>
      <w:bookmarkStart w:id="929" w:name="_Toc54185092"/>
      <w:bookmarkStart w:id="930" w:name="_Toc54266737"/>
      <w:bookmarkStart w:id="931" w:name="_Toc54267059"/>
      <w:bookmarkStart w:id="932" w:name="_Toc54337563"/>
      <w:bookmarkStart w:id="933" w:name="_Toc54185093"/>
      <w:bookmarkStart w:id="934" w:name="_Toc54266738"/>
      <w:bookmarkStart w:id="935" w:name="_Toc54267060"/>
      <w:bookmarkStart w:id="936" w:name="_Toc54337564"/>
      <w:bookmarkStart w:id="937" w:name="_Toc54185094"/>
      <w:bookmarkStart w:id="938" w:name="_Toc54266739"/>
      <w:bookmarkStart w:id="939" w:name="_Toc54267061"/>
      <w:bookmarkStart w:id="940" w:name="_Toc54337565"/>
      <w:bookmarkStart w:id="941" w:name="_Toc54185095"/>
      <w:bookmarkStart w:id="942" w:name="_Toc54266740"/>
      <w:bookmarkStart w:id="943" w:name="_Toc54267062"/>
      <w:bookmarkStart w:id="944" w:name="_Toc54337566"/>
      <w:bookmarkStart w:id="945" w:name="_Toc54185096"/>
      <w:bookmarkStart w:id="946" w:name="_Toc54266741"/>
      <w:bookmarkStart w:id="947" w:name="_Toc54267063"/>
      <w:bookmarkStart w:id="948" w:name="_Toc54337567"/>
      <w:bookmarkStart w:id="949" w:name="_Toc54185097"/>
      <w:bookmarkStart w:id="950" w:name="_Toc54266742"/>
      <w:bookmarkStart w:id="951" w:name="_Toc54267064"/>
      <w:bookmarkStart w:id="952" w:name="_Toc54337568"/>
      <w:bookmarkStart w:id="953" w:name="_Toc6578499"/>
      <w:bookmarkStart w:id="954" w:name="_Toc6911708"/>
      <w:bookmarkStart w:id="955" w:name="_Toc6578500"/>
      <w:bookmarkStart w:id="956" w:name="_Toc6911709"/>
      <w:bookmarkStart w:id="957" w:name="_Toc6578501"/>
      <w:bookmarkStart w:id="958" w:name="_Toc6911710"/>
      <w:bookmarkStart w:id="959" w:name="_Toc6578502"/>
      <w:bookmarkStart w:id="960" w:name="_Toc6911711"/>
      <w:bookmarkStart w:id="961" w:name="_Toc6578503"/>
      <w:bookmarkStart w:id="962" w:name="_Toc6911712"/>
      <w:bookmarkStart w:id="963" w:name="_Toc6578504"/>
      <w:bookmarkStart w:id="964" w:name="_Toc6911713"/>
      <w:bookmarkStart w:id="965" w:name="_Toc6578505"/>
      <w:bookmarkStart w:id="966" w:name="_Toc6911714"/>
      <w:bookmarkStart w:id="967" w:name="_Toc6578506"/>
      <w:bookmarkStart w:id="968" w:name="_Toc6911715"/>
      <w:bookmarkStart w:id="969" w:name="_Toc6578507"/>
      <w:bookmarkStart w:id="970" w:name="_Toc6911716"/>
      <w:bookmarkStart w:id="971" w:name="_Toc6578508"/>
      <w:bookmarkStart w:id="972" w:name="_Toc6911717"/>
      <w:bookmarkStart w:id="973" w:name="_Toc6578509"/>
      <w:bookmarkStart w:id="974" w:name="_Toc6911718"/>
      <w:bookmarkStart w:id="975" w:name="_Toc6578510"/>
      <w:bookmarkStart w:id="976" w:name="_Toc6911719"/>
      <w:bookmarkStart w:id="977" w:name="_Toc6578511"/>
      <w:bookmarkStart w:id="978" w:name="_Toc6911720"/>
      <w:bookmarkStart w:id="979" w:name="_Toc6578512"/>
      <w:bookmarkStart w:id="980" w:name="_Toc6911721"/>
      <w:bookmarkStart w:id="981" w:name="_Toc6578513"/>
      <w:bookmarkStart w:id="982" w:name="_Toc6911722"/>
      <w:bookmarkStart w:id="983" w:name="_Toc6578514"/>
      <w:bookmarkStart w:id="984" w:name="_Toc6911723"/>
      <w:bookmarkStart w:id="985" w:name="_Toc6578515"/>
      <w:bookmarkStart w:id="986" w:name="_Toc6911724"/>
      <w:bookmarkStart w:id="987" w:name="_Toc6578516"/>
      <w:bookmarkStart w:id="988" w:name="_Toc6911725"/>
      <w:bookmarkStart w:id="989" w:name="_Toc6578517"/>
      <w:bookmarkStart w:id="990" w:name="_Toc6911726"/>
      <w:bookmarkStart w:id="991" w:name="_Toc6578518"/>
      <w:bookmarkStart w:id="992" w:name="_Toc6911727"/>
      <w:bookmarkStart w:id="993" w:name="_Toc6578519"/>
      <w:bookmarkStart w:id="994" w:name="_Toc6911728"/>
      <w:bookmarkStart w:id="995" w:name="_Toc6578520"/>
      <w:bookmarkStart w:id="996" w:name="_Toc6911729"/>
      <w:bookmarkStart w:id="997" w:name="_Toc6578521"/>
      <w:bookmarkStart w:id="998" w:name="_Toc6911730"/>
      <w:bookmarkStart w:id="999" w:name="_Toc6578522"/>
      <w:bookmarkStart w:id="1000" w:name="_Toc6911731"/>
      <w:bookmarkStart w:id="1001" w:name="_Toc6578523"/>
      <w:bookmarkStart w:id="1002" w:name="_Toc6911732"/>
      <w:bookmarkStart w:id="1003" w:name="_Toc6578524"/>
      <w:bookmarkStart w:id="1004" w:name="_Toc6911733"/>
      <w:bookmarkStart w:id="1005" w:name="_Toc6578525"/>
      <w:bookmarkStart w:id="1006" w:name="_Toc6911734"/>
      <w:bookmarkStart w:id="1007" w:name="_Toc6578526"/>
      <w:bookmarkStart w:id="1008" w:name="_Toc6911735"/>
      <w:bookmarkStart w:id="1009" w:name="_Toc6578527"/>
      <w:bookmarkStart w:id="1010" w:name="_Toc6911736"/>
      <w:bookmarkStart w:id="1011" w:name="_Toc6578583"/>
      <w:bookmarkStart w:id="1012" w:name="_Toc6911792"/>
      <w:bookmarkStart w:id="1013" w:name="_Toc6578584"/>
      <w:bookmarkStart w:id="1014" w:name="_Toc6911793"/>
      <w:bookmarkStart w:id="1015" w:name="_Toc6578585"/>
      <w:bookmarkStart w:id="1016" w:name="_Toc6911794"/>
      <w:bookmarkStart w:id="1017" w:name="_Toc6578586"/>
      <w:bookmarkStart w:id="1018" w:name="_Toc6911795"/>
      <w:bookmarkStart w:id="1019" w:name="_Toc6578587"/>
      <w:bookmarkStart w:id="1020" w:name="_Toc6911796"/>
      <w:bookmarkStart w:id="1021" w:name="_Toc6578588"/>
      <w:bookmarkStart w:id="1022" w:name="_Toc6911797"/>
      <w:bookmarkStart w:id="1023" w:name="_Toc6578589"/>
      <w:bookmarkStart w:id="1024" w:name="_Toc6911798"/>
      <w:bookmarkStart w:id="1025" w:name="_Toc6578590"/>
      <w:bookmarkStart w:id="1026" w:name="_Toc6911799"/>
      <w:bookmarkStart w:id="1027" w:name="_Toc6578591"/>
      <w:bookmarkStart w:id="1028" w:name="_Toc6911800"/>
      <w:bookmarkStart w:id="1029" w:name="_Toc6578592"/>
      <w:bookmarkStart w:id="1030" w:name="_Toc6911801"/>
      <w:bookmarkStart w:id="1031" w:name="_Toc6578593"/>
      <w:bookmarkStart w:id="1032" w:name="_Toc6911802"/>
      <w:bookmarkStart w:id="1033" w:name="_Toc6578594"/>
      <w:bookmarkStart w:id="1034" w:name="_Toc6911803"/>
      <w:bookmarkStart w:id="1035" w:name="_Toc6578595"/>
      <w:bookmarkStart w:id="1036" w:name="_Toc6911804"/>
      <w:bookmarkStart w:id="1037" w:name="_Toc6578596"/>
      <w:bookmarkStart w:id="1038" w:name="_Toc6911805"/>
      <w:bookmarkStart w:id="1039" w:name="_Toc6578597"/>
      <w:bookmarkStart w:id="1040" w:name="_Toc6911806"/>
      <w:bookmarkStart w:id="1041" w:name="_Toc6578598"/>
      <w:bookmarkStart w:id="1042" w:name="_Toc6911807"/>
      <w:bookmarkStart w:id="1043" w:name="_Toc6578599"/>
      <w:bookmarkStart w:id="1044" w:name="_Toc6911808"/>
      <w:bookmarkStart w:id="1045" w:name="_Toc6578600"/>
      <w:bookmarkStart w:id="1046" w:name="_Toc6911809"/>
      <w:bookmarkStart w:id="1047" w:name="_Toc6578601"/>
      <w:bookmarkStart w:id="1048" w:name="_Toc6911810"/>
      <w:bookmarkStart w:id="1049" w:name="_Toc6578602"/>
      <w:bookmarkStart w:id="1050" w:name="_Toc6911811"/>
      <w:bookmarkStart w:id="1051" w:name="_Toc6578603"/>
      <w:bookmarkStart w:id="1052" w:name="_Toc6911812"/>
      <w:bookmarkStart w:id="1053" w:name="_Toc6578604"/>
      <w:bookmarkStart w:id="1054" w:name="_Toc6911813"/>
      <w:bookmarkStart w:id="1055" w:name="_Toc6578605"/>
      <w:bookmarkStart w:id="1056" w:name="_Toc6911814"/>
      <w:bookmarkStart w:id="1057" w:name="_Toc6578606"/>
      <w:bookmarkStart w:id="1058" w:name="_Toc6911815"/>
      <w:bookmarkStart w:id="1059" w:name="_Toc6578607"/>
      <w:bookmarkStart w:id="1060" w:name="_Toc6911816"/>
      <w:bookmarkStart w:id="1061" w:name="_Toc6578608"/>
      <w:bookmarkStart w:id="1062" w:name="_Toc6911817"/>
      <w:bookmarkStart w:id="1063" w:name="_Toc6578609"/>
      <w:bookmarkStart w:id="1064" w:name="_Toc6911818"/>
      <w:bookmarkStart w:id="1065" w:name="_Toc6578610"/>
      <w:bookmarkStart w:id="1066" w:name="_Toc6911819"/>
      <w:bookmarkStart w:id="1067" w:name="_Toc6578611"/>
      <w:bookmarkStart w:id="1068" w:name="_Toc6911820"/>
      <w:bookmarkStart w:id="1069" w:name="_Toc6578612"/>
      <w:bookmarkStart w:id="1070" w:name="_Toc6911821"/>
      <w:bookmarkStart w:id="1071" w:name="_Toc6578613"/>
      <w:bookmarkStart w:id="1072" w:name="_Toc6911822"/>
      <w:bookmarkStart w:id="1073" w:name="_Toc6578614"/>
      <w:bookmarkStart w:id="1074" w:name="_Toc6911823"/>
      <w:bookmarkStart w:id="1075" w:name="_Toc6578615"/>
      <w:bookmarkStart w:id="1076" w:name="_Toc6911824"/>
      <w:bookmarkStart w:id="1077" w:name="_Toc6578616"/>
      <w:bookmarkStart w:id="1078" w:name="_Toc6911825"/>
      <w:bookmarkStart w:id="1079" w:name="_Toc6578617"/>
      <w:bookmarkStart w:id="1080" w:name="_Toc6911826"/>
      <w:bookmarkStart w:id="1081" w:name="_Toc6578618"/>
      <w:bookmarkStart w:id="1082" w:name="_Toc6911827"/>
      <w:bookmarkStart w:id="1083" w:name="_Toc6578619"/>
      <w:bookmarkStart w:id="1084" w:name="_Toc6911828"/>
      <w:bookmarkStart w:id="1085" w:name="_Toc6578620"/>
      <w:bookmarkStart w:id="1086" w:name="_Toc6911829"/>
      <w:bookmarkStart w:id="1087" w:name="_Toc6578621"/>
      <w:bookmarkStart w:id="1088" w:name="_Toc6911830"/>
      <w:bookmarkStart w:id="1089" w:name="_Toc6578622"/>
      <w:bookmarkStart w:id="1090" w:name="_Toc6911831"/>
      <w:bookmarkStart w:id="1091" w:name="_Toc6578623"/>
      <w:bookmarkStart w:id="1092" w:name="_Toc6911832"/>
      <w:bookmarkStart w:id="1093" w:name="_Toc6578624"/>
      <w:bookmarkStart w:id="1094" w:name="_Toc6911833"/>
      <w:bookmarkStart w:id="1095" w:name="_Toc6578625"/>
      <w:bookmarkStart w:id="1096" w:name="_Toc6911834"/>
      <w:bookmarkStart w:id="1097" w:name="_Toc6578626"/>
      <w:bookmarkStart w:id="1098" w:name="_Toc6911835"/>
      <w:bookmarkStart w:id="1099" w:name="_Toc6578627"/>
      <w:bookmarkStart w:id="1100" w:name="_Toc6911836"/>
      <w:bookmarkStart w:id="1101" w:name="_Toc6578628"/>
      <w:bookmarkStart w:id="1102" w:name="_Toc6911837"/>
      <w:bookmarkStart w:id="1103" w:name="_Toc6578629"/>
      <w:bookmarkStart w:id="1104" w:name="_Toc6911838"/>
      <w:bookmarkStart w:id="1105" w:name="_Toc6578630"/>
      <w:bookmarkStart w:id="1106" w:name="_Toc6911839"/>
      <w:bookmarkStart w:id="1107" w:name="_Toc6578631"/>
      <w:bookmarkStart w:id="1108" w:name="_Toc6911840"/>
      <w:bookmarkStart w:id="1109" w:name="_Toc6578632"/>
      <w:bookmarkStart w:id="1110" w:name="_Toc6911841"/>
      <w:bookmarkStart w:id="1111" w:name="_Toc54185098"/>
      <w:bookmarkStart w:id="1112" w:name="_Toc54266743"/>
      <w:bookmarkStart w:id="1113" w:name="_Toc54267065"/>
      <w:bookmarkStart w:id="1114" w:name="_Toc54337569"/>
      <w:bookmarkStart w:id="1115" w:name="_Toc54185099"/>
      <w:bookmarkStart w:id="1116" w:name="_Toc54266744"/>
      <w:bookmarkStart w:id="1117" w:name="_Toc54267066"/>
      <w:bookmarkStart w:id="1118" w:name="_Toc54337570"/>
      <w:bookmarkStart w:id="1119" w:name="_Toc54185100"/>
      <w:bookmarkStart w:id="1120" w:name="_Toc54266745"/>
      <w:bookmarkStart w:id="1121" w:name="_Toc54267067"/>
      <w:bookmarkStart w:id="1122" w:name="_Toc54337571"/>
      <w:bookmarkStart w:id="1123" w:name="_Toc54185101"/>
      <w:bookmarkStart w:id="1124" w:name="_Toc54266746"/>
      <w:bookmarkStart w:id="1125" w:name="_Toc54267068"/>
      <w:bookmarkStart w:id="1126" w:name="_Toc54337572"/>
      <w:bookmarkStart w:id="1127" w:name="_Toc54185102"/>
      <w:bookmarkStart w:id="1128" w:name="_Toc54266747"/>
      <w:bookmarkStart w:id="1129" w:name="_Toc54267069"/>
      <w:bookmarkStart w:id="1130" w:name="_Toc54337573"/>
      <w:bookmarkStart w:id="1131" w:name="_Toc54185103"/>
      <w:bookmarkStart w:id="1132" w:name="_Toc54266748"/>
      <w:bookmarkStart w:id="1133" w:name="_Toc54267070"/>
      <w:bookmarkStart w:id="1134" w:name="_Toc54337574"/>
      <w:bookmarkStart w:id="1135" w:name="_Toc54185104"/>
      <w:bookmarkStart w:id="1136" w:name="_Toc54266749"/>
      <w:bookmarkStart w:id="1137" w:name="_Toc54267071"/>
      <w:bookmarkStart w:id="1138" w:name="_Toc54337575"/>
      <w:bookmarkStart w:id="1139" w:name="_Toc54185105"/>
      <w:bookmarkStart w:id="1140" w:name="_Toc54266750"/>
      <w:bookmarkStart w:id="1141" w:name="_Toc54267072"/>
      <w:bookmarkStart w:id="1142" w:name="_Toc54337576"/>
      <w:bookmarkStart w:id="1143" w:name="_Toc54185106"/>
      <w:bookmarkStart w:id="1144" w:name="_Toc54266751"/>
      <w:bookmarkStart w:id="1145" w:name="_Toc54267073"/>
      <w:bookmarkStart w:id="1146" w:name="_Toc54337577"/>
      <w:bookmarkStart w:id="1147" w:name="_Toc54185107"/>
      <w:bookmarkStart w:id="1148" w:name="_Toc54266752"/>
      <w:bookmarkStart w:id="1149" w:name="_Toc54267074"/>
      <w:bookmarkStart w:id="1150" w:name="_Toc54337578"/>
      <w:bookmarkStart w:id="1151" w:name="_Toc54185108"/>
      <w:bookmarkStart w:id="1152" w:name="_Toc54266753"/>
      <w:bookmarkStart w:id="1153" w:name="_Toc54267075"/>
      <w:bookmarkStart w:id="1154" w:name="_Toc54337579"/>
      <w:bookmarkStart w:id="1155" w:name="_Toc54185109"/>
      <w:bookmarkStart w:id="1156" w:name="_Toc54266754"/>
      <w:bookmarkStart w:id="1157" w:name="_Toc54267076"/>
      <w:bookmarkStart w:id="1158" w:name="_Toc54337580"/>
      <w:bookmarkStart w:id="1159" w:name="_Toc54185110"/>
      <w:bookmarkStart w:id="1160" w:name="_Toc54266755"/>
      <w:bookmarkStart w:id="1161" w:name="_Toc54267077"/>
      <w:bookmarkStart w:id="1162" w:name="_Toc54337581"/>
      <w:bookmarkStart w:id="1163" w:name="_Toc54185111"/>
      <w:bookmarkStart w:id="1164" w:name="_Toc54266756"/>
      <w:bookmarkStart w:id="1165" w:name="_Toc54267078"/>
      <w:bookmarkStart w:id="1166" w:name="_Toc54337582"/>
      <w:bookmarkStart w:id="1167" w:name="_Toc54185112"/>
      <w:bookmarkStart w:id="1168" w:name="_Toc54266757"/>
      <w:bookmarkStart w:id="1169" w:name="_Toc54267079"/>
      <w:bookmarkStart w:id="1170" w:name="_Toc54337583"/>
      <w:bookmarkStart w:id="1171" w:name="_Toc54185113"/>
      <w:bookmarkStart w:id="1172" w:name="_Toc54266758"/>
      <w:bookmarkStart w:id="1173" w:name="_Toc54267080"/>
      <w:bookmarkStart w:id="1174" w:name="_Toc54337584"/>
      <w:bookmarkStart w:id="1175" w:name="_Toc54185114"/>
      <w:bookmarkStart w:id="1176" w:name="_Toc54266759"/>
      <w:bookmarkStart w:id="1177" w:name="_Toc54267081"/>
      <w:bookmarkStart w:id="1178" w:name="_Toc54337585"/>
      <w:bookmarkStart w:id="1179" w:name="_Toc54185115"/>
      <w:bookmarkStart w:id="1180" w:name="_Toc54266760"/>
      <w:bookmarkStart w:id="1181" w:name="_Toc54267082"/>
      <w:bookmarkStart w:id="1182" w:name="_Toc54337586"/>
      <w:bookmarkStart w:id="1183" w:name="_Toc54185116"/>
      <w:bookmarkStart w:id="1184" w:name="_Toc54266761"/>
      <w:bookmarkStart w:id="1185" w:name="_Toc54267083"/>
      <w:bookmarkStart w:id="1186" w:name="_Toc54337587"/>
      <w:bookmarkStart w:id="1187" w:name="_Toc54185117"/>
      <w:bookmarkStart w:id="1188" w:name="_Toc54266762"/>
      <w:bookmarkStart w:id="1189" w:name="_Toc54267084"/>
      <w:bookmarkStart w:id="1190" w:name="_Toc54337588"/>
      <w:bookmarkStart w:id="1191" w:name="_Toc54185118"/>
      <w:bookmarkStart w:id="1192" w:name="_Toc54266763"/>
      <w:bookmarkStart w:id="1193" w:name="_Toc54267085"/>
      <w:bookmarkStart w:id="1194" w:name="_Toc54337589"/>
      <w:bookmarkStart w:id="1195" w:name="_Toc54185119"/>
      <w:bookmarkStart w:id="1196" w:name="_Toc54266764"/>
      <w:bookmarkStart w:id="1197" w:name="_Toc54267086"/>
      <w:bookmarkStart w:id="1198" w:name="_Toc54337590"/>
      <w:bookmarkStart w:id="1199" w:name="_Toc54185120"/>
      <w:bookmarkStart w:id="1200" w:name="_Toc54266765"/>
      <w:bookmarkStart w:id="1201" w:name="_Toc54267087"/>
      <w:bookmarkStart w:id="1202" w:name="_Toc54337591"/>
      <w:bookmarkStart w:id="1203" w:name="_Toc54185121"/>
      <w:bookmarkStart w:id="1204" w:name="_Toc54266766"/>
      <w:bookmarkStart w:id="1205" w:name="_Toc54267088"/>
      <w:bookmarkStart w:id="1206" w:name="_Toc54337592"/>
      <w:bookmarkStart w:id="1207" w:name="_Toc54185122"/>
      <w:bookmarkStart w:id="1208" w:name="_Toc54266767"/>
      <w:bookmarkStart w:id="1209" w:name="_Toc54267089"/>
      <w:bookmarkStart w:id="1210" w:name="_Toc54337593"/>
      <w:bookmarkStart w:id="1211" w:name="_Toc54185123"/>
      <w:bookmarkStart w:id="1212" w:name="_Toc54266768"/>
      <w:bookmarkStart w:id="1213" w:name="_Toc54267090"/>
      <w:bookmarkStart w:id="1214" w:name="_Toc54337594"/>
      <w:bookmarkStart w:id="1215" w:name="_Toc54185124"/>
      <w:bookmarkStart w:id="1216" w:name="_Toc54266769"/>
      <w:bookmarkStart w:id="1217" w:name="_Toc54267091"/>
      <w:bookmarkStart w:id="1218" w:name="_Toc54337595"/>
      <w:bookmarkStart w:id="1219" w:name="_Toc54185125"/>
      <w:bookmarkStart w:id="1220" w:name="_Toc54266770"/>
      <w:bookmarkStart w:id="1221" w:name="_Toc54267092"/>
      <w:bookmarkStart w:id="1222" w:name="_Toc54337596"/>
      <w:bookmarkStart w:id="1223" w:name="_Toc119686668"/>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r w:rsidRPr="00D92AB4">
        <w:t>Stronger defaulting in Track Runs</w:t>
      </w:r>
      <w:bookmarkEnd w:id="1223"/>
    </w:p>
    <w:p w14:paraId="2A47D4E5" w14:textId="77777777" w:rsidR="00A741D6" w:rsidRPr="00D92AB4" w:rsidRDefault="00A741D6" w:rsidP="00D92AB4">
      <w:pPr>
        <w:pStyle w:val="Heading2"/>
      </w:pPr>
      <w:r w:rsidRPr="00D92AB4">
        <w:t>Discussion</w:t>
      </w:r>
    </w:p>
    <w:p w14:paraId="60CCFFA7" w14:textId="77777777" w:rsidR="009C7DCE" w:rsidRDefault="009C7DCE" w:rsidP="009C7DCE">
      <w:r>
        <w:t>Many file writers operate by parsing the high-level syntax of a given input video bitstream and generating the file format metadata from the information of the bitstream. A backward-compatible approach could be achieved by letting advanced clients</w:t>
      </w:r>
    </w:p>
    <w:p w14:paraId="33788934" w14:textId="77777777" w:rsidR="009C7DCE" w:rsidRDefault="009C7DCE">
      <w:pPr>
        <w:pStyle w:val="ListParagraph"/>
        <w:widowControl/>
        <w:numPr>
          <w:ilvl w:val="0"/>
          <w:numId w:val="10"/>
        </w:numPr>
        <w:autoSpaceDN/>
        <w:spacing w:after="120" w:line="240" w:lineRule="auto"/>
        <w:contextualSpacing w:val="0"/>
        <w:textAlignment w:val="auto"/>
        <w:pPrChange w:id="1224" w:author="DENOUAL Franck" w:date="2022-11-18T18:03:00Z">
          <w:pPr>
            <w:pStyle w:val="ListParagraph"/>
            <w:widowControl/>
            <w:numPr>
              <w:numId w:val="24"/>
            </w:numPr>
            <w:tabs>
              <w:tab w:val="num" w:pos="720"/>
            </w:tabs>
            <w:autoSpaceDN/>
            <w:spacing w:after="120" w:line="240" w:lineRule="auto"/>
            <w:ind w:hanging="360"/>
            <w:contextualSpacing w:val="0"/>
            <w:textAlignment w:val="auto"/>
          </w:pPr>
        </w:pPrChange>
      </w:pPr>
      <w:r>
        <w:t>omit the downloading of MovieFragmentBoxes, and</w:t>
      </w:r>
    </w:p>
    <w:p w14:paraId="32345A12" w14:textId="77777777" w:rsidR="009C7DCE" w:rsidRDefault="009C7DCE">
      <w:pPr>
        <w:pStyle w:val="ListParagraph"/>
        <w:widowControl/>
        <w:numPr>
          <w:ilvl w:val="0"/>
          <w:numId w:val="10"/>
        </w:numPr>
        <w:autoSpaceDN/>
        <w:spacing w:after="120" w:line="240" w:lineRule="auto"/>
        <w:contextualSpacing w:val="0"/>
        <w:textAlignment w:val="auto"/>
        <w:pPrChange w:id="1225" w:author="DENOUAL Franck" w:date="2022-11-18T18:03:00Z">
          <w:pPr>
            <w:pStyle w:val="ListParagraph"/>
            <w:widowControl/>
            <w:numPr>
              <w:numId w:val="24"/>
            </w:numPr>
            <w:tabs>
              <w:tab w:val="num" w:pos="720"/>
            </w:tabs>
            <w:autoSpaceDN/>
            <w:spacing w:after="120" w:line="240" w:lineRule="auto"/>
            <w:ind w:hanging="360"/>
            <w:contextualSpacing w:val="0"/>
            <w:textAlignment w:val="auto"/>
          </w:pPr>
        </w:pPrChange>
      </w:pPr>
      <w:r>
        <w:t>create the MovieFragmentBoxes in the client side by parsing the high-level syntax of the received MediaDataBoxes.</w:t>
      </w:r>
    </w:p>
    <w:p w14:paraId="1D7037A3" w14:textId="77777777" w:rsidR="009C7DCE" w:rsidRDefault="009C7DCE" w:rsidP="009C7DCE">
      <w:r>
        <w:t>At the same time, the transmitted track run data is reduced to 0 bytes, i.e. ultimate compression of MovieFragmentBox metadata is achieved.</w:t>
      </w:r>
    </w:p>
    <w:p w14:paraId="75132C8C" w14:textId="77777777" w:rsidR="009C7DCE" w:rsidRPr="00D92AB4" w:rsidRDefault="009C7DCE" w:rsidP="009C7DCE">
      <w:pPr>
        <w:pStyle w:val="Heading2"/>
      </w:pPr>
      <w:r>
        <w:rPr>
          <w:lang w:val="fi-FI"/>
        </w:rPr>
        <w:t>Overview</w:t>
      </w:r>
    </w:p>
    <w:p w14:paraId="7BA0E9DF" w14:textId="77777777" w:rsidR="009C7DCE" w:rsidRDefault="009C7DCE" w:rsidP="009C7DCE">
      <w:r>
        <w:t>A set of indications is proposed based on which a player can conclude that it is able to process the media data without the MovieFragmentBox. Thus, even though the MovieFragmentBox is available, the player does not need to fetch and process it. Hence, this is a backward compatible approach for avoiding the delivery of MovieFragmentBox.</w:t>
      </w:r>
    </w:p>
    <w:p w14:paraId="67390952" w14:textId="77777777" w:rsidR="009C7DCE" w:rsidRDefault="009C7DCE" w:rsidP="009C7DCE">
      <w:r>
        <w:t>The following indications are proposed:</w:t>
      </w:r>
    </w:p>
    <w:p w14:paraId="12276BA1" w14:textId="6A5DCA11" w:rsidR="009C7DCE" w:rsidRDefault="00713EC3">
      <w:pPr>
        <w:pStyle w:val="ListParagraph"/>
        <w:widowControl/>
        <w:numPr>
          <w:ilvl w:val="0"/>
          <w:numId w:val="9"/>
        </w:numPr>
        <w:autoSpaceDN/>
        <w:spacing w:after="120" w:line="240" w:lineRule="auto"/>
        <w:contextualSpacing w:val="0"/>
        <w:textAlignment w:val="auto"/>
        <w:pPrChange w:id="1226" w:author="DENOUAL Franck" w:date="2022-11-18T18:03:00Z">
          <w:pPr>
            <w:pStyle w:val="ListParagraph"/>
            <w:widowControl/>
            <w:numPr>
              <w:numId w:val="21"/>
            </w:numPr>
            <w:autoSpaceDN/>
            <w:spacing w:after="120" w:line="240" w:lineRule="auto"/>
            <w:ind w:hanging="360"/>
            <w:contextualSpacing w:val="0"/>
            <w:textAlignment w:val="auto"/>
          </w:pPr>
        </w:pPrChange>
      </w:pPr>
      <w:r>
        <w:t>Either of t</w:t>
      </w:r>
      <w:r w:rsidR="009C7DCE">
        <w:t>he following indication</w:t>
      </w:r>
      <w:r w:rsidR="00C4257E">
        <w:t>s</w:t>
      </w:r>
      <w:r w:rsidR="009C7DCE">
        <w:t xml:space="preserve"> is included in the ISOBMFF:</w:t>
      </w:r>
    </w:p>
    <w:p w14:paraId="0D58B4FE" w14:textId="5BFBFB1C" w:rsidR="009C7DCE" w:rsidRDefault="009C7DCE">
      <w:pPr>
        <w:pStyle w:val="ListParagraph"/>
        <w:widowControl/>
        <w:numPr>
          <w:ilvl w:val="1"/>
          <w:numId w:val="9"/>
        </w:numPr>
        <w:autoSpaceDN/>
        <w:spacing w:after="120" w:line="240" w:lineRule="auto"/>
        <w:contextualSpacing w:val="0"/>
        <w:textAlignment w:val="auto"/>
        <w:pPrChange w:id="1227"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 xml:space="preserve">Indicate with a box flag in a data reference box that all MediaDataBoxes that are referenced through the data reference entry are "tigthly packed", i.e. contain samples for a single track </w:t>
      </w:r>
      <w:r>
        <w:lastRenderedPageBreak/>
        <w:t>only in decoding order without unused bytes, sample auxiliary information, metadata, or any other information that does not belong to the sample format.</w:t>
      </w:r>
      <w:r w:rsidR="00C4257E">
        <w:t xml:space="preserve"> See Section </w:t>
      </w:r>
      <w:r w:rsidR="00C4257E">
        <w:fldChar w:fldCharType="begin"/>
      </w:r>
      <w:r w:rsidR="00C4257E">
        <w:instrText xml:space="preserve"> REF _Ref15037979 \r \h </w:instrText>
      </w:r>
      <w:r w:rsidR="00C4257E">
        <w:fldChar w:fldCharType="separate"/>
      </w:r>
      <w:ins w:id="1228" w:author="DENOUAL Franck" w:date="2022-11-18T17:57:00Z">
        <w:r w:rsidR="00E07FB3">
          <w:t>7.4</w:t>
        </w:r>
      </w:ins>
      <w:del w:id="1229" w:author="DENOUAL Franck" w:date="2022-11-18T17:57:00Z">
        <w:r w:rsidR="001E10FB" w:rsidDel="00E07FB3">
          <w:rPr>
            <w:cs/>
          </w:rPr>
          <w:delText>‎</w:delText>
        </w:r>
        <w:r w:rsidR="001E10FB" w:rsidDel="00E07FB3">
          <w:delText>7.4</w:delText>
        </w:r>
      </w:del>
      <w:r w:rsidR="00C4257E">
        <w:fldChar w:fldCharType="end"/>
      </w:r>
      <w:r w:rsidR="00C4257E">
        <w:t>.</w:t>
      </w:r>
    </w:p>
    <w:p w14:paraId="1D047D18" w14:textId="6CDD5529" w:rsidR="00C4257E" w:rsidRDefault="00C4257E">
      <w:pPr>
        <w:pStyle w:val="ListParagraph"/>
        <w:widowControl/>
        <w:numPr>
          <w:ilvl w:val="1"/>
          <w:numId w:val="9"/>
        </w:numPr>
        <w:autoSpaceDN/>
        <w:spacing w:after="120" w:line="240" w:lineRule="auto"/>
        <w:contextualSpacing w:val="0"/>
        <w:textAlignment w:val="auto"/>
        <w:pPrChange w:id="1230"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 xml:space="preserve">Indicate with a box flag of the SegmentIndexBox that the media data box(es) carrying the data for the described segment are "tightly packed". See Section </w:t>
      </w:r>
      <w:r>
        <w:fldChar w:fldCharType="begin"/>
      </w:r>
      <w:r>
        <w:instrText xml:space="preserve"> REF _Ref6492593 \r \h </w:instrText>
      </w:r>
      <w:r>
        <w:fldChar w:fldCharType="separate"/>
      </w:r>
      <w:ins w:id="1231" w:author="DENOUAL Franck" w:date="2022-11-18T17:57:00Z">
        <w:r w:rsidR="00E07FB3">
          <w:t>7.6</w:t>
        </w:r>
      </w:ins>
      <w:del w:id="1232" w:author="DENOUAL Franck" w:date="2022-11-18T17:57:00Z">
        <w:r w:rsidR="001E10FB" w:rsidDel="00E07FB3">
          <w:rPr>
            <w:cs/>
          </w:rPr>
          <w:delText>‎</w:delText>
        </w:r>
        <w:r w:rsidR="001E10FB" w:rsidDel="00E07FB3">
          <w:delText>7.6</w:delText>
        </w:r>
      </w:del>
      <w:r>
        <w:fldChar w:fldCharType="end"/>
      </w:r>
      <w:r>
        <w:t>.</w:t>
      </w:r>
    </w:p>
    <w:p w14:paraId="1F241BEA" w14:textId="77777777" w:rsidR="009C7DCE" w:rsidRDefault="009C7DCE">
      <w:pPr>
        <w:pStyle w:val="ListParagraph"/>
        <w:widowControl/>
        <w:numPr>
          <w:ilvl w:val="0"/>
          <w:numId w:val="9"/>
        </w:numPr>
        <w:autoSpaceDN/>
        <w:spacing w:after="120" w:line="240" w:lineRule="auto"/>
        <w:contextualSpacing w:val="0"/>
        <w:textAlignment w:val="auto"/>
        <w:pPrChange w:id="1233" w:author="DENOUAL Franck" w:date="2022-11-18T18:03:00Z">
          <w:pPr>
            <w:pStyle w:val="ListParagraph"/>
            <w:widowControl/>
            <w:numPr>
              <w:numId w:val="21"/>
            </w:numPr>
            <w:autoSpaceDN/>
            <w:spacing w:after="120" w:line="240" w:lineRule="auto"/>
            <w:ind w:hanging="360"/>
            <w:contextualSpacing w:val="0"/>
            <w:textAlignment w:val="auto"/>
          </w:pPr>
        </w:pPrChange>
      </w:pPr>
      <w:r>
        <w:t>The following indication is included in the NAL unit file format (ISO/IEC 14496-15):</w:t>
      </w:r>
    </w:p>
    <w:p w14:paraId="474F96DB" w14:textId="0218E6A2" w:rsidR="009C7DCE" w:rsidRDefault="009C7DCE">
      <w:pPr>
        <w:pStyle w:val="ListParagraph"/>
        <w:widowControl/>
        <w:numPr>
          <w:ilvl w:val="1"/>
          <w:numId w:val="9"/>
        </w:numPr>
        <w:autoSpaceDN/>
        <w:spacing w:after="120" w:line="240" w:lineRule="auto"/>
        <w:contextualSpacing w:val="0"/>
        <w:textAlignment w:val="auto"/>
        <w:pPrChange w:id="1234"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w:t>
      </w:r>
      <w:r w:rsidR="00C4257E">
        <w:t xml:space="preserve"> See Section </w:t>
      </w:r>
      <w:r w:rsidR="00C4257E">
        <w:fldChar w:fldCharType="begin"/>
      </w:r>
      <w:r w:rsidR="00C4257E">
        <w:instrText xml:space="preserve"> REF _Ref15038217 \r \h </w:instrText>
      </w:r>
      <w:r w:rsidR="00C4257E">
        <w:fldChar w:fldCharType="separate"/>
      </w:r>
      <w:ins w:id="1235" w:author="DENOUAL Franck" w:date="2022-11-18T17:57:00Z">
        <w:r w:rsidR="00E07FB3">
          <w:t>7.5</w:t>
        </w:r>
      </w:ins>
      <w:del w:id="1236" w:author="DENOUAL Franck" w:date="2022-11-18T17:57:00Z">
        <w:r w:rsidR="001E10FB" w:rsidDel="00E07FB3">
          <w:rPr>
            <w:cs/>
          </w:rPr>
          <w:delText>‎</w:delText>
        </w:r>
        <w:r w:rsidR="001E10FB" w:rsidDel="00E07FB3">
          <w:delText>7.5</w:delText>
        </w:r>
      </w:del>
      <w:r w:rsidR="00C4257E">
        <w:fldChar w:fldCharType="end"/>
      </w:r>
      <w:r w:rsidR="00C4257E">
        <w:t>.</w:t>
      </w:r>
    </w:p>
    <w:p w14:paraId="535B27E6" w14:textId="77777777" w:rsidR="009C7DCE" w:rsidRDefault="009C7DCE">
      <w:pPr>
        <w:pStyle w:val="ListParagraph"/>
        <w:widowControl/>
        <w:numPr>
          <w:ilvl w:val="0"/>
          <w:numId w:val="9"/>
        </w:numPr>
        <w:autoSpaceDN/>
        <w:spacing w:after="120" w:line="240" w:lineRule="auto"/>
        <w:contextualSpacing w:val="0"/>
        <w:textAlignment w:val="auto"/>
        <w:pPrChange w:id="1237" w:author="DENOUAL Franck" w:date="2022-11-18T18:03:00Z">
          <w:pPr>
            <w:pStyle w:val="ListParagraph"/>
            <w:widowControl/>
            <w:numPr>
              <w:numId w:val="21"/>
            </w:numPr>
            <w:autoSpaceDN/>
            <w:spacing w:after="120" w:line="240" w:lineRule="auto"/>
            <w:ind w:hanging="360"/>
            <w:contextualSpacing w:val="0"/>
            <w:textAlignment w:val="auto"/>
          </w:pPr>
        </w:pPrChange>
      </w:pPr>
      <w:r>
        <w:t xml:space="preserve">For usage with DASH, either of the following approaches can be used: </w:t>
      </w:r>
    </w:p>
    <w:p w14:paraId="6B168250" w14:textId="131EF14D" w:rsidR="009C7DCE" w:rsidRDefault="009C7DCE">
      <w:pPr>
        <w:pStyle w:val="ListParagraph"/>
        <w:widowControl/>
        <w:numPr>
          <w:ilvl w:val="1"/>
          <w:numId w:val="9"/>
        </w:numPr>
        <w:autoSpaceDN/>
        <w:spacing w:after="120" w:line="240" w:lineRule="auto"/>
        <w:contextualSpacing w:val="0"/>
        <w:textAlignment w:val="auto"/>
        <w:pPrChange w:id="1238"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 xml:space="preserve">Extensions of the SegmentIndexBox indicate the referenced metadata size (mainly MovieFragmentBoxes) </w:t>
      </w:r>
      <w:r w:rsidR="00C4257E">
        <w:t xml:space="preserve">or offset(s) to the media data </w:t>
      </w:r>
      <w:r>
        <w:t>and can be used to conclude the byte ranges of MediaDataBoxes.</w:t>
      </w:r>
      <w:r w:rsidR="00C4257E">
        <w:t xml:space="preserve"> See alternative approaches in Sections </w:t>
      </w:r>
      <w:r w:rsidR="00C4257E">
        <w:fldChar w:fldCharType="begin"/>
      </w:r>
      <w:r w:rsidR="00C4257E">
        <w:instrText xml:space="preserve"> REF _Ref6492593 \r \h </w:instrText>
      </w:r>
      <w:r w:rsidR="00C4257E">
        <w:fldChar w:fldCharType="separate"/>
      </w:r>
      <w:ins w:id="1239" w:author="DENOUAL Franck" w:date="2022-11-18T17:57:00Z">
        <w:r w:rsidR="00E07FB3">
          <w:t>7.6</w:t>
        </w:r>
      </w:ins>
      <w:del w:id="1240" w:author="DENOUAL Franck" w:date="2022-11-18T17:57:00Z">
        <w:r w:rsidR="001E10FB" w:rsidDel="00E07FB3">
          <w:rPr>
            <w:cs/>
          </w:rPr>
          <w:delText>‎</w:delText>
        </w:r>
        <w:r w:rsidR="001E10FB" w:rsidDel="00E07FB3">
          <w:delText>7.6</w:delText>
        </w:r>
      </w:del>
      <w:r w:rsidR="00C4257E">
        <w:fldChar w:fldCharType="end"/>
      </w:r>
      <w:r w:rsidR="00C4257E">
        <w:t xml:space="preserve"> and </w:t>
      </w:r>
      <w:r w:rsidR="00C4257E">
        <w:fldChar w:fldCharType="begin"/>
      </w:r>
      <w:r w:rsidR="00C4257E">
        <w:instrText xml:space="preserve"> REF _Ref15038172 \r \h </w:instrText>
      </w:r>
      <w:r w:rsidR="00C4257E">
        <w:fldChar w:fldCharType="separate"/>
      </w:r>
      <w:ins w:id="1241" w:author="DENOUAL Franck" w:date="2022-11-18T17:57:00Z">
        <w:r w:rsidR="00E07FB3">
          <w:t>7.7</w:t>
        </w:r>
      </w:ins>
      <w:del w:id="1242" w:author="DENOUAL Franck" w:date="2022-11-18T17:57:00Z">
        <w:r w:rsidR="001E10FB" w:rsidDel="00E07FB3">
          <w:rPr>
            <w:cs/>
          </w:rPr>
          <w:delText>‎</w:delText>
        </w:r>
        <w:r w:rsidR="001E10FB" w:rsidDel="00E07FB3">
          <w:delText>7.7</w:delText>
        </w:r>
      </w:del>
      <w:r w:rsidR="00C4257E">
        <w:fldChar w:fldCharType="end"/>
      </w:r>
      <w:r w:rsidR="00C4257E">
        <w:t>.</w:t>
      </w:r>
    </w:p>
    <w:p w14:paraId="59921625" w14:textId="251BCDD2" w:rsidR="009C7DCE" w:rsidRDefault="009C7DCE">
      <w:pPr>
        <w:pStyle w:val="ListParagraph"/>
        <w:widowControl/>
        <w:numPr>
          <w:ilvl w:val="1"/>
          <w:numId w:val="9"/>
        </w:numPr>
        <w:autoSpaceDN/>
        <w:spacing w:after="120" w:line="240" w:lineRule="auto"/>
        <w:contextualSpacing w:val="0"/>
        <w:textAlignment w:val="auto"/>
        <w:pPrChange w:id="1243"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The following indications are included in the DASH MPD: Indicate the byte ranges or URLs for requesting the MediaDataBoxes only with a new MPD attribute.</w:t>
      </w:r>
      <w:r w:rsidR="00C4257E">
        <w:t xml:space="preserve"> See Section </w:t>
      </w:r>
      <w:r w:rsidR="00C4257E">
        <w:fldChar w:fldCharType="begin"/>
      </w:r>
      <w:r w:rsidR="00C4257E">
        <w:instrText xml:space="preserve"> REF _Ref15038191 \r \h </w:instrText>
      </w:r>
      <w:r w:rsidR="00C4257E">
        <w:fldChar w:fldCharType="separate"/>
      </w:r>
      <w:ins w:id="1244" w:author="DENOUAL Franck" w:date="2022-11-18T17:57:00Z">
        <w:r w:rsidR="00E07FB3">
          <w:t>7.8</w:t>
        </w:r>
      </w:ins>
      <w:del w:id="1245" w:author="DENOUAL Franck" w:date="2022-11-18T17:57:00Z">
        <w:r w:rsidR="001E10FB" w:rsidDel="00E07FB3">
          <w:rPr>
            <w:cs/>
          </w:rPr>
          <w:delText>‎</w:delText>
        </w:r>
        <w:r w:rsidR="001E10FB" w:rsidDel="00E07FB3">
          <w:delText>7.8</w:delText>
        </w:r>
      </w:del>
      <w:r w:rsidR="00C4257E">
        <w:fldChar w:fldCharType="end"/>
      </w:r>
      <w:r w:rsidR="00C4257E">
        <w:t>.</w:t>
      </w:r>
    </w:p>
    <w:p w14:paraId="5468769C" w14:textId="77777777" w:rsidR="009C7DCE" w:rsidRDefault="009C7DCE" w:rsidP="009C7DCE">
      <w:r>
        <w:t>A player can operate as follows:</w:t>
      </w:r>
    </w:p>
    <w:p w14:paraId="469B3176" w14:textId="2B1DEA7C" w:rsidR="009C7DCE" w:rsidRDefault="009C7DCE">
      <w:pPr>
        <w:pStyle w:val="ListParagraph"/>
        <w:widowControl/>
        <w:numPr>
          <w:ilvl w:val="0"/>
          <w:numId w:val="9"/>
        </w:numPr>
        <w:autoSpaceDN/>
        <w:spacing w:after="120" w:line="240" w:lineRule="auto"/>
        <w:contextualSpacing w:val="0"/>
        <w:textAlignment w:val="auto"/>
        <w:pPrChange w:id="1246" w:author="DENOUAL Franck" w:date="2022-11-18T18:03:00Z">
          <w:pPr>
            <w:pStyle w:val="ListParagraph"/>
            <w:widowControl/>
            <w:numPr>
              <w:numId w:val="21"/>
            </w:numPr>
            <w:autoSpaceDN/>
            <w:spacing w:after="120" w:line="240" w:lineRule="auto"/>
            <w:ind w:hanging="360"/>
            <w:contextualSpacing w:val="0"/>
            <w:textAlignment w:val="auto"/>
          </w:pPr>
        </w:pPrChange>
      </w:pPr>
      <w:r>
        <w:t xml:space="preserve">Conclude from the flag </w:t>
      </w:r>
      <w:r w:rsidR="00C4257E">
        <w:t>indicating "tightly packed" media data boxes</w:t>
      </w:r>
      <w:r>
        <w:t xml:space="preserve"> that reception of MovieFragmentBoxes is not necessary.</w:t>
      </w:r>
    </w:p>
    <w:p w14:paraId="4AC56032" w14:textId="77777777" w:rsidR="009C7DCE" w:rsidRDefault="009C7DCE">
      <w:pPr>
        <w:pStyle w:val="ListParagraph"/>
        <w:widowControl/>
        <w:numPr>
          <w:ilvl w:val="0"/>
          <w:numId w:val="9"/>
        </w:numPr>
        <w:autoSpaceDN/>
        <w:spacing w:after="120" w:line="240" w:lineRule="auto"/>
        <w:contextualSpacing w:val="0"/>
        <w:textAlignment w:val="auto"/>
        <w:pPrChange w:id="1247" w:author="DENOUAL Franck" w:date="2022-11-18T18:03:00Z">
          <w:pPr>
            <w:pStyle w:val="ListParagraph"/>
            <w:widowControl/>
            <w:numPr>
              <w:numId w:val="21"/>
            </w:numPr>
            <w:autoSpaceDN/>
            <w:spacing w:after="120" w:line="240" w:lineRule="auto"/>
            <w:ind w:hanging="360"/>
            <w:contextualSpacing w:val="0"/>
            <w:textAlignment w:val="auto"/>
          </w:pPr>
        </w:pPrChange>
      </w:pPr>
      <w:r>
        <w:t>Use the indicated byte ranges or URLs for requesting MediaDataBoxes only.</w:t>
      </w:r>
    </w:p>
    <w:p w14:paraId="11084053" w14:textId="77777777" w:rsidR="009C7DCE" w:rsidRDefault="009C7DCE">
      <w:pPr>
        <w:pStyle w:val="ListParagraph"/>
        <w:widowControl/>
        <w:numPr>
          <w:ilvl w:val="0"/>
          <w:numId w:val="9"/>
        </w:numPr>
        <w:autoSpaceDN/>
        <w:spacing w:after="120" w:line="240" w:lineRule="auto"/>
        <w:contextualSpacing w:val="0"/>
        <w:textAlignment w:val="auto"/>
        <w:pPrChange w:id="1248" w:author="DENOUAL Franck" w:date="2022-11-18T18:03:00Z">
          <w:pPr>
            <w:pStyle w:val="ListParagraph"/>
            <w:widowControl/>
            <w:numPr>
              <w:numId w:val="21"/>
            </w:numPr>
            <w:autoSpaceDN/>
            <w:spacing w:after="120" w:line="240" w:lineRule="auto"/>
            <w:ind w:hanging="360"/>
            <w:contextualSpacing w:val="0"/>
            <w:textAlignment w:val="auto"/>
          </w:pPr>
        </w:pPrChange>
      </w:pPr>
      <w:r>
        <w:t>Generate the MovieFragmentBoxes based on parsing the high-level syntax of the bitstream in the received MediaDataBoxes or directly decodes and plays the bitstream without deriving the file format metadata. In this operation, the information of the TrackRunBox is concluded based on the received MediaDataBox for a movie fragment as follows:</w:t>
      </w:r>
    </w:p>
    <w:p w14:paraId="049861AF" w14:textId="77777777" w:rsidR="009C7DCE" w:rsidRDefault="009C7DCE">
      <w:pPr>
        <w:pStyle w:val="ListParagraph"/>
        <w:widowControl/>
        <w:numPr>
          <w:ilvl w:val="1"/>
          <w:numId w:val="9"/>
        </w:numPr>
        <w:autoSpaceDN/>
        <w:spacing w:after="120" w:line="240" w:lineRule="auto"/>
        <w:contextualSpacing w:val="0"/>
        <w:textAlignment w:val="auto"/>
        <w:pPrChange w:id="1249"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By carrying out the access unit boundary determination as specified in AVC or HEVC, the sample sizes and the sample count can be derived.</w:t>
      </w:r>
    </w:p>
    <w:p w14:paraId="64E82C85" w14:textId="77777777" w:rsidR="009C7DCE" w:rsidRDefault="009C7DCE">
      <w:pPr>
        <w:pStyle w:val="ListParagraph"/>
        <w:widowControl/>
        <w:numPr>
          <w:ilvl w:val="1"/>
          <w:numId w:val="9"/>
        </w:numPr>
        <w:autoSpaceDN/>
        <w:spacing w:after="120" w:line="240" w:lineRule="auto"/>
        <w:contextualSpacing w:val="0"/>
        <w:textAlignment w:val="auto"/>
        <w:pPrChange w:id="1250"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Picture composition timing may be provided in the bitstream (picture timing SEI message) or it is concluded that composition times are proportional to picture order count. Values of sample_duration are derived accordingly.</w:t>
      </w:r>
    </w:p>
    <w:p w14:paraId="3A00E221" w14:textId="77777777" w:rsidR="009C7DCE" w:rsidRDefault="009C7DCE">
      <w:pPr>
        <w:pStyle w:val="ListParagraph"/>
        <w:widowControl/>
        <w:numPr>
          <w:ilvl w:val="1"/>
          <w:numId w:val="9"/>
        </w:numPr>
        <w:autoSpaceDN/>
        <w:spacing w:after="120" w:line="240" w:lineRule="auto"/>
        <w:contextualSpacing w:val="0"/>
        <w:textAlignment w:val="auto"/>
        <w:pPrChange w:id="1251"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VCL NAL unit type can be used to determine sample flags or the sample flags can be set to indicate an unknown status.</w:t>
      </w:r>
    </w:p>
    <w:p w14:paraId="567A6BB6" w14:textId="636C55C9" w:rsidR="000A307B" w:rsidRPr="000237A2" w:rsidRDefault="000A307B" w:rsidP="000237A2">
      <w:pPr>
        <w:pStyle w:val="Heading2"/>
      </w:pPr>
      <w:r w:rsidRPr="000237A2">
        <w:t>Analysis</w:t>
      </w:r>
    </w:p>
    <w:p w14:paraId="4739CFE2" w14:textId="77777777" w:rsidR="000A307B" w:rsidRDefault="000A307B" w:rsidP="000237A2">
      <w:pPr>
        <w:pStyle w:val="Heading3"/>
      </w:pPr>
      <w:r>
        <w:t>Responses to comments at MPEG#127</w:t>
      </w:r>
    </w:p>
    <w:p w14:paraId="0FE8E267" w14:textId="77777777" w:rsidR="000A307B" w:rsidRDefault="000A307B" w:rsidP="000A307B">
      <w:pPr>
        <w:rPr>
          <w:szCs w:val="20"/>
        </w:rPr>
      </w:pPr>
      <w:r>
        <w:rPr>
          <w:szCs w:val="20"/>
        </w:rPr>
        <w:t>In the following, we copy the comments from the File Format minutes of MPEG#127 (labeled Cx) and provide our answers to them (Ax).</w:t>
      </w:r>
    </w:p>
    <w:p w14:paraId="74423FF7" w14:textId="77777777" w:rsidR="000A307B" w:rsidRDefault="000A307B" w:rsidP="000A307B">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2C9CC990" w14:textId="77777777" w:rsidR="000A307B" w:rsidRDefault="000A307B" w:rsidP="000A307B">
      <w:pPr>
        <w:rPr>
          <w:szCs w:val="20"/>
        </w:rPr>
      </w:pPr>
      <w:r>
        <w:rPr>
          <w:szCs w:val="20"/>
        </w:rPr>
        <w:t xml:space="preserve">A1. The scheme is primarily intended for on-demand streaming (e.g. ISO base media file format on-demand profile of DASH) where all </w:t>
      </w:r>
      <w:r w:rsidRPr="007D30A0">
        <w:rPr>
          <w:rFonts w:ascii="Courier New" w:hAnsi="Courier New"/>
          <w:szCs w:val="20"/>
        </w:rPr>
        <w:t>SegmentIndexBox</w:t>
      </w:r>
      <w:r>
        <w:rPr>
          <w:szCs w:val="20"/>
        </w:rPr>
        <w:t xml:space="preserve">(es) are placed before any </w:t>
      </w:r>
      <w:r w:rsidRPr="007D30A0">
        <w:rPr>
          <w:rFonts w:ascii="Courier New" w:hAnsi="Courier New"/>
          <w:szCs w:val="20"/>
        </w:rPr>
        <w:t>MovieFragmentBox</w:t>
      </w:r>
      <w:r>
        <w:rPr>
          <w:szCs w:val="20"/>
        </w:rPr>
        <w:t xml:space="preserve">. No changes in the segment formats are proposed and hence no new MIME types are needed either. The media data is selectively fetched using HTTP GET </w:t>
      </w:r>
      <w:r>
        <w:rPr>
          <w:szCs w:val="20"/>
        </w:rPr>
        <w:lastRenderedPageBreak/>
        <w:t xml:space="preserve">requests with byte ranges that are concluded from the </w:t>
      </w:r>
      <w:r w:rsidRPr="007D30A0">
        <w:rPr>
          <w:rFonts w:ascii="Courier New" w:hAnsi="Courier New"/>
          <w:szCs w:val="20"/>
        </w:rPr>
        <w:t>SegmentIndexBox</w:t>
      </w:r>
      <w:r>
        <w:rPr>
          <w:szCs w:val="20"/>
        </w:rPr>
        <w:t>(es) with extensions specified in the proposed scheme.</w:t>
      </w:r>
    </w:p>
    <w:p w14:paraId="15ED6345" w14:textId="77777777" w:rsidR="000A307B" w:rsidRDefault="000A307B" w:rsidP="000A307B">
      <w:pPr>
        <w:rPr>
          <w:szCs w:val="20"/>
        </w:rPr>
      </w:pPr>
      <w:r>
        <w:rPr>
          <w:szCs w:val="20"/>
        </w:rPr>
        <w:t>C2. The 'pain' is not the file format overhead, but the implementation complexity (and edge cases). We need to evaluate this.</w:t>
      </w:r>
    </w:p>
    <w:p w14:paraId="4F060C42" w14:textId="36B3C9A1" w:rsidR="000A307B" w:rsidRDefault="000A307B" w:rsidP="000A307B">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REF _Ref20497837 \r \h</w:instrText>
      </w:r>
      <w:r>
        <w:rPr>
          <w:szCs w:val="20"/>
        </w:rPr>
      </w:r>
      <w:r>
        <w:rPr>
          <w:szCs w:val="20"/>
        </w:rPr>
        <w:fldChar w:fldCharType="separate"/>
      </w:r>
      <w:ins w:id="1252" w:author="DENOUAL Franck" w:date="2022-11-18T17:57:00Z">
        <w:r w:rsidR="00E07FB3">
          <w:rPr>
            <w:szCs w:val="20"/>
          </w:rPr>
          <w:t>7.3.2</w:t>
        </w:r>
      </w:ins>
      <w:del w:id="1253" w:author="DENOUAL Franck" w:date="2022-11-18T17:57:00Z">
        <w:r w:rsidR="001E10FB" w:rsidDel="00E07FB3">
          <w:rPr>
            <w:szCs w:val="20"/>
            <w:cs/>
          </w:rPr>
          <w:delText>‎</w:delText>
        </w:r>
        <w:r w:rsidR="001E10FB" w:rsidDel="00E07FB3">
          <w:rPr>
            <w:szCs w:val="20"/>
          </w:rPr>
          <w:delText>7.3.2</w:delText>
        </w:r>
      </w:del>
      <w:r>
        <w:rPr>
          <w:szCs w:val="20"/>
        </w:rPr>
        <w:fldChar w:fldCharType="end"/>
      </w:r>
      <w:r>
        <w:rPr>
          <w:szCs w:val="20"/>
        </w:rPr>
        <w:t xml:space="preserve"> for details.</w:t>
      </w:r>
    </w:p>
    <w:p w14:paraId="361110AD" w14:textId="77777777" w:rsidR="000A307B" w:rsidRDefault="000A307B" w:rsidP="000A307B">
      <w:pPr>
        <w:rPr>
          <w:szCs w:val="20"/>
        </w:rPr>
      </w:pPr>
      <w:r>
        <w:rPr>
          <w:szCs w:val="20"/>
        </w:rPr>
        <w:t>C3. This relies on getting somehow getting a segment index (either in-band, e.g. after the moov box, or out of band) at the client:</w:t>
      </w:r>
    </w:p>
    <w:p w14:paraId="47B98860" w14:textId="77777777" w:rsidR="000A307B" w:rsidRDefault="000A307B">
      <w:pPr>
        <w:numPr>
          <w:ilvl w:val="0"/>
          <w:numId w:val="13"/>
        </w:numPr>
        <w:spacing w:after="120"/>
        <w:ind w:left="714" w:hanging="357"/>
        <w:rPr>
          <w:szCs w:val="20"/>
        </w:rPr>
        <w:pPrChange w:id="1254" w:author="DENOUAL Franck" w:date="2022-11-18T18:03:00Z">
          <w:pPr>
            <w:numPr>
              <w:numId w:val="32"/>
            </w:numPr>
            <w:tabs>
              <w:tab w:val="num" w:pos="720"/>
            </w:tabs>
            <w:spacing w:after="120"/>
            <w:ind w:left="714" w:hanging="357"/>
          </w:pPr>
        </w:pPrChange>
      </w:pPr>
      <w:r>
        <w:rPr>
          <w:szCs w:val="20"/>
        </w:rPr>
        <w:t>because the representation is ftyp-moov-mdat-mdat-mdat…</w:t>
      </w:r>
    </w:p>
    <w:p w14:paraId="33B1A850" w14:textId="77777777" w:rsidR="000A307B" w:rsidRDefault="000A307B">
      <w:pPr>
        <w:numPr>
          <w:ilvl w:val="0"/>
          <w:numId w:val="13"/>
        </w:numPr>
        <w:spacing w:after="120"/>
        <w:ind w:left="714" w:hanging="357"/>
        <w:rPr>
          <w:szCs w:val="20"/>
        </w:rPr>
        <w:pPrChange w:id="1255" w:author="DENOUAL Franck" w:date="2022-11-18T18:03:00Z">
          <w:pPr>
            <w:numPr>
              <w:numId w:val="32"/>
            </w:numPr>
            <w:tabs>
              <w:tab w:val="num" w:pos="720"/>
            </w:tabs>
            <w:spacing w:after="120"/>
            <w:ind w:left="714" w:hanging="357"/>
          </w:pPr>
        </w:pPrChange>
      </w:pPr>
      <w:r>
        <w:rPr>
          <w:szCs w:val="20"/>
        </w:rPr>
        <w:t>because the representation is ftyp-moov-moof+mdat-moof+mdat-moof+mdat… and the sidx tells you the byte-range requests in each segment to omit the moof box</w:t>
      </w:r>
    </w:p>
    <w:p w14:paraId="4192CBF2" w14:textId="77777777" w:rsidR="000A307B" w:rsidRDefault="000A307B" w:rsidP="000A307B">
      <w:pPr>
        <w:rPr>
          <w:szCs w:val="20"/>
        </w:rPr>
      </w:pPr>
      <w:r>
        <w:t xml:space="preserve">A3. Right, we assume that sidx(es) are placed before any moof, which is required e.g. in </w:t>
      </w:r>
      <w:r>
        <w:rPr>
          <w:szCs w:val="20"/>
        </w:rPr>
        <w:t>ISO base media file format on-demand profile of DASH. Thus, the file structure would be ftyp-moov-sidx(es)-moof+mdat-moof+dat-moof+dat…</w:t>
      </w:r>
    </w:p>
    <w:p w14:paraId="37A6D64F" w14:textId="77777777" w:rsidR="000A307B" w:rsidRDefault="000A307B" w:rsidP="000237A2">
      <w:pPr>
        <w:pStyle w:val="Heading3"/>
      </w:pPr>
      <w:bookmarkStart w:id="1256" w:name="_Ref20497837"/>
      <w:r>
        <w:t>Tests on reader compatibility on extended SegmentIndexBox and SegmentMediaOffsetBox</w:t>
      </w:r>
      <w:bookmarkEnd w:id="1256"/>
    </w:p>
    <w:p w14:paraId="167874E9" w14:textId="77777777" w:rsidR="000A307B" w:rsidRDefault="000A307B" w:rsidP="000A307B">
      <w:r>
        <w:t xml:space="preserve">This section provides results of the reader compatibility tests of the options in the TuC. </w:t>
      </w:r>
    </w:p>
    <w:p w14:paraId="2629CAD0" w14:textId="77777777" w:rsidR="000A307B" w:rsidRDefault="000A307B" w:rsidP="000A307B">
      <w:r>
        <w:t>Tests were carried out by segmenting a video clip with one AVC media track by differently modified MP4Box programs. Files were then served to players from an HTTP server.</w:t>
      </w:r>
    </w:p>
    <w:p w14:paraId="2C5661EF" w14:textId="77777777" w:rsidR="000A307B" w:rsidRDefault="000A307B" w:rsidP="000A307B">
      <w:r>
        <w:t>Three different MP4Box versions were used:</w:t>
      </w:r>
    </w:p>
    <w:p w14:paraId="08F7D589" w14:textId="77777777" w:rsidR="000A307B" w:rsidRDefault="000A307B">
      <w:pPr>
        <w:numPr>
          <w:ilvl w:val="0"/>
          <w:numId w:val="14"/>
        </w:numPr>
        <w:spacing w:after="120"/>
        <w:pPrChange w:id="1257" w:author="DENOUAL Franck" w:date="2022-11-18T18:03:00Z">
          <w:pPr>
            <w:numPr>
              <w:numId w:val="33"/>
            </w:numPr>
            <w:spacing w:after="120"/>
            <w:ind w:left="720" w:hanging="360"/>
          </w:pPr>
        </w:pPrChange>
      </w:pPr>
      <w:r>
        <w:t>Unmodified MP4Box</w:t>
      </w:r>
    </w:p>
    <w:p w14:paraId="26C795BA" w14:textId="77777777" w:rsidR="000A307B" w:rsidRDefault="000A307B">
      <w:pPr>
        <w:numPr>
          <w:ilvl w:val="0"/>
          <w:numId w:val="14"/>
        </w:numPr>
        <w:spacing w:after="120"/>
        <w:pPrChange w:id="1258" w:author="DENOUAL Franck" w:date="2022-11-18T18:03:00Z">
          <w:pPr>
            <w:numPr>
              <w:numId w:val="33"/>
            </w:numPr>
            <w:spacing w:after="120"/>
            <w:ind w:left="720" w:hanging="360"/>
          </w:pPr>
        </w:pPrChange>
      </w:pPr>
      <w:r>
        <w:t xml:space="preserve">Modified MP4Box which adds </w:t>
      </w:r>
      <w:r w:rsidRPr="007D30A0">
        <w:rPr>
          <w:rFonts w:ascii="Courier New" w:hAnsi="Courier New"/>
        </w:rPr>
        <w:t>SegmentMediaOffsetBox</w:t>
      </w:r>
      <w:r>
        <w:t xml:space="preserve"> (</w:t>
      </w:r>
      <w:r w:rsidRPr="007D30A0">
        <w:rPr>
          <w:rFonts w:ascii="Courier New" w:hAnsi="Courier New"/>
        </w:rPr>
        <w:t>'smof'</w:t>
      </w:r>
      <w:r>
        <w:t xml:space="preserve">) after </w:t>
      </w:r>
      <w:r w:rsidRPr="007D30A0">
        <w:rPr>
          <w:rFonts w:ascii="Courier New" w:hAnsi="Courier New"/>
        </w:rPr>
        <w:t>SegmentIndexBox</w:t>
      </w:r>
    </w:p>
    <w:p w14:paraId="51C7D9CF" w14:textId="77777777" w:rsidR="000A307B" w:rsidRDefault="000A307B">
      <w:pPr>
        <w:numPr>
          <w:ilvl w:val="0"/>
          <w:numId w:val="14"/>
        </w:numPr>
        <w:spacing w:after="120"/>
        <w:pPrChange w:id="1259" w:author="DENOUAL Franck" w:date="2022-11-18T18:03:00Z">
          <w:pPr>
            <w:numPr>
              <w:numId w:val="33"/>
            </w:numPr>
            <w:spacing w:after="120"/>
            <w:ind w:left="720" w:hanging="360"/>
          </w:pPr>
        </w:pPrChange>
      </w:pPr>
      <w:r>
        <w:t xml:space="preserve">Modified MP4Box which sets </w:t>
      </w:r>
      <w:r w:rsidRPr="007D30A0">
        <w:rPr>
          <w:rFonts w:ascii="Courier New" w:hAnsi="Courier New"/>
        </w:rPr>
        <w:t>flags</w:t>
      </w:r>
      <w:r>
        <w:t xml:space="preserve"> to 1 in </w:t>
      </w:r>
      <w:r w:rsidRPr="007D30A0">
        <w:rPr>
          <w:rFonts w:ascii="Courier New" w:hAnsi="Courier New"/>
        </w:rPr>
        <w:t>SegmentIndexBox</w:t>
      </w:r>
      <w:r>
        <w:t xml:space="preserve"> and adds </w:t>
      </w:r>
      <w:r w:rsidRPr="007D30A0">
        <w:rPr>
          <w:rFonts w:ascii="Courier New" w:hAnsi="Courier New"/>
        </w:rPr>
        <w:t>media_data_offset</w:t>
      </w:r>
      <w:r>
        <w:t xml:space="preserve"> fields to the end of the </w:t>
      </w:r>
      <w:r w:rsidRPr="007D30A0">
        <w:rPr>
          <w:rFonts w:ascii="Courier New" w:hAnsi="Courier New"/>
        </w:rPr>
        <w:t>SegmentIndexBox</w:t>
      </w:r>
      <w:r>
        <w:t>.</w:t>
      </w:r>
    </w:p>
    <w:p w14:paraId="7AFBC0D9" w14:textId="43832248" w:rsidR="000A307B" w:rsidRDefault="000A307B" w:rsidP="000A307B">
      <w:r>
        <w:t xml:space="preserve">As seen in </w:t>
      </w:r>
      <w:r>
        <w:fldChar w:fldCharType="begin"/>
      </w:r>
      <w:r>
        <w:instrText>REF _Ref20497475 \h</w:instrText>
      </w:r>
      <w:r>
        <w:fldChar w:fldCharType="separate"/>
      </w:r>
      <w:r w:rsidR="00E07FB3">
        <w:t xml:space="preserve">Table </w:t>
      </w:r>
      <w:r w:rsidR="00E07FB3">
        <w:rPr>
          <w:noProof/>
        </w:rPr>
        <w:t>1</w:t>
      </w:r>
      <w:r>
        <w:fldChar w:fldCharType="end"/>
      </w:r>
      <w:r>
        <w:t xml:space="preserve">, extended </w:t>
      </w:r>
      <w:r w:rsidRPr="007D30A0">
        <w:rPr>
          <w:rFonts w:ascii="Courier New" w:hAnsi="Courier New"/>
        </w:rPr>
        <w:t>SegmentIndexBox</w:t>
      </w:r>
      <w:r>
        <w:t xml:space="preserve"> did not introduce any degraded functionality in any of tested players, compared to the unmodified input files.</w:t>
      </w:r>
    </w:p>
    <w:p w14:paraId="27223F31" w14:textId="77777777" w:rsidR="000A307B" w:rsidRDefault="000A307B" w:rsidP="000A307B">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r w:rsidRPr="007D30A0">
        <w:rPr>
          <w:rFonts w:ascii="Courier New" w:hAnsi="Courier New"/>
        </w:rPr>
        <w:t>SegmentMediaOffsetBox</w:t>
      </w:r>
      <w:r>
        <w:t>.</w:t>
      </w:r>
    </w:p>
    <w:tbl>
      <w:tblPr>
        <w:tblStyle w:val="GridTable5Dark-Accent5"/>
        <w:tblW w:w="9360" w:type="dxa"/>
        <w:shd w:val="clear" w:color="auto" w:fill="D9E2F3"/>
        <w:tblLook w:val="04A0" w:firstRow="1" w:lastRow="0" w:firstColumn="1" w:lastColumn="0" w:noHBand="0" w:noVBand="1"/>
      </w:tblPr>
      <w:tblGrid>
        <w:gridCol w:w="1952"/>
        <w:gridCol w:w="1329"/>
        <w:gridCol w:w="2379"/>
        <w:gridCol w:w="1430"/>
        <w:gridCol w:w="2270"/>
      </w:tblGrid>
      <w:tr w:rsidR="000A307B" w14:paraId="164A36E0" w14:textId="77777777" w:rsidTr="000A3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Pr>
          <w:p w14:paraId="67DF061A" w14:textId="77777777" w:rsidR="000A307B" w:rsidRDefault="000A307B" w:rsidP="000A307B">
            <w:pPr>
              <w:pStyle w:val="TableContents"/>
              <w:keepNext/>
            </w:pPr>
            <w:r>
              <w:lastRenderedPageBreak/>
              <w:t>Media player</w:t>
            </w:r>
          </w:p>
        </w:tc>
        <w:tc>
          <w:tcPr>
            <w:tcW w:w="1298" w:type="dxa"/>
            <w:tcBorders>
              <w:bottom w:val="nil"/>
            </w:tcBorders>
          </w:tcPr>
          <w:p w14:paraId="71FA0256"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Unmodified</w:t>
            </w:r>
          </w:p>
        </w:tc>
        <w:tc>
          <w:tcPr>
            <w:tcW w:w="2392" w:type="dxa"/>
            <w:tcBorders>
              <w:bottom w:val="nil"/>
            </w:tcBorders>
          </w:tcPr>
          <w:p w14:paraId="1F3896DA"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Added 'smof' box</w:t>
            </w:r>
          </w:p>
        </w:tc>
        <w:tc>
          <w:tcPr>
            <w:tcW w:w="1433" w:type="dxa"/>
            <w:tcBorders>
              <w:bottom w:val="nil"/>
            </w:tcBorders>
          </w:tcPr>
          <w:p w14:paraId="58FFFB8A"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Extended 'sidx' box</w:t>
            </w:r>
          </w:p>
        </w:tc>
        <w:tc>
          <w:tcPr>
            <w:tcW w:w="2281" w:type="dxa"/>
            <w:tcBorders>
              <w:bottom w:val="nil"/>
            </w:tcBorders>
          </w:tcPr>
          <w:p w14:paraId="6F61CEDF"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Notes</w:t>
            </w:r>
          </w:p>
        </w:tc>
      </w:tr>
      <w:tr w:rsidR="000A307B" w14:paraId="41202E19"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3827FE93" w14:textId="77777777" w:rsidR="000A307B" w:rsidRDefault="000A307B" w:rsidP="000A307B">
            <w:pPr>
              <w:keepNext/>
            </w:pPr>
            <w:r>
              <w:t>Vlc (3.0.8)</w:t>
            </w:r>
          </w:p>
        </w:tc>
        <w:tc>
          <w:tcPr>
            <w:tcW w:w="1298" w:type="dxa"/>
          </w:tcPr>
          <w:p w14:paraId="715E2704"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40BA795"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0E28E4F6"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1E45F13"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p>
        </w:tc>
      </w:tr>
      <w:tr w:rsidR="000A307B" w14:paraId="7D14180B"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A9558E4" w14:textId="77777777" w:rsidR="000A307B" w:rsidRDefault="000A307B" w:rsidP="000A307B">
            <w:pPr>
              <w:keepNext/>
            </w:pPr>
            <w:r>
              <w:t>MP4Client (GPAC 0.8.0)</w:t>
            </w:r>
          </w:p>
        </w:tc>
        <w:tc>
          <w:tcPr>
            <w:tcW w:w="1298" w:type="dxa"/>
          </w:tcPr>
          <w:p w14:paraId="1E7FD435"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8FCC3A1"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03E9D12E"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3C0A9572"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Log messages about extra bytes in 'sidx' box.</w:t>
            </w:r>
          </w:p>
        </w:tc>
      </w:tr>
      <w:tr w:rsidR="000A307B" w14:paraId="7B722D64"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6EB51D7" w14:textId="77777777" w:rsidR="000A307B" w:rsidRDefault="000A307B" w:rsidP="000A307B">
            <w:pPr>
              <w:keepNext/>
            </w:pPr>
            <w:r>
              <w:t>ffplay (ffmpeg 4.1.3)</w:t>
            </w:r>
          </w:p>
        </w:tc>
        <w:tc>
          <w:tcPr>
            <w:tcW w:w="1298" w:type="dxa"/>
          </w:tcPr>
          <w:p w14:paraId="0CAF51B1"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3CDDA9B3"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1EC40CEC"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62308BDB"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p>
        </w:tc>
      </w:tr>
      <w:tr w:rsidR="000A307B" w14:paraId="13E9C120"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644578D" w14:textId="77777777" w:rsidR="000A307B" w:rsidRDefault="000A307B" w:rsidP="000A307B">
            <w:pPr>
              <w:pStyle w:val="TableContents"/>
              <w:keepNext/>
            </w:pPr>
            <w:r>
              <w:t>Android Exoplayer (2.10.4)</w:t>
            </w:r>
          </w:p>
        </w:tc>
        <w:tc>
          <w:tcPr>
            <w:tcW w:w="1298" w:type="dxa"/>
          </w:tcPr>
          <w:p w14:paraId="66DFB0BC"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E8C0772"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4D067083"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0B17321A"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p>
        </w:tc>
      </w:tr>
      <w:tr w:rsidR="000A307B" w14:paraId="56B0CD96"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9A2AC84" w14:textId="77777777" w:rsidR="000A307B" w:rsidRDefault="000A307B" w:rsidP="000A307B">
            <w:pPr>
              <w:pStyle w:val="TableContents"/>
              <w:keepNext/>
            </w:pPr>
            <w:r>
              <w:t>Dash.js reference client (3.0.0) running in Firefox browser (69.0.1)</w:t>
            </w:r>
          </w:p>
        </w:tc>
        <w:tc>
          <w:tcPr>
            <w:tcW w:w="1298" w:type="dxa"/>
          </w:tcPr>
          <w:p w14:paraId="40C0E6CC"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362E558"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3" w:type="dxa"/>
          </w:tcPr>
          <w:p w14:paraId="44053484"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16BC73B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p>
        </w:tc>
      </w:tr>
      <w:tr w:rsidR="000A307B" w14:paraId="2371E177" w14:textId="77777777" w:rsidTr="000A307B">
        <w:trPr>
          <w:trHeight w:val="814"/>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57CBC89C" w14:textId="77777777" w:rsidR="000A307B" w:rsidRDefault="000A307B" w:rsidP="000A307B">
            <w:pPr>
              <w:pStyle w:val="TableContents"/>
              <w:keepNext/>
            </w:pPr>
            <w:r>
              <w:t>Dash.js reference client (3.0.0) running in Chromium browser (76.0.3809.100)</w:t>
            </w:r>
          </w:p>
        </w:tc>
        <w:tc>
          <w:tcPr>
            <w:tcW w:w="1298" w:type="dxa"/>
          </w:tcPr>
          <w:p w14:paraId="3FDBEFB3"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7387767F"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3" w:type="dxa"/>
          </w:tcPr>
          <w:p w14:paraId="2ED9E97D"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78DF23EB"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p>
        </w:tc>
      </w:tr>
      <w:tr w:rsidR="000A307B" w14:paraId="26FA6993" w14:textId="77777777" w:rsidTr="000A307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2E345B4" w14:textId="77777777" w:rsidR="000A307B" w:rsidRDefault="000A307B" w:rsidP="000A307B">
            <w:pPr>
              <w:pStyle w:val="TableContents"/>
              <w:keepNext/>
            </w:pPr>
            <w:r>
              <w:t>Dash.js reference client (3.0.0) running in Safari browser (13.0.1)</w:t>
            </w:r>
          </w:p>
        </w:tc>
        <w:tc>
          <w:tcPr>
            <w:tcW w:w="1298" w:type="dxa"/>
          </w:tcPr>
          <w:p w14:paraId="43F6026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FC7E8F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43420023"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60C0A77"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p>
        </w:tc>
      </w:tr>
    </w:tbl>
    <w:p w14:paraId="6FB0E6EB" w14:textId="27E69843" w:rsidR="000A307B" w:rsidRDefault="000A307B" w:rsidP="000A307B">
      <w:pPr>
        <w:pStyle w:val="Caption"/>
        <w:jc w:val="center"/>
      </w:pPr>
      <w:bookmarkStart w:id="1260" w:name="_Ref20497475"/>
      <w:bookmarkStart w:id="1261" w:name="Ref_Table0_full"/>
      <w:r>
        <w:t xml:space="preserve">Table </w:t>
      </w:r>
      <w:r>
        <w:fldChar w:fldCharType="begin"/>
      </w:r>
      <w:r>
        <w:instrText>SEQ Table \* ARABIC</w:instrText>
      </w:r>
      <w:r>
        <w:fldChar w:fldCharType="separate"/>
      </w:r>
      <w:r w:rsidR="00E07FB3">
        <w:rPr>
          <w:noProof/>
        </w:rPr>
        <w:t>1</w:t>
      </w:r>
      <w:r>
        <w:fldChar w:fldCharType="end"/>
      </w:r>
      <w:bookmarkEnd w:id="1260"/>
      <w:r>
        <w:t>: Playback test results</w:t>
      </w:r>
      <w:bookmarkEnd w:id="1261"/>
    </w:p>
    <w:p w14:paraId="0B2AFB48" w14:textId="77777777" w:rsidR="000A307B" w:rsidRPr="00905C89" w:rsidRDefault="000A307B" w:rsidP="000237A2">
      <w:pPr>
        <w:rPr>
          <w:highlight w:val="yellow"/>
        </w:rPr>
      </w:pPr>
    </w:p>
    <w:p w14:paraId="76B5FAC6" w14:textId="77777777" w:rsidR="009C7DCE" w:rsidRPr="00D92AB4" w:rsidRDefault="009C7DCE" w:rsidP="009C7DCE">
      <w:pPr>
        <w:pStyle w:val="Heading2"/>
      </w:pPr>
      <w:bookmarkStart w:id="1262" w:name="_Ref15037979"/>
      <w:r>
        <w:rPr>
          <w:lang w:val="fi-FI"/>
        </w:rPr>
        <w:t>Flag in data reference box</w:t>
      </w:r>
      <w:bookmarkEnd w:id="1262"/>
    </w:p>
    <w:p w14:paraId="3E627870" w14:textId="77777777" w:rsidR="009C7DCE" w:rsidRDefault="009C7DCE" w:rsidP="009C7DCE">
      <w:r>
        <w:t>The following is proposed to be added into clause 8.7.2.1 of ISOBMFF:</w:t>
      </w:r>
    </w:p>
    <w:p w14:paraId="62B339ED" w14:textId="411847FF" w:rsidR="009C7DCE" w:rsidRDefault="009C7DCE" w:rsidP="009C7DCE">
      <w:r>
        <w:t>When (flags &amp; 0x000002) is greater than 0 in a data reference box, all MediaDataBoxes that are referenced through the data reference box are "</w:t>
      </w:r>
      <w:r w:rsidR="000C75E0">
        <w:t>tightly</w:t>
      </w:r>
      <w:r>
        <w:t xml:space="preserve"> packed", i.e.: </w:t>
      </w:r>
    </w:p>
    <w:p w14:paraId="10C21FC1" w14:textId="77777777" w:rsidR="009C7DCE" w:rsidRDefault="009C7DCE">
      <w:pPr>
        <w:pStyle w:val="ListParagraph"/>
        <w:widowControl/>
        <w:numPr>
          <w:ilvl w:val="1"/>
          <w:numId w:val="9"/>
        </w:numPr>
        <w:autoSpaceDN/>
        <w:spacing w:after="120" w:line="240" w:lineRule="auto"/>
        <w:contextualSpacing w:val="0"/>
        <w:textAlignment w:val="auto"/>
        <w:pPrChange w:id="1263"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MediaDataBoxes contain samples for a single track only.</w:t>
      </w:r>
    </w:p>
    <w:p w14:paraId="0248DCC0" w14:textId="77777777" w:rsidR="009C7DCE" w:rsidRDefault="009C7DCE">
      <w:pPr>
        <w:pStyle w:val="ListParagraph"/>
        <w:widowControl/>
        <w:numPr>
          <w:ilvl w:val="1"/>
          <w:numId w:val="9"/>
        </w:numPr>
        <w:autoSpaceDN/>
        <w:spacing w:after="120" w:line="240" w:lineRule="auto"/>
        <w:contextualSpacing w:val="0"/>
        <w:textAlignment w:val="auto"/>
        <w:pPrChange w:id="1264"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 xml:space="preserve">The samples are in decoding order within a MediaDataBox. </w:t>
      </w:r>
    </w:p>
    <w:p w14:paraId="4049569D" w14:textId="77777777" w:rsidR="009C7DCE" w:rsidRDefault="009C7DCE">
      <w:pPr>
        <w:pStyle w:val="ListParagraph"/>
        <w:widowControl/>
        <w:numPr>
          <w:ilvl w:val="1"/>
          <w:numId w:val="9"/>
        </w:numPr>
        <w:autoSpaceDN/>
        <w:spacing w:after="120" w:line="240" w:lineRule="auto"/>
        <w:contextualSpacing w:val="0"/>
        <w:textAlignment w:val="auto"/>
        <w:pPrChange w:id="1265"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t>MediaDataBoxes contain no unused bytes, sample auxiliary information, metadata, or any other information that does not belong to the sample format.</w:t>
      </w:r>
    </w:p>
    <w:p w14:paraId="588CACF6" w14:textId="77777777" w:rsidR="009C7DCE" w:rsidRPr="00D92AB4" w:rsidRDefault="009C7DCE" w:rsidP="009C7DCE">
      <w:pPr>
        <w:pStyle w:val="Heading2"/>
      </w:pPr>
      <w:bookmarkStart w:id="1266" w:name="_Ref15038217"/>
      <w:r>
        <w:rPr>
          <w:lang w:val="fi-FI"/>
        </w:rPr>
        <w:t>Box in 14496-15</w:t>
      </w:r>
      <w:bookmarkEnd w:id="1266"/>
    </w:p>
    <w:p w14:paraId="14133327" w14:textId="77777777" w:rsidR="00EA2879" w:rsidRDefault="00EA2879" w:rsidP="00EA2879">
      <w:pPr>
        <w:rPr>
          <w:i/>
        </w:rPr>
      </w:pPr>
      <w:r>
        <w:rPr>
          <w:i/>
        </w:rPr>
        <w:t>Add the following clause 4.13:</w:t>
      </w:r>
    </w:p>
    <w:p w14:paraId="3F9E26A6" w14:textId="77777777" w:rsidR="00EA2879" w:rsidRDefault="00EA2879" w:rsidP="00EA2879">
      <w:pPr>
        <w:keepNext/>
        <w:tabs>
          <w:tab w:val="left" w:pos="540"/>
          <w:tab w:val="left" w:pos="700"/>
        </w:tabs>
        <w:suppressAutoHyphens/>
        <w:spacing w:before="60" w:after="240" w:line="250" w:lineRule="exact"/>
        <w:outlineLvl w:val="1"/>
        <w:rPr>
          <w:rFonts w:ascii="Cambria" w:hAnsi="Cambria"/>
          <w:b/>
          <w:bCs/>
          <w:szCs w:val="26"/>
          <w:lang w:val="en-GB"/>
        </w:rPr>
      </w:pPr>
      <w:bookmarkStart w:id="1267" w:name="_Toc536711588"/>
      <w:r>
        <w:rPr>
          <w:rFonts w:ascii="Cambria" w:hAnsi="Cambria"/>
          <w:b/>
          <w:bCs/>
          <w:szCs w:val="26"/>
          <w:lang w:val="en-GB"/>
        </w:rPr>
        <w:lastRenderedPageBreak/>
        <w:t>4.13</w:t>
      </w:r>
      <w:r>
        <w:rPr>
          <w:rFonts w:ascii="Cambria" w:hAnsi="Cambria"/>
          <w:b/>
          <w:bCs/>
          <w:szCs w:val="26"/>
          <w:lang w:val="en-GB"/>
        </w:rPr>
        <w:tab/>
      </w:r>
      <w:bookmarkEnd w:id="1267"/>
      <w:r>
        <w:rPr>
          <w:rFonts w:ascii="Cambria" w:hAnsi="Cambria"/>
          <w:b/>
          <w:bCs/>
          <w:szCs w:val="26"/>
          <w:lang w:val="en-GB"/>
        </w:rPr>
        <w:t>Indicating composition times directly proportional to picture order counts</w:t>
      </w:r>
    </w:p>
    <w:p w14:paraId="313D9316" w14:textId="77777777" w:rsidR="00EA2879" w:rsidRDefault="00EA2879" w:rsidP="00EA2879">
      <w:pPr>
        <w:keepNext/>
        <w:spacing w:before="240" w:after="60"/>
        <w:outlineLvl w:val="2"/>
        <w:rPr>
          <w:b/>
          <w:bCs/>
          <w:szCs w:val="26"/>
          <w:lang w:val="x-none"/>
        </w:rPr>
      </w:pPr>
      <w:r w:rsidRPr="00343E33">
        <w:rPr>
          <w:b/>
          <w:bCs/>
          <w:szCs w:val="26"/>
          <w:lang w:val="en-IN"/>
        </w:rPr>
        <w:t>4.13.1</w:t>
      </w:r>
      <w:r w:rsidRPr="00343E33">
        <w:rPr>
          <w:b/>
          <w:bCs/>
          <w:szCs w:val="26"/>
          <w:lang w:val="en-IN"/>
        </w:rPr>
        <w:tab/>
        <w:t>Definition</w:t>
      </w:r>
    </w:p>
    <w:p w14:paraId="2240723C" w14:textId="77777777" w:rsidR="00EA2879" w:rsidRDefault="00EA2879" w:rsidP="00EA2879">
      <w:pPr>
        <w:keepNext/>
        <w:keepLines/>
        <w:tabs>
          <w:tab w:val="left" w:pos="1440"/>
          <w:tab w:val="left" w:pos="2790"/>
        </w:tabs>
        <w:spacing w:after="240"/>
        <w:rPr>
          <w:rFonts w:ascii="Cambria" w:hAnsi="Cambria"/>
          <w:lang w:val="en-GB"/>
        </w:rPr>
      </w:pPr>
      <w:r>
        <w:rPr>
          <w:rFonts w:ascii="Cambria" w:hAnsi="Cambria"/>
          <w:lang w:val="en-GB"/>
        </w:rPr>
        <w:t>Box Type:</w:t>
      </w:r>
      <w:r>
        <w:rPr>
          <w:rFonts w:ascii="Cambria" w:hAnsi="Cambria"/>
          <w:lang w:val="en-GB"/>
        </w:rPr>
        <w:tab/>
      </w:r>
      <w:r w:rsidRPr="007D30A0">
        <w:rPr>
          <w:rFonts w:ascii="Courier New" w:hAnsi="Courier New"/>
          <w:lang w:val="en-GB"/>
        </w:rPr>
        <w:t>'reti'</w:t>
      </w:r>
      <w:r>
        <w:rPr>
          <w:rFonts w:ascii="Cambria" w:hAnsi="Cambria"/>
          <w:lang w:val="en-GB"/>
        </w:rPr>
        <w:br/>
        <w:t>Container:</w:t>
      </w:r>
      <w:r>
        <w:rPr>
          <w:rFonts w:ascii="Cambria" w:hAnsi="Cambria"/>
          <w:lang w:val="en-GB"/>
        </w:rPr>
        <w:tab/>
        <w:t xml:space="preserve">Sample Entry </w:t>
      </w:r>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1D6B26F7" w14:textId="77777777" w:rsidR="00EA2879" w:rsidRDefault="00EA2879" w:rsidP="00EA2879">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32C289EE" w14:textId="77777777" w:rsidR="00EA2879" w:rsidRDefault="00EA2879" w:rsidP="00EA2879">
      <w:pPr>
        <w:keepNext/>
        <w:spacing w:before="240" w:after="60"/>
        <w:outlineLvl w:val="2"/>
        <w:rPr>
          <w:b/>
          <w:bCs/>
          <w:szCs w:val="26"/>
          <w:lang w:val="x-none"/>
        </w:rPr>
      </w:pPr>
      <w:r w:rsidRPr="00343E33">
        <w:rPr>
          <w:b/>
          <w:bCs/>
          <w:szCs w:val="26"/>
          <w:lang w:val="en-IN"/>
        </w:rPr>
        <w:t>4.13.2</w:t>
      </w:r>
      <w:r w:rsidRPr="00343E33">
        <w:rPr>
          <w:b/>
          <w:bCs/>
          <w:szCs w:val="26"/>
          <w:lang w:val="en-IN"/>
        </w:rPr>
        <w:tab/>
        <w:t>Syntax</w:t>
      </w:r>
    </w:p>
    <w:p w14:paraId="6C322BC7" w14:textId="77777777" w:rsidR="00EA2879" w:rsidRPr="007D30A0" w:rsidRDefault="00EA2879" w:rsidP="007D30A0">
      <w:pPr>
        <w:pStyle w:val="code"/>
      </w:pPr>
      <w:r w:rsidRPr="007D30A0">
        <w:t>class RelativeTimingBox extends FullBox ('reti', version=0, flags=0) {</w:t>
      </w:r>
      <w:r w:rsidRPr="007D30A0">
        <w:br/>
      </w:r>
      <w:r w:rsidRPr="007D30A0">
        <w:tab/>
        <w:t>unsigned int(32)</w:t>
      </w:r>
      <w:r w:rsidRPr="007D30A0">
        <w:tab/>
        <w:t>poc_unit_duration;</w:t>
      </w:r>
      <w:r w:rsidRPr="007D30A0">
        <w:br/>
      </w:r>
      <w:r w:rsidRPr="007D30A0">
        <w:tab/>
        <w:t>unsigned int(32)</w:t>
      </w:r>
      <w:r w:rsidRPr="007D30A0">
        <w:tab/>
        <w:t>cvs_start_interval;</w:t>
      </w:r>
      <w:r w:rsidRPr="007D30A0">
        <w:br/>
        <w:t>}</w:t>
      </w:r>
    </w:p>
    <w:p w14:paraId="5BC65399" w14:textId="77777777" w:rsidR="00EA2879" w:rsidRDefault="00EA2879" w:rsidP="00EA2879">
      <w:pPr>
        <w:keepNext/>
        <w:spacing w:before="240" w:after="60"/>
        <w:outlineLvl w:val="2"/>
        <w:rPr>
          <w:b/>
          <w:bCs/>
          <w:szCs w:val="26"/>
          <w:lang w:val="x-none"/>
        </w:rPr>
      </w:pPr>
      <w:r w:rsidRPr="00343E33">
        <w:rPr>
          <w:b/>
          <w:bCs/>
          <w:szCs w:val="26"/>
          <w:lang w:val="en-IN"/>
        </w:rPr>
        <w:t>4.13.3</w:t>
      </w:r>
      <w:r w:rsidRPr="00343E33">
        <w:rPr>
          <w:b/>
          <w:bCs/>
          <w:szCs w:val="26"/>
          <w:lang w:val="en-IN"/>
        </w:rPr>
        <w:tab/>
        <w:t>Semantics</w:t>
      </w:r>
    </w:p>
    <w:p w14:paraId="6281FA68" w14:textId="77777777" w:rsidR="00EA2879" w:rsidRDefault="00EA2879" w:rsidP="00EA2879">
      <w:r>
        <w:rPr>
          <w:rFonts w:ascii="Courier New" w:hAnsi="Courier New" w:cs="Courier New"/>
        </w:rPr>
        <w:t>poc_unit_duration</w:t>
      </w:r>
      <w:r>
        <w:t xml:space="preserve"> specifies the composition time difference that corresponds to a picture order count difference equal to 1.</w:t>
      </w:r>
    </w:p>
    <w:p w14:paraId="2F706237" w14:textId="77777777" w:rsidR="00EA2879" w:rsidRDefault="00EA2879" w:rsidP="00EA2879">
      <w:r>
        <w:rPr>
          <w:rFonts w:ascii="Courier New" w:hAnsi="Courier New" w:cs="Courier New"/>
        </w:rPr>
        <w:t>cvs_start_interval</w:t>
      </w:r>
      <w:r>
        <w:t xml:space="preserve"> specifies the composition time difference of the first picture of each coded video sequence, in output order, relative to the last picture of the previous coded video sequence, in output order.</w:t>
      </w:r>
    </w:p>
    <w:p w14:paraId="0574AA2E" w14:textId="77777777" w:rsidR="00EA2879" w:rsidRDefault="00EA2879" w:rsidP="00EA2879">
      <w:pPr>
        <w:ind w:left="576"/>
      </w:pPr>
      <w:r>
        <w:t>NOTE: In practice, cvs_start_interval is the sample duration of the last picture of each coded video sequence.</w:t>
      </w:r>
    </w:p>
    <w:p w14:paraId="686AA7D1" w14:textId="77777777" w:rsidR="009C7DCE" w:rsidRPr="00343E33" w:rsidRDefault="009C7DCE" w:rsidP="009C7DCE">
      <w:pPr>
        <w:pStyle w:val="Heading2"/>
        <w:rPr>
          <w:lang w:val="en-IN"/>
        </w:rPr>
      </w:pPr>
      <w:bookmarkStart w:id="1268" w:name="_Ref6492593"/>
      <w:r w:rsidRPr="00343E33">
        <w:rPr>
          <w:lang w:val="en-IN"/>
        </w:rPr>
        <w:t>Extension of the segment index box</w:t>
      </w:r>
      <w:bookmarkEnd w:id="1268"/>
    </w:p>
    <w:p w14:paraId="5EB4DE42" w14:textId="77777777" w:rsidR="009C7DCE" w:rsidRDefault="009C7DCE" w:rsidP="009C7DCE">
      <w:pPr>
        <w:pStyle w:val="Heading3"/>
      </w:pPr>
      <w:r>
        <w:rPr>
          <w:lang w:val="fi-FI"/>
        </w:rPr>
        <w:t>Overview</w:t>
      </w:r>
    </w:p>
    <w:p w14:paraId="5BBF61F1" w14:textId="1F1263F9" w:rsidR="009C7DCE" w:rsidRDefault="009C7DCE" w:rsidP="009C7DCE">
      <w:pPr>
        <w:rPr>
          <w:rFonts w:eastAsia="MS Mincho"/>
        </w:rPr>
      </w:pPr>
      <w:r>
        <w:fldChar w:fldCharType="begin"/>
      </w:r>
      <w:r>
        <w:instrText xml:space="preserve"> REF _Ref3557417 \h </w:instrText>
      </w:r>
      <w:r>
        <w:fldChar w:fldCharType="separate"/>
      </w:r>
      <w:r w:rsidR="00E07FB3">
        <w:t xml:space="preserve">Figure </w:t>
      </w:r>
      <w:r w:rsidR="00E07FB3">
        <w:rPr>
          <w:noProof/>
        </w:rPr>
        <w:t>1</w:t>
      </w:r>
      <w:r>
        <w:fldChar w:fldCharType="end"/>
      </w:r>
      <w:r>
        <w:t xml:space="preserve"> below illustrates new versions of the extended segment index box ‘sidx’. In these new versions of the segment index box, when indexing fragments (i.e. reference_type=0), two indexes can be stored per fragment (instead of a single one currently: </w:t>
      </w:r>
      <w:r w:rsidRPr="007D30A0">
        <w:rPr>
          <w:rFonts w:ascii="Courier New" w:hAnsi="Courier New"/>
          <w:noProof/>
          <w:szCs w:val="20"/>
          <w:lang w:val="en-GB"/>
        </w:rPr>
        <w:t>referenced_size</w:t>
      </w:r>
      <w:r>
        <w:t xml:space="preserve">). </w:t>
      </w:r>
    </w:p>
    <w:p w14:paraId="581D3DD4" w14:textId="77777777" w:rsidR="009C7DCE" w:rsidRDefault="009C7DCE" w:rsidP="009C7DCE">
      <w:pPr>
        <w:jc w:val="center"/>
        <w:rPr>
          <w:u w:val="single"/>
        </w:rPr>
      </w:pPr>
      <w:r>
        <w:rPr>
          <w:noProof/>
          <w:lang w:val="fr-FR" w:eastAsia="fr-FR"/>
        </w:rPr>
        <w:drawing>
          <wp:inline distT="0" distB="0" distL="0" distR="0" wp14:anchorId="095BC240" wp14:editId="2037C69A">
            <wp:extent cx="30003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00375" cy="1019175"/>
                    </a:xfrm>
                    <a:prstGeom prst="rect">
                      <a:avLst/>
                    </a:prstGeom>
                    <a:noFill/>
                    <a:ln>
                      <a:noFill/>
                    </a:ln>
                  </pic:spPr>
                </pic:pic>
              </a:graphicData>
            </a:graphic>
          </wp:inline>
        </w:drawing>
      </w:r>
    </w:p>
    <w:p w14:paraId="74D9E1B4" w14:textId="7653E47F" w:rsidR="009C7DCE" w:rsidRDefault="009C7DCE" w:rsidP="009C7DCE">
      <w:pPr>
        <w:pStyle w:val="Caption"/>
        <w:jc w:val="center"/>
      </w:pPr>
      <w:bookmarkStart w:id="1269" w:name="_Ref3557417"/>
      <w:r>
        <w:t xml:space="preserve">Figure </w:t>
      </w:r>
      <w:r w:rsidR="00962985">
        <w:fldChar w:fldCharType="begin"/>
      </w:r>
      <w:r w:rsidR="00962985">
        <w:instrText xml:space="preserve"> SEQ Figure \* ARABIC </w:instrText>
      </w:r>
      <w:r w:rsidR="00962985">
        <w:fldChar w:fldCharType="separate"/>
      </w:r>
      <w:r w:rsidR="00E07FB3">
        <w:rPr>
          <w:noProof/>
        </w:rPr>
        <w:t>1</w:t>
      </w:r>
      <w:r w:rsidR="00962985">
        <w:rPr>
          <w:noProof/>
        </w:rPr>
        <w:fldChar w:fldCharType="end"/>
      </w:r>
      <w:bookmarkEnd w:id="1269"/>
      <w:r>
        <w:t>: New version of ‘sidx’</w:t>
      </w:r>
    </w:p>
    <w:p w14:paraId="65B4A19C" w14:textId="7975D540" w:rsidR="009C7DCE" w:rsidRDefault="009C7DCE" w:rsidP="009C7DCE">
      <w:r>
        <w:t>As illustrated in the new ‘sidx’ syntax below, the first index is associated with the actual data of the considered fragment while the second index is associated with the metadata of this fragment.</w:t>
      </w:r>
    </w:p>
    <w:p w14:paraId="708DE47F" w14:textId="77777777" w:rsidR="00EA2879" w:rsidRDefault="00EA2879" w:rsidP="00EA2879">
      <w:pPr>
        <w:rPr>
          <w:i/>
        </w:rPr>
      </w:pPr>
      <w:r>
        <w:rPr>
          <w:i/>
        </w:rPr>
        <w:t>Add the following at the end of clause 8.16.3.1 (definition of SegmentIndexBox):</w:t>
      </w:r>
    </w:p>
    <w:p w14:paraId="0E83D1ED" w14:textId="77777777" w:rsidR="00EA2879" w:rsidRDefault="00EA2879" w:rsidP="00EA2879">
      <w:r>
        <w:t>The flags field has the following semantics:</w:t>
      </w:r>
    </w:p>
    <w:p w14:paraId="72193940" w14:textId="77777777" w:rsidR="00EA2879" w:rsidRDefault="00EA2879" w:rsidP="00EA2879">
      <w:r>
        <w:t>(</w:t>
      </w:r>
      <w:r w:rsidRPr="007D30A0">
        <w:rPr>
          <w:rFonts w:ascii="Courier New" w:hAnsi="Courier New"/>
        </w:rPr>
        <w:t>flags</w:t>
      </w:r>
      <w:r>
        <w:t xml:space="preserve"> &amp; 1) equal to 1 specifies that the referenced segments are constrained as follows:</w:t>
      </w:r>
    </w:p>
    <w:p w14:paraId="4CB64961" w14:textId="77777777" w:rsidR="00EA2879" w:rsidRDefault="00EA2879">
      <w:pPr>
        <w:numPr>
          <w:ilvl w:val="1"/>
          <w:numId w:val="15"/>
        </w:numPr>
        <w:ind w:left="360"/>
        <w:pPrChange w:id="1270" w:author="DENOUAL Franck" w:date="2022-11-18T18:03:00Z">
          <w:pPr>
            <w:numPr>
              <w:ilvl w:val="1"/>
              <w:numId w:val="34"/>
            </w:numPr>
            <w:ind w:left="360" w:hanging="360"/>
          </w:pPr>
        </w:pPrChange>
      </w:pPr>
      <w:r>
        <w:lastRenderedPageBreak/>
        <w:t xml:space="preserve">There is a single referenced </w:t>
      </w:r>
      <w:r w:rsidRPr="007D30A0">
        <w:rPr>
          <w:rFonts w:ascii="Courier New" w:hAnsi="Courier New"/>
        </w:rPr>
        <w:t>MediaDataBox</w:t>
      </w:r>
      <w:r>
        <w:t xml:space="preserve"> or </w:t>
      </w:r>
      <w:r w:rsidRPr="007D30A0">
        <w:rPr>
          <w:rFonts w:ascii="Courier New" w:hAnsi="Courier New"/>
        </w:rPr>
        <w:t>IdentifiedMediaDataBox</w:t>
      </w:r>
      <w:r>
        <w:t xml:space="preserve"> for references with </w:t>
      </w:r>
      <w:r w:rsidRPr="007D30A0">
        <w:rPr>
          <w:rFonts w:ascii="Courier New" w:hAnsi="Courier New"/>
        </w:rPr>
        <w:t>reference_type</w:t>
      </w:r>
      <w:r>
        <w:t xml:space="preserve"> equal to 0.</w:t>
      </w:r>
    </w:p>
    <w:p w14:paraId="0829F545" w14:textId="77777777" w:rsidR="00EA2879" w:rsidRDefault="00EA2879">
      <w:pPr>
        <w:numPr>
          <w:ilvl w:val="1"/>
          <w:numId w:val="15"/>
        </w:numPr>
        <w:ind w:left="360"/>
        <w:pPrChange w:id="1271" w:author="DENOUAL Franck" w:date="2022-11-18T18:03:00Z">
          <w:pPr>
            <w:numPr>
              <w:ilvl w:val="1"/>
              <w:numId w:val="34"/>
            </w:numPr>
            <w:ind w:left="360" w:hanging="360"/>
          </w:pPr>
        </w:pPrChange>
      </w:pPr>
      <w:r>
        <w:t xml:space="preserve">The referenced </w:t>
      </w:r>
      <w:r w:rsidRPr="007D30A0">
        <w:rPr>
          <w:rFonts w:ascii="Courier New" w:hAnsi="Courier New"/>
        </w:rPr>
        <w:t>MediaDataBox</w:t>
      </w:r>
      <w:r>
        <w:t xml:space="preserve"> or </w:t>
      </w:r>
      <w:r w:rsidRPr="007D30A0">
        <w:rPr>
          <w:rFonts w:ascii="Courier New" w:hAnsi="Courier New"/>
        </w:rPr>
        <w:t>IdentifiedMediaDataBox</w:t>
      </w:r>
      <w:r>
        <w:t xml:space="preserve"> contains samples for a single track only.</w:t>
      </w:r>
    </w:p>
    <w:p w14:paraId="4CB3022D" w14:textId="77777777" w:rsidR="00EA2879" w:rsidRDefault="00EA2879">
      <w:pPr>
        <w:numPr>
          <w:ilvl w:val="1"/>
          <w:numId w:val="15"/>
        </w:numPr>
        <w:ind w:left="360"/>
        <w:pPrChange w:id="1272" w:author="DENOUAL Franck" w:date="2022-11-18T18:03:00Z">
          <w:pPr>
            <w:numPr>
              <w:ilvl w:val="1"/>
              <w:numId w:val="34"/>
            </w:numPr>
            <w:ind w:left="360" w:hanging="360"/>
          </w:pPr>
        </w:pPrChange>
      </w:pPr>
      <w:r>
        <w:t xml:space="preserve">The samples are in decoding order within the referenced </w:t>
      </w:r>
      <w:r w:rsidRPr="007D30A0">
        <w:rPr>
          <w:rFonts w:ascii="Courier New" w:hAnsi="Courier New"/>
        </w:rPr>
        <w:t>MediaDataBox</w:t>
      </w:r>
      <w:r>
        <w:t xml:space="preserve"> or </w:t>
      </w:r>
      <w:r w:rsidRPr="007D30A0">
        <w:rPr>
          <w:rFonts w:ascii="Courier New" w:hAnsi="Courier New"/>
        </w:rPr>
        <w:t>IdentifiedMediaDataBox</w:t>
      </w:r>
      <w:r>
        <w:t xml:space="preserve">. </w:t>
      </w:r>
    </w:p>
    <w:p w14:paraId="0A675556" w14:textId="77777777" w:rsidR="00EA2879" w:rsidRDefault="00EA2879">
      <w:pPr>
        <w:numPr>
          <w:ilvl w:val="1"/>
          <w:numId w:val="15"/>
        </w:numPr>
        <w:ind w:left="360"/>
        <w:pPrChange w:id="1273" w:author="DENOUAL Franck" w:date="2022-11-18T18:03:00Z">
          <w:pPr>
            <w:numPr>
              <w:ilvl w:val="1"/>
              <w:numId w:val="34"/>
            </w:numPr>
            <w:ind w:left="360" w:hanging="360"/>
          </w:pPr>
        </w:pPrChange>
      </w:pPr>
      <w:r>
        <w:t xml:space="preserve">The referenced </w:t>
      </w:r>
      <w:r w:rsidRPr="007D30A0">
        <w:rPr>
          <w:rFonts w:ascii="Courier New" w:hAnsi="Courier New"/>
        </w:rPr>
        <w:t>MediaDataBox</w:t>
      </w:r>
      <w:r>
        <w:t xml:space="preserve"> or </w:t>
      </w:r>
      <w:r w:rsidRPr="007D30A0">
        <w:rPr>
          <w:rFonts w:ascii="Courier New" w:hAnsi="Courier New"/>
        </w:rPr>
        <w:t>IdentifiedMediaDataBox</w:t>
      </w:r>
      <w:r>
        <w:t xml:space="preserve"> contains no unused bytes, sample auxiliary information, metadata, or any other information that does not belong to the sample format.</w:t>
      </w:r>
    </w:p>
    <w:p w14:paraId="394187AE" w14:textId="77777777" w:rsidR="00EA2879" w:rsidRDefault="00EA2879" w:rsidP="00EA2879">
      <w:pPr>
        <w:ind w:left="360"/>
        <w:contextualSpacing/>
        <w:textAlignment w:val="baseline"/>
      </w:pPr>
      <w:r>
        <w:t>NOTE 1: Since encryption requires extra data to be stored with samples, it is not possible to use (</w:t>
      </w:r>
      <w:r w:rsidRPr="007D30A0">
        <w:rPr>
          <w:rFonts w:ascii="Courier New" w:hAnsi="Courier New"/>
        </w:rPr>
        <w:t>flags</w:t>
      </w:r>
      <w:r>
        <w:t xml:space="preserve"> &amp; 1) equal to 1 with encrypted media data.</w:t>
      </w:r>
    </w:p>
    <w:p w14:paraId="21FEE3F9" w14:textId="77777777" w:rsidR="00EA2879" w:rsidRDefault="00EA2879" w:rsidP="00EA2879">
      <w:pPr>
        <w:ind w:left="360"/>
        <w:contextualSpacing/>
        <w:textAlignment w:val="baseline"/>
      </w:pPr>
      <w:r>
        <w:t>NOTE 2: When (</w:t>
      </w:r>
      <w:r w:rsidRPr="007D30A0">
        <w:rPr>
          <w:rFonts w:ascii="Courier New" w:hAnsi="Courier New"/>
        </w:rPr>
        <w:t>flags</w:t>
      </w:r>
      <w:r>
        <w:t xml:space="preserve"> &amp; 1) is equal to 1, and media samples are either self-framing or of constant size (indicated by </w:t>
      </w:r>
      <w:r w:rsidRPr="007D30A0">
        <w:rPr>
          <w:rFonts w:ascii="Courier New" w:hAnsi="Courier New"/>
        </w:rPr>
        <w:t>flags</w:t>
      </w:r>
      <w:r>
        <w:t xml:space="preserve"> &amp; 4), and the sample times are either predictable (indicated by </w:t>
      </w:r>
      <w:r w:rsidRPr="007D30A0">
        <w:rPr>
          <w:rFonts w:ascii="Courier New" w:hAnsi="Courier New"/>
        </w:rPr>
        <w:t>flags</w:t>
      </w:r>
      <w:r>
        <w:t xml:space="preserve"> &amp; 2) or calculable, it is possible to process the referenced </w:t>
      </w:r>
      <w:r w:rsidRPr="007D30A0">
        <w:rPr>
          <w:rFonts w:ascii="Courier New" w:hAnsi="Courier New"/>
        </w:rPr>
        <w:t>MediaDataBox</w:t>
      </w:r>
      <w:r>
        <w:t xml:space="preserve"> or </w:t>
      </w:r>
      <w:r w:rsidRPr="007D30A0">
        <w:rPr>
          <w:rFonts w:ascii="Courier New" w:hAnsi="Courier New"/>
        </w:rPr>
        <w:t>IdentifiedMediaDataBox</w:t>
      </w:r>
      <w:r>
        <w:t xml:space="preserve"> without the </w:t>
      </w:r>
      <w:r w:rsidRPr="007D30A0">
        <w:rPr>
          <w:rFonts w:ascii="Courier New" w:hAnsi="Courier New"/>
        </w:rPr>
        <w:t>MovieFragmentBox</w:t>
      </w:r>
      <w:r>
        <w:t xml:space="preserve">. Clause J.2.5 provides background and rationale for using </w:t>
      </w:r>
      <w:r w:rsidRPr="007D30A0">
        <w:rPr>
          <w:rFonts w:ascii="Courier New" w:hAnsi="Courier New"/>
        </w:rPr>
        <w:t>flags</w:t>
      </w:r>
      <w:r>
        <w:t xml:space="preserve"> and contains an example of a file structure.</w:t>
      </w:r>
    </w:p>
    <w:p w14:paraId="4A7C7F0E" w14:textId="77777777" w:rsidR="00EA2879" w:rsidRDefault="00EA2879" w:rsidP="00EA2879">
      <w:r>
        <w:t>(</w:t>
      </w:r>
      <w:r w:rsidRPr="007D30A0">
        <w:rPr>
          <w:rFonts w:ascii="Courier New" w:hAnsi="Courier New"/>
        </w:rPr>
        <w:t>flags</w:t>
      </w:r>
      <w:r>
        <w:t xml:space="preserve"> &amp; 2) equal to 2 specifies that the referenced segments are constrained so that </w:t>
      </w:r>
      <w:r w:rsidRPr="007D30A0">
        <w:rPr>
          <w:rFonts w:ascii="Courier New" w:hAnsi="Courier New"/>
        </w:rPr>
        <w:t>default_sample_duration</w:t>
      </w:r>
      <w:r>
        <w:t xml:space="preserve"> of </w:t>
      </w:r>
      <w:r w:rsidRPr="007D30A0">
        <w:rPr>
          <w:rFonts w:ascii="Courier New" w:hAnsi="Courier New"/>
        </w:rPr>
        <w:t>TrackExtendsBox</w:t>
      </w:r>
      <w:r>
        <w:t xml:space="preserve"> applies to each sample and that </w:t>
      </w:r>
      <w:r w:rsidRPr="007D30A0">
        <w:rPr>
          <w:rFonts w:ascii="Courier New" w:hAnsi="Courier New"/>
        </w:rPr>
        <w:t>sample_composition_time_offset</w:t>
      </w:r>
      <w:r>
        <w:t xml:space="preserve"> is equal to 0 for each sample.</w:t>
      </w:r>
    </w:p>
    <w:p w14:paraId="25230D63" w14:textId="77777777" w:rsidR="00EA2879" w:rsidRDefault="00EA2879" w:rsidP="00EA2879">
      <w:r>
        <w:t>(</w:t>
      </w:r>
      <w:r w:rsidRPr="007D30A0">
        <w:rPr>
          <w:rFonts w:ascii="Courier New" w:hAnsi="Courier New"/>
        </w:rPr>
        <w:t>flags</w:t>
      </w:r>
      <w:r>
        <w:t xml:space="preserve"> &amp; 4) equal to 4 specifies that the referenced segments are constrained so that </w:t>
      </w:r>
      <w:r w:rsidRPr="007D30A0">
        <w:rPr>
          <w:rFonts w:ascii="Courier New" w:hAnsi="Courier New"/>
        </w:rPr>
        <w:t>default_sample_size</w:t>
      </w:r>
      <w:r>
        <w:t xml:space="preserve"> of </w:t>
      </w:r>
      <w:r w:rsidRPr="007D30A0">
        <w:rPr>
          <w:rFonts w:ascii="Courier New" w:hAnsi="Courier New"/>
        </w:rPr>
        <w:t>TrackExtendsBox</w:t>
      </w:r>
      <w:r>
        <w:t xml:space="preserve"> applies to each sample.</w:t>
      </w:r>
    </w:p>
    <w:p w14:paraId="4CC54583" w14:textId="77777777" w:rsidR="00EA2879" w:rsidRDefault="00EA2879" w:rsidP="00EA2879"/>
    <w:p w14:paraId="4708956C" w14:textId="77777777" w:rsidR="00EA2879" w:rsidRDefault="00EA2879" w:rsidP="00EA2879">
      <w:pPr>
        <w:rPr>
          <w:i/>
        </w:rPr>
      </w:pPr>
      <w:r>
        <w:rPr>
          <w:i/>
        </w:rPr>
        <w:t xml:space="preserve">Change the syntax of the </w:t>
      </w:r>
      <w:r w:rsidRPr="007D30A0">
        <w:rPr>
          <w:rFonts w:ascii="Courier New" w:hAnsi="Courier New"/>
        </w:rPr>
        <w:t>SegmentIndexBox</w:t>
      </w:r>
      <w:r>
        <w:rPr>
          <w:i/>
        </w:rPr>
        <w:t xml:space="preserve"> in clause 8.16.3.2 to the following (i.e., replacing </w:t>
      </w:r>
      <w:r w:rsidRPr="007D30A0">
        <w:rPr>
          <w:rFonts w:ascii="Courier New" w:hAnsi="Courier New"/>
        </w:rPr>
        <w:t>0</w:t>
      </w:r>
      <w:r>
        <w:rPr>
          <w:i/>
        </w:rPr>
        <w:t xml:space="preserve"> with </w:t>
      </w:r>
      <w:r w:rsidRPr="007D30A0">
        <w:rPr>
          <w:rFonts w:ascii="Courier New" w:hAnsi="Courier New"/>
        </w:rPr>
        <w:t>flags</w:t>
      </w:r>
      <w:r>
        <w:rPr>
          <w:i/>
        </w:rPr>
        <w:t xml:space="preserve"> in the box header, and adding the parts conditioned by the value of </w:t>
      </w:r>
      <w:r w:rsidRPr="007D30A0">
        <w:rPr>
          <w:rFonts w:ascii="Courier New" w:hAnsi="Courier New"/>
        </w:rPr>
        <w:t>flags</w:t>
      </w:r>
      <w:r>
        <w:rPr>
          <w:i/>
        </w:rPr>
        <w:t>):</w:t>
      </w:r>
    </w:p>
    <w:p w14:paraId="2F591A1D" w14:textId="77777777" w:rsidR="00EA2879" w:rsidRDefault="00EA2879" w:rsidP="007D30A0">
      <w:pPr>
        <w:pStyle w:val="code"/>
      </w:pPr>
      <w:r>
        <w:lastRenderedPageBreak/>
        <w:t>aligned(8) class SegmentIndexBox extends FullBox('sidx', version, flags)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t>}</w:t>
      </w:r>
      <w:r>
        <w:br/>
      </w:r>
      <w:r>
        <w:tab/>
        <w:t>if (flags &amp; 1)</w:t>
      </w:r>
      <w:r>
        <w:br/>
      </w:r>
      <w:r>
        <w:tab/>
      </w:r>
      <w:r>
        <w:tab/>
        <w:t>for(i=1; i &lt;= reference_count; i++)</w:t>
      </w:r>
      <w:r>
        <w:br/>
      </w:r>
      <w:r>
        <w:tab/>
      </w:r>
      <w:r>
        <w:tab/>
      </w:r>
      <w:r>
        <w:tab/>
        <w:t>if (reference_type == 0) // reference_type of the same i value</w:t>
      </w:r>
      <w:r>
        <w:br/>
      </w:r>
      <w:r>
        <w:tab/>
      </w:r>
      <w:r>
        <w:tab/>
      </w:r>
      <w:r>
        <w:tab/>
      </w:r>
      <w:r>
        <w:tab/>
        <w:t>unsigned int(32) media_data_offset;</w:t>
      </w:r>
      <w:r>
        <w:br/>
        <w:t>}</w:t>
      </w:r>
    </w:p>
    <w:p w14:paraId="597D8214" w14:textId="77777777" w:rsidR="00EA2879" w:rsidRDefault="00EA2879" w:rsidP="00EA2879">
      <w:pPr>
        <w:rPr>
          <w:i/>
        </w:rPr>
      </w:pPr>
      <w:r>
        <w:rPr>
          <w:i/>
        </w:rPr>
        <w:t>Add the following to the end of clause 8.16.3.3:</w:t>
      </w:r>
    </w:p>
    <w:p w14:paraId="3EF42AC8" w14:textId="77777777" w:rsidR="00EA2879" w:rsidRDefault="00EA2879" w:rsidP="00EA2879">
      <w:pPr>
        <w:keepLines/>
        <w:tabs>
          <w:tab w:val="left" w:pos="1440"/>
          <w:tab w:val="left" w:pos="8010"/>
        </w:tabs>
        <w:spacing w:after="220"/>
        <w:ind w:left="720" w:hanging="360"/>
        <w:rPr>
          <w:rFonts w:ascii="Cambria" w:eastAsia="바탕" w:hAnsi="Cambria"/>
          <w:lang w:val="en-GB" w:eastAsia="ko-KR"/>
        </w:rPr>
      </w:pPr>
      <w:r w:rsidRPr="007D30A0">
        <w:rPr>
          <w:rFonts w:ascii="Courier New" w:eastAsia="바탕" w:hAnsi="Courier New"/>
          <w:lang w:eastAsia="ko-KR"/>
        </w:rPr>
        <w:t>media_data_offset</w:t>
      </w:r>
      <w:r>
        <w:rPr>
          <w:rFonts w:ascii="Cambria" w:eastAsia="바탕" w:hAnsi="Cambria"/>
          <w:lang w:eastAsia="ko-KR"/>
        </w:rPr>
        <w:t xml:space="preserve"> specifies the offset to the start of the referenced </w:t>
      </w:r>
      <w:r w:rsidRPr="007D30A0">
        <w:rPr>
          <w:rFonts w:ascii="Courier New" w:eastAsia="바탕" w:hAnsi="Courier New"/>
          <w:lang w:eastAsia="ko-KR"/>
        </w:rPr>
        <w:t>MediaDataBox</w:t>
      </w:r>
      <w:r>
        <w:rPr>
          <w:rFonts w:ascii="Cambria" w:eastAsia="바탕" w:hAnsi="Cambria"/>
          <w:lang w:eastAsia="ko-KR"/>
        </w:rPr>
        <w:t xml:space="preserve"> or the </w:t>
      </w:r>
      <w:r w:rsidRPr="007D30A0">
        <w:rPr>
          <w:rFonts w:ascii="Courier New" w:eastAsia="바탕" w:hAnsi="Courier New"/>
          <w:lang w:eastAsia="ko-KR"/>
        </w:rPr>
        <w:t>IdentifiedMediaDataBox</w:t>
      </w:r>
      <w:r>
        <w:rPr>
          <w:rFonts w:ascii="Cambria" w:eastAsia="바탕" w:hAnsi="Cambria"/>
          <w:lang w:eastAsia="ko-KR"/>
        </w:rPr>
        <w:t xml:space="preserve"> of a subsegment from the start of the subsegment.</w:t>
      </w:r>
    </w:p>
    <w:p w14:paraId="1DDF4AC3" w14:textId="359A1C0A" w:rsidR="00853BF6" w:rsidRDefault="00853BF6" w:rsidP="009C7DCE">
      <w:pPr>
        <w:pStyle w:val="Heading2"/>
        <w:rPr>
          <w:lang w:val="en-US"/>
        </w:rPr>
      </w:pPr>
      <w:bookmarkStart w:id="1274" w:name="_Ref15038172"/>
      <w:r>
        <w:rPr>
          <w:lang w:val="en-US"/>
        </w:rPr>
        <w:t>Alternative improvements to the SegmentIndexBox</w:t>
      </w:r>
      <w:bookmarkEnd w:id="1274"/>
    </w:p>
    <w:p w14:paraId="74327BA7" w14:textId="05BA1F07" w:rsidR="00853BF6" w:rsidRDefault="00853BF6" w:rsidP="00853BF6">
      <w:pPr>
        <w:pStyle w:val="Heading3"/>
      </w:pPr>
      <w:r>
        <w:t>Option 1</w:t>
      </w:r>
    </w:p>
    <w:p w14:paraId="3117052C" w14:textId="77777777" w:rsidR="004F49FD" w:rsidRDefault="004F49FD" w:rsidP="004F49FD">
      <w:r>
        <w:t xml:space="preserve">To support the different indexing modes, the semantics of </w:t>
      </w:r>
      <w:r w:rsidRPr="00403CA4">
        <w:rPr>
          <w:rStyle w:val="codeChar"/>
        </w:rPr>
        <w:t>reference_type</w:t>
      </w:r>
      <w:r>
        <w:t xml:space="preserve"> is extended as follows  (highlighted in yellow):</w:t>
      </w:r>
    </w:p>
    <w:p w14:paraId="5B2E4871" w14:textId="2A5E0FD7" w:rsidR="004F49FD" w:rsidRDefault="004F49FD">
      <w:pPr>
        <w:pStyle w:val="ListParagraph"/>
        <w:numPr>
          <w:ilvl w:val="0"/>
          <w:numId w:val="12"/>
        </w:numPr>
        <w:pPrChange w:id="1275" w:author="DENOUAL Franck" w:date="2022-11-18T18:03:00Z">
          <w:pPr>
            <w:pStyle w:val="ListParagraph"/>
            <w:numPr>
              <w:numId w:val="30"/>
            </w:numPr>
            <w:tabs>
              <w:tab w:val="num" w:pos="1191"/>
            </w:tabs>
            <w:ind w:left="1191" w:hanging="454"/>
          </w:pPr>
        </w:pPrChange>
      </w:pPr>
      <w:r w:rsidRPr="004B0949">
        <w:t>when set to 1 indicates that the reference is to a SegmentIndexBox; otherwise the reference is to media content as follows:</w:t>
      </w:r>
    </w:p>
    <w:p w14:paraId="199E00A1" w14:textId="7E430430" w:rsidR="004F49FD" w:rsidRDefault="004F49FD">
      <w:pPr>
        <w:pStyle w:val="ListParagraph"/>
        <w:numPr>
          <w:ilvl w:val="0"/>
          <w:numId w:val="12"/>
        </w:numPr>
        <w:pPrChange w:id="1276" w:author="DENOUAL Franck" w:date="2022-11-18T18:03:00Z">
          <w:pPr>
            <w:pStyle w:val="ListParagraph"/>
            <w:numPr>
              <w:numId w:val="30"/>
            </w:numPr>
            <w:tabs>
              <w:tab w:val="num" w:pos="1191"/>
            </w:tabs>
            <w:ind w:left="1191" w:hanging="454"/>
          </w:pPr>
        </w:pPrChange>
      </w:pPr>
      <w:r w:rsidRPr="004B0949">
        <w:t xml:space="preserve">when set to 0 indicates content including both metadata and media data (e.g., in the case of files based on this document, </w:t>
      </w:r>
      <w:r>
        <w:t xml:space="preserve">to a </w:t>
      </w:r>
      <w:r w:rsidRPr="004B0949">
        <w:t>MovieFragmentBox);</w:t>
      </w:r>
      <w:r>
        <w:t xml:space="preserve"> </w:t>
      </w:r>
    </w:p>
    <w:p w14:paraId="5D8AD157" w14:textId="536626E4" w:rsidR="004F49FD" w:rsidRPr="004F49FD" w:rsidRDefault="004F49FD">
      <w:pPr>
        <w:pStyle w:val="ListParagraph"/>
        <w:numPr>
          <w:ilvl w:val="0"/>
          <w:numId w:val="12"/>
        </w:numPr>
        <w:rPr>
          <w:highlight w:val="yellow"/>
        </w:rPr>
        <w:pPrChange w:id="1277" w:author="DENOUAL Franck" w:date="2022-11-18T18:03:00Z">
          <w:pPr>
            <w:pStyle w:val="ListParagraph"/>
            <w:numPr>
              <w:numId w:val="30"/>
            </w:numPr>
            <w:tabs>
              <w:tab w:val="num" w:pos="1191"/>
            </w:tabs>
            <w:ind w:left="1191" w:hanging="454"/>
          </w:pPr>
        </w:pPrChange>
      </w:pPr>
      <w:r w:rsidRPr="004F49FD">
        <w:rPr>
          <w:highlight w:val="yellow"/>
        </w:rPr>
        <w:t>when set to 2 indicates content including metadata only (e.g., in the case of files based on this document, one or more MovieFragmentBox);</w:t>
      </w:r>
    </w:p>
    <w:p w14:paraId="318DE0EE" w14:textId="06F5C136" w:rsidR="004F49FD" w:rsidRPr="004F49FD" w:rsidRDefault="004F49FD">
      <w:pPr>
        <w:pStyle w:val="ListParagraph"/>
        <w:numPr>
          <w:ilvl w:val="0"/>
          <w:numId w:val="12"/>
        </w:numPr>
        <w:rPr>
          <w:highlight w:val="yellow"/>
        </w:rPr>
        <w:pPrChange w:id="1278" w:author="DENOUAL Franck" w:date="2022-11-18T18:03:00Z">
          <w:pPr>
            <w:pStyle w:val="ListParagraph"/>
            <w:numPr>
              <w:numId w:val="30"/>
            </w:numPr>
            <w:tabs>
              <w:tab w:val="num" w:pos="1191"/>
            </w:tabs>
            <w:ind w:left="1191" w:hanging="454"/>
          </w:pPr>
        </w:pPrChange>
      </w:pPr>
      <w:r w:rsidRPr="004F49FD">
        <w:rPr>
          <w:highlight w:val="yellow"/>
        </w:rPr>
        <w:t xml:space="preserve">when set to 3 indicates content including media data only (e.g., in the  case of files based on this document, one or more MediaDataBox or IdentifiedMediaDataBox); </w:t>
      </w:r>
    </w:p>
    <w:p w14:paraId="2AFADAA3" w14:textId="77777777" w:rsidR="004F49FD" w:rsidRDefault="004F49FD" w:rsidP="004F49FD">
      <w:r>
        <w:t xml:space="preserve">if a separate index segment is used, then entries with reference type 1 </w:t>
      </w:r>
      <w:r w:rsidRPr="00A0696F">
        <w:rPr>
          <w:highlight w:val="yellow"/>
        </w:rPr>
        <w:t>or 2</w:t>
      </w:r>
      <w:r>
        <w:t xml:space="preserve"> are in the index segment, and entries with reference type 0 </w:t>
      </w:r>
      <w:r w:rsidRPr="001B3163">
        <w:rPr>
          <w:highlight w:val="yellow"/>
        </w:rPr>
        <w:t>or 3</w:t>
      </w:r>
      <w:r>
        <w:t xml:space="preserve"> are in the media file;</w:t>
      </w:r>
    </w:p>
    <w:p w14:paraId="0144377F" w14:textId="58137FE6" w:rsidR="00853BF6" w:rsidRDefault="00853BF6" w:rsidP="00853BF6">
      <w:r>
        <w:t xml:space="preserve">In this option a new version of the segment index box requires two bits for the representation of the </w:t>
      </w:r>
      <w:r w:rsidRPr="007D30A0">
        <w:rPr>
          <w:rFonts w:ascii="Courier New" w:hAnsi="Courier New"/>
        </w:rPr>
        <w:t>reference_type</w:t>
      </w:r>
      <w:r>
        <w:t xml:space="preserve"> as illustrated below. The </w:t>
      </w:r>
      <w:r w:rsidRPr="007D30A0">
        <w:rPr>
          <w:rFonts w:ascii="Courier New" w:hAnsi="Courier New"/>
        </w:rPr>
        <w:t>referenced_size</w:t>
      </w:r>
      <w:r>
        <w:t xml:space="preserve"> field in the new version is interpreted according to the following values of the </w:t>
      </w:r>
      <w:r w:rsidRPr="007D30A0">
        <w:rPr>
          <w:rFonts w:ascii="Courier New" w:hAnsi="Courier New"/>
        </w:rPr>
        <w:t>reference_type</w:t>
      </w:r>
      <w:r>
        <w:t xml:space="preserve">: </w:t>
      </w:r>
    </w:p>
    <w:p w14:paraId="3111A17C" w14:textId="77777777" w:rsidR="00853BF6" w:rsidRPr="00A060BB" w:rsidRDefault="00853BF6">
      <w:pPr>
        <w:pStyle w:val="ListParagraph"/>
        <w:widowControl/>
        <w:numPr>
          <w:ilvl w:val="0"/>
          <w:numId w:val="11"/>
        </w:numPr>
        <w:autoSpaceDN/>
        <w:spacing w:after="0" w:line="240" w:lineRule="auto"/>
        <w:textAlignment w:val="auto"/>
        <w:pPrChange w:id="1279" w:author="DENOUAL Franck" w:date="2022-11-18T18:03:00Z">
          <w:pPr>
            <w:pStyle w:val="ListParagraph"/>
            <w:widowControl/>
            <w:numPr>
              <w:numId w:val="29"/>
            </w:numPr>
            <w:tabs>
              <w:tab w:val="num" w:pos="851"/>
            </w:tabs>
            <w:autoSpaceDN/>
            <w:spacing w:after="0" w:line="240" w:lineRule="auto"/>
            <w:ind w:left="851" w:hanging="851"/>
            <w:textAlignment w:val="auto"/>
          </w:pPr>
        </w:pPrChange>
      </w:pPr>
      <w:r w:rsidRPr="00A060BB">
        <w:lastRenderedPageBreak/>
        <w:t xml:space="preserve">When set to </w:t>
      </w:r>
      <w:r>
        <w:t>0</w:t>
      </w:r>
      <w:r w:rsidRPr="00A060BB">
        <w:t xml:space="preserve">, the </w:t>
      </w:r>
      <w:r w:rsidRPr="007D30A0">
        <w:rPr>
          <w:rFonts w:ascii="Courier New" w:hAnsi="Courier New"/>
        </w:rPr>
        <w:t>referenced_size</w:t>
      </w:r>
      <w:r w:rsidRPr="00A060BB">
        <w:t xml:space="preserve"> is the distance in bytes from the first byte of the referenced index to the first byte of the next referenced index </w:t>
      </w:r>
      <w:r>
        <w:t xml:space="preserve">(moof) </w:t>
      </w:r>
      <w:r w:rsidRPr="00A060BB">
        <w:t xml:space="preserve">item. </w:t>
      </w:r>
    </w:p>
    <w:p w14:paraId="0C6CDB2E" w14:textId="77777777" w:rsidR="00853BF6" w:rsidRPr="00A060BB" w:rsidRDefault="00853BF6">
      <w:pPr>
        <w:pStyle w:val="ListParagraph"/>
        <w:widowControl/>
        <w:numPr>
          <w:ilvl w:val="0"/>
          <w:numId w:val="11"/>
        </w:numPr>
        <w:autoSpaceDN/>
        <w:spacing w:after="0" w:line="240" w:lineRule="auto"/>
        <w:textAlignment w:val="auto"/>
        <w:pPrChange w:id="1280" w:author="DENOUAL Franck" w:date="2022-11-18T18:03:00Z">
          <w:pPr>
            <w:pStyle w:val="ListParagraph"/>
            <w:widowControl/>
            <w:numPr>
              <w:numId w:val="29"/>
            </w:numPr>
            <w:tabs>
              <w:tab w:val="num" w:pos="851"/>
            </w:tabs>
            <w:autoSpaceDN/>
            <w:spacing w:after="0" w:line="240" w:lineRule="auto"/>
            <w:ind w:left="851" w:hanging="851"/>
            <w:textAlignment w:val="auto"/>
          </w:pPr>
        </w:pPrChange>
      </w:pPr>
      <w:r w:rsidRPr="00A060BB">
        <w:t xml:space="preserve">When set to 1, the </w:t>
      </w:r>
      <w:r w:rsidRPr="007D30A0">
        <w:rPr>
          <w:rFonts w:ascii="Courier New" w:hAnsi="Courier New"/>
        </w:rPr>
        <w:t>referenced_size</w:t>
      </w:r>
      <w:r w:rsidRPr="00A060BB">
        <w:t xml:space="preserve"> is the distance in bytes from the first byte of the referenced index to the first byte of the next referenced index </w:t>
      </w:r>
      <w:r>
        <w:t xml:space="preserve">(sidx) </w:t>
      </w:r>
      <w:r w:rsidRPr="00A060BB">
        <w:t xml:space="preserve">item. </w:t>
      </w:r>
    </w:p>
    <w:p w14:paraId="47213D7A" w14:textId="77777777" w:rsidR="00853BF6" w:rsidRPr="00A060BB" w:rsidRDefault="00853BF6">
      <w:pPr>
        <w:pStyle w:val="ListParagraph"/>
        <w:widowControl/>
        <w:numPr>
          <w:ilvl w:val="0"/>
          <w:numId w:val="11"/>
        </w:numPr>
        <w:autoSpaceDN/>
        <w:spacing w:after="0" w:line="240" w:lineRule="auto"/>
        <w:textAlignment w:val="auto"/>
        <w:pPrChange w:id="1281" w:author="DENOUAL Franck" w:date="2022-11-18T18:03:00Z">
          <w:pPr>
            <w:pStyle w:val="ListParagraph"/>
            <w:widowControl/>
            <w:numPr>
              <w:numId w:val="29"/>
            </w:numPr>
            <w:tabs>
              <w:tab w:val="num" w:pos="851"/>
            </w:tabs>
            <w:autoSpaceDN/>
            <w:spacing w:after="0" w:line="240" w:lineRule="auto"/>
            <w:ind w:left="851" w:hanging="851"/>
            <w:textAlignment w:val="auto"/>
          </w:pPr>
        </w:pPrChange>
      </w:pPr>
      <w:r w:rsidRPr="00A060BB">
        <w:t xml:space="preserve">When set to 2, </w:t>
      </w:r>
      <w:r w:rsidRPr="007D30A0">
        <w:rPr>
          <w:rFonts w:ascii="Courier New" w:hAnsi="Courier New"/>
        </w:rPr>
        <w:t>referenced_size</w:t>
      </w:r>
      <w:r w:rsidRPr="00A060BB">
        <w:t xml:space="preserve"> is the distance in bytes from the first byte of the referenced metadata item to the first byte of the next referenced </w:t>
      </w:r>
      <w:r>
        <w:t xml:space="preserve">index </w:t>
      </w:r>
      <w:r w:rsidRPr="00A060BB">
        <w:t xml:space="preserve">metadata item, or in the case of the last entry, the end of the referenced </w:t>
      </w:r>
      <w:r>
        <w:t xml:space="preserve">index </w:t>
      </w:r>
      <w:r w:rsidRPr="00A060BB">
        <w:t xml:space="preserve">metadata </w:t>
      </w:r>
      <w:r>
        <w:t>item</w:t>
      </w:r>
      <w:r w:rsidRPr="00A060BB">
        <w:t xml:space="preserve">. </w:t>
      </w:r>
    </w:p>
    <w:p w14:paraId="614057A2" w14:textId="77777777" w:rsidR="00853BF6" w:rsidRPr="00A060BB" w:rsidRDefault="00853BF6">
      <w:pPr>
        <w:pStyle w:val="ListParagraph"/>
        <w:widowControl/>
        <w:numPr>
          <w:ilvl w:val="0"/>
          <w:numId w:val="11"/>
        </w:numPr>
        <w:autoSpaceDN/>
        <w:spacing w:after="0" w:line="240" w:lineRule="auto"/>
        <w:textAlignment w:val="auto"/>
        <w:pPrChange w:id="1282" w:author="DENOUAL Franck" w:date="2022-11-18T18:03:00Z">
          <w:pPr>
            <w:pStyle w:val="ListParagraph"/>
            <w:widowControl/>
            <w:numPr>
              <w:numId w:val="29"/>
            </w:numPr>
            <w:tabs>
              <w:tab w:val="num" w:pos="851"/>
            </w:tabs>
            <w:autoSpaceDN/>
            <w:spacing w:after="0" w:line="240" w:lineRule="auto"/>
            <w:ind w:left="851" w:hanging="851"/>
            <w:textAlignment w:val="auto"/>
          </w:pPr>
        </w:pPrChange>
      </w:pPr>
      <w:r w:rsidRPr="00A060BB">
        <w:t xml:space="preserve">When set to 3, </w:t>
      </w:r>
      <w:r w:rsidRPr="007D30A0">
        <w:rPr>
          <w:rFonts w:ascii="Courier New" w:hAnsi="Courier New"/>
        </w:rPr>
        <w:t>referenced_size</w:t>
      </w:r>
      <w:r w:rsidRPr="00A060BB">
        <w:t xml:space="preserve"> is the distance in bytes from the first byte of the referenced data item to the first byte of the next referenced </w:t>
      </w:r>
      <w:r>
        <w:t xml:space="preserve">index </w:t>
      </w:r>
      <w:r w:rsidRPr="00A060BB">
        <w:t xml:space="preserve">data item, or in the case of the last entry, the end of the referenced </w:t>
      </w:r>
      <w:r>
        <w:t xml:space="preserve">index </w:t>
      </w:r>
      <w:r w:rsidRPr="00A060BB">
        <w:t xml:space="preserve">data </w:t>
      </w:r>
      <w:r>
        <w:t xml:space="preserve">item </w:t>
      </w:r>
      <w:r w:rsidRPr="00A060BB">
        <w:t xml:space="preserve">. </w:t>
      </w:r>
    </w:p>
    <w:p w14:paraId="5044FA54" w14:textId="7C6ECFFE" w:rsidR="00853BF6" w:rsidRPr="005064FD" w:rsidRDefault="00853BF6" w:rsidP="00853BF6">
      <w:pPr>
        <w:rPr>
          <w:lang w:val="x-none"/>
        </w:rPr>
      </w:pPr>
      <w:r w:rsidRPr="00A060BB">
        <w:t xml:space="preserve">The value of </w:t>
      </w:r>
      <w:r w:rsidRPr="007D30A0">
        <w:rPr>
          <w:rFonts w:ascii="Courier New" w:hAnsi="Courier New"/>
        </w:rPr>
        <w:t>subsegment_duration</w:t>
      </w:r>
      <w:r w:rsidRPr="00A060BB">
        <w:t xml:space="preserve"> of each entry with </w:t>
      </w:r>
      <w:r w:rsidRPr="007D30A0">
        <w:rPr>
          <w:rFonts w:ascii="Courier New" w:hAnsi="Courier New"/>
        </w:rPr>
        <w:t>reference_type</w:t>
      </w:r>
      <w:r w:rsidRPr="00A060BB">
        <w:t xml:space="preserve"> equal to 2 or 3 corresponds to the duration of the indexed sub-segment. When the reference_type is set to 1, the </w:t>
      </w:r>
      <w:r>
        <w:t xml:space="preserve">semantics of the </w:t>
      </w:r>
      <w:r w:rsidRPr="007D30A0">
        <w:rPr>
          <w:rFonts w:ascii="Courier New" w:hAnsi="Courier New"/>
        </w:rPr>
        <w:t>subsegment_duration</w:t>
      </w:r>
      <w:r w:rsidRPr="00A060BB">
        <w:t xml:space="preserve"> </w:t>
      </w:r>
      <w:r>
        <w:t>is the same as in ISOBMFF Table J.3.</w:t>
      </w:r>
    </w:p>
    <w:p w14:paraId="3C03D10C" w14:textId="2E7C8E0D" w:rsidR="00853BF6" w:rsidRDefault="00853BF6" w:rsidP="005064FD">
      <w:pPr>
        <w:pStyle w:val="Heading3"/>
      </w:pPr>
      <w:r>
        <w:t>Option 2</w:t>
      </w:r>
    </w:p>
    <w:p w14:paraId="7B625093" w14:textId="407EF4C2" w:rsidR="00853BF6" w:rsidRDefault="004F49FD" w:rsidP="005064FD">
      <w:pPr>
        <w:pStyle w:val="Heading4"/>
      </w:pPr>
      <w:r>
        <w:t>Syntax</w:t>
      </w:r>
    </w:p>
    <w:p w14:paraId="61809E8D" w14:textId="62449654" w:rsidR="004F49FD" w:rsidRDefault="004F49FD" w:rsidP="005064FD">
      <w:pPr>
        <w:pStyle w:val="code"/>
      </w:pPr>
      <w:r>
        <w:t>aligned(8) class SegmentIndexBox extends FullBox('sidx', version, flags) {</w:t>
      </w:r>
      <w:r>
        <w:br/>
      </w:r>
      <w:r>
        <w:tab/>
        <w:t>unsigned int(32) reference_ID;</w:t>
      </w:r>
      <w:r>
        <w:br/>
      </w:r>
      <w:r>
        <w:tab/>
        <w:t>unsigned int(32) timescale;</w:t>
      </w:r>
      <w:r>
        <w:br/>
      </w:r>
      <w:r>
        <w:tab/>
        <w:t>if (version==0 || new_version) {</w:t>
      </w:r>
      <w:r>
        <w:br/>
      </w:r>
      <w:r>
        <w:tab/>
      </w:r>
      <w:r>
        <w:tab/>
        <w:t>unsigned int(32) earliest_presentation_time;</w:t>
      </w:r>
      <w:r>
        <w:br/>
      </w:r>
      <w:r>
        <w:tab/>
      </w:r>
      <w:r>
        <w:tab/>
        <w:t>unsigned int(32) first_offset;</w:t>
      </w:r>
      <w:r>
        <w:br/>
      </w:r>
      <w:r>
        <w:tab/>
        <w:t>} else { //version =1 || new_version</w:t>
      </w:r>
      <w:r>
        <w:br/>
      </w:r>
      <w:r>
        <w:tab/>
      </w:r>
      <w:r>
        <w:tab/>
        <w:t>unsigned int(64) earliest_presentation_time;</w:t>
      </w:r>
      <w:r>
        <w:br/>
      </w:r>
      <w:r>
        <w:tab/>
      </w:r>
      <w:r>
        <w:tab/>
        <w:t>unsigned int(64) first_offset;</w:t>
      </w:r>
      <w:r>
        <w:br/>
      </w:r>
      <w:r>
        <w:tab/>
        <w:t>}</w:t>
      </w:r>
      <w:r>
        <w:br/>
      </w:r>
      <w:r>
        <w:tab/>
        <w:t>unsigned int(16) reserved = 0;</w:t>
      </w:r>
      <w:r>
        <w:br/>
      </w:r>
      <w:r>
        <w:tab/>
        <w:t>unsigned int(16) reference_count;</w:t>
      </w:r>
      <w:r>
        <w:br/>
      </w:r>
      <w:r>
        <w:tab/>
        <w:t>if (new version)</w:t>
      </w:r>
      <w:r>
        <w:br/>
      </w:r>
      <w:r>
        <w:tab/>
      </w:r>
      <w:r>
        <w:tab/>
        <w:t>unsigned int(16) subpart_count;</w:t>
      </w:r>
      <w:r>
        <w:br/>
      </w:r>
      <w:r>
        <w:tab/>
        <w:t>for(i=1; i &lt;= reference_count; i++) {</w:t>
      </w:r>
      <w:r>
        <w:br/>
      </w:r>
      <w:r>
        <w:tab/>
      </w:r>
      <w:r>
        <w:tab/>
      </w:r>
      <w:r>
        <w:tab/>
        <w:t xml:space="preserve">bit (1) </w:t>
      </w:r>
      <w:r>
        <w:tab/>
      </w:r>
      <w:r>
        <w:tab/>
        <w:t xml:space="preserve">reference_type; </w:t>
      </w:r>
      <w:r>
        <w:br/>
      </w:r>
      <w:r>
        <w:tab/>
      </w:r>
      <w:r>
        <w:tab/>
      </w:r>
      <w:r>
        <w:tab/>
        <w:t>unsigned int(31)</w:t>
      </w:r>
      <w:r>
        <w:tab/>
        <w:t>referenced_size;</w:t>
      </w:r>
      <w:r>
        <w:br/>
      </w:r>
      <w:r>
        <w:tab/>
      </w:r>
      <w:r>
        <w:tab/>
      </w:r>
      <w:r>
        <w:tab/>
        <w:t>if (new_version) {</w:t>
      </w:r>
      <w:r>
        <w:br/>
      </w:r>
      <w:r>
        <w:tab/>
      </w:r>
      <w:r>
        <w:tab/>
      </w:r>
      <w:r>
        <w:tab/>
      </w:r>
      <w:r>
        <w:tab/>
        <w:t>for (j=1; j&lt;=subpart_count;j++) {</w:t>
      </w:r>
      <w:r>
        <w:br/>
      </w:r>
      <w:r>
        <w:tab/>
      </w:r>
      <w:r>
        <w:tab/>
      </w:r>
      <w:r>
        <w:tab/>
      </w:r>
      <w:r>
        <w:tab/>
      </w:r>
      <w:r>
        <w:tab/>
        <w:t>unsigned int(32)</w:t>
      </w:r>
      <w:r>
        <w:tab/>
        <w:t xml:space="preserve"> data_reference_offset; </w:t>
      </w:r>
      <w:r>
        <w:br/>
      </w:r>
      <w:r>
        <w:tab/>
      </w:r>
      <w:r>
        <w:tab/>
      </w:r>
      <w:r>
        <w:tab/>
      </w:r>
      <w:r>
        <w:tab/>
      </w:r>
      <w:r>
        <w:tab/>
        <w:t xml:space="preserve">// may be controlled by a flags value </w:t>
      </w:r>
      <w:r>
        <w:br/>
      </w:r>
      <w:r>
        <w:tab/>
      </w:r>
      <w:r>
        <w:tab/>
      </w:r>
      <w:r>
        <w:tab/>
      </w:r>
      <w:r>
        <w:tab/>
      </w:r>
      <w:r>
        <w:tab/>
        <w:t xml:space="preserve">unsigned int(32) </w:t>
      </w:r>
      <w:r>
        <w:tab/>
        <w:t xml:space="preserve"> referenced_data_size; </w:t>
      </w:r>
      <w:r>
        <w:br/>
      </w:r>
      <w:r>
        <w:tab/>
      </w:r>
      <w:r>
        <w:tab/>
      </w:r>
      <w:r>
        <w:tab/>
      </w:r>
      <w:r>
        <w:tab/>
        <w:t>}</w:t>
      </w:r>
      <w:r>
        <w:br/>
      </w:r>
      <w:r>
        <w:tab/>
      </w:r>
      <w:r>
        <w:tab/>
      </w:r>
      <w:r>
        <w:tab/>
        <w:t>}</w:t>
      </w:r>
      <w:r>
        <w:br/>
      </w:r>
      <w:r>
        <w:tab/>
      </w:r>
      <w:r>
        <w:tab/>
      </w:r>
      <w:r>
        <w:tab/>
        <w:t>unsigned int(32)</w:t>
      </w:r>
      <w:r>
        <w:tab/>
        <w:t xml:space="preserve">subsegment_duration; </w:t>
      </w:r>
      <w:r>
        <w:br/>
      </w:r>
      <w:r>
        <w:tab/>
      </w:r>
      <w:r>
        <w:tab/>
      </w:r>
      <w:r>
        <w:tab/>
        <w:t xml:space="preserve">bit(1) </w:t>
      </w:r>
      <w:r>
        <w:tab/>
      </w:r>
      <w:r>
        <w:tab/>
        <w:t>starts_with_SAP;</w:t>
      </w:r>
      <w:r>
        <w:br/>
      </w:r>
      <w:r>
        <w:tab/>
      </w:r>
      <w:r>
        <w:tab/>
      </w:r>
      <w:r>
        <w:tab/>
        <w:t>unsigned int(3)</w:t>
      </w:r>
      <w:r>
        <w:tab/>
        <w:t>SAP_type;</w:t>
      </w:r>
      <w:r>
        <w:br/>
      </w:r>
      <w:r>
        <w:tab/>
      </w:r>
      <w:r>
        <w:tab/>
      </w:r>
      <w:r>
        <w:tab/>
        <w:t>unsigned int(28)</w:t>
      </w:r>
      <w:r>
        <w:tab/>
        <w:t>SAP_delta_time;</w:t>
      </w:r>
      <w:r>
        <w:br/>
      </w:r>
      <w:r>
        <w:tab/>
        <w:t>}</w:t>
      </w:r>
      <w:r>
        <w:br/>
        <w:t>}</w:t>
      </w:r>
    </w:p>
    <w:p w14:paraId="2EC3D4DD" w14:textId="5B670FD6" w:rsidR="004F49FD" w:rsidRDefault="004F49FD" w:rsidP="005064FD">
      <w:pPr>
        <w:pStyle w:val="Heading4"/>
      </w:pPr>
      <w:r>
        <w:t xml:space="preserve">Semantics </w:t>
      </w:r>
      <w:r>
        <w:rPr>
          <w:u w:val="single"/>
          <w:lang w:val="en-GB"/>
        </w:rPr>
        <w:t>(for the new fields, the other remaining unchanged)</w:t>
      </w:r>
    </w:p>
    <w:p w14:paraId="2B5C53FD" w14:textId="77777777" w:rsidR="004F49FD" w:rsidRDefault="004F49FD" w:rsidP="005064FD">
      <w:pPr>
        <w:pStyle w:val="fields"/>
      </w:pPr>
      <w:r w:rsidRPr="007D30A0">
        <w:rPr>
          <w:rFonts w:ascii="Courier New" w:hAnsi="Courier New"/>
        </w:rPr>
        <w:t>Data_reference_offset</w:t>
      </w:r>
      <w:r w:rsidRPr="003A2FE4">
        <w:t xml:space="preserve"> </w:t>
      </w:r>
      <w:r>
        <w:t xml:space="preserve">indicates in bytes from where, in a file or in a segment file, the indexed data start. The offset corresponds to the first byte of the file or to the first byte of the considered segment file. </w:t>
      </w:r>
    </w:p>
    <w:p w14:paraId="2719FBE2" w14:textId="77777777" w:rsidR="004F49FD" w:rsidRDefault="004F49FD" w:rsidP="005064FD">
      <w:pPr>
        <w:pStyle w:val="fields"/>
      </w:pPr>
      <w:r w:rsidRPr="007D30A0">
        <w:rPr>
          <w:rFonts w:ascii="Courier New" w:hAnsi="Courier New"/>
          <w:noProof/>
          <w:sz w:val="22"/>
        </w:rPr>
        <w:t xml:space="preserve">referenced_data_size </w:t>
      </w:r>
      <w:r w:rsidRPr="00095252">
        <w:t xml:space="preserve">indicates </w:t>
      </w:r>
      <w:r>
        <w:t xml:space="preserve">a size </w:t>
      </w:r>
      <w:r w:rsidRPr="00095252">
        <w:t>in bytes</w:t>
      </w:r>
      <w:r>
        <w:t xml:space="preserve"> </w:t>
      </w:r>
      <w:r w:rsidRPr="00DC060F">
        <w:rPr>
          <w:szCs w:val="22"/>
        </w:rPr>
        <w:t>for a contiguous byte range in the data part of the referenced fragment</w:t>
      </w:r>
    </w:p>
    <w:p w14:paraId="2AE0C1B4" w14:textId="77777777" w:rsidR="004F49FD" w:rsidRDefault="004F49FD" w:rsidP="005064FD">
      <w:pPr>
        <w:pStyle w:val="fields"/>
      </w:pPr>
      <w:r w:rsidRPr="007D30A0">
        <w:rPr>
          <w:rFonts w:ascii="Courier New" w:hAnsi="Courier New"/>
          <w:noProof/>
          <w:sz w:val="22"/>
        </w:rPr>
        <w:t xml:space="preserve">subpart_count </w:t>
      </w:r>
      <w:r>
        <w:t>indicates the number of data blocks (for example tiles) for the current subsegment.</w:t>
      </w:r>
    </w:p>
    <w:p w14:paraId="7705396F" w14:textId="0C162CB5" w:rsidR="004F49FD" w:rsidRPr="00ED6ACD" w:rsidRDefault="004F49FD" w:rsidP="005064FD">
      <w:pPr>
        <w:pStyle w:val="fields"/>
      </w:pPr>
      <w:r w:rsidRPr="00DC060F">
        <w:rPr>
          <w:szCs w:val="22"/>
        </w:rPr>
        <w:lastRenderedPageBreak/>
        <w:t xml:space="preserve">This extended </w:t>
      </w:r>
      <w:r w:rsidR="003439FD" w:rsidRPr="003439FD">
        <w:rPr>
          <w:rFonts w:ascii="Courier New" w:hAnsi="Courier New"/>
          <w:szCs w:val="22"/>
        </w:rPr>
        <w:t>'</w:t>
      </w:r>
      <w:r w:rsidRPr="007D30A0">
        <w:rPr>
          <w:rFonts w:ascii="Courier New" w:hAnsi="Courier New"/>
          <w:i/>
          <w:szCs w:val="22"/>
        </w:rPr>
        <w:t>sidx</w:t>
      </w:r>
      <w:r w:rsidR="003439FD" w:rsidRPr="003439FD">
        <w:rPr>
          <w:rFonts w:ascii="Courier New" w:hAnsi="Courier New"/>
          <w:szCs w:val="22"/>
        </w:rPr>
        <w:t>'</w:t>
      </w:r>
      <w:r>
        <w:rPr>
          <w:szCs w:val="22"/>
        </w:rPr>
        <w:t xml:space="preserve"> box</w:t>
      </w:r>
      <w:r w:rsidRPr="00DC060F">
        <w:rPr>
          <w:szCs w:val="22"/>
        </w:rPr>
        <w:t xml:space="preserve"> can </w:t>
      </w:r>
      <w:r>
        <w:rPr>
          <w:szCs w:val="22"/>
        </w:rPr>
        <w:t xml:space="preserve">also </w:t>
      </w:r>
      <w:r w:rsidRPr="00DC060F">
        <w:rPr>
          <w:szCs w:val="22"/>
        </w:rPr>
        <w:t xml:space="preserve">be combined with </w:t>
      </w:r>
      <w:r w:rsidR="003439FD" w:rsidRPr="003439FD">
        <w:rPr>
          <w:rFonts w:ascii="Courier New" w:hAnsi="Courier New"/>
          <w:szCs w:val="22"/>
        </w:rPr>
        <w:t>'</w:t>
      </w:r>
      <w:r w:rsidRPr="007D30A0">
        <w:rPr>
          <w:rFonts w:ascii="Courier New" w:hAnsi="Courier New"/>
          <w:i/>
          <w:szCs w:val="22"/>
        </w:rPr>
        <w:t>sidx</w:t>
      </w:r>
      <w:r w:rsidR="003439FD" w:rsidRPr="003439FD">
        <w:rPr>
          <w:rFonts w:ascii="Courier New" w:hAnsi="Courier New"/>
          <w:szCs w:val="22"/>
        </w:rPr>
        <w:t>'</w:t>
      </w:r>
      <w:r>
        <w:rPr>
          <w:szCs w:val="22"/>
        </w:rPr>
        <w:t xml:space="preserve"> boxes of the current version</w:t>
      </w:r>
      <w:r w:rsidRPr="00DC060F">
        <w:rPr>
          <w:szCs w:val="22"/>
        </w:rPr>
        <w:t xml:space="preserve">, for example as in the hierarchical </w:t>
      </w:r>
      <w:r>
        <w:rPr>
          <w:szCs w:val="22"/>
        </w:rPr>
        <w:t xml:space="preserve">or daisy-chain </w:t>
      </w:r>
      <w:r w:rsidRPr="00DC060F">
        <w:rPr>
          <w:szCs w:val="22"/>
        </w:rPr>
        <w:t>scheme</w:t>
      </w:r>
      <w:r>
        <w:rPr>
          <w:szCs w:val="22"/>
        </w:rPr>
        <w:t>s</w:t>
      </w:r>
      <w:r w:rsidRPr="00DC060F">
        <w:rPr>
          <w:szCs w:val="22"/>
        </w:rPr>
        <w:t xml:space="preserve"> defined in ISO/IEC 14496-12</w:t>
      </w:r>
      <w:r w:rsidRPr="00ED6ACD">
        <w:t xml:space="preserve"> </w:t>
      </w:r>
    </w:p>
    <w:p w14:paraId="4FB088D6" w14:textId="0EF66722" w:rsidR="009C7DCE" w:rsidRPr="00D92AB4" w:rsidRDefault="009C7DCE" w:rsidP="009C7DCE">
      <w:pPr>
        <w:pStyle w:val="Heading2"/>
      </w:pPr>
      <w:bookmarkStart w:id="1283" w:name="_Ref15038191"/>
      <w:r>
        <w:rPr>
          <w:lang w:val="fi-FI"/>
        </w:rPr>
        <w:t>Attributes in DASH MPD</w:t>
      </w:r>
      <w:bookmarkEnd w:id="1283"/>
    </w:p>
    <w:p w14:paraId="427E6244" w14:textId="77777777" w:rsidR="009C7DCE" w:rsidRPr="009B3C38" w:rsidRDefault="009C7DCE" w:rsidP="009C7DCE">
      <w:pPr>
        <w:spacing w:after="120"/>
        <w:rPr>
          <w:rFonts w:eastAsia="MS Mincho"/>
        </w:rPr>
      </w:pPr>
      <w:r w:rsidRPr="009B3C38">
        <w:rPr>
          <w:rFonts w:eastAsia="MS Mincho"/>
        </w:rPr>
        <w:t xml:space="preserve">The following is proposed to be added into the SegmentBase element (clause 5.3.9.2.2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80964FE" w14:textId="77777777" w:rsidTr="00F53D9E">
        <w:tc>
          <w:tcPr>
            <w:tcW w:w="128" w:type="pct"/>
            <w:tcBorders>
              <w:right w:val="nil"/>
            </w:tcBorders>
          </w:tcPr>
          <w:p w14:paraId="058CB375"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28" w:type="pct"/>
            <w:tcBorders>
              <w:left w:val="nil"/>
              <w:right w:val="nil"/>
            </w:tcBorders>
          </w:tcPr>
          <w:p w14:paraId="01CD4070"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528" w:type="pct"/>
            <w:tcBorders>
              <w:left w:val="nil"/>
              <w:right w:val="single" w:sz="4" w:space="0" w:color="000000"/>
            </w:tcBorders>
          </w:tcPr>
          <w:p w14:paraId="3A2DAD41"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Courier New"/>
                <w:sz w:val="18"/>
              </w:rPr>
            </w:pPr>
            <w:r w:rsidRPr="0014577E">
              <w:rPr>
                <w:rFonts w:eastAsia="MS Mincho" w:cs="Courier New"/>
                <w:sz w:val="18"/>
              </w:rPr>
              <w:t>@mediaOnlyRange</w:t>
            </w:r>
          </w:p>
        </w:tc>
        <w:tc>
          <w:tcPr>
            <w:tcW w:w="652" w:type="pct"/>
            <w:tcBorders>
              <w:left w:val="single" w:sz="4" w:space="0" w:color="000000"/>
              <w:right w:val="single" w:sz="4" w:space="0" w:color="000000"/>
            </w:tcBorders>
          </w:tcPr>
          <w:p w14:paraId="055C62AC" w14:textId="77777777" w:rsidR="009C7DCE" w:rsidRPr="0014577E" w:rsidRDefault="009C7DCE" w:rsidP="00F53D9E">
            <w:pPr>
              <w:tabs>
                <w:tab w:val="left" w:pos="720"/>
                <w:tab w:val="left" w:pos="1080"/>
                <w:tab w:val="left" w:pos="1440"/>
                <w:tab w:val="left" w:pos="1800"/>
                <w:tab w:val="left" w:pos="2160"/>
              </w:tabs>
              <w:suppressAutoHyphens/>
              <w:spacing w:after="190"/>
              <w:jc w:val="center"/>
              <w:rPr>
                <w:rFonts w:eastAsia="MS Mincho"/>
                <w:sz w:val="18"/>
                <w:szCs w:val="16"/>
                <w:lang w:eastAsia="zh-CN"/>
              </w:rPr>
            </w:pPr>
            <w:r w:rsidRPr="0014577E">
              <w:rPr>
                <w:rFonts w:eastAsia="MS Mincho"/>
                <w:sz w:val="18"/>
                <w:szCs w:val="16"/>
                <w:lang w:eastAsia="zh-CN"/>
              </w:rPr>
              <w:t>O</w:t>
            </w:r>
          </w:p>
        </w:tc>
        <w:tc>
          <w:tcPr>
            <w:tcW w:w="2564" w:type="pct"/>
            <w:tcBorders>
              <w:left w:val="single" w:sz="4" w:space="0" w:color="000000"/>
            </w:tcBorders>
          </w:tcPr>
          <w:p w14:paraId="4442129D"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sz w:val="18"/>
                <w:szCs w:val="18"/>
              </w:rPr>
            </w:pPr>
            <w:r w:rsidRPr="0014577E">
              <w:rPr>
                <w:rFonts w:eastAsia="MS Mincho"/>
                <w:sz w:val="18"/>
                <w:szCs w:val="18"/>
              </w:rPr>
              <w:t>specifies the byte range that consists only of the media data, such as MediaDataBox, applicable to all Media Segments of the Representation. When used with ISOBMFF Media Segments, the indicated byte range shall start with a box.</w:t>
            </w:r>
          </w:p>
          <w:p w14:paraId="35D0D85E"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0B742BC2" w14:textId="77777777" w:rsidR="009C7DCE" w:rsidRPr="009B3C38" w:rsidRDefault="009C7DCE" w:rsidP="009C7DCE">
      <w:pPr>
        <w:spacing w:after="120"/>
        <w:rPr>
          <w:rFonts w:eastAsia="MS Mincho"/>
        </w:rPr>
      </w:pPr>
    </w:p>
    <w:p w14:paraId="02BF6FE5" w14:textId="77777777" w:rsidR="009C7DCE" w:rsidRPr="009B3C38" w:rsidRDefault="009C7DCE" w:rsidP="009C7DCE">
      <w:pPr>
        <w:spacing w:after="120"/>
        <w:rPr>
          <w:rFonts w:eastAsia="MS Mincho"/>
        </w:rPr>
      </w:pPr>
      <w:r w:rsidRPr="009B3C38">
        <w:rPr>
          <w:rFonts w:eastAsia="MS Mincho"/>
        </w:rPr>
        <w:t xml:space="preserve">The following is proposed to be added into the SegmentList.SegmentURL element (clause 5.3.9.3.2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18CED7B" w14:textId="77777777" w:rsidTr="00F53D9E">
        <w:tc>
          <w:tcPr>
            <w:tcW w:w="125" w:type="pct"/>
            <w:tcBorders>
              <w:right w:val="nil"/>
            </w:tcBorders>
          </w:tcPr>
          <w:p w14:paraId="0534636F"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25" w:type="pct"/>
            <w:tcBorders>
              <w:left w:val="nil"/>
              <w:right w:val="nil"/>
            </w:tcBorders>
          </w:tcPr>
          <w:p w14:paraId="45D7587E"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530" w:type="pct"/>
            <w:tcBorders>
              <w:left w:val="nil"/>
              <w:right w:val="single" w:sz="4" w:space="0" w:color="000000"/>
            </w:tcBorders>
          </w:tcPr>
          <w:p w14:paraId="716AA8F6"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Courier New"/>
                <w:sz w:val="18"/>
              </w:rPr>
            </w:pPr>
            <w:r w:rsidRPr="0014577E">
              <w:rPr>
                <w:rFonts w:eastAsia="MS Mincho" w:cs="Courier New"/>
                <w:sz w:val="18"/>
              </w:rPr>
              <w:t>@mediaOnlyRange</w:t>
            </w:r>
          </w:p>
        </w:tc>
        <w:tc>
          <w:tcPr>
            <w:tcW w:w="654" w:type="pct"/>
            <w:tcBorders>
              <w:left w:val="single" w:sz="4" w:space="0" w:color="000000"/>
              <w:right w:val="single" w:sz="4" w:space="0" w:color="000000"/>
            </w:tcBorders>
          </w:tcPr>
          <w:p w14:paraId="23E0D610" w14:textId="77777777" w:rsidR="009C7DCE" w:rsidRPr="0014577E" w:rsidRDefault="009C7DCE" w:rsidP="00F53D9E">
            <w:pPr>
              <w:tabs>
                <w:tab w:val="left" w:pos="720"/>
                <w:tab w:val="left" w:pos="1080"/>
                <w:tab w:val="left" w:pos="1440"/>
                <w:tab w:val="left" w:pos="1800"/>
                <w:tab w:val="left" w:pos="2160"/>
              </w:tabs>
              <w:suppressAutoHyphens/>
              <w:spacing w:after="190"/>
              <w:jc w:val="center"/>
              <w:rPr>
                <w:rFonts w:eastAsia="MS Mincho"/>
                <w:sz w:val="18"/>
                <w:szCs w:val="16"/>
                <w:lang w:eastAsia="zh-CN"/>
              </w:rPr>
            </w:pPr>
            <w:r w:rsidRPr="0014577E">
              <w:rPr>
                <w:rFonts w:eastAsia="MS Mincho"/>
                <w:sz w:val="18"/>
                <w:szCs w:val="16"/>
                <w:lang w:eastAsia="zh-CN"/>
              </w:rPr>
              <w:t>O</w:t>
            </w:r>
          </w:p>
        </w:tc>
        <w:tc>
          <w:tcPr>
            <w:tcW w:w="2566" w:type="pct"/>
            <w:tcBorders>
              <w:left w:val="single" w:sz="4" w:space="0" w:color="000000"/>
            </w:tcBorders>
          </w:tcPr>
          <w:p w14:paraId="0380DE7C"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sz w:val="18"/>
                <w:szCs w:val="18"/>
              </w:rPr>
            </w:pPr>
            <w:r w:rsidRPr="0014577E">
              <w:rPr>
                <w:rFonts w:eastAsia="MS Mincho"/>
                <w:sz w:val="18"/>
                <w:szCs w:val="18"/>
              </w:rPr>
              <w:t xml:space="preserve">specifies the byte range </w:t>
            </w:r>
            <w:r w:rsidRPr="0014577E">
              <w:rPr>
                <w:rFonts w:eastAsia="MS Mincho"/>
                <w:sz w:val="18"/>
                <w:szCs w:val="16"/>
              </w:rPr>
              <w:t xml:space="preserve">within the resource identified by the </w:t>
            </w:r>
            <w:r w:rsidRPr="0014577E">
              <w:rPr>
                <w:rFonts w:eastAsia="MS Mincho" w:cs="Courier New"/>
                <w:noProof/>
                <w:sz w:val="18"/>
              </w:rPr>
              <w:t>@media</w:t>
            </w:r>
            <w:r w:rsidRPr="0014577E">
              <w:rPr>
                <w:rFonts w:eastAsia="MS Mincho"/>
                <w:sz w:val="18"/>
                <w:szCs w:val="18"/>
              </w:rPr>
              <w:t xml:space="preserve"> that consists only of the media data, such as MediaDataBox. When used with ISOBMFF Media Segments, the indicated byte range shall start with a box.</w:t>
            </w:r>
          </w:p>
          <w:p w14:paraId="01E3F725"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367F5384" w14:textId="77777777" w:rsidR="009C7DCE" w:rsidRPr="009B3C38" w:rsidRDefault="009C7DCE" w:rsidP="009C7DCE">
      <w:pPr>
        <w:spacing w:after="120"/>
        <w:rPr>
          <w:rFonts w:eastAsia="MS Mincho"/>
        </w:rPr>
      </w:pPr>
    </w:p>
    <w:p w14:paraId="4DB3B28A" w14:textId="77777777" w:rsidR="009C7DCE" w:rsidRPr="009B3C38" w:rsidRDefault="009C7DCE" w:rsidP="009C7DCE">
      <w:pPr>
        <w:spacing w:after="120"/>
        <w:rPr>
          <w:rFonts w:eastAsia="MS Mincho"/>
        </w:rPr>
      </w:pPr>
      <w:r w:rsidRPr="009B3C38">
        <w:rPr>
          <w:rFonts w:eastAsia="MS Mincho"/>
        </w:rPr>
        <w:t>The following is proposed to be added into the SegmentTemplate element (clause 5.4.9.4.2 of DASH).</w:t>
      </w:r>
    </w:p>
    <w:tbl>
      <w:tblPr>
        <w:tblW w:w="4944"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3053"/>
        <w:gridCol w:w="789"/>
        <w:gridCol w:w="4117"/>
      </w:tblGrid>
      <w:tr w:rsidR="009C7DCE" w:rsidRPr="0014577E" w14:paraId="138250A0" w14:textId="77777777" w:rsidTr="00F53D9E">
        <w:tc>
          <w:tcPr>
            <w:tcW w:w="125" w:type="pct"/>
          </w:tcPr>
          <w:p w14:paraId="01D52BD5" w14:textId="77777777" w:rsidR="009C7DCE" w:rsidRPr="0014577E" w:rsidRDefault="009C7DCE" w:rsidP="00F53D9E">
            <w:pPr>
              <w:spacing w:after="240" w:line="230" w:lineRule="atLeast"/>
              <w:rPr>
                <w:rFonts w:eastAsia="MS Mincho"/>
                <w:b/>
                <w:noProof/>
                <w:sz w:val="18"/>
                <w:szCs w:val="20"/>
                <w:lang w:eastAsia="ja-JP"/>
              </w:rPr>
            </w:pPr>
          </w:p>
        </w:tc>
        <w:tc>
          <w:tcPr>
            <w:tcW w:w="125" w:type="pct"/>
          </w:tcPr>
          <w:p w14:paraId="69FF39BB" w14:textId="77777777" w:rsidR="009C7DCE" w:rsidRPr="0014577E" w:rsidRDefault="009C7DCE" w:rsidP="00F53D9E">
            <w:pPr>
              <w:spacing w:after="240" w:line="230" w:lineRule="atLeast"/>
              <w:rPr>
                <w:rFonts w:eastAsia="MS Mincho"/>
                <w:noProof/>
                <w:sz w:val="18"/>
                <w:szCs w:val="20"/>
                <w:lang w:eastAsia="ja-JP"/>
              </w:rPr>
            </w:pPr>
          </w:p>
        </w:tc>
        <w:tc>
          <w:tcPr>
            <w:tcW w:w="131" w:type="pct"/>
            <w:tcBorders>
              <w:right w:val="nil"/>
            </w:tcBorders>
          </w:tcPr>
          <w:p w14:paraId="7F56B358" w14:textId="77777777" w:rsidR="009C7DCE" w:rsidRPr="0014577E" w:rsidRDefault="009C7DCE" w:rsidP="00F53D9E">
            <w:pPr>
              <w:spacing w:after="240" w:line="230" w:lineRule="atLeast"/>
              <w:rPr>
                <w:rFonts w:eastAsia="MS Mincho" w:cs="Courier New"/>
                <w:noProof/>
                <w:sz w:val="18"/>
                <w:szCs w:val="20"/>
                <w:lang w:eastAsia="ja-JP"/>
              </w:rPr>
            </w:pPr>
          </w:p>
        </w:tc>
        <w:tc>
          <w:tcPr>
            <w:tcW w:w="125" w:type="pct"/>
            <w:tcBorders>
              <w:left w:val="nil"/>
              <w:right w:val="nil"/>
            </w:tcBorders>
          </w:tcPr>
          <w:p w14:paraId="3C2B23D7" w14:textId="77777777" w:rsidR="009C7DCE" w:rsidRPr="0014577E" w:rsidRDefault="009C7DCE" w:rsidP="00F53D9E">
            <w:pPr>
              <w:spacing w:after="240" w:line="230" w:lineRule="atLeast"/>
              <w:rPr>
                <w:rFonts w:eastAsia="MS Mincho" w:cs="Courier New"/>
                <w:noProof/>
                <w:sz w:val="18"/>
                <w:szCs w:val="20"/>
                <w:lang w:eastAsia="ja-JP"/>
              </w:rPr>
            </w:pPr>
          </w:p>
        </w:tc>
        <w:tc>
          <w:tcPr>
            <w:tcW w:w="1723" w:type="pct"/>
            <w:tcBorders>
              <w:left w:val="nil"/>
              <w:right w:val="single" w:sz="4" w:space="0" w:color="000000"/>
            </w:tcBorders>
          </w:tcPr>
          <w:p w14:paraId="5E0AC619" w14:textId="77777777" w:rsidR="009C7DCE" w:rsidRPr="0014577E" w:rsidRDefault="009C7DCE" w:rsidP="00F53D9E">
            <w:pPr>
              <w:spacing w:after="240" w:line="230" w:lineRule="atLeast"/>
              <w:rPr>
                <w:rFonts w:eastAsia="MS Mincho" w:cs="Courier New"/>
                <w:noProof/>
                <w:sz w:val="18"/>
                <w:szCs w:val="20"/>
                <w:lang w:eastAsia="ja-JP"/>
              </w:rPr>
            </w:pPr>
            <w:r w:rsidRPr="0014577E">
              <w:rPr>
                <w:rFonts w:eastAsia="MS Mincho" w:cs="Courier New"/>
                <w:noProof/>
                <w:sz w:val="18"/>
                <w:szCs w:val="20"/>
                <w:lang w:eastAsia="ja-JP"/>
              </w:rPr>
              <w:t>@mediaOnly</w:t>
            </w:r>
          </w:p>
        </w:tc>
        <w:tc>
          <w:tcPr>
            <w:tcW w:w="451" w:type="pct"/>
            <w:tcBorders>
              <w:left w:val="single" w:sz="4" w:space="0" w:color="000000"/>
              <w:right w:val="single" w:sz="4" w:space="0" w:color="000000"/>
            </w:tcBorders>
          </w:tcPr>
          <w:p w14:paraId="5E5E8280" w14:textId="77777777" w:rsidR="009C7DCE" w:rsidRPr="0014577E" w:rsidRDefault="009C7DCE" w:rsidP="00F53D9E">
            <w:pPr>
              <w:spacing w:after="240" w:line="230" w:lineRule="atLeast"/>
              <w:jc w:val="center"/>
              <w:rPr>
                <w:rFonts w:eastAsia="MS Mincho"/>
                <w:sz w:val="18"/>
                <w:szCs w:val="16"/>
                <w:lang w:eastAsia="ja-JP"/>
              </w:rPr>
            </w:pPr>
            <w:r w:rsidRPr="0014577E">
              <w:rPr>
                <w:rFonts w:eastAsia="MS Mincho"/>
                <w:sz w:val="18"/>
                <w:szCs w:val="16"/>
                <w:lang w:eastAsia="ja-JP"/>
              </w:rPr>
              <w:t>O</w:t>
            </w:r>
          </w:p>
        </w:tc>
        <w:tc>
          <w:tcPr>
            <w:tcW w:w="2320" w:type="pct"/>
            <w:tcBorders>
              <w:left w:val="single" w:sz="4" w:space="0" w:color="000000"/>
            </w:tcBorders>
          </w:tcPr>
          <w:p w14:paraId="6AC14509" w14:textId="77777777" w:rsidR="009C7DCE" w:rsidRPr="0014577E" w:rsidRDefault="009C7DCE" w:rsidP="00F53D9E">
            <w:pPr>
              <w:spacing w:after="240" w:line="230" w:lineRule="atLeast"/>
              <w:rPr>
                <w:rFonts w:eastAsia="MS Mincho"/>
                <w:sz w:val="18"/>
                <w:szCs w:val="16"/>
                <w:lang w:eastAsia="ja-JP"/>
              </w:rPr>
            </w:pPr>
            <w:r w:rsidRPr="0014577E">
              <w:rPr>
                <w:rFonts w:eastAsia="MS Mincho"/>
                <w:sz w:val="18"/>
                <w:szCs w:val="16"/>
                <w:lang w:eastAsia="ja-JP"/>
              </w:rPr>
              <w:t>specifies</w:t>
            </w:r>
            <w:r w:rsidRPr="0014577E" w:rsidDel="001F4B0D">
              <w:rPr>
                <w:rFonts w:eastAsia="MS Mincho"/>
                <w:sz w:val="18"/>
                <w:szCs w:val="16"/>
                <w:lang w:eastAsia="ja-JP"/>
              </w:rPr>
              <w:t xml:space="preserve"> </w:t>
            </w:r>
            <w:r w:rsidRPr="0014577E">
              <w:rPr>
                <w:rFonts w:eastAsia="MS Mincho"/>
                <w:sz w:val="18"/>
                <w:szCs w:val="16"/>
                <w:lang w:eastAsia="ja-JP"/>
              </w:rPr>
              <w:t xml:space="preserve">the template to create the Media Segment List where Media Segments only consist of the media data, such as MediaDataBoxes. </w:t>
            </w:r>
          </w:p>
        </w:tc>
      </w:tr>
    </w:tbl>
    <w:p w14:paraId="1B10AD6E" w14:textId="71F8F293" w:rsidR="00A741D6" w:rsidRDefault="00A741D6" w:rsidP="00A741D6">
      <w:pPr>
        <w:tabs>
          <w:tab w:val="left" w:pos="5940"/>
        </w:tabs>
        <w:rPr>
          <w:lang w:val="en-GB"/>
        </w:rPr>
      </w:pPr>
    </w:p>
    <w:p w14:paraId="7F9FF21F" w14:textId="1DE343FA" w:rsidR="00CC4CEA" w:rsidRPr="00343E33" w:rsidRDefault="00CC4CEA" w:rsidP="00CC4CEA">
      <w:pPr>
        <w:pStyle w:val="Heading2"/>
        <w:rPr>
          <w:lang w:val="en-IN"/>
        </w:rPr>
      </w:pPr>
      <w:r w:rsidRPr="00343E33">
        <w:rPr>
          <w:lang w:val="en-IN"/>
        </w:rPr>
        <w:t>Example usage of the segment index box</w:t>
      </w:r>
    </w:p>
    <w:p w14:paraId="6989B66E" w14:textId="77777777" w:rsidR="00EA2879" w:rsidRDefault="00EA2879" w:rsidP="00EA2879">
      <w:pPr>
        <w:rPr>
          <w:i/>
        </w:rPr>
      </w:pPr>
      <w:r>
        <w:rPr>
          <w:i/>
        </w:rPr>
        <w:t>Add the following clause J.2.5:</w:t>
      </w:r>
    </w:p>
    <w:p w14:paraId="63288A80" w14:textId="77777777" w:rsidR="00EA2879" w:rsidRDefault="00EA2879" w:rsidP="00EA2879">
      <w:pPr>
        <w:rPr>
          <w:b/>
        </w:rPr>
      </w:pPr>
      <w:r>
        <w:rPr>
          <w:b/>
        </w:rPr>
        <w:t>J.2.5</w:t>
      </w:r>
      <w:r>
        <w:rPr>
          <w:b/>
        </w:rPr>
        <w:tab/>
        <w:t>Simple one-level indexing of "tightly packed" media</w:t>
      </w:r>
    </w:p>
    <w:p w14:paraId="255649F6" w14:textId="77777777" w:rsidR="00EA2879" w:rsidRDefault="00EA2879" w:rsidP="00EA2879">
      <w:r>
        <w:t xml:space="preserve">When the </w:t>
      </w:r>
      <w:r w:rsidRPr="007D30A0">
        <w:rPr>
          <w:rFonts w:ascii="Courier New" w:hAnsi="Courier New"/>
        </w:rPr>
        <w:t>flags</w:t>
      </w:r>
      <w:r>
        <w:t xml:space="preserve"> field of the </w:t>
      </w:r>
      <w:r w:rsidRPr="007D30A0">
        <w:rPr>
          <w:rFonts w:ascii="Courier New" w:hAnsi="Courier New"/>
        </w:rPr>
        <w:t>SegmentIndexBox</w:t>
      </w:r>
      <w:r>
        <w:t xml:space="preserve"> is set so that (</w:t>
      </w:r>
      <w:r w:rsidRPr="007D30A0">
        <w:rPr>
          <w:rFonts w:ascii="Courier New" w:hAnsi="Courier New"/>
        </w:rPr>
        <w:t>flags</w:t>
      </w:r>
      <w:r>
        <w:t xml:space="preserve"> &amp; 1) is equal to 1, the media data is "tigthly packed", i.e. a single </w:t>
      </w:r>
      <w:r w:rsidRPr="007D30A0">
        <w:rPr>
          <w:rFonts w:ascii="Courier New" w:hAnsi="Courier New"/>
        </w:rPr>
        <w:t>MediaDataBox</w:t>
      </w:r>
      <w:r>
        <w:t xml:space="preserve"> or </w:t>
      </w:r>
      <w:r w:rsidRPr="007D30A0">
        <w:rPr>
          <w:rFonts w:ascii="Courier New" w:hAnsi="Courier New"/>
        </w:rPr>
        <w:t>IdentifiedMediaDataBox</w:t>
      </w:r>
      <w:r>
        <w:t xml:space="preserve"> contain samples for a single track only in decoding order without unused bytes, sample auxiliary information, metadata, or any other information that does not belong to the sample format. A legacy client simply omits the flags field and the </w:t>
      </w:r>
      <w:r w:rsidRPr="007D30A0">
        <w:rPr>
          <w:rFonts w:ascii="Courier New" w:hAnsi="Courier New"/>
        </w:rPr>
        <w:t>SegmentIndexBox</w:t>
      </w:r>
      <w:r>
        <w:t xml:space="preserve"> syntax conditional on the values of the flags field. A client taking advantage of the "tightly packed" media could operate as follows:</w:t>
      </w:r>
    </w:p>
    <w:p w14:paraId="7A6026B3" w14:textId="77777777" w:rsidR="00EA2879" w:rsidRDefault="00EA2879">
      <w:pPr>
        <w:numPr>
          <w:ilvl w:val="0"/>
          <w:numId w:val="16"/>
        </w:numPr>
        <w:pPrChange w:id="1284" w:author="DENOUAL Franck" w:date="2022-11-18T18:03:00Z">
          <w:pPr>
            <w:numPr>
              <w:numId w:val="35"/>
            </w:numPr>
            <w:tabs>
              <w:tab w:val="num" w:pos="643"/>
            </w:tabs>
            <w:ind w:left="643" w:hanging="360"/>
          </w:pPr>
        </w:pPrChange>
      </w:pPr>
      <w:r>
        <w:t xml:space="preserve">Conclude that since the </w:t>
      </w:r>
      <w:r w:rsidRPr="007D30A0">
        <w:rPr>
          <w:rFonts w:ascii="Courier New" w:hAnsi="Courier New"/>
        </w:rPr>
        <w:t>SegmentIndexBox</w:t>
      </w:r>
      <w:r>
        <w:t xml:space="preserve"> has (</w:t>
      </w:r>
      <w:r w:rsidRPr="007D30A0">
        <w:rPr>
          <w:rFonts w:ascii="Courier New" w:hAnsi="Courier New"/>
        </w:rPr>
        <w:t>flags</w:t>
      </w:r>
      <w:r>
        <w:t xml:space="preserve"> &amp; 1) equal to 1, the reception of </w:t>
      </w:r>
      <w:r w:rsidRPr="007D30A0">
        <w:rPr>
          <w:rFonts w:ascii="Courier New" w:hAnsi="Courier New"/>
        </w:rPr>
        <w:t>MovieFragmentBox</w:t>
      </w:r>
      <w:r>
        <w:t>es is not necessary.</w:t>
      </w:r>
    </w:p>
    <w:p w14:paraId="55B9940B" w14:textId="77777777" w:rsidR="00EA2879" w:rsidRDefault="00EA2879">
      <w:pPr>
        <w:numPr>
          <w:ilvl w:val="0"/>
          <w:numId w:val="16"/>
        </w:numPr>
        <w:pPrChange w:id="1285" w:author="DENOUAL Franck" w:date="2022-11-18T18:03:00Z">
          <w:pPr>
            <w:numPr>
              <w:numId w:val="35"/>
            </w:numPr>
            <w:tabs>
              <w:tab w:val="num" w:pos="643"/>
            </w:tabs>
            <w:ind w:left="643" w:hanging="360"/>
          </w:pPr>
        </w:pPrChange>
      </w:pPr>
      <w:r>
        <w:lastRenderedPageBreak/>
        <w:t xml:space="preserve">Omit the downloading of </w:t>
      </w:r>
      <w:r w:rsidRPr="007D30A0">
        <w:rPr>
          <w:rFonts w:ascii="Courier New" w:hAnsi="Courier New"/>
        </w:rPr>
        <w:t>MovieFragmentBox</w:t>
      </w:r>
      <w:r>
        <w:t xml:space="preserve">es and only download the media data by deriving a byte range from the </w:t>
      </w:r>
      <w:r>
        <w:rPr>
          <w:rFonts w:ascii="Courier New" w:hAnsi="Courier New"/>
          <w:szCs w:val="20"/>
        </w:rPr>
        <w:t>media_data_offset</w:t>
      </w:r>
      <w:r>
        <w:t xml:space="preserve"> given in the </w:t>
      </w:r>
      <w:r w:rsidRPr="007D30A0">
        <w:rPr>
          <w:rFonts w:ascii="Courier New" w:hAnsi="Courier New"/>
        </w:rPr>
        <w:t>SegmentIndexBox</w:t>
      </w:r>
      <w:r>
        <w:t>. Thus, a bitrate saving in the transmitted data is achieved.</w:t>
      </w:r>
    </w:p>
    <w:p w14:paraId="4B713CF1" w14:textId="77777777" w:rsidR="00EA2879" w:rsidRDefault="00EA2879">
      <w:pPr>
        <w:numPr>
          <w:ilvl w:val="0"/>
          <w:numId w:val="16"/>
        </w:numPr>
        <w:pPrChange w:id="1286" w:author="DENOUAL Franck" w:date="2022-11-18T18:03:00Z">
          <w:pPr>
            <w:numPr>
              <w:numId w:val="35"/>
            </w:numPr>
            <w:tabs>
              <w:tab w:val="num" w:pos="643"/>
            </w:tabs>
            <w:ind w:left="643" w:hanging="360"/>
          </w:pPr>
        </w:pPrChange>
      </w:pPr>
      <w:r>
        <w:t xml:space="preserve">Create the </w:t>
      </w:r>
      <w:r w:rsidRPr="007D30A0">
        <w:rPr>
          <w:rFonts w:ascii="Courier New" w:hAnsi="Courier New"/>
        </w:rPr>
        <w:t>MovieFragmentBox</w:t>
      </w:r>
      <w:r>
        <w:t xml:space="preserve">es in the client side either by parsing the high-level syntax of the received media data or, when (flags &amp; 2) and (flags &amp; 4) are set, use the default values given in of </w:t>
      </w:r>
      <w:r w:rsidRPr="007D30A0">
        <w:rPr>
          <w:rFonts w:ascii="Courier New" w:hAnsi="Courier New"/>
        </w:rPr>
        <w:t>TrackExtendsBox</w:t>
      </w:r>
      <w:r>
        <w:t xml:space="preserve">. For example, in case of AVC or HEVC, the information in the </w:t>
      </w:r>
      <w:r w:rsidRPr="007D30A0">
        <w:rPr>
          <w:rFonts w:ascii="Courier New" w:hAnsi="Courier New"/>
        </w:rPr>
        <w:t>TrackRunBox</w:t>
      </w:r>
      <w:r>
        <w:t xml:space="preserve"> could be concluded as follows:</w:t>
      </w:r>
    </w:p>
    <w:p w14:paraId="523BC650" w14:textId="77777777" w:rsidR="00EA2879" w:rsidRDefault="00EA2879">
      <w:pPr>
        <w:numPr>
          <w:ilvl w:val="1"/>
          <w:numId w:val="16"/>
        </w:numPr>
        <w:pPrChange w:id="1287" w:author="DENOUAL Franck" w:date="2022-11-18T18:03:00Z">
          <w:pPr>
            <w:numPr>
              <w:ilvl w:val="1"/>
              <w:numId w:val="35"/>
            </w:numPr>
            <w:tabs>
              <w:tab w:val="num" w:pos="643"/>
            </w:tabs>
            <w:ind w:left="643" w:hanging="360"/>
          </w:pPr>
        </w:pPrChange>
      </w:pPr>
      <w:r>
        <w:t>Deriving the sample sizes and the sample size by carrying out the access unit boundary determination as specified in AVC or HEVC.</w:t>
      </w:r>
    </w:p>
    <w:p w14:paraId="5A33BFF4" w14:textId="77777777" w:rsidR="00EA2879" w:rsidRDefault="00EA2879">
      <w:pPr>
        <w:numPr>
          <w:ilvl w:val="1"/>
          <w:numId w:val="16"/>
        </w:numPr>
        <w:pPrChange w:id="1288" w:author="DENOUAL Franck" w:date="2022-11-18T18:03:00Z">
          <w:pPr>
            <w:numPr>
              <w:ilvl w:val="1"/>
              <w:numId w:val="35"/>
            </w:numPr>
            <w:tabs>
              <w:tab w:val="num" w:pos="643"/>
            </w:tabs>
            <w:ind w:left="643" w:hanging="360"/>
          </w:pPr>
        </w:pPrChange>
      </w:pPr>
      <w:r>
        <w:t>Deriving sample composition times from picture timing SEI messages present in the bitstream or concluding that composition times are proportional to picture order count.</w:t>
      </w:r>
    </w:p>
    <w:p w14:paraId="0E57EC21" w14:textId="77777777" w:rsidR="00EA2879" w:rsidRDefault="00EA2879">
      <w:pPr>
        <w:numPr>
          <w:ilvl w:val="1"/>
          <w:numId w:val="16"/>
        </w:numPr>
        <w:pPrChange w:id="1289" w:author="DENOUAL Franck" w:date="2022-11-18T18:03:00Z">
          <w:pPr>
            <w:numPr>
              <w:ilvl w:val="1"/>
              <w:numId w:val="35"/>
            </w:numPr>
            <w:tabs>
              <w:tab w:val="num" w:pos="643"/>
            </w:tabs>
            <w:ind w:left="643" w:hanging="360"/>
          </w:pPr>
        </w:pPrChange>
      </w:pPr>
      <w:r>
        <w:t>Deriving sample flags from the VCL NAL unit types or setting sample flags to indicate an unknown status.</w:t>
      </w:r>
    </w:p>
    <w:p w14:paraId="5E0A6476" w14:textId="77D06756" w:rsidR="00EA2879" w:rsidRDefault="00EA2879" w:rsidP="00EA2879">
      <w:r>
        <w:fldChar w:fldCharType="begin"/>
      </w:r>
      <w:r>
        <w:instrText>REF _Ref20495436 \h</w:instrText>
      </w:r>
      <w:r>
        <w:fldChar w:fldCharType="separate"/>
      </w:r>
      <w:r w:rsidR="00E07FB3">
        <w:t>Figure J.</w:t>
      </w:r>
      <w:r w:rsidR="00E07FB3">
        <w:rPr>
          <w:noProof/>
        </w:rPr>
        <w:t>2</w:t>
      </w:r>
      <w:r>
        <w:fldChar w:fldCharType="end"/>
      </w:r>
      <w:r>
        <w:t xml:space="preserve"> shows an example that is aligned with the structure presented in Figure J.1. </w:t>
      </w:r>
      <w:r>
        <w:rPr>
          <w:lang w:val="en-GB"/>
        </w:rPr>
        <w:t xml:space="preserve">All entries of the top level </w:t>
      </w:r>
      <w:r w:rsidRPr="007D30A0">
        <w:rPr>
          <w:rFonts w:ascii="Courier New" w:hAnsi="Courier New"/>
          <w:lang w:val="en-GB"/>
        </w:rPr>
        <w:t>SegmentIndexBox</w:t>
      </w:r>
      <w:r>
        <w:rPr>
          <w:lang w:val="en-GB"/>
        </w:rPr>
        <w:t xml:space="preserve"> point to segments comprising one or more movie fragments, i.e. </w:t>
      </w:r>
      <w:r w:rsidRPr="007D30A0">
        <w:rPr>
          <w:rFonts w:ascii="Courier New" w:hAnsi="Courier New"/>
          <w:lang w:val="en-GB"/>
        </w:rPr>
        <w:t>reference_type</w:t>
      </w:r>
      <w:r>
        <w:rPr>
          <w:lang w:val="en-GB"/>
        </w:rPr>
        <w:t xml:space="preserve"> is equal to 0. The values of </w:t>
      </w:r>
      <w:r w:rsidRPr="007D30A0">
        <w:rPr>
          <w:rFonts w:ascii="Courier New" w:hAnsi="Courier New"/>
          <w:lang w:val="en-GB"/>
        </w:rPr>
        <w:t>referenced_size</w:t>
      </w:r>
      <w:r>
        <w:rPr>
          <w:lang w:val="en-GB"/>
        </w:rPr>
        <w:t xml:space="preserve"> and </w:t>
      </w:r>
      <w:r w:rsidRPr="007D30A0">
        <w:rPr>
          <w:rFonts w:ascii="Courier New" w:hAnsi="Courier New"/>
          <w:lang w:val="en-GB"/>
        </w:rPr>
        <w:t>subsegment_duration</w:t>
      </w:r>
      <w:r>
        <w:rPr>
          <w:lang w:val="en-GB"/>
        </w:rPr>
        <w:t xml:space="preserve"> of each entry are calculated as in Table J.1 above. The dashed double-ended arrows in </w:t>
      </w:r>
      <w:r>
        <w:fldChar w:fldCharType="begin"/>
      </w:r>
      <w:r>
        <w:instrText>REF _Ref20495436 \h</w:instrText>
      </w:r>
      <w:r>
        <w:fldChar w:fldCharType="separate"/>
      </w:r>
      <w:r w:rsidR="00E07FB3">
        <w:t>Figure J.</w:t>
      </w:r>
      <w:r w:rsidR="00E07FB3">
        <w:rPr>
          <w:noProof/>
        </w:rPr>
        <w:t>2</w:t>
      </w:r>
      <w:r>
        <w:fldChar w:fldCharType="end"/>
      </w:r>
      <w:r>
        <w:rPr>
          <w:lang w:val="en-GB"/>
        </w:rPr>
        <w:t xml:space="preserve"> indicate the values of </w:t>
      </w:r>
      <w:r w:rsidRPr="007D30A0">
        <w:rPr>
          <w:rFonts w:ascii="Courier New" w:hAnsi="Courier New"/>
          <w:lang w:val="en-GB"/>
        </w:rPr>
        <w:t>media_data_offset</w:t>
      </w:r>
      <w:r>
        <w:rPr>
          <w:lang w:val="en-GB"/>
        </w:rPr>
        <w:t>.</w:t>
      </w:r>
    </w:p>
    <w:p w14:paraId="4FBCDEBB" w14:textId="77777777" w:rsidR="00EA2879" w:rsidRDefault="00EA2879" w:rsidP="00EA2879">
      <w:pPr>
        <w:jc w:val="center"/>
      </w:pPr>
      <w:r>
        <w:rPr>
          <w:noProof/>
        </w:rPr>
        <w:drawing>
          <wp:inline distT="0" distB="0" distL="0" distR="0" wp14:anchorId="2F86689C" wp14:editId="5268086E">
            <wp:extent cx="3000375" cy="10191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26"/>
                    <a:stretch>
                      <a:fillRect/>
                    </a:stretch>
                  </pic:blipFill>
                  <pic:spPr bwMode="auto">
                    <a:xfrm>
                      <a:off x="0" y="0"/>
                      <a:ext cx="3000375" cy="1019175"/>
                    </a:xfrm>
                    <a:prstGeom prst="rect">
                      <a:avLst/>
                    </a:prstGeom>
                  </pic:spPr>
                </pic:pic>
              </a:graphicData>
            </a:graphic>
          </wp:inline>
        </w:drawing>
      </w:r>
    </w:p>
    <w:p w14:paraId="1BB979F0" w14:textId="0078B76A" w:rsidR="00EA2879" w:rsidRDefault="00EA2879" w:rsidP="00EA2879">
      <w:pPr>
        <w:pStyle w:val="Caption"/>
        <w:jc w:val="center"/>
      </w:pPr>
      <w:bookmarkStart w:id="1290" w:name="_Ref20495436"/>
      <w:r>
        <w:t>Figure J.</w:t>
      </w:r>
      <w:r>
        <w:fldChar w:fldCharType="begin"/>
      </w:r>
      <w:r>
        <w:instrText>SEQ Figure \* ARABIC</w:instrText>
      </w:r>
      <w:r>
        <w:fldChar w:fldCharType="separate"/>
      </w:r>
      <w:r w:rsidR="00E07FB3">
        <w:rPr>
          <w:noProof/>
        </w:rPr>
        <w:t>2</w:t>
      </w:r>
      <w:r>
        <w:fldChar w:fldCharType="end"/>
      </w:r>
      <w:bookmarkEnd w:id="1290"/>
      <w:r>
        <w:t xml:space="preserve">. Simple segment index including </w:t>
      </w:r>
      <w:r w:rsidRPr="007D30A0">
        <w:rPr>
          <w:rFonts w:ascii="Courier New" w:hAnsi="Courier New"/>
        </w:rPr>
        <w:t>media_data_offset</w:t>
      </w:r>
      <w:r>
        <w:t xml:space="preserve"> values (dashed arrows).</w:t>
      </w:r>
    </w:p>
    <w:p w14:paraId="0190F9B0" w14:textId="75D447B9" w:rsidR="008B6198" w:rsidRPr="00D92AB4" w:rsidRDefault="008B6198" w:rsidP="008B6198">
      <w:pPr>
        <w:pStyle w:val="Heading1"/>
      </w:pPr>
      <w:bookmarkStart w:id="1291" w:name="_Toc119686669"/>
      <w:r w:rsidRPr="00D92AB4">
        <w:t>S</w:t>
      </w:r>
      <w:r w:rsidR="00565946">
        <w:t>ample reordering</w:t>
      </w:r>
      <w:r w:rsidRPr="00D92AB4">
        <w:t xml:space="preserve"> in Track Runs</w:t>
      </w:r>
      <w:bookmarkEnd w:id="1291"/>
    </w:p>
    <w:p w14:paraId="2B56AD4F" w14:textId="77777777" w:rsidR="008B6198" w:rsidRPr="000237A2" w:rsidRDefault="008B6198" w:rsidP="000237A2">
      <w:pPr>
        <w:pStyle w:val="Heading2"/>
      </w:pPr>
      <w:r w:rsidRPr="000237A2">
        <w:t>Introduction</w:t>
      </w:r>
    </w:p>
    <w:p w14:paraId="37438066" w14:textId="77777777" w:rsidR="008B6198" w:rsidRDefault="008B6198" w:rsidP="008B6198">
      <w:r>
        <w:t>Samples in TRUN are contiguous in byte range and stored in decoding order. As discussed previously, we identified use cases where changing the sample ordering could be beneficial:</w:t>
      </w:r>
    </w:p>
    <w:p w14:paraId="33A19495" w14:textId="77777777" w:rsidR="008B6198" w:rsidRDefault="008B6198" w:rsidP="008B6198">
      <w:r>
        <w:t>- Usage of partially received segments (HTTP streaming, ISOBMFF-based broadcast)</w:t>
      </w:r>
    </w:p>
    <w:p w14:paraId="58CDF590" w14:textId="77777777" w:rsidR="008B6198" w:rsidRDefault="008B6198" w:rsidP="008B6198">
      <w:r>
        <w:t xml:space="preserve">- More efficient unequal FEC protection of the segment, with moof and base sublayer in a single, more protected zone </w:t>
      </w:r>
    </w:p>
    <w:p w14:paraId="28677B59" w14:textId="77777777" w:rsidR="008B6198" w:rsidRDefault="008B6198" w:rsidP="008B6198">
      <w:r>
        <w:t>In these use cases, the movie fragment is incomplete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35FCE3C0" w14:textId="77777777" w:rsidR="008B6198" w:rsidRDefault="008B6198" w:rsidP="008B6198">
      <w:r>
        <w:t>As discussed in m44768, there are several options to do this:</w:t>
      </w:r>
    </w:p>
    <w:p w14:paraId="41BA0D00" w14:textId="77777777" w:rsidR="008B6198" w:rsidRDefault="008B6198" w:rsidP="008B6198">
      <w:r>
        <w:t>- Option1: split the temporal layers as one per track</w:t>
      </w:r>
    </w:p>
    <w:p w14:paraId="19918115" w14:textId="77777777" w:rsidR="008B6198" w:rsidRDefault="008B6198" w:rsidP="008B6198">
      <w:r>
        <w:tab/>
        <w:t xml:space="preserve">This is straightforward and works for codecs having a multi-track ISOBMFF encapsulation defined (yet not all of them do). However, this is quite costly in terms of ISOBMFF structures, each sublayer requiring a dedicated track hence duplication of traf, tfhd and trun boxes for each track. The complexity is also high since samples have to be properly re-interleaved when "merging" these tracks. This also requires multi-track segments which is </w:t>
      </w:r>
      <w:r>
        <w:lastRenderedPageBreak/>
        <w:t>not very friendly in HAS delivery or ISOBMFF-based broadcast. It finally requires splitting sample grouping and CENC information per track, which is both complex and costly (additional sample to group boxes, subsamples boxes, sample group descriptions if not in moov, saio/saiz/senc boxes etc ...)</w:t>
      </w:r>
    </w:p>
    <w:p w14:paraId="0CC28A99" w14:textId="77777777" w:rsidR="008B6198" w:rsidRDefault="008B6198" w:rsidP="008B6198">
      <w:r>
        <w:t>- Option 2: split the temporal layers as one per TRUN</w:t>
      </w:r>
    </w:p>
    <w:p w14:paraId="1E4BD1BF" w14:textId="77777777" w:rsidR="008B6198" w:rsidRDefault="008B6198" w:rsidP="008B6198">
      <w:r>
        <w:t>Since samples have to be in decoding order within the fragment, the only possibility to store data per temporal sublayer is to have a new trun whenever a we have a change of temporal sublayer between non contiguous samples:</w:t>
      </w:r>
    </w:p>
    <w:p w14:paraId="4F6CD938" w14:textId="77777777" w:rsidR="008B6198" w:rsidRPr="0084684F" w:rsidRDefault="008B6198" w:rsidP="008B6198">
      <w:pPr>
        <w:rPr>
          <w:i/>
          <w:u w:val="single"/>
        </w:rPr>
      </w:pPr>
      <w:r w:rsidRPr="0084684F">
        <w:rPr>
          <w:i/>
          <w:u w:val="single"/>
        </w:rPr>
        <w:t>Example:</w:t>
      </w:r>
    </w:p>
    <w:p w14:paraId="3C2E7B45" w14:textId="77777777" w:rsidR="008B6198" w:rsidRPr="0084684F" w:rsidRDefault="008B6198" w:rsidP="008B6198">
      <w:r w:rsidRPr="0084684F">
        <w:t>For a classical I</w:t>
      </w:r>
      <w:r w:rsidRPr="0084684F">
        <w:rPr>
          <w:vertAlign w:val="superscript"/>
        </w:rPr>
        <w:t>0</w:t>
      </w:r>
      <w:r w:rsidRPr="0084684F">
        <w:t>P</w:t>
      </w:r>
      <w:r w:rsidRPr="0084684F">
        <w:rPr>
          <w:vertAlign w:val="superscript"/>
        </w:rPr>
        <w:t>0</w:t>
      </w:r>
      <w:r w:rsidRPr="0084684F">
        <w:t>B</w:t>
      </w:r>
      <w:r w:rsidRPr="0084684F">
        <w:rPr>
          <w:vertAlign w:val="superscript"/>
        </w:rPr>
        <w:t>1</w:t>
      </w:r>
      <w:r w:rsidRPr="0084684F">
        <w:t>B</w:t>
      </w:r>
      <w:r w:rsidRPr="0084684F">
        <w:rPr>
          <w:vertAlign w:val="superscript"/>
        </w:rPr>
        <w:t>2</w:t>
      </w:r>
      <w:r w:rsidRPr="0084684F">
        <w:t>B</w:t>
      </w:r>
      <w:r w:rsidRPr="0084684F">
        <w:rPr>
          <w:vertAlign w:val="superscript"/>
        </w:rPr>
        <w:t>3</w:t>
      </w:r>
      <w:r w:rsidRPr="0084684F">
        <w:t xml:space="preserve"> layout at 25 fps, with B</w:t>
      </w:r>
      <w:r w:rsidRPr="0084684F">
        <w:rPr>
          <w:vertAlign w:val="superscript"/>
        </w:rPr>
        <w:t>N</w:t>
      </w:r>
      <w:r w:rsidRPr="0084684F">
        <w:t xml:space="preserve"> having no dependencies on B</w:t>
      </w:r>
      <w:r w:rsidRPr="0084684F">
        <w:rPr>
          <w:vertAlign w:val="superscript"/>
        </w:rPr>
        <w:t>N+1</w:t>
      </w:r>
      <w:r w:rsidRPr="0084684F">
        <w:t xml:space="preserve"> a potential 1s GOP structure could be:</w:t>
      </w:r>
    </w:p>
    <w:p w14:paraId="366362FC"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13</w:t>
      </w:r>
      <w:r w:rsidRPr="0084684F">
        <w:rPr>
          <w:vertAlign w:val="superscript"/>
        </w:rPr>
        <w:t>1</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309C093C" w14:textId="77777777" w:rsidR="008B6198" w:rsidRPr="0084684F" w:rsidRDefault="008B6198" w:rsidP="008B6198">
      <w:r w:rsidRPr="0084684F">
        <w:t>Our expected layout would be:</w:t>
      </w:r>
    </w:p>
    <w:p w14:paraId="4115AE31"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13</w:t>
      </w:r>
      <w:r w:rsidRPr="0084684F">
        <w:rPr>
          <w:vertAlign w:val="superscript"/>
        </w:rPr>
        <w:t>1</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600E7B4C" w14:textId="77777777" w:rsidR="008B6198" w:rsidRPr="0084684F" w:rsidRDefault="008B6198" w:rsidP="008B6198">
      <w:r w:rsidRPr="0084684F">
        <w:t xml:space="preserve">To achieve this with the current </w:t>
      </w:r>
      <w:r>
        <w:t>‘</w:t>
      </w:r>
      <w:r w:rsidRPr="0084684F">
        <w:t>trun</w:t>
      </w:r>
      <w:r>
        <w:t>’</w:t>
      </w:r>
      <w:r w:rsidRPr="0084684F">
        <w:t xml:space="preserve"> design, we would need:</w:t>
      </w:r>
    </w:p>
    <w:p w14:paraId="708622A6" w14:textId="77777777" w:rsidR="008B6198" w:rsidRPr="0084684F" w:rsidRDefault="008B6198" w:rsidP="008B6198">
      <w:pPr>
        <w:rPr>
          <w:vertAlign w:val="subscript"/>
        </w:rPr>
      </w:pPr>
      <w:r w:rsidRPr="0084684F">
        <w:rPr>
          <w:i/>
          <w:color w:val="FF0000"/>
        </w:rPr>
        <w:t>TRUN</w:t>
      </w:r>
      <w:r w:rsidRPr="0084684F">
        <w:t xml:space="preserve"> 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9</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7</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rPr>
          <w:i/>
          <w:color w:val="FF0000"/>
        </w:rPr>
        <w:t>TRUN</w:t>
      </w:r>
      <w:r w:rsidRPr="0084684F">
        <w:t xml:space="preserve"> B</w:t>
      </w:r>
      <w:r w:rsidRPr="0084684F">
        <w:rPr>
          <w:vertAlign w:val="subscript"/>
        </w:rPr>
        <w:t>13</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11</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17</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15</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21</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19</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542EAEC0" w14:textId="77777777" w:rsidR="008B6198" w:rsidRDefault="008B6198" w:rsidP="008B6198">
      <w:r w:rsidRPr="00152C83">
        <w:t>Hence 17 trun instead of 1! With a base TRUN size of 20 (12 for full box + 8 for sample count+data offset) or 16 for ctrn (12 for full box + 8 for sample count+data offset assuming offset can be less than 65k), we end up with at least 320 bytes (trun) or 256 bytes (ctrn) of overhead.</w:t>
      </w:r>
    </w:p>
    <w:p w14:paraId="1DF2E028" w14:textId="77777777" w:rsidR="008B6198" w:rsidRPr="0084684F" w:rsidRDefault="008B6198" w:rsidP="008B6198">
      <w:r w:rsidRPr="0084684F">
        <w:t>This gets even worse if we start increasing the GOP size</w:t>
      </w:r>
      <w:r>
        <w:t xml:space="preserve"> or the frame rate</w:t>
      </w:r>
      <w:r w:rsidRPr="0084684F">
        <w:t>.</w:t>
      </w:r>
    </w:p>
    <w:p w14:paraId="2CA00E04" w14:textId="77777777" w:rsidR="008B6198" w:rsidRDefault="008B6198" w:rsidP="008B6198">
      <w:r>
        <w:t>The proposal in m44768 to overcome this was to use a single trun with a sample layout index allowing custom sample layouts (more details below).</w:t>
      </w:r>
    </w:p>
    <w:p w14:paraId="13468C24" w14:textId="77777777" w:rsidR="008B6198" w:rsidRPr="000237A2" w:rsidRDefault="008B6198" w:rsidP="000237A2">
      <w:pPr>
        <w:pStyle w:val="Heading2"/>
      </w:pPr>
      <w:r w:rsidRPr="000237A2">
        <w:t>Further discussion</w:t>
      </w:r>
    </w:p>
    <w:p w14:paraId="147B0F02" w14:textId="77777777" w:rsidR="008B6198" w:rsidRPr="000237A2" w:rsidRDefault="008B6198" w:rsidP="000237A2">
      <w:pPr>
        <w:pStyle w:val="Heading3"/>
      </w:pPr>
      <w:r w:rsidRPr="000237A2">
        <w:t>Context</w:t>
      </w:r>
    </w:p>
    <w:p w14:paraId="7BF569C4" w14:textId="77777777" w:rsidR="008B6198" w:rsidRDefault="008B6198" w:rsidP="008B6198">
      <w:r>
        <w:t>We investigated how to reuse an existing ISOBMFF HAS packaging (single file or segmented) to provide a low frame rate version of the content without duplicating the files. Our ultimate goal is to have as few byte range requests to issue as possible for a given media segment, to reduce complexity.</w:t>
      </w:r>
    </w:p>
    <w:p w14:paraId="1DA411F6" w14:textId="77777777" w:rsidR="008B6198" w:rsidRDefault="008B6198" w:rsidP="008B6198">
      <w:r>
        <w:t>The level assignment box ‘leva’ seemed to be designed for this, as illustrated in DASH 4th edition (Figure 6):</w:t>
      </w:r>
    </w:p>
    <w:p w14:paraId="6E31AA86" w14:textId="77777777" w:rsidR="008B6198" w:rsidRDefault="008B6198" w:rsidP="008B6198">
      <w:pPr>
        <w:jc w:val="center"/>
      </w:pPr>
      <w:r w:rsidRPr="0096567F">
        <w:rPr>
          <w:rFonts w:eastAsia="MS Mincho"/>
          <w:noProof/>
        </w:rPr>
        <w:lastRenderedPageBreak/>
        <w:drawing>
          <wp:inline distT="0" distB="0" distL="0" distR="0" wp14:anchorId="4287CA7E" wp14:editId="6E70119F">
            <wp:extent cx="5166371" cy="3742952"/>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27"/>
                    <a:stretch>
                      <a:fillRect/>
                    </a:stretch>
                  </pic:blipFill>
                  <pic:spPr>
                    <a:xfrm>
                      <a:off x="0" y="0"/>
                      <a:ext cx="5166371" cy="3742952"/>
                    </a:xfrm>
                    <a:prstGeom prst="rect">
                      <a:avLst/>
                    </a:prstGeom>
                  </pic:spPr>
                </pic:pic>
              </a:graphicData>
            </a:graphic>
          </wp:inline>
        </w:drawing>
      </w:r>
    </w:p>
    <w:p w14:paraId="0267D11E" w14:textId="0C40D8F7" w:rsidR="008B6198" w:rsidRDefault="008B6198" w:rsidP="008B6198">
      <w:pPr>
        <w:pStyle w:val="Caption"/>
        <w:jc w:val="center"/>
      </w:pPr>
      <w:bookmarkStart w:id="1292" w:name="_Ref19602913"/>
      <w:r>
        <w:t xml:space="preserve">Figure </w:t>
      </w:r>
      <w:r w:rsidR="00962985">
        <w:fldChar w:fldCharType="begin"/>
      </w:r>
      <w:r w:rsidR="00962985">
        <w:instrText xml:space="preserve"> SEQ Figure </w:instrText>
      </w:r>
      <w:r w:rsidR="00962985">
        <w:instrText xml:space="preserve">\* ARABIC </w:instrText>
      </w:r>
      <w:r w:rsidR="00962985">
        <w:fldChar w:fldCharType="separate"/>
      </w:r>
      <w:r w:rsidR="00E07FB3">
        <w:rPr>
          <w:noProof/>
        </w:rPr>
        <w:t>3</w:t>
      </w:r>
      <w:r w:rsidR="00962985">
        <w:rPr>
          <w:noProof/>
        </w:rPr>
        <w:fldChar w:fldCharType="end"/>
      </w:r>
      <w:bookmarkEnd w:id="1292"/>
      <w:r>
        <w:t>: Mapping temporal sub-layers to Sub-Segment Index Box for trick mode in DASH</w:t>
      </w:r>
    </w:p>
    <w:p w14:paraId="63CE17E1" w14:textId="77777777" w:rsidR="008B6198" w:rsidRDefault="008B6198" w:rsidP="008B6198">
      <w:pPr>
        <w:jc w:val="center"/>
      </w:pPr>
    </w:p>
    <w:p w14:paraId="7477047B" w14:textId="77777777" w:rsidR="008B6198" w:rsidRDefault="008B6198" w:rsidP="008B6198">
      <w:r>
        <w:t>This box describes the assignment of one level per temporal sublayer and each level is further described in terms of byte range in an ‘ssix’ box.</w:t>
      </w:r>
    </w:p>
    <w:p w14:paraId="6779FC7E" w14:textId="77777777" w:rsidR="008B6198" w:rsidRPr="000237A2" w:rsidRDefault="008B6198" w:rsidP="000237A2">
      <w:pPr>
        <w:pStyle w:val="Heading3"/>
      </w:pPr>
      <w:r w:rsidRPr="000237A2">
        <w:t>leva and ssix clarifications</w:t>
      </w:r>
    </w:p>
    <w:p w14:paraId="49C6E5C7" w14:textId="4CB3A3A7" w:rsidR="008B6198" w:rsidRPr="008301A5" w:rsidRDefault="000237A2" w:rsidP="008B6198">
      <w:pPr>
        <w:pStyle w:val="NormalWeb"/>
      </w:pPr>
      <w:r>
        <w:t>See the Defect Report for 14496-12.</w:t>
      </w:r>
    </w:p>
    <w:p w14:paraId="07115E08" w14:textId="77777777" w:rsidR="008B6198" w:rsidRPr="000237A2" w:rsidRDefault="008B6198" w:rsidP="000237A2">
      <w:pPr>
        <w:pStyle w:val="Heading3"/>
      </w:pPr>
      <w:r w:rsidRPr="000237A2">
        <w:t xml:space="preserve">Sample reordering using leva and ssix </w:t>
      </w:r>
    </w:p>
    <w:p w14:paraId="7E947172" w14:textId="77777777" w:rsidR="008B6198" w:rsidRDefault="008B6198" w:rsidP="008B6198">
      <w:r>
        <w:t>Assuming our previous interpretation is correct, if we want to have samples organized per temporal dependencies, we have two possibilities:</w:t>
      </w:r>
    </w:p>
    <w:p w14:paraId="1FD118E1" w14:textId="77777777" w:rsidR="008B6198" w:rsidRPr="00B95B5C" w:rsidRDefault="008B6198">
      <w:pPr>
        <w:pStyle w:val="ListParagraph"/>
        <w:widowControl/>
        <w:numPr>
          <w:ilvl w:val="0"/>
          <w:numId w:val="17"/>
        </w:numPr>
        <w:autoSpaceDN/>
        <w:spacing w:after="0" w:line="240" w:lineRule="auto"/>
        <w:jc w:val="left"/>
        <w:textAlignment w:val="auto"/>
        <w:pPrChange w:id="1293" w:author="DENOUAL Franck" w:date="2022-11-18T18:03:00Z">
          <w:pPr>
            <w:pStyle w:val="ListParagraph"/>
            <w:widowControl/>
            <w:numPr>
              <w:numId w:val="37"/>
            </w:numPr>
            <w:tabs>
              <w:tab w:val="num" w:pos="1492"/>
            </w:tabs>
            <w:autoSpaceDN/>
            <w:spacing w:after="0" w:line="240" w:lineRule="auto"/>
            <w:ind w:left="1492" w:hanging="360"/>
            <w:jc w:val="left"/>
            <w:textAlignment w:val="auto"/>
          </w:pPr>
        </w:pPrChange>
      </w:pPr>
      <w:r>
        <w:t>S</w:t>
      </w:r>
      <w:r w:rsidRPr="00AD7BBB">
        <w:t xml:space="preserve">eparate each sublayer in </w:t>
      </w:r>
      <w:r>
        <w:t xml:space="preserve">a </w:t>
      </w:r>
      <w:r w:rsidRPr="00AD7BBB">
        <w:t>dedicated traf, which we would want to avoid</w:t>
      </w:r>
      <w:r>
        <w:t xml:space="preserve"> as we explained in section 2.</w:t>
      </w:r>
    </w:p>
    <w:p w14:paraId="33B429F5" w14:textId="77777777" w:rsidR="008B6198" w:rsidRDefault="008B6198">
      <w:pPr>
        <w:pStyle w:val="ListParagraph"/>
        <w:widowControl/>
        <w:numPr>
          <w:ilvl w:val="0"/>
          <w:numId w:val="17"/>
        </w:numPr>
        <w:autoSpaceDN/>
        <w:spacing w:after="0" w:line="240" w:lineRule="auto"/>
        <w:jc w:val="left"/>
        <w:textAlignment w:val="auto"/>
        <w:pPrChange w:id="1294" w:author="DENOUAL Franck" w:date="2022-11-18T18:03:00Z">
          <w:pPr>
            <w:pStyle w:val="ListParagraph"/>
            <w:widowControl/>
            <w:numPr>
              <w:numId w:val="37"/>
            </w:numPr>
            <w:tabs>
              <w:tab w:val="num" w:pos="1492"/>
            </w:tabs>
            <w:autoSpaceDN/>
            <w:spacing w:after="0" w:line="240" w:lineRule="auto"/>
            <w:ind w:left="1492" w:hanging="360"/>
            <w:jc w:val="left"/>
            <w:textAlignment w:val="auto"/>
          </w:pPr>
        </w:pPrChange>
      </w:pPr>
      <w:r>
        <w:t xml:space="preserve">When a single track is used, the common (if not only) usage is to map the moof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‘trun’ into multiple ‘trun’ to reorder the samples, with the size increase it induces. </w:t>
      </w:r>
    </w:p>
    <w:p w14:paraId="0A0E0839" w14:textId="77777777" w:rsidR="008B6198" w:rsidRDefault="008B6198" w:rsidP="008B6198">
      <w:r>
        <w:t>One possibility would be to relax the leva/ssix constraint on byte range continuity per level, and allow multiple occurrences of a level in an ‘ssix’ box (see discussion in previous section). While this works, this has the following drawbacks:</w:t>
      </w:r>
    </w:p>
    <w:p w14:paraId="575E15EC" w14:textId="77777777" w:rsidR="008B6198" w:rsidRDefault="008B6198" w:rsidP="008B6198">
      <w:r>
        <w:t>- the ssix box becomes quite big: for our previous example, 17 entries instead of 4 (one per sublayer), each entry counting for 32 bits</w:t>
      </w:r>
    </w:p>
    <w:p w14:paraId="4F7BE6CF" w14:textId="77777777" w:rsidR="008B6198" w:rsidRDefault="008B6198" w:rsidP="008B6198">
      <w:r>
        <w:t>- it seems to break the philosophy of ssix</w:t>
      </w:r>
    </w:p>
    <w:p w14:paraId="5F527880" w14:textId="77777777" w:rsidR="008B6198" w:rsidRDefault="008B6198" w:rsidP="008B6198">
      <w:r>
        <w:t>- multiple byte ranges will be required for a given level</w:t>
      </w:r>
    </w:p>
    <w:p w14:paraId="79E5B684" w14:textId="77777777" w:rsidR="008B6198" w:rsidRDefault="008B6198" w:rsidP="008B6198">
      <w:r>
        <w:lastRenderedPageBreak/>
        <w:t>- samples are still in decoding order in the ‘mdat’ (not compatible with the identified use cases above)</w:t>
      </w:r>
    </w:p>
    <w:p w14:paraId="67D31BF7" w14:textId="77777777" w:rsidR="008B6198" w:rsidRDefault="008B6198" w:rsidP="008B6198">
      <w:r>
        <w:t>We therefore propose to introduce a sample ordering index at the ‘trun’ level to enable:</w:t>
      </w:r>
    </w:p>
    <w:p w14:paraId="28E4D123" w14:textId="77777777" w:rsidR="008B6198" w:rsidRDefault="008B6198" w:rsidP="008B6198">
      <w:r>
        <w:t>- Single trun, single track</w:t>
      </w:r>
    </w:p>
    <w:p w14:paraId="6D37EF99" w14:textId="77777777" w:rsidR="008B6198" w:rsidRDefault="008B6198" w:rsidP="008B6198">
      <w:r>
        <w:t>- Single byte-range request for a given sublayer (or level)</w:t>
      </w:r>
    </w:p>
    <w:p w14:paraId="15EFB027" w14:textId="77777777" w:rsidR="008B6198" w:rsidRDefault="008B6198" w:rsidP="008B6198">
      <w:r>
        <w:t xml:space="preserve">- Unmodified 'ssix' / 'leva', except specification clarifications as discussed in previous section </w:t>
      </w:r>
    </w:p>
    <w:p w14:paraId="27458D7A" w14:textId="77777777" w:rsidR="008B6198" w:rsidRDefault="008B6198" w:rsidP="008B6198">
      <w:r>
        <w:t>- Reusability of partially downloaded segments</w:t>
      </w:r>
    </w:p>
    <w:p w14:paraId="32515BD6" w14:textId="77777777" w:rsidR="008B6198" w:rsidRDefault="008B6198" w:rsidP="008B6198">
      <w:r>
        <w:t>- Friendliness for unequal FEC protection schemes</w:t>
      </w:r>
    </w:p>
    <w:p w14:paraId="763CE466" w14:textId="77777777" w:rsidR="008B6198" w:rsidRPr="000237A2" w:rsidRDefault="008B6198" w:rsidP="000237A2">
      <w:pPr>
        <w:pStyle w:val="Heading2"/>
      </w:pPr>
      <w:r w:rsidRPr="000237A2">
        <w:t>Proposal</w:t>
      </w:r>
    </w:p>
    <w:p w14:paraId="19131E15" w14:textId="77777777" w:rsidR="008B6198" w:rsidRPr="000F2A31" w:rsidRDefault="008B6198" w:rsidP="008B6198">
      <w:r>
        <w:t>The proposed syntax below could be added either directly in the 'trun'  or 'ctrn', or as a companion box (with mandatory processing) of the 'trun'. We propose here our preferred solution which is an extension of 'ctrn'.</w:t>
      </w:r>
    </w:p>
    <w:p w14:paraId="0D75DD61" w14:textId="77777777" w:rsidR="008B6198" w:rsidRPr="000237A2" w:rsidRDefault="008B6198" w:rsidP="000237A2">
      <w:pPr>
        <w:pStyle w:val="Heading3"/>
      </w:pPr>
      <w:r w:rsidRPr="000237A2">
        <w:t>Sample interleave index in (Compact) Trun</w:t>
      </w:r>
    </w:p>
    <w:p w14:paraId="7DBA8C3B" w14:textId="77777777" w:rsidR="008B6198" w:rsidRDefault="008B6198" w:rsidP="008B6198">
      <w:r>
        <w:t xml:space="preserve">The initial proposal in m44768 </w:t>
      </w:r>
      <w:r w:rsidRPr="004335C7">
        <w:t>propose</w:t>
      </w:r>
      <w:r>
        <w:t>d</w:t>
      </w:r>
      <w:r w:rsidRPr="004335C7">
        <w:t xml:space="preserve"> to use the trun </w:t>
      </w:r>
      <w:r>
        <w:t xml:space="preserve">or compact trun </w:t>
      </w:r>
      <w:r w:rsidRPr="004335C7">
        <w:t xml:space="preserve">currently under investigation to provide sample interleaving </w:t>
      </w:r>
      <w:r>
        <w:t xml:space="preserve">(or reordering) </w:t>
      </w:r>
      <w:r w:rsidRPr="004335C7">
        <w:t>information. The principle</w:t>
      </w:r>
      <w:r>
        <w:t>s</w:t>
      </w:r>
      <w:r w:rsidRPr="004335C7">
        <w:t xml:space="preserve"> of trun </w:t>
      </w:r>
      <w:r>
        <w:t>are</w:t>
      </w:r>
      <w:r w:rsidRPr="004335C7">
        <w:t xml:space="preserve"> kept (</w:t>
      </w:r>
      <w:r>
        <w:t xml:space="preserve">still </w:t>
      </w:r>
      <w:r w:rsidRPr="004335C7">
        <w:t>describes contiguous set of samples in decoding order in file), only the location</w:t>
      </w:r>
      <w:r>
        <w:t>s</w:t>
      </w:r>
      <w:r w:rsidRPr="004335C7">
        <w:t xml:space="preserve"> of the samples </w:t>
      </w:r>
      <w:r>
        <w:t xml:space="preserve">in the mdat </w:t>
      </w:r>
      <w:r w:rsidRPr="007B6D94">
        <w:t>within the run change</w:t>
      </w:r>
      <w:r w:rsidRPr="004335C7">
        <w:t>. This make sure that one reader fetching one trun has still all the data for these samples</w:t>
      </w:r>
      <w:r>
        <w:t>.</w:t>
      </w:r>
    </w:p>
    <w:p w14:paraId="78A2A3E6" w14:textId="77777777" w:rsidR="008B6198" w:rsidRDefault="008B6198" w:rsidP="008B6198">
      <w:r>
        <w:t xml:space="preserve">As noted in m44768, using a data offset per sample to provide the sample_interleave_index would not be very efficient since we already have the ‘trun’ base offset and each sample size. We therefore need to indicate the sample_interleave_index in the track run in a compact way. </w:t>
      </w:r>
    </w:p>
    <w:p w14:paraId="6C0FF1C2" w14:textId="77777777" w:rsidR="008B6198" w:rsidRDefault="008B6198" w:rsidP="008B6198">
      <w:r>
        <w:t>The initial proposal from m44768 cost one index per sample, the sample_interleave_index  using the same coding trick (1, 2 or 4 bytes) as the other fields in ‘ctrn’. We propose to deduce the number of bits to use for the sample_interleave_index from the one for sample count, since the sample_interleave_index shall be given for each sample.</w:t>
      </w:r>
    </w:p>
    <w:p w14:paraId="22F19A61" w14:textId="77777777" w:rsidR="008B6198" w:rsidRDefault="008B6198" w:rsidP="008B6198">
      <w:r>
        <w:t>We then need:</w:t>
      </w:r>
    </w:p>
    <w:p w14:paraId="29BC3C21" w14:textId="77777777" w:rsidR="008B6198" w:rsidRDefault="008B6198">
      <w:pPr>
        <w:pStyle w:val="ListParagraph"/>
        <w:widowControl/>
        <w:numPr>
          <w:ilvl w:val="0"/>
          <w:numId w:val="19"/>
        </w:numPr>
        <w:autoSpaceDN/>
        <w:spacing w:after="0" w:line="240" w:lineRule="auto"/>
        <w:jc w:val="left"/>
        <w:textAlignment w:val="auto"/>
        <w:pPrChange w:id="1295" w:author="DENOUAL Franck" w:date="2022-11-18T18:03:00Z">
          <w:pPr>
            <w:pStyle w:val="ListParagraph"/>
            <w:widowControl/>
            <w:numPr>
              <w:numId w:val="39"/>
            </w:numPr>
            <w:tabs>
              <w:tab w:val="num" w:pos="360"/>
            </w:tabs>
            <w:autoSpaceDN/>
            <w:spacing w:after="0" w:line="240" w:lineRule="auto"/>
            <w:ind w:left="284" w:hanging="284"/>
            <w:jc w:val="left"/>
            <w:textAlignment w:val="auto"/>
          </w:pPr>
        </w:pPrChange>
      </w:pPr>
      <w:r w:rsidRPr="00181710">
        <w:t xml:space="preserve">1 bit </w:t>
      </w:r>
      <w:r>
        <w:t>flags to indicate</w:t>
      </w:r>
      <w:r w:rsidRPr="00181710">
        <w:t xml:space="preserve"> p</w:t>
      </w:r>
      <w:r>
        <w:t xml:space="preserve">resence/absence of reordering/interleaving index </w:t>
      </w:r>
    </w:p>
    <w:p w14:paraId="355B7D01" w14:textId="77777777" w:rsidR="008B6198" w:rsidRPr="00181710" w:rsidRDefault="008B6198">
      <w:pPr>
        <w:pStyle w:val="ListParagraph"/>
        <w:widowControl/>
        <w:numPr>
          <w:ilvl w:val="0"/>
          <w:numId w:val="18"/>
        </w:numPr>
        <w:autoSpaceDN/>
        <w:spacing w:after="0" w:line="240" w:lineRule="auto"/>
        <w:jc w:val="left"/>
        <w:textAlignment w:val="auto"/>
        <w:pPrChange w:id="1296" w:author="DENOUAL Franck" w:date="2022-11-18T18:03:00Z">
          <w:pPr>
            <w:pStyle w:val="ListParagraph"/>
            <w:widowControl/>
            <w:numPr>
              <w:numId w:val="38"/>
            </w:numPr>
            <w:tabs>
              <w:tab w:val="num" w:pos="720"/>
            </w:tabs>
            <w:autoSpaceDN/>
            <w:spacing w:after="0" w:line="240" w:lineRule="auto"/>
            <w:ind w:hanging="360"/>
            <w:jc w:val="left"/>
            <w:textAlignment w:val="auto"/>
          </w:pPr>
        </w:pPrChange>
      </w:pPr>
      <w:r>
        <w:t xml:space="preserve">1 bit flags for the sample_count_index_size </w:t>
      </w:r>
    </w:p>
    <w:p w14:paraId="0E8A3179" w14:textId="77777777" w:rsidR="008B6198" w:rsidRDefault="008B6198" w:rsidP="008B6198">
      <w:r>
        <w:t>We propose to add the following flags value in ‘ctrn’ flags (see m</w:t>
      </w:r>
      <w:r w:rsidRPr="006458AD">
        <w:t>50571</w:t>
      </w:r>
      <w:r>
        <w:t xml:space="preserve"> on ctrn tests):</w:t>
      </w:r>
    </w:p>
    <w:p w14:paraId="09C460AE" w14:textId="77777777" w:rsidR="008B6198" w:rsidRDefault="008B6198" w:rsidP="008B6198">
      <w:r w:rsidRPr="00E55A34">
        <w:rPr>
          <w:highlight w:val="yellow"/>
        </w:rPr>
        <w:t>0x</w:t>
      </w:r>
      <w:r>
        <w:rPr>
          <w:highlight w:val="yellow"/>
        </w:rPr>
        <w:t xml:space="preserve">TO_BE_DEFINED </w:t>
      </w:r>
      <w:r w:rsidRPr="007D30A0">
        <w:rPr>
          <w:rFonts w:ascii="Courier New" w:hAnsi="Courier New"/>
          <w:noProof/>
          <w:sz w:val="20"/>
          <w:szCs w:val="20"/>
          <w:highlight w:val="yellow"/>
          <w:lang w:val="en-GB"/>
        </w:rPr>
        <w:t xml:space="preserve">sample_interleave_bit: when set, </w:t>
      </w:r>
      <w:r w:rsidRPr="00E55A34">
        <w:rPr>
          <w:highlight w:val="yellow"/>
        </w:rPr>
        <w:t>indicates the samples in the trun may be in an order different from the decoding order, and that a map of sample index in decoding order will be given at the end of the trun</w:t>
      </w:r>
      <w:r>
        <w:t>.</w:t>
      </w:r>
    </w:p>
    <w:p w14:paraId="7F4064A6" w14:textId="77777777" w:rsidR="008B6198" w:rsidRDefault="008B6198" w:rsidP="008B6198">
      <w:r>
        <w:t>Add in ctrn syntax section:</w:t>
      </w:r>
    </w:p>
    <w:p w14:paraId="11BF24BD" w14:textId="7EE015F0" w:rsidR="008B6198" w:rsidRDefault="008B6198" w:rsidP="000237A2">
      <w:pPr>
        <w:pStyle w:val="code"/>
        <w:rPr>
          <w:highlight w:val="yellow"/>
        </w:rPr>
      </w:pPr>
      <w:r w:rsidRPr="00E55A34">
        <w:rPr>
          <w:highlight w:val="yellow"/>
        </w:rPr>
        <w:t>unsigned int(8) function indexToBitSize(sample_count) {</w:t>
      </w:r>
      <w:r>
        <w:rPr>
          <w:highlight w:val="yellow"/>
        </w:rPr>
        <w:br/>
      </w:r>
      <w:r w:rsidRPr="00E55A34">
        <w:rPr>
          <w:highlight w:val="yellow"/>
        </w:rPr>
        <w:tab/>
        <w:t>if (sample_count&lt;256) return 8;</w:t>
      </w:r>
      <w:r w:rsidRPr="00E55A34">
        <w:rPr>
          <w:highlight w:val="yellow"/>
        </w:rPr>
        <w:br/>
      </w:r>
      <w:r w:rsidRPr="00E55A34">
        <w:rPr>
          <w:highlight w:val="yellow"/>
        </w:rPr>
        <w:tab/>
        <w:t>else return 16;</w:t>
      </w:r>
      <w:r w:rsidRPr="00E55A34">
        <w:rPr>
          <w:highlight w:val="yellow"/>
        </w:rPr>
        <w:br/>
        <w:t>}</w:t>
      </w:r>
    </w:p>
    <w:p w14:paraId="7AA6A9D0" w14:textId="77777777" w:rsidR="008B6198" w:rsidRDefault="008B6198" w:rsidP="008B6198">
      <w:r>
        <w:t>Add at the end of ctrn box syntax:</w:t>
      </w:r>
    </w:p>
    <w:p w14:paraId="1BF17241" w14:textId="79A1FED4" w:rsidR="008B6198" w:rsidRDefault="008B6198" w:rsidP="000237A2">
      <w:pPr>
        <w:pStyle w:val="code"/>
        <w:rPr>
          <w:highlight w:val="yellow"/>
        </w:rPr>
      </w:pPr>
      <w:r w:rsidRPr="00E55A34">
        <w:rPr>
          <w:highlight w:val="yellow"/>
        </w:rPr>
        <w:t>if (</w:t>
      </w:r>
      <w:r>
        <w:rPr>
          <w:highlight w:val="yellow"/>
        </w:rPr>
        <w:t>tr_flags &amp; sample_i</w:t>
      </w:r>
      <w:r w:rsidRPr="00E55A34">
        <w:rPr>
          <w:highlight w:val="yellow"/>
        </w:rPr>
        <w:t>nterleave_</w:t>
      </w:r>
      <w:r>
        <w:rPr>
          <w:highlight w:val="yellow"/>
        </w:rPr>
        <w:t>bit</w:t>
      </w:r>
      <w:r w:rsidRPr="00E55A34">
        <w:rPr>
          <w:highlight w:val="yellow"/>
        </w:rPr>
        <w:t>) {</w:t>
      </w:r>
      <w:r>
        <w:rPr>
          <w:highlight w:val="yellow"/>
        </w:rPr>
        <w:br/>
      </w:r>
      <w:r>
        <w:rPr>
          <w:highlight w:val="yellow"/>
        </w:rPr>
        <w:tab/>
      </w:r>
      <w:r w:rsidRPr="006D508B">
        <w:rPr>
          <w:highlight w:val="yellow"/>
        </w:rPr>
        <w:t>unsigned int(</w:t>
      </w:r>
      <w:r w:rsidRPr="00335A0B">
        <w:rPr>
          <w:highlight w:val="yellow"/>
        </w:rPr>
        <w:t>indexToBitSize</w:t>
      </w:r>
      <w:r w:rsidRPr="006D508B">
        <w:rPr>
          <w:highlight w:val="yellow"/>
        </w:rPr>
        <w:t>(</w:t>
      </w:r>
      <w:r>
        <w:rPr>
          <w:highlight w:val="yellow"/>
        </w:rPr>
        <w:t>sample_count</w:t>
      </w:r>
      <w:r w:rsidRPr="006D508B">
        <w:rPr>
          <w:highlight w:val="yellow"/>
        </w:rPr>
        <w:t xml:space="preserve">)) </w:t>
      </w:r>
      <w:r w:rsidRPr="006D508B">
        <w:rPr>
          <w:highlight w:val="yellow"/>
        </w:rPr>
        <w:br/>
      </w:r>
      <w:r w:rsidRPr="006D508B">
        <w:rPr>
          <w:highlight w:val="yellow"/>
        </w:rPr>
        <w:tab/>
      </w:r>
      <w:r w:rsidRPr="006D508B">
        <w:rPr>
          <w:highlight w:val="yellow"/>
        </w:rPr>
        <w:tab/>
      </w:r>
      <w:r w:rsidRPr="006D508B">
        <w:rPr>
          <w:highlight w:val="yellow"/>
        </w:rPr>
        <w:tab/>
        <w:t>sample_interleave_index [ sample_count];</w:t>
      </w:r>
      <w:r w:rsidRPr="006D508B">
        <w:rPr>
          <w:highlight w:val="yellow"/>
        </w:rPr>
        <w:br/>
        <w:t>}</w:t>
      </w:r>
    </w:p>
    <w:p w14:paraId="0982B2F5"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lang w:val="en-GB"/>
        </w:rPr>
      </w:pPr>
      <w:r>
        <w:t xml:space="preserve">Add to </w:t>
      </w:r>
      <w:r w:rsidRPr="004612F9">
        <w:t>semantics:</w:t>
      </w:r>
    </w:p>
    <w:p w14:paraId="761821D0" w14:textId="77777777" w:rsidR="008B6198" w:rsidRPr="00676DA6" w:rsidRDefault="008B6198" w:rsidP="000237A2">
      <w:pPr>
        <w:pStyle w:val="fields"/>
      </w:pPr>
      <w:r w:rsidRPr="007D30A0">
        <w:rPr>
          <w:rFonts w:ascii="Courier New" w:hAnsi="Courier New"/>
          <w:noProof/>
          <w:highlight w:val="yellow"/>
        </w:rPr>
        <w:t xml:space="preserve">sample_interleave_index: </w:t>
      </w:r>
      <w:r w:rsidRPr="00E55A34">
        <w:t xml:space="preserve">indicates the order of sample interleaving in the trun. A value of 0 indicates that the sample data start at the trun data offset. </w:t>
      </w:r>
      <w:r w:rsidRPr="00676DA6">
        <w:t xml:space="preserve">A value of K&gt;0 indicates that the sample data start at the trun data offset plus the sum of the size of all samples with an interleaving index strictly less </w:t>
      </w:r>
      <w:r w:rsidRPr="00676DA6">
        <w:lastRenderedPageBreak/>
        <w:t xml:space="preserve">than K. </w:t>
      </w:r>
      <w:r>
        <w:t xml:space="preserve">The index shall range between 0 and </w:t>
      </w:r>
      <w:r w:rsidRPr="007D30A0">
        <w:rPr>
          <w:rFonts w:ascii="Courier New" w:hAnsi="Courier New"/>
          <w:noProof/>
        </w:rPr>
        <w:t>sample_count-1</w:t>
      </w:r>
      <w:r>
        <w:t xml:space="preserve"> inclusive. </w:t>
      </w:r>
      <w:r w:rsidRPr="00676DA6">
        <w:t>There shall not be two samples with the same interleaving index in the same trun.</w:t>
      </w:r>
    </w:p>
    <w:p w14:paraId="16D62D57"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highlight w:val="yellow"/>
        </w:rPr>
      </w:pPr>
    </w:p>
    <w:p w14:paraId="65167E18" w14:textId="77777777" w:rsidR="008B6198" w:rsidRPr="007D53AB" w:rsidRDefault="008B6198" w:rsidP="008B6198">
      <w:r w:rsidRPr="007D53AB">
        <w:t xml:space="preserve">We also propose to clarify the content of </w:t>
      </w:r>
      <w:r>
        <w:t xml:space="preserve">a compact track run </w:t>
      </w:r>
      <w:r w:rsidRPr="007D53AB">
        <w:t>in its definition</w:t>
      </w:r>
      <w:r>
        <w:t xml:space="preserve"> section</w:t>
      </w:r>
      <w:r w:rsidRPr="007D53AB">
        <w:t>:</w:t>
      </w:r>
    </w:p>
    <w:p w14:paraId="5E65C438" w14:textId="214A9D24" w:rsidR="008B6198" w:rsidRPr="007D53AB" w:rsidRDefault="008B6198" w:rsidP="008B6198">
      <w:pPr>
        <w:pStyle w:val="CommentText"/>
      </w:pPr>
      <w:r w:rsidRPr="007D53AB">
        <w:t xml:space="preserve"> “</w:t>
      </w:r>
      <w:r w:rsidRPr="00FA2063">
        <w:rPr>
          <w:lang w:val="en-GB"/>
        </w:rPr>
        <w:t xml:space="preserve">A track run documents a </w:t>
      </w:r>
      <w:r w:rsidRPr="005C52E0">
        <w:rPr>
          <w:u w:val="single"/>
          <w:lang w:val="en-GB"/>
        </w:rPr>
        <w:t>contiguous set of samples</w:t>
      </w:r>
      <w:r w:rsidRPr="00FA2063">
        <w:rPr>
          <w:lang w:val="en-GB"/>
        </w:rPr>
        <w:t xml:space="preserve"> </w:t>
      </w:r>
      <w:r>
        <w:rPr>
          <w:lang w:val="en-GB"/>
        </w:rPr>
        <w:t xml:space="preserve">in </w:t>
      </w:r>
      <w:r w:rsidRPr="00C955BA">
        <w:rPr>
          <w:u w:val="single"/>
          <w:lang w:val="en-GB"/>
        </w:rPr>
        <w:t>decoding order</w:t>
      </w:r>
      <w:r>
        <w:rPr>
          <w:lang w:val="en-GB"/>
        </w:rPr>
        <w:t xml:space="preserve"> </w:t>
      </w:r>
      <w:r w:rsidRPr="00FA2063">
        <w:rPr>
          <w:lang w:val="en-GB"/>
        </w:rPr>
        <w:t>for a track</w:t>
      </w:r>
      <w:r>
        <w:rPr>
          <w:lang w:val="en-GB"/>
        </w:rPr>
        <w:t xml:space="preserve">. However, the actual storage of samples in mdat within the track run may be interleaved according to an optional index </w:t>
      </w:r>
      <w:r w:rsidRPr="007D30A0">
        <w:rPr>
          <w:rFonts w:ascii="Courier New" w:hAnsi="Courier New"/>
          <w:noProof/>
          <w:lang w:val="en-GB"/>
        </w:rPr>
        <w:t>sample_interleave_index</w:t>
      </w:r>
      <w:r w:rsidRPr="007D53AB">
        <w:t>”</w:t>
      </w:r>
    </w:p>
    <w:p w14:paraId="19A20CD0" w14:textId="77777777" w:rsidR="008B6198" w:rsidRPr="000237A2" w:rsidRDefault="008B6198" w:rsidP="000237A2">
      <w:pPr>
        <w:pStyle w:val="Heading3"/>
      </w:pPr>
      <w:r w:rsidRPr="000237A2">
        <w:t>Sample count in Compact Trun</w:t>
      </w:r>
    </w:p>
    <w:p w14:paraId="336694DC" w14:textId="77777777" w:rsidR="008B6198" w:rsidRDefault="008B6198" w:rsidP="008B6198">
      <w:r>
        <w:t>We note that sample_count is hardcoded to 16 bits in ctrn, but it is quite common for fragments to have less than 256 samples. Was this made on purpose?</w:t>
      </w:r>
    </w:p>
    <w:p w14:paraId="01699192" w14:textId="77777777" w:rsidR="008B6198" w:rsidRDefault="008B6198" w:rsidP="008B6198">
      <w:r>
        <w:t>We suggest using one remaining flag in ctrn to signal the size of the sample_count field (see m</w:t>
      </w:r>
      <w:r w:rsidRPr="006458AD">
        <w:t>50571</w:t>
      </w:r>
      <w:r>
        <w:t xml:space="preserve"> on ctrn tests results), as follows:</w:t>
      </w:r>
    </w:p>
    <w:p w14:paraId="5161F01A" w14:textId="77777777" w:rsidR="008B6198" w:rsidRDefault="008B6198" w:rsidP="008B6198">
      <w:r>
        <w:t>In Section 8.8.8.2.2 of AMD4, add the following:</w:t>
      </w:r>
    </w:p>
    <w:p w14:paraId="35450085" w14:textId="77777777" w:rsidR="008B6198" w:rsidRDefault="008B6198" w:rsidP="008B6198">
      <w:r w:rsidRPr="00FD5E4F">
        <w:rPr>
          <w:highlight w:val="yellow"/>
        </w:rPr>
        <w:t>0xTO_BE_DEFINED</w:t>
      </w:r>
      <w:r>
        <w:t xml:space="preserve"> </w:t>
      </w:r>
      <w:r w:rsidRPr="007D30A0">
        <w:rPr>
          <w:rFonts w:ascii="Courier New" w:hAnsi="Courier New"/>
        </w:rPr>
        <w:t>sample_count16bits that when set indicates that sample_count is coded on 16 bits. When not set, sample_count is coded on 8 bits.</w:t>
      </w:r>
    </w:p>
    <w:p w14:paraId="1557750C" w14:textId="77777777" w:rsidR="008B6198" w:rsidRDefault="008B6198" w:rsidP="008B6198">
      <w:r>
        <w:t>and in Section 8.8.8.2.2 of AMD4, replace in the syntax for CompactTrackRunBox:</w:t>
      </w:r>
    </w:p>
    <w:p w14:paraId="63EB800B" w14:textId="77777777" w:rsidR="008B6198" w:rsidRDefault="008B6198" w:rsidP="000237A2">
      <w:pPr>
        <w:pStyle w:val="code"/>
      </w:pPr>
      <w:r w:rsidRPr="00B130D6">
        <w:tab/>
        <w:t>unsigned int(16)</w:t>
      </w:r>
      <w:r w:rsidRPr="00B130D6">
        <w:tab/>
        <w:t>sample_count;</w:t>
      </w:r>
    </w:p>
    <w:p w14:paraId="3403872A" w14:textId="48C5B632" w:rsidR="008B6198" w:rsidRDefault="008B6198" w:rsidP="008B6198">
      <w:r>
        <w:t>with</w:t>
      </w:r>
    </w:p>
    <w:p w14:paraId="4404B1B5" w14:textId="09128F66" w:rsidR="008B6198" w:rsidRDefault="008B6198" w:rsidP="000237A2">
      <w:pPr>
        <w:pStyle w:val="code"/>
      </w:pPr>
      <w:r w:rsidRPr="00B130D6">
        <w:tab/>
        <w:t>if (tr_flags &amp; sample_count16bits)</w:t>
      </w:r>
      <w:r w:rsidRPr="00B130D6">
        <w:br/>
      </w:r>
      <w:r w:rsidRPr="00B130D6">
        <w:tab/>
      </w:r>
      <w:r w:rsidRPr="00B130D6">
        <w:tab/>
        <w:t>unsigned int(16)</w:t>
      </w:r>
      <w:r w:rsidRPr="00B130D6">
        <w:tab/>
        <w:t>sample_count;</w:t>
      </w:r>
      <w:r w:rsidRPr="00B130D6">
        <w:br/>
      </w:r>
      <w:r w:rsidRPr="00B130D6">
        <w:tab/>
        <w:t>else</w:t>
      </w:r>
      <w:r>
        <w:br/>
      </w:r>
      <w:r w:rsidRPr="00B130D6">
        <w:tab/>
      </w:r>
      <w:r w:rsidRPr="00B130D6">
        <w:tab/>
      </w:r>
      <w:r w:rsidRPr="00C44283">
        <w:t>unsigned int(8)</w:t>
      </w:r>
      <w:r w:rsidRPr="00C44283">
        <w:tab/>
        <w:t>sample_count;</w:t>
      </w:r>
      <w:r w:rsidRPr="00C44283">
        <w:br/>
      </w:r>
    </w:p>
    <w:p w14:paraId="33308C8F" w14:textId="7F780ED5" w:rsidR="00677E36" w:rsidRDefault="000A28E0" w:rsidP="0061510D">
      <w:pPr>
        <w:pStyle w:val="Heading1"/>
      </w:pPr>
      <w:bookmarkStart w:id="1297" w:name="_Toc109403173"/>
      <w:bookmarkStart w:id="1298" w:name="_Toc109403174"/>
      <w:bookmarkStart w:id="1299" w:name="_Toc109403175"/>
      <w:bookmarkStart w:id="1300" w:name="_Toc109403176"/>
      <w:bookmarkStart w:id="1301" w:name="_Toc109403177"/>
      <w:bookmarkStart w:id="1302" w:name="_Toc109403178"/>
      <w:bookmarkStart w:id="1303" w:name="_Toc109403179"/>
      <w:bookmarkStart w:id="1304" w:name="_Toc109403180"/>
      <w:bookmarkStart w:id="1305" w:name="_Toc109403181"/>
      <w:bookmarkStart w:id="1306" w:name="_Toc109403182"/>
      <w:bookmarkStart w:id="1307" w:name="_Toc109403183"/>
      <w:bookmarkStart w:id="1308" w:name="_Toc109403184"/>
      <w:bookmarkStart w:id="1309" w:name="_Toc109403185"/>
      <w:bookmarkStart w:id="1310" w:name="_Toc109403186"/>
      <w:bookmarkStart w:id="1311" w:name="_Toc109403187"/>
      <w:bookmarkStart w:id="1312" w:name="_Toc109403188"/>
      <w:bookmarkStart w:id="1313" w:name="_Toc109403189"/>
      <w:bookmarkStart w:id="1314" w:name="_Toc109403190"/>
      <w:bookmarkStart w:id="1315" w:name="_Toc109403191"/>
      <w:bookmarkStart w:id="1316" w:name="_Toc109403192"/>
      <w:bookmarkStart w:id="1317" w:name="_Toc109403193"/>
      <w:bookmarkStart w:id="1318" w:name="_Toc109403194"/>
      <w:bookmarkStart w:id="1319" w:name="_Toc109403195"/>
      <w:bookmarkStart w:id="1320" w:name="_Toc109403196"/>
      <w:bookmarkStart w:id="1321" w:name="_Toc109403197"/>
      <w:bookmarkStart w:id="1322" w:name="_Toc109403198"/>
      <w:bookmarkStart w:id="1323" w:name="_Toc109403199"/>
      <w:bookmarkStart w:id="1324" w:name="_Toc109403200"/>
      <w:bookmarkStart w:id="1325" w:name="_Toc31708212"/>
      <w:bookmarkStart w:id="1326" w:name="_Toc119686670"/>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r>
        <w:t>Segment Index and Level Assignment</w:t>
      </w:r>
      <w:bookmarkEnd w:id="1326"/>
    </w:p>
    <w:p w14:paraId="04C554C1" w14:textId="4C331B04" w:rsidR="008D37F5" w:rsidRDefault="008D37F5" w:rsidP="001A6786">
      <w:r>
        <w:t>Issue</w:t>
      </w:r>
      <w:r w:rsidR="009227CE">
        <w:t>s</w:t>
      </w:r>
      <w:r>
        <w:t xml:space="preserve">: </w:t>
      </w:r>
      <w:hyperlink r:id="rId28" w:history="1">
        <w:r w:rsidRPr="001A2318">
          <w:rPr>
            <w:rStyle w:val="Hyperlink"/>
            <w:i/>
            <w:iCs/>
          </w:rPr>
          <w:t>http://mpegx.int-evry.fr/software/MPEG/Systems/FileFormat/isobmff/-/issues/123</w:t>
        </w:r>
      </w:hyperlink>
      <w:r>
        <w:rPr>
          <w:i/>
          <w:iCs/>
        </w:rPr>
        <w:t xml:space="preserve"> </w:t>
      </w:r>
      <w:r w:rsidR="009227CE">
        <w:rPr>
          <w:i/>
          <w:iCs/>
        </w:rPr>
        <w:t xml:space="preserve">and </w:t>
      </w:r>
      <w:hyperlink r:id="rId29" w:history="1">
        <w:r w:rsidR="009227CE" w:rsidRPr="009227CE">
          <w:rPr>
            <w:rStyle w:val="Hyperlink"/>
            <w:i/>
            <w:iCs/>
          </w:rPr>
          <w:t>http://mpegx.int-evry.fr/software/MPEG/Systems/FileFormat/isobmff/-/issues/42</w:t>
        </w:r>
      </w:hyperlink>
    </w:p>
    <w:p w14:paraId="78E6D28C" w14:textId="5FA04031" w:rsidR="001A6786" w:rsidRPr="00B53815" w:rsidRDefault="001A6786" w:rsidP="001A6786">
      <w:pPr>
        <w:rPr>
          <w:i/>
          <w:iCs/>
        </w:rPr>
      </w:pPr>
      <w:r>
        <w:t xml:space="preserve">See also </w:t>
      </w:r>
      <w:hyperlink r:id="rId30" w:history="1">
        <w:r w:rsidR="008D37F5" w:rsidRPr="001D4A23">
          <w:rPr>
            <w:rStyle w:val="Hyperlink"/>
            <w:i/>
            <w:iCs/>
          </w:rPr>
          <w:t>https://github.com/MPEGGroup/FileFormat/issues/12</w:t>
        </w:r>
      </w:hyperlink>
      <w:r w:rsidR="008D37F5">
        <w:rPr>
          <w:i/>
          <w:iCs/>
        </w:rPr>
        <w:t xml:space="preserve"> </w:t>
      </w:r>
    </w:p>
    <w:p w14:paraId="37E79887" w14:textId="77777777" w:rsidR="000C75E0" w:rsidRDefault="000C75E0" w:rsidP="000C75E0">
      <w:pPr>
        <w:pStyle w:val="Heading2"/>
        <w:rPr>
          <w:lang w:val="en-US"/>
        </w:rPr>
      </w:pPr>
      <w:r>
        <w:rPr>
          <w:lang w:val="en-US"/>
        </w:rPr>
        <w:t>Discussion</w:t>
      </w:r>
    </w:p>
    <w:p w14:paraId="4AD33ECC" w14:textId="77777777" w:rsidR="000C75E0" w:rsidRPr="00B520EB" w:rsidRDefault="000C75E0" w:rsidP="00B520EB">
      <w:pPr>
        <w:rPr>
          <w:i/>
        </w:rPr>
      </w:pPr>
      <w:r w:rsidRPr="00B5637D">
        <w:rPr>
          <w:i/>
          <w:iCs/>
        </w:rPr>
        <w:t>https://github.com/MPEGGroup/FileFormat/issues/12</w:t>
      </w:r>
    </w:p>
    <w:p w14:paraId="251CE417" w14:textId="77777777" w:rsidR="000C75E0" w:rsidRDefault="000C75E0" w:rsidP="000C75E0">
      <w:r>
        <w:t>The proposal is based on the following observations:</w:t>
      </w:r>
    </w:p>
    <w:p w14:paraId="606700DF" w14:textId="77777777" w:rsidR="000C75E0" w:rsidRPr="00CA0E86" w:rsidRDefault="000C75E0">
      <w:pPr>
        <w:pStyle w:val="ListParagraph"/>
        <w:widowControl/>
        <w:numPr>
          <w:ilvl w:val="0"/>
          <w:numId w:val="26"/>
        </w:numPr>
        <w:autoSpaceDN/>
        <w:spacing w:after="0" w:line="240" w:lineRule="auto"/>
        <w:ind w:left="709" w:hanging="357"/>
        <w:jc w:val="left"/>
        <w:textAlignment w:val="auto"/>
        <w:pPrChange w:id="1327" w:author="DENOUAL Franck" w:date="2022-11-18T18:03:00Z">
          <w:pPr>
            <w:pStyle w:val="ListParagraph"/>
            <w:widowControl/>
            <w:numPr>
              <w:numId w:val="54"/>
            </w:numPr>
            <w:autoSpaceDN/>
            <w:spacing w:after="0" w:line="240" w:lineRule="auto"/>
            <w:ind w:left="709" w:hanging="357"/>
            <w:jc w:val="left"/>
            <w:textAlignment w:val="auto"/>
          </w:pPr>
        </w:pPrChange>
      </w:pPr>
      <w:r w:rsidRPr="003B4B77">
        <w:t>signaling of IDR byte-range is very similar to the range concepts of ‘ssix’</w:t>
      </w:r>
    </w:p>
    <w:p w14:paraId="6A9965E4" w14:textId="77777777" w:rsidR="000C75E0" w:rsidRPr="003B4B77" w:rsidRDefault="000C75E0">
      <w:pPr>
        <w:pStyle w:val="ListParagraph"/>
        <w:widowControl/>
        <w:numPr>
          <w:ilvl w:val="0"/>
          <w:numId w:val="26"/>
        </w:numPr>
        <w:autoSpaceDN/>
        <w:spacing w:after="0" w:line="240" w:lineRule="auto"/>
        <w:ind w:left="709" w:hanging="357"/>
        <w:jc w:val="left"/>
        <w:textAlignment w:val="auto"/>
        <w:pPrChange w:id="1328" w:author="DENOUAL Franck" w:date="2022-11-18T18:03:00Z">
          <w:pPr>
            <w:pStyle w:val="ListParagraph"/>
            <w:widowControl/>
            <w:numPr>
              <w:numId w:val="54"/>
            </w:numPr>
            <w:autoSpaceDN/>
            <w:spacing w:after="0" w:line="240" w:lineRule="auto"/>
            <w:ind w:left="709" w:hanging="357"/>
            <w:jc w:val="left"/>
            <w:textAlignment w:val="auto"/>
          </w:pPr>
        </w:pPrChange>
      </w:pPr>
      <w:r w:rsidRPr="00511DA1">
        <w:t>avoid modifying ‘</w:t>
      </w:r>
      <w:r w:rsidRPr="002C7688">
        <w:t>sidx</w:t>
      </w:r>
      <w:r w:rsidRPr="003B4B77">
        <w:t>’ box, both for backward compatibility issues (comment from TuC, section 15) and because we index subsegments</w:t>
      </w:r>
    </w:p>
    <w:p w14:paraId="19E6D7D6" w14:textId="77777777" w:rsidR="000C75E0" w:rsidRPr="003B4B77" w:rsidRDefault="000C75E0">
      <w:pPr>
        <w:pStyle w:val="ListParagraph"/>
        <w:widowControl/>
        <w:numPr>
          <w:ilvl w:val="0"/>
          <w:numId w:val="26"/>
        </w:numPr>
        <w:autoSpaceDN/>
        <w:spacing w:after="0" w:line="240" w:lineRule="auto"/>
        <w:ind w:left="709" w:hanging="357"/>
        <w:jc w:val="left"/>
        <w:textAlignment w:val="auto"/>
        <w:pPrChange w:id="1329" w:author="DENOUAL Franck" w:date="2022-11-18T18:03:00Z">
          <w:pPr>
            <w:pStyle w:val="ListParagraph"/>
            <w:widowControl/>
            <w:numPr>
              <w:numId w:val="54"/>
            </w:numPr>
            <w:autoSpaceDN/>
            <w:spacing w:after="0" w:line="240" w:lineRule="auto"/>
            <w:ind w:left="709" w:hanging="357"/>
            <w:jc w:val="left"/>
            <w:textAlignment w:val="auto"/>
          </w:pPr>
        </w:pPrChange>
      </w:pPr>
      <w:r w:rsidRPr="003B4B77">
        <w:t xml:space="preserve">signaling multiple byte-ranges for the same level in ‘ssix’ seems reasonable (for example, </w:t>
      </w:r>
      <w:r>
        <w:t>two</w:t>
      </w:r>
      <w:r w:rsidRPr="003B4B77">
        <w:t xml:space="preserve"> IDRs in a </w:t>
      </w:r>
      <w:r>
        <w:t>sub</w:t>
      </w:r>
      <w:r w:rsidRPr="003B4B77">
        <w:t>segment)</w:t>
      </w:r>
    </w:p>
    <w:p w14:paraId="47F2F7D2" w14:textId="77777777" w:rsidR="000C75E0" w:rsidRPr="003B4B77" w:rsidRDefault="000C75E0">
      <w:pPr>
        <w:pStyle w:val="ListParagraph"/>
        <w:widowControl/>
        <w:numPr>
          <w:ilvl w:val="0"/>
          <w:numId w:val="26"/>
        </w:numPr>
        <w:autoSpaceDN/>
        <w:spacing w:after="0" w:line="240" w:lineRule="auto"/>
        <w:ind w:left="709" w:hanging="357"/>
        <w:jc w:val="left"/>
        <w:textAlignment w:val="auto"/>
        <w:pPrChange w:id="1330" w:author="DENOUAL Franck" w:date="2022-11-18T18:03:00Z">
          <w:pPr>
            <w:pStyle w:val="ListParagraph"/>
            <w:widowControl/>
            <w:numPr>
              <w:numId w:val="54"/>
            </w:numPr>
            <w:autoSpaceDN/>
            <w:spacing w:after="0" w:line="240" w:lineRule="auto"/>
            <w:ind w:left="709" w:hanging="357"/>
            <w:jc w:val="left"/>
            <w:textAlignment w:val="auto"/>
          </w:pPr>
        </w:pPrChange>
      </w:pPr>
      <w:r w:rsidRPr="003B4B77">
        <w:t>usage of ‘ssix’ with ‘leva’ is not always desirable, especially since:</w:t>
      </w:r>
    </w:p>
    <w:p w14:paraId="4F1A0D47" w14:textId="77777777" w:rsidR="000C75E0" w:rsidRPr="00CA0E86" w:rsidRDefault="000C75E0">
      <w:pPr>
        <w:pStyle w:val="ListParagraph"/>
        <w:widowControl/>
        <w:numPr>
          <w:ilvl w:val="0"/>
          <w:numId w:val="27"/>
        </w:numPr>
        <w:autoSpaceDN/>
        <w:spacing w:after="0" w:line="240" w:lineRule="auto"/>
        <w:ind w:left="1134"/>
        <w:jc w:val="left"/>
        <w:textAlignment w:val="auto"/>
        <w:pPrChange w:id="1331" w:author="DENOUAL Franck" w:date="2022-11-18T18:03:00Z">
          <w:pPr>
            <w:pStyle w:val="ListParagraph"/>
            <w:widowControl/>
            <w:numPr>
              <w:numId w:val="56"/>
            </w:numPr>
            <w:autoSpaceDN/>
            <w:spacing w:after="0" w:line="240" w:lineRule="auto"/>
            <w:ind w:left="1134" w:hanging="360"/>
            <w:jc w:val="left"/>
            <w:textAlignment w:val="auto"/>
          </w:pPr>
        </w:pPrChange>
      </w:pPr>
      <w:r w:rsidRPr="003B4B77">
        <w:t>level assignment may be dependent on sample group description and sample to group mapping, which is not always available (‘moof’</w:t>
      </w:r>
      <w:r w:rsidRPr="00CA0E86">
        <w:t xml:space="preserve"> not yet fetched).</w:t>
      </w:r>
    </w:p>
    <w:p w14:paraId="357C3C67" w14:textId="77777777" w:rsidR="000C75E0" w:rsidRPr="003B4B77" w:rsidRDefault="000C75E0">
      <w:pPr>
        <w:pStyle w:val="ListParagraph"/>
        <w:widowControl/>
        <w:numPr>
          <w:ilvl w:val="0"/>
          <w:numId w:val="27"/>
        </w:numPr>
        <w:autoSpaceDN/>
        <w:spacing w:after="0" w:line="240" w:lineRule="auto"/>
        <w:ind w:left="1134"/>
        <w:jc w:val="left"/>
        <w:textAlignment w:val="auto"/>
        <w:pPrChange w:id="1332" w:author="DENOUAL Franck" w:date="2022-11-18T18:03:00Z">
          <w:pPr>
            <w:pStyle w:val="ListParagraph"/>
            <w:widowControl/>
            <w:numPr>
              <w:numId w:val="56"/>
            </w:numPr>
            <w:autoSpaceDN/>
            <w:spacing w:after="0" w:line="240" w:lineRule="auto"/>
            <w:ind w:left="1134" w:hanging="360"/>
            <w:jc w:val="left"/>
            <w:textAlignment w:val="auto"/>
          </w:pPr>
        </w:pPrChange>
      </w:pPr>
      <w:r w:rsidRPr="00511DA1">
        <w:t>‘leva</w:t>
      </w:r>
      <w:r w:rsidRPr="002C7688">
        <w:t>’</w:t>
      </w:r>
      <w:r w:rsidRPr="003B4B77">
        <w:t xml:space="preserve"> requires level to be present in increasing order in the ‘mdat’, which </w:t>
      </w:r>
      <w:r>
        <w:t xml:space="preserve">does not allow </w:t>
      </w:r>
      <w:r w:rsidRPr="003B4B77">
        <w:t>multiple byte-ranges</w:t>
      </w:r>
      <w:r>
        <w:t xml:space="preserve"> for a given level.</w:t>
      </w:r>
    </w:p>
    <w:p w14:paraId="7A260C90" w14:textId="77777777" w:rsidR="000C75E0" w:rsidRPr="003B4B77" w:rsidRDefault="000C75E0">
      <w:pPr>
        <w:pStyle w:val="ListParagraph"/>
        <w:widowControl/>
        <w:numPr>
          <w:ilvl w:val="0"/>
          <w:numId w:val="27"/>
        </w:numPr>
        <w:autoSpaceDN/>
        <w:spacing w:after="0" w:line="240" w:lineRule="auto"/>
        <w:ind w:left="1134"/>
        <w:jc w:val="left"/>
        <w:textAlignment w:val="auto"/>
        <w:pPrChange w:id="1333" w:author="DENOUAL Franck" w:date="2022-11-18T18:03:00Z">
          <w:pPr>
            <w:pStyle w:val="ListParagraph"/>
            <w:widowControl/>
            <w:numPr>
              <w:numId w:val="56"/>
            </w:numPr>
            <w:autoSpaceDN/>
            <w:spacing w:after="0" w:line="240" w:lineRule="auto"/>
            <w:ind w:left="1134" w:hanging="360"/>
            <w:jc w:val="left"/>
            <w:textAlignment w:val="auto"/>
          </w:pPr>
        </w:pPrChange>
      </w:pPr>
      <w:r w:rsidRPr="00511DA1">
        <w:t>‘</w:t>
      </w:r>
      <w:r w:rsidRPr="002C7688">
        <w:t>leva</w:t>
      </w:r>
      <w:r w:rsidRPr="003B4B77">
        <w:t>’ cannot be updated on the fly</w:t>
      </w:r>
      <w:r>
        <w:t xml:space="preserve"> (present in 'mvex')</w:t>
      </w:r>
      <w:r w:rsidRPr="003B4B77">
        <w:t>, all levels to describe have to be known at the start of the session</w:t>
      </w:r>
    </w:p>
    <w:p w14:paraId="20BCE5A7" w14:textId="77777777" w:rsidR="000C75E0" w:rsidRDefault="000C75E0" w:rsidP="000C75E0">
      <w:r>
        <w:t xml:space="preserve">We therefore would like to introduce a new design of ‘ssix’, fixing the above shortcomings. Moreover, while redesigning ‘ssix’, we also considered the use case of spatial indexing for tile tracks in a file. </w:t>
      </w:r>
    </w:p>
    <w:p w14:paraId="09C2FC88" w14:textId="77777777" w:rsidR="000C75E0" w:rsidRDefault="000C75E0" w:rsidP="000C75E0">
      <w:pPr>
        <w:pStyle w:val="Heading2"/>
        <w:rPr>
          <w:lang w:val="en-US"/>
        </w:rPr>
      </w:pPr>
      <w:r>
        <w:rPr>
          <w:lang w:val="en-US"/>
        </w:rPr>
        <w:lastRenderedPageBreak/>
        <w:t>Proposal</w:t>
      </w:r>
    </w:p>
    <w:p w14:paraId="185E9E1D" w14:textId="77777777" w:rsidR="000C75E0" w:rsidRDefault="000C75E0" w:rsidP="000C75E0">
      <w:r>
        <w:t>The proposal defines a way to use multiple byte ranges per level in ‘ssix’/’leva’, and multiple byte ranges with ‘ssix’ without ‘leva’ through predefined level assignments.</w:t>
      </w:r>
    </w:p>
    <w:p w14:paraId="47A677B9" w14:textId="584BBF6F" w:rsidR="008D37F5" w:rsidRDefault="008D37F5" w:rsidP="008D37F5"/>
    <w:p w14:paraId="2E14CAE7" w14:textId="77777777" w:rsidR="003968E4" w:rsidRPr="003968E4" w:rsidRDefault="003968E4" w:rsidP="003968E4">
      <w:pPr>
        <w:tabs>
          <w:tab w:val="left" w:pos="284"/>
        </w:tabs>
        <w:ind w:left="624" w:hanging="454"/>
        <w:jc w:val="both"/>
        <w:rPr>
          <w:rFonts w:ascii="Cambria" w:eastAsia="MS Mincho" w:hAnsi="Cambria"/>
        </w:rPr>
      </w:pPr>
      <w:r w:rsidRPr="003968E4">
        <w:rPr>
          <w:rFonts w:ascii="Cambria" w:eastAsia="MS Mincho" w:hAnsi="Cambria"/>
          <w:highlight w:val="yellow"/>
        </w:rPr>
        <w:t>Yellow</w:t>
      </w:r>
      <w:r w:rsidRPr="003968E4">
        <w:rPr>
          <w:rFonts w:ascii="Cambria" w:eastAsia="MS Mincho" w:hAnsi="Cambria"/>
        </w:rPr>
        <w:t>-highlighted corresponds to text (Part-12) move</w:t>
      </w:r>
    </w:p>
    <w:p w14:paraId="6EB8DC9A" w14:textId="77777777" w:rsidR="003968E4" w:rsidRPr="003968E4" w:rsidRDefault="003968E4" w:rsidP="003968E4">
      <w:pPr>
        <w:tabs>
          <w:tab w:val="left" w:pos="284"/>
        </w:tabs>
        <w:ind w:left="624" w:hanging="454"/>
        <w:jc w:val="both"/>
        <w:rPr>
          <w:rFonts w:ascii="Cambria" w:eastAsia="MS Mincho" w:hAnsi="Cambria"/>
        </w:rPr>
      </w:pPr>
      <w:r w:rsidRPr="003968E4">
        <w:rPr>
          <w:rFonts w:ascii="Cambria" w:eastAsia="MS Mincho" w:hAnsi="Cambria"/>
          <w:highlight w:val="green"/>
        </w:rPr>
        <w:t>Green</w:t>
      </w:r>
      <w:r w:rsidRPr="003968E4">
        <w:rPr>
          <w:rFonts w:ascii="Cambria" w:eastAsia="MS Mincho" w:hAnsi="Cambria"/>
        </w:rPr>
        <w:t xml:space="preserve"> comes from above proposal</w:t>
      </w:r>
    </w:p>
    <w:p w14:paraId="44F3F43C" w14:textId="77777777" w:rsidR="003968E4" w:rsidRPr="003968E4" w:rsidRDefault="003968E4" w:rsidP="003968E4">
      <w:pPr>
        <w:tabs>
          <w:tab w:val="left" w:pos="284"/>
        </w:tabs>
        <w:ind w:left="624" w:hanging="454"/>
        <w:jc w:val="both"/>
        <w:rPr>
          <w:rFonts w:eastAsia="MS Mincho"/>
        </w:rPr>
      </w:pPr>
      <w:r w:rsidRPr="003968E4">
        <w:rPr>
          <w:rFonts w:ascii="Cambria" w:eastAsia="MS Mincho" w:hAnsi="Cambria"/>
          <w:highlight w:val="cyan"/>
        </w:rPr>
        <w:t>Blue</w:t>
      </w:r>
      <w:r w:rsidRPr="003968E4">
        <w:rPr>
          <w:rFonts w:ascii="Cambria" w:eastAsia="MS Mincho" w:hAnsi="Cambria"/>
        </w:rPr>
        <w:t xml:space="preserve"> are changes as proposed in TuC.</w:t>
      </w:r>
    </w:p>
    <w:p w14:paraId="5DED780A" w14:textId="77777777" w:rsidR="003968E4" w:rsidRPr="003968E4" w:rsidRDefault="003968E4" w:rsidP="003968E4">
      <w:pPr>
        <w:tabs>
          <w:tab w:val="left" w:pos="284"/>
        </w:tabs>
        <w:ind w:left="624" w:hanging="454"/>
        <w:jc w:val="both"/>
        <w:rPr>
          <w:rFonts w:eastAsia="MS Mincho"/>
        </w:rPr>
      </w:pPr>
    </w:p>
    <w:p w14:paraId="7A22F417" w14:textId="77777777" w:rsidR="003968E4" w:rsidRPr="003968E4" w:rsidRDefault="003968E4" w:rsidP="003968E4">
      <w:pPr>
        <w:tabs>
          <w:tab w:val="left" w:pos="284"/>
        </w:tabs>
        <w:ind w:left="624" w:hanging="454"/>
        <w:jc w:val="both"/>
        <w:rPr>
          <w:rFonts w:eastAsia="MS Mincho"/>
        </w:rPr>
      </w:pPr>
    </w:p>
    <w:p w14:paraId="29FB1C1B" w14:textId="77777777" w:rsidR="003968E4" w:rsidRPr="003968E4" w:rsidRDefault="003968E4" w:rsidP="003968E4">
      <w:pPr>
        <w:rPr>
          <w:i/>
          <w:iCs/>
          <w:lang w:eastAsia="fr-FR"/>
        </w:rPr>
      </w:pPr>
      <w:r w:rsidRPr="003968E4">
        <w:rPr>
          <w:i/>
          <w:iCs/>
          <w:lang w:eastAsia="fr-FR"/>
        </w:rPr>
        <w:t>In 8.8.13.1 replace</w:t>
      </w:r>
    </w:p>
    <w:p w14:paraId="2171F421" w14:textId="77777777" w:rsidR="003968E4" w:rsidRPr="003968E4" w:rsidRDefault="003968E4" w:rsidP="003968E4">
      <w:pPr>
        <w:spacing w:before="100" w:beforeAutospacing="1" w:after="100" w:afterAutospacing="1"/>
        <w:rPr>
          <w:lang w:eastAsia="fr-FR"/>
        </w:rPr>
      </w:pPr>
      <w:r w:rsidRPr="003968E4">
        <w:rPr>
          <w:rFonts w:ascii="Cambria" w:hAnsi="Cambria"/>
          <w:lang w:eastAsia="fr-FR"/>
        </w:rPr>
        <w:t>"Within a fraction, data for each level shall appear contiguously. Data for levels within a fraction shall appear in increasing order of level value. All data in a fraction shall be assigned to levels. "</w:t>
      </w:r>
    </w:p>
    <w:p w14:paraId="2BAF51EF" w14:textId="77777777" w:rsidR="003968E4" w:rsidRPr="003968E4" w:rsidRDefault="003968E4" w:rsidP="003968E4">
      <w:pPr>
        <w:rPr>
          <w:i/>
          <w:iCs/>
          <w:lang w:eastAsia="fr-FR"/>
        </w:rPr>
      </w:pPr>
      <w:r w:rsidRPr="003968E4">
        <w:rPr>
          <w:i/>
          <w:iCs/>
          <w:lang w:eastAsia="fr-FR"/>
        </w:rPr>
        <w:t>with</w:t>
      </w:r>
    </w:p>
    <w:p w14:paraId="7FE6FD49" w14:textId="77777777" w:rsidR="003968E4" w:rsidRPr="003968E4" w:rsidRDefault="003968E4" w:rsidP="003968E4">
      <w:pPr>
        <w:spacing w:before="100" w:beforeAutospacing="1" w:after="100" w:afterAutospacing="1"/>
        <w:rPr>
          <w:lang w:eastAsia="fr-FR"/>
        </w:rPr>
      </w:pPr>
      <w:r w:rsidRPr="003968E4">
        <w:rPr>
          <w:rFonts w:ascii="Cambria" w:hAnsi="Cambria"/>
          <w:lang w:eastAsia="fr-FR"/>
        </w:rPr>
        <w:t>"</w:t>
      </w:r>
      <w:r w:rsidRPr="003968E4">
        <w:rPr>
          <w:rFonts w:ascii="Cambria" w:hAnsi="Cambria"/>
          <w:highlight w:val="cyan"/>
          <w:lang w:eastAsia="fr-FR"/>
        </w:rPr>
        <w:t>When version 0 of the LevelAssignmentBox is used</w:t>
      </w:r>
      <w:r w:rsidRPr="003968E4">
        <w:rPr>
          <w:rFonts w:ascii="Cambria" w:hAnsi="Cambria"/>
          <w:lang w:eastAsia="fr-FR"/>
        </w:rPr>
        <w:t xml:space="preserve">, within a fraction, data for each level shall appear contiguously, and data for levels shall appear in increasing order of level value. </w:t>
      </w:r>
      <w:r w:rsidRPr="003968E4">
        <w:rPr>
          <w:rFonts w:ascii="Cambria" w:hAnsi="Cambria"/>
          <w:highlight w:val="cyan"/>
          <w:lang w:eastAsia="fr-FR"/>
        </w:rPr>
        <w:t>All data in a fraction shall be assigned to levels</w:t>
      </w:r>
      <w:r w:rsidRPr="003968E4">
        <w:rPr>
          <w:rFonts w:ascii="Cambria" w:hAnsi="Cambria"/>
          <w:lang w:eastAsia="fr-FR"/>
        </w:rPr>
        <w:t xml:space="preserve">. </w:t>
      </w:r>
    </w:p>
    <w:p w14:paraId="5B8FD3F3" w14:textId="77777777" w:rsidR="003968E4" w:rsidRPr="003968E4" w:rsidRDefault="003968E4" w:rsidP="003968E4">
      <w:pPr>
        <w:rPr>
          <w:rFonts w:ascii="Cambria" w:hAnsi="Cambria"/>
          <w:lang w:eastAsia="fr-FR"/>
        </w:rPr>
      </w:pPr>
      <w:r w:rsidRPr="003968E4">
        <w:rPr>
          <w:rFonts w:ascii="Cambria" w:hAnsi="Cambria"/>
          <w:highlight w:val="cyan"/>
          <w:lang w:eastAsia="fr-FR"/>
        </w:rPr>
        <w:t>When version 1 or more of the LevelAssignmentBox is used, data for each level need not be stored contiguously and data for levels may be stored in random order of level value. Some data in a fraction may have no level assigned, in which case the level is unknow but is not a level from the levels defined by the LevelAssignmentBox</w:t>
      </w:r>
      <w:r w:rsidRPr="003968E4">
        <w:rPr>
          <w:rFonts w:ascii="Cambria" w:hAnsi="Cambria"/>
          <w:lang w:eastAsia="fr-FR"/>
        </w:rPr>
        <w:t>."</w:t>
      </w:r>
    </w:p>
    <w:p w14:paraId="37C309FD" w14:textId="77777777" w:rsidR="003968E4" w:rsidRPr="003968E4" w:rsidRDefault="003968E4" w:rsidP="003968E4">
      <w:pPr>
        <w:rPr>
          <w:rFonts w:ascii="Cambria" w:hAnsi="Cambria"/>
          <w:lang w:eastAsia="fr-FR"/>
        </w:rPr>
      </w:pPr>
    </w:p>
    <w:p w14:paraId="5062FA4A" w14:textId="77777777" w:rsidR="003968E4" w:rsidRPr="003968E4" w:rsidRDefault="003968E4" w:rsidP="003968E4">
      <w:pPr>
        <w:rPr>
          <w:i/>
          <w:iCs/>
          <w:lang w:eastAsia="fr-FR"/>
        </w:rPr>
      </w:pPr>
      <w:r w:rsidRPr="003968E4">
        <w:rPr>
          <w:i/>
          <w:iCs/>
          <w:lang w:eastAsia="fr-FR"/>
        </w:rPr>
        <w:t>In 8.8.13.1 remove</w:t>
      </w:r>
    </w:p>
    <w:p w14:paraId="0028B863" w14:textId="77777777" w:rsidR="003968E4" w:rsidRPr="003968E4" w:rsidRDefault="003968E4" w:rsidP="003968E4">
      <w:pPr>
        <w:rPr>
          <w:rFonts w:ascii="Cambria" w:hAnsi="Cambria"/>
          <w:lang w:eastAsia="fr-FR"/>
        </w:rPr>
      </w:pPr>
      <w:r w:rsidRPr="003968E4">
        <w:rPr>
          <w:rFonts w:ascii="Cambria" w:hAnsi="Cambria"/>
          <w:lang w:eastAsia="fr-FR"/>
        </w:rPr>
        <w:t>“</w:t>
      </w:r>
    </w:p>
    <w:p w14:paraId="353656BA" w14:textId="77777777" w:rsidR="003968E4" w:rsidRPr="003968E4" w:rsidRDefault="003968E4" w:rsidP="003968E4">
      <w:pPr>
        <w:spacing w:before="100" w:beforeAutospacing="1" w:after="100" w:afterAutospacing="1"/>
        <w:rPr>
          <w:lang w:eastAsia="fr-FR"/>
        </w:rPr>
      </w:pPr>
      <w:r w:rsidRPr="003968E4">
        <w:rPr>
          <w:rFonts w:ascii="Cambria" w:hAnsi="Cambria"/>
          <w:sz w:val="22"/>
          <w:szCs w:val="22"/>
          <w:lang w:eastAsia="fr-FR"/>
        </w:rPr>
        <w:t xml:space="preserve">When </w:t>
      </w: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 xml:space="preserve">is equal to 1 this indicates that a conforming fraction can be formed by concatenating any positive integer number of levels within a fraction and padding the last </w:t>
      </w:r>
      <w:r w:rsidRPr="003968E4">
        <w:rPr>
          <w:rFonts w:ascii="CourierNewPSMT" w:hAnsi="CourierNewPSMT" w:cs="CourierNewPSMT"/>
          <w:sz w:val="22"/>
          <w:szCs w:val="22"/>
          <w:lang w:eastAsia="fr-FR"/>
        </w:rPr>
        <w:t xml:space="preserve">MediaDataBox </w:t>
      </w:r>
      <w:r w:rsidRPr="003968E4">
        <w:rPr>
          <w:rFonts w:ascii="Cambria" w:hAnsi="Cambria"/>
          <w:sz w:val="22"/>
          <w:szCs w:val="22"/>
          <w:lang w:eastAsia="fr-FR"/>
        </w:rPr>
        <w:t xml:space="preserve">by zero bytes up to the full size that is indicated in the header of the last </w:t>
      </w:r>
      <w:r w:rsidRPr="003968E4">
        <w:rPr>
          <w:rFonts w:ascii="CourierNewPSMT" w:hAnsi="CourierNewPSMT" w:cs="CourierNewPSMT"/>
          <w:sz w:val="22"/>
          <w:szCs w:val="22"/>
          <w:lang w:eastAsia="fr-FR"/>
        </w:rPr>
        <w:t>MediaDataBox</w:t>
      </w:r>
      <w:r w:rsidRPr="003968E4">
        <w:rPr>
          <w:rFonts w:ascii="Cambria" w:hAnsi="Cambria"/>
          <w:sz w:val="22"/>
          <w:szCs w:val="22"/>
          <w:lang w:eastAsia="fr-FR"/>
        </w:rPr>
        <w:t xml:space="preserve">. The use of </w:t>
      </w: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 xml:space="preserve">is deprecated. </w:t>
      </w:r>
    </w:p>
    <w:p w14:paraId="00A9F039" w14:textId="77777777" w:rsidR="003968E4" w:rsidRPr="003968E4" w:rsidRDefault="003968E4" w:rsidP="003968E4">
      <w:pPr>
        <w:rPr>
          <w:rFonts w:ascii="Cambria" w:hAnsi="Cambria"/>
          <w:lang w:eastAsia="fr-FR"/>
        </w:rPr>
      </w:pPr>
      <w:r w:rsidRPr="003968E4">
        <w:rPr>
          <w:rFonts w:ascii="Cambria" w:hAnsi="Cambria"/>
          <w:lang w:eastAsia="fr-FR"/>
        </w:rPr>
        <w:t>”</w:t>
      </w:r>
    </w:p>
    <w:p w14:paraId="1271639F" w14:textId="77777777" w:rsidR="003968E4" w:rsidRPr="003968E4" w:rsidRDefault="003968E4" w:rsidP="003968E4">
      <w:pPr>
        <w:rPr>
          <w:rFonts w:ascii="Cambria" w:hAnsi="Cambria"/>
          <w:lang w:eastAsia="fr-FR"/>
        </w:rPr>
      </w:pPr>
    </w:p>
    <w:p w14:paraId="230784FC" w14:textId="77777777" w:rsidR="003968E4" w:rsidRPr="003968E4" w:rsidRDefault="003968E4" w:rsidP="003968E4">
      <w:pPr>
        <w:rPr>
          <w:i/>
          <w:iCs/>
          <w:lang w:eastAsia="fr-FR"/>
        </w:rPr>
      </w:pPr>
      <w:r w:rsidRPr="003968E4">
        <w:rPr>
          <w:i/>
          <w:iCs/>
          <w:lang w:eastAsia="fr-FR"/>
        </w:rPr>
        <w:t>In 8.8.13.2 replace</w:t>
      </w:r>
    </w:p>
    <w:p w14:paraId="72857BB1" w14:textId="77777777" w:rsidR="003968E4" w:rsidRPr="003968E4" w:rsidRDefault="003968E4" w:rsidP="003968E4">
      <w:pPr>
        <w:rPr>
          <w:lang w:eastAsia="fr-FR"/>
        </w:rPr>
      </w:pPr>
      <w:r w:rsidRPr="003968E4">
        <w:rPr>
          <w:rFonts w:ascii="CourierNewPSMT" w:hAnsi="CourierNewPSMT"/>
          <w:lang w:eastAsia="fr-FR"/>
        </w:rPr>
        <w:t xml:space="preserve">aligned(8) class LevelAssignmentBox extends FullBox('leva', 0, 0) </w:t>
      </w:r>
    </w:p>
    <w:p w14:paraId="05E72A15" w14:textId="77777777" w:rsidR="003968E4" w:rsidRPr="003968E4" w:rsidRDefault="003968E4" w:rsidP="003968E4">
      <w:pPr>
        <w:rPr>
          <w:i/>
          <w:iCs/>
          <w:lang w:eastAsia="fr-FR"/>
        </w:rPr>
      </w:pPr>
      <w:r w:rsidRPr="003968E4">
        <w:rPr>
          <w:i/>
          <w:iCs/>
          <w:lang w:eastAsia="fr-FR"/>
        </w:rPr>
        <w:t>with</w:t>
      </w:r>
    </w:p>
    <w:p w14:paraId="10460B5F" w14:textId="77777777" w:rsidR="003968E4" w:rsidRPr="003968E4" w:rsidRDefault="003968E4" w:rsidP="003968E4">
      <w:pPr>
        <w:rPr>
          <w:lang w:eastAsia="fr-FR"/>
        </w:rPr>
      </w:pPr>
      <w:r w:rsidRPr="003968E4">
        <w:rPr>
          <w:rFonts w:ascii="CourierNewPSMT" w:hAnsi="CourierNewPSMT"/>
          <w:lang w:eastAsia="fr-FR"/>
        </w:rPr>
        <w:t xml:space="preserve">aligned(8) class LevelAssignmentBox extends FullBox('leva', </w:t>
      </w:r>
      <w:r w:rsidRPr="003968E4">
        <w:rPr>
          <w:rFonts w:ascii="CourierNewPSMT" w:hAnsi="CourierNewPSMT"/>
          <w:highlight w:val="cyan"/>
          <w:lang w:eastAsia="fr-FR"/>
        </w:rPr>
        <w:t>version</w:t>
      </w:r>
      <w:r w:rsidRPr="003968E4">
        <w:rPr>
          <w:rFonts w:ascii="CourierNewPSMT" w:hAnsi="CourierNewPSMT"/>
          <w:lang w:eastAsia="fr-FR"/>
        </w:rPr>
        <w:t xml:space="preserve">, 0) </w:t>
      </w:r>
    </w:p>
    <w:p w14:paraId="6A2F07A3" w14:textId="77777777" w:rsidR="003968E4" w:rsidRPr="003968E4" w:rsidRDefault="003968E4" w:rsidP="003968E4">
      <w:pPr>
        <w:tabs>
          <w:tab w:val="left" w:pos="284"/>
        </w:tabs>
        <w:jc w:val="both"/>
        <w:rPr>
          <w:rFonts w:eastAsia="MS Mincho"/>
        </w:rPr>
      </w:pPr>
    </w:p>
    <w:p w14:paraId="2944E709" w14:textId="77777777" w:rsidR="003968E4" w:rsidRPr="003968E4" w:rsidRDefault="003968E4" w:rsidP="003968E4">
      <w:pPr>
        <w:rPr>
          <w:i/>
          <w:iCs/>
          <w:lang w:eastAsia="fr-FR"/>
        </w:rPr>
      </w:pPr>
      <w:r w:rsidRPr="003968E4">
        <w:rPr>
          <w:i/>
          <w:iCs/>
          <w:lang w:eastAsia="fr-FR"/>
        </w:rPr>
        <w:t>In 8.8.13.3 replace</w:t>
      </w:r>
    </w:p>
    <w:p w14:paraId="5360108C" w14:textId="77777777" w:rsidR="003968E4" w:rsidRPr="003968E4" w:rsidRDefault="003968E4" w:rsidP="003968E4">
      <w:pPr>
        <w:spacing w:before="100" w:beforeAutospacing="1" w:after="100" w:afterAutospacing="1"/>
        <w:rPr>
          <w:lang w:eastAsia="fr-FR"/>
        </w:rPr>
      </w:pPr>
      <w:r w:rsidRPr="003968E4">
        <w:rPr>
          <w:rFonts w:eastAsia="MS Mincho"/>
          <w:lang w:eastAsia="fr-FR"/>
        </w:rPr>
        <w:t>“</w:t>
      </w: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 xml:space="preserve">equal to 1 indicates that a conforming fraction can be formed by concatenating any positive integer number of levels within a fraction and padding the last </w:t>
      </w:r>
      <w:r w:rsidRPr="003968E4">
        <w:rPr>
          <w:rFonts w:ascii="CourierNewPSMT" w:hAnsi="CourierNewPSMT" w:cs="CourierNewPSMT"/>
          <w:sz w:val="22"/>
          <w:szCs w:val="22"/>
          <w:lang w:eastAsia="fr-FR"/>
        </w:rPr>
        <w:lastRenderedPageBreak/>
        <w:t xml:space="preserve">MediaDataBox </w:t>
      </w:r>
      <w:r w:rsidRPr="003968E4">
        <w:rPr>
          <w:rFonts w:ascii="Cambria" w:hAnsi="Cambria"/>
          <w:sz w:val="22"/>
          <w:szCs w:val="22"/>
          <w:lang w:eastAsia="fr-FR"/>
        </w:rPr>
        <w:t xml:space="preserve">by zero bytes up to the full size that is indicated in the header of the last </w:t>
      </w:r>
      <w:r w:rsidRPr="003968E4">
        <w:rPr>
          <w:rFonts w:ascii="CourierNewPSMT" w:hAnsi="CourierNewPSMT" w:cs="CourierNewPSMT"/>
          <w:sz w:val="22"/>
          <w:szCs w:val="22"/>
          <w:lang w:eastAsia="fr-FR"/>
        </w:rPr>
        <w:t>MediaDataBox</w:t>
      </w:r>
      <w:r w:rsidRPr="003968E4">
        <w:rPr>
          <w:rFonts w:ascii="Cambria" w:hAnsi="Cambria"/>
          <w:sz w:val="22"/>
          <w:szCs w:val="22"/>
          <w:lang w:eastAsia="fr-FR"/>
        </w:rPr>
        <w:t xml:space="preserve">. When </w:t>
      </w:r>
    </w:p>
    <w:p w14:paraId="2767A141" w14:textId="77777777" w:rsidR="003968E4" w:rsidRPr="003968E4" w:rsidRDefault="003968E4" w:rsidP="003968E4">
      <w:pPr>
        <w:spacing w:before="100" w:beforeAutospacing="1" w:after="100" w:afterAutospacing="1"/>
        <w:rPr>
          <w:lang w:eastAsia="fr-FR"/>
        </w:rPr>
      </w:pP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is equal to 0 this is not assured.</w:t>
      </w:r>
    </w:p>
    <w:p w14:paraId="4DA1FEA6" w14:textId="77777777" w:rsidR="003968E4" w:rsidRPr="003968E4" w:rsidRDefault="003968E4" w:rsidP="003968E4">
      <w:pPr>
        <w:tabs>
          <w:tab w:val="left" w:pos="284"/>
        </w:tabs>
        <w:jc w:val="both"/>
        <w:rPr>
          <w:rFonts w:eastAsia="MS Mincho"/>
        </w:rPr>
      </w:pPr>
      <w:r w:rsidRPr="003968E4">
        <w:rPr>
          <w:rFonts w:eastAsia="MS Mincho"/>
        </w:rPr>
        <w:t>”</w:t>
      </w:r>
    </w:p>
    <w:p w14:paraId="5AB2FD72" w14:textId="77777777" w:rsidR="003968E4" w:rsidRPr="003968E4" w:rsidRDefault="003968E4" w:rsidP="003968E4">
      <w:pPr>
        <w:tabs>
          <w:tab w:val="left" w:pos="284"/>
        </w:tabs>
        <w:jc w:val="both"/>
        <w:rPr>
          <w:rFonts w:eastAsia="MS Mincho"/>
        </w:rPr>
      </w:pPr>
      <w:r w:rsidRPr="003968E4">
        <w:rPr>
          <w:rFonts w:eastAsia="MS Mincho"/>
        </w:rPr>
        <w:t>with</w:t>
      </w:r>
    </w:p>
    <w:p w14:paraId="1FB1E1C5" w14:textId="77777777" w:rsidR="003968E4" w:rsidRPr="003968E4" w:rsidRDefault="003968E4" w:rsidP="003968E4">
      <w:pPr>
        <w:spacing w:before="100" w:beforeAutospacing="1" w:after="100" w:afterAutospacing="1"/>
        <w:rPr>
          <w:rFonts w:eastAsia="MS Mincho"/>
          <w:lang w:eastAsia="fr-FR"/>
        </w:rPr>
      </w:pPr>
      <w:r w:rsidRPr="003968E4">
        <w:rPr>
          <w:rFonts w:eastAsia="MS Mincho"/>
          <w:lang w:eastAsia="fr-FR"/>
        </w:rPr>
        <w:t>“</w:t>
      </w:r>
    </w:p>
    <w:p w14:paraId="062F16DD" w14:textId="77777777" w:rsidR="003968E4" w:rsidRPr="003968E4" w:rsidRDefault="003968E4" w:rsidP="003968E4">
      <w:pPr>
        <w:spacing w:before="100" w:beforeAutospacing="1" w:after="100" w:afterAutospacing="1"/>
        <w:rPr>
          <w:rFonts w:eastAsia="MS Mincho"/>
          <w:lang w:eastAsia="fr-FR"/>
        </w:rPr>
      </w:pP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deprecated, should be set to 0.</w:t>
      </w:r>
    </w:p>
    <w:p w14:paraId="578CDD06" w14:textId="77777777" w:rsidR="003968E4" w:rsidRPr="003968E4" w:rsidRDefault="003968E4" w:rsidP="003968E4">
      <w:pPr>
        <w:tabs>
          <w:tab w:val="left" w:pos="284"/>
        </w:tabs>
        <w:jc w:val="both"/>
        <w:rPr>
          <w:rFonts w:eastAsia="MS Mincho"/>
        </w:rPr>
      </w:pPr>
      <w:r w:rsidRPr="003968E4">
        <w:rPr>
          <w:rFonts w:eastAsia="MS Mincho"/>
        </w:rPr>
        <w:t>”</w:t>
      </w:r>
    </w:p>
    <w:p w14:paraId="5208069F" w14:textId="77777777" w:rsidR="003968E4" w:rsidRPr="003968E4" w:rsidRDefault="003968E4" w:rsidP="003968E4">
      <w:pPr>
        <w:tabs>
          <w:tab w:val="left" w:pos="284"/>
        </w:tabs>
        <w:jc w:val="both"/>
        <w:rPr>
          <w:rFonts w:eastAsia="MS Mincho"/>
        </w:rPr>
      </w:pPr>
    </w:p>
    <w:p w14:paraId="18F2DAA1" w14:textId="716F8678" w:rsidR="003968E4" w:rsidRPr="003968E4" w:rsidRDefault="003968E4" w:rsidP="003968E4">
      <w:pPr>
        <w:rPr>
          <w:i/>
          <w:iCs/>
          <w:lang w:eastAsia="fr-FR"/>
        </w:rPr>
      </w:pPr>
      <w:r w:rsidRPr="003968E4">
        <w:rPr>
          <w:i/>
          <w:iCs/>
          <w:lang w:eastAsia="fr-FR"/>
        </w:rPr>
        <w:t>Replace 8.</w:t>
      </w:r>
      <w:r w:rsidR="004322EA">
        <w:rPr>
          <w:i/>
          <w:iCs/>
          <w:lang w:eastAsia="fr-FR"/>
        </w:rPr>
        <w:t>16</w:t>
      </w:r>
      <w:r w:rsidRPr="003968E4">
        <w:rPr>
          <w:i/>
          <w:iCs/>
          <w:lang w:eastAsia="fr-FR"/>
        </w:rPr>
        <w:t>.4.1 with</w:t>
      </w:r>
    </w:p>
    <w:p w14:paraId="37BA164D" w14:textId="77777777" w:rsidR="003968E4" w:rsidRPr="003968E4" w:rsidRDefault="003968E4" w:rsidP="003968E4">
      <w:pPr>
        <w:spacing w:before="100" w:beforeAutospacing="1" w:after="100" w:afterAutospacing="1"/>
        <w:rPr>
          <w:rFonts w:eastAsia="MS Mincho"/>
          <w:lang w:eastAsia="fr-FR"/>
        </w:rPr>
      </w:pPr>
      <w:r w:rsidRPr="003968E4">
        <w:rPr>
          <w:rFonts w:eastAsia="MS Mincho"/>
          <w:lang w:eastAsia="fr-FR"/>
        </w:rPr>
        <w:t>“</w:t>
      </w:r>
    </w:p>
    <w:p w14:paraId="78F64A35"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The </w:t>
      </w:r>
      <w:r w:rsidRPr="003968E4">
        <w:rPr>
          <w:rFonts w:ascii="CourierNewPSMT" w:hAnsi="CourierNewPSMT"/>
          <w:lang w:eastAsia="fr-FR"/>
        </w:rPr>
        <w:t xml:space="preserve">SubsegmentIndexBox </w:t>
      </w:r>
      <w:r w:rsidRPr="003968E4">
        <w:rPr>
          <w:rFonts w:ascii="Cambria" w:hAnsi="Cambria"/>
          <w:lang w:eastAsia="fr-FR"/>
        </w:rPr>
        <w:t xml:space="preserve">provides a mapping from levels (as specified by the </w:t>
      </w:r>
      <w:r w:rsidRPr="003968E4">
        <w:rPr>
          <w:rFonts w:ascii="CourierNewPSMT" w:hAnsi="CourierNewPSMT"/>
          <w:lang w:eastAsia="fr-FR"/>
        </w:rPr>
        <w:t xml:space="preserve">LevelAssignmentBox </w:t>
      </w:r>
      <w:r w:rsidRPr="003968E4">
        <w:rPr>
          <w:rFonts w:ascii="Cambria" w:hAnsi="Cambria"/>
          <w:highlight w:val="cyan"/>
          <w:lang w:eastAsia="fr-FR"/>
        </w:rPr>
        <w:t>or as indicated in the box itself</w:t>
      </w:r>
      <w:r w:rsidRPr="003968E4">
        <w:rPr>
          <w:rFonts w:ascii="Cambria" w:hAnsi="Cambria"/>
          <w:lang w:eastAsia="fr-FR"/>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1B89C2F9" w14:textId="77777777" w:rsidR="003968E4" w:rsidRPr="003968E4" w:rsidRDefault="003968E4" w:rsidP="003968E4">
      <w:pPr>
        <w:spacing w:before="100" w:beforeAutospacing="1" w:after="100" w:afterAutospacing="1"/>
        <w:jc w:val="both"/>
        <w:rPr>
          <w:lang w:eastAsia="fr-FR"/>
        </w:rPr>
      </w:pPr>
      <w:r w:rsidRPr="003968E4">
        <w:rPr>
          <w:rFonts w:ascii="Cambria" w:hAnsi="Cambria"/>
          <w:strike/>
          <w:color w:val="FF0000"/>
          <w:lang w:eastAsia="fr-FR"/>
        </w:rPr>
        <w:t>Each byte in the subsegment shall be explicitly assigned to a level, and hence the range count shall be 2 or greater.</w:t>
      </w:r>
      <w:r w:rsidRPr="003968E4">
        <w:rPr>
          <w:rFonts w:ascii="Cambria" w:hAnsi="Cambria"/>
          <w:color w:val="FF0000"/>
          <w:lang w:eastAsia="fr-FR"/>
        </w:rPr>
        <w:t xml:space="preserve"> </w:t>
      </w:r>
      <w:r w:rsidRPr="003968E4">
        <w:rPr>
          <w:rFonts w:ascii="Cambria" w:hAnsi="Cambria"/>
          <w:strike/>
          <w:color w:val="FF0000"/>
          <w:lang w:eastAsia="fr-FR"/>
        </w:rPr>
        <w:t>If the range is not associated with any information in the level assignment, then any level that is not included in the level assignment may be used.</w:t>
      </w:r>
      <w:r w:rsidRPr="003968E4">
        <w:rPr>
          <w:rFonts w:ascii="Cambria" w:hAnsi="Cambria"/>
          <w:lang w:eastAsia="fr-FR"/>
        </w:rPr>
        <w:t xml:space="preserve"> </w:t>
      </w:r>
    </w:p>
    <w:p w14:paraId="0F099DB5" w14:textId="77777777" w:rsidR="003968E4" w:rsidRPr="003968E4" w:rsidRDefault="003968E4" w:rsidP="003968E4">
      <w:pPr>
        <w:spacing w:before="100" w:beforeAutospacing="1" w:after="100" w:afterAutospacing="1"/>
        <w:jc w:val="both"/>
        <w:rPr>
          <w:rFonts w:eastAsia="MS Mincho"/>
          <w:lang w:eastAsia="fr-FR"/>
        </w:rPr>
      </w:pPr>
      <w:r w:rsidRPr="003968E4">
        <w:rPr>
          <w:rFonts w:ascii="Cambria" w:eastAsia="MS Mincho" w:hAnsi="Cambria"/>
          <w:lang w:eastAsia="fr-FR"/>
        </w:rPr>
        <w:t xml:space="preserve">There shall be 0 or 1 </w:t>
      </w:r>
      <w:r w:rsidRPr="003968E4">
        <w:rPr>
          <w:rFonts w:ascii="CourierNewPSMT" w:eastAsia="MS Mincho" w:hAnsi="CourierNewPSMT"/>
          <w:lang w:eastAsia="fr-FR"/>
        </w:rPr>
        <w:t>SubsegmentIndexBox</w:t>
      </w:r>
      <w:r w:rsidRPr="003968E4">
        <w:rPr>
          <w:rFonts w:ascii="Cambria" w:eastAsia="MS Mincho" w:hAnsi="Cambria"/>
          <w:lang w:eastAsia="fr-FR"/>
        </w:rPr>
        <w:t xml:space="preserve">es per each </w:t>
      </w:r>
      <w:r w:rsidRPr="003968E4">
        <w:rPr>
          <w:rFonts w:ascii="CourierNewPSMT" w:eastAsia="MS Mincho" w:hAnsi="CourierNewPSMT"/>
          <w:lang w:eastAsia="fr-FR"/>
        </w:rPr>
        <w:t xml:space="preserve">SegmentIndexBox </w:t>
      </w:r>
      <w:r w:rsidRPr="003968E4">
        <w:rPr>
          <w:rFonts w:ascii="Cambria" w:eastAsia="MS Mincho" w:hAnsi="Cambria"/>
          <w:lang w:eastAsia="fr-FR"/>
        </w:rPr>
        <w:t xml:space="preserve">that indexes only leaf subsegments, i.e. that only indexes subsegments but no segment indexes. A </w:t>
      </w:r>
      <w:r w:rsidRPr="003968E4">
        <w:rPr>
          <w:rFonts w:ascii="CourierNewPSMT" w:eastAsia="MS Mincho" w:hAnsi="CourierNewPSMT"/>
          <w:lang w:eastAsia="fr-FR"/>
        </w:rPr>
        <w:t>SubsegmentIndexBox</w:t>
      </w:r>
      <w:r w:rsidRPr="003968E4">
        <w:rPr>
          <w:rFonts w:ascii="Cambria" w:eastAsia="MS Mincho" w:hAnsi="Cambria"/>
          <w:lang w:eastAsia="fr-FR"/>
        </w:rPr>
        <w:t xml:space="preserve">, if any, shall be the next box after the associated </w:t>
      </w:r>
      <w:r w:rsidRPr="003968E4">
        <w:rPr>
          <w:rFonts w:ascii="CourierNewPSMT" w:eastAsia="MS Mincho" w:hAnsi="CourierNewPSMT"/>
          <w:lang w:eastAsia="fr-FR"/>
        </w:rPr>
        <w:t>SegmentIndexBox</w:t>
      </w:r>
      <w:r w:rsidRPr="003968E4">
        <w:rPr>
          <w:rFonts w:ascii="Cambria" w:eastAsia="MS Mincho" w:hAnsi="Cambria"/>
          <w:lang w:eastAsia="fr-FR"/>
        </w:rPr>
        <w:t xml:space="preserve">. A </w:t>
      </w:r>
      <w:r w:rsidRPr="003968E4">
        <w:rPr>
          <w:rFonts w:ascii="CourierNewPSMT" w:eastAsia="MS Mincho" w:hAnsi="CourierNewPSMT"/>
          <w:lang w:eastAsia="fr-FR"/>
        </w:rPr>
        <w:t xml:space="preserve">SubsegmentIndexBox </w:t>
      </w:r>
      <w:r w:rsidRPr="003968E4">
        <w:rPr>
          <w:rFonts w:ascii="Cambria" w:eastAsia="MS Mincho" w:hAnsi="Cambria"/>
          <w:lang w:eastAsia="fr-FR"/>
        </w:rPr>
        <w:t xml:space="preserve">documents the subsegments that are indicated in the immediately preceding </w:t>
      </w:r>
      <w:r w:rsidRPr="003968E4">
        <w:rPr>
          <w:rFonts w:ascii="CourierNewPSMT" w:eastAsia="MS Mincho" w:hAnsi="CourierNewPSMT"/>
          <w:lang w:eastAsia="fr-FR"/>
        </w:rPr>
        <w:t>SegmentIndexBox</w:t>
      </w:r>
      <w:r w:rsidRPr="003968E4">
        <w:rPr>
          <w:rFonts w:ascii="Cambria" w:eastAsia="MS Mincho" w:hAnsi="Cambria"/>
          <w:lang w:eastAsia="fr-FR"/>
        </w:rPr>
        <w:t xml:space="preserve">. </w:t>
      </w:r>
    </w:p>
    <w:p w14:paraId="7EF3D4A9"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In general, the media data constructed from the byte ranges is incomplete, i.e. it does not conform to the media format of the entire subsegment. </w:t>
      </w:r>
    </w:p>
    <w:p w14:paraId="6B32422A"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For leaf subsegments based on this document (i.e. based on movie sample tables and movie fragments): </w:t>
      </w:r>
    </w:p>
    <w:p w14:paraId="02213F52" w14:textId="77777777" w:rsidR="003968E4" w:rsidRPr="003968E4" w:rsidRDefault="003968E4">
      <w:pPr>
        <w:numPr>
          <w:ilvl w:val="0"/>
          <w:numId w:val="24"/>
        </w:numPr>
        <w:spacing w:before="100" w:beforeAutospacing="1" w:after="100" w:afterAutospacing="1"/>
        <w:jc w:val="both"/>
        <w:rPr>
          <w:rFonts w:ascii="SymbolMT" w:hAnsi="SymbolMT"/>
          <w:strike/>
          <w:color w:val="FF0000"/>
          <w:lang w:eastAsia="fr-FR"/>
        </w:rPr>
        <w:pPrChange w:id="1334" w:author="DENOUAL Franck" w:date="2022-11-18T18:03:00Z">
          <w:pPr>
            <w:numPr>
              <w:numId w:val="52"/>
            </w:numPr>
            <w:tabs>
              <w:tab w:val="num" w:pos="737"/>
            </w:tabs>
            <w:spacing w:before="100" w:beforeAutospacing="1" w:after="100" w:afterAutospacing="1"/>
            <w:ind w:left="737" w:hanging="453"/>
            <w:jc w:val="both"/>
          </w:pPr>
        </w:pPrChange>
      </w:pPr>
      <w:r w:rsidRPr="003968E4">
        <w:rPr>
          <w:rFonts w:ascii="Cambria" w:hAnsi="Cambria"/>
          <w:strike/>
          <w:color w:val="FF0000"/>
          <w:lang w:eastAsia="fr-FR"/>
        </w:rPr>
        <w:t xml:space="preserve">Each level shall be assigned to exactly one partial subsegment, i.e. byte ranges for one level shall be contiguous. </w:t>
      </w:r>
    </w:p>
    <w:p w14:paraId="5086DC38" w14:textId="77777777" w:rsidR="003968E4" w:rsidRPr="003968E4" w:rsidRDefault="003968E4">
      <w:pPr>
        <w:numPr>
          <w:ilvl w:val="0"/>
          <w:numId w:val="24"/>
        </w:numPr>
        <w:spacing w:before="100" w:beforeAutospacing="1" w:after="100" w:afterAutospacing="1"/>
        <w:jc w:val="both"/>
        <w:rPr>
          <w:rFonts w:ascii="SymbolMT" w:hAnsi="SymbolMT"/>
          <w:lang w:eastAsia="fr-FR"/>
        </w:rPr>
        <w:pPrChange w:id="1335" w:author="DENOUAL Franck" w:date="2022-11-18T18:03:00Z">
          <w:pPr>
            <w:numPr>
              <w:numId w:val="52"/>
            </w:numPr>
            <w:tabs>
              <w:tab w:val="num" w:pos="737"/>
            </w:tabs>
            <w:spacing w:before="100" w:beforeAutospacing="1" w:after="100" w:afterAutospacing="1"/>
            <w:ind w:left="737" w:hanging="453"/>
            <w:jc w:val="both"/>
          </w:pPr>
        </w:pPrChange>
      </w:pPr>
      <w:r w:rsidRPr="003968E4">
        <w:rPr>
          <w:rFonts w:ascii="Cambria" w:hAnsi="Cambria"/>
          <w:strike/>
          <w:color w:val="FF0000"/>
          <w:lang w:eastAsia="fr-FR"/>
        </w:rPr>
        <w:t xml:space="preserve">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w:t>
      </w:r>
      <w:r w:rsidRPr="003968E4">
        <w:rPr>
          <w:rFonts w:ascii="Cambria" w:hAnsi="Cambria"/>
          <w:strike/>
          <w:color w:val="FF0000"/>
          <w:lang w:eastAsia="fr-FR"/>
        </w:rPr>
        <w:lastRenderedPageBreak/>
        <w:t>identical temporal level and partial subsegments appear in increasing temporal level order within the subsegment.</w:t>
      </w:r>
      <w:r w:rsidRPr="003968E4">
        <w:rPr>
          <w:rFonts w:ascii="Cambria" w:hAnsi="Cambria"/>
          <w:lang w:eastAsia="fr-FR"/>
        </w:rPr>
        <w:t xml:space="preserve"> </w:t>
      </w:r>
    </w:p>
    <w:p w14:paraId="60BB295C" w14:textId="77777777" w:rsidR="003968E4" w:rsidRPr="003968E4" w:rsidRDefault="003968E4">
      <w:pPr>
        <w:numPr>
          <w:ilvl w:val="0"/>
          <w:numId w:val="24"/>
        </w:numPr>
        <w:spacing w:before="100" w:beforeAutospacing="1" w:after="100" w:afterAutospacing="1"/>
        <w:jc w:val="both"/>
        <w:rPr>
          <w:rFonts w:ascii="SymbolMT" w:hAnsi="SymbolMT"/>
          <w:highlight w:val="cyan"/>
          <w:lang w:eastAsia="fr-FR"/>
        </w:rPr>
        <w:pPrChange w:id="1336" w:author="DENOUAL Franck" w:date="2022-11-18T18:03:00Z">
          <w:pPr>
            <w:numPr>
              <w:numId w:val="52"/>
            </w:numPr>
            <w:tabs>
              <w:tab w:val="num" w:pos="737"/>
            </w:tabs>
            <w:spacing w:before="100" w:beforeAutospacing="1" w:after="100" w:afterAutospacing="1"/>
            <w:ind w:left="737" w:hanging="453"/>
            <w:jc w:val="both"/>
          </w:pPr>
        </w:pPrChange>
      </w:pPr>
      <w:r w:rsidRPr="003968E4">
        <w:rPr>
          <w:rFonts w:ascii="Cambria" w:hAnsi="Cambria"/>
          <w:highlight w:val="cyan"/>
          <w:lang w:eastAsia="fr-FR"/>
        </w:rPr>
        <w:t>For version 0 of the box, each level shall</w:t>
      </w:r>
      <w:r w:rsidRPr="003968E4">
        <w:rPr>
          <w:rFonts w:ascii="Cambria" w:hAnsi="Cambria"/>
          <w:lang w:eastAsia="fr-FR"/>
        </w:rPr>
        <w:t xml:space="preserve"> </w:t>
      </w:r>
      <w:r w:rsidRPr="003968E4">
        <w:rPr>
          <w:rFonts w:ascii="Cambria" w:hAnsi="Cambria"/>
          <w:color w:val="FF0000"/>
          <w:highlight w:val="yellow"/>
          <w:lang w:eastAsia="fr-FR"/>
        </w:rPr>
        <w:t>be assigned to exactly one partial subsegment and in increasing order of level value, i.e. byte ranges for one level shall be contiguous and samples of a partial subsegment may depend on any samples of preceding partial subsegments in the same subsegment, but not the other way around</w:t>
      </w:r>
      <w:r w:rsidRPr="003968E4">
        <w:rPr>
          <w:rFonts w:ascii="Cambria" w:hAnsi="Cambria"/>
          <w:color w:val="FF0000"/>
          <w:highlight w:val="cyan"/>
          <w:lang w:eastAsia="fr-FR"/>
        </w:rPr>
        <w:t xml:space="preserve">. </w:t>
      </w:r>
      <w:r w:rsidRPr="003968E4">
        <w:rPr>
          <w:rFonts w:ascii="Cambria" w:hAnsi="Cambria"/>
          <w:color w:val="000000"/>
          <w:highlight w:val="cyan"/>
          <w:lang w:eastAsia="fr-FR"/>
        </w:rPr>
        <w:t xml:space="preserve">This implies that all data for a given level require a single range to be retrieved. </w:t>
      </w:r>
    </w:p>
    <w:p w14:paraId="072E972D" w14:textId="77777777" w:rsidR="003968E4" w:rsidRPr="003968E4" w:rsidRDefault="003968E4">
      <w:pPr>
        <w:numPr>
          <w:ilvl w:val="0"/>
          <w:numId w:val="24"/>
        </w:numPr>
        <w:spacing w:before="100" w:beforeAutospacing="1" w:after="100" w:afterAutospacing="1"/>
        <w:jc w:val="both"/>
        <w:rPr>
          <w:rFonts w:ascii="SymbolMT" w:hAnsi="SymbolMT"/>
          <w:color w:val="000000"/>
          <w:highlight w:val="cyan"/>
          <w:lang w:eastAsia="fr-FR"/>
        </w:rPr>
        <w:pPrChange w:id="1337" w:author="DENOUAL Franck" w:date="2022-11-18T18:03:00Z">
          <w:pPr>
            <w:numPr>
              <w:numId w:val="52"/>
            </w:numPr>
            <w:tabs>
              <w:tab w:val="num" w:pos="737"/>
            </w:tabs>
            <w:spacing w:before="100" w:beforeAutospacing="1" w:after="100" w:afterAutospacing="1"/>
            <w:ind w:left="737" w:hanging="453"/>
            <w:jc w:val="both"/>
          </w:pPr>
        </w:pPrChange>
      </w:pPr>
      <w:r w:rsidRPr="003968E4">
        <w:rPr>
          <w:rFonts w:ascii="Cambria" w:hAnsi="Cambria"/>
          <w:color w:val="000000"/>
          <w:highlight w:val="cyan"/>
          <w:lang w:eastAsia="fr-FR"/>
        </w:rPr>
        <w:t>For version 1 or more of the box, multiple byte ranges, possibly discontinuous, with the same level may be described. This implies that all data for a given level may require multiple byte ranges to be retrieved.</w:t>
      </w:r>
    </w:p>
    <w:p w14:paraId="216A4A47" w14:textId="77777777" w:rsidR="003968E4" w:rsidRPr="003968E4" w:rsidRDefault="003968E4" w:rsidP="003968E4">
      <w:pPr>
        <w:spacing w:before="100" w:beforeAutospacing="1" w:after="100" w:afterAutospacing="1"/>
        <w:ind w:left="360"/>
        <w:jc w:val="both"/>
        <w:rPr>
          <w:rFonts w:ascii="Cambria" w:hAnsi="Cambria"/>
          <w:lang w:eastAsia="fr-FR"/>
        </w:rPr>
      </w:pPr>
      <w:r w:rsidRPr="003968E4">
        <w:rPr>
          <w:rFonts w:ascii="Cambria" w:hAnsi="Cambria"/>
          <w:highlight w:val="yellow"/>
          <w:lang w:eastAsia="fr-FR"/>
        </w:rPr>
        <w:t>//editor's note: the next notes correspond to the previously existing last 2 bullets of the spec but they are informative or repetitions from leva</w:t>
      </w:r>
      <w:r w:rsidRPr="003968E4">
        <w:rPr>
          <w:rFonts w:ascii="Cambria" w:hAnsi="Cambria"/>
          <w:lang w:eastAsia="fr-FR"/>
        </w:rPr>
        <w:t xml:space="preserve">. </w:t>
      </w:r>
    </w:p>
    <w:p w14:paraId="05B050BA" w14:textId="77777777" w:rsidR="003968E4" w:rsidRPr="003968E4" w:rsidRDefault="003968E4" w:rsidP="003968E4">
      <w:pPr>
        <w:spacing w:before="100" w:beforeAutospacing="1" w:after="100" w:afterAutospacing="1"/>
        <w:ind w:left="360"/>
        <w:jc w:val="both"/>
        <w:rPr>
          <w:rFonts w:ascii="SymbolMT" w:hAnsi="SymbolMT"/>
          <w:sz w:val="18"/>
          <w:szCs w:val="18"/>
          <w:lang w:eastAsia="fr-FR"/>
        </w:rPr>
      </w:pPr>
      <w:r w:rsidRPr="003968E4">
        <w:rPr>
          <w:rFonts w:ascii="Cambria" w:hAnsi="Cambria"/>
          <w:sz w:val="18"/>
          <w:szCs w:val="18"/>
          <w:lang w:eastAsia="fr-FR"/>
        </w:rPr>
        <w:t xml:space="preserve">Note 1: When a partial subsegment is accessed in this way, for any </w:t>
      </w:r>
      <w:r w:rsidRPr="003968E4">
        <w:rPr>
          <w:rFonts w:ascii="CourierNewPSMT" w:hAnsi="CourierNewPSMT"/>
          <w:sz w:val="18"/>
          <w:szCs w:val="18"/>
          <w:lang w:eastAsia="fr-FR"/>
        </w:rPr>
        <w:t xml:space="preserve">assignment_type </w:t>
      </w:r>
      <w:r w:rsidRPr="003968E4">
        <w:rPr>
          <w:rFonts w:ascii="Cambria" w:hAnsi="Cambria"/>
          <w:sz w:val="18"/>
          <w:szCs w:val="18"/>
          <w:lang w:eastAsia="fr-FR"/>
        </w:rPr>
        <w:t xml:space="preserve">other than 3, the final </w:t>
      </w:r>
      <w:r w:rsidRPr="003968E4">
        <w:rPr>
          <w:rFonts w:ascii="CourierNewPSMT" w:hAnsi="CourierNewPSMT"/>
          <w:sz w:val="18"/>
          <w:szCs w:val="18"/>
          <w:lang w:eastAsia="fr-FR"/>
        </w:rPr>
        <w:t xml:space="preserve">MediaDataBox </w:t>
      </w:r>
      <w:r w:rsidRPr="003968E4">
        <w:rPr>
          <w:rFonts w:ascii="Cambria" w:hAnsi="Cambria"/>
          <w:sz w:val="18"/>
          <w:szCs w:val="18"/>
          <w:lang w:eastAsia="fr-FR"/>
        </w:rPr>
        <w:t xml:space="preserve">may be incomplete, that is, less data is accessed than the length indication of the </w:t>
      </w:r>
      <w:r w:rsidRPr="003968E4">
        <w:rPr>
          <w:rFonts w:ascii="CourierNewPSMT" w:hAnsi="CourierNewPSMT"/>
          <w:sz w:val="18"/>
          <w:szCs w:val="18"/>
          <w:lang w:eastAsia="fr-FR"/>
        </w:rPr>
        <w:t xml:space="preserve">MediaDataBox </w:t>
      </w:r>
      <w:r w:rsidRPr="003968E4">
        <w:rPr>
          <w:rFonts w:ascii="Cambria" w:hAnsi="Cambria"/>
          <w:sz w:val="18"/>
          <w:szCs w:val="18"/>
          <w:lang w:eastAsia="fr-FR"/>
        </w:rPr>
        <w:t xml:space="preserve">indicates is present. The length of the </w:t>
      </w:r>
      <w:r w:rsidRPr="003968E4">
        <w:rPr>
          <w:rFonts w:ascii="CourierNewPSMT" w:hAnsi="CourierNewPSMT"/>
          <w:sz w:val="18"/>
          <w:szCs w:val="18"/>
          <w:lang w:eastAsia="fr-FR"/>
        </w:rPr>
        <w:t xml:space="preserve">MediaDataBox </w:t>
      </w:r>
      <w:r w:rsidRPr="003968E4">
        <w:rPr>
          <w:rFonts w:ascii="Cambria" w:hAnsi="Cambria"/>
          <w:sz w:val="18"/>
          <w:szCs w:val="18"/>
          <w:lang w:eastAsia="fr-FR"/>
        </w:rPr>
        <w:t>may need adjusting, or padding used.</w:t>
      </w:r>
      <w:r w:rsidRPr="003968E4">
        <w:rPr>
          <w:rFonts w:ascii="Cambria" w:hAnsi="Cambria"/>
          <w:strike/>
          <w:color w:val="FF0000"/>
          <w:sz w:val="18"/>
          <w:szCs w:val="18"/>
          <w:lang w:eastAsia="fr-FR"/>
        </w:rPr>
        <w:t xml:space="preserve"> The </w:t>
      </w:r>
      <w:r w:rsidRPr="003968E4">
        <w:rPr>
          <w:rFonts w:ascii="CourierNewPSMT" w:hAnsi="CourierNewPSMT"/>
          <w:strike/>
          <w:color w:val="FF0000"/>
          <w:sz w:val="18"/>
          <w:szCs w:val="18"/>
          <w:lang w:eastAsia="fr-FR"/>
        </w:rPr>
        <w:t xml:space="preserve">padding_flag </w:t>
      </w:r>
      <w:r w:rsidRPr="003968E4">
        <w:rPr>
          <w:rFonts w:ascii="Cambria" w:hAnsi="Cambria"/>
          <w:strike/>
          <w:color w:val="FF0000"/>
          <w:sz w:val="18"/>
          <w:szCs w:val="18"/>
          <w:lang w:eastAsia="fr-FR"/>
        </w:rPr>
        <w:t xml:space="preserve">in the </w:t>
      </w:r>
      <w:r w:rsidRPr="003968E4">
        <w:rPr>
          <w:rFonts w:ascii="CourierNewPSMT" w:hAnsi="CourierNewPSMT"/>
          <w:strike/>
          <w:color w:val="FF0000"/>
          <w:sz w:val="18"/>
          <w:szCs w:val="18"/>
          <w:lang w:eastAsia="fr-FR"/>
        </w:rPr>
        <w:t xml:space="preserve">LevelAssignmentBox </w:t>
      </w:r>
      <w:r w:rsidRPr="003968E4">
        <w:rPr>
          <w:rFonts w:ascii="Cambria" w:hAnsi="Cambria"/>
          <w:strike/>
          <w:color w:val="FF0000"/>
          <w:sz w:val="18"/>
          <w:szCs w:val="18"/>
          <w:lang w:eastAsia="fr-FR"/>
        </w:rPr>
        <w:t xml:space="preserve">indicates whether this missing data can be replaced by zeros. If not, the sample data for samples assigned to levels that are not accessed is not present, and care should be taken not to attempt to process such samples. </w:t>
      </w:r>
    </w:p>
    <w:p w14:paraId="58159542" w14:textId="77777777" w:rsidR="003968E4" w:rsidRPr="003968E4" w:rsidRDefault="003968E4" w:rsidP="003968E4">
      <w:pPr>
        <w:spacing w:before="100" w:beforeAutospacing="1" w:after="100" w:afterAutospacing="1"/>
        <w:ind w:left="360"/>
        <w:jc w:val="both"/>
        <w:rPr>
          <w:rFonts w:ascii="Cambria" w:hAnsi="Cambria"/>
          <w:sz w:val="18"/>
          <w:szCs w:val="18"/>
          <w:lang w:eastAsia="fr-FR"/>
        </w:rPr>
      </w:pPr>
      <w:r w:rsidRPr="003968E4">
        <w:rPr>
          <w:rFonts w:ascii="SymbolMT" w:hAnsi="SymbolMT"/>
          <w:sz w:val="18"/>
          <w:szCs w:val="18"/>
          <w:lang w:eastAsia="fr-FR"/>
        </w:rPr>
        <w:t xml:space="preserve">Note 2: </w:t>
      </w:r>
      <w:r w:rsidRPr="003968E4">
        <w:rPr>
          <w:rFonts w:ascii="Cambria" w:hAnsi="Cambria"/>
          <w:sz w:val="18"/>
          <w:szCs w:val="18"/>
          <w:lang w:eastAsia="fr-FR"/>
        </w:rPr>
        <w:t xml:space="preserve">The data ranges corresponding to partial subsegments include both </w:t>
      </w:r>
      <w:r w:rsidRPr="003968E4">
        <w:rPr>
          <w:rFonts w:ascii="CourierNewPSMT" w:hAnsi="CourierNewPSMT"/>
          <w:sz w:val="18"/>
          <w:szCs w:val="18"/>
          <w:lang w:eastAsia="fr-FR"/>
        </w:rPr>
        <w:t>MovieFragmentBox</w:t>
      </w:r>
      <w:r w:rsidRPr="003968E4">
        <w:rPr>
          <w:rFonts w:ascii="Cambria" w:hAnsi="Cambria"/>
          <w:sz w:val="18"/>
          <w:szCs w:val="18"/>
          <w:lang w:eastAsia="fr-FR"/>
        </w:rPr>
        <w:t xml:space="preserve">es and </w:t>
      </w:r>
      <w:r w:rsidRPr="003968E4">
        <w:rPr>
          <w:rFonts w:ascii="CourierNewPSMT" w:hAnsi="CourierNewPSMT"/>
          <w:sz w:val="18"/>
          <w:szCs w:val="18"/>
          <w:lang w:eastAsia="fr-FR"/>
        </w:rPr>
        <w:t>MediaDataBox</w:t>
      </w:r>
      <w:r w:rsidRPr="003968E4">
        <w:rPr>
          <w:rFonts w:ascii="Cambria" w:hAnsi="Cambria"/>
          <w:sz w:val="18"/>
          <w:szCs w:val="18"/>
          <w:lang w:eastAsia="fr-FR"/>
        </w:rPr>
        <w:t xml:space="preserve">es. The first partial subsegment, i.e. the lowest level, will correspond to a </w:t>
      </w:r>
      <w:r w:rsidRPr="003968E4">
        <w:rPr>
          <w:rFonts w:ascii="CourierNewPSMT" w:hAnsi="CourierNewPSMT"/>
          <w:sz w:val="18"/>
          <w:szCs w:val="18"/>
          <w:lang w:eastAsia="fr-FR"/>
        </w:rPr>
        <w:t xml:space="preserve">MovieFragmentBox </w:t>
      </w:r>
      <w:r w:rsidRPr="003968E4">
        <w:rPr>
          <w:rFonts w:ascii="Cambria" w:hAnsi="Cambria"/>
          <w:sz w:val="18"/>
          <w:szCs w:val="18"/>
          <w:lang w:eastAsia="fr-FR"/>
        </w:rPr>
        <w:t xml:space="preserve">as well as (parts of) </w:t>
      </w:r>
      <w:r w:rsidRPr="003968E4">
        <w:rPr>
          <w:rFonts w:ascii="CourierNewPSMT" w:hAnsi="CourierNewPSMT"/>
          <w:sz w:val="18"/>
          <w:szCs w:val="18"/>
          <w:lang w:eastAsia="fr-FR"/>
        </w:rPr>
        <w:t>MediaDataBox</w:t>
      </w:r>
      <w:r w:rsidRPr="003968E4">
        <w:rPr>
          <w:rFonts w:ascii="Cambria" w:hAnsi="Cambria"/>
          <w:sz w:val="18"/>
          <w:szCs w:val="18"/>
          <w:lang w:eastAsia="fr-FR"/>
        </w:rPr>
        <w:t xml:space="preserve">(es), whereas subsequent partial subsegments (higher levels) may correspond to (parts of) </w:t>
      </w:r>
      <w:r w:rsidRPr="003968E4">
        <w:rPr>
          <w:rFonts w:ascii="CourierNewPSMT" w:hAnsi="CourierNewPSMT"/>
          <w:sz w:val="18"/>
          <w:szCs w:val="18"/>
          <w:lang w:eastAsia="fr-FR"/>
        </w:rPr>
        <w:t>MediaDataBox</w:t>
      </w:r>
      <w:r w:rsidRPr="003968E4">
        <w:rPr>
          <w:rFonts w:ascii="Cambria" w:hAnsi="Cambria"/>
          <w:sz w:val="18"/>
          <w:szCs w:val="18"/>
          <w:lang w:eastAsia="fr-FR"/>
        </w:rPr>
        <w:t>(es) only.</w:t>
      </w:r>
    </w:p>
    <w:p w14:paraId="4F0BECD4" w14:textId="77777777" w:rsidR="003968E4" w:rsidRPr="003968E4" w:rsidRDefault="003968E4" w:rsidP="003968E4">
      <w:pPr>
        <w:spacing w:before="100" w:beforeAutospacing="1" w:after="100" w:afterAutospacing="1"/>
        <w:jc w:val="both"/>
        <w:rPr>
          <w:highlight w:val="cyan"/>
          <w:lang w:eastAsia="fr-FR"/>
        </w:rPr>
      </w:pPr>
      <w:r w:rsidRPr="003968E4">
        <w:rPr>
          <w:highlight w:val="cyan"/>
          <w:lang w:eastAsia="fr-FR"/>
        </w:rPr>
        <w:t>For version 0 of this box, the presence of the LevelAssignmentBox in the movie is mandatory, and the LevelAssignmentBox shall have a version equal to 0.</w:t>
      </w:r>
    </w:p>
    <w:p w14:paraId="1789516B" w14:textId="77777777" w:rsidR="003968E4" w:rsidRPr="003968E4" w:rsidRDefault="003968E4" w:rsidP="003968E4">
      <w:pPr>
        <w:spacing w:before="100" w:beforeAutospacing="1" w:after="100" w:afterAutospacing="1"/>
        <w:jc w:val="both"/>
        <w:rPr>
          <w:highlight w:val="cyan"/>
          <w:lang w:eastAsia="fr-FR"/>
        </w:rPr>
      </w:pPr>
      <w:r w:rsidRPr="003968E4">
        <w:rPr>
          <w:i/>
          <w:iCs/>
          <w:highlight w:val="yellow"/>
          <w:u w:val="single"/>
          <w:lang w:eastAsia="fr-FR"/>
        </w:rPr>
        <w:t>Editor's note:</w:t>
      </w:r>
      <w:r w:rsidRPr="003968E4">
        <w:rPr>
          <w:highlight w:val="yellow"/>
          <w:lang w:eastAsia="fr-FR"/>
        </w:rPr>
        <w:t xml:space="preserve"> the current v0 spec is unclear, it does not explicitly mandate leva with ssix, maybe we should keep this.</w:t>
      </w:r>
    </w:p>
    <w:p w14:paraId="0A052587" w14:textId="77777777" w:rsidR="003968E4" w:rsidRPr="003968E4" w:rsidRDefault="003968E4" w:rsidP="003968E4">
      <w:pPr>
        <w:spacing w:before="100" w:beforeAutospacing="1" w:after="100" w:afterAutospacing="1"/>
        <w:ind w:left="360"/>
        <w:jc w:val="both"/>
        <w:rPr>
          <w:rFonts w:ascii="Cambria" w:hAnsi="Cambria"/>
          <w:lang w:eastAsia="fr-FR"/>
        </w:rPr>
      </w:pPr>
      <w:r w:rsidRPr="003968E4">
        <w:rPr>
          <w:rFonts w:ascii="Cambria" w:hAnsi="Cambria"/>
          <w:sz w:val="18"/>
          <w:szCs w:val="18"/>
          <w:lang w:eastAsia="fr-FR"/>
        </w:rPr>
        <w:t xml:space="preserve">Note 3: </w:t>
      </w:r>
      <w:r w:rsidRPr="003968E4">
        <w:rPr>
          <w:rFonts w:ascii="CourierNewPSMT" w:hAnsi="CourierNewPSMT" w:cs="CourierNewPSMT"/>
          <w:sz w:val="18"/>
          <w:szCs w:val="18"/>
          <w:lang w:eastAsia="fr-FR"/>
        </w:rPr>
        <w:t xml:space="preserve">assignment_type </w:t>
      </w:r>
      <w:r w:rsidRPr="003968E4">
        <w:rPr>
          <w:rFonts w:ascii="Cambria" w:hAnsi="Cambria"/>
          <w:sz w:val="18"/>
          <w:szCs w:val="18"/>
          <w:lang w:eastAsia="fr-FR"/>
        </w:rPr>
        <w:t xml:space="preserve">equal to 0 (specified in the </w:t>
      </w:r>
      <w:r w:rsidRPr="003968E4">
        <w:rPr>
          <w:rFonts w:ascii="CourierNewPSMT" w:hAnsi="CourierNewPSMT" w:cs="CourierNewPSMT"/>
          <w:sz w:val="18"/>
          <w:szCs w:val="18"/>
          <w:lang w:eastAsia="fr-FR"/>
        </w:rPr>
        <w:t>LevelAssignmentBox</w:t>
      </w:r>
      <w:r w:rsidRPr="003968E4">
        <w:rPr>
          <w:rFonts w:ascii="Cambria" w:hAnsi="Cambria"/>
          <w:sz w:val="18"/>
          <w:szCs w:val="18"/>
          <w:lang w:eastAsia="fr-FR"/>
        </w:rPr>
        <w:t xml:space="preserve">) can be used, for example, together with the temporal level sample grouping ('tele') when frames of a video bitstream are temporally ordered within subsegments; </w:t>
      </w:r>
      <w:r w:rsidRPr="003968E4">
        <w:rPr>
          <w:rFonts w:ascii="CourierNewPSMT" w:hAnsi="CourierNewPSMT" w:cs="CourierNewPSMT"/>
          <w:sz w:val="18"/>
          <w:szCs w:val="18"/>
          <w:lang w:eastAsia="fr-FR"/>
        </w:rPr>
        <w:t xml:space="preserve">assignment_type </w:t>
      </w:r>
      <w:r w:rsidRPr="003968E4">
        <w:rPr>
          <w:rFonts w:ascii="Cambria" w:hAnsi="Cambria"/>
          <w:sz w:val="18"/>
          <w:szCs w:val="18"/>
          <w:lang w:eastAsia="fr-FR"/>
        </w:rPr>
        <w:t xml:space="preserve">equal to 2 can be used, for example, when each view of a multiview video bitstream is contained in a separate track and the track fragments for all the views are contained in a single movie fragment. </w:t>
      </w:r>
      <w:r w:rsidRPr="003968E4">
        <w:rPr>
          <w:rFonts w:ascii="CourierNewPSMT" w:hAnsi="CourierNewPSMT" w:cs="CourierNewPSMT"/>
          <w:sz w:val="18"/>
          <w:szCs w:val="18"/>
          <w:lang w:eastAsia="fr-FR"/>
        </w:rPr>
        <w:t xml:space="preserve">assignment_type </w:t>
      </w:r>
      <w:r w:rsidRPr="003968E4">
        <w:rPr>
          <w:rFonts w:ascii="Cambria" w:hAnsi="Cambria"/>
          <w:sz w:val="18"/>
          <w:szCs w:val="18"/>
          <w:lang w:eastAsia="fr-FR"/>
        </w:rPr>
        <w:t xml:space="preserve">equal to 3 can be used, for example, when audio and video movie fragments (including the respective </w:t>
      </w:r>
      <w:r w:rsidRPr="003968E4">
        <w:rPr>
          <w:rFonts w:ascii="CourierNewPSMT" w:hAnsi="CourierNewPSMT" w:cs="CourierNewPSMT"/>
          <w:sz w:val="18"/>
          <w:szCs w:val="18"/>
          <w:lang w:eastAsia="fr-FR"/>
        </w:rPr>
        <w:t>MediaDataBox</w:t>
      </w:r>
      <w:r w:rsidRPr="003968E4">
        <w:rPr>
          <w:rFonts w:ascii="Cambria" w:hAnsi="Cambria"/>
          <w:sz w:val="18"/>
          <w:szCs w:val="18"/>
          <w:lang w:eastAsia="fr-FR"/>
        </w:rPr>
        <w:t xml:space="preserve">es) are interleaved. The first level can be specified to contain the audio movie fragments (including the respective </w:t>
      </w:r>
      <w:r w:rsidRPr="003968E4">
        <w:rPr>
          <w:rFonts w:ascii="CourierNewPSMT" w:hAnsi="CourierNewPSMT" w:cs="CourierNewPSMT"/>
          <w:sz w:val="18"/>
          <w:szCs w:val="18"/>
          <w:lang w:eastAsia="fr-FR"/>
        </w:rPr>
        <w:t>MediaDataBox</w:t>
      </w:r>
      <w:r w:rsidRPr="003968E4">
        <w:rPr>
          <w:rFonts w:ascii="Cambria" w:hAnsi="Cambria"/>
          <w:sz w:val="18"/>
          <w:szCs w:val="18"/>
          <w:lang w:eastAsia="fr-FR"/>
        </w:rPr>
        <w:t xml:space="preserve">es), whereas the second level can be specified to contain both audio and video movie fragments (including all </w:t>
      </w:r>
      <w:r w:rsidRPr="003968E4">
        <w:rPr>
          <w:rFonts w:ascii="CourierNewPSMT" w:hAnsi="CourierNewPSMT" w:cs="CourierNewPSMT"/>
          <w:sz w:val="18"/>
          <w:szCs w:val="18"/>
          <w:lang w:eastAsia="fr-FR"/>
        </w:rPr>
        <w:t>MediaDataBox</w:t>
      </w:r>
      <w:r w:rsidRPr="003968E4">
        <w:rPr>
          <w:rFonts w:ascii="Cambria" w:hAnsi="Cambria"/>
          <w:sz w:val="18"/>
          <w:szCs w:val="18"/>
          <w:lang w:eastAsia="fr-FR"/>
        </w:rPr>
        <w:t xml:space="preserve">es). </w:t>
      </w:r>
    </w:p>
    <w:p w14:paraId="027D739B" w14:textId="77777777" w:rsidR="003968E4" w:rsidRPr="003968E4" w:rsidRDefault="003968E4" w:rsidP="003968E4">
      <w:pPr>
        <w:spacing w:before="100" w:beforeAutospacing="1" w:after="100" w:afterAutospacing="1"/>
        <w:ind w:left="360"/>
        <w:jc w:val="both"/>
        <w:rPr>
          <w:lang w:eastAsia="fr-FR"/>
        </w:rPr>
      </w:pPr>
      <w:r w:rsidRPr="003968E4">
        <w:rPr>
          <w:highlight w:val="cyan"/>
          <w:lang w:eastAsia="fr-FR"/>
        </w:rPr>
        <w:t xml:space="preserve">For version 1 of this box, the presence of the </w:t>
      </w:r>
      <w:r w:rsidRPr="003968E4">
        <w:rPr>
          <w:rFonts w:ascii="CourierNewPSMT" w:hAnsi="CourierNewPSMT" w:cs="CourierNewPSMT"/>
          <w:highlight w:val="cyan"/>
          <w:lang w:eastAsia="fr-FR"/>
        </w:rPr>
        <w:t>LevelAssignmentBox</w:t>
      </w:r>
      <w:r w:rsidRPr="003968E4">
        <w:rPr>
          <w:highlight w:val="cyan"/>
          <w:lang w:eastAsia="fr-FR"/>
        </w:rPr>
        <w:t xml:space="preserve"> is only mandatory for </w:t>
      </w:r>
      <w:r w:rsidRPr="003968E4">
        <w:rPr>
          <w:rFonts w:ascii="CourierNewPSMT" w:hAnsi="CourierNewPSMT"/>
          <w:highlight w:val="cyan"/>
          <w:lang w:eastAsia="fr-FR"/>
        </w:rPr>
        <w:t>level_assignment_type</w:t>
      </w:r>
      <w:r w:rsidRPr="003968E4">
        <w:rPr>
          <w:highlight w:val="cyan"/>
          <w:lang w:eastAsia="fr-FR"/>
        </w:rPr>
        <w:t xml:space="preserve"> 0, in which case the </w:t>
      </w:r>
      <w:r w:rsidRPr="003968E4">
        <w:rPr>
          <w:rFonts w:ascii="CourierNewPSMT" w:hAnsi="CourierNewPSMT" w:cs="CourierNewPSMT"/>
          <w:highlight w:val="cyan"/>
          <w:lang w:eastAsia="fr-FR"/>
        </w:rPr>
        <w:t>LevelAssignmentBox</w:t>
      </w:r>
      <w:r w:rsidRPr="003968E4">
        <w:rPr>
          <w:highlight w:val="cyan"/>
          <w:lang w:eastAsia="fr-FR"/>
        </w:rPr>
        <w:t xml:space="preserve"> shall have a version of 1.</w:t>
      </w:r>
      <w:r w:rsidRPr="003968E4">
        <w:rPr>
          <w:lang w:eastAsia="fr-FR"/>
        </w:rPr>
        <w:t xml:space="preserve"> </w:t>
      </w:r>
    </w:p>
    <w:p w14:paraId="21C8A055" w14:textId="77777777" w:rsidR="003968E4" w:rsidRPr="003968E4" w:rsidRDefault="003968E4" w:rsidP="003968E4">
      <w:pPr>
        <w:spacing w:before="100" w:beforeAutospacing="1" w:after="100" w:afterAutospacing="1"/>
        <w:jc w:val="both"/>
        <w:rPr>
          <w:lang w:eastAsia="fr-FR"/>
        </w:rPr>
      </w:pPr>
      <w:r w:rsidRPr="003968E4">
        <w:rPr>
          <w:lang w:eastAsia="fr-FR"/>
        </w:rPr>
        <w:t>“</w:t>
      </w:r>
    </w:p>
    <w:p w14:paraId="28BB9800" w14:textId="77777777" w:rsidR="003968E4" w:rsidRPr="003968E4" w:rsidRDefault="003968E4" w:rsidP="003968E4">
      <w:pPr>
        <w:spacing w:before="100" w:beforeAutospacing="1" w:after="100" w:afterAutospacing="1"/>
        <w:jc w:val="both"/>
        <w:rPr>
          <w:lang w:eastAsia="fr-FR"/>
        </w:rPr>
      </w:pPr>
    </w:p>
    <w:p w14:paraId="3FC30E8B" w14:textId="5E869CFB" w:rsidR="003968E4" w:rsidRPr="003968E4" w:rsidRDefault="003968E4" w:rsidP="003968E4">
      <w:pPr>
        <w:rPr>
          <w:i/>
          <w:iCs/>
          <w:lang w:eastAsia="fr-FR"/>
        </w:rPr>
      </w:pPr>
      <w:r w:rsidRPr="003968E4">
        <w:rPr>
          <w:i/>
          <w:iCs/>
          <w:lang w:eastAsia="fr-FR"/>
        </w:rPr>
        <w:t>Replace 8.1</w:t>
      </w:r>
      <w:r w:rsidR="004322EA">
        <w:rPr>
          <w:i/>
          <w:iCs/>
          <w:lang w:eastAsia="fr-FR"/>
        </w:rPr>
        <w:t>6</w:t>
      </w:r>
      <w:r w:rsidRPr="003968E4">
        <w:rPr>
          <w:i/>
          <w:iCs/>
          <w:lang w:eastAsia="fr-FR"/>
        </w:rPr>
        <w:t>.4.2 with</w:t>
      </w:r>
    </w:p>
    <w:p w14:paraId="3911BC78" w14:textId="77777777" w:rsidR="003968E4" w:rsidRPr="003968E4" w:rsidRDefault="003968E4">
      <w:pPr>
        <w:keepLines/>
        <w:numPr>
          <w:ilvl w:val="0"/>
          <w:numId w:val="6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noProof/>
          <w:sz w:val="22"/>
          <w:szCs w:val="20"/>
          <w:lang w:val="en-GB"/>
        </w:rPr>
        <w:pPrChange w:id="1338" w:author="DENOUAL Franck" w:date="2022-11-18T18:03:00Z">
          <w:pPr>
            <w:keepLines/>
            <w:numPr>
              <w:numId w:val="8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720" w:hanging="720"/>
          </w:pPr>
        </w:pPrChange>
      </w:pPr>
      <w:r w:rsidRPr="003968E4">
        <w:rPr>
          <w:rFonts w:ascii="Courier New" w:hAnsi="Courier New"/>
          <w:noProof/>
          <w:sz w:val="22"/>
          <w:szCs w:val="20"/>
          <w:lang w:val="en-GB"/>
        </w:rPr>
        <w:lastRenderedPageBreak/>
        <w:t>aligned(8) class SubsegmentIndexBox extends FullBox('ssix', version, flags) {</w:t>
      </w:r>
      <w:r w:rsidRPr="003968E4">
        <w:rPr>
          <w:rFonts w:ascii="Courier New" w:hAnsi="Courier New"/>
          <w:noProof/>
          <w:sz w:val="22"/>
          <w:szCs w:val="20"/>
          <w:lang w:val="en-GB"/>
        </w:rPr>
        <w:br/>
        <w:t>if (version==0)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unsigned int(32)subsegment_count;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for( i=1; i &lt;= subsegment_count; i++)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unsigned int(32)range_count;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for ( j=1; j &lt;= range_count; j++)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unsigned int(8) level;</w:t>
      </w:r>
      <w:r w:rsidRPr="003968E4">
        <w:rPr>
          <w:rFonts w:ascii="Courier New" w:hAnsi="Courier New"/>
          <w:noProof/>
          <w:sz w:val="22"/>
          <w:szCs w:val="20"/>
          <w:lang w:val="en-GB"/>
        </w:rPr>
        <w:t xml:space="preserve">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unsigned int(24) range_size;</w:t>
      </w:r>
      <w:r w:rsidRPr="003968E4">
        <w:rPr>
          <w:rFonts w:ascii="Courier New" w:hAnsi="Courier New"/>
          <w:noProof/>
          <w:sz w:val="22"/>
          <w:szCs w:val="20"/>
          <w:lang w:val="en-GB"/>
        </w:rPr>
        <w:t xml:space="preserve">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w:t>
      </w:r>
      <w:r w:rsidRPr="003968E4">
        <w:rPr>
          <w:rFonts w:ascii="Courier New" w:hAnsi="Courier New"/>
          <w:noProof/>
          <w:sz w:val="22"/>
          <w:szCs w:val="20"/>
          <w:lang w:val="en-GB"/>
        </w:rPr>
        <w:br/>
        <w:t xml:space="preserve">} </w:t>
      </w:r>
      <w:r w:rsidRPr="003968E4">
        <w:rPr>
          <w:rFonts w:ascii="Courier New" w:hAnsi="Courier New"/>
          <w:noProof/>
          <w:sz w:val="22"/>
          <w:szCs w:val="20"/>
          <w:highlight w:val="cyan"/>
          <w:lang w:val="en-GB"/>
        </w:rPr>
        <w:t>else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int(16)subsegment_count;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int(1)lsc;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int(1)incomplete;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int(2)lbs;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int(2)rbs;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int(2)reserved;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int(8)level_assignment_type;</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for( i=1; i &lt;= subsegment_count; i++)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int(lsc ? 32 : 16)range_count;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for ( j=1; j &lt;= range_count; j++)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unsigned int((lbs+1)*8) level;</w:t>
      </w:r>
      <w:r w:rsidRPr="003968E4">
        <w:rPr>
          <w:rFonts w:ascii="Courier New" w:hAnsi="Courier New"/>
          <w:noProof/>
          <w:sz w:val="22"/>
          <w:szCs w:val="20"/>
          <w:highlight w:val="cyan"/>
          <w:lang w:val="en-GB"/>
        </w:rPr>
        <w:t xml:space="preserv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unsigned int((rbs+1)*8) range_size;</w:t>
      </w:r>
      <w:r w:rsidRPr="003968E4">
        <w:rPr>
          <w:rFonts w:ascii="Courier New" w:hAnsi="Courier New"/>
          <w:noProof/>
          <w:sz w:val="22"/>
          <w:szCs w:val="20"/>
          <w:highlight w:val="cyan"/>
          <w:lang w:val="en-GB"/>
        </w:rPr>
        <w:t xml:space="preserv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w:t>
      </w:r>
      <w:r w:rsidRPr="003968E4">
        <w:rPr>
          <w:rFonts w:ascii="Courier New" w:hAnsi="Courier New"/>
          <w:noProof/>
          <w:sz w:val="22"/>
          <w:szCs w:val="20"/>
          <w:highlight w:val="cyan"/>
          <w:lang w:val="en-GB"/>
        </w:rPr>
        <w:br/>
        <w:t>}</w:t>
      </w:r>
      <w:r w:rsidRPr="003968E4">
        <w:rPr>
          <w:rFonts w:ascii="Courier New" w:hAnsi="Courier New"/>
          <w:noProof/>
          <w:sz w:val="22"/>
          <w:szCs w:val="20"/>
          <w:lang w:val="en-GB"/>
        </w:rPr>
        <w:br/>
        <w:t>}</w:t>
      </w:r>
      <w:r w:rsidRPr="003968E4">
        <w:rPr>
          <w:rFonts w:ascii="Courier New" w:hAnsi="Courier New"/>
          <w:noProof/>
          <w:sz w:val="22"/>
          <w:szCs w:val="20"/>
          <w:lang w:val="en-GB"/>
        </w:rPr>
        <w:br/>
      </w:r>
    </w:p>
    <w:p w14:paraId="7878167D" w14:textId="6D413EE5" w:rsidR="003968E4" w:rsidRPr="003968E4" w:rsidRDefault="003968E4" w:rsidP="003968E4">
      <w:pPr>
        <w:spacing w:before="100" w:beforeAutospacing="1" w:after="100" w:afterAutospacing="1"/>
        <w:jc w:val="both"/>
        <w:rPr>
          <w:i/>
          <w:iCs/>
          <w:lang w:eastAsia="fr-FR"/>
        </w:rPr>
      </w:pPr>
      <w:r w:rsidRPr="003968E4">
        <w:rPr>
          <w:i/>
          <w:iCs/>
          <w:lang w:eastAsia="fr-FR"/>
        </w:rPr>
        <w:t>Replace 8.</w:t>
      </w:r>
      <w:r w:rsidR="004322EA">
        <w:rPr>
          <w:i/>
          <w:iCs/>
          <w:lang w:eastAsia="fr-FR"/>
        </w:rPr>
        <w:t>16</w:t>
      </w:r>
      <w:r w:rsidRPr="003968E4">
        <w:rPr>
          <w:i/>
          <w:iCs/>
          <w:lang w:eastAsia="fr-FR"/>
        </w:rPr>
        <w:t>.4.3 with</w:t>
      </w:r>
    </w:p>
    <w:p w14:paraId="3203C3E1"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subsegment_count </w:t>
      </w:r>
      <w:r w:rsidRPr="003968E4">
        <w:rPr>
          <w:rFonts w:ascii="Cambria" w:hAnsi="Cambria"/>
          <w:sz w:val="22"/>
          <w:szCs w:val="22"/>
        </w:rPr>
        <w:t xml:space="preserve">is a positive integer specifying the number of subsegments for which partial subsegment information is specified in this box. </w:t>
      </w:r>
      <w:r w:rsidRPr="003968E4">
        <w:rPr>
          <w:rFonts w:ascii="CourierNewPSMT" w:hAnsi="CourierNewPSMT"/>
          <w:sz w:val="22"/>
          <w:szCs w:val="22"/>
        </w:rPr>
        <w:t xml:space="preserve">subsegment_count </w:t>
      </w:r>
      <w:r w:rsidRPr="003968E4">
        <w:rPr>
          <w:rFonts w:ascii="Cambria" w:hAnsi="Cambria"/>
          <w:sz w:val="22"/>
          <w:szCs w:val="22"/>
        </w:rPr>
        <w:t xml:space="preserve">shall be equal to </w:t>
      </w:r>
      <w:r w:rsidRPr="003968E4">
        <w:rPr>
          <w:rFonts w:ascii="CourierNewPSMT" w:hAnsi="CourierNewPSMT"/>
          <w:sz w:val="22"/>
          <w:szCs w:val="22"/>
        </w:rPr>
        <w:t xml:space="preserve">reference_count </w:t>
      </w:r>
      <w:r w:rsidRPr="003968E4">
        <w:rPr>
          <w:rFonts w:ascii="Cambria" w:hAnsi="Cambria"/>
          <w:sz w:val="22"/>
          <w:szCs w:val="22"/>
        </w:rPr>
        <w:t xml:space="preserve">(i.e., the number of movie fragment references) in the immediately preceding </w:t>
      </w:r>
      <w:r w:rsidRPr="003968E4">
        <w:rPr>
          <w:rFonts w:ascii="CourierNewPSMT" w:hAnsi="CourierNewPSMT"/>
          <w:sz w:val="22"/>
          <w:szCs w:val="22"/>
        </w:rPr>
        <w:t>SegmentIndexBox</w:t>
      </w:r>
      <w:r w:rsidRPr="003968E4">
        <w:rPr>
          <w:rFonts w:ascii="Cambria" w:hAnsi="Cambria"/>
          <w:sz w:val="22"/>
          <w:szCs w:val="22"/>
        </w:rPr>
        <w:t xml:space="preserve">. </w:t>
      </w:r>
    </w:p>
    <w:p w14:paraId="557E5BFD"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lsc</w:t>
      </w:r>
      <w:r w:rsidRPr="003968E4">
        <w:rPr>
          <w:rFonts w:ascii="Cambria" w:hAnsi="Cambria"/>
          <w:sz w:val="22"/>
          <w:szCs w:val="22"/>
        </w:rPr>
        <w:t xml:space="preserve"> if set, indicates that the number of indexed ranges within a partial subsegment is coded on 32 bits, otherwise the number of indexed ranges within a partial subsegment is coded on 16 bits.</w:t>
      </w:r>
    </w:p>
    <w:p w14:paraId="6B9BDD29"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incomplete</w:t>
      </w:r>
      <w:r w:rsidRPr="003968E4">
        <w:rPr>
          <w:rFonts w:ascii="Cambria" w:hAnsi="Cambria"/>
          <w:sz w:val="22"/>
          <w:szCs w:val="22"/>
        </w:rPr>
        <w:t xml:space="preserve"> if set, indicates that the last range of a given subsegment may </w:t>
      </w:r>
      <w:r w:rsidRPr="003968E4">
        <w:rPr>
          <w:rFonts w:ascii="Cambria" w:hAnsi="Cambria"/>
          <w:strike/>
          <w:sz w:val="22"/>
          <w:szCs w:val="22"/>
          <w:highlight w:val="red"/>
        </w:rPr>
        <w:t>not cover the entire</w:t>
      </w:r>
      <w:r w:rsidRPr="003968E4">
        <w:rPr>
          <w:rFonts w:ascii="Cambria" w:hAnsi="Cambria"/>
          <w:sz w:val="22"/>
          <w:szCs w:val="22"/>
        </w:rPr>
        <w:t xml:space="preserve"> </w:t>
      </w:r>
      <w:r w:rsidRPr="003968E4">
        <w:rPr>
          <w:rFonts w:ascii="Cambria" w:hAnsi="Cambria"/>
          <w:sz w:val="22"/>
          <w:szCs w:val="22"/>
          <w:highlight w:val="green"/>
        </w:rPr>
        <w:t>end before the last byte of the</w:t>
      </w:r>
      <w:r w:rsidRPr="003968E4">
        <w:rPr>
          <w:rFonts w:ascii="Cambria" w:hAnsi="Cambria"/>
          <w:sz w:val="22"/>
          <w:szCs w:val="22"/>
        </w:rPr>
        <w:t xml:space="preserve"> subsegment, in which case assignment of remaining bytes to level is unknown but the remaining bytes </w:t>
      </w:r>
      <w:r w:rsidRPr="003968E4">
        <w:rPr>
          <w:rFonts w:ascii="Cambria" w:hAnsi="Cambria"/>
          <w:sz w:val="22"/>
          <w:szCs w:val="22"/>
          <w:highlight w:val="green"/>
        </w:rPr>
        <w:t>should not</w:t>
      </w:r>
      <w:r w:rsidRPr="003968E4">
        <w:rPr>
          <w:rFonts w:ascii="Cambria" w:hAnsi="Cambria"/>
          <w:sz w:val="22"/>
          <w:szCs w:val="22"/>
        </w:rPr>
        <w:t xml:space="preserve"> correspond to any level listed in the box.</w:t>
      </w:r>
    </w:p>
    <w:p w14:paraId="55806F72"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lbs</w:t>
      </w:r>
      <w:r w:rsidRPr="003968E4">
        <w:rPr>
          <w:rFonts w:ascii="Cambria" w:hAnsi="Cambria"/>
          <w:sz w:val="22"/>
          <w:szCs w:val="22"/>
        </w:rPr>
        <w:t xml:space="preserve"> gives the number of bytes, minus 1, used in coding the level field.</w:t>
      </w:r>
    </w:p>
    <w:p w14:paraId="3B404480"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rbs</w:t>
      </w:r>
      <w:r w:rsidRPr="003968E4">
        <w:rPr>
          <w:rFonts w:ascii="Cambria" w:hAnsi="Cambria"/>
          <w:sz w:val="22"/>
          <w:szCs w:val="22"/>
        </w:rPr>
        <w:t xml:space="preserve"> gives the number of bytes, minus 1, used in coding the range field.</w:t>
      </w:r>
    </w:p>
    <w:p w14:paraId="2B90C568"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level_assignment_type </w:t>
      </w:r>
      <w:r w:rsidRPr="003968E4">
        <w:rPr>
          <w:rFonts w:ascii="Cambria" w:hAnsi="Cambria"/>
          <w:sz w:val="22"/>
          <w:szCs w:val="22"/>
        </w:rPr>
        <w:t>gives the associated semantics of the indicated level.</w:t>
      </w:r>
    </w:p>
    <w:p w14:paraId="6BF1F7A0" w14:textId="77777777" w:rsidR="003968E4" w:rsidRPr="003968E4" w:rsidRDefault="003968E4">
      <w:pPr>
        <w:numPr>
          <w:ilvl w:val="0"/>
          <w:numId w:val="25"/>
        </w:numPr>
        <w:spacing w:before="100" w:beforeAutospacing="1" w:after="100" w:afterAutospacing="1"/>
        <w:ind w:left="1080" w:hanging="283"/>
        <w:contextualSpacing/>
        <w:rPr>
          <w:rFonts w:ascii="Cambria" w:hAnsi="Cambria"/>
          <w:lang w:eastAsia="fr-FR"/>
        </w:rPr>
        <w:pPrChange w:id="1339" w:author="DENOUAL Franck" w:date="2022-11-18T18:03:00Z">
          <w:pPr>
            <w:numPr>
              <w:numId w:val="53"/>
            </w:numPr>
            <w:spacing w:before="100" w:beforeAutospacing="1" w:after="100" w:afterAutospacing="1"/>
            <w:ind w:left="1080" w:hanging="283"/>
            <w:contextualSpacing/>
          </w:pPr>
        </w:pPrChange>
      </w:pPr>
      <w:r w:rsidRPr="003968E4">
        <w:rPr>
          <w:rFonts w:ascii="Cambria" w:hAnsi="Cambria"/>
          <w:lang w:eastAsia="fr-FR"/>
        </w:rPr>
        <w:t>0: the level value corresponds to the level indicated in the leva box</w:t>
      </w:r>
      <w:r w:rsidRPr="003968E4">
        <w:rPr>
          <w:rFonts w:ascii="Cambria" w:hAnsi="Cambria"/>
          <w:highlight w:val="cyan"/>
          <w:lang w:eastAsia="fr-FR"/>
        </w:rPr>
        <w:t>. If the range is not associated with any information in the level assignment, then any level that is not included in the level assignment may be used</w:t>
      </w:r>
      <w:r w:rsidRPr="003968E4">
        <w:rPr>
          <w:rFonts w:ascii="Cambria" w:hAnsi="Cambria"/>
          <w:lang w:eastAsia="fr-FR"/>
        </w:rPr>
        <w:t>. This value shall only be used when the leva box version is 1 or more.</w:t>
      </w:r>
    </w:p>
    <w:p w14:paraId="3CB5B4F4" w14:textId="77777777" w:rsidR="003968E4" w:rsidRPr="003968E4" w:rsidRDefault="003968E4">
      <w:pPr>
        <w:numPr>
          <w:ilvl w:val="0"/>
          <w:numId w:val="25"/>
        </w:numPr>
        <w:spacing w:before="100" w:beforeAutospacing="1" w:after="100" w:afterAutospacing="1"/>
        <w:ind w:left="1080" w:hanging="283"/>
        <w:contextualSpacing/>
        <w:rPr>
          <w:rFonts w:ascii="Cambria" w:hAnsi="Cambria"/>
          <w:lang w:eastAsia="fr-FR"/>
        </w:rPr>
        <w:pPrChange w:id="1340" w:author="DENOUAL Franck" w:date="2022-11-18T18:03:00Z">
          <w:pPr>
            <w:numPr>
              <w:numId w:val="53"/>
            </w:numPr>
            <w:spacing w:before="100" w:beforeAutospacing="1" w:after="100" w:afterAutospacing="1"/>
            <w:ind w:left="1080" w:hanging="283"/>
            <w:contextualSpacing/>
          </w:pPr>
        </w:pPrChange>
      </w:pPr>
      <w:r w:rsidRPr="003968E4">
        <w:rPr>
          <w:rFonts w:ascii="Cambria" w:hAnsi="Cambria"/>
          <w:lang w:eastAsia="fr-FR"/>
        </w:rPr>
        <w:t xml:space="preserve">1: the level value corresponds to a dependency level. </w:t>
      </w:r>
    </w:p>
    <w:p w14:paraId="21EBC9FC" w14:textId="77777777" w:rsidR="003968E4" w:rsidRPr="003968E4" w:rsidRDefault="003968E4">
      <w:pPr>
        <w:numPr>
          <w:ilvl w:val="1"/>
          <w:numId w:val="25"/>
        </w:numPr>
        <w:spacing w:before="100" w:beforeAutospacing="1" w:after="100" w:afterAutospacing="1"/>
        <w:contextualSpacing/>
        <w:rPr>
          <w:rFonts w:ascii="Cambria" w:hAnsi="Cambria"/>
          <w:highlight w:val="green"/>
          <w:lang w:eastAsia="fr-FR"/>
        </w:rPr>
        <w:pPrChange w:id="1341" w:author="DENOUAL Franck" w:date="2022-11-18T18:03:00Z">
          <w:pPr>
            <w:numPr>
              <w:ilvl w:val="1"/>
              <w:numId w:val="53"/>
            </w:numPr>
            <w:tabs>
              <w:tab w:val="num" w:pos="360"/>
            </w:tabs>
            <w:spacing w:before="100" w:beforeAutospacing="1" w:after="100" w:afterAutospacing="1"/>
            <w:contextualSpacing/>
          </w:pPr>
        </w:pPrChange>
      </w:pPr>
      <w:r w:rsidRPr="003968E4">
        <w:rPr>
          <w:rFonts w:ascii="Cambria" w:hAnsi="Cambria"/>
          <w:highlight w:val="green"/>
          <w:lang w:eastAsia="fr-FR"/>
        </w:rPr>
        <w:lastRenderedPageBreak/>
        <w:t>Level 0 indicates that the byte range contains:</w:t>
      </w:r>
    </w:p>
    <w:p w14:paraId="6DB09E1D" w14:textId="77777777" w:rsidR="003968E4" w:rsidRPr="003968E4" w:rsidRDefault="003968E4">
      <w:pPr>
        <w:numPr>
          <w:ilvl w:val="2"/>
          <w:numId w:val="25"/>
        </w:numPr>
        <w:spacing w:before="100" w:beforeAutospacing="1" w:after="100" w:afterAutospacing="1"/>
        <w:ind w:left="1701" w:firstLine="0"/>
        <w:contextualSpacing/>
        <w:rPr>
          <w:rFonts w:ascii="Cambria" w:hAnsi="Cambria"/>
          <w:highlight w:val="green"/>
          <w:lang w:eastAsia="fr-FR"/>
        </w:rPr>
        <w:pPrChange w:id="1342" w:author="DENOUAL Franck" w:date="2022-11-18T18:03:00Z">
          <w:pPr>
            <w:numPr>
              <w:ilvl w:val="2"/>
              <w:numId w:val="53"/>
            </w:numPr>
            <w:tabs>
              <w:tab w:val="num" w:pos="720"/>
            </w:tabs>
            <w:spacing w:before="100" w:beforeAutospacing="1" w:after="100" w:afterAutospacing="1"/>
            <w:ind w:left="1701"/>
            <w:contextualSpacing/>
          </w:pPr>
        </w:pPrChange>
      </w:pPr>
      <w:r w:rsidRPr="003968E4">
        <w:rPr>
          <w:rFonts w:ascii="Cambria" w:hAnsi="Cambria"/>
          <w:highlight w:val="green"/>
          <w:lang w:eastAsia="fr-FR"/>
        </w:rPr>
        <w:t xml:space="preserve"> exactly one or more file-level boxes (e.g. </w:t>
      </w:r>
      <w:r w:rsidRPr="003968E4">
        <w:rPr>
          <w:rFonts w:ascii="Courier New" w:hAnsi="Courier New" w:cs="Courier New"/>
          <w:highlight w:val="green"/>
          <w:lang w:eastAsia="fr-FR"/>
        </w:rPr>
        <w:t>MovieFragmentBox</w:t>
      </w:r>
      <w:r w:rsidRPr="003968E4">
        <w:rPr>
          <w:rFonts w:ascii="Cambria" w:hAnsi="Cambria"/>
          <w:highlight w:val="green"/>
          <w:lang w:eastAsia="fr-FR"/>
        </w:rPr>
        <w:t xml:space="preserve">) other than a media data container box (e.g. </w:t>
      </w:r>
      <w:r w:rsidRPr="003968E4">
        <w:rPr>
          <w:rFonts w:ascii="Courier New" w:hAnsi="Courier New" w:cs="Courier New"/>
          <w:highlight w:val="green"/>
          <w:lang w:eastAsia="fr-FR"/>
        </w:rPr>
        <w:t>MediaDataBox</w:t>
      </w:r>
      <w:r w:rsidRPr="003968E4">
        <w:rPr>
          <w:rFonts w:ascii="Cambria" w:hAnsi="Cambria"/>
          <w:highlight w:val="green"/>
          <w:lang w:eastAsia="fr-FR"/>
        </w:rPr>
        <w:t xml:space="preserve"> or </w:t>
      </w:r>
      <w:r w:rsidRPr="003968E4">
        <w:rPr>
          <w:rFonts w:ascii="Courier New" w:hAnsi="Courier New" w:cs="Courier New"/>
          <w:highlight w:val="green"/>
          <w:lang w:eastAsia="fr-FR"/>
        </w:rPr>
        <w:t>IdentifiedMediaDataBox</w:t>
      </w:r>
      <w:r w:rsidRPr="003968E4">
        <w:rPr>
          <w:rFonts w:ascii="Cambria" w:hAnsi="Cambria"/>
          <w:highlight w:val="green"/>
          <w:lang w:eastAsia="fr-FR"/>
        </w:rPr>
        <w:t>), and/or</w:t>
      </w:r>
    </w:p>
    <w:p w14:paraId="2BAEA903" w14:textId="77777777" w:rsidR="003968E4" w:rsidRPr="003968E4" w:rsidRDefault="003968E4">
      <w:pPr>
        <w:numPr>
          <w:ilvl w:val="2"/>
          <w:numId w:val="25"/>
        </w:numPr>
        <w:spacing w:before="100" w:beforeAutospacing="1" w:after="100" w:afterAutospacing="1"/>
        <w:ind w:left="1701" w:firstLine="0"/>
        <w:contextualSpacing/>
        <w:rPr>
          <w:rFonts w:ascii="Cambria" w:hAnsi="Cambria"/>
          <w:highlight w:val="green"/>
          <w:lang w:eastAsia="fr-FR"/>
        </w:rPr>
        <w:pPrChange w:id="1343" w:author="DENOUAL Franck" w:date="2022-11-18T18:03:00Z">
          <w:pPr>
            <w:numPr>
              <w:ilvl w:val="2"/>
              <w:numId w:val="53"/>
            </w:numPr>
            <w:tabs>
              <w:tab w:val="num" w:pos="720"/>
            </w:tabs>
            <w:spacing w:before="100" w:beforeAutospacing="1" w:after="100" w:afterAutospacing="1"/>
            <w:ind w:left="1701"/>
            <w:contextualSpacing/>
          </w:pPr>
        </w:pPrChange>
      </w:pPr>
      <w:r w:rsidRPr="003968E4">
        <w:rPr>
          <w:rFonts w:ascii="Cambria" w:hAnsi="Cambria"/>
          <w:highlight w:val="green"/>
          <w:lang w:eastAsia="fr-FR"/>
        </w:rPr>
        <w:t>zero or at most one box header (8 or 16 bytes) of a media data container box which shall correspond to the last 8 or 16 bytes of the byte range</w:t>
      </w:r>
    </w:p>
    <w:p w14:paraId="66968FE9" w14:textId="77777777" w:rsidR="003968E4" w:rsidRPr="003968E4" w:rsidRDefault="003968E4">
      <w:pPr>
        <w:numPr>
          <w:ilvl w:val="1"/>
          <w:numId w:val="25"/>
        </w:numPr>
        <w:spacing w:before="100" w:beforeAutospacing="1" w:after="100" w:afterAutospacing="1"/>
        <w:ind w:left="1080"/>
        <w:contextualSpacing/>
        <w:rPr>
          <w:rFonts w:ascii="Cambria" w:hAnsi="Cambria"/>
          <w:highlight w:val="green"/>
          <w:lang w:eastAsia="fr-FR"/>
        </w:rPr>
        <w:pPrChange w:id="1344" w:author="DENOUAL Franck" w:date="2022-11-18T18:03:00Z">
          <w:pPr>
            <w:numPr>
              <w:ilvl w:val="1"/>
              <w:numId w:val="53"/>
            </w:numPr>
            <w:tabs>
              <w:tab w:val="num" w:pos="360"/>
            </w:tabs>
            <w:spacing w:before="100" w:beforeAutospacing="1" w:after="100" w:afterAutospacing="1"/>
            <w:ind w:left="1080"/>
            <w:contextualSpacing/>
          </w:pPr>
        </w:pPrChange>
      </w:pPr>
      <w:r w:rsidRPr="003968E4">
        <w:rPr>
          <w:rFonts w:ascii="Cambria" w:hAnsi="Cambria"/>
          <w:highlight w:val="green"/>
          <w:lang w:eastAsia="fr-FR"/>
        </w:rPr>
        <w:t xml:space="preserve">Level 1 indicates same type of data as level 0 but having a dependency on the previous preceding byte range with level L0 (e.g. one single box header (8 or 16 bytes) of a media data container box, the media data container box containing data described by the preceding </w:t>
      </w:r>
      <w:r w:rsidRPr="003968E4">
        <w:rPr>
          <w:rFonts w:ascii="Courier New" w:hAnsi="Courier New" w:cs="Courier New"/>
          <w:highlight w:val="green"/>
          <w:lang w:eastAsia="fr-FR"/>
        </w:rPr>
        <w:t>MovieFragmentBox</w:t>
      </w:r>
      <w:r w:rsidRPr="003968E4">
        <w:rPr>
          <w:rFonts w:ascii="Cambria" w:hAnsi="Cambria"/>
          <w:highlight w:val="green"/>
          <w:lang w:eastAsia="fr-FR"/>
        </w:rPr>
        <w:t>)</w:t>
      </w:r>
    </w:p>
    <w:p w14:paraId="391BC3D9" w14:textId="77777777" w:rsidR="003968E4" w:rsidRPr="003968E4" w:rsidRDefault="003968E4">
      <w:pPr>
        <w:numPr>
          <w:ilvl w:val="1"/>
          <w:numId w:val="25"/>
        </w:numPr>
        <w:spacing w:before="100" w:beforeAutospacing="1" w:after="100" w:afterAutospacing="1"/>
        <w:ind w:left="1080"/>
        <w:contextualSpacing/>
        <w:rPr>
          <w:rFonts w:ascii="Cambria" w:hAnsi="Cambria"/>
          <w:highlight w:val="green"/>
          <w:lang w:eastAsia="fr-FR"/>
        </w:rPr>
        <w:pPrChange w:id="1345" w:author="DENOUAL Franck" w:date="2022-11-18T18:03:00Z">
          <w:pPr>
            <w:numPr>
              <w:ilvl w:val="1"/>
              <w:numId w:val="53"/>
            </w:numPr>
            <w:tabs>
              <w:tab w:val="num" w:pos="360"/>
            </w:tabs>
            <w:spacing w:before="100" w:beforeAutospacing="1" w:after="100" w:afterAutospacing="1"/>
            <w:ind w:left="1080"/>
            <w:contextualSpacing/>
          </w:pPr>
        </w:pPrChange>
      </w:pPr>
      <w:r w:rsidRPr="003968E4">
        <w:rPr>
          <w:rFonts w:ascii="Cambria" w:hAnsi="Cambria"/>
          <w:highlight w:val="green"/>
          <w:lang w:eastAsia="fr-FR"/>
        </w:rPr>
        <w:t>Level 2 means the data is independently decodable (SAP 1, 2 or 3). Byte range with level 1 immediately preceding if specified and the first preceding byte range with level 0 are required to process the data.</w:t>
      </w:r>
    </w:p>
    <w:p w14:paraId="79352C60" w14:textId="77777777" w:rsidR="003968E4" w:rsidRPr="003968E4" w:rsidRDefault="003968E4">
      <w:pPr>
        <w:numPr>
          <w:ilvl w:val="1"/>
          <w:numId w:val="25"/>
        </w:numPr>
        <w:spacing w:before="100" w:beforeAutospacing="1" w:after="100" w:afterAutospacing="1"/>
        <w:ind w:left="1080"/>
        <w:contextualSpacing/>
        <w:rPr>
          <w:rFonts w:ascii="Cambria" w:hAnsi="Cambria"/>
          <w:highlight w:val="green"/>
          <w:lang w:eastAsia="fr-FR"/>
        </w:rPr>
        <w:pPrChange w:id="1346" w:author="DENOUAL Franck" w:date="2022-11-18T18:03:00Z">
          <w:pPr>
            <w:numPr>
              <w:ilvl w:val="1"/>
              <w:numId w:val="53"/>
            </w:numPr>
            <w:tabs>
              <w:tab w:val="num" w:pos="360"/>
            </w:tabs>
            <w:spacing w:before="100" w:beforeAutospacing="1" w:after="100" w:afterAutospacing="1"/>
            <w:ind w:left="1080"/>
            <w:contextualSpacing/>
          </w:pPr>
        </w:pPrChange>
      </w:pPr>
      <w:r w:rsidRPr="003968E4">
        <w:rPr>
          <w:rFonts w:ascii="Cambria" w:hAnsi="Cambria"/>
          <w:highlight w:val="green"/>
          <w:lang w:eastAsia="fr-FR"/>
        </w:rPr>
        <w:t>Level N, with N&gt;2, requires data from the preceding byte ranges with lower levels (level N-1 and below) to be processed, stopping at the previous preceding byte range with level 2 if specified, otherwise at the first byte range in the box. Each first byte range with level 0 or 1 preceding any required byte range (level 2 to N) is required to process the data.</w:t>
      </w:r>
    </w:p>
    <w:p w14:paraId="07F46932" w14:textId="77777777" w:rsidR="003968E4" w:rsidRPr="003968E4" w:rsidRDefault="003968E4">
      <w:pPr>
        <w:numPr>
          <w:ilvl w:val="0"/>
          <w:numId w:val="25"/>
        </w:numPr>
        <w:spacing w:before="100" w:beforeAutospacing="1" w:after="100" w:afterAutospacing="1"/>
        <w:ind w:left="1080" w:hanging="283"/>
        <w:contextualSpacing/>
        <w:rPr>
          <w:rFonts w:ascii="Cambria" w:hAnsi="Cambria"/>
          <w:lang w:eastAsia="fr-FR"/>
        </w:rPr>
        <w:pPrChange w:id="1347" w:author="DENOUAL Franck" w:date="2022-11-18T18:03:00Z">
          <w:pPr>
            <w:numPr>
              <w:numId w:val="53"/>
            </w:numPr>
            <w:spacing w:before="100" w:beforeAutospacing="1" w:after="100" w:afterAutospacing="1"/>
            <w:ind w:left="1080" w:hanging="283"/>
            <w:contextualSpacing/>
          </w:pPr>
        </w:pPrChange>
      </w:pPr>
      <w:r w:rsidRPr="003968E4">
        <w:rPr>
          <w:rFonts w:ascii="Cambria" w:hAnsi="Cambria"/>
          <w:lang w:eastAsia="fr-FR"/>
        </w:rPr>
        <w:t xml:space="preserve">2: the level value corresponds to a multitrack dependency level. In this mode, </w:t>
      </w:r>
      <w:r w:rsidRPr="003968E4">
        <w:rPr>
          <w:rFonts w:ascii="CourierNewPSMT" w:hAnsi="CourierNewPSMT"/>
          <w:lang w:eastAsia="fr-FR"/>
        </w:rPr>
        <w:t>lbs</w:t>
      </w:r>
      <w:r w:rsidRPr="003968E4">
        <w:rPr>
          <w:rFonts w:ascii="Cambria" w:hAnsi="Cambria"/>
          <w:lang w:eastAsia="fr-FR"/>
        </w:rPr>
        <w:t xml:space="preserve"> shall be 1 or more (i.e., at least 16 bits to code the level). The first 8 bits of the </w:t>
      </w:r>
      <w:r w:rsidRPr="003968E4">
        <w:rPr>
          <w:rFonts w:ascii="CourierNewPSMT" w:hAnsi="CourierNewPSMT"/>
          <w:lang w:eastAsia="fr-FR"/>
        </w:rPr>
        <w:t>level</w:t>
      </w:r>
      <w:r w:rsidRPr="003968E4">
        <w:rPr>
          <w:rFonts w:ascii="Cambria" w:hAnsi="Cambria"/>
          <w:lang w:eastAsia="fr-FR"/>
        </w:rPr>
        <w:t xml:space="preserve"> field give the dependency level value, with the same values and semantics as </w:t>
      </w:r>
      <w:r w:rsidRPr="003968E4">
        <w:rPr>
          <w:rFonts w:ascii="CourierNewPSMT" w:hAnsi="CourierNewPSMT"/>
          <w:lang w:eastAsia="fr-FR"/>
        </w:rPr>
        <w:t>level_assignment_type</w:t>
      </w:r>
      <w:r w:rsidRPr="003968E4">
        <w:rPr>
          <w:rFonts w:ascii="Cambria" w:hAnsi="Cambria"/>
          <w:lang w:eastAsia="fr-FR"/>
        </w:rPr>
        <w:t xml:space="preserve"> 1. The remaining less significant bits of the </w:t>
      </w:r>
      <w:r w:rsidRPr="003968E4">
        <w:rPr>
          <w:rFonts w:ascii="CourierNewPSMT" w:hAnsi="CourierNewPSMT"/>
          <w:lang w:eastAsia="fr-FR"/>
        </w:rPr>
        <w:t>level</w:t>
      </w:r>
      <w:r w:rsidRPr="003968E4">
        <w:rPr>
          <w:rFonts w:ascii="Cambria" w:hAnsi="Cambria"/>
          <w:lang w:eastAsia="fr-FR"/>
        </w:rPr>
        <w:t xml:space="preserve"> field give a </w:t>
      </w:r>
      <w:r w:rsidRPr="003968E4">
        <w:rPr>
          <w:rFonts w:ascii="CourierNewPSMT" w:hAnsi="CourierNewPSMT"/>
          <w:lang w:eastAsia="fr-FR"/>
        </w:rPr>
        <w:t>trackID</w:t>
      </w:r>
      <w:r w:rsidRPr="003968E4">
        <w:rPr>
          <w:rFonts w:ascii="Cambria" w:hAnsi="Cambria"/>
          <w:lang w:eastAsia="fr-FR"/>
        </w:rPr>
        <w:t xml:space="preserve">, which shall identify a track present in the indexed subsegment for level values other than 0 </w:t>
      </w:r>
      <w:r w:rsidRPr="003968E4">
        <w:rPr>
          <w:rFonts w:ascii="Cambria" w:hAnsi="Cambria"/>
          <w:highlight w:val="green"/>
          <w:lang w:eastAsia="fr-FR"/>
        </w:rPr>
        <w:t>and 1</w:t>
      </w:r>
      <w:r w:rsidRPr="003968E4">
        <w:rPr>
          <w:rFonts w:ascii="Cambria" w:hAnsi="Cambria"/>
          <w:lang w:eastAsia="fr-FR"/>
        </w:rPr>
        <w:t xml:space="preserve">, and shall be 0 if level value is 0 </w:t>
      </w:r>
      <w:r w:rsidRPr="003968E4">
        <w:rPr>
          <w:rFonts w:ascii="Cambria" w:hAnsi="Cambria"/>
          <w:highlight w:val="green"/>
          <w:lang w:eastAsia="fr-FR"/>
        </w:rPr>
        <w:t>or 1</w:t>
      </w:r>
      <w:r w:rsidRPr="003968E4">
        <w:rPr>
          <w:rFonts w:ascii="Cambria" w:hAnsi="Cambria"/>
          <w:lang w:eastAsia="fr-FR"/>
        </w:rPr>
        <w:t xml:space="preserve">. In this mode, each range </w:t>
      </w:r>
      <w:r w:rsidRPr="003968E4">
        <w:rPr>
          <w:rFonts w:ascii="Cambria" w:hAnsi="Cambria"/>
          <w:highlight w:val="green"/>
          <w:lang w:eastAsia="fr-FR"/>
        </w:rPr>
        <w:t>with level N&gt;1</w:t>
      </w:r>
      <w:r w:rsidRPr="003968E4">
        <w:rPr>
          <w:rFonts w:ascii="Cambria" w:hAnsi="Cambria"/>
          <w:lang w:eastAsia="fr-FR"/>
        </w:rPr>
        <w:t xml:space="preserve"> consists only of data from the identified track</w:t>
      </w:r>
      <w:r w:rsidRPr="003968E4">
        <w:rPr>
          <w:rFonts w:ascii="Cambria" w:hAnsi="Cambria"/>
          <w:strike/>
          <w:highlight w:val="red"/>
          <w:lang w:eastAsia="fr-FR"/>
        </w:rPr>
        <w:t>, possibly with some meta-data boxes (movie fragments, etc...). The</w:t>
      </w:r>
      <w:r w:rsidRPr="003968E4">
        <w:rPr>
          <w:rFonts w:ascii="Cambria" w:hAnsi="Cambria"/>
          <w:lang w:eastAsia="fr-FR"/>
        </w:rPr>
        <w:t xml:space="preserve"> </w:t>
      </w:r>
      <w:r w:rsidRPr="003968E4">
        <w:rPr>
          <w:rFonts w:ascii="Cambria" w:hAnsi="Cambria"/>
          <w:highlight w:val="green"/>
          <w:lang w:eastAsia="fr-FR"/>
        </w:rPr>
        <w:t>and the</w:t>
      </w:r>
      <w:r w:rsidRPr="003968E4">
        <w:rPr>
          <w:rFonts w:ascii="Cambria" w:hAnsi="Cambria"/>
          <w:lang w:eastAsia="fr-FR"/>
        </w:rPr>
        <w:t xml:space="preserve"> level value only gives dependency information within the track. This allows cross-track indexation within a same level.</w:t>
      </w:r>
      <w:r w:rsidRPr="003968E4">
        <w:rPr>
          <w:rFonts w:ascii="CourierNewPSMT" w:hAnsi="CourierNewPSMT"/>
          <w:lang w:eastAsia="fr-FR"/>
        </w:rPr>
        <w:t xml:space="preserve"> </w:t>
      </w:r>
    </w:p>
    <w:p w14:paraId="467462A1" w14:textId="77777777" w:rsidR="003968E4" w:rsidRPr="003968E4" w:rsidRDefault="003968E4">
      <w:pPr>
        <w:numPr>
          <w:ilvl w:val="0"/>
          <w:numId w:val="25"/>
        </w:numPr>
        <w:spacing w:before="100" w:beforeAutospacing="1" w:after="100" w:afterAutospacing="1"/>
        <w:ind w:left="1080" w:hanging="283"/>
        <w:contextualSpacing/>
        <w:rPr>
          <w:rFonts w:ascii="Cambria" w:hAnsi="Cambria"/>
          <w:lang w:val="fr-FR" w:eastAsia="fr-FR"/>
        </w:rPr>
        <w:pPrChange w:id="1348" w:author="DENOUAL Franck" w:date="2022-11-18T18:03:00Z">
          <w:pPr>
            <w:numPr>
              <w:numId w:val="53"/>
            </w:numPr>
            <w:spacing w:before="100" w:beforeAutospacing="1" w:after="100" w:afterAutospacing="1"/>
            <w:ind w:left="1080" w:hanging="283"/>
            <w:contextualSpacing/>
          </w:pPr>
        </w:pPrChange>
      </w:pPr>
      <w:r w:rsidRPr="003968E4">
        <w:rPr>
          <w:rFonts w:ascii="Cambria" w:hAnsi="Cambria"/>
          <w:lang w:val="fr-FR" w:eastAsia="fr-FR"/>
        </w:rPr>
        <w:t>3-&gt;0xFF: ISO reserved</w:t>
      </w:r>
    </w:p>
    <w:p w14:paraId="79F88E8E"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range_count </w:t>
      </w:r>
      <w:r w:rsidRPr="003968E4">
        <w:rPr>
          <w:rFonts w:ascii="Cambria" w:hAnsi="Cambria"/>
          <w:sz w:val="22"/>
          <w:szCs w:val="22"/>
        </w:rPr>
        <w:t xml:space="preserve">specifies the number of partial subsegment levels into which the media data is grouped. For version 0 of the box, this value shall be greater than or equal to 2 </w:t>
      </w:r>
      <w:r w:rsidRPr="003968E4">
        <w:rPr>
          <w:rFonts w:ascii="Cambria" w:hAnsi="Cambria"/>
          <w:color w:val="000000"/>
          <w:sz w:val="22"/>
          <w:szCs w:val="22"/>
          <w:highlight w:val="cyan"/>
        </w:rPr>
        <w:t>and each byte in the subsegment shall be explicitly assigned to a level</w:t>
      </w:r>
      <w:r w:rsidRPr="003968E4">
        <w:rPr>
          <w:rFonts w:ascii="Cambria" w:hAnsi="Cambria"/>
          <w:sz w:val="22"/>
          <w:szCs w:val="22"/>
        </w:rPr>
        <w:t xml:space="preserve">. For version 1 or more of this box, this value may be 0 or more, and the described ranges may lead to a size smaller than the subsegment if and only if </w:t>
      </w:r>
      <w:r w:rsidRPr="003968E4">
        <w:rPr>
          <w:rFonts w:ascii="CourierNewPSMT" w:hAnsi="CourierNewPSMT"/>
          <w:sz w:val="22"/>
          <w:szCs w:val="22"/>
        </w:rPr>
        <w:t>incomplete</w:t>
      </w:r>
      <w:r w:rsidRPr="003968E4">
        <w:rPr>
          <w:rFonts w:ascii="Cambria" w:hAnsi="Cambria"/>
          <w:sz w:val="22"/>
          <w:szCs w:val="22"/>
        </w:rPr>
        <w:t xml:space="preserve"> is set to 1.</w:t>
      </w:r>
    </w:p>
    <w:p w14:paraId="4F81D625"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range_size </w:t>
      </w:r>
      <w:r w:rsidRPr="003968E4">
        <w:rPr>
          <w:rFonts w:ascii="Cambria" w:hAnsi="Cambria"/>
          <w:sz w:val="22"/>
          <w:szCs w:val="22"/>
        </w:rPr>
        <w:t xml:space="preserve">indicates the size of the partial subsegment. </w:t>
      </w:r>
      <w:r w:rsidRPr="003968E4">
        <w:rPr>
          <w:rFonts w:ascii="Cambria" w:hAnsi="Cambria"/>
          <w:sz w:val="22"/>
          <w:szCs w:val="22"/>
          <w:highlight w:val="green"/>
        </w:rPr>
        <w:t>This value shall not be 0, except for the last entry for which the</w:t>
      </w:r>
      <w:r w:rsidRPr="003968E4">
        <w:rPr>
          <w:rFonts w:ascii="Cambria" w:hAnsi="Cambria"/>
          <w:sz w:val="22"/>
          <w:szCs w:val="22"/>
        </w:rPr>
        <w:t xml:space="preserve"> value 0 may be used </w:t>
      </w:r>
      <w:r w:rsidRPr="003968E4">
        <w:rPr>
          <w:rFonts w:ascii="Cambria" w:hAnsi="Cambria"/>
          <w:strike/>
          <w:sz w:val="22"/>
          <w:szCs w:val="22"/>
          <w:highlight w:val="red"/>
        </w:rPr>
        <w:t>in the last entry</w:t>
      </w:r>
      <w:r w:rsidRPr="003968E4">
        <w:rPr>
          <w:rFonts w:ascii="Cambria" w:hAnsi="Cambria"/>
          <w:strike/>
          <w:sz w:val="22"/>
          <w:szCs w:val="22"/>
        </w:rPr>
        <w:t xml:space="preserve"> </w:t>
      </w:r>
      <w:r w:rsidRPr="003968E4">
        <w:rPr>
          <w:rFonts w:ascii="Cambria" w:hAnsi="Cambria"/>
          <w:sz w:val="22"/>
          <w:szCs w:val="22"/>
        </w:rPr>
        <w:t>to indicate the remaining bytes of the segment, to the end of the segment.</w:t>
      </w:r>
    </w:p>
    <w:p w14:paraId="43012D52"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level </w:t>
      </w:r>
      <w:r w:rsidRPr="003968E4">
        <w:rPr>
          <w:rFonts w:ascii="Cambria" w:hAnsi="Cambria"/>
          <w:sz w:val="22"/>
          <w:szCs w:val="22"/>
        </w:rPr>
        <w:t xml:space="preserve">specifies the level to which this partial subsegment is assigned. </w:t>
      </w:r>
    </w:p>
    <w:p w14:paraId="1F348180" w14:textId="77777777" w:rsidR="003968E4" w:rsidRPr="003968E4" w:rsidRDefault="003968E4" w:rsidP="003968E4">
      <w:pPr>
        <w:spacing w:before="100" w:beforeAutospacing="1" w:after="100" w:afterAutospacing="1"/>
        <w:contextualSpacing/>
        <w:rPr>
          <w:rFonts w:ascii="Cambria" w:hAnsi="Cambria"/>
          <w:highlight w:val="green"/>
          <w:lang w:eastAsia="fr-FR"/>
        </w:rPr>
      </w:pPr>
      <w:r w:rsidRPr="003968E4">
        <w:rPr>
          <w:rFonts w:ascii="Cambria" w:hAnsi="Cambria"/>
          <w:highlight w:val="green"/>
          <w:lang w:eastAsia="fr-FR"/>
        </w:rPr>
        <w:t xml:space="preserve">For </w:t>
      </w:r>
      <w:r w:rsidRPr="003968E4">
        <w:rPr>
          <w:rFonts w:ascii="CourierNewPSMT" w:hAnsi="CourierNewPSMT"/>
          <w:highlight w:val="green"/>
          <w:lang w:eastAsia="fr-FR"/>
        </w:rPr>
        <w:t>level_assignment_type</w:t>
      </w:r>
      <w:r w:rsidRPr="003968E4">
        <w:rPr>
          <w:rFonts w:ascii="Cambria" w:hAnsi="Cambria"/>
          <w:highlight w:val="green"/>
          <w:lang w:eastAsia="fr-FR"/>
        </w:rPr>
        <w:t xml:space="preserve"> 1 or above, byte ranges assigned to levels other than 0 or 1 shall not contain file-level box headers. Typically, the header of a media data container box (e.g. </w:t>
      </w:r>
      <w:r w:rsidRPr="003968E4">
        <w:rPr>
          <w:rFonts w:ascii="Courier New" w:hAnsi="Courier New" w:cs="Courier New"/>
          <w:highlight w:val="green"/>
          <w:lang w:eastAsia="fr-FR"/>
        </w:rPr>
        <w:t>MediaDataBox</w:t>
      </w:r>
      <w:r w:rsidRPr="003968E4">
        <w:rPr>
          <w:rFonts w:ascii="Cambria" w:hAnsi="Cambria"/>
          <w:highlight w:val="green"/>
          <w:lang w:eastAsia="fr-FR"/>
        </w:rPr>
        <w:t xml:space="preserve"> or </w:t>
      </w:r>
      <w:r w:rsidRPr="003968E4">
        <w:rPr>
          <w:rFonts w:ascii="Courier New" w:hAnsi="Courier New" w:cs="Courier New"/>
          <w:highlight w:val="green"/>
          <w:lang w:eastAsia="fr-FR"/>
        </w:rPr>
        <w:t>IdentifiedMediaDataBox</w:t>
      </w:r>
      <w:r w:rsidRPr="003968E4">
        <w:rPr>
          <w:rFonts w:ascii="Cambria" w:hAnsi="Cambria"/>
          <w:highlight w:val="green"/>
          <w:lang w:eastAsia="fr-FR"/>
        </w:rPr>
        <w:t>) is in level 0 or 1 while data may be in level 2 or more.</w:t>
      </w:r>
    </w:p>
    <w:p w14:paraId="3C58D5C1" w14:textId="77777777" w:rsidR="003968E4" w:rsidRPr="003968E4" w:rsidRDefault="003968E4" w:rsidP="003968E4">
      <w:pPr>
        <w:rPr>
          <w:lang w:eastAsia="fr-FR"/>
        </w:rPr>
      </w:pPr>
      <w:r w:rsidRPr="003968E4">
        <w:rPr>
          <w:highlight w:val="green"/>
          <w:lang w:eastAsia="fr-FR"/>
        </w:rPr>
        <w:lastRenderedPageBreak/>
        <w:t xml:space="preserve">NOTE </w:t>
      </w:r>
      <w:r w:rsidRPr="003968E4">
        <w:rPr>
          <w:rFonts w:ascii="Cambria" w:hAnsi="Cambria"/>
          <w:highlight w:val="green"/>
          <w:lang w:eastAsia="fr-FR"/>
        </w:rPr>
        <w:t xml:space="preserve">For </w:t>
      </w:r>
      <w:r w:rsidRPr="003968E4">
        <w:rPr>
          <w:rFonts w:ascii="CourierNewPSMT" w:hAnsi="CourierNewPSMT"/>
          <w:highlight w:val="green"/>
          <w:lang w:eastAsia="fr-FR"/>
        </w:rPr>
        <w:t>level_assignment_type</w:t>
      </w:r>
      <w:r w:rsidRPr="003968E4">
        <w:rPr>
          <w:rFonts w:ascii="Cambria" w:hAnsi="Cambria"/>
          <w:highlight w:val="green"/>
          <w:lang w:eastAsia="fr-FR"/>
        </w:rPr>
        <w:t xml:space="preserve"> 1, since</w:t>
      </w:r>
      <w:r w:rsidRPr="003968E4">
        <w:rPr>
          <w:highlight w:val="green"/>
          <w:lang w:eastAsia="fr-FR"/>
        </w:rPr>
        <w:t xml:space="preserve"> level N depends only from level N-1 and below, a direct mapping of temporal sublayers to levels will not always be possible in case frames from one temporal sublayer depend on preceding frames from the same temporal sublayer in another byte range.</w:t>
      </w:r>
    </w:p>
    <w:p w14:paraId="24CDB999" w14:textId="221A0916" w:rsidR="000C75E0" w:rsidRPr="00670393" w:rsidRDefault="000C75E0" w:rsidP="001A2318">
      <w:pPr>
        <w:spacing w:before="100" w:beforeAutospacing="1" w:after="100" w:afterAutospacing="1"/>
        <w:contextualSpacing/>
        <w:rPr>
          <w:rFonts w:ascii="Cambria" w:hAnsi="Cambria"/>
        </w:rPr>
      </w:pPr>
    </w:p>
    <w:p w14:paraId="6647C09F" w14:textId="77777777" w:rsidR="000C75E0" w:rsidRDefault="000C75E0" w:rsidP="000C75E0">
      <w:pPr>
        <w:pStyle w:val="Heading2"/>
        <w:rPr>
          <w:lang w:val="en-US"/>
        </w:rPr>
      </w:pPr>
      <w:r>
        <w:rPr>
          <w:lang w:val="en-US"/>
        </w:rPr>
        <w:t>Examples of use</w:t>
      </w:r>
    </w:p>
    <w:p w14:paraId="69B56E7F" w14:textId="77777777" w:rsidR="000C75E0" w:rsidRDefault="000C75E0" w:rsidP="000C75E0">
      <w:pPr>
        <w:pStyle w:val="Heading3"/>
        <w:rPr>
          <w:lang w:val="en-US"/>
        </w:rPr>
      </w:pPr>
      <w:r>
        <w:rPr>
          <w:lang w:val="en-US"/>
        </w:rPr>
        <w:t>Single track indexing</w:t>
      </w:r>
    </w:p>
    <w:p w14:paraId="705CFD10" w14:textId="77777777" w:rsidR="000C75E0" w:rsidRPr="0049108B" w:rsidRDefault="000C75E0" w:rsidP="000C75E0"/>
    <w:p w14:paraId="3A65437A" w14:textId="77777777" w:rsidR="000C75E0" w:rsidRDefault="000C75E0" w:rsidP="000C75E0">
      <w:pPr>
        <w:jc w:val="center"/>
      </w:pPr>
      <w:r>
        <w:rPr>
          <w:noProof/>
        </w:rPr>
        <w:drawing>
          <wp:inline distT="0" distB="0" distL="0" distR="0" wp14:anchorId="507D4F19" wp14:editId="72505BA8">
            <wp:extent cx="3740596" cy="1043465"/>
            <wp:effectExtent l="0" t="0" r="0" b="0"/>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89529" cy="1057115"/>
                    </a:xfrm>
                    <a:prstGeom prst="rect">
                      <a:avLst/>
                    </a:prstGeom>
                    <a:noFill/>
                  </pic:spPr>
                </pic:pic>
              </a:graphicData>
            </a:graphic>
          </wp:inline>
        </w:drawing>
      </w:r>
    </w:p>
    <w:p w14:paraId="59DA721D" w14:textId="6A1F0C98" w:rsidR="000C75E0" w:rsidRDefault="000C75E0" w:rsidP="000C75E0">
      <w:pPr>
        <w:jc w:val="center"/>
      </w:pPr>
      <w:r>
        <w:t xml:space="preserve">Figure </w:t>
      </w:r>
      <w:r w:rsidR="00962985">
        <w:fldChar w:fldCharType="begin"/>
      </w:r>
      <w:r w:rsidR="00962985">
        <w:instrText xml:space="preserve"> SEQ Figure \* ARABIC </w:instrText>
      </w:r>
      <w:r w:rsidR="00962985">
        <w:fldChar w:fldCharType="separate"/>
      </w:r>
      <w:r w:rsidR="00E07FB3">
        <w:rPr>
          <w:noProof/>
        </w:rPr>
        <w:t>4</w:t>
      </w:r>
      <w:r w:rsidR="00962985">
        <w:rPr>
          <w:noProof/>
        </w:rPr>
        <w:fldChar w:fldCharType="end"/>
      </w:r>
      <w:r>
        <w:t xml:space="preserve"> - level_assignment_type=1 </w:t>
      </w:r>
      <w:r w:rsidRPr="0004218D">
        <w:t xml:space="preserve">with </w:t>
      </w:r>
      <w:r>
        <w:t>2 IDRs and no explicit range for moof</w:t>
      </w:r>
    </w:p>
    <w:p w14:paraId="2C58B7B9" w14:textId="77777777" w:rsidR="000C75E0" w:rsidRDefault="000C75E0" w:rsidP="000C75E0"/>
    <w:p w14:paraId="628D1157" w14:textId="77777777" w:rsidR="000C75E0" w:rsidRPr="00264B91" w:rsidRDefault="000C75E0" w:rsidP="000C75E0">
      <w:pPr>
        <w:jc w:val="center"/>
      </w:pPr>
      <w:r>
        <w:rPr>
          <w:noProof/>
        </w:rPr>
        <w:drawing>
          <wp:inline distT="0" distB="0" distL="0" distR="0" wp14:anchorId="0FD921A3" wp14:editId="17EC2962">
            <wp:extent cx="3848986" cy="1081898"/>
            <wp:effectExtent l="0" t="0" r="0" b="0"/>
            <wp:docPr id="10"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shap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80695" cy="1090811"/>
                    </a:xfrm>
                    <a:prstGeom prst="rect">
                      <a:avLst/>
                    </a:prstGeom>
                    <a:noFill/>
                  </pic:spPr>
                </pic:pic>
              </a:graphicData>
            </a:graphic>
          </wp:inline>
        </w:drawing>
      </w:r>
    </w:p>
    <w:p w14:paraId="58DF2E57" w14:textId="40AD9B41" w:rsidR="000C75E0" w:rsidRDefault="000C75E0" w:rsidP="000C75E0">
      <w:pPr>
        <w:jc w:val="center"/>
      </w:pPr>
      <w:r>
        <w:t xml:space="preserve">Figure </w:t>
      </w:r>
      <w:r w:rsidR="00962985">
        <w:fldChar w:fldCharType="begin"/>
      </w:r>
      <w:r w:rsidR="00962985">
        <w:instrText xml:space="preserve"> SEQ Figure \* ARABIC </w:instrText>
      </w:r>
      <w:r w:rsidR="00962985">
        <w:fldChar w:fldCharType="separate"/>
      </w:r>
      <w:r w:rsidR="00E07FB3">
        <w:rPr>
          <w:noProof/>
        </w:rPr>
        <w:t>5</w:t>
      </w:r>
      <w:r w:rsidR="00962985">
        <w:rPr>
          <w:noProof/>
        </w:rPr>
        <w:fldChar w:fldCharType="end"/>
      </w:r>
      <w:r>
        <w:t xml:space="preserve"> - </w:t>
      </w:r>
      <w:r w:rsidRPr="006A040F">
        <w:t>level_assignment_type</w:t>
      </w:r>
      <w:r>
        <w:t>=</w:t>
      </w:r>
      <w:r w:rsidRPr="006A040F">
        <w:t>1 with 2 IDRs and explicit range for moof</w:t>
      </w:r>
    </w:p>
    <w:p w14:paraId="0501A37D" w14:textId="77777777" w:rsidR="000C75E0" w:rsidRDefault="000C75E0" w:rsidP="000C75E0"/>
    <w:p w14:paraId="2AE9AAC2" w14:textId="77777777" w:rsidR="000C75E0" w:rsidRDefault="000C75E0" w:rsidP="000C75E0">
      <w:pPr>
        <w:keepNext/>
        <w:spacing w:before="100" w:beforeAutospacing="1" w:after="100" w:afterAutospacing="1"/>
        <w:jc w:val="center"/>
      </w:pPr>
      <w:r>
        <w:rPr>
          <w:noProof/>
        </w:rPr>
        <w:drawing>
          <wp:inline distT="0" distB="0" distL="0" distR="0" wp14:anchorId="59FC4CCC" wp14:editId="3F1B10CA">
            <wp:extent cx="5088698" cy="986666"/>
            <wp:effectExtent l="0" t="0" r="0" b="0"/>
            <wp:docPr id="12"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74000" cy="1003206"/>
                    </a:xfrm>
                    <a:prstGeom prst="rect">
                      <a:avLst/>
                    </a:prstGeom>
                    <a:noFill/>
                  </pic:spPr>
                </pic:pic>
              </a:graphicData>
            </a:graphic>
          </wp:inline>
        </w:drawing>
      </w:r>
    </w:p>
    <w:p w14:paraId="61489EBB" w14:textId="5AF5F4F4" w:rsidR="000C75E0" w:rsidRDefault="000C75E0" w:rsidP="000C75E0">
      <w:pPr>
        <w:jc w:val="center"/>
        <w:rPr>
          <w:noProof/>
        </w:rPr>
      </w:pPr>
      <w:r>
        <w:t xml:space="preserve">Figure </w:t>
      </w:r>
      <w:r w:rsidR="00962985">
        <w:fldChar w:fldCharType="begin"/>
      </w:r>
      <w:r w:rsidR="00962985">
        <w:instrText xml:space="preserve"> SEQ Figure \* ARABIC </w:instrText>
      </w:r>
      <w:r w:rsidR="00962985">
        <w:fldChar w:fldCharType="separate"/>
      </w:r>
      <w:r w:rsidR="00E07FB3">
        <w:rPr>
          <w:noProof/>
        </w:rPr>
        <w:t>6</w:t>
      </w:r>
      <w:r w:rsidR="00962985">
        <w:rPr>
          <w:noProof/>
        </w:rPr>
        <w:fldChar w:fldCharType="end"/>
      </w:r>
      <w:r>
        <w:t xml:space="preserve"> - </w:t>
      </w:r>
      <w:r w:rsidRPr="009B6F9B">
        <w:t xml:space="preserve">level_assignment_type=1 </w:t>
      </w:r>
      <w:r>
        <w:t>with low latency DASH segment, 2 chunks</w:t>
      </w:r>
      <w:r>
        <w:rPr>
          <w:noProof/>
        </w:rPr>
        <w:t xml:space="preserve"> and no explicit range for 'moof</w:t>
      </w:r>
    </w:p>
    <w:p w14:paraId="39FE4600" w14:textId="77777777" w:rsidR="000C75E0" w:rsidRDefault="000C75E0" w:rsidP="000C75E0">
      <w:pPr>
        <w:pStyle w:val="Heading3"/>
        <w:rPr>
          <w:lang w:val="en-US"/>
        </w:rPr>
      </w:pPr>
      <w:r>
        <w:rPr>
          <w:lang w:val="en-US"/>
        </w:rPr>
        <w:t>Multi-track indexing</w:t>
      </w:r>
    </w:p>
    <w:p w14:paraId="6AD02E36" w14:textId="77777777" w:rsidR="000C75E0" w:rsidRDefault="000C75E0" w:rsidP="000C75E0">
      <w:pPr>
        <w:jc w:val="center"/>
      </w:pPr>
      <w:r>
        <w:rPr>
          <w:noProof/>
        </w:rPr>
        <w:drawing>
          <wp:inline distT="0" distB="0" distL="0" distR="0" wp14:anchorId="0C5FF7B1" wp14:editId="58AE00C4">
            <wp:extent cx="5463658" cy="1230459"/>
            <wp:effectExtent l="0" t="0" r="3810" b="0"/>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93517" cy="1237184"/>
                    </a:xfrm>
                    <a:prstGeom prst="rect">
                      <a:avLst/>
                    </a:prstGeom>
                    <a:noFill/>
                  </pic:spPr>
                </pic:pic>
              </a:graphicData>
            </a:graphic>
          </wp:inline>
        </w:drawing>
      </w:r>
    </w:p>
    <w:p w14:paraId="4F89C102" w14:textId="77777777" w:rsidR="000C75E0" w:rsidRDefault="000C75E0" w:rsidP="000C75E0">
      <w:pPr>
        <w:keepNext/>
        <w:jc w:val="center"/>
      </w:pPr>
    </w:p>
    <w:p w14:paraId="72BE3913" w14:textId="42928C9C" w:rsidR="000C75E0" w:rsidRDefault="000C75E0" w:rsidP="000C75E0">
      <w:pPr>
        <w:jc w:val="center"/>
      </w:pPr>
      <w:r>
        <w:t xml:space="preserve">Figure </w:t>
      </w:r>
      <w:r w:rsidR="00962985">
        <w:fldChar w:fldCharType="begin"/>
      </w:r>
      <w:r w:rsidR="00962985">
        <w:instrText xml:space="preserve"> SEQ Figure \* ARABIC </w:instrText>
      </w:r>
      <w:r w:rsidR="00962985">
        <w:fldChar w:fldCharType="separate"/>
      </w:r>
      <w:r w:rsidR="00E07FB3">
        <w:rPr>
          <w:noProof/>
        </w:rPr>
        <w:t>7</w:t>
      </w:r>
      <w:r w:rsidR="00962985">
        <w:rPr>
          <w:noProof/>
        </w:rPr>
        <w:fldChar w:fldCharType="end"/>
      </w:r>
      <w:r>
        <w:t xml:space="preserve"> - </w:t>
      </w:r>
      <w:r w:rsidRPr="001460A2">
        <w:t>level_assignment_type=</w:t>
      </w:r>
      <w:r>
        <w:t xml:space="preserve">2, 2 moof+traf with 1 IDR each </w:t>
      </w:r>
      <w:r w:rsidRPr="001460A2">
        <w:t xml:space="preserve">and </w:t>
      </w:r>
      <w:r>
        <w:t xml:space="preserve">no </w:t>
      </w:r>
      <w:r w:rsidRPr="001460A2">
        <w:t>explicit range for moof</w:t>
      </w:r>
    </w:p>
    <w:p w14:paraId="06A07575" w14:textId="77777777" w:rsidR="000C75E0" w:rsidRDefault="000C75E0" w:rsidP="000C75E0">
      <w:pPr>
        <w:rPr>
          <w:lang w:val="en-GB"/>
        </w:rPr>
      </w:pPr>
    </w:p>
    <w:p w14:paraId="54C6BE2D" w14:textId="77777777" w:rsidR="000C75E0" w:rsidRDefault="000C75E0" w:rsidP="000C75E0">
      <w:pPr>
        <w:keepNext/>
        <w:jc w:val="center"/>
      </w:pPr>
      <w:r>
        <w:rPr>
          <w:noProof/>
        </w:rPr>
        <w:drawing>
          <wp:inline distT="0" distB="0" distL="0" distR="0" wp14:anchorId="26603346" wp14:editId="539BD6A0">
            <wp:extent cx="5553650" cy="1174368"/>
            <wp:effectExtent l="0" t="0" r="0" b="6985"/>
            <wp:docPr id="8"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hape, rectangl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47315" cy="1194174"/>
                    </a:xfrm>
                    <a:prstGeom prst="rect">
                      <a:avLst/>
                    </a:prstGeom>
                    <a:noFill/>
                  </pic:spPr>
                </pic:pic>
              </a:graphicData>
            </a:graphic>
          </wp:inline>
        </w:drawing>
      </w:r>
    </w:p>
    <w:p w14:paraId="677AB8C9" w14:textId="35175944" w:rsidR="000C75E0" w:rsidRDefault="000C75E0" w:rsidP="000C75E0">
      <w:pPr>
        <w:jc w:val="center"/>
      </w:pPr>
      <w:r>
        <w:t xml:space="preserve">Figure </w:t>
      </w:r>
      <w:r w:rsidR="00962985">
        <w:fldChar w:fldCharType="begin"/>
      </w:r>
      <w:r w:rsidR="00962985">
        <w:instrText xml:space="preserve"> SEQ Figure \* ARABIC </w:instrText>
      </w:r>
      <w:r w:rsidR="00962985">
        <w:fldChar w:fldCharType="separate"/>
      </w:r>
      <w:r w:rsidR="00E07FB3">
        <w:rPr>
          <w:noProof/>
        </w:rPr>
        <w:t>8</w:t>
      </w:r>
      <w:r w:rsidR="00962985">
        <w:rPr>
          <w:noProof/>
        </w:rPr>
        <w:fldChar w:fldCharType="end"/>
      </w:r>
      <w:r>
        <w:t xml:space="preserve"> - </w:t>
      </w:r>
      <w:r w:rsidRPr="000E748F">
        <w:t xml:space="preserve">level_assignment_type=2, </w:t>
      </w:r>
      <w:r>
        <w:t>1</w:t>
      </w:r>
      <w:r w:rsidRPr="000E748F">
        <w:t xml:space="preserve"> moof</w:t>
      </w:r>
      <w:r>
        <w:t xml:space="preserve"> with 2 </w:t>
      </w:r>
      <w:r w:rsidRPr="000E748F">
        <w:t>traf</w:t>
      </w:r>
      <w:r>
        <w:t>s,</w:t>
      </w:r>
      <w:r w:rsidRPr="000E748F">
        <w:t xml:space="preserve"> 1 IDR</w:t>
      </w:r>
      <w:r>
        <w:t>/traf</w:t>
      </w:r>
      <w:r w:rsidRPr="000E748F">
        <w:t xml:space="preserve"> and no explicit range for moof</w:t>
      </w:r>
    </w:p>
    <w:p w14:paraId="6A0FDB32" w14:textId="77777777" w:rsidR="000C75E0" w:rsidRDefault="000C75E0" w:rsidP="000C75E0">
      <w:pPr>
        <w:jc w:val="center"/>
        <w:rPr>
          <w:lang w:val="en-GB"/>
        </w:rPr>
      </w:pPr>
    </w:p>
    <w:p w14:paraId="7D5907BE" w14:textId="77777777" w:rsidR="000C75E0" w:rsidRDefault="000C75E0" w:rsidP="000C75E0">
      <w:pPr>
        <w:keepNext/>
        <w:jc w:val="center"/>
      </w:pPr>
      <w:r>
        <w:rPr>
          <w:noProof/>
        </w:rPr>
        <w:drawing>
          <wp:inline distT="0" distB="0" distL="0" distR="0" wp14:anchorId="1C859BEF" wp14:editId="4CBBD134">
            <wp:extent cx="5925790" cy="1196639"/>
            <wp:effectExtent l="0" t="0" r="0" b="0"/>
            <wp:docPr id="9"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rectangle&#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20813" cy="1215828"/>
                    </a:xfrm>
                    <a:prstGeom prst="rect">
                      <a:avLst/>
                    </a:prstGeom>
                    <a:noFill/>
                  </pic:spPr>
                </pic:pic>
              </a:graphicData>
            </a:graphic>
          </wp:inline>
        </w:drawing>
      </w:r>
    </w:p>
    <w:p w14:paraId="5B8B0A85" w14:textId="56F61014" w:rsidR="000C75E0" w:rsidRPr="00586AA1" w:rsidRDefault="000C75E0" w:rsidP="000C75E0">
      <w:pPr>
        <w:jc w:val="center"/>
      </w:pPr>
      <w:r>
        <w:t xml:space="preserve">Figure </w:t>
      </w:r>
      <w:r w:rsidR="00962985">
        <w:fldChar w:fldCharType="begin"/>
      </w:r>
      <w:r w:rsidR="00962985">
        <w:instrText xml:space="preserve"> SEQ Figure \* ARABIC </w:instrText>
      </w:r>
      <w:r w:rsidR="00962985">
        <w:fldChar w:fldCharType="separate"/>
      </w:r>
      <w:r w:rsidR="00E07FB3">
        <w:rPr>
          <w:noProof/>
        </w:rPr>
        <w:t>9</w:t>
      </w:r>
      <w:r w:rsidR="00962985">
        <w:rPr>
          <w:noProof/>
        </w:rPr>
        <w:fldChar w:fldCharType="end"/>
      </w:r>
      <w:r>
        <w:t xml:space="preserve"> - </w:t>
      </w:r>
      <w:r w:rsidRPr="00304316">
        <w:t xml:space="preserve">level_assignment_type=2, 1 moof with 2 trafs, 1 IDR/traf and </w:t>
      </w:r>
      <w:r>
        <w:t xml:space="preserve">explicit </w:t>
      </w:r>
      <w:r w:rsidRPr="00304316">
        <w:t>explicit range for moof</w:t>
      </w:r>
    </w:p>
    <w:p w14:paraId="6769E7CA" w14:textId="1D828CEA" w:rsidR="00880B26" w:rsidRDefault="00880B26" w:rsidP="00B520EB">
      <w:pPr>
        <w:pStyle w:val="Heading1"/>
      </w:pPr>
      <w:bookmarkStart w:id="1349" w:name="_Toc109403202"/>
      <w:bookmarkStart w:id="1350" w:name="_Toc109403203"/>
      <w:bookmarkStart w:id="1351" w:name="_Toc109403204"/>
      <w:bookmarkStart w:id="1352" w:name="_Toc109403205"/>
      <w:bookmarkStart w:id="1353" w:name="_Toc109403206"/>
      <w:bookmarkStart w:id="1354" w:name="_Toc109403207"/>
      <w:bookmarkStart w:id="1355" w:name="_Toc109403208"/>
      <w:bookmarkStart w:id="1356" w:name="_Toc109403209"/>
      <w:bookmarkStart w:id="1357" w:name="_Toc109403210"/>
      <w:bookmarkStart w:id="1358" w:name="_Toc109403211"/>
      <w:bookmarkStart w:id="1359" w:name="_Toc109403212"/>
      <w:bookmarkStart w:id="1360" w:name="_Toc109403213"/>
      <w:bookmarkStart w:id="1361" w:name="_Toc109403214"/>
      <w:bookmarkStart w:id="1362" w:name="_Toc109403215"/>
      <w:bookmarkStart w:id="1363" w:name="_Toc109403216"/>
      <w:bookmarkStart w:id="1364" w:name="_Toc109403217"/>
      <w:bookmarkStart w:id="1365" w:name="_Toc109403218"/>
      <w:bookmarkStart w:id="1366" w:name="_Toc109403219"/>
      <w:bookmarkStart w:id="1367" w:name="_Toc109403220"/>
      <w:bookmarkStart w:id="1368" w:name="_Toc109403221"/>
      <w:bookmarkStart w:id="1369" w:name="_Toc109403222"/>
      <w:bookmarkStart w:id="1370" w:name="_Toc109403223"/>
      <w:bookmarkStart w:id="1371" w:name="_Toc109403239"/>
      <w:bookmarkStart w:id="1372" w:name="_Toc109403240"/>
      <w:bookmarkStart w:id="1373" w:name="_Toc109403256"/>
      <w:bookmarkStart w:id="1374" w:name="_Toc109403257"/>
      <w:bookmarkStart w:id="1375" w:name="_Toc109403258"/>
      <w:bookmarkStart w:id="1376" w:name="_Toc109403259"/>
      <w:bookmarkStart w:id="1377" w:name="_Toc109403260"/>
      <w:bookmarkStart w:id="1378" w:name="_Toc109403261"/>
      <w:bookmarkStart w:id="1379" w:name="_Toc109403262"/>
      <w:bookmarkStart w:id="1380" w:name="_Toc109403263"/>
      <w:bookmarkStart w:id="1381" w:name="_Toc109403264"/>
      <w:bookmarkStart w:id="1382" w:name="_Toc109403265"/>
      <w:bookmarkStart w:id="1383" w:name="_Toc109403266"/>
      <w:bookmarkStart w:id="1384" w:name="_Toc109403267"/>
      <w:bookmarkStart w:id="1385" w:name="_Toc109403268"/>
      <w:bookmarkStart w:id="1386" w:name="_Ref35017676"/>
      <w:bookmarkStart w:id="1387" w:name="_Toc119686671"/>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r>
        <w:t>Generic sub-picture track grouping extensions</w:t>
      </w:r>
      <w:bookmarkEnd w:id="1386"/>
      <w:bookmarkEnd w:id="1387"/>
    </w:p>
    <w:p w14:paraId="1519D374" w14:textId="38D3B9D0" w:rsidR="007A34BE" w:rsidRDefault="007A34BE" w:rsidP="007A34BE">
      <w:pPr>
        <w:rPr>
          <w:ins w:id="1388" w:author="DENOUAL Franck" w:date="2022-10-27T19:56:00Z"/>
          <w:i/>
          <w:iCs/>
        </w:rPr>
      </w:pPr>
      <w:r w:rsidRPr="007A34BE">
        <w:t>Issue:</w:t>
      </w:r>
      <w:r w:rsidRPr="005078CC">
        <w:rPr>
          <w:i/>
          <w:iCs/>
        </w:rPr>
        <w:t xml:space="preserve"> </w:t>
      </w:r>
      <w:hyperlink r:id="rId37" w:history="1">
        <w:r w:rsidRPr="005078CC">
          <w:rPr>
            <w:rStyle w:val="Hyperlink"/>
            <w:i/>
            <w:iCs/>
          </w:rPr>
          <w:t>http://mpegx.int-evry.fr/software/MPEG/Systems/FileFormat/isobmff/-/issues/53</w:t>
        </w:r>
      </w:hyperlink>
    </w:p>
    <w:p w14:paraId="0DC3CEB9" w14:textId="58117A9E" w:rsidR="001A2318" w:rsidRPr="005078CC" w:rsidRDefault="001A2318" w:rsidP="007A34BE">
      <w:pPr>
        <w:rPr>
          <w:i/>
          <w:iCs/>
        </w:rPr>
      </w:pPr>
      <w:ins w:id="1389" w:author="DENOUAL Franck" w:date="2022-10-27T19:56:00Z">
        <w:r>
          <w:rPr>
            <w:i/>
            <w:iCs/>
          </w:rPr>
          <w:t xml:space="preserve">And </w:t>
        </w:r>
      </w:ins>
      <w:ins w:id="1390" w:author="DENOUAL Franck" w:date="2022-10-27T19:57:00Z">
        <w:r>
          <w:rPr>
            <w:i/>
            <w:iCs/>
          </w:rPr>
          <w:t xml:space="preserve">updated proposal in </w:t>
        </w:r>
        <w:r w:rsidRPr="001A2318">
          <w:rPr>
            <w:i/>
            <w:iCs/>
          </w:rPr>
          <w:t>http://mpegx.int-evry.fr/software/MPEG/Systems/FileFormat/isobmff/-/issues/152</w:t>
        </w:r>
      </w:ins>
    </w:p>
    <w:p w14:paraId="3464ABA6" w14:textId="77777777" w:rsidR="007A34BE" w:rsidRPr="007A34BE" w:rsidRDefault="007A34BE" w:rsidP="0023161F"/>
    <w:p w14:paraId="3A2A8308" w14:textId="0BF18BEC" w:rsidR="00A50A19" w:rsidRPr="001B0DEB" w:rsidRDefault="00A50A19" w:rsidP="001A2318">
      <w:r>
        <w:t>The purpose of this proposal is to allow describing 2D spatial relationship between multiple video bitstreams that relate to a same source content (characterized by a source_id) (for instance, multiple videos representing subparts of a large panorama). This is currently defined in OMAF, but the concept is generic-enough to apply to ISOBMFF.</w:t>
      </w:r>
    </w:p>
    <w:p w14:paraId="64EE274B" w14:textId="77777777" w:rsidR="00880B26" w:rsidRPr="00E746B9" w:rsidRDefault="00880B26" w:rsidP="00B520EB">
      <w:pPr>
        <w:pStyle w:val="Heading2"/>
      </w:pPr>
      <w:r>
        <w:t xml:space="preserve">Updated semantics of </w:t>
      </w:r>
      <w:r w:rsidRPr="007D30A0">
        <w:rPr>
          <w:rFonts w:ascii="Courier New" w:hAnsi="Courier New"/>
          <w:noProof/>
          <w:szCs w:val="20"/>
          <w:lang w:eastAsia="ja-JP"/>
        </w:rPr>
        <w:t>track_group_type</w:t>
      </w:r>
    </w:p>
    <w:p w14:paraId="1F664C34" w14:textId="77777777" w:rsidR="00880B26" w:rsidRPr="006F27B9" w:rsidRDefault="00880B26">
      <w:pPr>
        <w:spacing w:after="160"/>
        <w:rPr>
          <w:sz w:val="20"/>
          <w:szCs w:val="20"/>
          <w:lang w:val="en-GB"/>
        </w:rPr>
      </w:pPr>
      <w:r w:rsidRPr="006F27B9">
        <w:rPr>
          <w:sz w:val="20"/>
          <w:szCs w:val="20"/>
          <w:lang w:val="en-GB"/>
        </w:rPr>
        <w:t xml:space="preserve">The semantics of </w:t>
      </w:r>
      <w:r w:rsidRPr="007D30A0">
        <w:rPr>
          <w:rFonts w:ascii="Courier New" w:hAnsi="Courier New"/>
          <w:noProof/>
          <w:sz w:val="20"/>
          <w:szCs w:val="20"/>
          <w:lang w:eastAsia="ja-JP"/>
        </w:rPr>
        <w:t>track_group_type</w:t>
      </w:r>
      <w:r w:rsidRPr="0046084E">
        <w:rPr>
          <w:sz w:val="20"/>
          <w:szCs w:val="20"/>
        </w:rPr>
        <w:t xml:space="preserve"> of the </w:t>
      </w:r>
      <w:r w:rsidRPr="007D30A0">
        <w:rPr>
          <w:rFonts w:ascii="Courier New" w:hAnsi="Courier New"/>
          <w:sz w:val="20"/>
          <w:szCs w:val="20"/>
          <w:lang w:val="en-GB"/>
        </w:rPr>
        <w:t>TrackReferenceBox</w:t>
      </w:r>
      <w:r w:rsidRPr="006F27B9">
        <w:rPr>
          <w:sz w:val="20"/>
          <w:szCs w:val="20"/>
          <w:lang w:val="en-GB"/>
        </w:rPr>
        <w:t xml:space="preserve"> is changed from</w:t>
      </w:r>
    </w:p>
    <w:p w14:paraId="32862635"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r w:rsidRPr="007D30A0">
        <w:rPr>
          <w:rFonts w:ascii="Courier New" w:hAnsi="Courier New"/>
          <w:sz w:val="20"/>
          <w:szCs w:val="20"/>
          <w:lang w:eastAsia="ja-JP"/>
        </w:rPr>
        <w:t>grouping_type</w:t>
      </w:r>
      <w:r w:rsidRPr="007E53A9">
        <w:rPr>
          <w:sz w:val="20"/>
          <w:szCs w:val="20"/>
          <w:lang w:eastAsia="ja-JP"/>
        </w:rPr>
        <w:t xml:space="preserve"> and shall be set to one of the following values, or a value registered, or a value from a derived specification or registration:</w:t>
      </w:r>
    </w:p>
    <w:p w14:paraId="5F748563" w14:textId="77777777" w:rsidR="00880B26" w:rsidRDefault="00880B26">
      <w:pPr>
        <w:pStyle w:val="fields"/>
        <w:spacing w:after="160"/>
        <w:ind w:left="1080"/>
      </w:pPr>
      <w:r w:rsidRPr="007D30A0">
        <w:rPr>
          <w:rFonts w:ascii="Courier New" w:hAnsi="Courier New"/>
        </w:rPr>
        <w:t>'msrc'</w:t>
      </w:r>
      <w:r w:rsidRPr="00127C54">
        <w:tab/>
        <w:t>indicates that this track belongs to a multi-source presentation</w:t>
      </w:r>
      <w:r>
        <w:t>. Specified in 8.3.4.4.1</w:t>
      </w:r>
      <w:r w:rsidRPr="00127C54">
        <w:t>.</w:t>
      </w:r>
    </w:p>
    <w:p w14:paraId="142E0168" w14:textId="77777777" w:rsidR="00880B26" w:rsidRDefault="00880B26">
      <w:pPr>
        <w:pStyle w:val="fields"/>
        <w:spacing w:after="160"/>
        <w:ind w:left="1080"/>
      </w:pPr>
      <w:r w:rsidRPr="007D30A0">
        <w:rPr>
          <w:rFonts w:ascii="Courier New" w:hAnsi="Courier New"/>
        </w:rPr>
        <w:t>'ster'</w:t>
      </w:r>
      <w:r>
        <w:tab/>
        <w:t>indicates that this track is either the left or right view of a stereo pair suitable for playback on a stereoscopic display. Specified in 8.3.4.4.2.</w:t>
      </w:r>
    </w:p>
    <w:p w14:paraId="43F8AF79"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r w:rsidRPr="007D30A0">
        <w:rPr>
          <w:rFonts w:ascii="Courier New" w:hAnsi="Courier New"/>
          <w:sz w:val="20"/>
          <w:szCs w:val="20"/>
          <w:lang w:eastAsia="ja-JP"/>
        </w:rPr>
        <w:t>TrackGroupTypeBox</w:t>
      </w:r>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367093BE" w14:textId="77777777" w:rsidR="00880B26" w:rsidRDefault="00880B26">
      <w:pPr>
        <w:spacing w:after="160"/>
        <w:rPr>
          <w:sz w:val="20"/>
          <w:lang w:val="en-GB"/>
        </w:rPr>
      </w:pPr>
      <w:r>
        <w:rPr>
          <w:sz w:val="20"/>
          <w:lang w:val="en-GB"/>
        </w:rPr>
        <w:t>to</w:t>
      </w:r>
    </w:p>
    <w:p w14:paraId="17E0B140"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r w:rsidRPr="007D30A0">
        <w:rPr>
          <w:rFonts w:ascii="Courier New" w:hAnsi="Courier New"/>
          <w:sz w:val="20"/>
          <w:szCs w:val="20"/>
          <w:lang w:eastAsia="ja-JP"/>
        </w:rPr>
        <w:t>grouping_type</w:t>
      </w:r>
      <w:r w:rsidRPr="007E53A9">
        <w:rPr>
          <w:sz w:val="20"/>
          <w:szCs w:val="20"/>
          <w:lang w:eastAsia="ja-JP"/>
        </w:rPr>
        <w:t xml:space="preserve"> and shall be set to one of the following values, or a value registered, or a value from a derived specification or registration:</w:t>
      </w:r>
    </w:p>
    <w:p w14:paraId="21FC93D5" w14:textId="77777777" w:rsidR="00880B26" w:rsidRDefault="00880B26">
      <w:pPr>
        <w:pStyle w:val="fields"/>
        <w:spacing w:after="160"/>
        <w:ind w:left="1080"/>
      </w:pPr>
      <w:r w:rsidRPr="007D30A0">
        <w:rPr>
          <w:rFonts w:ascii="Courier New" w:hAnsi="Courier New"/>
        </w:rPr>
        <w:lastRenderedPageBreak/>
        <w:t>'msrc'</w:t>
      </w:r>
      <w:r w:rsidRPr="00127C54">
        <w:tab/>
        <w:t>indicates that this track belongs to a multi-source presentation</w:t>
      </w:r>
      <w:r>
        <w:t>. Specified in clause 8.3.4.3 of ISO/IEC 14496-12</w:t>
      </w:r>
      <w:r w:rsidRPr="00127C54">
        <w:t>.</w:t>
      </w:r>
    </w:p>
    <w:p w14:paraId="71C012F7" w14:textId="77777777" w:rsidR="00880B26" w:rsidRDefault="00880B26">
      <w:pPr>
        <w:pStyle w:val="fields"/>
        <w:spacing w:after="160"/>
        <w:ind w:left="1080"/>
      </w:pPr>
      <w:r w:rsidRPr="007D30A0">
        <w:rPr>
          <w:rFonts w:ascii="Courier New" w:hAnsi="Courier New"/>
        </w:rPr>
        <w:t>'ster'</w:t>
      </w:r>
      <w:r>
        <w:tab/>
        <w:t>indicates that this track is either the left or right view of a stereo pair suitable for playback on a stereoscopic display. Specified in clause 8.3.4.4.2 of ISO/IEC 14496-12.</w:t>
      </w:r>
    </w:p>
    <w:p w14:paraId="70A47D99" w14:textId="518B5403" w:rsidR="00880B26" w:rsidRPr="007E53A9" w:rsidRDefault="00880B26">
      <w:pPr>
        <w:pStyle w:val="lastfield"/>
        <w:spacing w:after="160"/>
        <w:ind w:left="1080"/>
      </w:pPr>
      <w:r w:rsidRPr="001D7F89">
        <w:rPr>
          <w:rFonts w:ascii="Courier New" w:hAnsi="Courier New"/>
          <w:highlight w:val="yellow"/>
        </w:rPr>
        <w:t>'2dsr'</w:t>
      </w:r>
      <w:r w:rsidRPr="001D7F89">
        <w:rPr>
          <w:highlight w:val="yellow"/>
        </w:rPr>
        <w:t xml:space="preserve"> indicates that this track belongs to a group of tracks with two dimensional spatial relationships (e.g. corresponding to spatial parts of a video source). Specified in clause</w:t>
      </w:r>
      <w:ins w:id="1391" w:author="DENOUAL Franck" w:date="2022-10-27T20:46:00Z">
        <w:r w:rsidR="00693354">
          <w:rPr>
            <w:highlight w:val="yellow"/>
          </w:rPr>
          <w:t xml:space="preserve"> (TBD)</w:t>
        </w:r>
      </w:ins>
      <w:del w:id="1392" w:author="DENOUAL Franck" w:date="2022-10-27T20:46:00Z">
        <w:r w:rsidRPr="001D7F89" w:rsidDel="00693354">
          <w:rPr>
            <w:highlight w:val="yellow"/>
          </w:rPr>
          <w:delText xml:space="preserve"> </w:delText>
        </w:r>
        <w:r w:rsidRPr="001D7F89" w:rsidDel="00693354">
          <w:rPr>
            <w:highlight w:val="yellow"/>
          </w:rPr>
          <w:fldChar w:fldCharType="begin" w:fldLock="1"/>
        </w:r>
        <w:r w:rsidRPr="001D7F89" w:rsidDel="00693354">
          <w:rPr>
            <w:highlight w:val="yellow"/>
          </w:rPr>
          <w:delInstrText xml:space="preserve"> REF _Ref517083877 \n \h  \* MERGEFORMAT </w:delInstrText>
        </w:r>
        <w:r w:rsidRPr="001D7F89" w:rsidDel="00693354">
          <w:rPr>
            <w:highlight w:val="yellow"/>
          </w:rPr>
        </w:r>
        <w:r w:rsidRPr="001D7F89" w:rsidDel="00693354">
          <w:rPr>
            <w:highlight w:val="yellow"/>
          </w:rPr>
          <w:fldChar w:fldCharType="separate"/>
        </w:r>
        <w:r w:rsidRPr="001D7F89" w:rsidDel="00693354">
          <w:rPr>
            <w:highlight w:val="yellow"/>
          </w:rPr>
          <w:delText>7.1.11.2</w:delText>
        </w:r>
        <w:r w:rsidRPr="001D7F89" w:rsidDel="00693354">
          <w:rPr>
            <w:highlight w:val="yellow"/>
          </w:rPr>
          <w:fldChar w:fldCharType="end"/>
        </w:r>
      </w:del>
      <w:r w:rsidRPr="001D7F89">
        <w:rPr>
          <w:highlight w:val="yellow"/>
        </w:rPr>
        <w:t xml:space="preserve"> of this document.</w:t>
      </w:r>
    </w:p>
    <w:p w14:paraId="717337C3" w14:textId="066EEE56" w:rsidR="00880B26" w:rsidRDefault="00880B26">
      <w:pPr>
        <w:spacing w:after="160" w:line="230" w:lineRule="atLeast"/>
        <w:ind w:left="360"/>
        <w:rPr>
          <w:ins w:id="1393" w:author="DENOUAL Franck" w:date="2022-10-27T20:47:00Z"/>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r w:rsidRPr="007D30A0">
        <w:rPr>
          <w:rFonts w:ascii="Courier New" w:hAnsi="Courier New"/>
          <w:sz w:val="20"/>
          <w:szCs w:val="20"/>
          <w:lang w:eastAsia="ja-JP"/>
        </w:rPr>
        <w:t>TrackGroupTypeBox</w:t>
      </w:r>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68BA17CE" w14:textId="46302D60" w:rsidR="00693354" w:rsidRDefault="00693354">
      <w:pPr>
        <w:spacing w:after="160" w:line="230" w:lineRule="atLeast"/>
        <w:ind w:left="360"/>
        <w:rPr>
          <w:ins w:id="1394" w:author="DENOUAL Franck" w:date="2022-10-27T20:47:00Z"/>
          <w:sz w:val="20"/>
          <w:szCs w:val="20"/>
          <w:lang w:eastAsia="ja-JP"/>
        </w:rPr>
      </w:pPr>
    </w:p>
    <w:p w14:paraId="41499929" w14:textId="2638E848" w:rsidR="00693354" w:rsidRPr="007E53A9" w:rsidRDefault="00693354">
      <w:pPr>
        <w:spacing w:after="160" w:line="230" w:lineRule="atLeast"/>
        <w:ind w:left="360"/>
        <w:rPr>
          <w:sz w:val="20"/>
          <w:szCs w:val="20"/>
          <w:lang w:eastAsia="ja-JP"/>
        </w:rPr>
      </w:pPr>
      <w:ins w:id="1395" w:author="DENOUAL Franck" w:date="2022-10-27T20:47:00Z">
        <w:r>
          <w:rPr>
            <w:sz w:val="20"/>
            <w:szCs w:val="20"/>
            <w:lang w:eastAsia="ja-JP"/>
          </w:rPr>
          <w:t xml:space="preserve">Add a new section </w:t>
        </w:r>
      </w:ins>
      <w:ins w:id="1396" w:author="DENOUAL Franck" w:date="2022-10-27T20:51:00Z">
        <w:r>
          <w:rPr>
            <w:sz w:val="20"/>
            <w:szCs w:val="20"/>
            <w:lang w:eastAsia="ja-JP"/>
          </w:rPr>
          <w:t>in 12.1 Video media:</w:t>
        </w:r>
      </w:ins>
    </w:p>
    <w:p w14:paraId="6C2F244E" w14:textId="44481D5E" w:rsidR="00880B26" w:rsidRDefault="00693354" w:rsidP="00B520EB">
      <w:pPr>
        <w:pStyle w:val="Heading2"/>
      </w:pPr>
      <w:bookmarkStart w:id="1397" w:name="_Ref517083877"/>
      <w:ins w:id="1398" w:author="DENOUAL Franck" w:date="2022-10-27T20:52:00Z">
        <w:r>
          <w:rPr>
            <w:lang w:val="en-US"/>
          </w:rPr>
          <w:t xml:space="preserve">12.1.10 </w:t>
        </w:r>
      </w:ins>
      <w:r w:rsidR="00880B26" w:rsidRPr="007E53A9">
        <w:t>Two dimensional spatial relationship</w:t>
      </w:r>
      <w:bookmarkEnd w:id="1397"/>
      <w:ins w:id="1399" w:author="DENOUAL Franck" w:date="2022-10-27T20:53:00Z">
        <w:r>
          <w:rPr>
            <w:lang w:val="en-US"/>
          </w:rPr>
          <w:t>s</w:t>
        </w:r>
      </w:ins>
    </w:p>
    <w:p w14:paraId="6790B6E6" w14:textId="4944A487" w:rsidR="00880B26" w:rsidRPr="007E53A9" w:rsidRDefault="00693354" w:rsidP="00693354">
      <w:pPr>
        <w:pStyle w:val="Heading3"/>
      </w:pPr>
      <w:bookmarkStart w:id="1400" w:name="_Ref517084754"/>
      <w:ins w:id="1401" w:author="DENOUAL Franck" w:date="2022-10-27T20:53:00Z">
        <w:r>
          <w:rPr>
            <w:lang w:val="en-US"/>
          </w:rPr>
          <w:t xml:space="preserve">12.1.10.1 </w:t>
        </w:r>
      </w:ins>
      <w:r w:rsidR="00880B26" w:rsidRPr="007E53A9">
        <w:t>Definition</w:t>
      </w:r>
      <w:bookmarkEnd w:id="1400"/>
    </w:p>
    <w:p w14:paraId="35C58B6B" w14:textId="77777777" w:rsidR="00880B26" w:rsidRPr="007E53A9" w:rsidRDefault="00880B26">
      <w:pPr>
        <w:spacing w:after="160"/>
        <w:rPr>
          <w:sz w:val="20"/>
          <w:szCs w:val="20"/>
        </w:rPr>
      </w:pPr>
      <w:r w:rsidRPr="007E53A9">
        <w:rPr>
          <w:rFonts w:ascii="Cambria" w:hAnsi="Cambria"/>
          <w:sz w:val="20"/>
          <w:szCs w:val="20"/>
        </w:rPr>
        <w:t xml:space="preserve">A </w:t>
      </w:r>
      <w:r w:rsidRPr="007D30A0">
        <w:rPr>
          <w:rFonts w:ascii="Courier New" w:hAnsi="Courier New"/>
          <w:sz w:val="20"/>
          <w:szCs w:val="20"/>
        </w:rPr>
        <w:t>SpatialRelationship2DDescriptionBox</w:t>
      </w:r>
      <w:r w:rsidRPr="007E53A9">
        <w:rPr>
          <w:sz w:val="20"/>
          <w:szCs w:val="20"/>
        </w:rPr>
        <w:t xml:space="preserve"> </w:t>
      </w:r>
      <w:r w:rsidRPr="007D30A0">
        <w:rPr>
          <w:rFonts w:ascii="Courier New" w:hAnsi="Courier New"/>
          <w:sz w:val="20"/>
          <w:szCs w:val="20"/>
        </w:rPr>
        <w:t>TrackGroupTypeBox</w:t>
      </w:r>
      <w:r w:rsidRPr="007E53A9">
        <w:rPr>
          <w:sz w:val="20"/>
          <w:szCs w:val="20"/>
        </w:rPr>
        <w:t xml:space="preserve"> indicates that this track belongs to a group of tracks with 2D spatial relationships (e.g. corresponding to planar spatial parts of a video source). A </w:t>
      </w:r>
      <w:r w:rsidRPr="007D30A0">
        <w:rPr>
          <w:rFonts w:ascii="Courier New" w:hAnsi="Courier New"/>
          <w:sz w:val="20"/>
          <w:szCs w:val="20"/>
        </w:rPr>
        <w:t>SpatialRelationship2DDescriptionBox</w:t>
      </w:r>
      <w:r w:rsidRPr="007E53A9">
        <w:rPr>
          <w:sz w:val="20"/>
          <w:szCs w:val="20"/>
        </w:rPr>
        <w:t xml:space="preserve"> </w:t>
      </w:r>
      <w:r w:rsidRPr="007D30A0">
        <w:rPr>
          <w:rFonts w:ascii="Courier New" w:hAnsi="Courier New"/>
          <w:sz w:val="20"/>
          <w:szCs w:val="20"/>
        </w:rPr>
        <w:t>TrackGroupTypeBox</w:t>
      </w:r>
      <w:r w:rsidRPr="007E53A9">
        <w:rPr>
          <w:sz w:val="20"/>
          <w:szCs w:val="20"/>
        </w:rPr>
        <w:t xml:space="preserve"> with a given </w:t>
      </w:r>
      <w:r w:rsidRPr="007D30A0">
        <w:rPr>
          <w:rFonts w:ascii="Courier New" w:hAnsi="Courier New"/>
          <w:sz w:val="20"/>
          <w:szCs w:val="20"/>
        </w:rPr>
        <w:t>track_group_id</w:t>
      </w:r>
      <w:r w:rsidRPr="007E53A9">
        <w:rPr>
          <w:sz w:val="20"/>
          <w:szCs w:val="20"/>
        </w:rPr>
        <w:t xml:space="preserve"> implicitly defines a coordinate system with an arbitrary origin (0,0) and a maximum size defined by </w:t>
      </w:r>
      <w:r w:rsidRPr="007D30A0">
        <w:rPr>
          <w:rFonts w:ascii="Courier New" w:hAnsi="Courier New"/>
          <w:sz w:val="20"/>
          <w:szCs w:val="20"/>
        </w:rPr>
        <w:t>total_width</w:t>
      </w:r>
      <w:r w:rsidRPr="007E53A9">
        <w:rPr>
          <w:sz w:val="20"/>
          <w:szCs w:val="20"/>
        </w:rPr>
        <w:t xml:space="preserve"> and </w:t>
      </w:r>
      <w:r w:rsidRPr="007D30A0">
        <w:rPr>
          <w:rFonts w:ascii="Courier New" w:hAnsi="Courier New"/>
          <w:sz w:val="20"/>
          <w:szCs w:val="20"/>
        </w:rPr>
        <w:t>total_height</w:t>
      </w:r>
      <w:r w:rsidRPr="007E53A9">
        <w:rPr>
          <w:sz w:val="20"/>
          <w:szCs w:val="20"/>
        </w:rPr>
        <w:t xml:space="preserve">; the x-axis is oriented from left to right and the y-axis from top to bottom. The tracks that have the same value of </w:t>
      </w:r>
      <w:r w:rsidRPr="007D30A0">
        <w:rPr>
          <w:rFonts w:ascii="Courier New" w:hAnsi="Courier New"/>
          <w:noProof/>
          <w:sz w:val="20"/>
          <w:szCs w:val="20"/>
        </w:rPr>
        <w:t>source_id</w:t>
      </w:r>
      <w:r w:rsidRPr="007E53A9">
        <w:rPr>
          <w:sz w:val="20"/>
          <w:szCs w:val="20"/>
        </w:rPr>
        <w:t xml:space="preserve"> within a </w:t>
      </w:r>
      <w:r w:rsidRPr="007D30A0">
        <w:rPr>
          <w:rFonts w:ascii="Courier New" w:hAnsi="Courier New"/>
          <w:sz w:val="20"/>
          <w:szCs w:val="20"/>
        </w:rPr>
        <w:t>SpatialRelationship2DDescriptionBox</w:t>
      </w:r>
      <w:r w:rsidRPr="007E53A9">
        <w:rPr>
          <w:sz w:val="20"/>
          <w:szCs w:val="20"/>
        </w:rPr>
        <w:t xml:space="preserve"> </w:t>
      </w:r>
      <w:r w:rsidRPr="007D30A0">
        <w:rPr>
          <w:rFonts w:ascii="Courier New" w:hAnsi="Courier New"/>
          <w:sz w:val="20"/>
          <w:szCs w:val="20"/>
        </w:rPr>
        <w:t>TrackGroupTypeBox</w:t>
      </w:r>
      <w:r w:rsidRPr="007E53A9">
        <w:rPr>
          <w:sz w:val="20"/>
          <w:szCs w:val="20"/>
        </w:rPr>
        <w:t xml:space="preserve"> are mapped as being originated from the same source and their associated coordinate systems share the same origin (0,0) and the orientation of their axes. For example, a very high resolution video could have been split into sub-picture tracks. Each sub-picture track then conveys its position and sizes in the source video.</w:t>
      </w:r>
    </w:p>
    <w:p w14:paraId="768256FE" w14:textId="77777777" w:rsidR="00880B26" w:rsidRPr="007E53A9" w:rsidRDefault="00880B26">
      <w:pPr>
        <w:spacing w:after="160"/>
        <w:rPr>
          <w:sz w:val="20"/>
          <w:szCs w:val="20"/>
        </w:rPr>
      </w:pPr>
      <w:r w:rsidRPr="007E53A9">
        <w:rPr>
          <w:sz w:val="20"/>
          <w:szCs w:val="20"/>
        </w:rPr>
        <w:t xml:space="preserve">Tracks in the same track group shall declare the same </w:t>
      </w:r>
      <w:r w:rsidRPr="007D30A0">
        <w:rPr>
          <w:rFonts w:ascii="Courier New" w:hAnsi="Courier New"/>
          <w:sz w:val="20"/>
          <w:szCs w:val="20"/>
        </w:rPr>
        <w:t>source_id</w:t>
      </w:r>
      <w:r w:rsidRPr="005703E7">
        <w:rPr>
          <w:sz w:val="20"/>
          <w:szCs w:val="20"/>
        </w:rPr>
        <w:t xml:space="preserve">, </w:t>
      </w:r>
      <w:r w:rsidRPr="007D30A0">
        <w:rPr>
          <w:rFonts w:ascii="Courier New" w:hAnsi="Courier New"/>
          <w:sz w:val="20"/>
          <w:szCs w:val="20"/>
        </w:rPr>
        <w:t>total_width</w:t>
      </w:r>
      <w:r>
        <w:rPr>
          <w:sz w:val="20"/>
          <w:szCs w:val="20"/>
        </w:rPr>
        <w:t>,</w:t>
      </w:r>
      <w:r w:rsidRPr="005703E7">
        <w:rPr>
          <w:sz w:val="20"/>
          <w:szCs w:val="20"/>
        </w:rPr>
        <w:t xml:space="preserve"> and </w:t>
      </w:r>
      <w:r w:rsidRPr="007D30A0">
        <w:rPr>
          <w:rFonts w:ascii="Courier New" w:hAnsi="Courier New"/>
          <w:sz w:val="20"/>
          <w:szCs w:val="20"/>
        </w:rPr>
        <w:t>total_height</w:t>
      </w:r>
      <w:r w:rsidRPr="005703E7">
        <w:rPr>
          <w:sz w:val="20"/>
          <w:szCs w:val="20"/>
        </w:rPr>
        <w:t xml:space="preserve">. Track groups with different </w:t>
      </w:r>
      <w:r w:rsidRPr="007D30A0">
        <w:rPr>
          <w:rFonts w:ascii="Courier New" w:hAnsi="Courier New"/>
          <w:sz w:val="20"/>
          <w:szCs w:val="20"/>
        </w:rPr>
        <w:t>track_group_id</w:t>
      </w:r>
      <w:r w:rsidRPr="005703E7">
        <w:rPr>
          <w:sz w:val="20"/>
          <w:szCs w:val="20"/>
        </w:rPr>
        <w:t xml:space="preserve"> values and the same </w:t>
      </w:r>
      <w:r w:rsidRPr="007D30A0">
        <w:rPr>
          <w:rFonts w:ascii="Courier New" w:hAnsi="Courier New"/>
          <w:sz w:val="20"/>
          <w:szCs w:val="20"/>
        </w:rPr>
        <w:t>source_id</w:t>
      </w:r>
      <w:r w:rsidRPr="005703E7">
        <w:rPr>
          <w:sz w:val="20"/>
          <w:szCs w:val="20"/>
        </w:rPr>
        <w:t xml:space="preserve"> represent the same source content, possibly at different resolution</w:t>
      </w:r>
      <w:r>
        <w:rPr>
          <w:sz w:val="20"/>
          <w:szCs w:val="20"/>
        </w:rPr>
        <w:t>s</w:t>
      </w:r>
      <w:r w:rsidRPr="005703E7">
        <w:rPr>
          <w:sz w:val="20"/>
          <w:szCs w:val="20"/>
        </w:rPr>
        <w:t xml:space="preserve"> (i.e. with different </w:t>
      </w:r>
      <w:r>
        <w:rPr>
          <w:sz w:val="20"/>
          <w:szCs w:val="20"/>
        </w:rPr>
        <w:t xml:space="preserve">values of </w:t>
      </w:r>
      <w:r w:rsidRPr="007D30A0">
        <w:rPr>
          <w:rFonts w:ascii="Courier New" w:hAnsi="Courier New"/>
          <w:sz w:val="20"/>
          <w:szCs w:val="20"/>
        </w:rPr>
        <w:t>total_width</w:t>
      </w:r>
      <w:r w:rsidRPr="005703E7">
        <w:rPr>
          <w:sz w:val="20"/>
          <w:szCs w:val="20"/>
        </w:rPr>
        <w:t xml:space="preserve"> </w:t>
      </w:r>
      <w:r>
        <w:rPr>
          <w:sz w:val="20"/>
          <w:szCs w:val="20"/>
        </w:rPr>
        <w:t>or</w:t>
      </w:r>
      <w:r w:rsidRPr="005703E7">
        <w:rPr>
          <w:sz w:val="20"/>
          <w:szCs w:val="20"/>
        </w:rPr>
        <w:t xml:space="preserve"> </w:t>
      </w:r>
      <w:r w:rsidRPr="007D30A0">
        <w:rPr>
          <w:rFonts w:ascii="Courier New" w:hAnsi="Courier New"/>
          <w:sz w:val="20"/>
          <w:szCs w:val="20"/>
        </w:rPr>
        <w:t>total_height</w:t>
      </w:r>
      <w:r w:rsidRPr="005703E7">
        <w:rPr>
          <w:sz w:val="20"/>
          <w:szCs w:val="20"/>
        </w:rPr>
        <w:t>).</w:t>
      </w:r>
    </w:p>
    <w:p w14:paraId="01504749" w14:textId="77777777" w:rsidR="00880B26" w:rsidRPr="007E53A9" w:rsidRDefault="00880B26">
      <w:pPr>
        <w:pStyle w:val="Note"/>
        <w:spacing w:after="120"/>
        <w:rPr>
          <w:szCs w:val="18"/>
        </w:rPr>
      </w:pPr>
      <w:r w:rsidRPr="007E53A9">
        <w:rPr>
          <w:szCs w:val="18"/>
        </w:rPr>
        <w:t>NOTE</w:t>
      </w:r>
      <w:r w:rsidRPr="0026093B">
        <w:rPr>
          <w:szCs w:val="18"/>
        </w:rPr>
        <w:t xml:space="preserve">: </w:t>
      </w:r>
      <w:r w:rsidRPr="0026093B">
        <w:rPr>
          <w:rFonts w:eastAsia="Calibri"/>
          <w:szCs w:val="18"/>
        </w:rPr>
        <w:tab/>
      </w:r>
      <w:r w:rsidRPr="0026093B">
        <w:rPr>
          <w:szCs w:val="18"/>
        </w:rPr>
        <w:t xml:space="preserve">A source can be represented by different such track groups (for instance when the same source is available at different resolutions). Each of these track groups is identified by its own identifier </w:t>
      </w:r>
      <w:r w:rsidRPr="007D30A0">
        <w:rPr>
          <w:rFonts w:ascii="Courier New" w:eastAsia="Times New Roman" w:hAnsi="Courier New"/>
          <w:noProof/>
          <w:szCs w:val="18"/>
        </w:rPr>
        <w:t>track_group_id</w:t>
      </w:r>
      <w:r w:rsidRPr="007E53A9">
        <w:rPr>
          <w:szCs w:val="18"/>
        </w:rPr>
        <w:t xml:space="preserve">. Since </w:t>
      </w:r>
      <w:r>
        <w:rPr>
          <w:szCs w:val="18"/>
        </w:rPr>
        <w:t>all</w:t>
      </w:r>
      <w:r w:rsidRPr="007E53A9">
        <w:rPr>
          <w:szCs w:val="18"/>
        </w:rPr>
        <w:t xml:space="preserve"> of these track groups originate from the same source, they share the same </w:t>
      </w:r>
      <w:r w:rsidRPr="007D30A0">
        <w:rPr>
          <w:rFonts w:ascii="Courier New" w:eastAsia="Times New Roman" w:hAnsi="Courier New"/>
          <w:noProof/>
          <w:szCs w:val="18"/>
        </w:rPr>
        <w:t>source_id</w:t>
      </w:r>
      <w:r w:rsidRPr="007E53A9">
        <w:rPr>
          <w:szCs w:val="18"/>
        </w:rPr>
        <w:t>.</w:t>
      </w:r>
    </w:p>
    <w:p w14:paraId="4D146380" w14:textId="16E7D32C" w:rsidR="002B422C" w:rsidRDefault="00693354">
      <w:pPr>
        <w:spacing w:after="160"/>
        <w:rPr>
          <w:ins w:id="1402" w:author="DENOUAL Franck" w:date="2022-10-27T20:55:00Z"/>
          <w:sz w:val="20"/>
          <w:szCs w:val="20"/>
        </w:rPr>
      </w:pPr>
      <w:ins w:id="1403" w:author="DENOUAL Franck" w:date="2022-10-27T20:55:00Z">
        <w:r w:rsidRPr="005A59C9">
          <w:rPr>
            <w:sz w:val="20"/>
            <w:szCs w:val="20"/>
          </w:rPr>
          <w:t xml:space="preserve">There shall be one or more associated </w:t>
        </w:r>
        <w:r w:rsidRPr="005A59C9">
          <w:rPr>
            <w:rFonts w:ascii="Courier New" w:hAnsi="Courier New"/>
            <w:sz w:val="20"/>
            <w:szCs w:val="20"/>
          </w:rPr>
          <w:t>SpatialRelationship2DGroupEntry</w:t>
        </w:r>
        <w:r w:rsidRPr="005A59C9">
          <w:rPr>
            <w:sz w:val="20"/>
            <w:szCs w:val="20"/>
          </w:rPr>
          <w:t xml:space="preserve">(s) in the associated track (this track possibly has a dynamic size and/or position). </w:t>
        </w:r>
        <w:r w:rsidRPr="007F4604">
          <w:rPr>
            <w:sz w:val="20"/>
            <w:szCs w:val="20"/>
            <w:highlight w:val="yellow"/>
          </w:rPr>
          <w:t xml:space="preserve">When every sample maps to the default indicated in the </w:t>
        </w:r>
        <w:r w:rsidRPr="007F4604">
          <w:rPr>
            <w:rFonts w:ascii="Courier New" w:hAnsi="Courier New"/>
            <w:noProof/>
            <w:sz w:val="22"/>
            <w:szCs w:val="20"/>
            <w:highlight w:val="yellow"/>
            <w:lang w:val="en-GB"/>
          </w:rPr>
          <w:t>SampleGroupDescriptionBox</w:t>
        </w:r>
        <w:r w:rsidRPr="007F4604">
          <w:rPr>
            <w:sz w:val="20"/>
            <w:szCs w:val="20"/>
            <w:highlight w:val="yellow"/>
          </w:rPr>
          <w:t xml:space="preserve"> in the </w:t>
        </w:r>
        <w:r w:rsidRPr="007F4604">
          <w:rPr>
            <w:rFonts w:ascii="Courier New" w:hAnsi="Courier New"/>
            <w:noProof/>
            <w:sz w:val="22"/>
            <w:szCs w:val="20"/>
            <w:highlight w:val="yellow"/>
            <w:lang w:val="en-GB"/>
          </w:rPr>
          <w:t>MovieBox</w:t>
        </w:r>
        <w:r w:rsidRPr="007F4604">
          <w:rPr>
            <w:sz w:val="20"/>
            <w:szCs w:val="20"/>
            <w:highlight w:val="yellow"/>
          </w:rPr>
          <w:t xml:space="preserve">; that </w:t>
        </w:r>
        <w:r w:rsidRPr="007F4604">
          <w:rPr>
            <w:rFonts w:ascii="Courier New" w:hAnsi="Courier New"/>
            <w:noProof/>
            <w:sz w:val="22"/>
            <w:szCs w:val="20"/>
            <w:highlight w:val="yellow"/>
            <w:lang w:val="en-GB"/>
          </w:rPr>
          <w:t>SampleGroupDescriptionBox</w:t>
        </w:r>
        <w:r w:rsidRPr="007F4604">
          <w:rPr>
            <w:sz w:val="20"/>
            <w:szCs w:val="20"/>
            <w:highlight w:val="yellow"/>
          </w:rPr>
          <w:t xml:space="preserve"> can  indicate a default sample group or indicate that all samples are unmapped, depending on its version by setting the </w:t>
        </w:r>
        <w:r w:rsidRPr="007F4604">
          <w:rPr>
            <w:rFonts w:ascii="Courier New" w:hAnsi="Courier New"/>
            <w:noProof/>
            <w:sz w:val="22"/>
            <w:szCs w:val="20"/>
            <w:highlight w:val="yellow"/>
            <w:lang w:val="en-GB"/>
          </w:rPr>
          <w:t>static_group_description</w:t>
        </w:r>
        <w:r w:rsidRPr="007F4604">
          <w:rPr>
            <w:highlight w:val="yellow"/>
            <w:lang w:val="en-GB"/>
          </w:rPr>
          <w:t xml:space="preserve"> and </w:t>
        </w:r>
        <w:r w:rsidRPr="007F4604">
          <w:rPr>
            <w:rFonts w:ascii="Courier New" w:hAnsi="Courier New"/>
            <w:noProof/>
            <w:sz w:val="22"/>
            <w:szCs w:val="20"/>
            <w:highlight w:val="yellow"/>
            <w:lang w:val="en-GB"/>
          </w:rPr>
          <w:t>static_mapping</w:t>
        </w:r>
        <w:r w:rsidRPr="007F4604">
          <w:rPr>
            <w:rFonts w:ascii="Courier New" w:hAnsi="Courier New" w:cs="Courier New"/>
            <w:highlight w:val="yellow"/>
            <w:lang w:val="en-GB"/>
          </w:rPr>
          <w:t xml:space="preserve"> </w:t>
        </w:r>
        <w:r w:rsidRPr="007F4604">
          <w:rPr>
            <w:sz w:val="20"/>
            <w:szCs w:val="20"/>
            <w:highlight w:val="yellow"/>
          </w:rPr>
          <w:t>flags</w:t>
        </w:r>
        <w:r w:rsidRPr="005A59C9">
          <w:rPr>
            <w:sz w:val="20"/>
            <w:szCs w:val="20"/>
          </w:rPr>
          <w:t>.</w:t>
        </w:r>
      </w:ins>
    </w:p>
    <w:p w14:paraId="7FCB7C7B" w14:textId="4A43CE77" w:rsidR="00880B26" w:rsidRPr="007E53A9" w:rsidDel="00693354" w:rsidRDefault="00880B26">
      <w:pPr>
        <w:spacing w:after="160"/>
        <w:rPr>
          <w:del w:id="1404" w:author="DENOUAL Franck" w:date="2022-10-27T20:55:00Z"/>
          <w:sz w:val="20"/>
          <w:szCs w:val="20"/>
        </w:rPr>
      </w:pPr>
      <w:del w:id="1405" w:author="DENOUAL Franck" w:date="2022-10-27T20:55:00Z">
        <w:r w:rsidRPr="007E53A9" w:rsidDel="00693354">
          <w:rPr>
            <w:sz w:val="20"/>
            <w:szCs w:val="20"/>
          </w:rPr>
          <w:delText xml:space="preserve">The </w:delText>
        </w:r>
        <w:r w:rsidRPr="007D30A0" w:rsidDel="00693354">
          <w:rPr>
            <w:rFonts w:ascii="Courier New" w:hAnsi="Courier New"/>
            <w:sz w:val="20"/>
            <w:szCs w:val="20"/>
          </w:rPr>
          <w:delText>SubPictureRegionBox</w:delText>
        </w:r>
        <w:r w:rsidRPr="007E53A9" w:rsidDel="00693354">
          <w:rPr>
            <w:sz w:val="20"/>
            <w:szCs w:val="20"/>
          </w:rPr>
          <w:delText xml:space="preserve"> is optional and either:</w:delText>
        </w:r>
      </w:del>
    </w:p>
    <w:p w14:paraId="3C736708" w14:textId="38A5254E" w:rsidR="00880B26" w:rsidRPr="007E53A9" w:rsidDel="00693354" w:rsidRDefault="00880B26">
      <w:pPr>
        <w:numPr>
          <w:ilvl w:val="0"/>
          <w:numId w:val="22"/>
        </w:numPr>
        <w:spacing w:after="160"/>
        <w:rPr>
          <w:del w:id="1406" w:author="DENOUAL Franck" w:date="2022-10-27T20:55:00Z"/>
          <w:sz w:val="20"/>
          <w:szCs w:val="20"/>
        </w:rPr>
        <w:pPrChange w:id="1407" w:author="DENOUAL Franck" w:date="2022-11-18T18:03:00Z">
          <w:pPr>
            <w:numPr>
              <w:numId w:val="50"/>
            </w:numPr>
            <w:tabs>
              <w:tab w:val="num" w:pos="720"/>
            </w:tabs>
            <w:spacing w:after="160"/>
            <w:ind w:left="720" w:hanging="360"/>
          </w:pPr>
        </w:pPrChange>
      </w:pPr>
      <w:del w:id="1408" w:author="DENOUAL Franck" w:date="2022-10-27T20:55:00Z">
        <w:r w:rsidRPr="007E53A9" w:rsidDel="00693354">
          <w:rPr>
            <w:sz w:val="20"/>
            <w:szCs w:val="20"/>
          </w:rPr>
          <w:delText xml:space="preserve">is present in the </w:delText>
        </w:r>
        <w:r w:rsidRPr="007D30A0" w:rsidDel="00693354">
          <w:rPr>
            <w:rFonts w:ascii="Courier New" w:hAnsi="Courier New"/>
            <w:sz w:val="20"/>
            <w:szCs w:val="20"/>
          </w:rPr>
          <w:delText>SpatialRelationship2DDescriptionBox</w:delText>
        </w:r>
        <w:r w:rsidRPr="007E53A9" w:rsidDel="00693354">
          <w:rPr>
            <w:sz w:val="20"/>
            <w:szCs w:val="20"/>
          </w:rPr>
          <w:delText xml:space="preserve"> and there shall be no associated </w:delText>
        </w:r>
        <w:r w:rsidRPr="007D30A0" w:rsidDel="00693354">
          <w:rPr>
            <w:rFonts w:ascii="Courier New" w:hAnsi="Courier New"/>
            <w:sz w:val="20"/>
            <w:szCs w:val="20"/>
          </w:rPr>
          <w:delText>SpatialRelationship2DGroupEntry</w:delText>
        </w:r>
        <w:r w:rsidRPr="007E53A9" w:rsidDel="00693354">
          <w:rPr>
            <w:sz w:val="20"/>
            <w:szCs w:val="20"/>
          </w:rPr>
          <w:delText xml:space="preserve"> in the associated track (this track has a constant, static, size and position); or</w:delText>
        </w:r>
      </w:del>
    </w:p>
    <w:p w14:paraId="324475F3" w14:textId="7D8A8ABD" w:rsidR="00880B26" w:rsidRPr="007E53A9" w:rsidDel="00693354" w:rsidRDefault="00880B26">
      <w:pPr>
        <w:numPr>
          <w:ilvl w:val="0"/>
          <w:numId w:val="22"/>
        </w:numPr>
        <w:spacing w:after="160"/>
        <w:rPr>
          <w:del w:id="1409" w:author="DENOUAL Franck" w:date="2022-10-27T20:55:00Z"/>
          <w:sz w:val="20"/>
          <w:szCs w:val="20"/>
        </w:rPr>
        <w:pPrChange w:id="1410" w:author="DENOUAL Franck" w:date="2022-11-18T18:03:00Z">
          <w:pPr>
            <w:numPr>
              <w:numId w:val="50"/>
            </w:numPr>
            <w:tabs>
              <w:tab w:val="num" w:pos="720"/>
            </w:tabs>
            <w:spacing w:after="160"/>
            <w:ind w:left="720" w:hanging="360"/>
          </w:pPr>
        </w:pPrChange>
      </w:pPr>
      <w:del w:id="1411" w:author="DENOUAL Franck" w:date="2022-10-27T20:55:00Z">
        <w:r w:rsidRPr="007E53A9" w:rsidDel="00693354">
          <w:rPr>
            <w:sz w:val="20"/>
            <w:szCs w:val="20"/>
          </w:rPr>
          <w:delText xml:space="preserve">is not present in the </w:delText>
        </w:r>
        <w:r w:rsidRPr="007D30A0" w:rsidDel="00693354">
          <w:rPr>
            <w:rFonts w:ascii="Courier New" w:hAnsi="Courier New"/>
            <w:sz w:val="20"/>
            <w:szCs w:val="20"/>
          </w:rPr>
          <w:delText>SpatialRelationship2DDescriptionBox</w:delText>
        </w:r>
        <w:r w:rsidRPr="007E53A9" w:rsidDel="00693354">
          <w:rPr>
            <w:sz w:val="20"/>
            <w:szCs w:val="20"/>
          </w:rPr>
          <w:delText xml:space="preserve"> and there shall be one or more associated </w:delText>
        </w:r>
        <w:r w:rsidRPr="007D30A0" w:rsidDel="00693354">
          <w:rPr>
            <w:rFonts w:ascii="Courier New" w:hAnsi="Courier New"/>
            <w:sz w:val="20"/>
            <w:szCs w:val="20"/>
          </w:rPr>
          <w:delText>SpatialRelationship2DGroupEntry</w:delText>
        </w:r>
        <w:r w:rsidRPr="007E53A9" w:rsidDel="00693354">
          <w:rPr>
            <w:sz w:val="20"/>
            <w:szCs w:val="20"/>
          </w:rPr>
          <w:delText>(s) in the associated track (this track possibly has a dynamic size and/or position).</w:delText>
        </w:r>
      </w:del>
    </w:p>
    <w:p w14:paraId="076DAF2B" w14:textId="00EA376E" w:rsidR="00880B26" w:rsidDel="00693354" w:rsidRDefault="00880B26">
      <w:pPr>
        <w:spacing w:after="160"/>
        <w:rPr>
          <w:del w:id="1412" w:author="DENOUAL Franck" w:date="2022-10-27T20:55:00Z"/>
          <w:sz w:val="20"/>
          <w:szCs w:val="20"/>
        </w:rPr>
      </w:pPr>
      <w:del w:id="1413" w:author="DENOUAL Franck" w:date="2022-10-27T20:55:00Z">
        <w:r w:rsidDel="00693354">
          <w:rPr>
            <w:sz w:val="20"/>
            <w:szCs w:val="20"/>
          </w:rPr>
          <w:delText xml:space="preserve">When constructing the composition picture as specified below, gaps between </w:delText>
        </w:r>
        <w:r w:rsidRPr="00762A16" w:rsidDel="00693354">
          <w:rPr>
            <w:sz w:val="20"/>
            <w:szCs w:val="20"/>
          </w:rPr>
          <w:delText xml:space="preserve">sub-pictures </w:delText>
        </w:r>
        <w:r w:rsidDel="00693354">
          <w:rPr>
            <w:sz w:val="20"/>
            <w:szCs w:val="20"/>
          </w:rPr>
          <w:delText xml:space="preserve">carried in different sub-picture tracks are allowed, and overlaps between </w:delText>
        </w:r>
        <w:r w:rsidRPr="00762A16" w:rsidDel="00693354">
          <w:rPr>
            <w:sz w:val="20"/>
            <w:szCs w:val="20"/>
          </w:rPr>
          <w:delText xml:space="preserve">sub-pictures </w:delText>
        </w:r>
        <w:r w:rsidDel="00693354">
          <w:rPr>
            <w:sz w:val="20"/>
            <w:szCs w:val="20"/>
          </w:rPr>
          <w:delText xml:space="preserve">carried in different sub-picture tracks with </w:delText>
        </w:r>
        <w:r w:rsidDel="00693354">
          <w:rPr>
            <w:sz w:val="20"/>
            <w:szCs w:val="20"/>
          </w:rPr>
          <w:lastRenderedPageBreak/>
          <w:delText xml:space="preserve">different values of the </w:delText>
        </w:r>
        <w:r w:rsidRPr="007D30A0" w:rsidDel="00693354">
          <w:rPr>
            <w:rFonts w:ascii="Courier New" w:hAnsi="Courier New"/>
            <w:sz w:val="20"/>
            <w:szCs w:val="20"/>
          </w:rPr>
          <w:delText>layer</w:delText>
        </w:r>
        <w:r w:rsidDel="00693354">
          <w:rPr>
            <w:sz w:val="20"/>
            <w:szCs w:val="20"/>
          </w:rPr>
          <w:delText xml:space="preserve"> field in </w:delText>
        </w:r>
        <w:r w:rsidRPr="007D30A0" w:rsidDel="00693354">
          <w:rPr>
            <w:rFonts w:ascii="Courier New" w:hAnsi="Courier New"/>
            <w:sz w:val="20"/>
            <w:szCs w:val="20"/>
          </w:rPr>
          <w:delText>TrackHeaderBox</w:delText>
        </w:r>
        <w:r w:rsidRPr="00253337" w:rsidDel="00693354">
          <w:rPr>
            <w:sz w:val="20"/>
            <w:szCs w:val="20"/>
          </w:rPr>
          <w:delText xml:space="preserve"> </w:delText>
        </w:r>
        <w:r w:rsidDel="00693354">
          <w:rPr>
            <w:sz w:val="20"/>
            <w:szCs w:val="20"/>
          </w:rPr>
          <w:delText xml:space="preserve">are allowed. However, overlaps between </w:delText>
        </w:r>
        <w:r w:rsidRPr="00762A16" w:rsidDel="00693354">
          <w:rPr>
            <w:sz w:val="20"/>
            <w:szCs w:val="20"/>
          </w:rPr>
          <w:delText xml:space="preserve">sub-pictures </w:delText>
        </w:r>
        <w:r w:rsidDel="00693354">
          <w:rPr>
            <w:sz w:val="20"/>
            <w:szCs w:val="20"/>
          </w:rPr>
          <w:delText xml:space="preserve">carried in different sub-picture tracks with the same value of the </w:delText>
        </w:r>
        <w:r w:rsidRPr="007D30A0" w:rsidDel="00693354">
          <w:rPr>
            <w:rFonts w:ascii="Courier New" w:hAnsi="Courier New"/>
            <w:sz w:val="20"/>
            <w:szCs w:val="20"/>
          </w:rPr>
          <w:delText>layer</w:delText>
        </w:r>
        <w:r w:rsidDel="00693354">
          <w:rPr>
            <w:sz w:val="20"/>
            <w:szCs w:val="20"/>
          </w:rPr>
          <w:delText xml:space="preserve"> field in </w:delText>
        </w:r>
        <w:r w:rsidRPr="007D30A0" w:rsidDel="00693354">
          <w:rPr>
            <w:rFonts w:ascii="Courier New" w:hAnsi="Courier New"/>
            <w:sz w:val="20"/>
            <w:szCs w:val="20"/>
          </w:rPr>
          <w:delText>TrackHeaderBox</w:delText>
        </w:r>
        <w:r w:rsidRPr="00253337" w:rsidDel="00693354">
          <w:rPr>
            <w:sz w:val="20"/>
            <w:szCs w:val="20"/>
          </w:rPr>
          <w:delText xml:space="preserve"> </w:delText>
        </w:r>
        <w:r w:rsidDel="00693354">
          <w:rPr>
            <w:sz w:val="20"/>
            <w:szCs w:val="20"/>
          </w:rPr>
          <w:delText>are not allowed</w:delText>
        </w:r>
        <w:r w:rsidRPr="00253337" w:rsidDel="00693354">
          <w:rPr>
            <w:sz w:val="20"/>
            <w:szCs w:val="20"/>
          </w:rPr>
          <w:delText>.</w:delText>
        </w:r>
      </w:del>
    </w:p>
    <w:p w14:paraId="15E5A777" w14:textId="59B97FA7" w:rsidR="00880B26" w:rsidRPr="007E53A9" w:rsidDel="00693354" w:rsidRDefault="00880B26">
      <w:pPr>
        <w:spacing w:after="160"/>
        <w:rPr>
          <w:del w:id="1414" w:author="DENOUAL Franck" w:date="2022-10-27T20:55:00Z"/>
          <w:sz w:val="20"/>
          <w:szCs w:val="20"/>
        </w:rPr>
      </w:pPr>
      <w:del w:id="1415" w:author="DENOUAL Franck" w:date="2022-10-27T20:55:00Z">
        <w:r w:rsidRPr="007E53A9" w:rsidDel="00693354">
          <w:rPr>
            <w:sz w:val="20"/>
            <w:szCs w:val="20"/>
          </w:rPr>
          <w:delText xml:space="preserve">The spatial relationship is restricted according to the chroma sub-sampling format of the associated track; </w:delText>
        </w:r>
        <w:r w:rsidRPr="007D30A0" w:rsidDel="00693354">
          <w:rPr>
            <w:rFonts w:ascii="Courier New" w:hAnsi="Courier New"/>
            <w:sz w:val="20"/>
            <w:szCs w:val="20"/>
          </w:rPr>
          <w:delText>total_width</w:delText>
        </w:r>
        <w:r w:rsidRPr="007E53A9" w:rsidDel="00693354">
          <w:rPr>
            <w:sz w:val="20"/>
            <w:szCs w:val="20"/>
          </w:rPr>
          <w:delText xml:space="preserve"> and </w:delText>
        </w:r>
        <w:r w:rsidRPr="007D30A0" w:rsidDel="00693354">
          <w:rPr>
            <w:rFonts w:ascii="Courier New" w:hAnsi="Courier New"/>
            <w:sz w:val="20"/>
            <w:szCs w:val="20"/>
          </w:rPr>
          <w:delText>total_height</w:delText>
        </w:r>
        <w:r w:rsidRPr="007E53A9" w:rsidDel="00693354">
          <w:rPr>
            <w:sz w:val="20"/>
            <w:szCs w:val="20"/>
          </w:rPr>
          <w:delText xml:space="preserve">, and </w:delText>
        </w:r>
        <w:r w:rsidRPr="007D30A0" w:rsidDel="00693354">
          <w:rPr>
            <w:rFonts w:ascii="Courier New" w:hAnsi="Courier New"/>
            <w:sz w:val="20"/>
            <w:szCs w:val="20"/>
          </w:rPr>
          <w:delText>object_x</w:delText>
        </w:r>
        <w:r w:rsidRPr="007E53A9" w:rsidDel="00693354">
          <w:rPr>
            <w:sz w:val="20"/>
            <w:szCs w:val="20"/>
          </w:rPr>
          <w:delText xml:space="preserve">, </w:delText>
        </w:r>
        <w:r w:rsidRPr="007D30A0" w:rsidDel="00693354">
          <w:rPr>
            <w:rFonts w:ascii="Courier New" w:hAnsi="Courier New"/>
            <w:sz w:val="20"/>
            <w:szCs w:val="20"/>
          </w:rPr>
          <w:delText>object_y</w:delText>
        </w:r>
        <w:r w:rsidRPr="007E53A9" w:rsidDel="00693354">
          <w:rPr>
            <w:sz w:val="20"/>
            <w:szCs w:val="20"/>
          </w:rPr>
          <w:delText xml:space="preserve">, </w:delText>
        </w:r>
        <w:r w:rsidRPr="007D30A0" w:rsidDel="00693354">
          <w:rPr>
            <w:rFonts w:ascii="Courier New" w:hAnsi="Courier New"/>
            <w:sz w:val="20"/>
            <w:szCs w:val="20"/>
          </w:rPr>
          <w:delText>object_width</w:delText>
        </w:r>
        <w:r w:rsidRPr="007E53A9" w:rsidDel="00693354">
          <w:rPr>
            <w:sz w:val="20"/>
            <w:szCs w:val="20"/>
          </w:rPr>
          <w:delText xml:space="preserve"> and </w:delText>
        </w:r>
        <w:r w:rsidRPr="007D30A0" w:rsidDel="00693354">
          <w:rPr>
            <w:rFonts w:ascii="Courier New" w:hAnsi="Courier New"/>
            <w:sz w:val="20"/>
            <w:szCs w:val="20"/>
          </w:rPr>
          <w:delText>object_height</w:delText>
        </w:r>
        <w:r w:rsidRPr="007E53A9" w:rsidDel="00693354">
          <w:rPr>
            <w:sz w:val="20"/>
            <w:szCs w:val="20"/>
          </w:rPr>
          <w:delText>, shall all select an integer number of samples for all planes. In effect this means that:</w:delText>
        </w:r>
      </w:del>
    </w:p>
    <w:p w14:paraId="26564577" w14:textId="630B7098" w:rsidR="00880B26" w:rsidRPr="007E53A9" w:rsidDel="00693354" w:rsidRDefault="00880B26">
      <w:pPr>
        <w:numPr>
          <w:ilvl w:val="0"/>
          <w:numId w:val="21"/>
        </w:numPr>
        <w:spacing w:after="160" w:line="240" w:lineRule="atLeast"/>
        <w:rPr>
          <w:del w:id="1416" w:author="DENOUAL Franck" w:date="2022-10-27T20:55:00Z"/>
          <w:sz w:val="20"/>
          <w:szCs w:val="20"/>
        </w:rPr>
        <w:pPrChange w:id="1417" w:author="DENOUAL Franck" w:date="2022-11-18T18:03:00Z">
          <w:pPr>
            <w:numPr>
              <w:numId w:val="49"/>
            </w:numPr>
            <w:tabs>
              <w:tab w:val="num" w:pos="2205"/>
            </w:tabs>
            <w:spacing w:after="160" w:line="240" w:lineRule="atLeast"/>
            <w:ind w:left="2205" w:hanging="765"/>
          </w:pPr>
        </w:pPrChange>
      </w:pPr>
      <w:del w:id="1418" w:author="DENOUAL Franck" w:date="2022-10-27T20:55:00Z">
        <w:r w:rsidRPr="007E53A9" w:rsidDel="00693354">
          <w:rPr>
            <w:sz w:val="20"/>
            <w:szCs w:val="20"/>
          </w:rPr>
          <w:delText>when the format is 4:4:4, there is no restriction;</w:delText>
        </w:r>
      </w:del>
    </w:p>
    <w:p w14:paraId="56B3B9C6" w14:textId="4335DCC7" w:rsidR="00880B26" w:rsidRPr="007E53A9" w:rsidDel="00693354" w:rsidRDefault="00880B26">
      <w:pPr>
        <w:numPr>
          <w:ilvl w:val="0"/>
          <w:numId w:val="21"/>
        </w:numPr>
        <w:spacing w:after="160" w:line="240" w:lineRule="atLeast"/>
        <w:rPr>
          <w:del w:id="1419" w:author="DENOUAL Franck" w:date="2022-10-27T20:55:00Z"/>
          <w:sz w:val="20"/>
          <w:szCs w:val="20"/>
        </w:rPr>
        <w:pPrChange w:id="1420" w:author="DENOUAL Franck" w:date="2022-11-18T18:03:00Z">
          <w:pPr>
            <w:numPr>
              <w:numId w:val="49"/>
            </w:numPr>
            <w:tabs>
              <w:tab w:val="num" w:pos="2205"/>
            </w:tabs>
            <w:spacing w:after="160" w:line="240" w:lineRule="atLeast"/>
            <w:ind w:left="2205" w:hanging="765"/>
          </w:pPr>
        </w:pPrChange>
      </w:pPr>
      <w:del w:id="1421" w:author="DENOUAL Franck" w:date="2022-10-27T20:55:00Z">
        <w:r w:rsidRPr="007E53A9" w:rsidDel="00693354">
          <w:rPr>
            <w:sz w:val="20"/>
            <w:szCs w:val="20"/>
          </w:rPr>
          <w:delText xml:space="preserve">when the format is 4:2:2 the </w:delText>
        </w:r>
        <w:r w:rsidRPr="007D30A0" w:rsidDel="00693354">
          <w:rPr>
            <w:rFonts w:ascii="Courier New" w:hAnsi="Courier New"/>
            <w:sz w:val="20"/>
            <w:szCs w:val="20"/>
          </w:rPr>
          <w:delText>total_width</w:delText>
        </w:r>
        <w:r w:rsidRPr="007E53A9" w:rsidDel="00693354">
          <w:rPr>
            <w:sz w:val="20"/>
            <w:szCs w:val="20"/>
          </w:rPr>
          <w:delText xml:space="preserve">, </w:delText>
        </w:r>
        <w:r w:rsidRPr="007D30A0" w:rsidDel="00693354">
          <w:rPr>
            <w:rFonts w:ascii="Courier New" w:hAnsi="Courier New"/>
            <w:sz w:val="20"/>
            <w:szCs w:val="20"/>
          </w:rPr>
          <w:delText>object_x</w:delText>
        </w:r>
        <w:r w:rsidRPr="007E53A9" w:rsidDel="00693354">
          <w:rPr>
            <w:sz w:val="20"/>
            <w:szCs w:val="20"/>
          </w:rPr>
          <w:delText xml:space="preserve"> and </w:delText>
        </w:r>
        <w:r w:rsidRPr="007D30A0" w:rsidDel="00693354">
          <w:rPr>
            <w:rFonts w:ascii="Courier New" w:hAnsi="Courier New"/>
            <w:sz w:val="20"/>
            <w:szCs w:val="20"/>
          </w:rPr>
          <w:delText>object_width</w:delText>
        </w:r>
        <w:r w:rsidRPr="007E53A9" w:rsidDel="00693354">
          <w:rPr>
            <w:sz w:val="20"/>
            <w:szCs w:val="20"/>
          </w:rPr>
          <w:delText xml:space="preserve"> shall be even numbers;</w:delText>
        </w:r>
      </w:del>
    </w:p>
    <w:p w14:paraId="47EACF13" w14:textId="7BB36350" w:rsidR="00880B26" w:rsidRPr="007E53A9" w:rsidDel="00693354" w:rsidRDefault="00880B26">
      <w:pPr>
        <w:numPr>
          <w:ilvl w:val="0"/>
          <w:numId w:val="21"/>
        </w:numPr>
        <w:spacing w:after="160" w:line="240" w:lineRule="atLeast"/>
        <w:rPr>
          <w:del w:id="1422" w:author="DENOUAL Franck" w:date="2022-10-27T20:55:00Z"/>
          <w:sz w:val="20"/>
          <w:szCs w:val="20"/>
        </w:rPr>
        <w:pPrChange w:id="1423" w:author="DENOUAL Franck" w:date="2022-11-18T18:03:00Z">
          <w:pPr>
            <w:numPr>
              <w:numId w:val="49"/>
            </w:numPr>
            <w:tabs>
              <w:tab w:val="num" w:pos="2205"/>
            </w:tabs>
            <w:spacing w:after="160" w:line="240" w:lineRule="atLeast"/>
            <w:ind w:left="2205" w:hanging="765"/>
          </w:pPr>
        </w:pPrChange>
      </w:pPr>
      <w:del w:id="1424" w:author="DENOUAL Franck" w:date="2022-10-27T20:55:00Z">
        <w:r w:rsidRPr="007E53A9" w:rsidDel="00693354">
          <w:rPr>
            <w:sz w:val="20"/>
            <w:szCs w:val="20"/>
          </w:rPr>
          <w:delText>when the format is 4:2:0 all of these fields shall be even numbers.</w:delText>
        </w:r>
      </w:del>
    </w:p>
    <w:p w14:paraId="1616E632" w14:textId="2E4D78DC" w:rsidR="00880B26" w:rsidRPr="007E53A9" w:rsidDel="00693354" w:rsidRDefault="00880B26">
      <w:pPr>
        <w:spacing w:after="160" w:line="230" w:lineRule="atLeast"/>
        <w:rPr>
          <w:del w:id="1425" w:author="DENOUAL Franck" w:date="2022-10-27T20:55:00Z"/>
          <w:sz w:val="20"/>
          <w:szCs w:val="20"/>
          <w:lang w:eastAsia="ja-JP"/>
        </w:rPr>
      </w:pPr>
      <w:del w:id="1426" w:author="DENOUAL Franck" w:date="2022-10-27T20:55:00Z">
        <w:r w:rsidRPr="007E53A9" w:rsidDel="00693354">
          <w:rPr>
            <w:sz w:val="20"/>
            <w:szCs w:val="20"/>
            <w:lang w:eastAsia="ja-JP"/>
          </w:rPr>
          <w:delText xml:space="preserve">The </w:delText>
        </w:r>
        <w:r w:rsidDel="00693354">
          <w:rPr>
            <w:sz w:val="20"/>
            <w:szCs w:val="20"/>
            <w:lang w:eastAsia="ja-JP"/>
          </w:rPr>
          <w:delText>composition picture</w:delText>
        </w:r>
        <w:r w:rsidRPr="007E53A9" w:rsidDel="00693354">
          <w:rPr>
            <w:sz w:val="20"/>
            <w:szCs w:val="20"/>
            <w:lang w:eastAsia="ja-JP"/>
          </w:rPr>
          <w:delText xml:space="preserve"> </w:delText>
        </w:r>
        <w:r w:rsidDel="00693354">
          <w:rPr>
            <w:sz w:val="20"/>
            <w:szCs w:val="20"/>
            <w:lang w:eastAsia="ja-JP"/>
          </w:rPr>
          <w:delText xml:space="preserve">is </w:delText>
        </w:r>
        <w:r w:rsidRPr="007E53A9" w:rsidDel="00693354">
          <w:rPr>
            <w:sz w:val="20"/>
            <w:szCs w:val="20"/>
            <w:lang w:eastAsia="ja-JP"/>
          </w:rPr>
          <w:delText>reconstruct</w:delText>
        </w:r>
        <w:r w:rsidDel="00693354">
          <w:rPr>
            <w:sz w:val="20"/>
            <w:szCs w:val="20"/>
            <w:lang w:eastAsia="ja-JP"/>
          </w:rPr>
          <w:delText>ed</w:delText>
        </w:r>
        <w:r w:rsidRPr="007E53A9" w:rsidDel="00693354">
          <w:rPr>
            <w:sz w:val="20"/>
            <w:szCs w:val="20"/>
            <w:lang w:eastAsia="ja-JP"/>
          </w:rPr>
          <w:delText xml:space="preserve"> as follows</w:delText>
        </w:r>
        <w:r w:rsidDel="00693354">
          <w:rPr>
            <w:sz w:val="20"/>
            <w:szCs w:val="20"/>
            <w:lang w:eastAsia="ja-JP"/>
          </w:rPr>
          <w:delText>,</w:delText>
        </w:r>
        <w:r w:rsidRPr="00DC4C84" w:rsidDel="00693354">
          <w:rPr>
            <w:sz w:val="20"/>
            <w:szCs w:val="20"/>
            <w:lang w:eastAsia="ja-JP"/>
          </w:rPr>
          <w:delText xml:space="preserve"> </w:delText>
        </w:r>
        <w:r w:rsidDel="00693354">
          <w:rPr>
            <w:sz w:val="20"/>
            <w:szCs w:val="20"/>
            <w:lang w:eastAsia="ja-JP"/>
          </w:rPr>
          <w:delText xml:space="preserve">with values of </w:delText>
        </w:r>
        <w:r w:rsidRPr="007D30A0" w:rsidDel="00693354">
          <w:rPr>
            <w:rFonts w:ascii="Courier New" w:hAnsi="Courier New"/>
            <w:sz w:val="20"/>
            <w:szCs w:val="20"/>
            <w:lang w:eastAsia="ja-JP"/>
          </w:rPr>
          <w:delText>object_x</w:delText>
        </w:r>
        <w:r w:rsidDel="00693354">
          <w:rPr>
            <w:sz w:val="20"/>
            <w:szCs w:val="20"/>
            <w:lang w:eastAsia="ja-JP"/>
          </w:rPr>
          <w:delText xml:space="preserve">, </w:delText>
        </w:r>
        <w:r w:rsidRPr="007D30A0" w:rsidDel="00693354">
          <w:rPr>
            <w:rFonts w:ascii="Courier New" w:hAnsi="Courier New"/>
            <w:sz w:val="20"/>
            <w:szCs w:val="20"/>
            <w:lang w:eastAsia="ja-JP"/>
          </w:rPr>
          <w:delText>object_y</w:delText>
        </w:r>
        <w:r w:rsidDel="00693354">
          <w:rPr>
            <w:sz w:val="20"/>
            <w:szCs w:val="20"/>
            <w:lang w:eastAsia="ja-JP"/>
          </w:rPr>
          <w:delText xml:space="preserve">, </w:delText>
        </w:r>
        <w:r w:rsidRPr="007D30A0" w:rsidDel="00693354">
          <w:rPr>
            <w:rFonts w:ascii="Courier New" w:hAnsi="Courier New"/>
            <w:sz w:val="20"/>
            <w:szCs w:val="20"/>
            <w:lang w:eastAsia="ja-JP"/>
          </w:rPr>
          <w:delText>object_width</w:delText>
        </w:r>
        <w:r w:rsidDel="00693354">
          <w:rPr>
            <w:sz w:val="20"/>
            <w:szCs w:val="20"/>
            <w:lang w:eastAsia="ja-JP"/>
          </w:rPr>
          <w:delText xml:space="preserve">, and </w:delText>
        </w:r>
        <w:r w:rsidRPr="007D30A0" w:rsidDel="00693354">
          <w:rPr>
            <w:rFonts w:ascii="Courier New" w:hAnsi="Courier New"/>
            <w:sz w:val="20"/>
            <w:szCs w:val="20"/>
            <w:lang w:eastAsia="ja-JP"/>
          </w:rPr>
          <w:delText>object_height</w:delText>
        </w:r>
        <w:r w:rsidDel="00693354">
          <w:rPr>
            <w:sz w:val="20"/>
            <w:szCs w:val="20"/>
            <w:lang w:eastAsia="ja-JP"/>
          </w:rPr>
          <w:delText xml:space="preserve"> obtained from </w:delText>
        </w:r>
        <w:r w:rsidRPr="007D30A0" w:rsidDel="00693354">
          <w:rPr>
            <w:rFonts w:ascii="Courier New" w:hAnsi="Courier New"/>
            <w:sz w:val="20"/>
            <w:szCs w:val="20"/>
          </w:rPr>
          <w:delText>SubPictureRegionBox</w:delText>
        </w:r>
        <w:r w:rsidRPr="007E53A9" w:rsidDel="00693354">
          <w:rPr>
            <w:sz w:val="20"/>
            <w:szCs w:val="20"/>
          </w:rPr>
          <w:delText xml:space="preserve"> </w:delText>
        </w:r>
        <w:r w:rsidDel="00693354">
          <w:rPr>
            <w:sz w:val="20"/>
            <w:szCs w:val="20"/>
          </w:rPr>
          <w:delText>if present or</w:delText>
        </w:r>
        <w:r w:rsidRPr="007E53A9" w:rsidDel="00693354">
          <w:rPr>
            <w:sz w:val="20"/>
            <w:szCs w:val="20"/>
          </w:rPr>
          <w:delText xml:space="preserve"> </w:delText>
        </w:r>
        <w:r w:rsidDel="00693354">
          <w:rPr>
            <w:sz w:val="20"/>
            <w:szCs w:val="20"/>
          </w:rPr>
          <w:delText>otherwise from the</w:delText>
        </w:r>
        <w:r w:rsidRPr="007E53A9" w:rsidDel="00693354">
          <w:rPr>
            <w:sz w:val="20"/>
            <w:szCs w:val="20"/>
          </w:rPr>
          <w:delText xml:space="preserve"> </w:delText>
        </w:r>
        <w:r w:rsidRPr="007D30A0" w:rsidDel="00693354">
          <w:rPr>
            <w:rFonts w:ascii="Courier New" w:hAnsi="Courier New"/>
            <w:sz w:val="20"/>
            <w:szCs w:val="20"/>
          </w:rPr>
          <w:delText>SpatialRelationship2DGroupEntry</w:delText>
        </w:r>
        <w:r w:rsidRPr="007E53A9" w:rsidDel="00693354">
          <w:rPr>
            <w:sz w:val="20"/>
            <w:szCs w:val="20"/>
          </w:rPr>
          <w:delText xml:space="preserve"> </w:delText>
        </w:r>
        <w:r w:rsidDel="00693354">
          <w:rPr>
            <w:sz w:val="20"/>
            <w:szCs w:val="20"/>
          </w:rPr>
          <w:delText>applying to the sample</w:delText>
        </w:r>
        <w:r w:rsidRPr="007E53A9" w:rsidDel="00693354">
          <w:rPr>
            <w:sz w:val="20"/>
            <w:szCs w:val="20"/>
            <w:lang w:eastAsia="ja-JP"/>
          </w:rPr>
          <w:delText>:</w:delText>
        </w:r>
      </w:del>
    </w:p>
    <w:p w14:paraId="0789BAEC" w14:textId="2A28300B" w:rsidR="00880B26" w:rsidRPr="007E53A9" w:rsidDel="00693354" w:rsidRDefault="00880B26">
      <w:pPr>
        <w:numPr>
          <w:ilvl w:val="0"/>
          <w:numId w:val="23"/>
        </w:numPr>
        <w:spacing w:after="160" w:line="230" w:lineRule="atLeast"/>
        <w:rPr>
          <w:del w:id="1427" w:author="DENOUAL Franck" w:date="2022-10-27T20:55:00Z"/>
          <w:sz w:val="20"/>
          <w:szCs w:val="20"/>
          <w:lang w:eastAsia="ja-JP"/>
        </w:rPr>
        <w:pPrChange w:id="1428" w:author="DENOUAL Franck" w:date="2022-11-18T18:03:00Z">
          <w:pPr>
            <w:numPr>
              <w:numId w:val="51"/>
            </w:numPr>
            <w:tabs>
              <w:tab w:val="num" w:pos="720"/>
            </w:tabs>
            <w:spacing w:after="160" w:line="230" w:lineRule="atLeast"/>
            <w:ind w:left="720" w:hanging="360"/>
          </w:pPr>
        </w:pPrChange>
      </w:pPr>
      <w:del w:id="1429" w:author="DENOUAL Franck" w:date="2022-10-27T20:55:00Z">
        <w:r w:rsidRPr="007E53A9" w:rsidDel="00693354">
          <w:rPr>
            <w:sz w:val="20"/>
            <w:szCs w:val="20"/>
            <w:lang w:eastAsia="ja-JP"/>
          </w:rPr>
          <w:delText xml:space="preserve">Out of all tracks belonging to the same </w:delText>
        </w:r>
        <w:r w:rsidRPr="007D30A0" w:rsidDel="00693354">
          <w:rPr>
            <w:rFonts w:ascii="Courier New" w:hAnsi="Courier New"/>
            <w:sz w:val="20"/>
            <w:szCs w:val="20"/>
            <w:lang w:eastAsia="ja-JP"/>
          </w:rPr>
          <w:delText>'2dsr'</w:delText>
        </w:r>
        <w:r w:rsidRPr="007E53A9" w:rsidDel="00693354">
          <w:rPr>
            <w:sz w:val="20"/>
            <w:szCs w:val="20"/>
            <w:lang w:eastAsia="ja-JP"/>
          </w:rPr>
          <w:delText xml:space="preserve"> track group, form them into subgroups such that each subgroup contains tracks in the same alternate group; then select exactly one track from each of those subgroups.</w:delText>
        </w:r>
      </w:del>
    </w:p>
    <w:p w14:paraId="49D4B066" w14:textId="15A83ABC" w:rsidR="00880B26" w:rsidRPr="007E53A9" w:rsidDel="00693354" w:rsidRDefault="00880B26">
      <w:pPr>
        <w:numPr>
          <w:ilvl w:val="0"/>
          <w:numId w:val="23"/>
        </w:numPr>
        <w:spacing w:after="160" w:line="230" w:lineRule="atLeast"/>
        <w:rPr>
          <w:del w:id="1430" w:author="DENOUAL Franck" w:date="2022-10-27T20:55:00Z"/>
          <w:sz w:val="20"/>
          <w:szCs w:val="20"/>
          <w:lang w:eastAsia="ja-JP"/>
        </w:rPr>
        <w:pPrChange w:id="1431" w:author="DENOUAL Franck" w:date="2022-11-18T18:03:00Z">
          <w:pPr>
            <w:numPr>
              <w:numId w:val="51"/>
            </w:numPr>
            <w:tabs>
              <w:tab w:val="num" w:pos="720"/>
            </w:tabs>
            <w:spacing w:after="160" w:line="230" w:lineRule="atLeast"/>
            <w:ind w:left="720" w:hanging="360"/>
          </w:pPr>
        </w:pPrChange>
      </w:pPr>
      <w:del w:id="1432" w:author="DENOUAL Franck" w:date="2022-10-27T20:55:00Z">
        <w:r w:rsidRPr="007E53A9" w:rsidDel="00693354">
          <w:rPr>
            <w:sz w:val="20"/>
            <w:szCs w:val="20"/>
            <w:lang w:eastAsia="ja-JP"/>
          </w:rPr>
          <w:delText xml:space="preserve">For each composition-time aligned sample of each of the </w:delText>
        </w:r>
        <w:r w:rsidDel="00693354">
          <w:rPr>
            <w:sz w:val="20"/>
            <w:szCs w:val="20"/>
            <w:lang w:eastAsia="ja-JP"/>
          </w:rPr>
          <w:delText>selected</w:delText>
        </w:r>
        <w:r w:rsidRPr="007E53A9" w:rsidDel="00693354">
          <w:rPr>
            <w:sz w:val="20"/>
            <w:szCs w:val="20"/>
            <w:lang w:eastAsia="ja-JP"/>
          </w:rPr>
          <w:delText xml:space="preserve"> tracks, the following applies, in the </w:delText>
        </w:r>
        <w:r w:rsidRPr="007E53A9" w:rsidDel="00693354">
          <w:rPr>
            <w:sz w:val="20"/>
            <w:szCs w:val="20"/>
          </w:rPr>
          <w:delText>front-to-back ordering (</w:delText>
        </w:r>
        <w:r w:rsidRPr="007D30A0" w:rsidDel="00693354">
          <w:rPr>
            <w:rFonts w:ascii="Courier New" w:hAnsi="Courier New"/>
            <w:sz w:val="20"/>
            <w:szCs w:val="20"/>
          </w:rPr>
          <w:delText>layer</w:delText>
        </w:r>
        <w:r w:rsidRPr="007E53A9" w:rsidDel="00693354">
          <w:rPr>
            <w:sz w:val="20"/>
            <w:szCs w:val="20"/>
          </w:rPr>
          <w:delText xml:space="preserve">) indicated in the </w:delText>
        </w:r>
        <w:r w:rsidRPr="007D30A0" w:rsidDel="00693354">
          <w:rPr>
            <w:rFonts w:ascii="Courier New" w:hAnsi="Courier New"/>
            <w:sz w:val="20"/>
            <w:szCs w:val="20"/>
            <w:lang w:eastAsia="ja-JP"/>
          </w:rPr>
          <w:delText>TrackHeaderBox</w:delText>
        </w:r>
        <w:r w:rsidRPr="007E53A9" w:rsidDel="00693354">
          <w:rPr>
            <w:sz w:val="20"/>
            <w:szCs w:val="20"/>
            <w:lang w:eastAsia="ja-JP"/>
          </w:rPr>
          <w:delText xml:space="preserve"> of the picked tracks:</w:delText>
        </w:r>
      </w:del>
    </w:p>
    <w:p w14:paraId="7F800986" w14:textId="7CDFC502" w:rsidR="00880B26" w:rsidRDefault="00880B26">
      <w:pPr>
        <w:spacing w:after="160" w:line="230" w:lineRule="atLeast"/>
        <w:ind w:left="1440"/>
        <w:rPr>
          <w:ins w:id="1433" w:author="DENOUAL Franck" w:date="2022-10-27T20:55:00Z"/>
          <w:sz w:val="20"/>
          <w:szCs w:val="20"/>
          <w:lang w:eastAsia="ja-JP"/>
        </w:rPr>
      </w:pPr>
      <w:del w:id="1434" w:author="DENOUAL Franck" w:date="2022-10-27T20:55:00Z">
        <w:r w:rsidRPr="007E53A9" w:rsidDel="00693354">
          <w:rPr>
            <w:sz w:val="20"/>
            <w:szCs w:val="20"/>
            <w:lang w:eastAsia="ja-JP"/>
          </w:rPr>
          <w:delText xml:space="preserve">For each value of i in the range of 0 to </w:delText>
        </w:r>
        <w:r w:rsidRPr="007D30A0" w:rsidDel="00693354">
          <w:rPr>
            <w:rFonts w:ascii="Courier New" w:hAnsi="Courier New"/>
            <w:sz w:val="20"/>
            <w:szCs w:val="20"/>
            <w:lang w:eastAsia="ja-JP"/>
          </w:rPr>
          <w:delText>object_width</w:delText>
        </w:r>
        <w:r w:rsidRPr="007E53A9" w:rsidDel="00693354">
          <w:rPr>
            <w:sz w:val="20"/>
            <w:szCs w:val="20"/>
            <w:lang w:eastAsia="ja-JP"/>
          </w:rPr>
          <w:delText xml:space="preserve"> − 1, inclusive, and for each value of j in the range of 0 to </w:delText>
        </w:r>
        <w:r w:rsidRPr="007D30A0" w:rsidDel="00693354">
          <w:rPr>
            <w:rFonts w:ascii="Courier New" w:hAnsi="Courier New"/>
            <w:sz w:val="20"/>
            <w:szCs w:val="20"/>
            <w:lang w:eastAsia="ja-JP"/>
          </w:rPr>
          <w:delText>object_height</w:delText>
        </w:r>
        <w:r w:rsidRPr="007E53A9" w:rsidDel="00693354">
          <w:rPr>
            <w:sz w:val="20"/>
            <w:szCs w:val="20"/>
            <w:lang w:eastAsia="ja-JP"/>
          </w:rPr>
          <w:delText xml:space="preserve"> − 1, inclusive, the pixel value of the </w:delText>
        </w:r>
        <w:r w:rsidDel="00693354">
          <w:rPr>
            <w:sz w:val="20"/>
            <w:szCs w:val="20"/>
            <w:lang w:eastAsia="ja-JP"/>
          </w:rPr>
          <w:delText>composition picture</w:delText>
        </w:r>
        <w:r w:rsidRPr="007E53A9" w:rsidDel="00693354">
          <w:rPr>
            <w:sz w:val="20"/>
            <w:szCs w:val="20"/>
            <w:lang w:eastAsia="ja-JP"/>
          </w:rPr>
          <w:delText xml:space="preserve"> at pixel position ( ( i + </w:delText>
        </w:r>
        <w:r w:rsidRPr="007D30A0" w:rsidDel="00693354">
          <w:rPr>
            <w:rFonts w:ascii="Courier New" w:hAnsi="Courier New"/>
            <w:sz w:val="20"/>
            <w:szCs w:val="20"/>
            <w:lang w:eastAsia="ja-JP"/>
          </w:rPr>
          <w:delText>object_x</w:delText>
        </w:r>
        <w:r w:rsidRPr="007E53A9" w:rsidDel="00693354">
          <w:rPr>
            <w:sz w:val="20"/>
            <w:szCs w:val="20"/>
            <w:lang w:eastAsia="ja-JP"/>
          </w:rPr>
          <w:delText> ) % </w:delText>
        </w:r>
        <w:r w:rsidRPr="007D30A0" w:rsidDel="00693354">
          <w:rPr>
            <w:rFonts w:ascii="Courier New" w:hAnsi="Courier New"/>
            <w:sz w:val="20"/>
            <w:szCs w:val="20"/>
            <w:lang w:eastAsia="ja-JP"/>
          </w:rPr>
          <w:delText>total_width</w:delText>
        </w:r>
        <w:r w:rsidRPr="007E53A9" w:rsidDel="00693354">
          <w:rPr>
            <w:sz w:val="20"/>
            <w:szCs w:val="20"/>
            <w:lang w:eastAsia="ja-JP"/>
          </w:rPr>
          <w:delText>, ( j + </w:delText>
        </w:r>
        <w:r w:rsidRPr="007D30A0" w:rsidDel="00693354">
          <w:rPr>
            <w:rFonts w:ascii="Courier New" w:hAnsi="Courier New"/>
            <w:sz w:val="20"/>
            <w:szCs w:val="20"/>
            <w:lang w:eastAsia="ja-JP"/>
          </w:rPr>
          <w:delText>object_y</w:delText>
        </w:r>
        <w:r w:rsidRPr="007E53A9" w:rsidDel="00693354">
          <w:rPr>
            <w:sz w:val="20"/>
            <w:szCs w:val="20"/>
            <w:lang w:eastAsia="ja-JP"/>
          </w:rPr>
          <w:delText> ) % </w:delText>
        </w:r>
        <w:r w:rsidRPr="007D30A0" w:rsidDel="00693354">
          <w:rPr>
            <w:rFonts w:ascii="Courier New" w:hAnsi="Courier New"/>
            <w:sz w:val="20"/>
            <w:szCs w:val="20"/>
            <w:lang w:eastAsia="ja-JP"/>
          </w:rPr>
          <w:delText>total_height</w:delText>
        </w:r>
        <w:r w:rsidRPr="007E53A9" w:rsidDel="00693354">
          <w:rPr>
            <w:sz w:val="20"/>
            <w:szCs w:val="20"/>
            <w:lang w:eastAsia="ja-JP"/>
          </w:rPr>
          <w:delText> ) is set equal to the pixel value of the sample of this track at pixel position (i, j).</w:delText>
        </w:r>
      </w:del>
    </w:p>
    <w:p w14:paraId="2F95DB02" w14:textId="77777777" w:rsidR="00693354" w:rsidRPr="007E53A9" w:rsidRDefault="00693354">
      <w:pPr>
        <w:spacing w:after="160" w:line="230" w:lineRule="atLeast"/>
        <w:ind w:left="1440"/>
        <w:rPr>
          <w:sz w:val="20"/>
          <w:szCs w:val="20"/>
          <w:lang w:eastAsia="ja-JP"/>
        </w:rPr>
      </w:pPr>
    </w:p>
    <w:p w14:paraId="6DFA5D07" w14:textId="0521DAAD" w:rsidR="00880B26" w:rsidRPr="007E53A9" w:rsidRDefault="00693354" w:rsidP="00B520EB">
      <w:pPr>
        <w:pStyle w:val="Heading3"/>
      </w:pPr>
      <w:ins w:id="1435" w:author="DENOUAL Franck" w:date="2022-10-27T20:56:00Z">
        <w:r>
          <w:rPr>
            <w:lang w:val="en-US"/>
          </w:rPr>
          <w:t xml:space="preserve">12.1.10.2 </w:t>
        </w:r>
      </w:ins>
      <w:r w:rsidR="00880B26" w:rsidRPr="007E53A9">
        <w:t>Syntax</w:t>
      </w:r>
    </w:p>
    <w:p w14:paraId="38CFBF6B" w14:textId="77777777" w:rsidR="00880B26" w:rsidRPr="006D2D76" w:rsidRDefault="00880B26">
      <w:pPr>
        <w:pStyle w:val="code"/>
      </w:pPr>
      <w:r w:rsidRPr="006D2D76">
        <w:t>aligned(8) class SpatialRelationship2DSourceBox</w:t>
      </w:r>
      <w:r w:rsidRPr="006D2D76">
        <w:br/>
      </w:r>
      <w:r w:rsidRPr="006D2D76">
        <w:tab/>
        <w:t>extends FullBox('2ds</w:t>
      </w:r>
      <w:r>
        <w:t>s</w:t>
      </w:r>
      <w:r w:rsidRPr="006D2D76">
        <w:t>', 0, 0) {</w:t>
      </w:r>
      <w:r w:rsidRPr="006D2D76">
        <w:br/>
      </w:r>
      <w:r w:rsidRPr="006D2D76">
        <w:tab/>
        <w:t>unsigned int(32) total_width;</w:t>
      </w:r>
      <w:r w:rsidRPr="006D2D76">
        <w:br/>
      </w:r>
      <w:r w:rsidRPr="006D2D76">
        <w:tab/>
        <w:t>unsigned int(32) total_height;</w:t>
      </w:r>
      <w:r w:rsidRPr="006D2D76">
        <w:br/>
      </w:r>
      <w:r w:rsidRPr="006D2D76">
        <w:tab/>
        <w:t>unsigned int(32) source_id;</w:t>
      </w:r>
      <w:r w:rsidRPr="006D2D76">
        <w:br/>
        <w:t>}</w:t>
      </w:r>
    </w:p>
    <w:p w14:paraId="14EF38AD" w14:textId="1D63B414" w:rsidR="00880B26" w:rsidRPr="006D2D76" w:rsidDel="00693354" w:rsidRDefault="00880B26">
      <w:pPr>
        <w:pStyle w:val="code"/>
        <w:rPr>
          <w:del w:id="1436" w:author="DENOUAL Franck" w:date="2022-10-27T20:56:00Z"/>
        </w:rPr>
      </w:pPr>
      <w:del w:id="1437" w:author="DENOUAL Franck" w:date="2022-10-27T20:56:00Z">
        <w:r w:rsidRPr="006D2D76" w:rsidDel="00693354">
          <w:delText>aligned(8) class SubPictureRegionBox extends FullBox('sprg',0,0) {</w:delText>
        </w:r>
        <w:r w:rsidRPr="006D2D76" w:rsidDel="00693354">
          <w:br/>
        </w:r>
        <w:r w:rsidRPr="006D2D76" w:rsidDel="00693354">
          <w:tab/>
          <w:delText>unsigned int(16) object_x;</w:delText>
        </w:r>
        <w:r w:rsidRPr="006D2D76" w:rsidDel="00693354">
          <w:br/>
        </w:r>
        <w:r w:rsidRPr="006D2D76" w:rsidDel="00693354">
          <w:tab/>
          <w:delText>unsigned int(16) object_y;</w:delText>
        </w:r>
        <w:r w:rsidRPr="006D2D76" w:rsidDel="00693354">
          <w:br/>
        </w:r>
        <w:r w:rsidRPr="006D2D76" w:rsidDel="00693354">
          <w:tab/>
          <w:delText>unsigned int(16) object_width;</w:delText>
        </w:r>
        <w:r w:rsidRPr="006D2D76" w:rsidDel="00693354">
          <w:br/>
        </w:r>
        <w:r w:rsidRPr="006D2D76" w:rsidDel="00693354">
          <w:tab/>
          <w:delText>unsigned int(16) object_height;</w:delText>
        </w:r>
        <w:r w:rsidRPr="006D2D76" w:rsidDel="00693354">
          <w:br/>
        </w:r>
        <w:r w:rsidRPr="007A4B6E" w:rsidDel="00693354">
          <w:tab/>
          <w:delText>bit(14) reserved = 0;</w:delText>
        </w:r>
        <w:r w:rsidRPr="007A4B6E" w:rsidDel="00693354">
          <w:br/>
        </w:r>
        <w:r w:rsidRPr="007A4B6E" w:rsidDel="00693354">
          <w:tab/>
          <w:delText>unsigned int(1) track_not_alone_flag;</w:delText>
        </w:r>
        <w:r w:rsidRPr="007A4B6E" w:rsidDel="00693354">
          <w:br/>
        </w:r>
        <w:r w:rsidRPr="007A4B6E" w:rsidDel="00693354">
          <w:tab/>
          <w:delText>unsigned int(1) track_not_merg</w:delText>
        </w:r>
        <w:r w:rsidDel="00693354">
          <w:delText>e</w:delText>
        </w:r>
        <w:r w:rsidRPr="007A4B6E" w:rsidDel="00693354">
          <w:delText>able_flag;</w:delText>
        </w:r>
        <w:r w:rsidRPr="007E53A9" w:rsidDel="00693354">
          <w:br/>
        </w:r>
        <w:r w:rsidRPr="006D2D76" w:rsidDel="00693354">
          <w:delText>}</w:delText>
        </w:r>
      </w:del>
    </w:p>
    <w:p w14:paraId="1E5EAB22" w14:textId="53EC1EF9" w:rsidR="00693354" w:rsidRPr="005A59C9" w:rsidRDefault="00880B26" w:rsidP="00693354">
      <w:pPr>
        <w:pStyle w:val="code"/>
        <w:rPr>
          <w:ins w:id="1438" w:author="DENOUAL Franck" w:date="2022-10-27T20:57:00Z"/>
        </w:rPr>
      </w:pPr>
      <w:r w:rsidRPr="006D2D76">
        <w:t>aligned(8) class SpatialRelationship2DDescriptionBox extends TrackGroupTypeBox('</w:t>
      </w:r>
      <w:r>
        <w:t>2dsr</w:t>
      </w:r>
      <w:r w:rsidRPr="006D2D76">
        <w:t>') {</w:t>
      </w:r>
      <w:r w:rsidRPr="006D2D76">
        <w:br/>
      </w:r>
      <w:r w:rsidRPr="006D2D76">
        <w:tab/>
        <w:t>// track_group_id is inherited from TrackGroupTypeBox;</w:t>
      </w:r>
      <w:r w:rsidRPr="006D2D76">
        <w:br/>
      </w:r>
      <w:r w:rsidRPr="006D2D76">
        <w:tab/>
        <w:t>SpatialRelationship2DSourceBox();</w:t>
      </w:r>
      <w:r w:rsidRPr="006D2D76">
        <w:tab/>
        <w:t>// mandatory, must be first</w:t>
      </w:r>
      <w:r w:rsidRPr="006D2D76">
        <w:br/>
      </w:r>
      <w:r w:rsidRPr="006D2D76">
        <w:tab/>
      </w:r>
      <w:del w:id="1439" w:author="DENOUAL Franck" w:date="2022-10-27T20:56:00Z">
        <w:r w:rsidRPr="006D2D76" w:rsidDel="00693354">
          <w:delText>SubPictureRegionBox();</w:delText>
        </w:r>
        <w:r w:rsidRPr="006D2D76" w:rsidDel="00693354">
          <w:tab/>
        </w:r>
        <w:r w:rsidRPr="006D2D76" w:rsidDel="00693354">
          <w:tab/>
        </w:r>
        <w:r w:rsidRPr="006D2D76" w:rsidDel="00693354">
          <w:tab/>
        </w:r>
      </w:del>
      <w:r w:rsidRPr="006D2D76">
        <w:t xml:space="preserve">// </w:t>
      </w:r>
      <w:ins w:id="1440" w:author="DENOUAL Franck" w:date="2022-10-27T20:56:00Z">
        <w:r w:rsidR="00693354">
          <w:t xml:space="preserve">other </w:t>
        </w:r>
      </w:ins>
      <w:r w:rsidRPr="006D2D76">
        <w:t>optional</w:t>
      </w:r>
      <w:ins w:id="1441" w:author="DENOUAL Franck" w:date="2022-10-27T20:56:00Z">
        <w:r w:rsidR="00693354">
          <w:t xml:space="preserve"> boxes</w:t>
        </w:r>
      </w:ins>
      <w:r w:rsidRPr="006D2D76">
        <w:rPr>
          <w:rFonts w:cs="Courier"/>
          <w:color w:val="000000"/>
          <w:lang w:eastAsia="fr-FR"/>
        </w:rPr>
        <w:br/>
      </w:r>
      <w:r w:rsidRPr="006D2D76">
        <w:t>}</w:t>
      </w:r>
    </w:p>
    <w:p w14:paraId="30D7FBD6" w14:textId="5F38F552" w:rsidR="00693354" w:rsidRPr="005A59C9" w:rsidRDefault="00693354" w:rsidP="00693354">
      <w:pPr>
        <w:spacing w:after="160" w:line="230" w:lineRule="atLeast"/>
        <w:jc w:val="both"/>
        <w:rPr>
          <w:ins w:id="1442" w:author="DENOUAL Franck" w:date="2022-10-27T20:57:00Z"/>
          <w:sz w:val="20"/>
          <w:szCs w:val="20"/>
          <w:lang w:eastAsia="ja-JP"/>
        </w:rPr>
      </w:pPr>
    </w:p>
    <w:p w14:paraId="6610677A" w14:textId="77777777" w:rsidR="00693354" w:rsidRPr="00693354" w:rsidRDefault="00693354" w:rsidP="00E716F8"/>
    <w:p w14:paraId="0917ADCD" w14:textId="5EEA1125" w:rsidR="00880B26" w:rsidRPr="007E53A9" w:rsidRDefault="002B422C" w:rsidP="00B520EB">
      <w:pPr>
        <w:pStyle w:val="Heading3"/>
      </w:pPr>
      <w:bookmarkStart w:id="1443" w:name="_Ref39847981"/>
      <w:ins w:id="1444" w:author="DENOUAL Franck" w:date="2022-10-27T20:58:00Z">
        <w:r>
          <w:rPr>
            <w:lang w:val="en-US"/>
          </w:rPr>
          <w:t xml:space="preserve">12.1.10.3 </w:t>
        </w:r>
      </w:ins>
      <w:r w:rsidR="00880B26" w:rsidRPr="007E53A9">
        <w:t>Semantics</w:t>
      </w:r>
      <w:bookmarkEnd w:id="1443"/>
    </w:p>
    <w:p w14:paraId="6C7344DF" w14:textId="321B032C" w:rsidR="00880B26" w:rsidRPr="007E53A9" w:rsidRDefault="00880B26">
      <w:pPr>
        <w:pStyle w:val="fields"/>
        <w:spacing w:after="160"/>
      </w:pPr>
      <w:r w:rsidRPr="007D30A0">
        <w:rPr>
          <w:rFonts w:ascii="Courier New" w:hAnsi="Courier New"/>
        </w:rPr>
        <w:t>total_width</w:t>
      </w:r>
      <w:r w:rsidRPr="007E53A9">
        <w:t xml:space="preserve"> specifies</w:t>
      </w:r>
      <w:del w:id="1445" w:author="DENOUAL Franck" w:date="2022-10-27T20:58:00Z">
        <w:r w:rsidRPr="007E53A9" w:rsidDel="002B422C">
          <w:delText xml:space="preserve">, in pixel units, </w:delText>
        </w:r>
      </w:del>
      <w:ins w:id="1446" w:author="DENOUAL Franck" w:date="2022-10-27T20:58:00Z">
        <w:r w:rsidR="002B422C">
          <w:t xml:space="preserve"> </w:t>
        </w:r>
      </w:ins>
      <w:r w:rsidRPr="007E53A9">
        <w:t xml:space="preserve">the maximum width in the coordinate system of the </w:t>
      </w:r>
      <w:r w:rsidRPr="007D30A0">
        <w:rPr>
          <w:rFonts w:ascii="Courier New" w:hAnsi="Courier New"/>
        </w:rPr>
        <w:t>SpatialRelationship2DDescriptionBox</w:t>
      </w:r>
      <w:r w:rsidRPr="007E53A9">
        <w:t xml:space="preserve"> track group. The value of </w:t>
      </w:r>
      <w:r w:rsidRPr="007D30A0">
        <w:rPr>
          <w:rFonts w:ascii="Courier New" w:hAnsi="Courier New"/>
        </w:rPr>
        <w:t>total_width</w:t>
      </w:r>
      <w:r w:rsidRPr="007E53A9">
        <w:t xml:space="preserve"> shall be the same in all instances of </w:t>
      </w:r>
      <w:r w:rsidRPr="007D30A0">
        <w:rPr>
          <w:rFonts w:ascii="Courier New" w:hAnsi="Courier New"/>
        </w:rPr>
        <w:t>SpatialRelationship2DDescriptionBox</w:t>
      </w:r>
      <w:r w:rsidRPr="007E53A9">
        <w:t xml:space="preserve"> with the same value of </w:t>
      </w:r>
      <w:r w:rsidRPr="007D30A0">
        <w:rPr>
          <w:rFonts w:ascii="Courier New" w:hAnsi="Courier New"/>
        </w:rPr>
        <w:t>track_group_id</w:t>
      </w:r>
      <w:r w:rsidRPr="007E53A9">
        <w:t>.</w:t>
      </w:r>
    </w:p>
    <w:p w14:paraId="1D261015" w14:textId="6FA82A5E" w:rsidR="00880B26" w:rsidRPr="007E53A9" w:rsidRDefault="00880B26">
      <w:pPr>
        <w:pStyle w:val="fields"/>
        <w:spacing w:after="160"/>
      </w:pPr>
      <w:r w:rsidRPr="007D30A0">
        <w:rPr>
          <w:rFonts w:ascii="Courier New" w:hAnsi="Courier New"/>
        </w:rPr>
        <w:t>total_height</w:t>
      </w:r>
      <w:r w:rsidRPr="007E53A9">
        <w:t xml:space="preserve"> specifies</w:t>
      </w:r>
      <w:del w:id="1447" w:author="DENOUAL Franck" w:date="2022-10-27T20:58:00Z">
        <w:r w:rsidRPr="007E53A9" w:rsidDel="002B422C">
          <w:delText xml:space="preserve">, in pixel units, </w:delText>
        </w:r>
      </w:del>
      <w:ins w:id="1448" w:author="DENOUAL Franck" w:date="2022-10-27T20:58:00Z">
        <w:r w:rsidR="002B422C">
          <w:t xml:space="preserve"> </w:t>
        </w:r>
      </w:ins>
      <w:r w:rsidRPr="007E53A9">
        <w:t>the maximum height in the coordinate system of the</w:t>
      </w:r>
      <w:r w:rsidRPr="007D30A0">
        <w:rPr>
          <w:rFonts w:ascii="Courier New" w:hAnsi="Courier New"/>
        </w:rPr>
        <w:t xml:space="preserve"> SpatialRelationship2DDescriptionBox</w:t>
      </w:r>
      <w:r w:rsidRPr="007E53A9">
        <w:t xml:space="preserve"> track group. The value of </w:t>
      </w:r>
      <w:r w:rsidRPr="007D30A0">
        <w:rPr>
          <w:rFonts w:ascii="Courier New" w:hAnsi="Courier New"/>
        </w:rPr>
        <w:t>total_height</w:t>
      </w:r>
      <w:r w:rsidRPr="007E53A9">
        <w:t xml:space="preserve"> shall be the same in all instances of </w:t>
      </w:r>
      <w:r w:rsidRPr="007D30A0">
        <w:rPr>
          <w:rFonts w:ascii="Courier New" w:hAnsi="Courier New"/>
        </w:rPr>
        <w:t>SpatialRelationship2DDescriptionBox</w:t>
      </w:r>
      <w:r w:rsidRPr="007E53A9">
        <w:t xml:space="preserve"> with the same value of </w:t>
      </w:r>
      <w:r w:rsidRPr="007D30A0">
        <w:rPr>
          <w:rFonts w:ascii="Courier New" w:hAnsi="Courier New"/>
        </w:rPr>
        <w:t>track_group_id</w:t>
      </w:r>
      <w:r w:rsidRPr="007E53A9">
        <w:t>.</w:t>
      </w:r>
    </w:p>
    <w:p w14:paraId="5843ACDA" w14:textId="77777777" w:rsidR="00880B26" w:rsidRDefault="00880B26">
      <w:pPr>
        <w:pStyle w:val="lastfield"/>
        <w:spacing w:after="160"/>
        <w:rPr>
          <w:lang w:val="en-US"/>
        </w:rPr>
      </w:pPr>
      <w:r w:rsidRPr="007D30A0">
        <w:rPr>
          <w:rFonts w:ascii="Courier New" w:hAnsi="Courier New"/>
        </w:rPr>
        <w:t>source_id</w:t>
      </w:r>
      <w:r w:rsidRPr="007E53A9">
        <w:t xml:space="preserve"> parameter provides a unique identifier for the source. It implicitly defines a coordinate system associated to this source.</w:t>
      </w:r>
    </w:p>
    <w:p w14:paraId="374AFC04" w14:textId="6ABEBB2B" w:rsidR="00880B26" w:rsidRPr="007E53A9" w:rsidDel="002B422C" w:rsidRDefault="00880B26">
      <w:pPr>
        <w:pStyle w:val="fields"/>
        <w:tabs>
          <w:tab w:val="left" w:pos="5940"/>
        </w:tabs>
        <w:spacing w:after="160"/>
        <w:rPr>
          <w:del w:id="1449" w:author="DENOUAL Franck" w:date="2022-10-27T21:03:00Z"/>
        </w:rPr>
      </w:pPr>
      <w:del w:id="1450" w:author="DENOUAL Franck" w:date="2022-10-27T21:03:00Z">
        <w:r w:rsidRPr="007D30A0" w:rsidDel="002B422C">
          <w:rPr>
            <w:rFonts w:ascii="Courier New" w:hAnsi="Courier New"/>
          </w:rPr>
          <w:delText>object_x</w:delText>
        </w:r>
        <w:r w:rsidRPr="007E53A9" w:rsidDel="002B422C">
          <w:delText xml:space="preserve"> specifies the horizontal position of the top-left corner of the samples in this </w:delText>
        </w:r>
        <w:r w:rsidDel="002B422C">
          <w:delText>track</w:delText>
        </w:r>
        <w:r w:rsidRPr="007E53A9" w:rsidDel="002B422C">
          <w:delText xml:space="preserve"> within the coordinate system specified by </w:delText>
        </w:r>
        <w:r w:rsidDel="002B422C">
          <w:delText>this</w:delText>
        </w:r>
        <w:r w:rsidRPr="007E53A9" w:rsidDel="002B422C">
          <w:delText xml:space="preserve"> spatial relationship track group. The position value is the value prior to applying the implicit resampling caused by the track width and height, if any, in the range of 0 to </w:delText>
        </w:r>
        <w:r w:rsidRPr="007D30A0" w:rsidDel="002B422C">
          <w:rPr>
            <w:rFonts w:ascii="Courier New" w:hAnsi="Courier New"/>
          </w:rPr>
          <w:delText>total_width</w:delText>
        </w:r>
        <w:r w:rsidRPr="007E53A9" w:rsidDel="002B422C">
          <w:delText xml:space="preserve"> − 1, inclusive, where </w:delText>
        </w:r>
        <w:r w:rsidRPr="007D30A0" w:rsidDel="002B422C">
          <w:rPr>
            <w:rFonts w:ascii="Courier New" w:hAnsi="Courier New"/>
          </w:rPr>
          <w:delText>total_width</w:delText>
        </w:r>
        <w:r w:rsidRPr="007E53A9" w:rsidDel="002B422C">
          <w:delText xml:space="preserve"> is included in </w:delText>
        </w:r>
        <w:r w:rsidDel="002B422C">
          <w:delText>this</w:delText>
        </w:r>
        <w:r w:rsidRPr="007E53A9" w:rsidDel="002B422C">
          <w:delText xml:space="preserve"> </w:delText>
        </w:r>
        <w:r w:rsidRPr="007D30A0" w:rsidDel="002B422C">
          <w:rPr>
            <w:rFonts w:ascii="Courier New" w:hAnsi="Courier New"/>
          </w:rPr>
          <w:delText>SpatialRelationship2DDescriptionBox</w:delText>
        </w:r>
        <w:r w:rsidRPr="007E53A9" w:rsidDel="002B422C">
          <w:delText>.</w:delText>
        </w:r>
      </w:del>
    </w:p>
    <w:p w14:paraId="52B2F09B" w14:textId="73887D4E" w:rsidR="00880B26" w:rsidRPr="007E53A9" w:rsidDel="002B422C" w:rsidRDefault="00880B26">
      <w:pPr>
        <w:pStyle w:val="fields"/>
        <w:tabs>
          <w:tab w:val="left" w:pos="5940"/>
        </w:tabs>
        <w:spacing w:after="160"/>
        <w:rPr>
          <w:del w:id="1451" w:author="DENOUAL Franck" w:date="2022-10-27T21:03:00Z"/>
        </w:rPr>
      </w:pPr>
      <w:del w:id="1452" w:author="DENOUAL Franck" w:date="2022-10-27T21:03:00Z">
        <w:r w:rsidRPr="007D30A0" w:rsidDel="002B422C">
          <w:rPr>
            <w:rFonts w:ascii="Courier New" w:hAnsi="Courier New"/>
          </w:rPr>
          <w:delText>object_y</w:delText>
        </w:r>
        <w:r w:rsidRPr="007E53A9" w:rsidDel="002B422C">
          <w:delText xml:space="preserve"> specifies the vertical position of the top-left corner of the samples in this </w:delText>
        </w:r>
        <w:r w:rsidDel="002B422C">
          <w:delText>track</w:delText>
        </w:r>
        <w:r w:rsidRPr="007E53A9" w:rsidDel="002B422C">
          <w:delText xml:space="preserve"> within the coordinate system specified by </w:delText>
        </w:r>
        <w:r w:rsidDel="002B422C">
          <w:delText>this</w:delText>
        </w:r>
        <w:r w:rsidRPr="007E53A9" w:rsidDel="002B422C">
          <w:delText xml:space="preserve"> spatial relationship track group. The position value is the value prior to applying the implicit resampling caused by the track width and height, if any, in the range of 0 to </w:delText>
        </w:r>
        <w:r w:rsidRPr="007D30A0" w:rsidDel="002B422C">
          <w:rPr>
            <w:rFonts w:ascii="Courier New" w:hAnsi="Courier New"/>
          </w:rPr>
          <w:delText>total_height</w:delText>
        </w:r>
        <w:r w:rsidRPr="007E53A9" w:rsidDel="002B422C">
          <w:delText xml:space="preserve"> − 1, inclusive, where </w:delText>
        </w:r>
        <w:r w:rsidRPr="007D30A0" w:rsidDel="002B422C">
          <w:rPr>
            <w:rFonts w:ascii="Courier New" w:hAnsi="Courier New"/>
          </w:rPr>
          <w:delText>total_height</w:delText>
        </w:r>
        <w:r w:rsidRPr="007E53A9" w:rsidDel="002B422C">
          <w:delText xml:space="preserve"> is included in </w:delText>
        </w:r>
        <w:r w:rsidDel="002B422C">
          <w:delText>this</w:delText>
        </w:r>
        <w:r w:rsidRPr="007E53A9" w:rsidDel="002B422C">
          <w:delText xml:space="preserve"> </w:delText>
        </w:r>
        <w:r w:rsidRPr="007D30A0" w:rsidDel="002B422C">
          <w:rPr>
            <w:rFonts w:ascii="Courier New" w:hAnsi="Courier New"/>
          </w:rPr>
          <w:delText>SpatialRelationship2DDescriptionBox</w:delText>
        </w:r>
        <w:r w:rsidRPr="007E53A9" w:rsidDel="002B422C">
          <w:delText>.</w:delText>
        </w:r>
      </w:del>
    </w:p>
    <w:p w14:paraId="35C54B44" w14:textId="14389967" w:rsidR="00880B26" w:rsidRPr="007E53A9" w:rsidDel="002B422C" w:rsidRDefault="00880B26">
      <w:pPr>
        <w:pStyle w:val="fields"/>
        <w:tabs>
          <w:tab w:val="left" w:pos="5940"/>
        </w:tabs>
        <w:spacing w:after="160"/>
        <w:rPr>
          <w:del w:id="1453" w:author="DENOUAL Franck" w:date="2022-10-27T21:03:00Z"/>
        </w:rPr>
      </w:pPr>
      <w:del w:id="1454" w:author="DENOUAL Franck" w:date="2022-10-27T21:03:00Z">
        <w:r w:rsidRPr="007D30A0" w:rsidDel="002B422C">
          <w:rPr>
            <w:rFonts w:ascii="Courier New" w:hAnsi="Courier New"/>
          </w:rPr>
          <w:delText>object_width</w:delText>
        </w:r>
        <w:r w:rsidRPr="007E53A9" w:rsidDel="002B422C">
          <w:delText xml:space="preserve"> specifies the width of the samples in this </w:delText>
        </w:r>
        <w:r w:rsidDel="002B422C">
          <w:delText>track</w:delText>
        </w:r>
        <w:r w:rsidRPr="007E53A9" w:rsidDel="002B422C">
          <w:delText xml:space="preserve"> within the coordinate system specified by </w:delText>
        </w:r>
        <w:r w:rsidDel="002B422C">
          <w:delText>this</w:delText>
        </w:r>
        <w:r w:rsidRPr="007E53A9" w:rsidDel="002B422C">
          <w:delText xml:space="preserve"> spatial relationship track group. The </w:delText>
        </w:r>
        <w:r w:rsidDel="002B422C">
          <w:delText>width</w:delText>
        </w:r>
        <w:r w:rsidRPr="007E53A9" w:rsidDel="002B422C">
          <w:delText xml:space="preserve"> value is the value prior to applying the implicit resampling caused by the track width and height, if any, in the range of 1 to </w:delText>
        </w:r>
        <w:r w:rsidRPr="007D30A0" w:rsidDel="002B422C">
          <w:rPr>
            <w:rFonts w:ascii="Courier New" w:hAnsi="Courier New"/>
          </w:rPr>
          <w:delText>total_width</w:delText>
        </w:r>
        <w:r w:rsidRPr="007E53A9" w:rsidDel="002B422C">
          <w:delText>, inclusive.</w:delText>
        </w:r>
      </w:del>
    </w:p>
    <w:p w14:paraId="6CE54B30" w14:textId="1A31D150" w:rsidR="00880B26" w:rsidRPr="001549D8" w:rsidDel="002B422C" w:rsidRDefault="00880B26">
      <w:pPr>
        <w:pStyle w:val="fields"/>
        <w:tabs>
          <w:tab w:val="left" w:pos="5940"/>
        </w:tabs>
        <w:spacing w:after="160"/>
        <w:rPr>
          <w:del w:id="1455" w:author="DENOUAL Franck" w:date="2022-10-27T21:03:00Z"/>
          <w:rFonts w:eastAsia="맑은 고딕"/>
          <w:lang w:eastAsia="ko-KR"/>
        </w:rPr>
      </w:pPr>
      <w:del w:id="1456" w:author="DENOUAL Franck" w:date="2022-10-27T21:03:00Z">
        <w:r w:rsidRPr="007D30A0" w:rsidDel="002B422C">
          <w:rPr>
            <w:rFonts w:ascii="Courier New" w:hAnsi="Courier New"/>
          </w:rPr>
          <w:delText>object_height</w:delText>
        </w:r>
        <w:r w:rsidRPr="007E53A9" w:rsidDel="002B422C">
          <w:delText xml:space="preserve"> specifies the height of the samples in this </w:delText>
        </w:r>
        <w:r w:rsidDel="002B422C">
          <w:delText>track</w:delText>
        </w:r>
        <w:r w:rsidRPr="007E53A9" w:rsidDel="002B422C">
          <w:delText xml:space="preserve"> within the coordinate system specified by </w:delText>
        </w:r>
        <w:r w:rsidDel="002B422C">
          <w:delText>this</w:delText>
        </w:r>
        <w:r w:rsidRPr="007E53A9" w:rsidDel="002B422C">
          <w:delText xml:space="preserve"> spatial relationship track group. The </w:delText>
        </w:r>
        <w:r w:rsidDel="002B422C">
          <w:delText>height</w:delText>
        </w:r>
        <w:r w:rsidRPr="007E53A9" w:rsidDel="002B422C">
          <w:delText xml:space="preserve"> value is the value prior to applying the implicit resampling caused by the track width and height, if any, in the range of 1 to </w:delText>
        </w:r>
        <w:r w:rsidRPr="007D30A0" w:rsidDel="002B422C">
          <w:rPr>
            <w:rFonts w:ascii="Courier New" w:hAnsi="Courier New"/>
          </w:rPr>
          <w:delText>total_height</w:delText>
        </w:r>
        <w:r w:rsidRPr="007E53A9" w:rsidDel="002B422C">
          <w:delText>, inclusive.</w:delText>
        </w:r>
      </w:del>
    </w:p>
    <w:p w14:paraId="33826853" w14:textId="600D38BD" w:rsidR="00880B26" w:rsidDel="002B422C" w:rsidRDefault="00880B26">
      <w:pPr>
        <w:pStyle w:val="lastfield"/>
        <w:spacing w:after="160"/>
        <w:rPr>
          <w:del w:id="1457" w:author="DENOUAL Franck" w:date="2022-10-27T21:00:00Z"/>
          <w:rFonts w:eastAsia="Calibri"/>
        </w:rPr>
      </w:pPr>
      <w:del w:id="1458" w:author="DENOUAL Franck" w:date="2022-10-27T21:00:00Z">
        <w:r w:rsidRPr="007D30A0" w:rsidDel="002B422C">
          <w:rPr>
            <w:rFonts w:ascii="Courier New" w:hAnsi="Courier New"/>
            <w:lang w:val="en-CA"/>
          </w:rPr>
          <w:delText>track</w:delText>
        </w:r>
        <w:r w:rsidRPr="007D30A0" w:rsidDel="002B422C">
          <w:rPr>
            <w:rFonts w:ascii="Courier New" w:hAnsi="Courier New"/>
          </w:rPr>
          <w:delText>_not_alone_flag</w:delText>
        </w:r>
        <w:r w:rsidRPr="00E47AB9" w:rsidDel="002B422C">
          <w:delText xml:space="preserve"> equal to 1 indicates that the current sub-picture track is not intended to be presented alone without at least one other sub-picture track belonging to the same track group of grouping type </w:delText>
        </w:r>
        <w:r w:rsidRPr="007D30A0" w:rsidDel="002B422C">
          <w:rPr>
            <w:rFonts w:ascii="Courier New" w:hAnsi="Courier New"/>
            <w:lang w:eastAsia="ja-JP"/>
          </w:rPr>
          <w:delText>'2dsr'</w:delText>
        </w:r>
        <w:r w:rsidRPr="00E47AB9" w:rsidDel="002B422C">
          <w:delText xml:space="preserve">. The value 0 indicates that </w:delText>
        </w:r>
        <w:r w:rsidRPr="00E47AB9" w:rsidDel="002B422C">
          <w:rPr>
            <w:rFonts w:eastAsia="Calibri"/>
          </w:rPr>
          <w:delText xml:space="preserve">the current </w:delText>
        </w:r>
        <w:r w:rsidRPr="00E47AB9" w:rsidDel="002B422C">
          <w:delText xml:space="preserve">sub-picture </w:delText>
        </w:r>
        <w:r w:rsidRPr="00E47AB9" w:rsidDel="002B422C">
          <w:rPr>
            <w:rFonts w:eastAsia="Calibri"/>
          </w:rPr>
          <w:delText xml:space="preserve">track may or may not be intended to be presented alone without </w:delText>
        </w:r>
        <w:r w:rsidRPr="00E47AB9" w:rsidDel="002B422C">
          <w:delText xml:space="preserve">at least one other sub-picture track belonging to the same track group of grouping type </w:delText>
        </w:r>
        <w:r w:rsidRPr="007D30A0" w:rsidDel="002B422C">
          <w:rPr>
            <w:rFonts w:ascii="Courier New" w:hAnsi="Courier New"/>
            <w:lang w:eastAsia="ja-JP"/>
          </w:rPr>
          <w:delText>'2dsr'</w:delText>
        </w:r>
        <w:r w:rsidRPr="00E47AB9" w:rsidDel="002B422C">
          <w:rPr>
            <w:rFonts w:eastAsia="Calibri"/>
          </w:rPr>
          <w:delText>.</w:delText>
        </w:r>
      </w:del>
    </w:p>
    <w:p w14:paraId="2CE9039B" w14:textId="2F4098CF" w:rsidR="00880B26" w:rsidRPr="007A4B6E" w:rsidDel="002B422C" w:rsidRDefault="00880B26">
      <w:pPr>
        <w:pStyle w:val="lastfield"/>
        <w:spacing w:after="160"/>
        <w:rPr>
          <w:del w:id="1459" w:author="DENOUAL Franck" w:date="2022-10-27T21:00:00Z"/>
          <w:rFonts w:eastAsia="맑은 고딕"/>
        </w:rPr>
      </w:pPr>
      <w:del w:id="1460" w:author="DENOUAL Franck" w:date="2022-10-27T21:00:00Z">
        <w:r w:rsidRPr="007D30A0" w:rsidDel="002B422C">
          <w:rPr>
            <w:rFonts w:ascii="Courier New" w:eastAsia="MS Mincho" w:hAnsi="Courier New"/>
          </w:rPr>
          <w:delText>track_not_mergeable_flag</w:delText>
        </w:r>
        <w:r w:rsidRPr="007A4B6E" w:rsidDel="002B422C">
          <w:rPr>
            <w:rFonts w:eastAsia="MS Mincho"/>
          </w:rPr>
          <w:delText xml:space="preserve"> equal to 1 indicates </w:delText>
        </w:r>
        <w:r w:rsidRPr="007A4B6E" w:rsidDel="002B422C">
          <w:rPr>
            <w:rFonts w:eastAsia="맑은 고딕"/>
          </w:rPr>
          <w:delText>that</w:delText>
        </w:r>
        <w:r w:rsidRPr="007A4B6E" w:rsidDel="002B422C">
          <w:rPr>
            <w:rFonts w:eastAsia="Calibri"/>
          </w:rPr>
          <w:delText xml:space="preserve"> the video bitstream carried in the current </w:delText>
        </w:r>
        <w:r w:rsidRPr="007A4B6E" w:rsidDel="002B422C">
          <w:rPr>
            <w:rFonts w:eastAsia="MS Mincho"/>
          </w:rPr>
          <w:delText xml:space="preserve">sub-picture </w:delText>
        </w:r>
        <w:r w:rsidRPr="007A4B6E" w:rsidDel="002B422C">
          <w:rPr>
            <w:rFonts w:eastAsia="Calibri"/>
          </w:rPr>
          <w:delText xml:space="preserve">track cannot be merged with the video bitstream carried in any other </w:delText>
        </w:r>
        <w:r w:rsidRPr="007A4B6E" w:rsidDel="002B422C">
          <w:rPr>
            <w:rFonts w:eastAsia="MS Mincho"/>
          </w:rPr>
          <w:delText xml:space="preserve">sub-picture </w:delText>
        </w:r>
        <w:r w:rsidRPr="007A4B6E" w:rsidDel="002B422C">
          <w:rPr>
            <w:rFonts w:eastAsia="Calibri"/>
          </w:rPr>
          <w:delText xml:space="preserve">tracks </w:delText>
        </w:r>
        <w:r w:rsidRPr="007A4B6E" w:rsidDel="002B422C">
          <w:rPr>
            <w:rFonts w:eastAsia="MS Mincho"/>
          </w:rPr>
          <w:delText xml:space="preserve">belonging to the same track group of grouping type </w:delText>
        </w:r>
        <w:r w:rsidRPr="007D30A0" w:rsidDel="002B422C">
          <w:rPr>
            <w:rFonts w:ascii="Courier New" w:hAnsi="Courier New"/>
            <w:lang w:eastAsia="ja-JP"/>
          </w:rPr>
          <w:delText>'2dsr'</w:delText>
        </w:r>
        <w:r w:rsidRPr="007A4B6E" w:rsidDel="002B422C">
          <w:rPr>
            <w:rFonts w:eastAsia="MS Mincho"/>
          </w:rPr>
          <w:delText xml:space="preserve">, </w:delText>
        </w:r>
        <w:r w:rsidRPr="007A4B6E" w:rsidDel="002B422C">
          <w:rPr>
            <w:rFonts w:eastAsia="Calibri"/>
          </w:rPr>
          <w:delText xml:space="preserve">to generate a single video bitstream without decoding mismatch by rewriting only header data of the bitstreams, where a decoding mismatch refers to </w:delText>
        </w:r>
        <w:r w:rsidRPr="007A4B6E" w:rsidDel="002B422C">
          <w:rPr>
            <w:rFonts w:eastAsia="MS Mincho"/>
          </w:rPr>
          <w:delText xml:space="preserve">the value of any pixel when decoding the video bitstream in the current track is not identical to the value of the same pixel when decoding the merged single video bitstream. An example of such bitstream merging is the reconstruction of an HEVC bitstream as specified in clause </w:delText>
        </w:r>
        <w:r w:rsidDel="002B422C">
          <w:rPr>
            <w:rFonts w:eastAsia="MS Mincho"/>
          </w:rPr>
          <w:fldChar w:fldCharType="begin" w:fldLock="1"/>
        </w:r>
        <w:r w:rsidDel="002B422C">
          <w:rPr>
            <w:rFonts w:eastAsia="MS Mincho"/>
          </w:rPr>
          <w:delInstrText xml:space="preserve"> REF _Ref497302960 \n \h </w:delInstrText>
        </w:r>
        <w:r w:rsidDel="002B422C">
          <w:rPr>
            <w:rFonts w:eastAsia="MS Mincho"/>
          </w:rPr>
        </w:r>
        <w:r w:rsidDel="002B422C">
          <w:rPr>
            <w:rFonts w:eastAsia="MS Mincho"/>
          </w:rPr>
          <w:fldChar w:fldCharType="separate"/>
        </w:r>
        <w:r w:rsidDel="002B422C">
          <w:rPr>
            <w:rFonts w:eastAsia="MS Mincho"/>
          </w:rPr>
          <w:delText>10.1.3.4</w:delText>
        </w:r>
        <w:r w:rsidDel="002B422C">
          <w:rPr>
            <w:rFonts w:eastAsia="MS Mincho"/>
          </w:rPr>
          <w:fldChar w:fldCharType="end"/>
        </w:r>
        <w:r w:rsidRPr="007A4B6E" w:rsidDel="002B422C">
          <w:rPr>
            <w:rFonts w:eastAsia="MS Mincho"/>
          </w:rPr>
          <w:delText xml:space="preserve"> when </w:delText>
        </w:r>
        <w:r w:rsidRPr="007A4B6E" w:rsidDel="002B422C">
          <w:rPr>
            <w:rFonts w:eastAsia="맑은 고딕"/>
          </w:rPr>
          <w:delText xml:space="preserve">the untransformed sample entry type of the track with the given track_ID is equal to </w:delText>
        </w:r>
        <w:r w:rsidRPr="007D30A0" w:rsidDel="002B422C">
          <w:rPr>
            <w:rFonts w:ascii="Courier New" w:eastAsia="맑은 고딕" w:hAnsi="Courier New"/>
          </w:rPr>
          <w:delText>'hvc2'</w:delText>
        </w:r>
        <w:r w:rsidRPr="007A4B6E" w:rsidDel="002B422C">
          <w:rPr>
            <w:rFonts w:eastAsia="MS Mincho"/>
          </w:rPr>
          <w:delText xml:space="preserve">. </w:delText>
        </w:r>
        <w:r w:rsidRPr="007D30A0" w:rsidDel="002B422C">
          <w:rPr>
            <w:rFonts w:ascii="Courier New" w:eastAsia="MS Mincho" w:hAnsi="Courier New"/>
          </w:rPr>
          <w:delText>track_not_mergeable_flag</w:delText>
        </w:r>
        <w:r w:rsidRPr="007A4B6E" w:rsidDel="002B422C">
          <w:rPr>
            <w:rFonts w:eastAsia="MS Mincho"/>
          </w:rPr>
          <w:delText xml:space="preserve"> equal to 0 indicates </w:delText>
        </w:r>
        <w:r w:rsidRPr="007A4B6E" w:rsidDel="002B422C">
          <w:rPr>
            <w:rFonts w:eastAsia="맑은 고딕"/>
          </w:rPr>
          <w:delText xml:space="preserve">that the </w:delText>
        </w:r>
        <w:r w:rsidRPr="007A4B6E" w:rsidDel="002B422C">
          <w:rPr>
            <w:rFonts w:eastAsia="Calibri"/>
          </w:rPr>
          <w:delText xml:space="preserve">video bitstream carried in the </w:delText>
        </w:r>
        <w:r w:rsidRPr="007A4B6E" w:rsidDel="002B422C">
          <w:rPr>
            <w:rFonts w:eastAsia="맑은 고딕"/>
          </w:rPr>
          <w:delText xml:space="preserve">current </w:delText>
        </w:r>
        <w:r w:rsidRPr="007A4B6E" w:rsidDel="002B422C">
          <w:rPr>
            <w:rFonts w:eastAsia="MS Mincho"/>
          </w:rPr>
          <w:delText xml:space="preserve">sub-picture </w:delText>
        </w:r>
        <w:r w:rsidRPr="007A4B6E" w:rsidDel="002B422C">
          <w:rPr>
            <w:rFonts w:eastAsia="맑은 고딕"/>
          </w:rPr>
          <w:delText xml:space="preserve">track can be merged with </w:delText>
        </w:r>
        <w:r w:rsidRPr="007A4B6E" w:rsidDel="002B422C">
          <w:rPr>
            <w:rFonts w:eastAsia="Calibri"/>
          </w:rPr>
          <w:delText xml:space="preserve">the video bitstream carried in </w:delText>
        </w:r>
        <w:r w:rsidRPr="007A4B6E" w:rsidDel="002B422C">
          <w:rPr>
            <w:rFonts w:eastAsia="맑은 고딕"/>
          </w:rPr>
          <w:delText xml:space="preserve">at least </w:delText>
        </w:r>
        <w:r w:rsidDel="002B422C">
          <w:rPr>
            <w:rFonts w:eastAsia="맑은 고딕"/>
          </w:rPr>
          <w:delText xml:space="preserve">one </w:delText>
        </w:r>
        <w:r w:rsidRPr="007A4B6E" w:rsidDel="002B422C">
          <w:rPr>
            <w:rFonts w:eastAsia="맑은 고딕"/>
          </w:rPr>
          <w:delText xml:space="preserve">other </w:delText>
        </w:r>
        <w:r w:rsidRPr="007A4B6E" w:rsidDel="002B422C">
          <w:rPr>
            <w:rFonts w:eastAsia="MS Mincho"/>
          </w:rPr>
          <w:delText xml:space="preserve">sub-picture </w:delText>
        </w:r>
        <w:r w:rsidRPr="007A4B6E" w:rsidDel="002B422C">
          <w:rPr>
            <w:rFonts w:eastAsia="맑은 고딕"/>
          </w:rPr>
          <w:delText xml:space="preserve">track </w:delText>
        </w:r>
        <w:r w:rsidRPr="007A4B6E" w:rsidDel="002B422C">
          <w:rPr>
            <w:rFonts w:eastAsia="MS Mincho"/>
          </w:rPr>
          <w:delText xml:space="preserve">belonging to the same track group of grouping type </w:delText>
        </w:r>
        <w:r w:rsidRPr="007D30A0" w:rsidDel="002B422C">
          <w:rPr>
            <w:rFonts w:ascii="Courier New" w:hAnsi="Courier New"/>
            <w:lang w:eastAsia="ja-JP"/>
          </w:rPr>
          <w:delText>'2dsr'</w:delText>
        </w:r>
        <w:r w:rsidRPr="007A4B6E" w:rsidDel="002B422C">
          <w:rPr>
            <w:rFonts w:eastAsia="맑은 고딕"/>
          </w:rPr>
          <w:delText xml:space="preserve"> to generate such a single video bitstream in such a manner as described above.</w:delText>
        </w:r>
      </w:del>
    </w:p>
    <w:p w14:paraId="023C27C8" w14:textId="4D5C656E" w:rsidR="00880B26" w:rsidRPr="0070096C" w:rsidRDefault="00880B26">
      <w:pPr>
        <w:ind w:left="1440"/>
        <w:rPr>
          <w:sz w:val="18"/>
          <w:szCs w:val="18"/>
        </w:rPr>
      </w:pPr>
      <w:del w:id="1461" w:author="DENOUAL Franck" w:date="2022-10-27T21:00:00Z">
        <w:r w:rsidRPr="008C3C37" w:rsidDel="002B422C">
          <w:rPr>
            <w:rFonts w:eastAsia="맑은 고딕"/>
            <w:sz w:val="18"/>
            <w:szCs w:val="18"/>
            <w:lang w:eastAsia="ko-KR"/>
          </w:rPr>
          <w:delText>NOTE</w:delText>
        </w:r>
        <w:r w:rsidRPr="007B6199" w:rsidDel="002B422C">
          <w:rPr>
            <w:rFonts w:eastAsia="맑은 고딕"/>
            <w:sz w:val="18"/>
            <w:szCs w:val="18"/>
            <w:lang w:eastAsia="ko-KR"/>
          </w:rPr>
          <w:delText>:</w:delText>
        </w:r>
        <w:r w:rsidRPr="003B63DA" w:rsidDel="002B422C">
          <w:rPr>
            <w:sz w:val="18"/>
            <w:szCs w:val="18"/>
            <w:lang w:val="en-CA"/>
          </w:rPr>
          <w:delText xml:space="preserve"> </w:delText>
        </w:r>
        <w:r w:rsidRPr="003B63DA" w:rsidDel="002B422C">
          <w:rPr>
            <w:sz w:val="18"/>
            <w:szCs w:val="18"/>
            <w:lang w:val="en-CA"/>
          </w:rPr>
          <w:tab/>
        </w:r>
        <w:r w:rsidDel="002B422C">
          <w:rPr>
            <w:sz w:val="18"/>
            <w:szCs w:val="18"/>
            <w:lang w:val="en-CA"/>
          </w:rPr>
          <w:delText>When</w:delText>
        </w:r>
        <w:r w:rsidDel="002B422C">
          <w:rPr>
            <w:rFonts w:eastAsia="맑은 고딕"/>
            <w:sz w:val="18"/>
            <w:szCs w:val="18"/>
            <w:lang w:eastAsia="ko-KR"/>
          </w:rPr>
          <w:delText xml:space="preserve"> HEVC (i.e., </w:delText>
        </w:r>
        <w:r w:rsidRPr="00326CB7" w:rsidDel="002B422C">
          <w:rPr>
            <w:sz w:val="18"/>
            <w:szCs w:val="18"/>
          </w:rPr>
          <w:delText>Rec. ITU-T H.265 | ISO/IEC 23008-2</w:delText>
        </w:r>
        <w:r w:rsidDel="002B422C">
          <w:rPr>
            <w:rFonts w:eastAsia="맑은 고딕"/>
            <w:sz w:val="18"/>
            <w:szCs w:val="18"/>
            <w:lang w:eastAsia="ko-KR"/>
          </w:rPr>
          <w:delText xml:space="preserve">) is the video codec used for encoding of the bitstreams carried in the sub-picture tracks, </w:delText>
        </w:r>
        <w:r w:rsidRPr="007D30A0" w:rsidDel="002B422C">
          <w:rPr>
            <w:rFonts w:ascii="Courier New" w:hAnsi="Courier New"/>
            <w:sz w:val="18"/>
            <w:szCs w:val="18"/>
          </w:rPr>
          <w:delText>track_not_mergeable_flag</w:delText>
        </w:r>
        <w:r w:rsidRPr="0037613C" w:rsidDel="002B422C">
          <w:rPr>
            <w:sz w:val="18"/>
            <w:szCs w:val="18"/>
          </w:rPr>
          <w:delText xml:space="preserve"> equal to 0 </w:delText>
        </w:r>
        <w:r w:rsidDel="002B422C">
          <w:rPr>
            <w:sz w:val="18"/>
            <w:szCs w:val="18"/>
          </w:rPr>
          <w:delText xml:space="preserve">means that the HEVC bitstream carried in the current sub-picture track contains and only contains one or more MCTSs that can be indicated by a temporal MCTSs SEI message as specified in HEVC </w:delText>
        </w:r>
        <w:r w:rsidRPr="00326CB7" w:rsidDel="002B422C">
          <w:rPr>
            <w:sz w:val="18"/>
            <w:szCs w:val="18"/>
          </w:rPr>
          <w:delText>version 5</w:delText>
        </w:r>
        <w:r w:rsidDel="002B422C">
          <w:rPr>
            <w:sz w:val="18"/>
            <w:szCs w:val="18"/>
          </w:rPr>
          <w:delText xml:space="preserve"> published by the ITU-T in Feburary 2018, or a later version of HEVC</w:delText>
        </w:r>
        <w:r w:rsidRPr="006F1E54" w:rsidDel="002B422C">
          <w:rPr>
            <w:rFonts w:eastAsia="맑은 고딕"/>
            <w:sz w:val="18"/>
            <w:szCs w:val="18"/>
            <w:lang w:eastAsia="ko-KR"/>
          </w:rPr>
          <w:delText>.</w:delText>
        </w:r>
      </w:del>
    </w:p>
    <w:p w14:paraId="58CEC84C" w14:textId="408439FA" w:rsidR="00880B26" w:rsidRPr="007E53A9" w:rsidRDefault="002B422C" w:rsidP="00B520EB">
      <w:pPr>
        <w:pStyle w:val="Heading2"/>
      </w:pPr>
      <w:bookmarkStart w:id="1462" w:name="_Ref522176413"/>
      <w:ins w:id="1463" w:author="DENOUAL Franck" w:date="2022-10-27T21:03:00Z">
        <w:r>
          <w:rPr>
            <w:lang w:val="en-US"/>
          </w:rPr>
          <w:lastRenderedPageBreak/>
          <w:t xml:space="preserve">12.1.10.4 </w:t>
        </w:r>
      </w:ins>
      <w:r w:rsidR="00880B26" w:rsidRPr="00CE1945">
        <w:t xml:space="preserve">Spatial </w:t>
      </w:r>
      <w:r w:rsidR="00880B26">
        <w:t>r</w:t>
      </w:r>
      <w:r w:rsidR="00880B26" w:rsidRPr="00CE1945">
        <w:t>elationship 2D sample group</w:t>
      </w:r>
      <w:bookmarkEnd w:id="1462"/>
    </w:p>
    <w:p w14:paraId="0FE6DEA3" w14:textId="77777777" w:rsidR="00880B26" w:rsidRPr="007E53A9" w:rsidRDefault="00880B26" w:rsidP="00B520EB">
      <w:pPr>
        <w:pStyle w:val="Heading3"/>
      </w:pPr>
      <w:bookmarkStart w:id="1464" w:name="_Toc498610283"/>
      <w:bookmarkStart w:id="1465" w:name="_Ref522187179"/>
      <w:r w:rsidRPr="007E53A9">
        <w:t>Definition</w:t>
      </w:r>
      <w:bookmarkEnd w:id="1464"/>
      <w:bookmarkEnd w:id="1465"/>
    </w:p>
    <w:p w14:paraId="26F7C139"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sidRPr="007D30A0">
        <w:rPr>
          <w:rFonts w:ascii="Courier New" w:hAnsi="Courier New"/>
          <w:sz w:val="20"/>
          <w:szCs w:val="20"/>
          <w:lang w:eastAsia="ja-JP"/>
        </w:rPr>
        <w:t>'2dsr'</w:t>
      </w:r>
      <w:r w:rsidRPr="007E53A9">
        <w:rPr>
          <w:sz w:val="20"/>
          <w:szCs w:val="20"/>
          <w:lang w:eastAsia="ja-JP"/>
        </w:rPr>
        <w:t xml:space="preserve"> </w:t>
      </w:r>
      <w:r w:rsidRPr="007D30A0">
        <w:rPr>
          <w:rFonts w:ascii="Courier New" w:hAnsi="Courier New"/>
          <w:sz w:val="20"/>
          <w:szCs w:val="20"/>
          <w:lang w:eastAsia="ja-JP"/>
        </w:rPr>
        <w:t>grouping_type</w:t>
      </w:r>
      <w:r w:rsidRPr="007E53A9">
        <w:rPr>
          <w:sz w:val="20"/>
          <w:szCs w:val="20"/>
          <w:lang w:eastAsia="ja-JP"/>
        </w:rPr>
        <w:t xml:space="preserve"> for sample grouping declares the positions and sizes of the samples from a sub-picture track in a spatial relationship track group. Version 1 of the </w:t>
      </w:r>
      <w:r w:rsidRPr="007D30A0">
        <w:rPr>
          <w:rFonts w:ascii="Courier New" w:hAnsi="Courier New"/>
          <w:sz w:val="20"/>
          <w:szCs w:val="20"/>
          <w:lang w:eastAsia="ja-JP"/>
        </w:rPr>
        <w:t>SampleToGroupBox</w:t>
      </w:r>
      <w:r w:rsidRPr="007E53A9">
        <w:rPr>
          <w:sz w:val="20"/>
          <w:szCs w:val="20"/>
          <w:lang w:eastAsia="ja-JP"/>
        </w:rPr>
        <w:t xml:space="preserve"> shall be used when </w:t>
      </w:r>
      <w:r w:rsidRPr="007D30A0">
        <w:rPr>
          <w:rFonts w:ascii="Courier New" w:hAnsi="Courier New"/>
          <w:sz w:val="20"/>
          <w:szCs w:val="20"/>
          <w:lang w:eastAsia="ja-JP"/>
        </w:rPr>
        <w:t>grouping_type</w:t>
      </w:r>
      <w:r w:rsidRPr="007E53A9">
        <w:rPr>
          <w:sz w:val="20"/>
          <w:szCs w:val="20"/>
          <w:lang w:eastAsia="ja-JP"/>
        </w:rPr>
        <w:t xml:space="preserve"> is equal to </w:t>
      </w:r>
      <w:r w:rsidRPr="007D30A0">
        <w:rPr>
          <w:rFonts w:ascii="Courier New" w:hAnsi="Courier New"/>
          <w:sz w:val="20"/>
          <w:szCs w:val="20"/>
          <w:lang w:eastAsia="ja-JP"/>
        </w:rPr>
        <w:t>'2dsr'</w:t>
      </w:r>
      <w:r w:rsidRPr="007E53A9">
        <w:rPr>
          <w:sz w:val="20"/>
          <w:szCs w:val="20"/>
          <w:lang w:eastAsia="ja-JP"/>
        </w:rPr>
        <w:t xml:space="preserve">. The value of </w:t>
      </w:r>
      <w:r w:rsidRPr="007D30A0">
        <w:rPr>
          <w:rFonts w:ascii="Courier New" w:hAnsi="Courier New"/>
          <w:sz w:val="20"/>
          <w:szCs w:val="20"/>
          <w:lang w:eastAsia="ja-JP"/>
        </w:rPr>
        <w:t>grouping_type_parameter</w:t>
      </w:r>
      <w:r w:rsidRPr="007E53A9">
        <w:rPr>
          <w:sz w:val="20"/>
          <w:szCs w:val="20"/>
          <w:lang w:eastAsia="ja-JP"/>
        </w:rPr>
        <w:t xml:space="preserve"> shall be equal to </w:t>
      </w:r>
      <w:r w:rsidRPr="007D30A0">
        <w:rPr>
          <w:rFonts w:ascii="Courier New" w:hAnsi="Courier New"/>
          <w:sz w:val="20"/>
          <w:szCs w:val="20"/>
          <w:lang w:eastAsia="ja-JP"/>
        </w:rPr>
        <w:t>track_group_id</w:t>
      </w:r>
      <w:r w:rsidRPr="007E53A9">
        <w:rPr>
          <w:sz w:val="20"/>
          <w:szCs w:val="20"/>
          <w:lang w:eastAsia="ja-JP"/>
        </w:rPr>
        <w:t xml:space="preserve"> of the corresponding spatial relationship track group.</w:t>
      </w:r>
    </w:p>
    <w:p w14:paraId="09BC6F6B" w14:textId="6B023863" w:rsidR="00880B26" w:rsidRPr="007E53A9" w:rsidDel="002B422C" w:rsidRDefault="00880B26">
      <w:pPr>
        <w:spacing w:after="160" w:line="240" w:lineRule="atLeast"/>
        <w:rPr>
          <w:del w:id="1466" w:author="DENOUAL Franck" w:date="2022-10-27T21:02:00Z"/>
          <w:sz w:val="20"/>
          <w:szCs w:val="20"/>
        </w:rPr>
      </w:pPr>
      <w:del w:id="1467" w:author="DENOUAL Franck" w:date="2022-10-27T21:02:00Z">
        <w:r w:rsidRPr="007E53A9" w:rsidDel="002B422C">
          <w:rPr>
            <w:sz w:val="20"/>
            <w:szCs w:val="20"/>
          </w:rPr>
          <w:delText xml:space="preserve">There are restrictions both on the presence of this sample grouping, and on the values of the fields; see </w:delText>
        </w:r>
        <w:r w:rsidDel="002B422C">
          <w:rPr>
            <w:sz w:val="20"/>
            <w:szCs w:val="20"/>
          </w:rPr>
          <w:delText xml:space="preserve">clause </w:delText>
        </w:r>
        <w:r w:rsidDel="002B422C">
          <w:rPr>
            <w:sz w:val="20"/>
            <w:szCs w:val="20"/>
          </w:rPr>
          <w:fldChar w:fldCharType="begin" w:fldLock="1"/>
        </w:r>
        <w:r w:rsidDel="002B422C">
          <w:rPr>
            <w:sz w:val="20"/>
            <w:szCs w:val="20"/>
          </w:rPr>
          <w:delInstrText xml:space="preserve"> REF _Ref517084754 \n \h </w:delInstrText>
        </w:r>
        <w:r w:rsidDel="002B422C">
          <w:rPr>
            <w:sz w:val="20"/>
            <w:szCs w:val="20"/>
          </w:rPr>
        </w:r>
        <w:r w:rsidDel="002B422C">
          <w:rPr>
            <w:sz w:val="20"/>
            <w:szCs w:val="20"/>
          </w:rPr>
          <w:fldChar w:fldCharType="separate"/>
        </w:r>
        <w:r w:rsidDel="002B422C">
          <w:rPr>
            <w:sz w:val="20"/>
            <w:szCs w:val="20"/>
          </w:rPr>
          <w:delText>7.1.11.2.1</w:delText>
        </w:r>
        <w:r w:rsidDel="002B422C">
          <w:rPr>
            <w:sz w:val="20"/>
            <w:szCs w:val="20"/>
          </w:rPr>
          <w:fldChar w:fldCharType="end"/>
        </w:r>
        <w:r w:rsidRPr="007E53A9" w:rsidDel="002B422C">
          <w:rPr>
            <w:sz w:val="20"/>
            <w:szCs w:val="20"/>
          </w:rPr>
          <w:delText>.</w:delText>
        </w:r>
      </w:del>
    </w:p>
    <w:p w14:paraId="1D0B08D5" w14:textId="77777777" w:rsidR="00880B26" w:rsidRPr="007E53A9" w:rsidRDefault="00880B26" w:rsidP="00B520EB">
      <w:pPr>
        <w:pStyle w:val="Heading3"/>
      </w:pPr>
      <w:bookmarkStart w:id="1468" w:name="_Toc498610284"/>
      <w:r w:rsidRPr="007E53A9">
        <w:t>Syntax</w:t>
      </w:r>
      <w:bookmarkEnd w:id="1468"/>
    </w:p>
    <w:p w14:paraId="6F3B3622" w14:textId="7704D2E1" w:rsidR="002B422C" w:rsidRPr="005A59C9" w:rsidRDefault="00880B26" w:rsidP="002B422C">
      <w:pPr>
        <w:pStyle w:val="code"/>
        <w:rPr>
          <w:ins w:id="1469" w:author="DENOUAL Franck" w:date="2022-10-27T21:03:00Z"/>
        </w:rPr>
      </w:pPr>
      <w:r w:rsidRPr="006D2D76">
        <w:t>class SpatialRelationship2DGroupEntry extends VisualSampleGroupEntry('</w:t>
      </w:r>
      <w:r>
        <w:t>2dsr</w:t>
      </w:r>
      <w:r w:rsidRPr="006D2D76">
        <w:t>') {</w:t>
      </w:r>
      <w:r>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ins w:id="1470" w:author="DENOUAL Franck" w:date="2022-10-27T21:03:00Z">
        <w:r w:rsidR="002B422C" w:rsidRPr="002B422C">
          <w:t xml:space="preserve"> </w:t>
        </w:r>
        <w:r w:rsidR="002B422C" w:rsidRPr="005A59C9">
          <w:br/>
        </w:r>
        <w:r w:rsidR="002B422C" w:rsidRPr="005A59C9">
          <w:tab/>
        </w:r>
        <w:r w:rsidR="002B422C" w:rsidRPr="007F4604">
          <w:rPr>
            <w:highlight w:val="yellow"/>
          </w:rPr>
          <w:t>/* Application specific extension here */</w:t>
        </w:r>
        <w:r w:rsidR="002B422C" w:rsidRPr="007F4604">
          <w:rPr>
            <w:highlight w:val="yellow"/>
          </w:rPr>
          <w:br/>
        </w:r>
        <w:r w:rsidR="002B422C" w:rsidRPr="007F4604">
          <w:rPr>
            <w:highlight w:val="yellow"/>
          </w:rPr>
          <w:tab/>
          <w:t>unsigned int(32) app_specific_parameters;</w:t>
        </w:r>
        <w:r w:rsidR="002B422C" w:rsidRPr="005A59C9">
          <w:br/>
        </w:r>
        <w:r w:rsidR="002B422C" w:rsidRPr="005A59C9">
          <w:rPr>
            <w:rFonts w:cs="Courier"/>
            <w:color w:val="000000"/>
            <w:lang w:eastAsia="fr-FR"/>
          </w:rPr>
          <w:t>}</w:t>
        </w:r>
      </w:ins>
    </w:p>
    <w:p w14:paraId="4B5E8641" w14:textId="4C1AE6B6" w:rsidR="00880B26" w:rsidRPr="006D2D76" w:rsidRDefault="00880B26">
      <w:pPr>
        <w:pStyle w:val="code"/>
      </w:pPr>
      <w:del w:id="1471" w:author="DENOUAL Franck" w:date="2022-10-27T21:03:00Z">
        <w:r w:rsidRPr="006D2D76" w:rsidDel="002B422C">
          <w:br/>
        </w:r>
        <w:r w:rsidRPr="006D2D76" w:rsidDel="002B422C">
          <w:rPr>
            <w:rFonts w:cs="Courier"/>
            <w:color w:val="000000"/>
            <w:lang w:eastAsia="fr-FR"/>
          </w:rPr>
          <w:delText>}</w:delText>
        </w:r>
      </w:del>
    </w:p>
    <w:p w14:paraId="04515245" w14:textId="77777777" w:rsidR="00880B26" w:rsidRPr="007E53A9" w:rsidRDefault="00880B26" w:rsidP="00B520EB">
      <w:pPr>
        <w:pStyle w:val="Heading3"/>
      </w:pPr>
      <w:bookmarkStart w:id="1472" w:name="_Toc498610285"/>
      <w:bookmarkStart w:id="1473" w:name="_Ref529902013"/>
      <w:bookmarkStart w:id="1474" w:name="_Ref22913273"/>
      <w:r w:rsidRPr="007E53A9">
        <w:t>Semantics</w:t>
      </w:r>
      <w:bookmarkEnd w:id="1472"/>
      <w:bookmarkEnd w:id="1473"/>
      <w:bookmarkEnd w:id="1474"/>
    </w:p>
    <w:p w14:paraId="3ECDCEB3" w14:textId="77777777" w:rsidR="00880B26" w:rsidRPr="007E53A9" w:rsidRDefault="00880B26">
      <w:pPr>
        <w:pStyle w:val="fields"/>
        <w:tabs>
          <w:tab w:val="left" w:pos="5940"/>
        </w:tabs>
        <w:spacing w:after="160"/>
      </w:pPr>
      <w:r w:rsidRPr="007D30A0">
        <w:rPr>
          <w:rFonts w:ascii="Courier New" w:hAnsi="Courier New"/>
        </w:rPr>
        <w:t>object_x</w:t>
      </w:r>
      <w:r w:rsidRPr="007E53A9">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r w:rsidRPr="007D30A0">
        <w:rPr>
          <w:rFonts w:ascii="Courier New" w:hAnsi="Courier New"/>
        </w:rPr>
        <w:t>total_width</w:t>
      </w:r>
      <w:r w:rsidRPr="007E53A9">
        <w:t xml:space="preserve"> − 1, inclusive, where </w:t>
      </w:r>
      <w:r w:rsidRPr="007D30A0">
        <w:rPr>
          <w:rFonts w:ascii="Courier New" w:hAnsi="Courier New"/>
        </w:rPr>
        <w:t>total_width</w:t>
      </w:r>
      <w:r w:rsidRPr="007E53A9">
        <w:t xml:space="preserve"> is included in the corresponding </w:t>
      </w:r>
      <w:r w:rsidRPr="007D30A0">
        <w:rPr>
          <w:rFonts w:ascii="Courier New" w:hAnsi="Courier New"/>
        </w:rPr>
        <w:t>SpatialRelationship2DDescriptionBox</w:t>
      </w:r>
      <w:r w:rsidRPr="007E53A9">
        <w:t>.</w:t>
      </w:r>
    </w:p>
    <w:p w14:paraId="787F7441" w14:textId="77777777" w:rsidR="00880B26" w:rsidRPr="007E53A9" w:rsidRDefault="00880B26">
      <w:pPr>
        <w:pStyle w:val="fields"/>
        <w:tabs>
          <w:tab w:val="left" w:pos="5940"/>
        </w:tabs>
        <w:spacing w:after="160"/>
      </w:pPr>
      <w:r w:rsidRPr="007D30A0">
        <w:rPr>
          <w:rFonts w:ascii="Courier New" w:hAnsi="Courier New"/>
        </w:rPr>
        <w:t>object_y</w:t>
      </w:r>
      <w:r w:rsidRPr="007E53A9">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r w:rsidRPr="007D30A0">
        <w:rPr>
          <w:rFonts w:ascii="Courier New" w:hAnsi="Courier New"/>
        </w:rPr>
        <w:t>total_height</w:t>
      </w:r>
      <w:r w:rsidRPr="007E53A9">
        <w:t xml:space="preserve"> − 1, inclusive, where </w:t>
      </w:r>
      <w:r w:rsidRPr="007D30A0">
        <w:rPr>
          <w:rFonts w:ascii="Courier New" w:hAnsi="Courier New"/>
        </w:rPr>
        <w:t>total_height</w:t>
      </w:r>
      <w:r w:rsidRPr="007E53A9">
        <w:t xml:space="preserve"> is included in the corresponding </w:t>
      </w:r>
      <w:r w:rsidRPr="007D30A0">
        <w:rPr>
          <w:rFonts w:ascii="Courier New" w:hAnsi="Courier New"/>
        </w:rPr>
        <w:t>SpatialRelationship2DDescriptionBox</w:t>
      </w:r>
      <w:r w:rsidRPr="007E53A9">
        <w:t>.</w:t>
      </w:r>
    </w:p>
    <w:p w14:paraId="4C9BC98A" w14:textId="77777777" w:rsidR="00880B26" w:rsidRPr="007E53A9" w:rsidRDefault="00880B26">
      <w:pPr>
        <w:pStyle w:val="fields"/>
        <w:tabs>
          <w:tab w:val="left" w:pos="5940"/>
        </w:tabs>
        <w:spacing w:after="160"/>
      </w:pPr>
      <w:r w:rsidRPr="007D30A0">
        <w:rPr>
          <w:rFonts w:ascii="Courier New" w:hAnsi="Courier New"/>
        </w:rPr>
        <w:t>object_width</w:t>
      </w:r>
      <w:r w:rsidRPr="007E53A9">
        <w:t xml:space="preserve"> specifies the width of the samples in this group within the coordinate system specified by the corresponding spatial relationship track group. The </w:t>
      </w:r>
      <w:r>
        <w:t>width</w:t>
      </w:r>
      <w:r w:rsidRPr="007E53A9">
        <w:t xml:space="preserve"> value is the value prior to applying the implicit resampling caused by the track width and height, if any, in the range of 1 to </w:t>
      </w:r>
      <w:r w:rsidRPr="007D30A0">
        <w:rPr>
          <w:rFonts w:ascii="Courier New" w:hAnsi="Courier New"/>
        </w:rPr>
        <w:t>total_width</w:t>
      </w:r>
      <w:r w:rsidRPr="007E53A9">
        <w:t>, inclusive.</w:t>
      </w:r>
    </w:p>
    <w:p w14:paraId="0F8F8A94" w14:textId="4194B1AB" w:rsidR="00880B26" w:rsidRDefault="00880B26">
      <w:pPr>
        <w:pStyle w:val="fields"/>
        <w:tabs>
          <w:tab w:val="left" w:pos="5940"/>
        </w:tabs>
        <w:spacing w:after="160"/>
        <w:rPr>
          <w:ins w:id="1475" w:author="DENOUAL Franck" w:date="2022-10-27T21:04:00Z"/>
        </w:rPr>
      </w:pPr>
      <w:r w:rsidRPr="007D30A0">
        <w:rPr>
          <w:rFonts w:ascii="Courier New" w:hAnsi="Courier New"/>
        </w:rPr>
        <w:t>object_height</w:t>
      </w:r>
      <w:r w:rsidRPr="007E53A9">
        <w:t xml:space="preserve"> specifies the height of the samples in this group within the coordinate system specified by the corresponding spatial relationship track group. The </w:t>
      </w:r>
      <w:r>
        <w:t>height</w:t>
      </w:r>
      <w:r w:rsidRPr="007E53A9">
        <w:t xml:space="preserve"> value is the value prior to applying the implicit resampling caused by the track width and height, if any, in the range of 1 to </w:t>
      </w:r>
      <w:r w:rsidRPr="007D30A0">
        <w:rPr>
          <w:rFonts w:ascii="Courier New" w:hAnsi="Courier New"/>
        </w:rPr>
        <w:t>total_height</w:t>
      </w:r>
      <w:r w:rsidRPr="007E53A9">
        <w:t>, inclusive.</w:t>
      </w:r>
    </w:p>
    <w:p w14:paraId="0070D3DA" w14:textId="37A4D79F" w:rsidR="002B422C" w:rsidRPr="001549D8" w:rsidRDefault="002B422C">
      <w:pPr>
        <w:pStyle w:val="fields"/>
        <w:tabs>
          <w:tab w:val="left" w:pos="5940"/>
        </w:tabs>
        <w:spacing w:after="160"/>
        <w:rPr>
          <w:rFonts w:eastAsia="맑은 고딕"/>
          <w:lang w:eastAsia="ko-KR"/>
        </w:rPr>
      </w:pPr>
      <w:ins w:id="1476" w:author="DENOUAL Franck" w:date="2022-10-27T21:04:00Z">
        <w:r w:rsidRPr="007F4604">
          <w:rPr>
            <w:rFonts w:ascii="Courier New" w:hAnsi="Courier New"/>
            <w:highlight w:val="yellow"/>
            <w:lang w:val="en-US"/>
          </w:rPr>
          <w:t>app_specific_parameters</w:t>
        </w:r>
        <w:r w:rsidRPr="007F4604">
          <w:rPr>
            <w:highlight w:val="yellow"/>
            <w:lang w:eastAsia="en-US"/>
          </w:rPr>
          <w:t xml:space="preserve"> is a parameter that provides an extension point to define codec specific parameters. </w:t>
        </w:r>
      </w:ins>
    </w:p>
    <w:p w14:paraId="31579D7A" w14:textId="77777777" w:rsidR="002039FE" w:rsidRDefault="002039FE" w:rsidP="002039FE">
      <w:pPr>
        <w:pStyle w:val="Heading1"/>
      </w:pPr>
      <w:bookmarkStart w:id="1477" w:name="_Toc119686672"/>
      <w:r w:rsidRPr="000A373A">
        <w:t xml:space="preserve">Signaling </w:t>
      </w:r>
      <w:r>
        <w:t>of M</w:t>
      </w:r>
      <w:r w:rsidRPr="000A373A">
        <w:rPr>
          <w:lang w:val="en-CA"/>
        </w:rPr>
        <w:t>ulti-</w:t>
      </w:r>
      <w:r>
        <w:rPr>
          <w:lang w:val="en-CA"/>
        </w:rPr>
        <w:t>L</w:t>
      </w:r>
      <w:r w:rsidRPr="000A373A">
        <w:rPr>
          <w:lang w:val="en-CA"/>
        </w:rPr>
        <w:t xml:space="preserve">ayer </w:t>
      </w:r>
      <w:r>
        <w:rPr>
          <w:lang w:val="en-CA"/>
        </w:rPr>
        <w:t>P</w:t>
      </w:r>
      <w:r w:rsidRPr="000A373A">
        <w:rPr>
          <w:lang w:val="en-CA"/>
        </w:rPr>
        <w:t xml:space="preserve">icture </w:t>
      </w:r>
      <w:r>
        <w:rPr>
          <w:lang w:val="en-CA"/>
        </w:rPr>
        <w:t>C</w:t>
      </w:r>
      <w:r w:rsidRPr="000A373A">
        <w:rPr>
          <w:lang w:val="en-CA"/>
        </w:rPr>
        <w:t xml:space="preserve">ompositing </w:t>
      </w:r>
      <w:r>
        <w:rPr>
          <w:lang w:val="en-CA"/>
        </w:rPr>
        <w:t>I</w:t>
      </w:r>
      <w:r w:rsidRPr="000A373A">
        <w:rPr>
          <w:lang w:val="en-CA"/>
        </w:rPr>
        <w:t xml:space="preserve">nformation in the VVC </w:t>
      </w:r>
      <w:r w:rsidRPr="000A373A">
        <w:rPr>
          <w:lang w:val="en-CA"/>
        </w:rPr>
        <w:lastRenderedPageBreak/>
        <w:t>File Format</w:t>
      </w:r>
      <w:bookmarkEnd w:id="1477"/>
    </w:p>
    <w:p w14:paraId="09412EC2" w14:textId="77777777" w:rsidR="002039FE" w:rsidRPr="00361083" w:rsidRDefault="002039FE" w:rsidP="002039FE">
      <w:pPr>
        <w:pStyle w:val="Heading2"/>
      </w:pPr>
      <w:r w:rsidRPr="00361083">
        <w:t>Introduction</w:t>
      </w:r>
    </w:p>
    <w:p w14:paraId="24AB8F5C" w14:textId="77777777" w:rsidR="002039FE" w:rsidRDefault="002039FE" w:rsidP="002039FE">
      <w:r w:rsidRPr="00B72375">
        <w:rPr>
          <w:highlight w:val="yellow"/>
        </w:rPr>
        <w:t>From the minutes of File-format October 2020: We add to the TuC for ISOBMFF this question and problem area, with this solution as a strawman that is too VVC-specific, with notes etc. on the problems, and welcome further contributions on the subject to develop a generic solution suitable for the ISOBMFF.</w:t>
      </w:r>
    </w:p>
    <w:p w14:paraId="64A78FD1" w14:textId="77777777" w:rsidR="002039FE" w:rsidRDefault="002039FE" w:rsidP="002039FE">
      <w:r>
        <w:t xml:space="preserve">VVC file format is being developed as part of the </w:t>
      </w:r>
      <w:r w:rsidRPr="003F5005">
        <w:t>Amendment to ISO/IEC 14496-15 on Carriage of VVC and EVC in ISOBMFF</w:t>
      </w:r>
      <w:r>
        <w:t xml:space="preserve"> [1].</w:t>
      </w:r>
    </w:p>
    <w:p w14:paraId="0B452523" w14:textId="77777777" w:rsidR="002039FE" w:rsidRDefault="002039FE" w:rsidP="002039FE">
      <w:pPr>
        <w:rPr>
          <w:lang w:val="en-CA"/>
        </w:rPr>
      </w:pPr>
      <w:r>
        <w:t xml:space="preserve">Multi-layer support in the VVC file format is described in clause 11.3.4. </w:t>
      </w:r>
      <w:r>
        <w:rPr>
          <w:lang w:val="en-CA"/>
        </w:rPr>
        <w:t>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layers, and includes parameters for each output layer set (OLS).</w:t>
      </w:r>
    </w:p>
    <w:p w14:paraId="76AE6BE1" w14:textId="77777777" w:rsidR="002039FE" w:rsidRDefault="002039FE" w:rsidP="002039FE">
      <w:pPr>
        <w:rPr>
          <w:lang w:val="en-CA"/>
        </w:rPr>
      </w:pPr>
      <w:r>
        <w:rPr>
          <w:lang w:val="en-CA"/>
        </w:rPr>
        <w:t>In this contribution, we propose a system-layer alternative to the signaling of recommended multi-layer picture compositing information. In particular, two new entity groups for the VVC file format are proposed for this purpose.</w:t>
      </w:r>
    </w:p>
    <w:p w14:paraId="1C6D9179" w14:textId="77777777" w:rsidR="002039FE" w:rsidRDefault="002039FE" w:rsidP="002039FE">
      <w:pPr>
        <w:rPr>
          <w:lang w:val="en-CA"/>
        </w:rPr>
      </w:pPr>
      <w:bookmarkStart w:id="1478" w:name="_Hlk40801948"/>
      <w:r>
        <w:rPr>
          <w:lang w:val="en-CA"/>
        </w:rPr>
        <w:t>The layer composite position info entity group applies to the decoded picture of the different layers of the VVC bitstream (each layer identified by nuh_layer) and includes syntax elements to indicate the following for each layer:</w:t>
      </w:r>
    </w:p>
    <w:p w14:paraId="327296D0" w14:textId="77777777" w:rsidR="002039FE" w:rsidRDefault="002039FE">
      <w:pPr>
        <w:pStyle w:val="ListParagraph"/>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Change w:id="1479" w:author="DENOUAL Franck" w:date="2022-11-18T18:03:00Z">
          <w:pPr>
            <w:pStyle w:val="ListParagraph"/>
            <w:widowControl/>
            <w:numPr>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ind w:hanging="360"/>
          </w:pPr>
        </w:pPrChange>
      </w:pPr>
      <w:r w:rsidRPr="00946472">
        <w:rPr>
          <w:lang w:val="en-CA"/>
        </w:rPr>
        <w:t xml:space="preserve">top left </w:t>
      </w:r>
      <w:r>
        <w:rPr>
          <w:lang w:val="en-CA"/>
        </w:rPr>
        <w:t xml:space="preserve">vertical and horizontal position </w:t>
      </w:r>
      <w:r w:rsidRPr="00946472">
        <w:rPr>
          <w:lang w:val="en-CA"/>
        </w:rPr>
        <w:t>of the decoded layer picture within a composite picture</w:t>
      </w:r>
      <w:r>
        <w:rPr>
          <w:lang w:val="en-CA"/>
        </w:rPr>
        <w:t>, in units</w:t>
      </w:r>
    </w:p>
    <w:p w14:paraId="71108AD1" w14:textId="77777777" w:rsidR="002039FE" w:rsidRDefault="002039FE">
      <w:pPr>
        <w:pStyle w:val="ListParagraph"/>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Change w:id="1480" w:author="DENOUAL Franck" w:date="2022-11-18T18:03:00Z">
          <w:pPr>
            <w:pStyle w:val="ListParagraph"/>
            <w:widowControl/>
            <w:numPr>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ind w:hanging="360"/>
          </w:pPr>
        </w:pPrChange>
      </w:pPr>
      <w:r w:rsidRPr="00946472">
        <w:rPr>
          <w:lang w:val="en-CA"/>
        </w:rPr>
        <w:t>height and width of the decoded layer picture within a composite picture</w:t>
      </w:r>
      <w:r>
        <w:rPr>
          <w:lang w:val="en-CA"/>
        </w:rPr>
        <w:t>, in units</w:t>
      </w:r>
    </w:p>
    <w:p w14:paraId="22AA6B4A" w14:textId="77777777" w:rsidR="002039FE" w:rsidRDefault="002039FE" w:rsidP="002039FE">
      <w:pPr>
        <w:rPr>
          <w:lang w:val="en-CA"/>
        </w:rPr>
      </w:pPr>
      <w:r>
        <w:rPr>
          <w:lang w:val="en-CA"/>
        </w:rPr>
        <w:t xml:space="preserve">The </w:t>
      </w:r>
      <w:bookmarkStart w:id="1481" w:name="_Hlk52967194"/>
      <w:r>
        <w:rPr>
          <w:lang w:val="en-CA"/>
        </w:rPr>
        <w:t xml:space="preserve">recommended composite layers info entity group </w:t>
      </w:r>
      <w:bookmarkEnd w:id="1481"/>
      <w:r>
        <w:rPr>
          <w:lang w:val="en-CA"/>
        </w:rPr>
        <w:t>signals parameters for a recommended composite pictures for each OLS, which apply to multiple layers of the VVC bitstream and contains syntax elements to indicate the following:</w:t>
      </w:r>
    </w:p>
    <w:p w14:paraId="7EE2B6FE" w14:textId="77777777" w:rsidR="002039FE" w:rsidRDefault="002039FE">
      <w:pPr>
        <w:pStyle w:val="ListParagraph"/>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Change w:id="1482" w:author="DENOUAL Franck" w:date="2022-11-18T18:03:00Z">
          <w:pPr>
            <w:pStyle w:val="ListParagraph"/>
            <w:widowControl/>
            <w:numPr>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ind w:hanging="360"/>
          </w:pPr>
        </w:pPrChange>
      </w:pPr>
      <w:r>
        <w:rPr>
          <w:lang w:val="en-CA"/>
        </w:rPr>
        <w:t>flag to indicate if scaling of decoded layer pictures in the composite picture is enabled</w:t>
      </w:r>
    </w:p>
    <w:p w14:paraId="5A93288E" w14:textId="77777777" w:rsidR="002039FE" w:rsidRDefault="002039FE">
      <w:pPr>
        <w:pStyle w:val="ListParagraph"/>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Change w:id="1483" w:author="DENOUAL Franck" w:date="2022-11-18T18:03:00Z">
          <w:pPr>
            <w:pStyle w:val="ListParagraph"/>
            <w:widowControl/>
            <w:numPr>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ind w:hanging="360"/>
          </w:pPr>
        </w:pPrChange>
      </w:pPr>
      <w:r w:rsidRPr="00702C3F">
        <w:rPr>
          <w:lang w:val="en-CA"/>
        </w:rPr>
        <w:t>flag to indicate if decoded layer pictures may overlap in the composite picture</w:t>
      </w:r>
    </w:p>
    <w:p w14:paraId="5A87BA35" w14:textId="77777777" w:rsidR="002039FE" w:rsidRDefault="002039FE">
      <w:pPr>
        <w:pStyle w:val="ListParagraph"/>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Change w:id="1484" w:author="DENOUAL Franck" w:date="2022-11-18T18:03:00Z">
          <w:pPr>
            <w:pStyle w:val="ListParagraph"/>
            <w:widowControl/>
            <w:numPr>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ind w:hanging="360"/>
          </w:pPr>
        </w:pPrChange>
      </w:pPr>
      <w:r>
        <w:rPr>
          <w:lang w:val="en-CA"/>
        </w:rPr>
        <w:t>number of OLSs</w:t>
      </w:r>
    </w:p>
    <w:p w14:paraId="23FF6F4D" w14:textId="77777777" w:rsidR="002039FE" w:rsidRPr="00702C3F" w:rsidRDefault="002039FE">
      <w:pPr>
        <w:pStyle w:val="ListParagraph"/>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Change w:id="1485" w:author="DENOUAL Franck" w:date="2022-11-18T18:03:00Z">
          <w:pPr>
            <w:pStyle w:val="ListParagraph"/>
            <w:widowControl/>
            <w:numPr>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ind w:hanging="360"/>
          </w:pPr>
        </w:pPrChange>
      </w:pPr>
      <w:r w:rsidRPr="00702C3F">
        <w:rPr>
          <w:lang w:val="en-CA"/>
        </w:rPr>
        <w:t>For each OLS</w:t>
      </w:r>
    </w:p>
    <w:p w14:paraId="195DB3F8" w14:textId="77777777" w:rsidR="002039FE" w:rsidRPr="005B60C5" w:rsidRDefault="002039FE">
      <w:pPr>
        <w:pStyle w:val="ListParagraph"/>
        <w:widowControl/>
        <w:numPr>
          <w:ilvl w:val="1"/>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Change w:id="1486" w:author="DENOUAL Franck" w:date="2022-11-18T18:03:00Z">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ind w:left="1440" w:hanging="360"/>
          </w:pPr>
        </w:pPrChange>
      </w:pPr>
      <w:r w:rsidRPr="00361373">
        <w:rPr>
          <w:lang w:val="en-CA"/>
        </w:rPr>
        <w:t xml:space="preserve">size of the units in luma samples </w:t>
      </w:r>
      <w:r>
        <w:rPr>
          <w:lang w:val="en-CA"/>
        </w:rPr>
        <w:t xml:space="preserve">of the </w:t>
      </w:r>
      <w:r w:rsidRPr="00361373">
        <w:rPr>
          <w:lang w:val="en-CA"/>
        </w:rPr>
        <w:t>position</w:t>
      </w:r>
      <w:r>
        <w:rPr>
          <w:lang w:val="en-CA"/>
        </w:rPr>
        <w:t xml:space="preserve"> and size syntax elements in the </w:t>
      </w:r>
      <w:r w:rsidRPr="005B60C5">
        <w:rPr>
          <w:lang w:val="en-CA"/>
        </w:rPr>
        <w:t>layer composite position info</w:t>
      </w:r>
      <w:r>
        <w:rPr>
          <w:lang w:val="en-CA"/>
        </w:rPr>
        <w:t xml:space="preserve"> entity group</w:t>
      </w:r>
    </w:p>
    <w:p w14:paraId="3ACDE026" w14:textId="77777777" w:rsidR="002039FE" w:rsidRDefault="002039FE">
      <w:pPr>
        <w:pStyle w:val="ListParagraph"/>
        <w:widowControl/>
        <w:numPr>
          <w:ilvl w:val="1"/>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Change w:id="1487" w:author="DENOUAL Franck" w:date="2022-11-18T18:03:00Z">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ind w:left="1440" w:hanging="360"/>
          </w:pPr>
        </w:pPrChange>
      </w:pPr>
      <w:r w:rsidRPr="00361373">
        <w:rPr>
          <w:lang w:val="en-CA"/>
        </w:rPr>
        <w:t>size of the composite picture</w:t>
      </w:r>
    </w:p>
    <w:p w14:paraId="071CEE58" w14:textId="77777777" w:rsidR="002039FE" w:rsidRDefault="002039FE">
      <w:pPr>
        <w:pStyle w:val="ListParagraph"/>
        <w:widowControl/>
        <w:numPr>
          <w:ilvl w:val="1"/>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Change w:id="1488" w:author="DENOUAL Franck" w:date="2022-11-18T18:03:00Z">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ind w:left="1440" w:hanging="360"/>
          </w:pPr>
        </w:pPrChange>
      </w:pPr>
      <w:r>
        <w:rPr>
          <w:lang w:val="en-CA"/>
        </w:rPr>
        <w:t>offset to be applied to all decoded layer pictures</w:t>
      </w:r>
      <w:r w:rsidRPr="00361373">
        <w:rPr>
          <w:lang w:val="en-CA"/>
        </w:rPr>
        <w:t xml:space="preserve"> </w:t>
      </w:r>
      <w:r>
        <w:rPr>
          <w:lang w:val="en-CA"/>
        </w:rPr>
        <w:t>in the composite picture</w:t>
      </w:r>
    </w:p>
    <w:p w14:paraId="7BF065F4" w14:textId="77777777" w:rsidR="002039FE" w:rsidRDefault="002039FE" w:rsidP="002039FE">
      <w:pPr>
        <w:rPr>
          <w:lang w:val="en-CA"/>
        </w:rPr>
      </w:pPr>
      <w:r w:rsidRPr="000C2CEF">
        <w:rPr>
          <w:lang w:val="en-CA"/>
        </w:rPr>
        <w:t xml:space="preserve">The size of </w:t>
      </w:r>
      <w:r>
        <w:rPr>
          <w:lang w:val="en-CA"/>
        </w:rPr>
        <w:t>each layer’s</w:t>
      </w:r>
      <w:r w:rsidRPr="000C2CEF">
        <w:rPr>
          <w:lang w:val="en-CA"/>
        </w:rPr>
        <w:t xml:space="preserve"> decoded picture is not required to equal </w:t>
      </w:r>
      <w:r>
        <w:rPr>
          <w:lang w:val="en-CA"/>
        </w:rPr>
        <w:t>its</w:t>
      </w:r>
      <w:r w:rsidRPr="000C2CEF">
        <w:rPr>
          <w:lang w:val="en-CA"/>
        </w:rPr>
        <w:t xml:space="preserve"> recommended display size in the composite picture</w:t>
      </w:r>
      <w:r>
        <w:rPr>
          <w:lang w:val="en-CA"/>
        </w:rPr>
        <w:t>, unless the flag indicates that scaling is not enabled. I</w:t>
      </w:r>
      <w:r w:rsidRPr="000C2CEF">
        <w:rPr>
          <w:lang w:val="en-CA"/>
        </w:rPr>
        <w:t>f not equal</w:t>
      </w:r>
      <w:r>
        <w:rPr>
          <w:lang w:val="en-CA"/>
        </w:rPr>
        <w:t>,</w:t>
      </w:r>
      <w:r w:rsidRPr="000C2CEF">
        <w:rPr>
          <w:lang w:val="en-CA"/>
        </w:rPr>
        <w:t xml:space="preserve"> scaling </w:t>
      </w:r>
      <w:r>
        <w:rPr>
          <w:lang w:val="en-CA"/>
        </w:rPr>
        <w:t>is</w:t>
      </w:r>
      <w:r w:rsidRPr="000C2CEF">
        <w:rPr>
          <w:lang w:val="en-CA"/>
        </w:rPr>
        <w:t xml:space="preserve"> applied to the layer</w:t>
      </w:r>
      <w:r>
        <w:rPr>
          <w:lang w:val="en-CA"/>
        </w:rPr>
        <w:t>’s</w:t>
      </w:r>
      <w:r w:rsidRPr="000C2CEF">
        <w:rPr>
          <w:lang w:val="en-CA"/>
        </w:rPr>
        <w:t xml:space="preserve"> decoded picture</w:t>
      </w:r>
      <w:r>
        <w:rPr>
          <w:lang w:val="en-CA"/>
        </w:rPr>
        <w:t xml:space="preserve"> when forming the composite picture</w:t>
      </w:r>
      <w:r w:rsidRPr="000C2CEF">
        <w:rPr>
          <w:lang w:val="en-CA"/>
        </w:rPr>
        <w:t xml:space="preserve">. </w:t>
      </w:r>
      <w:r>
        <w:rPr>
          <w:lang w:val="en-CA"/>
        </w:rPr>
        <w:t>The scaling method to be used is not specified.</w:t>
      </w:r>
    </w:p>
    <w:p w14:paraId="5084467D" w14:textId="77777777" w:rsidR="002039FE" w:rsidRDefault="002039FE" w:rsidP="002039FE">
      <w:pPr>
        <w:rPr>
          <w:lang w:val="en-CA"/>
        </w:rPr>
      </w:pPr>
      <w:r>
        <w:rPr>
          <w:lang w:val="en-CA"/>
        </w:rPr>
        <w:t>The decoded pictures may overlap one another in the composite picture, with the layer with the higher value of nuh_layer_id taking precedence, unless the flag indicates that overlap is not enabled. There is no requirement that the entire composite picture be covered by decoded layer pictures, Uncovered areas in the composite picture are undefined and left to the application to define.</w:t>
      </w:r>
    </w:p>
    <w:p w14:paraId="7D910532" w14:textId="77777777" w:rsidR="002039FE" w:rsidRDefault="002039FE" w:rsidP="002039FE">
      <w:pPr>
        <w:rPr>
          <w:lang w:val="en-CA"/>
        </w:rPr>
      </w:pPr>
      <w:r>
        <w:rPr>
          <w:lang w:val="en-CA"/>
        </w:rPr>
        <w:lastRenderedPageBreak/>
        <w:t xml:space="preserve">The offset parameters are intended to be used when some layers are not included in the OLS, without needing to change the per layer parameters in each layer composite position info entity group. </w:t>
      </w:r>
    </w:p>
    <w:p w14:paraId="3F813C8F" w14:textId="77777777" w:rsidR="002039FE" w:rsidRDefault="002039FE" w:rsidP="002039FE">
      <w:pPr>
        <w:pStyle w:val="Heading2"/>
        <w:rPr>
          <w:lang w:val="en-CA"/>
        </w:rPr>
      </w:pPr>
      <w:r>
        <w:rPr>
          <w:lang w:val="en-CA"/>
        </w:rPr>
        <w:t>Proposed New Signaling for Amendment in [1]</w:t>
      </w:r>
    </w:p>
    <w:p w14:paraId="5BFD1B48" w14:textId="77777777" w:rsidR="002039FE" w:rsidRDefault="002039FE" w:rsidP="002039FE">
      <w:pPr>
        <w:pStyle w:val="Heading3"/>
        <w:rPr>
          <w:lang w:val="en-CA"/>
        </w:rPr>
      </w:pPr>
      <w:bookmarkStart w:id="1489" w:name="_Hlk53050590"/>
      <w:r>
        <w:rPr>
          <w:lang w:val="en-CA"/>
        </w:rPr>
        <w:t>Layer Composite Position Info Entity Group</w:t>
      </w:r>
    </w:p>
    <w:p w14:paraId="180C7120" w14:textId="77777777" w:rsidR="002039FE" w:rsidRDefault="002039FE" w:rsidP="002039FE">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305C958B" w14:textId="77777777" w:rsidR="002039FE" w:rsidRDefault="002039FE" w:rsidP="002039FE">
      <w:pPr>
        <w:rPr>
          <w:b/>
          <w:bCs/>
          <w:lang w:val="en-CA"/>
        </w:rPr>
      </w:pPr>
      <w:r w:rsidRPr="001C279F">
        <w:rPr>
          <w:b/>
          <w:bCs/>
          <w:lang w:val="en-CA"/>
        </w:rPr>
        <w:t>Syntax</w:t>
      </w:r>
    </w:p>
    <w:p w14:paraId="6AE1C2D2" w14:textId="0A2AAB57" w:rsidR="002039FE" w:rsidRPr="00B72375" w:rsidRDefault="002039FE" w:rsidP="002039FE">
      <w:pPr>
        <w:pStyle w:val="code"/>
        <w:tabs>
          <w:tab w:val="clear" w:pos="360"/>
        </w:tabs>
        <w:rPr>
          <w:rFonts w:cs="Courier New"/>
        </w:rPr>
      </w:pPr>
      <w:r w:rsidRPr="00B72375">
        <w:rPr>
          <w:rFonts w:cs="Courier New"/>
        </w:rPr>
        <w:t xml:space="preserve">aligned(8) class LayerCompositePositionGroupBox extends </w:t>
      </w:r>
      <w:r>
        <w:rPr>
          <w:rFonts w:cs="Courier New"/>
        </w:rPr>
        <w:br/>
      </w:r>
      <w:r>
        <w:rPr>
          <w:rFonts w:cs="Courier New"/>
        </w:rPr>
        <w:tab/>
      </w:r>
      <w:r w:rsidRPr="00B72375">
        <w:rPr>
          <w:rFonts w:cs="Courier New"/>
        </w:rPr>
        <w:t>EntityToGroupBox('lcpg',0,0)</w:t>
      </w:r>
      <w:r w:rsidRPr="00B72375">
        <w:rPr>
          <w:rFonts w:cs="Courier New"/>
        </w:rPr>
        <w:br/>
        <w:t>{</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unsigned int(16) output_layer_set_idx;</w:t>
      </w:r>
      <w:r w:rsidRPr="00B72375">
        <w:rPr>
          <w:rFonts w:cs="Courier New"/>
        </w:rPr>
        <w:br/>
      </w:r>
      <w:r w:rsidRPr="00B72375">
        <w:rPr>
          <w:rFonts w:cs="Courier New"/>
        </w:rPr>
        <w:tab/>
      </w:r>
      <w:r w:rsidRPr="00B72375">
        <w:rPr>
          <w:rFonts w:cs="Courier New"/>
        </w:rPr>
        <w:tab/>
        <w:t>unsigned int(8) layer_count;</w:t>
      </w:r>
      <w:r w:rsidRPr="00B72375">
        <w:rPr>
          <w:rFonts w:cs="Courier New"/>
        </w:rPr>
        <w:br/>
      </w:r>
      <w:r w:rsidRPr="00B72375">
        <w:rPr>
          <w:rFonts w:cs="Courier New"/>
        </w:rPr>
        <w:tab/>
      </w:r>
      <w:r w:rsidRPr="00B72375">
        <w:rPr>
          <w:rFonts w:cs="Courier New"/>
        </w:rPr>
        <w:tab/>
        <w:t>for (j=0; j&lt;layer_count; j++) {</w:t>
      </w:r>
      <w:r w:rsidRPr="00B72375">
        <w:rPr>
          <w:rFonts w:cs="Courier New"/>
        </w:rPr>
        <w:br/>
      </w:r>
      <w:r w:rsidRPr="00B72375">
        <w:rPr>
          <w:rFonts w:cs="Courier New"/>
        </w:rPr>
        <w:tab/>
      </w:r>
      <w:r w:rsidRPr="00B72375">
        <w:rPr>
          <w:rFonts w:cs="Courier New"/>
        </w:rPr>
        <w:tab/>
      </w:r>
      <w:r w:rsidRPr="00B72375">
        <w:rPr>
          <w:rFonts w:cs="Courier New"/>
        </w:rPr>
        <w:tab/>
        <w:t>unsigned int(8) layer_id;</w:t>
      </w:r>
      <w:r w:rsidRPr="00B72375">
        <w:rPr>
          <w:rFonts w:cs="Courier New"/>
        </w:rPr>
        <w:br/>
      </w:r>
      <w:r w:rsidRPr="00B72375">
        <w:rPr>
          <w:rFonts w:cs="Courier New"/>
        </w:rPr>
        <w:tab/>
      </w:r>
      <w:r w:rsidRPr="00B72375">
        <w:rPr>
          <w:rFonts w:cs="Courier New"/>
        </w:rPr>
        <w:tab/>
      </w:r>
      <w:r w:rsidRPr="00B72375">
        <w:rPr>
          <w:rFonts w:cs="Courier New"/>
        </w:rPr>
        <w:tab/>
        <w:t>unsigned int(12) lcpi_param_num_bits_minus1;</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 pos_in_units_ver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lcpi_top_left_pos_in_units_hor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lcpi_width_in_units</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lcpi_height_in_units</w:t>
      </w:r>
      <w:r w:rsidRPr="00B72375">
        <w:rPr>
          <w:rFonts w:cs="Courier New"/>
        </w:rPr>
        <w:t>;</w:t>
      </w:r>
      <w:r w:rsidRPr="00B72375">
        <w:rPr>
          <w:rFonts w:cs="Courier New"/>
        </w:rPr>
        <w:tab/>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w:t>
      </w:r>
      <w:r w:rsidRPr="00B72375">
        <w:rPr>
          <w:rFonts w:cs="Courier New"/>
        </w:rPr>
        <w:br/>
      </w:r>
      <w:r w:rsidRPr="00B72375">
        <w:rPr>
          <w:rFonts w:cs="Courier New"/>
        </w:rPr>
        <w:tab/>
        <w:t>}</w:t>
      </w:r>
      <w:r w:rsidRPr="00B72375">
        <w:rPr>
          <w:rFonts w:cs="Courier New"/>
        </w:rPr>
        <w:br/>
        <w:t>}</w:t>
      </w:r>
    </w:p>
    <w:p w14:paraId="71FBDD82" w14:textId="77777777" w:rsidR="002039FE" w:rsidRDefault="002039FE" w:rsidP="002039FE">
      <w:pPr>
        <w:rPr>
          <w:b/>
          <w:bCs/>
          <w:lang w:val="en-CA"/>
        </w:rPr>
      </w:pPr>
      <w:r w:rsidRPr="001C279F">
        <w:rPr>
          <w:b/>
          <w:bCs/>
          <w:lang w:val="en-CA"/>
        </w:rPr>
        <w:t>Semantics</w:t>
      </w:r>
    </w:p>
    <w:p w14:paraId="666DC1BB" w14:textId="77777777" w:rsidR="002039FE" w:rsidRPr="00A853E2" w:rsidRDefault="002039FE" w:rsidP="002039FE">
      <w:pPr>
        <w:pStyle w:val="fields"/>
        <w:rPr>
          <w:rFonts w:eastAsia="SimSun"/>
          <w:bCs/>
          <w:noProof/>
          <w:lang w:val="en-CA"/>
        </w:rPr>
      </w:pPr>
      <w:r w:rsidRPr="00D802E5">
        <w:rPr>
          <w:rFonts w:ascii="Courier New" w:hAnsi="Courier New" w:cs="Courier New"/>
          <w:bCs/>
          <w:lang w:val="en-CA"/>
        </w:rPr>
        <w:t>num_olss</w:t>
      </w:r>
      <w:r>
        <w:rPr>
          <w:bCs/>
          <w:lang w:val="en-CA"/>
        </w:rPr>
        <w:t xml:space="preserve"> indicates the number of OLSs for which syntax elements are present in the entity group.</w:t>
      </w:r>
    </w:p>
    <w:p w14:paraId="1BAE065E" w14:textId="77777777" w:rsidR="002039FE" w:rsidRPr="007D30A0" w:rsidRDefault="002039FE" w:rsidP="002039FE">
      <w:pPr>
        <w:pStyle w:val="fields"/>
        <w:rPr>
          <w:rFonts w:ascii="Courier New" w:hAnsi="Courier New"/>
          <w:noProof/>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7E36F90B" w14:textId="77777777" w:rsidR="002039FE" w:rsidRPr="00A04521" w:rsidRDefault="002039FE" w:rsidP="002039FE">
      <w:pPr>
        <w:pStyle w:val="fields"/>
        <w:rPr>
          <w:rFonts w:eastAsia="MS Mincho"/>
        </w:rPr>
      </w:pPr>
      <w:r w:rsidRPr="007D30A0">
        <w:rPr>
          <w:rFonts w:ascii="Courier New" w:eastAsia="MS Mincho" w:hAnsi="Courier New" w:cs="Courier New"/>
          <w:szCs w:val="21"/>
        </w:rPr>
        <w:t>layer_count</w:t>
      </w:r>
      <w:r w:rsidRPr="004A1D64">
        <w:rPr>
          <w:rFonts w:eastAsia="MS Mincho"/>
          <w:sz w:val="21"/>
        </w:rPr>
        <w:t xml:space="preserve">: </w:t>
      </w:r>
      <w:r w:rsidRPr="00A04521">
        <w:rPr>
          <w:rFonts w:eastAsia="MS Mincho"/>
        </w:rPr>
        <w:t xml:space="preserve">This field indicates the number of </w:t>
      </w:r>
      <w:r>
        <w:rPr>
          <w:rFonts w:eastAsia="MS Mincho"/>
        </w:rPr>
        <w:t xml:space="preserve">necessary </w:t>
      </w:r>
      <w:r w:rsidRPr="00A04521">
        <w:rPr>
          <w:rFonts w:eastAsia="MS Mincho"/>
        </w:rPr>
        <w:t>layers</w:t>
      </w:r>
      <w:r>
        <w:rPr>
          <w:rFonts w:eastAsia="MS Mincho"/>
        </w:rPr>
        <w:t xml:space="preserve">, as defined </w:t>
      </w:r>
      <w:r>
        <w:rPr>
          <w:rFonts w:cs="Arial"/>
          <w:szCs w:val="18"/>
          <w:lang w:val="en-US"/>
        </w:rPr>
        <w:t>ISO/IEC 23090-3</w:t>
      </w:r>
      <w:r>
        <w:rPr>
          <w:rFonts w:eastAsia="MS Mincho"/>
        </w:rPr>
        <w:t>,</w:t>
      </w:r>
      <w:r w:rsidRPr="00A04521">
        <w:rPr>
          <w:rFonts w:eastAsia="MS Mincho"/>
        </w:rPr>
        <w:t xml:space="preserve"> </w:t>
      </w:r>
      <w:r>
        <w:rPr>
          <w:rFonts w:eastAsia="MS Mincho"/>
        </w:rPr>
        <w:t>for this output layer set</w:t>
      </w:r>
      <w:r w:rsidRPr="00A04521">
        <w:rPr>
          <w:rFonts w:eastAsia="MS Mincho"/>
        </w:rPr>
        <w:t>.</w:t>
      </w:r>
    </w:p>
    <w:p w14:paraId="1DFD2458" w14:textId="77777777" w:rsidR="002039FE" w:rsidRDefault="002039FE" w:rsidP="002039FE">
      <w:pPr>
        <w:pStyle w:val="fields"/>
        <w:rPr>
          <w:rFonts w:eastAsia="MS Mincho"/>
        </w:rPr>
      </w:pPr>
      <w:r w:rsidRPr="007D30A0">
        <w:rPr>
          <w:rFonts w:ascii="Courier New" w:eastAsia="MS Mincho" w:hAnsi="Courier New"/>
          <w:noProof/>
        </w:rPr>
        <w:t>layer_id</w:t>
      </w:r>
      <w:r w:rsidRPr="004A1D64">
        <w:rPr>
          <w:rFonts w:eastAsia="MS Mincho"/>
          <w:sz w:val="21"/>
        </w:rPr>
        <w:t xml:space="preserve">: </w:t>
      </w:r>
      <w:r w:rsidRPr="00A04521">
        <w:rPr>
          <w:rFonts w:eastAsia="MS Mincho"/>
        </w:rPr>
        <w:t xml:space="preserve">provides the </w:t>
      </w:r>
      <w:r>
        <w:rPr>
          <w:rFonts w:eastAsia="MS Mincho"/>
        </w:rPr>
        <w:t>nuh_layer_id</w:t>
      </w:r>
      <w:r w:rsidRPr="00A04521">
        <w:rPr>
          <w:rFonts w:eastAsia="MS Mincho"/>
        </w:rPr>
        <w:t xml:space="preserve"> </w:t>
      </w:r>
      <w:r>
        <w:rPr>
          <w:rFonts w:eastAsia="MS Mincho"/>
        </w:rPr>
        <w:t xml:space="preserve">values </w:t>
      </w:r>
      <w:r w:rsidRPr="00A04521">
        <w:rPr>
          <w:rFonts w:eastAsia="MS Mincho"/>
        </w:rPr>
        <w:t xml:space="preserve">for the layers of the </w:t>
      </w:r>
      <w:r>
        <w:rPr>
          <w:rFonts w:eastAsia="MS Mincho"/>
        </w:rPr>
        <w:t>output layer set</w:t>
      </w:r>
      <w:r w:rsidRPr="00A04521">
        <w:rPr>
          <w:rFonts w:eastAsia="MS Mincho"/>
        </w:rPr>
        <w:t>.</w:t>
      </w:r>
    </w:p>
    <w:p w14:paraId="1367F580" w14:textId="77777777" w:rsidR="002039FE" w:rsidRDefault="002039FE" w:rsidP="002039FE">
      <w:pPr>
        <w:pStyle w:val="fields"/>
        <w:rPr>
          <w:lang w:val="en-CA"/>
        </w:rPr>
      </w:pPr>
      <w:r w:rsidRPr="00DE0836">
        <w:rPr>
          <w:rFonts w:ascii="Courier New" w:hAnsi="Courier New" w:cs="Courier New"/>
          <w:lang w:val="en-CA"/>
        </w:rPr>
        <w:t>lcpi_param_num_bits_minus1 + 1</w:t>
      </w:r>
      <w:r>
        <w:rPr>
          <w:lang w:val="en-CA"/>
        </w:rPr>
        <w:t xml:space="preserve"> specifies the number of bits used to repres</w:t>
      </w:r>
      <w:r w:rsidRPr="00E60A06">
        <w:rPr>
          <w:lang w:val="en-CA"/>
        </w:rPr>
        <w:t xml:space="preserve">ent the </w:t>
      </w:r>
      <w:r w:rsidRPr="00DE0836">
        <w:rPr>
          <w:rFonts w:ascii="Courier New" w:hAnsi="Courier New" w:cs="Courier New"/>
          <w:lang w:val="en-CA"/>
        </w:rPr>
        <w:t>lcpi_top_left_pos_ver</w:t>
      </w:r>
      <w:r>
        <w:rPr>
          <w:lang w:val="en-CA"/>
        </w:rPr>
        <w:t xml:space="preserve">, </w:t>
      </w:r>
      <w:r w:rsidRPr="00DE0836">
        <w:rPr>
          <w:rFonts w:ascii="Courier New" w:hAnsi="Courier New" w:cs="Courier New"/>
          <w:lang w:val="en-CA"/>
        </w:rPr>
        <w:t>lcpi_top_left_pos_</w:t>
      </w:r>
      <w:r>
        <w:rPr>
          <w:rFonts w:ascii="Courier New" w:hAnsi="Courier New" w:cs="Courier New"/>
          <w:lang w:val="en-CA"/>
        </w:rPr>
        <w:t>hor</w:t>
      </w:r>
      <w:r w:rsidRPr="00E60A06">
        <w:rPr>
          <w:rFonts w:eastAsia="SimSun"/>
          <w:noProof/>
          <w:lang w:val="en-CA"/>
        </w:rPr>
        <w:t xml:space="preserve">, </w:t>
      </w:r>
      <w:r w:rsidRPr="00DE0836">
        <w:rPr>
          <w:rFonts w:ascii="Courier New" w:hAnsi="Courier New" w:cs="Courier New"/>
          <w:lang w:val="en-CA"/>
        </w:rPr>
        <w:t>lcpi_width</w:t>
      </w:r>
      <w:r>
        <w:rPr>
          <w:rFonts w:eastAsia="SimSun"/>
          <w:noProof/>
          <w:lang w:val="en-CA"/>
        </w:rPr>
        <w:t>,</w:t>
      </w:r>
      <w:r w:rsidRPr="00E60A06">
        <w:rPr>
          <w:lang w:val="en-CA"/>
        </w:rPr>
        <w:t xml:space="preserve"> and </w:t>
      </w:r>
      <w:r w:rsidRPr="00DE0836">
        <w:rPr>
          <w:rFonts w:ascii="Courier New" w:hAnsi="Courier New" w:cs="Courier New"/>
          <w:lang w:val="en-CA"/>
        </w:rPr>
        <w:t>lcpi_height</w:t>
      </w:r>
      <w:r w:rsidRPr="00E60A06">
        <w:rPr>
          <w:rFonts w:eastAsia="SimSun"/>
          <w:noProof/>
          <w:lang w:val="en-CA"/>
        </w:rPr>
        <w:t xml:space="preserve"> </w:t>
      </w:r>
      <w:r w:rsidRPr="00E60A06">
        <w:rPr>
          <w:lang w:val="en-CA"/>
        </w:rPr>
        <w:t xml:space="preserve"> syntax elements.</w:t>
      </w:r>
    </w:p>
    <w:p w14:paraId="1641E574" w14:textId="77777777" w:rsidR="002039FE" w:rsidRDefault="002039FE" w:rsidP="002039FE">
      <w:pPr>
        <w:pStyle w:val="fields"/>
        <w:rPr>
          <w:rFonts w:eastAsia="SimSun"/>
          <w:bCs/>
          <w:noProof/>
          <w:lang w:val="en-CA"/>
        </w:rPr>
      </w:pPr>
      <w:r w:rsidRPr="00861E29">
        <w:rPr>
          <w:rFonts w:ascii="Courier New" w:hAnsi="Courier New" w:cs="Courier New"/>
          <w:bCs/>
          <w:lang w:val="en-CA"/>
        </w:rPr>
        <w:t>lcpi_top_left_pos_ver</w:t>
      </w:r>
      <w:r>
        <w:rPr>
          <w:b/>
          <w:lang w:val="en-CA"/>
        </w:rPr>
        <w:t xml:space="preserve"> </w:t>
      </w:r>
      <w:r w:rsidRPr="00FA698A">
        <w:rPr>
          <w:bCs/>
          <w:lang w:val="en-CA"/>
        </w:rPr>
        <w:t>and</w:t>
      </w:r>
      <w:r>
        <w:rPr>
          <w:b/>
          <w:lang w:val="en-CA"/>
        </w:rPr>
        <w:t xml:space="preserve"> </w:t>
      </w:r>
      <w:r w:rsidRPr="00861E29">
        <w:rPr>
          <w:rFonts w:ascii="Courier New" w:hAnsi="Courier New" w:cs="Courier New"/>
          <w:bCs/>
          <w:lang w:val="en-CA"/>
        </w:rPr>
        <w:t>lcpi_top_left_pos_</w:t>
      </w:r>
      <w:r>
        <w:rPr>
          <w:rFonts w:ascii="Courier New" w:hAnsi="Courier New" w:cs="Courier New"/>
          <w:bCs/>
          <w:lang w:val="en-CA"/>
        </w:rPr>
        <w:t>hor</w:t>
      </w:r>
      <w:r>
        <w:rPr>
          <w:b/>
          <w:lang w:val="en-CA"/>
        </w:rPr>
        <w:t xml:space="preserve"> </w:t>
      </w:r>
      <w:r>
        <w:rPr>
          <w:bCs/>
          <w:lang w:val="en-CA"/>
        </w:rPr>
        <w:t xml:space="preserve">indicate the recommended composite display vertical and horizontal positions,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790C3E39" w14:textId="77777777" w:rsidR="002039FE" w:rsidRDefault="002039FE" w:rsidP="002039FE">
      <w:pPr>
        <w:pStyle w:val="fields"/>
        <w:rPr>
          <w:rFonts w:eastAsia="MS Mincho"/>
        </w:rPr>
      </w:pPr>
      <w:r w:rsidRPr="00861E29">
        <w:rPr>
          <w:rFonts w:ascii="Courier New" w:hAnsi="Courier New" w:cs="Courier New"/>
          <w:bCs/>
          <w:lang w:val="en-CA"/>
        </w:rPr>
        <w:t>lcpi_width</w:t>
      </w:r>
      <w:r>
        <w:rPr>
          <w:b/>
          <w:lang w:val="en-CA"/>
        </w:rPr>
        <w:t xml:space="preserve"> </w:t>
      </w:r>
      <w:r w:rsidRPr="00FA698A">
        <w:rPr>
          <w:bCs/>
          <w:lang w:val="en-CA"/>
        </w:rPr>
        <w:t>and</w:t>
      </w:r>
      <w:r>
        <w:rPr>
          <w:b/>
          <w:lang w:val="en-CA"/>
        </w:rPr>
        <w:t xml:space="preserve"> </w:t>
      </w:r>
      <w:r w:rsidRPr="00861E29">
        <w:rPr>
          <w:rFonts w:ascii="Courier New" w:hAnsi="Courier New" w:cs="Courier New"/>
          <w:bCs/>
          <w:lang w:val="en-CA"/>
        </w:rPr>
        <w:t>lcpi_height</w:t>
      </w:r>
      <w:r>
        <w:rPr>
          <w:b/>
          <w:lang w:val="en-CA"/>
        </w:rPr>
        <w:t xml:space="preserve"> </w:t>
      </w:r>
      <w:r>
        <w:rPr>
          <w:bCs/>
          <w:lang w:val="en-CA"/>
        </w:rPr>
        <w:t xml:space="preserve">indicate the recommended composite display width and height,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65BBFB8E" w14:textId="77777777" w:rsidR="002039FE" w:rsidRDefault="002039FE" w:rsidP="002039FE">
      <w:pPr>
        <w:pStyle w:val="Heading3"/>
        <w:rPr>
          <w:lang w:val="en-CA"/>
        </w:rPr>
      </w:pPr>
      <w:r>
        <w:rPr>
          <w:lang w:val="en-CA"/>
        </w:rPr>
        <w:lastRenderedPageBreak/>
        <w:t>Recommended Composite Layers Info Entity Group</w:t>
      </w:r>
    </w:p>
    <w:p w14:paraId="77AE5152" w14:textId="77777777" w:rsidR="002039FE" w:rsidRDefault="002039FE" w:rsidP="002039FE">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7572B5B7" w14:textId="77777777" w:rsidR="002039FE" w:rsidRDefault="002039FE" w:rsidP="002039FE">
      <w:pPr>
        <w:rPr>
          <w:b/>
          <w:bCs/>
          <w:lang w:val="en-CA"/>
        </w:rPr>
      </w:pPr>
      <w:r w:rsidRPr="000A614E">
        <w:rPr>
          <w:b/>
          <w:bCs/>
          <w:lang w:val="en-CA"/>
        </w:rPr>
        <w:t>Syntax</w:t>
      </w:r>
    </w:p>
    <w:p w14:paraId="4CB2224B" w14:textId="1CF5C774" w:rsidR="002039FE" w:rsidRPr="00B72375" w:rsidRDefault="002039FE" w:rsidP="002039FE">
      <w:pPr>
        <w:pStyle w:val="code"/>
        <w:tabs>
          <w:tab w:val="clear" w:pos="360"/>
        </w:tabs>
        <w:rPr>
          <w:rFonts w:cs="Courier New"/>
          <w:lang w:val="en-US"/>
        </w:rPr>
      </w:pPr>
      <w:r w:rsidRPr="00B72375">
        <w:rPr>
          <w:rFonts w:cs="Courier New"/>
          <w:lang w:val="en-US"/>
        </w:rPr>
        <w:t xml:space="preserve">aligned(8) class RecommendedCompositeLayersInfoGroupBox extends </w:t>
      </w:r>
      <w:r>
        <w:rPr>
          <w:rFonts w:cs="Courier New"/>
          <w:lang w:val="en-US"/>
        </w:rPr>
        <w:br/>
      </w:r>
      <w:r>
        <w:rPr>
          <w:rFonts w:cs="Courier New"/>
          <w:lang w:val="en-US"/>
        </w:rPr>
        <w:tab/>
      </w:r>
      <w:r w:rsidRPr="00B72375">
        <w:rPr>
          <w:rFonts w:cs="Courier New"/>
          <w:lang w:val="en-US"/>
        </w:rPr>
        <w:t>EntityToGroupBox('rclg',0,0)</w:t>
      </w:r>
      <w:r w:rsidRPr="00B72375">
        <w:rPr>
          <w:rFonts w:cs="Courier New"/>
          <w:lang w:val="en-US"/>
        </w:rPr>
        <w:br/>
        <w:t>{</w:t>
      </w:r>
      <w:r w:rsidRPr="00B72375">
        <w:rPr>
          <w:rFonts w:cs="Courier New"/>
          <w:lang w:val="en-US"/>
        </w:rPr>
        <w:br/>
      </w:r>
      <w:r w:rsidRPr="00B72375">
        <w:rPr>
          <w:rFonts w:cs="Courier New"/>
        </w:rPr>
        <w:tab/>
        <w:t>unsigned int(1) rcli_layer_scaling_enabled_flag;</w:t>
      </w:r>
      <w:r w:rsidRPr="00B72375">
        <w:rPr>
          <w:rFonts w:cs="Courier New"/>
        </w:rPr>
        <w:br/>
      </w:r>
      <w:r w:rsidRPr="00B72375">
        <w:rPr>
          <w:rFonts w:cs="Courier New"/>
        </w:rPr>
        <w:tab/>
        <w:t>unsigned int(1) rcli_layer_overlap_enabled_flag;</w:t>
      </w:r>
      <w:r w:rsidRPr="00B72375">
        <w:rPr>
          <w:rFonts w:cs="Courier New"/>
        </w:rPr>
        <w:br/>
      </w:r>
      <w:r w:rsidRPr="00B72375">
        <w:rPr>
          <w:rFonts w:cs="Courier New"/>
        </w:rPr>
        <w:tab/>
        <w:t>unsigned int(1) rcli_unit_size_present_flag;</w:t>
      </w:r>
      <w:r w:rsidRPr="00B72375">
        <w:rPr>
          <w:rFonts w:cs="Courier New"/>
        </w:rPr>
        <w:br/>
      </w:r>
      <w:r w:rsidRPr="00B72375">
        <w:rPr>
          <w:rFonts w:cs="Courier New"/>
        </w:rPr>
        <w:tab/>
        <w:t>unsigned int(1) rcli_composite_size_present_flag;</w:t>
      </w:r>
      <w:r w:rsidRPr="00B72375">
        <w:rPr>
          <w:rFonts w:cs="Courier New"/>
        </w:rPr>
        <w:br/>
      </w:r>
      <w:r w:rsidRPr="00B72375">
        <w:rPr>
          <w:rFonts w:cs="Courier New"/>
        </w:rPr>
        <w:tab/>
        <w:t>unsigned int(1) rcli_offset_present_flag;</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br/>
      </w:r>
      <w:r w:rsidRPr="00B72375">
        <w:rPr>
          <w:rFonts w:cs="Courier New"/>
        </w:rPr>
        <w:tab/>
      </w:r>
      <w:r w:rsidR="007D30A0">
        <w:rPr>
          <w:rFonts w:cs="Courier New"/>
        </w:rPr>
        <w:tab/>
      </w:r>
      <w:r w:rsidRPr="00B72375">
        <w:rPr>
          <w:rFonts w:cs="Courier New"/>
        </w:rPr>
        <w:t>unsigned int(16) output_layer_set_idx;</w:t>
      </w:r>
      <w:r w:rsidRPr="00B72375">
        <w:rPr>
          <w:rFonts w:cs="Courier New"/>
        </w:rPr>
        <w:br/>
      </w:r>
      <w:r w:rsidRPr="00B72375">
        <w:rPr>
          <w:rFonts w:cs="Courier New"/>
        </w:rPr>
        <w:tab/>
      </w:r>
      <w:r w:rsidR="007D30A0">
        <w:rPr>
          <w:rFonts w:cs="Courier New"/>
        </w:rPr>
        <w:tab/>
      </w:r>
      <w:r w:rsidRPr="00B72375">
        <w:rPr>
          <w:rFonts w:cs="Courier New"/>
        </w:rPr>
        <w:t>if(rcli_unit_size_present_flag){</w:t>
      </w:r>
      <w:r w:rsidR="007D30A0">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rcli_unit_size_ver;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r>
      <w:r w:rsidRPr="00B72375">
        <w:rPr>
          <w:rFonts w:cs="Courier New"/>
          <w:lang w:val="en-US"/>
        </w:rPr>
        <w:tab/>
        <w:t>unsigned int(16) rcli_unit_size_hor;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Pr="00B72375">
        <w:rPr>
          <w:rFonts w:cs="Courier New"/>
        </w:rPr>
        <w:tab/>
      </w:r>
      <w:r w:rsidR="007D30A0">
        <w:rPr>
          <w:rFonts w:cs="Courier New"/>
        </w:rPr>
        <w:tab/>
      </w:r>
      <w:r w:rsidRPr="00B72375">
        <w:rPr>
          <w:rFonts w:cs="Courier New"/>
        </w:rPr>
        <w:t>if(rcli_composite_size_present_flag){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rcli_composite_size_ver;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unsigned int(16) rcli_composite_size_hor;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rPr>
        <w:tab/>
      </w:r>
      <w:r w:rsidR="007D30A0">
        <w:rPr>
          <w:rFonts w:cs="Courier New"/>
        </w:rPr>
        <w:tab/>
      </w:r>
      <w:r w:rsidRPr="00B72375">
        <w:rPr>
          <w:rFonts w:cs="Courier New"/>
        </w:rPr>
        <w:t>if(rcli_offset_present_flag){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signed int(16) rcli_offset_ver;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signed int(16) rcli_offset_hor;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lang w:val="en-US"/>
        </w:rPr>
        <w:tab/>
      </w:r>
      <w:r w:rsidRPr="00B72375">
        <w:rPr>
          <w:rFonts w:cs="Courier New"/>
          <w:lang w:val="en-US"/>
        </w:rPr>
        <w:t>}</w:t>
      </w:r>
      <w:r w:rsidRPr="00B72375">
        <w:rPr>
          <w:rFonts w:cs="Courier New"/>
          <w:lang w:val="en-US"/>
        </w:rPr>
        <w:br/>
        <w:t>}</w:t>
      </w:r>
    </w:p>
    <w:p w14:paraId="68DA77FA" w14:textId="77777777" w:rsidR="002039FE" w:rsidRDefault="002039FE" w:rsidP="002039FE">
      <w:pPr>
        <w:rPr>
          <w:b/>
          <w:bCs/>
          <w:lang w:val="en-CA"/>
        </w:rPr>
      </w:pPr>
    </w:p>
    <w:p w14:paraId="20399EC5" w14:textId="77777777" w:rsidR="002039FE" w:rsidRDefault="002039FE" w:rsidP="002039FE">
      <w:pPr>
        <w:rPr>
          <w:b/>
          <w:bCs/>
          <w:lang w:val="en-CA"/>
        </w:rPr>
      </w:pPr>
      <w:r>
        <w:rPr>
          <w:b/>
          <w:bCs/>
          <w:lang w:val="en-CA"/>
        </w:rPr>
        <w:t>Semantics</w:t>
      </w:r>
    </w:p>
    <w:p w14:paraId="5D8CA316" w14:textId="77777777" w:rsidR="002039FE" w:rsidRDefault="002039FE" w:rsidP="002039FE">
      <w:pPr>
        <w:pStyle w:val="fields"/>
        <w:rPr>
          <w:lang w:val="en-CA"/>
        </w:rPr>
      </w:pPr>
      <w:r w:rsidRPr="00D802E5">
        <w:rPr>
          <w:rFonts w:ascii="Courier New" w:eastAsia="SimSun" w:hAnsi="Courier New" w:cs="Courier New"/>
          <w:bCs/>
          <w:noProof/>
          <w:lang w:val="en-CA"/>
        </w:rPr>
        <w:t>rcli_layer_scaling_enabled_flag</w:t>
      </w:r>
      <w:r>
        <w:rPr>
          <w:rFonts w:eastAsia="SimSun"/>
          <w:bCs/>
          <w:noProof/>
          <w:lang w:val="en-CA"/>
        </w:rPr>
        <w:t xml:space="preserve"> equal to 0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derived in composition process in subclause 2.3 are equal to the width and height, respectively,  of the coded picture with nuh_layer_id equal to i. </w:t>
      </w:r>
      <w:r>
        <w:rPr>
          <w:rFonts w:eastAsia="SimSun"/>
          <w:bCs/>
          <w:noProof/>
          <w:lang w:val="en-CA"/>
        </w:rPr>
        <w:t xml:space="preserve">rcli_layer_scaling_enabled_flag equal to 1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may differ from the width and height, respectively,  of the coded picture with nuh_layer_id equal to i. </w:t>
      </w:r>
    </w:p>
    <w:p w14:paraId="775973AE"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rcli_layer_overlap_enabled_flag</w:t>
      </w:r>
      <w:r>
        <w:rPr>
          <w:rFonts w:eastAsia="SimSun"/>
          <w:bCs/>
          <w:noProof/>
          <w:lang w:val="en-CA"/>
        </w:rPr>
        <w:t xml:space="preserve"> equal to 0 indicates that all</w:t>
      </w:r>
      <w:r>
        <w:rPr>
          <w:lang w:val="en-CA"/>
        </w:rPr>
        <w:t xml:space="preserve"> values of Count[ y][ x ] shall be les than or equal to 1, as derived in subclause 2.3. </w:t>
      </w:r>
      <w:r>
        <w:rPr>
          <w:rFonts w:eastAsia="SimSun"/>
          <w:bCs/>
          <w:noProof/>
          <w:lang w:val="en-CA"/>
        </w:rPr>
        <w:t xml:space="preserve">rcli_layer_overlap_enabled_flag equal to 1 does not impose a restriction. </w:t>
      </w:r>
    </w:p>
    <w:p w14:paraId="3DB7E19B"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rcli_unit_size_present_flag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p>
    <w:p w14:paraId="5256D9D7"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rcli_composite_size_present_flag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not  present. </w:t>
      </w:r>
    </w:p>
    <w:p w14:paraId="68EFE179"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p>
    <w:p w14:paraId="55A9CD07" w14:textId="77777777" w:rsidR="002039FE" w:rsidRPr="00A853E2" w:rsidRDefault="002039FE" w:rsidP="002039FE">
      <w:pPr>
        <w:pStyle w:val="fields"/>
        <w:rPr>
          <w:rFonts w:eastAsia="SimSun"/>
          <w:bCs/>
          <w:noProof/>
          <w:lang w:val="en-CA"/>
        </w:rPr>
      </w:pPr>
      <w:r w:rsidRPr="00D802E5">
        <w:rPr>
          <w:rFonts w:ascii="Courier New" w:hAnsi="Courier New" w:cs="Courier New"/>
          <w:bCs/>
          <w:lang w:val="en-CA"/>
        </w:rPr>
        <w:t>num_olss</w:t>
      </w:r>
      <w:r>
        <w:rPr>
          <w:bCs/>
          <w:lang w:val="en-CA"/>
        </w:rPr>
        <w:t xml:space="preserve"> indicates the number of OLSs for which syntax elements are present in the entity group.</w:t>
      </w:r>
    </w:p>
    <w:p w14:paraId="6E2B58DC" w14:textId="77777777" w:rsidR="002039FE" w:rsidRDefault="002039FE" w:rsidP="002039FE">
      <w:pPr>
        <w:pStyle w:val="fields"/>
        <w:rPr>
          <w:bCs/>
          <w:lang w:val="en-CA"/>
        </w:rPr>
      </w:pPr>
      <w:r w:rsidRPr="007D30A0">
        <w:rPr>
          <w:rFonts w:ascii="Courier New" w:hAnsi="Courier New"/>
          <w:noProof/>
        </w:rPr>
        <w:lastRenderedPageBreak/>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0FFCEF87" w14:textId="77777777" w:rsidR="002039FE" w:rsidRDefault="002039FE" w:rsidP="002039FE">
      <w:pPr>
        <w:pStyle w:val="fields"/>
        <w:rPr>
          <w:bCs/>
          <w:lang w:val="en-CA"/>
        </w:rPr>
      </w:pPr>
      <w:r w:rsidRPr="00D802E5">
        <w:rPr>
          <w:rFonts w:ascii="Courier New" w:hAnsi="Courier New" w:cs="Courier New"/>
          <w:bCs/>
          <w:lang w:val="en-CA"/>
        </w:rPr>
        <w:t>rcli_unit_size_ver</w:t>
      </w:r>
      <w:r w:rsidRPr="00D802E5">
        <w:rPr>
          <w:rFonts w:ascii="Courier New" w:eastAsia="SimSun" w:hAnsi="Courier New" w:cs="Courier New"/>
          <w:bCs/>
          <w:noProof/>
          <w:lang w:val="en-CA"/>
        </w:rPr>
        <w:t>[ i ]</w:t>
      </w:r>
      <w:r>
        <w:rPr>
          <w:bCs/>
          <w:lang w:val="en-CA"/>
        </w:rPr>
        <w:t xml:space="preserve"> and </w:t>
      </w:r>
      <w:r w:rsidRPr="00D802E5">
        <w:rPr>
          <w:rFonts w:ascii="Courier New" w:hAnsi="Courier New" w:cs="Courier New"/>
          <w:bCs/>
          <w:lang w:val="en-CA"/>
        </w:rPr>
        <w:t>rcli_unit_size_hor</w:t>
      </w:r>
      <w:r w:rsidRPr="00D802E5">
        <w:rPr>
          <w:rFonts w:ascii="Courier New" w:eastAsia="SimSun" w:hAnsi="Courier New" w:cs="Courier New"/>
          <w:bCs/>
          <w:noProof/>
          <w:lang w:val="en-CA"/>
        </w:rPr>
        <w:t>[ i ]</w:t>
      </w:r>
      <w:r>
        <w:rPr>
          <w:bCs/>
          <w:lang w:val="en-CA"/>
        </w:rPr>
        <w:t xml:space="preserve"> indicate vertical and horizontal unit size parameters respectively,  used in the composition process in subclause 2.3 for the i-th OLS. </w:t>
      </w:r>
      <w:r w:rsidRPr="003001F7">
        <w:rPr>
          <w:bCs/>
          <w:lang w:val="en-CA"/>
        </w:rPr>
        <w:t xml:space="preserve">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57DCE67" w14:textId="77777777" w:rsidR="002039FE" w:rsidRDefault="002039FE" w:rsidP="002039FE">
      <w:pPr>
        <w:pStyle w:val="fields"/>
        <w:rPr>
          <w:bCs/>
          <w:lang w:val="en-CA"/>
        </w:rPr>
      </w:pPr>
      <w:r w:rsidRPr="00D802E5">
        <w:rPr>
          <w:rFonts w:ascii="Courier New" w:eastAsia="SimSun" w:hAnsi="Courier New" w:cs="Courier New"/>
          <w:bCs/>
          <w:noProof/>
          <w:lang w:val="en-CA"/>
        </w:rPr>
        <w:t>rcli_composite_size_ver[ i ]</w:t>
      </w:r>
      <w:r>
        <w:rPr>
          <w:rFonts w:eastAsia="SimSun"/>
          <w:bCs/>
          <w:noProof/>
          <w:lang w:val="en-CA"/>
        </w:rPr>
        <w:t xml:space="preserve"> and </w:t>
      </w:r>
      <w:r w:rsidRPr="00D802E5">
        <w:rPr>
          <w:rFonts w:ascii="Courier New" w:eastAsia="SimSun" w:hAnsi="Courier New" w:cs="Courier New"/>
          <w:bCs/>
          <w:noProof/>
          <w:lang w:val="en-CA"/>
        </w:rPr>
        <w:t>rcli_composite_size_hor[ i ]</w:t>
      </w:r>
      <w:r>
        <w:rPr>
          <w:rFonts w:eastAsia="SimSun"/>
          <w:bCs/>
          <w:noProof/>
          <w:lang w:val="en-CA"/>
        </w:rPr>
        <w:t xml:space="preserve"> indicate the vertical and horizontal size, respectively, of the recommended composite picture in luma samples used in the composition process in subclause 2.3 for the i-th OLS.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66446BE" w14:textId="77777777" w:rsidR="002039FE" w:rsidRDefault="002039FE" w:rsidP="002039FE">
      <w:pPr>
        <w:pStyle w:val="fields"/>
        <w:rPr>
          <w:lang w:val="en-CA"/>
        </w:rPr>
      </w:pPr>
      <w:r w:rsidRPr="00D802E5">
        <w:rPr>
          <w:rFonts w:ascii="Courier New" w:hAnsi="Courier New" w:cs="Courier New"/>
          <w:bCs/>
          <w:lang w:val="en-CA"/>
        </w:rPr>
        <w:t>rcli_offs</w:t>
      </w:r>
      <w:r>
        <w:rPr>
          <w:rFonts w:ascii="Courier New" w:hAnsi="Courier New" w:cs="Courier New"/>
          <w:bCs/>
          <w:lang w:val="en-CA"/>
        </w:rPr>
        <w:t>e</w:t>
      </w:r>
      <w:r w:rsidRPr="00D802E5">
        <w:rPr>
          <w:rFonts w:ascii="Courier New" w:hAnsi="Courier New" w:cs="Courier New"/>
          <w:bCs/>
          <w:lang w:val="en-CA"/>
        </w:rPr>
        <w:t>t_ver</w:t>
      </w:r>
      <w:r w:rsidRPr="00D802E5">
        <w:rPr>
          <w:rFonts w:ascii="Courier New" w:eastAsia="SimSun" w:hAnsi="Courier New" w:cs="Courier New"/>
          <w:bCs/>
          <w:noProof/>
          <w:lang w:val="en-CA"/>
        </w:rPr>
        <w:t>[ i ]</w:t>
      </w:r>
      <w:r>
        <w:rPr>
          <w:b/>
          <w:lang w:val="en-CA"/>
        </w:rPr>
        <w:t xml:space="preserve"> </w:t>
      </w:r>
      <w:r w:rsidRPr="00BE6AAC">
        <w:rPr>
          <w:bCs/>
          <w:lang w:val="en-CA"/>
        </w:rPr>
        <w:t>and</w:t>
      </w:r>
      <w:r>
        <w:rPr>
          <w:b/>
          <w:lang w:val="en-CA"/>
        </w:rPr>
        <w:t xml:space="preserve"> </w:t>
      </w:r>
      <w:r w:rsidRPr="00D802E5">
        <w:rPr>
          <w:rFonts w:ascii="Courier New" w:hAnsi="Courier New" w:cs="Courier New"/>
          <w:bCs/>
          <w:lang w:val="en-CA"/>
        </w:rPr>
        <w:t>rcli_offset_hor</w:t>
      </w:r>
      <w:r w:rsidRPr="00D802E5">
        <w:rPr>
          <w:rFonts w:ascii="Courier New" w:eastAsia="SimSun" w:hAnsi="Courier New" w:cs="Courier New"/>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2.3 for the i-th OLS</w:t>
      </w:r>
      <w:r w:rsidRPr="003001F7">
        <w:rPr>
          <w:bCs/>
          <w:lang w:val="en-CA"/>
        </w:rPr>
        <w:t xml:space="preserve">.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bookmarkEnd w:id="1489"/>
    </w:p>
    <w:bookmarkEnd w:id="1478"/>
    <w:p w14:paraId="7FFAD4A4" w14:textId="77777777" w:rsidR="002039FE" w:rsidRDefault="002039FE" w:rsidP="002039FE">
      <w:pPr>
        <w:pStyle w:val="Heading3"/>
        <w:rPr>
          <w:lang w:val="en-CA"/>
        </w:rPr>
      </w:pPr>
      <w:r>
        <w:rPr>
          <w:lang w:val="en-CA"/>
        </w:rPr>
        <w:t>Recommended composition process (from [2])</w:t>
      </w:r>
    </w:p>
    <w:p w14:paraId="54BC8DE4" w14:textId="77777777" w:rsidR="002039FE" w:rsidRDefault="002039FE" w:rsidP="002039FE">
      <w:pPr>
        <w:rPr>
          <w:lang w:val="en-CA"/>
        </w:rPr>
      </w:pPr>
      <w:r>
        <w:rPr>
          <w:lang w:val="en-CA"/>
        </w:rPr>
        <w:t>This subclause describes a composition process to derive sample values for a recommended</w:t>
      </w:r>
      <w:r w:rsidRPr="00FD6C35">
        <w:rPr>
          <w:lang w:val="en-CA"/>
        </w:rPr>
        <w:t xml:space="preserve"> </w:t>
      </w:r>
      <w:r>
        <w:rPr>
          <w:lang w:val="en-CA"/>
        </w:rPr>
        <w:t xml:space="preserve">composite picture, CompositePicture, for the i-th OLS. </w:t>
      </w:r>
    </w:p>
    <w:p w14:paraId="609C3679" w14:textId="77777777" w:rsidR="002039FE" w:rsidRDefault="002039FE" w:rsidP="002039FE">
      <w:pPr>
        <w:rPr>
          <w:rFonts w:eastAsia="SimSun"/>
          <w:noProof/>
          <w:lang w:val="en-CA"/>
        </w:rPr>
      </w:pPr>
      <w:r w:rsidRPr="00FD6C35">
        <w:rPr>
          <w:lang w:val="en-CA"/>
        </w:rPr>
        <w:t>Composite</w:t>
      </w:r>
      <w:r>
        <w:rPr>
          <w:lang w:val="en-CA"/>
        </w:rPr>
        <w:t>Picture[ 0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p>
    <w:p w14:paraId="63E2A735" w14:textId="77777777" w:rsidR="002039FE" w:rsidRDefault="002039FE" w:rsidP="002039FE">
      <w:pPr>
        <w:rPr>
          <w:rFonts w:eastAsia="SimSun"/>
          <w:noProof/>
          <w:lang w:val="en-CA"/>
        </w:rPr>
      </w:pPr>
      <w:r w:rsidRPr="00FD6C35">
        <w:rPr>
          <w:lang w:val="en-CA"/>
        </w:rPr>
        <w:t>Composite</w:t>
      </w:r>
      <w:r>
        <w:rPr>
          <w:lang w:val="en-CA"/>
        </w:rPr>
        <w:t>Picture</w:t>
      </w:r>
      <w:r w:rsidRPr="00F07F0C">
        <w:rPr>
          <w:noProof/>
          <w:lang w:val="en-CA"/>
        </w:rPr>
        <w:t>[</w:t>
      </w:r>
      <w:r>
        <w:rPr>
          <w:noProof/>
          <w:lang w:val="en-CA"/>
        </w:rPr>
        <w:t> cIdx </w:t>
      </w:r>
      <w:r w:rsidRPr="00F07F0C">
        <w:rPr>
          <w:noProof/>
          <w:lang w:val="en-CA"/>
        </w:rPr>
        <w:t>]</w:t>
      </w:r>
      <w:r>
        <w:rPr>
          <w:noProof/>
          <w:lang w:val="en-CA"/>
        </w:rPr>
        <w:t> </w:t>
      </w:r>
      <w:r>
        <w:rPr>
          <w:lang w:val="en-CA"/>
        </w:rPr>
        <w:t xml:space="preserve"> for cIdx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p>
    <w:p w14:paraId="093581A3" w14:textId="77777777" w:rsidR="002039FE" w:rsidRDefault="002039FE" w:rsidP="002039FE">
      <w:pPr>
        <w:rPr>
          <w:lang w:val="en-CA"/>
        </w:rPr>
      </w:pPr>
      <w:r>
        <w:rPr>
          <w:lang w:val="en-CA"/>
        </w:rPr>
        <w:t>For each layer j included in the i-th OLS, if a picture is present in the layer access unit with nuh_layer_id equal to j,   the recommended size of the representation of the decoded picture in the composite picture, scaledLayerPic[ j ], is layerPicSizeInCompositeWidth[j ] x layerPicSizeInCompositeHeight[ j ], in luma samples, as derived below.</w:t>
      </w:r>
    </w:p>
    <w:p w14:paraId="64BAF479" w14:textId="77777777" w:rsidR="002039FE" w:rsidRPr="00B36D30" w:rsidRDefault="002039FE" w:rsidP="002039FE">
      <w:pPr>
        <w:rPr>
          <w:lang w:val="en-CA"/>
        </w:rPr>
      </w:pPr>
      <w:r>
        <w:rPr>
          <w:lang w:val="en-CA"/>
        </w:rPr>
        <w:tab/>
        <w:t>layerPicSizeIn</w:t>
      </w:r>
      <w:r w:rsidRPr="00B36D30">
        <w:rPr>
          <w:lang w:val="en-CA"/>
        </w:rPr>
        <w:t xml:space="preserve">CompositeHeight[ </w:t>
      </w:r>
      <w:r>
        <w:rPr>
          <w:lang w:val="en-CA"/>
        </w:rPr>
        <w:t>j</w:t>
      </w:r>
      <w:r w:rsidRPr="00B36D30">
        <w:rPr>
          <w:lang w:val="en-CA"/>
        </w:rPr>
        <w:t xml:space="preserve"> ] = lcpi_height</w:t>
      </w:r>
      <w:r>
        <w:rPr>
          <w:lang w:val="en-CA"/>
        </w:rPr>
        <w:t>_in_units</w:t>
      </w:r>
      <w:r w:rsidRPr="00B36D30">
        <w:rPr>
          <w:lang w:val="en-CA"/>
        </w:rPr>
        <w:t>[</w:t>
      </w:r>
      <w:r>
        <w:rPr>
          <w:lang w:val="en-CA"/>
        </w:rPr>
        <w:t>j</w:t>
      </w:r>
      <w:r w:rsidRPr="00B36D30">
        <w:rPr>
          <w:lang w:val="en-CA"/>
        </w:rPr>
        <w:t xml:space="preserve"> ] * </w:t>
      </w:r>
      <w:r>
        <w:rPr>
          <w:noProof/>
          <w:lang w:val="en-CA"/>
        </w:rPr>
        <w:t>rcli_</w:t>
      </w:r>
      <w:r w:rsidRPr="00B36D30">
        <w:rPr>
          <w:rFonts w:eastAsia="SimSun"/>
          <w:noProof/>
          <w:lang w:val="en-CA"/>
        </w:rPr>
        <w:t>unit_size_ver</w:t>
      </w:r>
      <w:r>
        <w:rPr>
          <w:rFonts w:eastAsia="SimSun"/>
          <w:noProof/>
          <w:lang w:val="en-CA"/>
        </w:rPr>
        <w:t>[ i ]</w:t>
      </w:r>
    </w:p>
    <w:p w14:paraId="7341B0E0" w14:textId="77777777" w:rsidR="002039FE" w:rsidRDefault="002039FE" w:rsidP="002039FE">
      <w:pPr>
        <w:rPr>
          <w:lang w:val="en-CA"/>
        </w:rPr>
      </w:pPr>
      <w:r w:rsidRPr="00B36D30">
        <w:rPr>
          <w:lang w:val="en-CA"/>
        </w:rPr>
        <w:tab/>
      </w:r>
      <w:r>
        <w:rPr>
          <w:lang w:val="en-CA"/>
        </w:rPr>
        <w:t>layerPicSizeIn</w:t>
      </w:r>
      <w:r w:rsidRPr="00B36D30">
        <w:rPr>
          <w:lang w:val="en-CA"/>
        </w:rPr>
        <w:t xml:space="preserve">CompositeWidth[ </w:t>
      </w:r>
      <w:r>
        <w:rPr>
          <w:lang w:val="en-CA"/>
        </w:rPr>
        <w:t>j</w:t>
      </w:r>
      <w:r w:rsidRPr="00B36D30">
        <w:rPr>
          <w:lang w:val="en-CA"/>
        </w:rPr>
        <w:t xml:space="preserve"> ] = lcpi_width</w:t>
      </w:r>
      <w:r>
        <w:rPr>
          <w:lang w:val="en-CA"/>
        </w:rPr>
        <w:t>_in_units</w:t>
      </w:r>
      <w:r w:rsidRPr="00B36D30">
        <w:rPr>
          <w:lang w:val="en-CA"/>
        </w:rPr>
        <w:t xml:space="preserve">[ </w:t>
      </w:r>
      <w:r>
        <w:rPr>
          <w:lang w:val="en-CA"/>
        </w:rPr>
        <w:t>j</w:t>
      </w:r>
      <w:r w:rsidRPr="00B36D30">
        <w:rPr>
          <w:lang w:val="en-CA"/>
        </w:rPr>
        <w:t xml:space="preserve"> ] * </w:t>
      </w:r>
      <w:r>
        <w:rPr>
          <w:noProof/>
          <w:lang w:val="en-CA"/>
        </w:rPr>
        <w:t>rcli_</w:t>
      </w:r>
      <w:r w:rsidRPr="00B36D30">
        <w:rPr>
          <w:rFonts w:eastAsia="SimSun"/>
          <w:noProof/>
          <w:lang w:val="en-CA"/>
        </w:rPr>
        <w:t>unit_size_</w:t>
      </w:r>
      <w:r>
        <w:rPr>
          <w:rFonts w:eastAsia="SimSun"/>
          <w:noProof/>
          <w:lang w:val="en-CA"/>
        </w:rPr>
        <w:t>hor[ i ]</w:t>
      </w:r>
    </w:p>
    <w:p w14:paraId="3A2B894C" w14:textId="77777777" w:rsidR="002039FE" w:rsidRDefault="002039FE" w:rsidP="002039FE">
      <w:pPr>
        <w:rPr>
          <w:lang w:val="en-CA"/>
        </w:rPr>
      </w:pPr>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r>
        <w:rPr>
          <w:lang w:val="en-CA"/>
        </w:rPr>
        <w:t xml:space="preserve">scaledLayerPic[ j ] is set to the decoded picture. </w:t>
      </w:r>
    </w:p>
    <w:p w14:paraId="333EEF45" w14:textId="77777777" w:rsidR="002039FE" w:rsidRDefault="002039FE" w:rsidP="002039FE">
      <w:pPr>
        <w:rPr>
          <w:lang w:val="en-CA"/>
        </w:rPr>
      </w:pPr>
      <w:r>
        <w:rPr>
          <w:lang w:val="en-CA"/>
        </w:rPr>
        <w:t xml:space="preserve">Otherwise, scaledLayerPic[ j ] is derived by scaling the decoded picture. </w:t>
      </w:r>
    </w:p>
    <w:p w14:paraId="106DE88F" w14:textId="77777777" w:rsidR="002039FE" w:rsidRDefault="002039FE" w:rsidP="002039FE">
      <w:pPr>
        <w:rPr>
          <w:lang w:val="en-CA"/>
        </w:rPr>
      </w:pPr>
      <w:r>
        <w:rPr>
          <w:lang w:val="en-CA"/>
        </w:rPr>
        <w:t xml:space="preserve">scaledLayerPic[ j ] is a picture of size layerPicSizeInCompositeWidth[ j ] x layerPicSizeInCompositeHeight[ j ], </w:t>
      </w:r>
      <w:r>
        <w:rPr>
          <w:rFonts w:eastAsia="SimSun"/>
          <w:noProof/>
          <w:lang w:val="en-CA"/>
        </w:rPr>
        <w:t>in the luma samples .</w:t>
      </w:r>
    </w:p>
    <w:p w14:paraId="637F7C28" w14:textId="77777777" w:rsidR="002039FE" w:rsidRDefault="002039FE" w:rsidP="002039FE">
      <w:pPr>
        <w:rPr>
          <w:lang w:val="en-CA"/>
        </w:rPr>
      </w:pPr>
      <w:r>
        <w:rPr>
          <w:lang w:val="en-CA"/>
        </w:rPr>
        <w:t xml:space="preserve">The sample values of </w:t>
      </w:r>
      <w:r w:rsidRPr="00FD6C35">
        <w:rPr>
          <w:lang w:val="en-CA"/>
        </w:rPr>
        <w:t>Composite</w:t>
      </w:r>
      <w:r>
        <w:rPr>
          <w:lang w:val="en-CA"/>
        </w:rPr>
        <w:t xml:space="preserve">Picture are derived as follows: </w:t>
      </w:r>
    </w:p>
    <w:p w14:paraId="2CCAEBF1" w14:textId="77777777" w:rsidR="002039FE" w:rsidRPr="00B72375" w:rsidRDefault="002039FE" w:rsidP="002039FE">
      <w:pPr>
        <w:pStyle w:val="code"/>
        <w:rPr>
          <w:rFonts w:cs="Courier New"/>
        </w:rPr>
      </w:pPr>
      <w:r w:rsidRPr="00B72375">
        <w:rPr>
          <w:rFonts w:cs="Courier New"/>
        </w:rPr>
        <w:lastRenderedPageBreak/>
        <w:t xml:space="preserve">for (y = 0; y &lt;  </w:t>
      </w:r>
      <w:r w:rsidRPr="00B72375">
        <w:rPr>
          <w:rFonts w:eastAsia="SimSun" w:cs="Courier New"/>
        </w:rPr>
        <w:t xml:space="preserve">rcli_composite_size_ver[ i]; </w:t>
      </w:r>
      <w:r w:rsidRPr="00B72375">
        <w:rPr>
          <w:rFonts w:cs="Courier New"/>
        </w:rPr>
        <w:t xml:space="preserve"> y++)</w:t>
      </w:r>
      <w:r w:rsidRPr="00B72375">
        <w:rPr>
          <w:rFonts w:cs="Courier New"/>
        </w:rPr>
        <w:br/>
      </w:r>
      <w:r w:rsidRPr="00B72375">
        <w:rPr>
          <w:rFonts w:cs="Courier New"/>
        </w:rPr>
        <w:tab/>
        <w:t xml:space="preserve">for (x = 0; x &lt; </w:t>
      </w:r>
      <w:r w:rsidRPr="00B72375">
        <w:rPr>
          <w:rFonts w:eastAsia="SimSun" w:cs="Courier New"/>
        </w:rPr>
        <w:t xml:space="preserve">rcli_composite_size_hor[ i ]; </w:t>
      </w:r>
      <w:r w:rsidRPr="00B72375">
        <w:rPr>
          <w:rFonts w:cs="Courier New"/>
        </w:rPr>
        <w:t>x++)</w:t>
      </w:r>
      <w:r w:rsidRPr="00B72375">
        <w:rPr>
          <w:rFonts w:cs="Courier New"/>
        </w:rPr>
        <w:br/>
      </w:r>
      <w:r w:rsidRPr="00B72375">
        <w:rPr>
          <w:rFonts w:cs="Courier New"/>
        </w:rPr>
        <w:tab/>
      </w:r>
      <w:r w:rsidRPr="00B72375">
        <w:rPr>
          <w:rFonts w:cs="Courier New"/>
        </w:rPr>
        <w:tab/>
        <w:t>Count[  y ][ x ] = 0</w:t>
      </w:r>
      <w:r w:rsidRPr="00B72375">
        <w:rPr>
          <w:rFonts w:cs="Courier New"/>
        </w:rPr>
        <w:br/>
        <w:t xml:space="preserve">for (j = 0 ; j&lt; 64; j++)    </w:t>
      </w:r>
      <w:r w:rsidRPr="00B72375">
        <w:rPr>
          <w:rFonts w:cs="Courier New"/>
        </w:rPr>
        <w:br/>
      </w:r>
      <w:r w:rsidRPr="00B72375">
        <w:rPr>
          <w:rFonts w:cs="Courier New"/>
        </w:rPr>
        <w:tab/>
        <w:t>if (j is in the i-th OLS &amp;&amp; a picture is present in the AU with nuh_layer_id = j)</w:t>
      </w:r>
      <w:r w:rsidRPr="00B72375">
        <w:rPr>
          <w:rFonts w:cs="Courier New"/>
        </w:rPr>
        <w:br/>
      </w:r>
      <w:r w:rsidRPr="00B72375">
        <w:rPr>
          <w:rFonts w:cs="Courier New"/>
        </w:rPr>
        <w:tab/>
      </w:r>
      <w:r w:rsidRPr="00B72375">
        <w:rPr>
          <w:rFonts w:cs="Courier New"/>
        </w:rPr>
        <w:tab/>
        <w:t>comp_y = rcli_offset_ver[ i ] + lcpi_top_left_pos_in_units_ver[ j ] * rcli_</w:t>
      </w:r>
      <w:r w:rsidRPr="00B72375">
        <w:rPr>
          <w:rFonts w:eastAsia="SimSun" w:cs="Courier New"/>
        </w:rPr>
        <w:t>unit_size_ver</w:t>
      </w:r>
      <w:r w:rsidRPr="00B72375">
        <w:rPr>
          <w:rFonts w:cs="Courier New"/>
        </w:rPr>
        <w:br/>
      </w:r>
      <w:r w:rsidRPr="00B72375">
        <w:rPr>
          <w:rFonts w:cs="Courier New"/>
        </w:rPr>
        <w:tab/>
      </w:r>
      <w:r w:rsidRPr="00B72375">
        <w:rPr>
          <w:rFonts w:cs="Courier New"/>
        </w:rPr>
        <w:tab/>
        <w:t>comp_x = rcli_offset_hor[ i ] + lcpi_top_left_pos_in_units_hor[ j ] * rcli_</w:t>
      </w:r>
      <w:r w:rsidRPr="00B72375">
        <w:rPr>
          <w:rFonts w:eastAsia="SimSun" w:cs="Courier New"/>
        </w:rPr>
        <w:t>unit_size_hor</w:t>
      </w:r>
      <w:r w:rsidRPr="00B72375">
        <w:rPr>
          <w:rFonts w:cs="Courier New"/>
        </w:rPr>
        <w:br/>
      </w:r>
      <w:r w:rsidRPr="00B72375">
        <w:rPr>
          <w:rFonts w:cs="Courier New"/>
        </w:rPr>
        <w:tab/>
      </w:r>
      <w:r w:rsidRPr="00B72375">
        <w:rPr>
          <w:rFonts w:cs="Courier New"/>
        </w:rPr>
        <w:tab/>
        <w:t>for (y = 0; y &lt;  layerPicSizeInCompositeHeight[ j ]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 x++)</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CompositePicture[ 0 ] [ comp_y + y ][ comp_x + x ] = scaledLayerPic[ 0 ][ j ][ y ][ x ]</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Count[[ comp_y + y ][ comp_x + x ]]++</w:t>
      </w:r>
      <w:r w:rsidRPr="00B72375">
        <w:rPr>
          <w:rFonts w:cs="Courier New"/>
        </w:rPr>
        <w:br/>
      </w:r>
      <w:r w:rsidRPr="00B72375">
        <w:rPr>
          <w:rFonts w:cs="Courier New"/>
        </w:rPr>
        <w:tab/>
      </w:r>
      <w:r w:rsidRPr="00B72375">
        <w:rPr>
          <w:rFonts w:cs="Courier New"/>
        </w:rPr>
        <w:tab/>
        <w:t>for (y = 0; y &lt;  layerPicSizeInCompositeHeight[ j ]/SubWidth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]/SubHeight; x++)</w:t>
      </w:r>
      <w:r w:rsidRPr="00B72375">
        <w:rPr>
          <w:rFonts w:cs="Courier New"/>
        </w:rPr>
        <w:br/>
        <w:t>CompositePicture[ 1 ][ comp_y/SubHeight + y ][ comp_x/SubWidth + x ] =  scaledLayerPic[ 1 ][ j ][ y ][ x ]</w:t>
      </w:r>
      <w:r w:rsidRPr="00B72375">
        <w:rPr>
          <w:rFonts w:cs="Courier New"/>
        </w:rPr>
        <w:br/>
        <w:t>CompositePicture[ 2 ][ comp_y/SubHeight + y ][ comp_x/SubWidth + x ] = scaledLayerPic[ 2 ][ j ][ y ][ x ]</w:t>
      </w:r>
      <w:r w:rsidRPr="00B72375">
        <w:rPr>
          <w:rFonts w:cs="Courier New"/>
        </w:rPr>
        <w:br/>
      </w:r>
    </w:p>
    <w:p w14:paraId="7FCA351E" w14:textId="77777777" w:rsidR="002039FE" w:rsidRDefault="002039FE" w:rsidP="002039FE">
      <w:pPr>
        <w:rPr>
          <w:bCs/>
          <w:lang w:val="en-CA"/>
        </w:rPr>
      </w:pPr>
      <w:r>
        <w:rPr>
          <w:bCs/>
          <w:lang w:val="en-CA"/>
        </w:rPr>
        <w:t>The value of samples of CompositePicture[cIdx] not assigned above are undefined.</w:t>
      </w:r>
    </w:p>
    <w:p w14:paraId="0B64C56D" w14:textId="77777777" w:rsidR="002039FE" w:rsidRDefault="002039FE" w:rsidP="002039FE">
      <w:pPr>
        <w:pStyle w:val="Heading2"/>
        <w:rPr>
          <w:lang w:val="en-CA"/>
        </w:rPr>
      </w:pPr>
      <w:r>
        <w:rPr>
          <w:lang w:val="en-CA"/>
        </w:rPr>
        <w:t xml:space="preserve">Discussion </w:t>
      </w:r>
    </w:p>
    <w:p w14:paraId="33F68E16" w14:textId="77777777" w:rsidR="002039FE" w:rsidRDefault="002039FE" w:rsidP="002039FE">
      <w:pPr>
        <w:rPr>
          <w:lang w:val="en-CA"/>
        </w:rPr>
      </w:pPr>
      <w:r>
        <w:rPr>
          <w:lang w:val="en-CA"/>
        </w:rPr>
        <w:t xml:space="preserve">Figures 1, 2, and 3 illustrate example usages of multiple OLSs with different offset values, resulting in a different composite picture from the same bitstream for each OLS.  </w:t>
      </w:r>
    </w:p>
    <w:p w14:paraId="14B5B14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gridCol w:w="1429"/>
        <w:gridCol w:w="1430"/>
      </w:tblGrid>
      <w:tr w:rsidR="002039FE" w14:paraId="5EFE6B63" w14:textId="77777777" w:rsidTr="00BB154F">
        <w:trPr>
          <w:trHeight w:val="384"/>
          <w:jc w:val="center"/>
        </w:trPr>
        <w:tc>
          <w:tcPr>
            <w:tcW w:w="1429" w:type="dxa"/>
            <w:shd w:val="clear" w:color="auto" w:fill="auto"/>
          </w:tcPr>
          <w:p w14:paraId="195E5E4A" w14:textId="77777777" w:rsidR="002039FE" w:rsidRPr="009B4E56" w:rsidRDefault="002039FE" w:rsidP="00BB154F">
            <w:pPr>
              <w:jc w:val="center"/>
              <w:rPr>
                <w:lang w:val="en-CA"/>
              </w:rPr>
            </w:pPr>
            <w:r w:rsidRPr="009B4E56">
              <w:rPr>
                <w:lang w:val="en-CA"/>
              </w:rPr>
              <w:t>0</w:t>
            </w:r>
          </w:p>
        </w:tc>
        <w:tc>
          <w:tcPr>
            <w:tcW w:w="1429" w:type="dxa"/>
            <w:shd w:val="clear" w:color="auto" w:fill="auto"/>
          </w:tcPr>
          <w:p w14:paraId="5453F587" w14:textId="77777777" w:rsidR="002039FE" w:rsidRPr="009B4E56" w:rsidRDefault="002039FE" w:rsidP="00BB154F">
            <w:pPr>
              <w:jc w:val="center"/>
              <w:rPr>
                <w:lang w:val="en-CA"/>
              </w:rPr>
            </w:pPr>
            <w:r w:rsidRPr="009B4E56">
              <w:rPr>
                <w:lang w:val="en-CA"/>
              </w:rPr>
              <w:t>1</w:t>
            </w:r>
          </w:p>
        </w:tc>
        <w:tc>
          <w:tcPr>
            <w:tcW w:w="1429" w:type="dxa"/>
            <w:shd w:val="clear" w:color="auto" w:fill="auto"/>
          </w:tcPr>
          <w:p w14:paraId="33FF222C"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DCEBB90" w14:textId="77777777" w:rsidR="002039FE" w:rsidRPr="009B4E56" w:rsidRDefault="002039FE" w:rsidP="00BB154F">
            <w:pPr>
              <w:jc w:val="center"/>
              <w:rPr>
                <w:lang w:val="en-CA"/>
              </w:rPr>
            </w:pPr>
            <w:r w:rsidRPr="009B4E56">
              <w:rPr>
                <w:lang w:val="en-CA"/>
              </w:rPr>
              <w:t>3</w:t>
            </w:r>
          </w:p>
        </w:tc>
      </w:tr>
      <w:tr w:rsidR="002039FE" w14:paraId="0EA87E69" w14:textId="77777777" w:rsidTr="00BB154F">
        <w:trPr>
          <w:trHeight w:val="384"/>
          <w:jc w:val="center"/>
        </w:trPr>
        <w:tc>
          <w:tcPr>
            <w:tcW w:w="1429" w:type="dxa"/>
            <w:shd w:val="clear" w:color="auto" w:fill="auto"/>
          </w:tcPr>
          <w:p w14:paraId="616A9A44" w14:textId="77777777" w:rsidR="002039FE" w:rsidRPr="009B4E56" w:rsidRDefault="002039FE" w:rsidP="00BB154F">
            <w:pPr>
              <w:jc w:val="center"/>
              <w:rPr>
                <w:lang w:val="en-CA"/>
              </w:rPr>
            </w:pPr>
            <w:r w:rsidRPr="009B4E56">
              <w:rPr>
                <w:lang w:val="en-CA"/>
              </w:rPr>
              <w:t>4</w:t>
            </w:r>
          </w:p>
        </w:tc>
        <w:tc>
          <w:tcPr>
            <w:tcW w:w="1429" w:type="dxa"/>
            <w:shd w:val="clear" w:color="auto" w:fill="auto"/>
          </w:tcPr>
          <w:p w14:paraId="51AD12B8"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77B40BE2"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5138E4A5" w14:textId="77777777" w:rsidR="002039FE" w:rsidRPr="009B4E56" w:rsidRDefault="002039FE" w:rsidP="00BB154F">
            <w:pPr>
              <w:jc w:val="center"/>
              <w:rPr>
                <w:lang w:val="en-CA"/>
              </w:rPr>
            </w:pPr>
            <w:r w:rsidRPr="009B4E56">
              <w:rPr>
                <w:lang w:val="en-CA"/>
              </w:rPr>
              <w:t>7</w:t>
            </w:r>
          </w:p>
        </w:tc>
      </w:tr>
      <w:tr w:rsidR="002039FE" w14:paraId="7E6A1FD0" w14:textId="77777777" w:rsidTr="00BB154F">
        <w:trPr>
          <w:trHeight w:val="396"/>
          <w:jc w:val="center"/>
        </w:trPr>
        <w:tc>
          <w:tcPr>
            <w:tcW w:w="2858" w:type="dxa"/>
            <w:gridSpan w:val="2"/>
            <w:shd w:val="clear" w:color="auto" w:fill="auto"/>
          </w:tcPr>
          <w:p w14:paraId="71064E45" w14:textId="77777777" w:rsidR="002039FE" w:rsidRPr="009B4E56" w:rsidRDefault="002039FE" w:rsidP="00BB154F">
            <w:pPr>
              <w:jc w:val="center"/>
              <w:rPr>
                <w:lang w:val="en-CA"/>
              </w:rPr>
            </w:pPr>
            <w:r w:rsidRPr="009B4E56">
              <w:rPr>
                <w:lang w:val="en-CA"/>
              </w:rPr>
              <w:t>8</w:t>
            </w:r>
          </w:p>
        </w:tc>
        <w:tc>
          <w:tcPr>
            <w:tcW w:w="2859" w:type="dxa"/>
            <w:gridSpan w:val="2"/>
            <w:vMerge w:val="restart"/>
            <w:shd w:val="clear" w:color="auto" w:fill="auto"/>
            <w:vAlign w:val="center"/>
          </w:tcPr>
          <w:p w14:paraId="19F59BE3" w14:textId="77777777" w:rsidR="002039FE" w:rsidRPr="009B4E56" w:rsidRDefault="002039FE" w:rsidP="00BB154F">
            <w:pPr>
              <w:spacing w:after="240"/>
              <w:jc w:val="center"/>
              <w:rPr>
                <w:lang w:val="en-CA"/>
              </w:rPr>
            </w:pPr>
            <w:r w:rsidRPr="009B4E56">
              <w:rPr>
                <w:lang w:val="en-CA"/>
              </w:rPr>
              <w:t>10</w:t>
            </w:r>
          </w:p>
        </w:tc>
      </w:tr>
      <w:tr w:rsidR="002039FE" w14:paraId="6F4C695D" w14:textId="77777777" w:rsidTr="00BB154F">
        <w:trPr>
          <w:trHeight w:val="384"/>
          <w:jc w:val="center"/>
        </w:trPr>
        <w:tc>
          <w:tcPr>
            <w:tcW w:w="2858" w:type="dxa"/>
            <w:gridSpan w:val="2"/>
            <w:shd w:val="clear" w:color="auto" w:fill="auto"/>
          </w:tcPr>
          <w:p w14:paraId="48537249" w14:textId="77777777" w:rsidR="002039FE" w:rsidRPr="009B4E56" w:rsidRDefault="002039FE" w:rsidP="00BB154F">
            <w:pPr>
              <w:jc w:val="center"/>
              <w:rPr>
                <w:lang w:val="en-CA"/>
              </w:rPr>
            </w:pPr>
            <w:r w:rsidRPr="009B4E56">
              <w:rPr>
                <w:lang w:val="en-CA"/>
              </w:rPr>
              <w:t>9</w:t>
            </w:r>
          </w:p>
        </w:tc>
        <w:tc>
          <w:tcPr>
            <w:tcW w:w="2859" w:type="dxa"/>
            <w:gridSpan w:val="2"/>
            <w:vMerge/>
            <w:shd w:val="clear" w:color="auto" w:fill="auto"/>
          </w:tcPr>
          <w:p w14:paraId="445440F2" w14:textId="77777777" w:rsidR="002039FE" w:rsidRPr="009B4E56" w:rsidRDefault="002039FE" w:rsidP="00BB154F">
            <w:pPr>
              <w:jc w:val="center"/>
              <w:rPr>
                <w:lang w:val="en-CA"/>
              </w:rPr>
            </w:pPr>
          </w:p>
        </w:tc>
      </w:tr>
    </w:tbl>
    <w:p w14:paraId="617312BD" w14:textId="77777777" w:rsidR="002039FE" w:rsidRPr="008C0B46" w:rsidRDefault="002039FE" w:rsidP="002039FE">
      <w:pPr>
        <w:jc w:val="center"/>
        <w:rPr>
          <w:b/>
          <w:bCs/>
          <w:lang w:val="en-CA"/>
        </w:rPr>
      </w:pPr>
      <w:r w:rsidRPr="008C0B46">
        <w:rPr>
          <w:b/>
          <w:bCs/>
          <w:lang w:val="en-CA"/>
        </w:rPr>
        <w:t xml:space="preserve">Figure 1. Example layout for </w:t>
      </w:r>
      <w:r>
        <w:rPr>
          <w:b/>
          <w:bCs/>
          <w:lang w:val="en-CA"/>
        </w:rPr>
        <w:t>OLS</w:t>
      </w:r>
      <w:r w:rsidRPr="008C0B46">
        <w:rPr>
          <w:b/>
          <w:bCs/>
          <w:lang w:val="en-CA"/>
        </w:rPr>
        <w:t xml:space="preserve"> 0</w:t>
      </w:r>
    </w:p>
    <w:p w14:paraId="16A2C38A"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30"/>
      </w:tblGrid>
      <w:tr w:rsidR="002039FE" w14:paraId="0F4D4F76" w14:textId="77777777" w:rsidTr="00BB154F">
        <w:trPr>
          <w:trHeight w:val="384"/>
          <w:jc w:val="center"/>
        </w:trPr>
        <w:tc>
          <w:tcPr>
            <w:tcW w:w="1429" w:type="dxa"/>
            <w:shd w:val="clear" w:color="auto" w:fill="auto"/>
          </w:tcPr>
          <w:p w14:paraId="7D3447AA"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9AE5059" w14:textId="77777777" w:rsidR="002039FE" w:rsidRPr="009B4E56" w:rsidRDefault="002039FE" w:rsidP="00BB154F">
            <w:pPr>
              <w:jc w:val="center"/>
              <w:rPr>
                <w:lang w:val="en-CA"/>
              </w:rPr>
            </w:pPr>
            <w:r w:rsidRPr="009B4E56">
              <w:rPr>
                <w:lang w:val="en-CA"/>
              </w:rPr>
              <w:t>3</w:t>
            </w:r>
          </w:p>
        </w:tc>
      </w:tr>
      <w:tr w:rsidR="002039FE" w14:paraId="11E5C5D4" w14:textId="77777777" w:rsidTr="00BB154F">
        <w:trPr>
          <w:trHeight w:val="384"/>
          <w:jc w:val="center"/>
        </w:trPr>
        <w:tc>
          <w:tcPr>
            <w:tcW w:w="1429" w:type="dxa"/>
            <w:shd w:val="clear" w:color="auto" w:fill="auto"/>
          </w:tcPr>
          <w:p w14:paraId="23EE0F47"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7ECCCD1D" w14:textId="77777777" w:rsidR="002039FE" w:rsidRPr="009B4E56" w:rsidRDefault="002039FE" w:rsidP="00BB154F">
            <w:pPr>
              <w:jc w:val="center"/>
              <w:rPr>
                <w:lang w:val="en-CA"/>
              </w:rPr>
            </w:pPr>
            <w:r w:rsidRPr="009B4E56">
              <w:rPr>
                <w:lang w:val="en-CA"/>
              </w:rPr>
              <w:t>7</w:t>
            </w:r>
          </w:p>
        </w:tc>
      </w:tr>
      <w:tr w:rsidR="002039FE" w14:paraId="3E65FEA7" w14:textId="77777777" w:rsidTr="00BB154F">
        <w:trPr>
          <w:trHeight w:val="531"/>
          <w:jc w:val="center"/>
        </w:trPr>
        <w:tc>
          <w:tcPr>
            <w:tcW w:w="2859" w:type="dxa"/>
            <w:gridSpan w:val="2"/>
            <w:vMerge w:val="restart"/>
            <w:shd w:val="clear" w:color="auto" w:fill="auto"/>
            <w:vAlign w:val="center"/>
          </w:tcPr>
          <w:p w14:paraId="36E305E5" w14:textId="77777777" w:rsidR="002039FE" w:rsidRPr="009B4E56" w:rsidRDefault="002039FE" w:rsidP="00BB154F">
            <w:pPr>
              <w:spacing w:after="240"/>
              <w:jc w:val="center"/>
              <w:rPr>
                <w:lang w:val="en-CA"/>
              </w:rPr>
            </w:pPr>
            <w:r w:rsidRPr="009B4E56">
              <w:rPr>
                <w:lang w:val="en-CA"/>
              </w:rPr>
              <w:t>10</w:t>
            </w:r>
          </w:p>
        </w:tc>
      </w:tr>
      <w:tr w:rsidR="002039FE" w14:paraId="6491D154" w14:textId="77777777" w:rsidTr="00BB154F">
        <w:trPr>
          <w:trHeight w:val="491"/>
          <w:jc w:val="center"/>
        </w:trPr>
        <w:tc>
          <w:tcPr>
            <w:tcW w:w="2859" w:type="dxa"/>
            <w:gridSpan w:val="2"/>
            <w:vMerge/>
            <w:shd w:val="clear" w:color="auto" w:fill="auto"/>
          </w:tcPr>
          <w:p w14:paraId="69E72C0D" w14:textId="77777777" w:rsidR="002039FE" w:rsidRPr="009B4E56" w:rsidRDefault="002039FE" w:rsidP="00BB154F">
            <w:pPr>
              <w:jc w:val="center"/>
              <w:rPr>
                <w:lang w:val="en-CA"/>
              </w:rPr>
            </w:pPr>
          </w:p>
        </w:tc>
      </w:tr>
    </w:tbl>
    <w:p w14:paraId="49185EDA" w14:textId="77777777" w:rsidR="002039FE" w:rsidRPr="008C0B46" w:rsidRDefault="002039FE" w:rsidP="002039FE">
      <w:pPr>
        <w:jc w:val="center"/>
        <w:rPr>
          <w:b/>
          <w:bCs/>
          <w:lang w:val="en-CA"/>
        </w:rPr>
      </w:pPr>
      <w:r w:rsidRPr="008C0B46">
        <w:rPr>
          <w:b/>
          <w:bCs/>
          <w:lang w:val="en-CA"/>
        </w:rPr>
        <w:t xml:space="preserve">Figure 2. Example layout for </w:t>
      </w:r>
      <w:r>
        <w:rPr>
          <w:b/>
          <w:bCs/>
          <w:lang w:val="en-CA"/>
        </w:rPr>
        <w:t>OLS</w:t>
      </w:r>
      <w:r w:rsidRPr="008C0B46">
        <w:rPr>
          <w:b/>
          <w:bCs/>
          <w:lang w:val="en-CA"/>
        </w:rPr>
        <w:t xml:space="preserve"> 1</w:t>
      </w:r>
    </w:p>
    <w:p w14:paraId="46FBBB2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tblGrid>
      <w:tr w:rsidR="002039FE" w14:paraId="0038F660" w14:textId="77777777" w:rsidTr="00BB154F">
        <w:trPr>
          <w:trHeight w:val="384"/>
          <w:jc w:val="center"/>
        </w:trPr>
        <w:tc>
          <w:tcPr>
            <w:tcW w:w="1429" w:type="dxa"/>
            <w:shd w:val="clear" w:color="auto" w:fill="auto"/>
          </w:tcPr>
          <w:p w14:paraId="42474E23"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448D6A6F" w14:textId="77777777" w:rsidR="002039FE" w:rsidRPr="009B4E56" w:rsidRDefault="002039FE" w:rsidP="00BB154F">
            <w:pPr>
              <w:jc w:val="center"/>
              <w:rPr>
                <w:lang w:val="en-CA"/>
              </w:rPr>
            </w:pPr>
            <w:r w:rsidRPr="009B4E56">
              <w:rPr>
                <w:lang w:val="en-CA"/>
              </w:rPr>
              <w:t>6</w:t>
            </w:r>
          </w:p>
        </w:tc>
      </w:tr>
    </w:tbl>
    <w:p w14:paraId="24507062" w14:textId="77777777" w:rsidR="002039FE" w:rsidRDefault="002039FE" w:rsidP="002039FE">
      <w:pPr>
        <w:jc w:val="center"/>
        <w:rPr>
          <w:b/>
          <w:bCs/>
          <w:lang w:val="en-CA"/>
        </w:rPr>
      </w:pPr>
      <w:r w:rsidRPr="008C0B46">
        <w:rPr>
          <w:b/>
          <w:bCs/>
          <w:lang w:val="en-CA"/>
        </w:rPr>
        <w:t xml:space="preserve">Figure 3. Example layout for </w:t>
      </w:r>
      <w:r>
        <w:rPr>
          <w:b/>
          <w:bCs/>
          <w:lang w:val="en-CA"/>
        </w:rPr>
        <w:t>OLS</w:t>
      </w:r>
      <w:r w:rsidRPr="008C0B46">
        <w:rPr>
          <w:b/>
          <w:bCs/>
          <w:lang w:val="en-CA"/>
        </w:rPr>
        <w:t xml:space="preserve"> 2</w:t>
      </w:r>
    </w:p>
    <w:p w14:paraId="3CF41939" w14:textId="77777777" w:rsidR="002039FE" w:rsidRDefault="002039FE" w:rsidP="002039FE">
      <w:pPr>
        <w:rPr>
          <w:lang w:val="en-CA"/>
        </w:rPr>
      </w:pPr>
      <w:r>
        <w:rPr>
          <w:lang w:val="en-CA"/>
        </w:rPr>
        <w:t xml:space="preserve">In this example, 11 layers are present in the bitstream, with values of nuh_layer_id from 0 .. 10. The recommended display sizes of the pictures of layers 0 to 7 are the same, 480x240. The recommend display size of pictures of layers 8 and 9 are 960x240. The recommended display size of the picture of layer 10 is 960x480. In this example, the unit size can be </w:t>
      </w:r>
      <w:r>
        <w:rPr>
          <w:lang w:val="en-CA"/>
        </w:rPr>
        <w:lastRenderedPageBreak/>
        <w:t xml:space="preserve">480x240 luma samples, as that is the smallest unit of granularity of sizes and positions needed. </w:t>
      </w:r>
    </w:p>
    <w:p w14:paraId="7B787BB7" w14:textId="77777777" w:rsidR="002039FE" w:rsidRDefault="002039FE" w:rsidP="002039FE">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582F1DC8" w14:textId="77777777" w:rsidR="002039FE" w:rsidRPr="008C0B46" w:rsidRDefault="002039FE" w:rsidP="002039FE">
      <w:pPr>
        <w:rPr>
          <w:b/>
          <w:bCs/>
          <w:lang w:val="en-CA"/>
        </w:rPr>
      </w:pPr>
      <w:r w:rsidRPr="008C0B46">
        <w:rPr>
          <w:b/>
          <w:bCs/>
          <w:lang w:val="en-CA"/>
        </w:rPr>
        <w:t xml:space="preserve">Table 1. Example syntax element values in layer composite position info </w:t>
      </w:r>
      <w:r>
        <w:rPr>
          <w:b/>
          <w:bCs/>
          <w:lang w:val="en-CA"/>
        </w:rPr>
        <w:t xml:space="preserve">entity group </w:t>
      </w:r>
      <w:r w:rsidRPr="008C0B46">
        <w:rPr>
          <w:b/>
          <w:bCs/>
          <w:lang w:val="en-CA"/>
        </w:rPr>
        <w:t xml:space="preserve">(common to </w:t>
      </w:r>
      <w:r>
        <w:rPr>
          <w:b/>
          <w:bCs/>
          <w:lang w:val="en-CA"/>
        </w:rPr>
        <w:t>all OLSs</w:t>
      </w:r>
      <w:r w:rsidRPr="008C0B46">
        <w:rPr>
          <w:b/>
          <w:bCs/>
          <w:lang w:val="en-CA"/>
        </w:rPr>
        <w:t>)</w:t>
      </w:r>
    </w:p>
    <w:p w14:paraId="229656B4" w14:textId="77777777" w:rsidR="002039FE" w:rsidRDefault="002039FE" w:rsidP="002039FE">
      <w:pPr>
        <w:rPr>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617"/>
        <w:gridCol w:w="1963"/>
        <w:gridCol w:w="2297"/>
        <w:gridCol w:w="2244"/>
      </w:tblGrid>
      <w:tr w:rsidR="002039FE" w14:paraId="6D214723" w14:textId="77777777" w:rsidTr="00BB154F">
        <w:trPr>
          <w:trHeight w:val="894"/>
          <w:jc w:val="center"/>
        </w:trPr>
        <w:tc>
          <w:tcPr>
            <w:tcW w:w="1377" w:type="dxa"/>
            <w:shd w:val="clear" w:color="auto" w:fill="auto"/>
          </w:tcPr>
          <w:p w14:paraId="7C88F115" w14:textId="77777777" w:rsidR="002039FE" w:rsidRPr="009B4E56" w:rsidRDefault="002039FE" w:rsidP="00BB154F">
            <w:pPr>
              <w:jc w:val="center"/>
              <w:rPr>
                <w:b/>
                <w:bCs/>
                <w:lang w:val="en-CA"/>
              </w:rPr>
            </w:pPr>
            <w:r w:rsidRPr="009B4E56">
              <w:rPr>
                <w:b/>
                <w:bCs/>
                <w:lang w:val="en-CA"/>
              </w:rPr>
              <w:t>nuh_layer_id</w:t>
            </w:r>
          </w:p>
        </w:tc>
        <w:tc>
          <w:tcPr>
            <w:tcW w:w="1948" w:type="dxa"/>
            <w:shd w:val="clear" w:color="auto" w:fill="auto"/>
          </w:tcPr>
          <w:p w14:paraId="2C95AD96" w14:textId="77777777" w:rsidR="002039FE" w:rsidRPr="009B4E56" w:rsidRDefault="002039FE" w:rsidP="00BB154F">
            <w:pPr>
              <w:jc w:val="center"/>
              <w:rPr>
                <w:b/>
                <w:bCs/>
                <w:lang w:val="en-CA"/>
              </w:rPr>
            </w:pPr>
            <w:r w:rsidRPr="009B4E56">
              <w:rPr>
                <w:b/>
                <w:bCs/>
                <w:lang w:val="en-CA"/>
              </w:rPr>
              <w:t>lcpi_top_left_ pos</w:t>
            </w:r>
          </w:p>
          <w:p w14:paraId="0531302F" w14:textId="77777777" w:rsidR="002039FE" w:rsidRPr="009B4E56" w:rsidRDefault="002039FE" w:rsidP="00BB154F">
            <w:pPr>
              <w:jc w:val="center"/>
              <w:rPr>
                <w:b/>
                <w:bCs/>
                <w:lang w:val="en-CA"/>
              </w:rPr>
            </w:pPr>
            <w:r w:rsidRPr="009B4E56">
              <w:rPr>
                <w:b/>
                <w:bCs/>
                <w:lang w:val="en-CA"/>
              </w:rPr>
              <w:t>_in_units_ver</w:t>
            </w:r>
          </w:p>
        </w:tc>
        <w:tc>
          <w:tcPr>
            <w:tcW w:w="1931" w:type="dxa"/>
            <w:shd w:val="clear" w:color="auto" w:fill="auto"/>
          </w:tcPr>
          <w:p w14:paraId="4B1222A3" w14:textId="77777777" w:rsidR="002039FE" w:rsidRPr="009B4E56" w:rsidRDefault="002039FE" w:rsidP="00BB154F">
            <w:pPr>
              <w:jc w:val="center"/>
              <w:rPr>
                <w:b/>
                <w:bCs/>
                <w:lang w:val="en-CA"/>
              </w:rPr>
            </w:pPr>
            <w:r w:rsidRPr="009B4E56">
              <w:rPr>
                <w:b/>
                <w:bCs/>
                <w:lang w:val="en-CA"/>
              </w:rPr>
              <w:t>lcpi_top_left_pos</w:t>
            </w:r>
          </w:p>
          <w:p w14:paraId="11C79D76" w14:textId="77777777" w:rsidR="002039FE" w:rsidRPr="009B4E56" w:rsidRDefault="002039FE" w:rsidP="00BB154F">
            <w:pPr>
              <w:jc w:val="center"/>
              <w:rPr>
                <w:b/>
                <w:bCs/>
                <w:lang w:val="en-CA"/>
              </w:rPr>
            </w:pPr>
            <w:r w:rsidRPr="009B4E56">
              <w:rPr>
                <w:b/>
                <w:bCs/>
                <w:lang w:val="en-CA"/>
              </w:rPr>
              <w:t>_in_units_hor</w:t>
            </w:r>
          </w:p>
        </w:tc>
        <w:tc>
          <w:tcPr>
            <w:tcW w:w="2119" w:type="dxa"/>
            <w:shd w:val="clear" w:color="auto" w:fill="auto"/>
          </w:tcPr>
          <w:p w14:paraId="31F06DF7" w14:textId="77777777" w:rsidR="002039FE" w:rsidRPr="009B4E56" w:rsidRDefault="002039FE" w:rsidP="00BB154F">
            <w:pPr>
              <w:jc w:val="center"/>
              <w:rPr>
                <w:b/>
                <w:bCs/>
                <w:lang w:val="en-CA"/>
              </w:rPr>
            </w:pPr>
            <w:r w:rsidRPr="009B4E56">
              <w:rPr>
                <w:b/>
                <w:bCs/>
                <w:lang w:val="en-CA"/>
              </w:rPr>
              <w:t>lcpi_height_in_units</w:t>
            </w:r>
          </w:p>
        </w:tc>
        <w:tc>
          <w:tcPr>
            <w:tcW w:w="2250" w:type="dxa"/>
            <w:shd w:val="clear" w:color="auto" w:fill="auto"/>
          </w:tcPr>
          <w:p w14:paraId="6FB77C1D" w14:textId="77777777" w:rsidR="002039FE" w:rsidRPr="009B4E56" w:rsidRDefault="002039FE" w:rsidP="00BB154F">
            <w:pPr>
              <w:jc w:val="center"/>
              <w:rPr>
                <w:b/>
                <w:bCs/>
                <w:lang w:val="en-CA"/>
              </w:rPr>
            </w:pPr>
            <w:r w:rsidRPr="009B4E56">
              <w:rPr>
                <w:b/>
                <w:bCs/>
                <w:lang w:val="en-CA"/>
              </w:rPr>
              <w:t>lcpi_width_in_units</w:t>
            </w:r>
          </w:p>
        </w:tc>
      </w:tr>
      <w:tr w:rsidR="002039FE" w14:paraId="05BCC911" w14:textId="77777777" w:rsidTr="00BB154F">
        <w:trPr>
          <w:trHeight w:val="398"/>
          <w:jc w:val="center"/>
        </w:trPr>
        <w:tc>
          <w:tcPr>
            <w:tcW w:w="1377" w:type="dxa"/>
            <w:shd w:val="clear" w:color="auto" w:fill="auto"/>
          </w:tcPr>
          <w:p w14:paraId="30B30B6B" w14:textId="77777777" w:rsidR="002039FE" w:rsidRPr="009B4E56" w:rsidRDefault="002039FE" w:rsidP="00BB154F">
            <w:pPr>
              <w:jc w:val="center"/>
              <w:rPr>
                <w:lang w:val="en-CA"/>
              </w:rPr>
            </w:pPr>
            <w:r w:rsidRPr="009B4E56">
              <w:rPr>
                <w:lang w:val="en-CA"/>
              </w:rPr>
              <w:t>0</w:t>
            </w:r>
          </w:p>
        </w:tc>
        <w:tc>
          <w:tcPr>
            <w:tcW w:w="1948" w:type="dxa"/>
            <w:shd w:val="clear" w:color="auto" w:fill="auto"/>
          </w:tcPr>
          <w:p w14:paraId="5FC9CB88"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5B91FB1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59B324"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E3A1823" w14:textId="77777777" w:rsidR="002039FE" w:rsidRPr="009B4E56" w:rsidRDefault="002039FE" w:rsidP="00BB154F">
            <w:pPr>
              <w:jc w:val="center"/>
              <w:rPr>
                <w:lang w:val="en-CA"/>
              </w:rPr>
            </w:pPr>
            <w:r w:rsidRPr="009B4E56">
              <w:rPr>
                <w:lang w:val="en-CA"/>
              </w:rPr>
              <w:t>1</w:t>
            </w:r>
          </w:p>
        </w:tc>
      </w:tr>
      <w:tr w:rsidR="002039FE" w14:paraId="1261B6AC" w14:textId="77777777" w:rsidTr="00BB154F">
        <w:trPr>
          <w:trHeight w:val="386"/>
          <w:jc w:val="center"/>
        </w:trPr>
        <w:tc>
          <w:tcPr>
            <w:tcW w:w="1377" w:type="dxa"/>
            <w:shd w:val="clear" w:color="auto" w:fill="auto"/>
          </w:tcPr>
          <w:p w14:paraId="367A3631" w14:textId="77777777" w:rsidR="002039FE" w:rsidRPr="009B4E56" w:rsidRDefault="002039FE" w:rsidP="00BB154F">
            <w:pPr>
              <w:jc w:val="center"/>
              <w:rPr>
                <w:lang w:val="en-CA"/>
              </w:rPr>
            </w:pPr>
            <w:r w:rsidRPr="009B4E56">
              <w:rPr>
                <w:lang w:val="en-CA"/>
              </w:rPr>
              <w:t>1</w:t>
            </w:r>
          </w:p>
        </w:tc>
        <w:tc>
          <w:tcPr>
            <w:tcW w:w="1948" w:type="dxa"/>
            <w:shd w:val="clear" w:color="auto" w:fill="auto"/>
          </w:tcPr>
          <w:p w14:paraId="097DC54E"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3906EA19"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594F93BA"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CE32DD2" w14:textId="77777777" w:rsidR="002039FE" w:rsidRPr="009B4E56" w:rsidRDefault="002039FE" w:rsidP="00BB154F">
            <w:pPr>
              <w:jc w:val="center"/>
              <w:rPr>
                <w:lang w:val="en-CA"/>
              </w:rPr>
            </w:pPr>
            <w:r w:rsidRPr="009B4E56">
              <w:rPr>
                <w:lang w:val="en-CA"/>
              </w:rPr>
              <w:t>1</w:t>
            </w:r>
          </w:p>
        </w:tc>
      </w:tr>
      <w:tr w:rsidR="002039FE" w14:paraId="11082642" w14:textId="77777777" w:rsidTr="00BB154F">
        <w:trPr>
          <w:trHeight w:val="386"/>
          <w:jc w:val="center"/>
        </w:trPr>
        <w:tc>
          <w:tcPr>
            <w:tcW w:w="1377" w:type="dxa"/>
            <w:shd w:val="clear" w:color="auto" w:fill="auto"/>
          </w:tcPr>
          <w:p w14:paraId="49A98EBE" w14:textId="77777777" w:rsidR="002039FE" w:rsidRPr="009B4E56" w:rsidRDefault="002039FE" w:rsidP="00BB154F">
            <w:pPr>
              <w:jc w:val="center"/>
              <w:rPr>
                <w:lang w:val="en-CA"/>
              </w:rPr>
            </w:pPr>
            <w:r w:rsidRPr="009B4E56">
              <w:rPr>
                <w:lang w:val="en-CA"/>
              </w:rPr>
              <w:t>2</w:t>
            </w:r>
          </w:p>
        </w:tc>
        <w:tc>
          <w:tcPr>
            <w:tcW w:w="1948" w:type="dxa"/>
            <w:shd w:val="clear" w:color="auto" w:fill="auto"/>
          </w:tcPr>
          <w:p w14:paraId="08D5F9F3"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13E29A79"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774CDA7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A65DE25" w14:textId="77777777" w:rsidR="002039FE" w:rsidRPr="009B4E56" w:rsidRDefault="002039FE" w:rsidP="00BB154F">
            <w:pPr>
              <w:jc w:val="center"/>
              <w:rPr>
                <w:lang w:val="en-CA"/>
              </w:rPr>
            </w:pPr>
            <w:r w:rsidRPr="009B4E56">
              <w:rPr>
                <w:lang w:val="en-CA"/>
              </w:rPr>
              <w:t>1</w:t>
            </w:r>
          </w:p>
        </w:tc>
      </w:tr>
      <w:tr w:rsidR="002039FE" w14:paraId="4F96C808" w14:textId="77777777" w:rsidTr="00BB154F">
        <w:trPr>
          <w:trHeight w:val="386"/>
          <w:jc w:val="center"/>
        </w:trPr>
        <w:tc>
          <w:tcPr>
            <w:tcW w:w="1377" w:type="dxa"/>
            <w:shd w:val="clear" w:color="auto" w:fill="auto"/>
          </w:tcPr>
          <w:p w14:paraId="00B06C46" w14:textId="77777777" w:rsidR="002039FE" w:rsidRPr="009B4E56" w:rsidRDefault="002039FE" w:rsidP="00BB154F">
            <w:pPr>
              <w:jc w:val="center"/>
              <w:rPr>
                <w:lang w:val="en-CA"/>
              </w:rPr>
            </w:pPr>
            <w:r w:rsidRPr="009B4E56">
              <w:rPr>
                <w:lang w:val="en-CA"/>
              </w:rPr>
              <w:t>3</w:t>
            </w:r>
          </w:p>
        </w:tc>
        <w:tc>
          <w:tcPr>
            <w:tcW w:w="1948" w:type="dxa"/>
            <w:shd w:val="clear" w:color="auto" w:fill="auto"/>
          </w:tcPr>
          <w:p w14:paraId="0B36790C"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43CE7D0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639E64D1"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E8E992A" w14:textId="77777777" w:rsidR="002039FE" w:rsidRPr="009B4E56" w:rsidRDefault="002039FE" w:rsidP="00BB154F">
            <w:pPr>
              <w:jc w:val="center"/>
              <w:rPr>
                <w:lang w:val="en-CA"/>
              </w:rPr>
            </w:pPr>
            <w:r w:rsidRPr="009B4E56">
              <w:rPr>
                <w:lang w:val="en-CA"/>
              </w:rPr>
              <w:t>1</w:t>
            </w:r>
          </w:p>
        </w:tc>
      </w:tr>
      <w:tr w:rsidR="002039FE" w14:paraId="70D0216A" w14:textId="77777777" w:rsidTr="00BB154F">
        <w:trPr>
          <w:trHeight w:val="398"/>
          <w:jc w:val="center"/>
        </w:trPr>
        <w:tc>
          <w:tcPr>
            <w:tcW w:w="1377" w:type="dxa"/>
            <w:shd w:val="clear" w:color="auto" w:fill="auto"/>
          </w:tcPr>
          <w:p w14:paraId="6684CAB2" w14:textId="77777777" w:rsidR="002039FE" w:rsidRPr="009B4E56" w:rsidRDefault="002039FE" w:rsidP="00BB154F">
            <w:pPr>
              <w:jc w:val="center"/>
              <w:rPr>
                <w:lang w:val="en-CA"/>
              </w:rPr>
            </w:pPr>
            <w:r w:rsidRPr="009B4E56">
              <w:rPr>
                <w:lang w:val="en-CA"/>
              </w:rPr>
              <w:t>4</w:t>
            </w:r>
          </w:p>
        </w:tc>
        <w:tc>
          <w:tcPr>
            <w:tcW w:w="1948" w:type="dxa"/>
            <w:shd w:val="clear" w:color="auto" w:fill="auto"/>
          </w:tcPr>
          <w:p w14:paraId="0F610F2B"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198FABCE"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37BEC6BE"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CDB36C0" w14:textId="77777777" w:rsidR="002039FE" w:rsidRPr="009B4E56" w:rsidRDefault="002039FE" w:rsidP="00BB154F">
            <w:pPr>
              <w:jc w:val="center"/>
              <w:rPr>
                <w:lang w:val="en-CA"/>
              </w:rPr>
            </w:pPr>
            <w:r w:rsidRPr="009B4E56">
              <w:rPr>
                <w:lang w:val="en-CA"/>
              </w:rPr>
              <w:t>1</w:t>
            </w:r>
          </w:p>
        </w:tc>
      </w:tr>
      <w:tr w:rsidR="002039FE" w14:paraId="7FBA80DA" w14:textId="77777777" w:rsidTr="00BB154F">
        <w:trPr>
          <w:trHeight w:val="386"/>
          <w:jc w:val="center"/>
        </w:trPr>
        <w:tc>
          <w:tcPr>
            <w:tcW w:w="1377" w:type="dxa"/>
            <w:shd w:val="clear" w:color="auto" w:fill="auto"/>
          </w:tcPr>
          <w:p w14:paraId="7B9ECC27" w14:textId="77777777" w:rsidR="002039FE" w:rsidRPr="009B4E56" w:rsidRDefault="002039FE" w:rsidP="00BB154F">
            <w:pPr>
              <w:jc w:val="center"/>
              <w:rPr>
                <w:lang w:val="en-CA"/>
              </w:rPr>
            </w:pPr>
            <w:r w:rsidRPr="009B4E56">
              <w:rPr>
                <w:lang w:val="en-CA"/>
              </w:rPr>
              <w:t>5</w:t>
            </w:r>
          </w:p>
        </w:tc>
        <w:tc>
          <w:tcPr>
            <w:tcW w:w="1948" w:type="dxa"/>
            <w:shd w:val="clear" w:color="auto" w:fill="auto"/>
          </w:tcPr>
          <w:p w14:paraId="160ADC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9C15B20"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49D1B8E2"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0DAEA347" w14:textId="77777777" w:rsidR="002039FE" w:rsidRPr="009B4E56" w:rsidRDefault="002039FE" w:rsidP="00BB154F">
            <w:pPr>
              <w:jc w:val="center"/>
              <w:rPr>
                <w:lang w:val="en-CA"/>
              </w:rPr>
            </w:pPr>
            <w:r w:rsidRPr="009B4E56">
              <w:rPr>
                <w:lang w:val="en-CA"/>
              </w:rPr>
              <w:t>1</w:t>
            </w:r>
          </w:p>
        </w:tc>
      </w:tr>
      <w:tr w:rsidR="002039FE" w14:paraId="159A78B5" w14:textId="77777777" w:rsidTr="00BB154F">
        <w:trPr>
          <w:trHeight w:val="386"/>
          <w:jc w:val="center"/>
        </w:trPr>
        <w:tc>
          <w:tcPr>
            <w:tcW w:w="1377" w:type="dxa"/>
            <w:shd w:val="clear" w:color="auto" w:fill="auto"/>
          </w:tcPr>
          <w:p w14:paraId="30EE35E4" w14:textId="77777777" w:rsidR="002039FE" w:rsidRPr="009B4E56" w:rsidRDefault="002039FE" w:rsidP="00BB154F">
            <w:pPr>
              <w:jc w:val="center"/>
              <w:rPr>
                <w:lang w:val="en-CA"/>
              </w:rPr>
            </w:pPr>
            <w:r w:rsidRPr="009B4E56">
              <w:rPr>
                <w:lang w:val="en-CA"/>
              </w:rPr>
              <w:t>6</w:t>
            </w:r>
          </w:p>
        </w:tc>
        <w:tc>
          <w:tcPr>
            <w:tcW w:w="1948" w:type="dxa"/>
            <w:shd w:val="clear" w:color="auto" w:fill="auto"/>
          </w:tcPr>
          <w:p w14:paraId="3D9627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447DB686"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25D00ADF"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93DDED6" w14:textId="77777777" w:rsidR="002039FE" w:rsidRPr="009B4E56" w:rsidRDefault="002039FE" w:rsidP="00BB154F">
            <w:pPr>
              <w:jc w:val="center"/>
              <w:rPr>
                <w:lang w:val="en-CA"/>
              </w:rPr>
            </w:pPr>
            <w:r w:rsidRPr="009B4E56">
              <w:rPr>
                <w:lang w:val="en-CA"/>
              </w:rPr>
              <w:t>1</w:t>
            </w:r>
          </w:p>
        </w:tc>
      </w:tr>
      <w:tr w:rsidR="002039FE" w14:paraId="1DB41C85" w14:textId="77777777" w:rsidTr="00BB154F">
        <w:trPr>
          <w:trHeight w:val="386"/>
          <w:jc w:val="center"/>
        </w:trPr>
        <w:tc>
          <w:tcPr>
            <w:tcW w:w="1377" w:type="dxa"/>
            <w:shd w:val="clear" w:color="auto" w:fill="auto"/>
          </w:tcPr>
          <w:p w14:paraId="62157DBC" w14:textId="77777777" w:rsidR="002039FE" w:rsidRPr="009B4E56" w:rsidRDefault="002039FE" w:rsidP="00BB154F">
            <w:pPr>
              <w:jc w:val="center"/>
              <w:rPr>
                <w:lang w:val="en-CA"/>
              </w:rPr>
            </w:pPr>
            <w:r w:rsidRPr="009B4E56">
              <w:rPr>
                <w:lang w:val="en-CA"/>
              </w:rPr>
              <w:t>7</w:t>
            </w:r>
          </w:p>
        </w:tc>
        <w:tc>
          <w:tcPr>
            <w:tcW w:w="1948" w:type="dxa"/>
            <w:shd w:val="clear" w:color="auto" w:fill="auto"/>
          </w:tcPr>
          <w:p w14:paraId="6D858829"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6C5783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50A0CDD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4056302" w14:textId="77777777" w:rsidR="002039FE" w:rsidRPr="009B4E56" w:rsidRDefault="002039FE" w:rsidP="00BB154F">
            <w:pPr>
              <w:jc w:val="center"/>
              <w:rPr>
                <w:lang w:val="en-CA"/>
              </w:rPr>
            </w:pPr>
            <w:r w:rsidRPr="009B4E56">
              <w:rPr>
                <w:lang w:val="en-CA"/>
              </w:rPr>
              <w:t>1</w:t>
            </w:r>
          </w:p>
        </w:tc>
      </w:tr>
      <w:tr w:rsidR="002039FE" w14:paraId="742F0D06" w14:textId="77777777" w:rsidTr="00BB154F">
        <w:trPr>
          <w:trHeight w:val="398"/>
          <w:jc w:val="center"/>
        </w:trPr>
        <w:tc>
          <w:tcPr>
            <w:tcW w:w="1377" w:type="dxa"/>
            <w:shd w:val="clear" w:color="auto" w:fill="auto"/>
          </w:tcPr>
          <w:p w14:paraId="21B6D729" w14:textId="77777777" w:rsidR="002039FE" w:rsidRPr="009B4E56" w:rsidRDefault="002039FE" w:rsidP="00BB154F">
            <w:pPr>
              <w:jc w:val="center"/>
              <w:rPr>
                <w:lang w:val="en-CA"/>
              </w:rPr>
            </w:pPr>
            <w:r w:rsidRPr="009B4E56">
              <w:rPr>
                <w:lang w:val="en-CA"/>
              </w:rPr>
              <w:t>8</w:t>
            </w:r>
          </w:p>
        </w:tc>
        <w:tc>
          <w:tcPr>
            <w:tcW w:w="1948" w:type="dxa"/>
            <w:shd w:val="clear" w:color="auto" w:fill="auto"/>
          </w:tcPr>
          <w:p w14:paraId="7E690640"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1E21B499"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E1A0210"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16CDE74C" w14:textId="77777777" w:rsidR="002039FE" w:rsidRPr="009B4E56" w:rsidRDefault="002039FE" w:rsidP="00BB154F">
            <w:pPr>
              <w:jc w:val="center"/>
              <w:rPr>
                <w:lang w:val="en-CA"/>
              </w:rPr>
            </w:pPr>
            <w:r w:rsidRPr="009B4E56">
              <w:rPr>
                <w:lang w:val="en-CA"/>
              </w:rPr>
              <w:t>2</w:t>
            </w:r>
          </w:p>
        </w:tc>
      </w:tr>
      <w:tr w:rsidR="002039FE" w14:paraId="056292D2" w14:textId="77777777" w:rsidTr="00BB154F">
        <w:trPr>
          <w:trHeight w:val="386"/>
          <w:jc w:val="center"/>
        </w:trPr>
        <w:tc>
          <w:tcPr>
            <w:tcW w:w="1377" w:type="dxa"/>
            <w:shd w:val="clear" w:color="auto" w:fill="auto"/>
          </w:tcPr>
          <w:p w14:paraId="4C1384C8" w14:textId="77777777" w:rsidR="002039FE" w:rsidRPr="009B4E56" w:rsidRDefault="002039FE" w:rsidP="00BB154F">
            <w:pPr>
              <w:jc w:val="center"/>
              <w:rPr>
                <w:lang w:val="en-CA"/>
              </w:rPr>
            </w:pPr>
            <w:r w:rsidRPr="009B4E56">
              <w:rPr>
                <w:lang w:val="en-CA"/>
              </w:rPr>
              <w:t>9</w:t>
            </w:r>
          </w:p>
        </w:tc>
        <w:tc>
          <w:tcPr>
            <w:tcW w:w="1948" w:type="dxa"/>
            <w:shd w:val="clear" w:color="auto" w:fill="auto"/>
          </w:tcPr>
          <w:p w14:paraId="23D9D230" w14:textId="77777777" w:rsidR="002039FE" w:rsidRPr="009B4E56" w:rsidRDefault="002039FE" w:rsidP="00BB154F">
            <w:pPr>
              <w:jc w:val="center"/>
              <w:rPr>
                <w:lang w:val="en-CA"/>
              </w:rPr>
            </w:pPr>
            <w:r w:rsidRPr="009B4E56">
              <w:rPr>
                <w:lang w:val="en-CA"/>
              </w:rPr>
              <w:t>3</w:t>
            </w:r>
          </w:p>
        </w:tc>
        <w:tc>
          <w:tcPr>
            <w:tcW w:w="1931" w:type="dxa"/>
            <w:shd w:val="clear" w:color="auto" w:fill="auto"/>
          </w:tcPr>
          <w:p w14:paraId="766133A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06B089"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DAF33CA" w14:textId="77777777" w:rsidR="002039FE" w:rsidRPr="009B4E56" w:rsidRDefault="002039FE" w:rsidP="00BB154F">
            <w:pPr>
              <w:jc w:val="center"/>
              <w:rPr>
                <w:lang w:val="en-CA"/>
              </w:rPr>
            </w:pPr>
            <w:r w:rsidRPr="009B4E56">
              <w:rPr>
                <w:lang w:val="en-CA"/>
              </w:rPr>
              <w:t>2</w:t>
            </w:r>
          </w:p>
        </w:tc>
      </w:tr>
      <w:tr w:rsidR="002039FE" w14:paraId="096895B4" w14:textId="77777777" w:rsidTr="00BB154F">
        <w:trPr>
          <w:trHeight w:val="386"/>
          <w:jc w:val="center"/>
        </w:trPr>
        <w:tc>
          <w:tcPr>
            <w:tcW w:w="1377" w:type="dxa"/>
            <w:shd w:val="clear" w:color="auto" w:fill="auto"/>
          </w:tcPr>
          <w:p w14:paraId="31A72BE0" w14:textId="77777777" w:rsidR="002039FE" w:rsidRPr="009B4E56" w:rsidRDefault="002039FE" w:rsidP="00BB154F">
            <w:pPr>
              <w:jc w:val="center"/>
              <w:rPr>
                <w:lang w:val="en-CA"/>
              </w:rPr>
            </w:pPr>
            <w:r w:rsidRPr="009B4E56">
              <w:rPr>
                <w:lang w:val="en-CA"/>
              </w:rPr>
              <w:t>10</w:t>
            </w:r>
          </w:p>
        </w:tc>
        <w:tc>
          <w:tcPr>
            <w:tcW w:w="1948" w:type="dxa"/>
            <w:shd w:val="clear" w:color="auto" w:fill="auto"/>
          </w:tcPr>
          <w:p w14:paraId="754B02F1"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59BCDE32"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3DA50DBD" w14:textId="77777777" w:rsidR="002039FE" w:rsidRPr="009B4E56" w:rsidRDefault="002039FE" w:rsidP="00BB154F">
            <w:pPr>
              <w:jc w:val="center"/>
              <w:rPr>
                <w:lang w:val="en-CA"/>
              </w:rPr>
            </w:pPr>
            <w:r w:rsidRPr="009B4E56">
              <w:rPr>
                <w:lang w:val="en-CA"/>
              </w:rPr>
              <w:t>2</w:t>
            </w:r>
          </w:p>
        </w:tc>
        <w:tc>
          <w:tcPr>
            <w:tcW w:w="2250" w:type="dxa"/>
            <w:shd w:val="clear" w:color="auto" w:fill="auto"/>
          </w:tcPr>
          <w:p w14:paraId="000CE2E2" w14:textId="77777777" w:rsidR="002039FE" w:rsidRPr="009B4E56" w:rsidRDefault="002039FE" w:rsidP="00BB154F">
            <w:pPr>
              <w:jc w:val="center"/>
              <w:rPr>
                <w:lang w:val="en-CA"/>
              </w:rPr>
            </w:pPr>
            <w:r w:rsidRPr="009B4E56">
              <w:rPr>
                <w:lang w:val="en-CA"/>
              </w:rPr>
              <w:t>2</w:t>
            </w:r>
          </w:p>
        </w:tc>
      </w:tr>
    </w:tbl>
    <w:p w14:paraId="0C43C435" w14:textId="77777777" w:rsidR="002039FE" w:rsidRDefault="002039FE" w:rsidP="002039FE">
      <w:pPr>
        <w:rPr>
          <w:lang w:val="en-CA"/>
        </w:rPr>
      </w:pPr>
    </w:p>
    <w:p w14:paraId="1ECACDA9" w14:textId="77777777" w:rsidR="002039FE" w:rsidRDefault="002039FE" w:rsidP="002039FE">
      <w:pPr>
        <w:jc w:val="center"/>
        <w:rPr>
          <w:b/>
          <w:bCs/>
          <w:lang w:val="en-CA"/>
        </w:rPr>
      </w:pPr>
      <w:r w:rsidRPr="008C0B46">
        <w:rPr>
          <w:b/>
          <w:bCs/>
          <w:lang w:val="en-CA"/>
        </w:rPr>
        <w:t xml:space="preserve">Table 2. Example syntax elements in multiple </w:t>
      </w:r>
      <w:r>
        <w:rPr>
          <w:b/>
          <w:bCs/>
          <w:lang w:val="en-CA"/>
        </w:rPr>
        <w:t>recommended composite layers info</w:t>
      </w:r>
      <w:r w:rsidRPr="008C0B46">
        <w:rPr>
          <w:b/>
          <w:bCs/>
          <w:lang w:val="en-CA"/>
        </w:rPr>
        <w:t xml:space="preserve"> </w:t>
      </w:r>
      <w:r>
        <w:rPr>
          <w:b/>
          <w:bCs/>
          <w:lang w:val="en-CA"/>
        </w:rPr>
        <w:t>entity group</w:t>
      </w:r>
    </w:p>
    <w:p w14:paraId="65409AB6" w14:textId="77777777" w:rsidR="002039FE" w:rsidRPr="008C0B46" w:rsidRDefault="002039FE" w:rsidP="002039FE">
      <w:pPr>
        <w:jc w:val="center"/>
        <w:rPr>
          <w:b/>
          <w:bCs/>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525"/>
        <w:gridCol w:w="2549"/>
        <w:gridCol w:w="1616"/>
        <w:gridCol w:w="1642"/>
      </w:tblGrid>
      <w:tr w:rsidR="002039FE" w14:paraId="0C28AC1D" w14:textId="77777777" w:rsidTr="00BB154F">
        <w:trPr>
          <w:trHeight w:val="395"/>
          <w:jc w:val="center"/>
        </w:trPr>
        <w:tc>
          <w:tcPr>
            <w:tcW w:w="1869" w:type="dxa"/>
            <w:shd w:val="clear" w:color="auto" w:fill="auto"/>
          </w:tcPr>
          <w:p w14:paraId="7A7C2955" w14:textId="77777777" w:rsidR="002039FE" w:rsidRPr="009B4E56" w:rsidRDefault="002039FE" w:rsidP="00BB154F">
            <w:pPr>
              <w:jc w:val="center"/>
              <w:rPr>
                <w:b/>
                <w:bCs/>
                <w:lang w:val="en-CA"/>
              </w:rPr>
            </w:pPr>
            <w:r w:rsidRPr="009B4E56">
              <w:rPr>
                <w:b/>
                <w:bCs/>
                <w:lang w:val="en-CA"/>
              </w:rPr>
              <w:t>OLS idx</w:t>
            </w:r>
          </w:p>
        </w:tc>
        <w:tc>
          <w:tcPr>
            <w:tcW w:w="1835" w:type="dxa"/>
            <w:shd w:val="clear" w:color="auto" w:fill="auto"/>
          </w:tcPr>
          <w:p w14:paraId="084A8D54" w14:textId="77777777" w:rsidR="002039FE" w:rsidRPr="009B4E56" w:rsidRDefault="002039FE" w:rsidP="00BB154F">
            <w:pPr>
              <w:jc w:val="center"/>
              <w:rPr>
                <w:b/>
                <w:bCs/>
                <w:lang w:val="en-CA"/>
              </w:rPr>
            </w:pPr>
            <w:r w:rsidRPr="009B4E56">
              <w:rPr>
                <w:rFonts w:eastAsia="SimSun"/>
                <w:b/>
                <w:noProof/>
                <w:lang w:val="en-CA"/>
              </w:rPr>
              <w:t>rcli_composite_size_ver</w:t>
            </w:r>
          </w:p>
        </w:tc>
        <w:tc>
          <w:tcPr>
            <w:tcW w:w="1835" w:type="dxa"/>
            <w:shd w:val="clear" w:color="auto" w:fill="auto"/>
          </w:tcPr>
          <w:p w14:paraId="2F1C9546" w14:textId="77777777" w:rsidR="002039FE" w:rsidRPr="009B4E56" w:rsidRDefault="002039FE" w:rsidP="00BB154F">
            <w:pPr>
              <w:jc w:val="center"/>
              <w:rPr>
                <w:b/>
                <w:bCs/>
                <w:lang w:val="en-CA"/>
              </w:rPr>
            </w:pPr>
            <w:r w:rsidRPr="009B4E56">
              <w:rPr>
                <w:rFonts w:eastAsia="SimSun"/>
                <w:b/>
                <w:noProof/>
                <w:lang w:val="en-CA"/>
              </w:rPr>
              <w:t>rcli_composite_size_hor</w:t>
            </w:r>
          </w:p>
        </w:tc>
        <w:tc>
          <w:tcPr>
            <w:tcW w:w="1905" w:type="dxa"/>
            <w:shd w:val="clear" w:color="auto" w:fill="auto"/>
          </w:tcPr>
          <w:p w14:paraId="76977C63" w14:textId="77777777" w:rsidR="002039FE" w:rsidRPr="009B4E56" w:rsidRDefault="002039FE" w:rsidP="00BB154F">
            <w:pPr>
              <w:jc w:val="center"/>
              <w:rPr>
                <w:b/>
                <w:bCs/>
                <w:lang w:val="en-CA"/>
              </w:rPr>
            </w:pPr>
            <w:r w:rsidRPr="009B4E56">
              <w:rPr>
                <w:b/>
                <w:bCs/>
                <w:lang w:val="en-CA"/>
              </w:rPr>
              <w:t>rcli_offset_ver</w:t>
            </w:r>
          </w:p>
        </w:tc>
        <w:tc>
          <w:tcPr>
            <w:tcW w:w="1906" w:type="dxa"/>
            <w:shd w:val="clear" w:color="auto" w:fill="auto"/>
          </w:tcPr>
          <w:p w14:paraId="2C8BD9A0" w14:textId="77777777" w:rsidR="002039FE" w:rsidRPr="009B4E56" w:rsidRDefault="002039FE" w:rsidP="00BB154F">
            <w:pPr>
              <w:jc w:val="center"/>
              <w:rPr>
                <w:b/>
                <w:bCs/>
                <w:lang w:val="en-CA"/>
              </w:rPr>
            </w:pPr>
            <w:r w:rsidRPr="009B4E56">
              <w:rPr>
                <w:b/>
                <w:bCs/>
                <w:lang w:val="en-CA"/>
              </w:rPr>
              <w:t>rcli_offset_hor</w:t>
            </w:r>
          </w:p>
        </w:tc>
      </w:tr>
      <w:tr w:rsidR="002039FE" w14:paraId="32CEBEDB" w14:textId="77777777" w:rsidTr="00BB154F">
        <w:trPr>
          <w:trHeight w:val="395"/>
          <w:jc w:val="center"/>
        </w:trPr>
        <w:tc>
          <w:tcPr>
            <w:tcW w:w="1869" w:type="dxa"/>
            <w:shd w:val="clear" w:color="auto" w:fill="auto"/>
          </w:tcPr>
          <w:p w14:paraId="0F5F97F9" w14:textId="77777777" w:rsidR="002039FE" w:rsidRPr="009B4E56" w:rsidRDefault="002039FE" w:rsidP="00BB154F">
            <w:pPr>
              <w:jc w:val="center"/>
              <w:rPr>
                <w:lang w:val="en-CA"/>
              </w:rPr>
            </w:pPr>
            <w:r w:rsidRPr="009B4E56">
              <w:rPr>
                <w:lang w:val="en-CA"/>
              </w:rPr>
              <w:t>0</w:t>
            </w:r>
          </w:p>
        </w:tc>
        <w:tc>
          <w:tcPr>
            <w:tcW w:w="1835" w:type="dxa"/>
            <w:shd w:val="clear" w:color="auto" w:fill="auto"/>
          </w:tcPr>
          <w:p w14:paraId="6155F13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3913A8F1" w14:textId="77777777" w:rsidR="002039FE" w:rsidRPr="009B4E56" w:rsidRDefault="002039FE" w:rsidP="00BB154F">
            <w:pPr>
              <w:jc w:val="center"/>
              <w:rPr>
                <w:lang w:val="en-CA"/>
              </w:rPr>
            </w:pPr>
            <w:r w:rsidRPr="009B4E56">
              <w:rPr>
                <w:lang w:val="en-CA"/>
              </w:rPr>
              <w:t>1920</w:t>
            </w:r>
          </w:p>
        </w:tc>
        <w:tc>
          <w:tcPr>
            <w:tcW w:w="1905" w:type="dxa"/>
            <w:shd w:val="clear" w:color="auto" w:fill="auto"/>
          </w:tcPr>
          <w:p w14:paraId="4244F6D9"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6ABEBFBE" w14:textId="77777777" w:rsidR="002039FE" w:rsidRPr="009B4E56" w:rsidRDefault="002039FE" w:rsidP="00BB154F">
            <w:pPr>
              <w:jc w:val="center"/>
              <w:rPr>
                <w:lang w:val="en-CA"/>
              </w:rPr>
            </w:pPr>
            <w:r w:rsidRPr="009B4E56">
              <w:rPr>
                <w:lang w:val="en-CA"/>
              </w:rPr>
              <w:t>0</w:t>
            </w:r>
          </w:p>
        </w:tc>
      </w:tr>
      <w:tr w:rsidR="002039FE" w14:paraId="5F516D5C" w14:textId="77777777" w:rsidTr="00BB154F">
        <w:trPr>
          <w:trHeight w:val="407"/>
          <w:jc w:val="center"/>
        </w:trPr>
        <w:tc>
          <w:tcPr>
            <w:tcW w:w="1869" w:type="dxa"/>
            <w:shd w:val="clear" w:color="auto" w:fill="auto"/>
          </w:tcPr>
          <w:p w14:paraId="407CA170" w14:textId="77777777" w:rsidR="002039FE" w:rsidRPr="009B4E56" w:rsidRDefault="002039FE" w:rsidP="00BB154F">
            <w:pPr>
              <w:jc w:val="center"/>
              <w:rPr>
                <w:lang w:val="en-CA"/>
              </w:rPr>
            </w:pPr>
            <w:r w:rsidRPr="009B4E56">
              <w:rPr>
                <w:lang w:val="en-CA"/>
              </w:rPr>
              <w:t>1</w:t>
            </w:r>
          </w:p>
        </w:tc>
        <w:tc>
          <w:tcPr>
            <w:tcW w:w="1835" w:type="dxa"/>
            <w:shd w:val="clear" w:color="auto" w:fill="auto"/>
          </w:tcPr>
          <w:p w14:paraId="084A234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1F380940"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3C7A767"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5D6DFB60" w14:textId="77777777" w:rsidR="002039FE" w:rsidRPr="009B4E56" w:rsidRDefault="002039FE" w:rsidP="00BB154F">
            <w:pPr>
              <w:jc w:val="center"/>
              <w:rPr>
                <w:lang w:val="en-CA"/>
              </w:rPr>
            </w:pPr>
            <w:r w:rsidRPr="009B4E56">
              <w:rPr>
                <w:lang w:val="en-CA"/>
              </w:rPr>
              <w:t>-960</w:t>
            </w:r>
          </w:p>
        </w:tc>
      </w:tr>
      <w:tr w:rsidR="002039FE" w14:paraId="0029A064" w14:textId="77777777" w:rsidTr="00BB154F">
        <w:trPr>
          <w:trHeight w:val="395"/>
          <w:jc w:val="center"/>
        </w:trPr>
        <w:tc>
          <w:tcPr>
            <w:tcW w:w="1869" w:type="dxa"/>
            <w:shd w:val="clear" w:color="auto" w:fill="auto"/>
          </w:tcPr>
          <w:p w14:paraId="51DD5A4E" w14:textId="77777777" w:rsidR="002039FE" w:rsidRPr="009B4E56" w:rsidRDefault="002039FE" w:rsidP="00BB154F">
            <w:pPr>
              <w:jc w:val="center"/>
              <w:rPr>
                <w:lang w:val="en-CA"/>
              </w:rPr>
            </w:pPr>
            <w:r w:rsidRPr="009B4E56">
              <w:rPr>
                <w:lang w:val="en-CA"/>
              </w:rPr>
              <w:t>2</w:t>
            </w:r>
          </w:p>
        </w:tc>
        <w:tc>
          <w:tcPr>
            <w:tcW w:w="1835" w:type="dxa"/>
            <w:shd w:val="clear" w:color="auto" w:fill="auto"/>
          </w:tcPr>
          <w:p w14:paraId="33DE5427" w14:textId="77777777" w:rsidR="002039FE" w:rsidRPr="009B4E56" w:rsidRDefault="002039FE" w:rsidP="00BB154F">
            <w:pPr>
              <w:jc w:val="center"/>
              <w:rPr>
                <w:lang w:val="en-CA"/>
              </w:rPr>
            </w:pPr>
            <w:r w:rsidRPr="009B4E56">
              <w:rPr>
                <w:lang w:val="en-CA"/>
              </w:rPr>
              <w:t>480</w:t>
            </w:r>
          </w:p>
        </w:tc>
        <w:tc>
          <w:tcPr>
            <w:tcW w:w="1835" w:type="dxa"/>
            <w:shd w:val="clear" w:color="auto" w:fill="auto"/>
          </w:tcPr>
          <w:p w14:paraId="734F32A2"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0566238" w14:textId="77777777" w:rsidR="002039FE" w:rsidRPr="009B4E56" w:rsidRDefault="002039FE" w:rsidP="00BB154F">
            <w:pPr>
              <w:jc w:val="center"/>
              <w:rPr>
                <w:lang w:val="en-CA"/>
              </w:rPr>
            </w:pPr>
            <w:r w:rsidRPr="009B4E56">
              <w:rPr>
                <w:lang w:val="en-CA"/>
              </w:rPr>
              <w:t>-240</w:t>
            </w:r>
          </w:p>
        </w:tc>
        <w:tc>
          <w:tcPr>
            <w:tcW w:w="1906" w:type="dxa"/>
            <w:shd w:val="clear" w:color="auto" w:fill="auto"/>
          </w:tcPr>
          <w:p w14:paraId="4D02D170" w14:textId="77777777" w:rsidR="002039FE" w:rsidRPr="009B4E56" w:rsidRDefault="002039FE" w:rsidP="00BB154F">
            <w:pPr>
              <w:jc w:val="center"/>
              <w:rPr>
                <w:lang w:val="en-CA"/>
              </w:rPr>
            </w:pPr>
            <w:r w:rsidRPr="009B4E56">
              <w:rPr>
                <w:lang w:val="en-CA"/>
              </w:rPr>
              <w:t>-480</w:t>
            </w:r>
          </w:p>
        </w:tc>
      </w:tr>
    </w:tbl>
    <w:p w14:paraId="57FAC29E" w14:textId="77777777" w:rsidR="002039FE" w:rsidRDefault="002039FE" w:rsidP="002039FE">
      <w:pPr>
        <w:rPr>
          <w:lang w:val="en-CA"/>
        </w:rPr>
      </w:pPr>
    </w:p>
    <w:p w14:paraId="2CE6FE1C" w14:textId="77777777" w:rsidR="002039FE" w:rsidRPr="006A7CA5" w:rsidRDefault="002039FE" w:rsidP="002039FE">
      <w:pPr>
        <w:pStyle w:val="Heading2"/>
      </w:pPr>
      <w:bookmarkStart w:id="1490" w:name="_Toc32500830"/>
      <w:bookmarkStart w:id="1491" w:name="_Toc32932436"/>
      <w:bookmarkStart w:id="1492" w:name="_Toc32964107"/>
      <w:bookmarkEnd w:id="1490"/>
      <w:bookmarkEnd w:id="1491"/>
      <w:bookmarkEnd w:id="1492"/>
      <w:r w:rsidRPr="00361083">
        <w:t>References</w:t>
      </w:r>
    </w:p>
    <w:p w14:paraId="34AF31F1" w14:textId="77777777" w:rsidR="002039FE" w:rsidRDefault="002039FE" w:rsidP="002039FE">
      <w:pPr>
        <w:pStyle w:val="ListParagraph"/>
        <w:spacing w:before="120" w:after="120"/>
        <w:ind w:left="0"/>
        <w:contextualSpacing w:val="0"/>
      </w:pPr>
      <w:r w:rsidRPr="003F5005">
        <w:t xml:space="preserve">[1] </w:t>
      </w:r>
      <w:r>
        <w:t xml:space="preserve">w19454: </w:t>
      </w:r>
      <w:r w:rsidRPr="003F5005">
        <w:t>Text of ISO/IEC 14496-15:2019 DAM 2 Carriage of VVC and EVC in ISOBMFF</w:t>
      </w:r>
    </w:p>
    <w:p w14:paraId="401BC61D" w14:textId="77777777" w:rsidR="002039FE" w:rsidRDefault="002039FE" w:rsidP="002039FE">
      <w:pPr>
        <w:pStyle w:val="ListParagraph"/>
        <w:spacing w:before="120" w:after="120"/>
        <w:ind w:left="0"/>
        <w:contextualSpacing w:val="0"/>
      </w:pPr>
      <w:r>
        <w:t xml:space="preserve">[2] </w:t>
      </w:r>
      <w:r w:rsidRPr="00D802E5">
        <w:t>m54093: AHG9/AHG12: Recommended multi-layer composite picture SEI messages</w:t>
      </w:r>
    </w:p>
    <w:p w14:paraId="048C1F08" w14:textId="77777777" w:rsidR="002039FE" w:rsidRDefault="002039FE" w:rsidP="002039FE">
      <w:pPr>
        <w:pStyle w:val="ListParagraph"/>
        <w:spacing w:before="120" w:after="120"/>
        <w:ind w:left="0"/>
        <w:contextualSpacing w:val="0"/>
      </w:pPr>
      <w:r>
        <w:lastRenderedPageBreak/>
        <w:t xml:space="preserve">[3] </w:t>
      </w:r>
      <w:r w:rsidRPr="00494D6A">
        <w:t>m54832/JVET-S2017</w:t>
      </w:r>
      <w:r>
        <w:t>:</w:t>
      </w:r>
      <w:r w:rsidRPr="00494D6A">
        <w:t xml:space="preserve"> Technologies under consideration for VSEI</w:t>
      </w:r>
    </w:p>
    <w:p w14:paraId="4EA266EC" w14:textId="3BA56016" w:rsidR="003349A7" w:rsidDel="001A2318" w:rsidRDefault="00611288" w:rsidP="00611288">
      <w:pPr>
        <w:pStyle w:val="Heading1"/>
        <w:rPr>
          <w:del w:id="1493" w:author="DENOUAL Franck" w:date="2022-10-27T19:58:00Z"/>
        </w:rPr>
      </w:pPr>
      <w:bookmarkStart w:id="1494" w:name="_Toc103243409"/>
      <w:bookmarkStart w:id="1495" w:name="_Toc103243410"/>
      <w:bookmarkStart w:id="1496" w:name="_Toc103243411"/>
      <w:bookmarkStart w:id="1497" w:name="_Toc103243412"/>
      <w:bookmarkStart w:id="1498" w:name="_Toc103243413"/>
      <w:bookmarkStart w:id="1499" w:name="_Toc103243414"/>
      <w:bookmarkStart w:id="1500" w:name="_Toc103243415"/>
      <w:bookmarkStart w:id="1501" w:name="_Toc103243416"/>
      <w:bookmarkStart w:id="1502" w:name="_Toc103243417"/>
      <w:bookmarkStart w:id="1503" w:name="_Toc103243418"/>
      <w:bookmarkStart w:id="1504" w:name="_Toc103243419"/>
      <w:bookmarkStart w:id="1505" w:name="_Toc103243420"/>
      <w:bookmarkStart w:id="1506" w:name="_Toc103243421"/>
      <w:bookmarkStart w:id="1507" w:name="_Toc103243422"/>
      <w:bookmarkStart w:id="1508" w:name="_Toc103243423"/>
      <w:bookmarkStart w:id="1509" w:name="_Toc103243424"/>
      <w:bookmarkStart w:id="1510" w:name="_Toc103243425"/>
      <w:bookmarkStart w:id="1511" w:name="_Toc103243426"/>
      <w:bookmarkStart w:id="1512" w:name="_Toc103243427"/>
      <w:bookmarkStart w:id="1513" w:name="_Toc103243428"/>
      <w:bookmarkStart w:id="1514" w:name="_Toc103243429"/>
      <w:bookmarkStart w:id="1515" w:name="_Toc119348942"/>
      <w:bookmarkStart w:id="1516" w:name="_Toc119349237"/>
      <w:bookmarkStart w:id="1517" w:name="_Toc119349574"/>
      <w:bookmarkStart w:id="1518" w:name="_Toc119681624"/>
      <w:bookmarkStart w:id="1519" w:name="_Toc11968667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commentRangeStart w:id="1520"/>
      <w:del w:id="1521" w:author="DENOUAL Franck" w:date="2022-10-27T19:58:00Z">
        <w:r w:rsidDel="001A2318">
          <w:delText>Carriage</w:delText>
        </w:r>
        <w:commentRangeEnd w:id="1520"/>
        <w:r w:rsidR="001A2318" w:rsidDel="001A2318">
          <w:rPr>
            <w:rStyle w:val="CommentReference"/>
            <w:rFonts w:cs="Times New Roman"/>
            <w:b w:val="0"/>
            <w:bCs w:val="0"/>
            <w:kern w:val="0"/>
          </w:rPr>
          <w:commentReference w:id="1520"/>
        </w:r>
        <w:r w:rsidDel="001A2318">
          <w:delText xml:space="preserve"> of T.35 messages</w:delText>
        </w:r>
        <w:bookmarkEnd w:id="1515"/>
        <w:bookmarkEnd w:id="1516"/>
        <w:bookmarkEnd w:id="1517"/>
        <w:bookmarkEnd w:id="1518"/>
        <w:bookmarkEnd w:id="1519"/>
      </w:del>
    </w:p>
    <w:p w14:paraId="38B61C87" w14:textId="6282AB13" w:rsidR="00611288" w:rsidDel="001A2318" w:rsidRDefault="00611288" w:rsidP="00611288">
      <w:pPr>
        <w:pStyle w:val="Heading2"/>
        <w:rPr>
          <w:del w:id="1522" w:author="DENOUAL Franck" w:date="2022-10-27T19:58:00Z"/>
        </w:rPr>
      </w:pPr>
      <w:del w:id="1523" w:author="DENOUAL Franck" w:date="2022-10-27T19:58:00Z">
        <w:r w:rsidDel="001A2318">
          <w:delText>Summary of the proposal</w:delText>
        </w:r>
      </w:del>
    </w:p>
    <w:p w14:paraId="1E0719B9" w14:textId="1212049E" w:rsidR="008A48D0" w:rsidDel="001A2318" w:rsidRDefault="008A48D0" w:rsidP="00B963F4">
      <w:pPr>
        <w:rPr>
          <w:del w:id="1524" w:author="DENOUAL Franck" w:date="2022-10-27T19:58:00Z"/>
        </w:rPr>
      </w:pPr>
      <w:del w:id="1525" w:author="DENOUAL Franck" w:date="2022-10-27T19:58:00Z">
        <w:r w:rsidDel="001A2318">
          <w:delText xml:space="preserve">Reference to issues: </w:delText>
        </w:r>
        <w:r w:rsidDel="001A2318">
          <w:fldChar w:fldCharType="begin"/>
        </w:r>
        <w:r w:rsidDel="001A2318">
          <w:delInstrText xml:space="preserve"> HYPERLINK "http://mpegx.int-evry.fr/software/MPEG/Systems/FileFormat/isobmff/-/issues/128" </w:delInstrText>
        </w:r>
        <w:r w:rsidDel="001A2318">
          <w:fldChar w:fldCharType="separate"/>
        </w:r>
        <w:r w:rsidDel="001A2318">
          <w:rPr>
            <w:rStyle w:val="Hyperlink"/>
            <w:color w:val="0000EE"/>
          </w:rPr>
          <w:delText>MPEG/Systems/FileFormat/isobmff#128</w:delText>
        </w:r>
        <w:r w:rsidDel="001A2318">
          <w:rPr>
            <w:rStyle w:val="Hyperlink"/>
            <w:color w:val="0000EE"/>
          </w:rPr>
          <w:fldChar w:fldCharType="end"/>
        </w:r>
        <w:r w:rsidDel="001A2318">
          <w:rPr>
            <w:rStyle w:val="Hyperlink"/>
            <w:color w:val="0000EE"/>
          </w:rPr>
          <w:delText xml:space="preserve"> </w:delText>
        </w:r>
      </w:del>
    </w:p>
    <w:p w14:paraId="0A736391" w14:textId="713B87C5" w:rsidR="009D7571" w:rsidDel="001A2318" w:rsidRDefault="009D7571" w:rsidP="00B963F4">
      <w:pPr>
        <w:rPr>
          <w:del w:id="1526" w:author="DENOUAL Franck" w:date="2022-10-27T19:58:00Z"/>
        </w:rPr>
      </w:pPr>
      <w:del w:id="1527" w:author="DENOUAL Franck" w:date="2022-10-27T19:58:00Z">
        <w:r w:rsidDel="001A2318">
          <w:delText xml:space="preserve">In MPEG#139, </w:delText>
        </w:r>
        <w:r w:rsidR="008A48D0" w:rsidDel="001A2318">
          <w:delText xml:space="preserve">the </w:delText>
        </w:r>
        <w:r w:rsidDel="001A2318">
          <w:delText xml:space="preserve">options </w:delText>
        </w:r>
        <w:r w:rsidR="008A48D0" w:rsidDel="001A2318">
          <w:delText xml:space="preserve">given in </w:delText>
        </w:r>
        <w:r w:rsidDel="001A2318">
          <w:delText>this section were narrowed down and it was agreed that we have an intent to move this section to an amendment.</w:delText>
        </w:r>
      </w:del>
    </w:p>
    <w:p w14:paraId="19F2BF14" w14:textId="6D4B1683" w:rsidR="00611288" w:rsidDel="001A2318" w:rsidRDefault="00611288" w:rsidP="001A2318">
      <w:pPr>
        <w:rPr>
          <w:del w:id="1528" w:author="DENOUAL Franck" w:date="2022-10-27T19:58:00Z"/>
        </w:rPr>
      </w:pPr>
      <w:del w:id="1529" w:author="DENOUAL Franck" w:date="2022-10-27T19:58:00Z">
        <w:r w:rsidDel="001A2318">
          <w:delText xml:space="preserve">Section </w:delText>
        </w:r>
        <w:r w:rsidDel="001A2318">
          <w:fldChar w:fldCharType="begin"/>
        </w:r>
        <w:r w:rsidDel="001A2318">
          <w:delInstrText xml:space="preserve"> REF _Ref92375324 \r \h </w:delInstrText>
        </w:r>
        <w:r w:rsidDel="001A2318">
          <w:fldChar w:fldCharType="separate"/>
        </w:r>
        <w:r w:rsidR="009D7571" w:rsidDel="001A2318">
          <w:delText>12.2</w:delText>
        </w:r>
        <w:r w:rsidDel="001A2318">
          <w:fldChar w:fldCharType="end"/>
        </w:r>
        <w:r w:rsidDel="001A2318">
          <w:delText xml:space="preserve"> </w:delText>
        </w:r>
        <w:r w:rsidR="009D7571" w:rsidDel="001A2318">
          <w:delText xml:space="preserve">provides a T.35 </w:delText>
        </w:r>
        <w:r w:rsidR="00A557A7" w:rsidDel="001A2318">
          <w:delText xml:space="preserve">metadata </w:delText>
        </w:r>
        <w:r w:rsidR="009D7571" w:rsidDel="001A2318">
          <w:delText>i</w:delText>
        </w:r>
        <w:r w:rsidDel="001A2318">
          <w:delText>tem for static images</w:delText>
        </w:r>
        <w:r w:rsidR="009D7571" w:rsidDel="001A2318">
          <w:delText>.</w:delText>
        </w:r>
      </w:del>
    </w:p>
    <w:p w14:paraId="75682E60" w14:textId="47770960" w:rsidR="00611288" w:rsidDel="001A2318" w:rsidRDefault="00611288" w:rsidP="001A2318">
      <w:pPr>
        <w:rPr>
          <w:del w:id="1530" w:author="DENOUAL Franck" w:date="2022-10-27T19:58:00Z"/>
        </w:rPr>
      </w:pPr>
      <w:del w:id="1531" w:author="DENOUAL Franck" w:date="2022-10-27T19:58:00Z">
        <w:r w:rsidDel="001A2318">
          <w:delText xml:space="preserve">Section </w:delText>
        </w:r>
        <w:r w:rsidDel="001A2318">
          <w:fldChar w:fldCharType="begin"/>
        </w:r>
        <w:r w:rsidDel="001A2318">
          <w:delInstrText xml:space="preserve"> REF _Ref92375270 \r \h </w:delInstrText>
        </w:r>
        <w:r w:rsidDel="001A2318">
          <w:fldChar w:fldCharType="separate"/>
        </w:r>
        <w:r w:rsidR="009D7571" w:rsidDel="001A2318">
          <w:delText>12.3</w:delText>
        </w:r>
        <w:r w:rsidDel="001A2318">
          <w:fldChar w:fldCharType="end"/>
        </w:r>
        <w:r w:rsidDel="001A2318">
          <w:delText xml:space="preserve"> introduces </w:delText>
        </w:r>
        <w:r w:rsidR="009D7571" w:rsidDel="001A2318">
          <w:delText>a method</w:delText>
        </w:r>
        <w:r w:rsidDel="001A2318">
          <w:delText xml:space="preserve"> for carriage of </w:delText>
        </w:r>
        <w:r w:rsidRPr="00865368" w:rsidDel="001A2318">
          <w:rPr>
            <w:b/>
            <w:bCs/>
          </w:rPr>
          <w:delText>dynamic</w:delText>
        </w:r>
        <w:r w:rsidDel="001A2318">
          <w:delText xml:space="preserve"> T.35 messages using </w:delText>
        </w:r>
        <w:r w:rsidRPr="00E17B6A" w:rsidDel="001A2318">
          <w:rPr>
            <w:b/>
            <w:bCs/>
          </w:rPr>
          <w:delText>sample group</w:delText>
        </w:r>
        <w:r w:rsidR="00034819" w:rsidRPr="001A2318" w:rsidDel="001A2318">
          <w:delText>, where</w:delText>
        </w:r>
        <w:r w:rsidRPr="0066166A" w:rsidDel="001A2318">
          <w:delText xml:space="preserve"> </w:delText>
        </w:r>
        <w:r w:rsidDel="001A2318">
          <w:delText xml:space="preserve">only the header of T.35 </w:delText>
        </w:r>
        <w:r w:rsidR="00034819" w:rsidDel="001A2318">
          <w:delText xml:space="preserve">is normally included </w:delText>
        </w:r>
        <w:r w:rsidDel="001A2318">
          <w:delText xml:space="preserve">to the </w:delText>
        </w:r>
        <w:r w:rsidRPr="00E1072B" w:rsidDel="001A2318">
          <w:rPr>
            <w:rStyle w:val="codeZchn"/>
            <w:rFonts w:eastAsia="Calibri"/>
          </w:rPr>
          <w:delText>SampleGroupDescriptionBox</w:delText>
        </w:r>
        <w:r w:rsidRPr="00E1072B" w:rsidDel="001A2318">
          <w:delText>.</w:delText>
        </w:r>
        <w:r w:rsidDel="001A2318">
          <w:delText xml:space="preserve"> This </w:delText>
        </w:r>
        <w:r w:rsidR="00A43071" w:rsidDel="001A2318">
          <w:delText xml:space="preserve">can be </w:delText>
        </w:r>
        <w:r w:rsidDel="001A2318">
          <w:delText>used to provide the signaling of which types of T.35 to expect in the track</w:delText>
        </w:r>
        <w:r w:rsidR="00A43071" w:rsidDel="001A2318">
          <w:delText xml:space="preserve"> without putting the entire T.35 message to the sample group description box</w:delText>
        </w:r>
        <w:r w:rsidR="00A123D6" w:rsidDel="001A2318">
          <w:delText>, although the lat</w:delText>
        </w:r>
        <w:r w:rsidR="004D7C7B" w:rsidDel="001A2318">
          <w:delText>t</w:delText>
        </w:r>
        <w:r w:rsidR="00A123D6" w:rsidDel="001A2318">
          <w:delText>er is also supported</w:delText>
        </w:r>
        <w:r w:rsidDel="001A2318">
          <w:delText xml:space="preserve">. The T.35 messages </w:delText>
        </w:r>
        <w:r w:rsidR="00A123D6" w:rsidDel="001A2318">
          <w:delText xml:space="preserve">can be </w:delText>
        </w:r>
        <w:r w:rsidDel="001A2318">
          <w:delText xml:space="preserve">carried in the sample data and the placement of T.35 is out of scope in ISOBMFF. This approach is similar to the Prefix SEI concept and </w:delText>
        </w:r>
        <w:r w:rsidR="00A123D6" w:rsidDel="001A2318">
          <w:delText xml:space="preserve">can be </w:delText>
        </w:r>
        <w:r w:rsidDel="001A2318">
          <w:delText>used to figure out what types of T.35 to expect and where to find them in the track.</w:delText>
        </w:r>
      </w:del>
    </w:p>
    <w:p w14:paraId="6FB6232A" w14:textId="33ACC1A6" w:rsidR="00611288" w:rsidDel="001A2318" w:rsidRDefault="00611288" w:rsidP="00611288">
      <w:pPr>
        <w:rPr>
          <w:del w:id="1532" w:author="DENOUAL Franck" w:date="2022-10-27T19:58:00Z"/>
        </w:rPr>
      </w:pPr>
      <w:del w:id="1533" w:author="DENOUAL Franck" w:date="2022-10-27T19:58:00Z">
        <w:r w:rsidDel="001A2318">
          <w:delText>The characteristics of these approaches, and their applicability to video codecs that are, or are not, able to carry an SEI, are summarized in the table below.</w:delText>
        </w:r>
      </w:del>
    </w:p>
    <w:tbl>
      <w:tblPr>
        <w:tblStyle w:val="TableGrid"/>
        <w:tblW w:w="0" w:type="auto"/>
        <w:tblLook w:val="04A0" w:firstRow="1" w:lastRow="0" w:firstColumn="1" w:lastColumn="0" w:noHBand="0" w:noVBand="1"/>
      </w:tblPr>
      <w:tblGrid>
        <w:gridCol w:w="2241"/>
        <w:gridCol w:w="2258"/>
        <w:gridCol w:w="2248"/>
        <w:gridCol w:w="2257"/>
      </w:tblGrid>
      <w:tr w:rsidR="00611288" w:rsidDel="001A2318" w14:paraId="1F508181" w14:textId="1678F98E" w:rsidTr="001A2318">
        <w:trPr>
          <w:del w:id="1534" w:author="DENOUAL Franck" w:date="2022-10-27T19:58:00Z"/>
        </w:trPr>
        <w:tc>
          <w:tcPr>
            <w:tcW w:w="2241" w:type="dxa"/>
          </w:tcPr>
          <w:p w14:paraId="396FFB0B" w14:textId="293F2942" w:rsidR="00611288" w:rsidDel="001A2318" w:rsidRDefault="00611288" w:rsidP="003F3056">
            <w:pPr>
              <w:rPr>
                <w:del w:id="1535" w:author="DENOUAL Franck" w:date="2022-10-27T19:58:00Z"/>
              </w:rPr>
            </w:pPr>
            <w:del w:id="1536" w:author="DENOUAL Franck" w:date="2022-10-27T19:58:00Z">
              <w:r w:rsidDel="001A2318">
                <w:delText>Approach</w:delText>
              </w:r>
            </w:del>
          </w:p>
        </w:tc>
        <w:tc>
          <w:tcPr>
            <w:tcW w:w="2258" w:type="dxa"/>
          </w:tcPr>
          <w:p w14:paraId="17FEA758" w14:textId="771E9B78" w:rsidR="00611288" w:rsidDel="001A2318" w:rsidRDefault="00611288" w:rsidP="003F3056">
            <w:pPr>
              <w:rPr>
                <w:del w:id="1537" w:author="DENOUAL Franck" w:date="2022-10-27T19:58:00Z"/>
              </w:rPr>
            </w:pPr>
          </w:p>
        </w:tc>
        <w:tc>
          <w:tcPr>
            <w:tcW w:w="2248" w:type="dxa"/>
          </w:tcPr>
          <w:p w14:paraId="1F66A659" w14:textId="531126B0" w:rsidR="00611288" w:rsidDel="001A2318" w:rsidRDefault="00611288" w:rsidP="003F3056">
            <w:pPr>
              <w:rPr>
                <w:del w:id="1538" w:author="DENOUAL Franck" w:date="2022-10-27T19:58:00Z"/>
              </w:rPr>
            </w:pPr>
            <w:del w:id="1539" w:author="DENOUAL Franck" w:date="2022-10-27T19:58:00Z">
              <w:r w:rsidDel="001A2318">
                <w:delText>SEI-supporting codec?</w:delText>
              </w:r>
            </w:del>
          </w:p>
        </w:tc>
        <w:tc>
          <w:tcPr>
            <w:tcW w:w="2257" w:type="dxa"/>
          </w:tcPr>
          <w:p w14:paraId="400873D5" w14:textId="04E9C00A" w:rsidR="00611288" w:rsidDel="001A2318" w:rsidRDefault="00611288" w:rsidP="003F3056">
            <w:pPr>
              <w:rPr>
                <w:del w:id="1540" w:author="DENOUAL Franck" w:date="2022-10-27T19:58:00Z"/>
              </w:rPr>
            </w:pPr>
            <w:del w:id="1541" w:author="DENOUAL Franck" w:date="2022-10-27T19:58:00Z">
              <w:r w:rsidDel="001A2318">
                <w:delText>Not SEI-supporting?</w:delText>
              </w:r>
            </w:del>
          </w:p>
        </w:tc>
      </w:tr>
      <w:tr w:rsidR="00611288" w:rsidDel="001A2318" w14:paraId="736466A5" w14:textId="6AE27BD9" w:rsidTr="001A2318">
        <w:trPr>
          <w:del w:id="1542" w:author="DENOUAL Franck" w:date="2022-10-27T19:58:00Z"/>
        </w:trPr>
        <w:tc>
          <w:tcPr>
            <w:tcW w:w="2241" w:type="dxa"/>
          </w:tcPr>
          <w:p w14:paraId="6E850482" w14:textId="3FD2AC75" w:rsidR="00611288" w:rsidDel="001A2318" w:rsidRDefault="00611288" w:rsidP="003F3056">
            <w:pPr>
              <w:rPr>
                <w:del w:id="1543" w:author="DENOUAL Franck" w:date="2022-10-27T19:58:00Z"/>
              </w:rPr>
            </w:pPr>
            <w:del w:id="1544" w:author="DENOUAL Franck" w:date="2022-10-27T19:58:00Z">
              <w:r w:rsidDel="001A2318">
                <w:delText>In-stream</w:delText>
              </w:r>
            </w:del>
          </w:p>
        </w:tc>
        <w:tc>
          <w:tcPr>
            <w:tcW w:w="2258" w:type="dxa"/>
          </w:tcPr>
          <w:p w14:paraId="000AD67B" w14:textId="29400FE2" w:rsidR="00611288" w:rsidDel="001A2318" w:rsidRDefault="00611288" w:rsidP="003F3056">
            <w:pPr>
              <w:rPr>
                <w:del w:id="1545" w:author="DENOUAL Franck" w:date="2022-10-27T19:58:00Z"/>
              </w:rPr>
            </w:pPr>
            <w:del w:id="1546" w:author="DENOUAL Franck" w:date="2022-10-27T19:58:00Z">
              <w:r w:rsidDel="001A2318">
                <w:delText>Supported today</w:delText>
              </w:r>
            </w:del>
          </w:p>
        </w:tc>
        <w:tc>
          <w:tcPr>
            <w:tcW w:w="2248" w:type="dxa"/>
          </w:tcPr>
          <w:p w14:paraId="3AD2EBD9" w14:textId="4625DA17" w:rsidR="00611288" w:rsidDel="001A2318" w:rsidRDefault="00611288" w:rsidP="003F3056">
            <w:pPr>
              <w:rPr>
                <w:del w:id="1547" w:author="DENOUAL Franck" w:date="2022-10-27T19:58:00Z"/>
              </w:rPr>
            </w:pPr>
            <w:del w:id="1548" w:author="DENOUAL Franck" w:date="2022-10-27T19:58:00Z">
              <w:r w:rsidDel="001A2318">
                <w:delText>√</w:delText>
              </w:r>
            </w:del>
          </w:p>
        </w:tc>
        <w:tc>
          <w:tcPr>
            <w:tcW w:w="2257" w:type="dxa"/>
          </w:tcPr>
          <w:p w14:paraId="48AEC265" w14:textId="06905A3D" w:rsidR="00611288" w:rsidDel="001A2318" w:rsidRDefault="00611288" w:rsidP="003F3056">
            <w:pPr>
              <w:rPr>
                <w:del w:id="1549" w:author="DENOUAL Franck" w:date="2022-10-27T19:58:00Z"/>
              </w:rPr>
            </w:pPr>
            <w:del w:id="1550" w:author="DENOUAL Franck" w:date="2022-10-27T19:58:00Z">
              <w:r w:rsidDel="001A2318">
                <w:delText>X</w:delText>
              </w:r>
            </w:del>
          </w:p>
        </w:tc>
      </w:tr>
      <w:tr w:rsidR="00611288" w:rsidDel="001A2318" w14:paraId="31FF9B5B" w14:textId="1FD9B3A3" w:rsidTr="001A2318">
        <w:trPr>
          <w:del w:id="1551" w:author="DENOUAL Franck" w:date="2022-10-27T19:58:00Z"/>
        </w:trPr>
        <w:tc>
          <w:tcPr>
            <w:tcW w:w="2241" w:type="dxa"/>
          </w:tcPr>
          <w:p w14:paraId="28F7F9CD" w14:textId="1E50D920" w:rsidR="00611288" w:rsidDel="001A2318" w:rsidRDefault="00611288" w:rsidP="003F3056">
            <w:pPr>
              <w:rPr>
                <w:del w:id="1552" w:author="DENOUAL Franck" w:date="2022-10-27T19:58:00Z"/>
              </w:rPr>
            </w:pPr>
            <w:del w:id="1553" w:author="DENOUAL Franck" w:date="2022-10-27T19:58:00Z">
              <w:r w:rsidDel="001A2318">
                <w:delText>Sample Groups carry 'prefix' of in-stream SEIs, to enable indexing</w:delText>
              </w:r>
            </w:del>
          </w:p>
        </w:tc>
        <w:tc>
          <w:tcPr>
            <w:tcW w:w="2258" w:type="dxa"/>
          </w:tcPr>
          <w:p w14:paraId="4C36E7EB" w14:textId="6F7949A8" w:rsidR="00611288" w:rsidDel="001A2318" w:rsidRDefault="00611288" w:rsidP="003F3056">
            <w:pPr>
              <w:rPr>
                <w:del w:id="1554" w:author="DENOUAL Franck" w:date="2022-10-27T19:58:00Z"/>
              </w:rPr>
            </w:pPr>
            <w:del w:id="1555" w:author="DENOUAL Franck" w:date="2022-10-27T19:58:00Z">
              <w:r w:rsidDel="001A2318">
                <w:delText>Annotates today's situation</w:delText>
              </w:r>
            </w:del>
          </w:p>
        </w:tc>
        <w:tc>
          <w:tcPr>
            <w:tcW w:w="2248" w:type="dxa"/>
          </w:tcPr>
          <w:p w14:paraId="716BEFEB" w14:textId="27CD7B7C" w:rsidR="00611288" w:rsidDel="001A2318" w:rsidRDefault="00611288" w:rsidP="003F3056">
            <w:pPr>
              <w:rPr>
                <w:del w:id="1556" w:author="DENOUAL Franck" w:date="2022-10-27T19:58:00Z"/>
              </w:rPr>
            </w:pPr>
            <w:del w:id="1557" w:author="DENOUAL Franck" w:date="2022-10-27T19:58:00Z">
              <w:r w:rsidDel="001A2318">
                <w:delText>√</w:delText>
              </w:r>
            </w:del>
          </w:p>
        </w:tc>
        <w:tc>
          <w:tcPr>
            <w:tcW w:w="2257" w:type="dxa"/>
          </w:tcPr>
          <w:p w14:paraId="54E00A7F" w14:textId="54B43172" w:rsidR="00611288" w:rsidDel="001A2318" w:rsidRDefault="00611288" w:rsidP="003F3056">
            <w:pPr>
              <w:rPr>
                <w:del w:id="1558" w:author="DENOUAL Franck" w:date="2022-10-27T19:58:00Z"/>
              </w:rPr>
            </w:pPr>
            <w:del w:id="1559" w:author="DENOUAL Franck" w:date="2022-10-27T19:58:00Z">
              <w:r w:rsidDel="001A2318">
                <w:delText>X</w:delText>
              </w:r>
            </w:del>
          </w:p>
        </w:tc>
      </w:tr>
      <w:tr w:rsidR="00611288" w:rsidDel="001A2318" w14:paraId="36624656" w14:textId="766436DE" w:rsidTr="001A2318">
        <w:trPr>
          <w:del w:id="1560" w:author="DENOUAL Franck" w:date="2022-10-27T19:58:00Z"/>
        </w:trPr>
        <w:tc>
          <w:tcPr>
            <w:tcW w:w="2241" w:type="dxa"/>
          </w:tcPr>
          <w:p w14:paraId="35F7B725" w14:textId="4ACBA9B3" w:rsidR="00611288" w:rsidDel="001A2318" w:rsidRDefault="00A557A7" w:rsidP="003F3056">
            <w:pPr>
              <w:rPr>
                <w:del w:id="1561" w:author="DENOUAL Franck" w:date="2022-10-27T19:58:00Z"/>
              </w:rPr>
            </w:pPr>
            <w:del w:id="1562" w:author="DENOUAL Franck" w:date="2022-10-27T19:58:00Z">
              <w:r w:rsidDel="001A2318">
                <w:delText>Metadata item</w:delText>
              </w:r>
            </w:del>
          </w:p>
        </w:tc>
        <w:tc>
          <w:tcPr>
            <w:tcW w:w="2258" w:type="dxa"/>
          </w:tcPr>
          <w:p w14:paraId="7B39CC0C" w14:textId="0BF9BEB9" w:rsidR="00611288" w:rsidDel="001A2318" w:rsidRDefault="00611288" w:rsidP="003F3056">
            <w:pPr>
              <w:rPr>
                <w:del w:id="1563" w:author="DENOUAL Franck" w:date="2022-10-27T19:58:00Z"/>
              </w:rPr>
            </w:pPr>
            <w:del w:id="1564" w:author="DENOUAL Franck" w:date="2022-10-27T19:58:00Z">
              <w:r w:rsidDel="001A2318">
                <w:delText>Essentially a 'static' solution</w:delText>
              </w:r>
            </w:del>
          </w:p>
        </w:tc>
        <w:tc>
          <w:tcPr>
            <w:tcW w:w="2248" w:type="dxa"/>
          </w:tcPr>
          <w:p w14:paraId="7355DEBE" w14:textId="069BC551" w:rsidR="00611288" w:rsidDel="001A2318" w:rsidRDefault="00611288" w:rsidP="003F3056">
            <w:pPr>
              <w:rPr>
                <w:del w:id="1565" w:author="DENOUAL Franck" w:date="2022-10-27T19:58:00Z"/>
              </w:rPr>
            </w:pPr>
            <w:del w:id="1566" w:author="DENOUAL Franck" w:date="2022-10-27T19:58:00Z">
              <w:r w:rsidDel="001A2318">
                <w:delText>√</w:delText>
              </w:r>
            </w:del>
          </w:p>
        </w:tc>
        <w:tc>
          <w:tcPr>
            <w:tcW w:w="2257" w:type="dxa"/>
          </w:tcPr>
          <w:p w14:paraId="404F1EED" w14:textId="4ED5AD3F" w:rsidR="00611288" w:rsidDel="001A2318" w:rsidRDefault="00611288" w:rsidP="003F3056">
            <w:pPr>
              <w:rPr>
                <w:del w:id="1567" w:author="DENOUAL Franck" w:date="2022-10-27T19:58:00Z"/>
              </w:rPr>
            </w:pPr>
            <w:del w:id="1568" w:author="DENOUAL Franck" w:date="2022-10-27T19:58:00Z">
              <w:r w:rsidDel="001A2318">
                <w:delText>√</w:delText>
              </w:r>
            </w:del>
          </w:p>
        </w:tc>
      </w:tr>
    </w:tbl>
    <w:p w14:paraId="4432FFD4" w14:textId="4E267F0F" w:rsidR="00611288" w:rsidRPr="004252E8" w:rsidDel="001A2318" w:rsidRDefault="00611288" w:rsidP="00611288">
      <w:pPr>
        <w:rPr>
          <w:del w:id="1569" w:author="DENOUAL Franck" w:date="2022-10-27T19:58:00Z"/>
        </w:rPr>
      </w:pPr>
      <w:del w:id="1570" w:author="DENOUAL Franck" w:date="2022-10-27T19:58:00Z">
        <w:r w:rsidDel="001A2318">
          <w:delText>Note that the SEI prefix SEI and Manifest SEI can be used with SEI-supporting codecs today, to document presence and characteristics of SEIs.</w:delText>
        </w:r>
      </w:del>
    </w:p>
    <w:p w14:paraId="3E3B0AF0" w14:textId="75A9FB28" w:rsidR="00611288" w:rsidDel="001A2318" w:rsidRDefault="00611288" w:rsidP="001A2318">
      <w:pPr>
        <w:pStyle w:val="Heading2"/>
        <w:rPr>
          <w:del w:id="1571" w:author="DENOUAL Franck" w:date="2022-10-27T19:58:00Z"/>
        </w:rPr>
      </w:pPr>
      <w:bookmarkStart w:id="1572" w:name="_Ref92375324"/>
      <w:del w:id="1573" w:author="DENOUAL Franck" w:date="2022-10-27T19:58:00Z">
        <w:r w:rsidRPr="00867EDB" w:rsidDel="001A2318">
          <w:delText xml:space="preserve">T.35 </w:delText>
        </w:r>
        <w:r w:rsidR="00A557A7" w:rsidDel="001A2318">
          <w:rPr>
            <w:lang w:val="fi-FI"/>
          </w:rPr>
          <w:delText>metadata</w:delText>
        </w:r>
        <w:r w:rsidRPr="00867EDB" w:rsidDel="001A2318">
          <w:delText xml:space="preserve"> item</w:delText>
        </w:r>
        <w:bookmarkEnd w:id="1572"/>
      </w:del>
    </w:p>
    <w:p w14:paraId="7A1F7A4B" w14:textId="64554769" w:rsidR="00611288" w:rsidDel="001A2318" w:rsidRDefault="00611288" w:rsidP="001A2318">
      <w:pPr>
        <w:pStyle w:val="Heading3"/>
        <w:rPr>
          <w:del w:id="1574" w:author="DENOUAL Franck" w:date="2022-10-27T19:58:00Z"/>
        </w:rPr>
      </w:pPr>
      <w:del w:id="1575" w:author="DENOUAL Franck" w:date="2022-10-27T19:58:00Z">
        <w:r w:rsidRPr="005E20B1" w:rsidDel="001A2318">
          <w:delText>Definition</w:delText>
        </w:r>
      </w:del>
    </w:p>
    <w:p w14:paraId="039622D9" w14:textId="6FD0DE1E" w:rsidR="00EC0995" w:rsidRPr="00827404" w:rsidDel="001A2318" w:rsidRDefault="00EC0995" w:rsidP="00EC0995">
      <w:pPr>
        <w:rPr>
          <w:del w:id="1576" w:author="DENOUAL Franck" w:date="2022-10-27T19:58:00Z"/>
        </w:rPr>
      </w:pPr>
      <w:del w:id="1577" w:author="DENOUAL Franck" w:date="2022-10-27T19:58:00Z">
        <w:r w:rsidDel="001A2318">
          <w:delText xml:space="preserve">A T.35 </w:delText>
        </w:r>
        <w:r w:rsidRPr="00827404" w:rsidDel="001A2318">
          <w:delText xml:space="preserve">metadata </w:delText>
        </w:r>
        <w:r w:rsidDel="001A2318">
          <w:delText>item carries an ITU-T T.35 message. Th</w:delText>
        </w:r>
        <w:r w:rsidRPr="00827404" w:rsidDel="001A2318">
          <w:delText xml:space="preserve">e </w:delText>
        </w:r>
        <w:r w:rsidRPr="00827404" w:rsidDel="001A2318">
          <w:rPr>
            <w:rFonts w:ascii="Courier New" w:hAnsi="Courier New"/>
          </w:rPr>
          <w:delText>item_type</w:delText>
        </w:r>
        <w:r w:rsidRPr="00827404" w:rsidDel="001A2318">
          <w:delText xml:space="preserve"> value shall be </w:delText>
        </w:r>
        <w:r w:rsidRPr="00867EDB" w:rsidDel="001A2318">
          <w:rPr>
            <w:rStyle w:val="codeZchn"/>
            <w:rFonts w:eastAsia="Calibri"/>
          </w:rPr>
          <w:delText>'T.35'</w:delText>
        </w:r>
        <w:r w:rsidRPr="00827404" w:rsidDel="001A2318">
          <w:delText>.</w:delText>
        </w:r>
      </w:del>
    </w:p>
    <w:p w14:paraId="2E5927D7" w14:textId="27FC8148" w:rsidR="00611288" w:rsidDel="001A2318" w:rsidRDefault="00611288" w:rsidP="001A2318">
      <w:pPr>
        <w:pStyle w:val="Heading3"/>
        <w:rPr>
          <w:del w:id="1578" w:author="DENOUAL Franck" w:date="2022-10-27T19:58:00Z"/>
        </w:rPr>
      </w:pPr>
      <w:del w:id="1579" w:author="DENOUAL Franck" w:date="2022-10-27T19:58:00Z">
        <w:r w:rsidRPr="005E20B1" w:rsidDel="001A2318">
          <w:delText>Syntax</w:delText>
        </w:r>
      </w:del>
    </w:p>
    <w:p w14:paraId="2D5A3647" w14:textId="62798998" w:rsidR="00611288" w:rsidDel="001A2318" w:rsidRDefault="00611288" w:rsidP="00611288">
      <w:pPr>
        <w:pStyle w:val="code"/>
        <w:rPr>
          <w:del w:id="1580" w:author="DENOUAL Franck" w:date="2022-10-27T19:58:00Z"/>
        </w:rPr>
      </w:pPr>
      <w:del w:id="1581" w:author="DENOUAL Franck" w:date="2022-10-27T19:58:00Z">
        <w:r w:rsidDel="001A2318">
          <w:delText>aligned(8) class T35Information {</w:delText>
        </w:r>
        <w:r w:rsidDel="001A2318">
          <w:br/>
        </w:r>
        <w:r w:rsidDel="001A2318">
          <w:tab/>
          <w:delText>bit(8) itu_t_t35_country_code;</w:delText>
        </w:r>
        <w:r w:rsidDel="001A2318">
          <w:br/>
        </w:r>
        <w:r w:rsidDel="001A2318">
          <w:tab/>
          <w:delText>if(itu_t_t35_country_code == 0xFF)</w:delText>
        </w:r>
        <w:r w:rsidDel="001A2318">
          <w:br/>
        </w:r>
        <w:r w:rsidDel="001A2318">
          <w:tab/>
          <w:delText>{</w:delText>
        </w:r>
        <w:r w:rsidDel="001A2318">
          <w:br/>
        </w:r>
        <w:r w:rsidDel="001A2318">
          <w:tab/>
        </w:r>
        <w:r w:rsidDel="001A2318">
          <w:tab/>
          <w:delText>bit(8) itu_t_t35_country_code_extension_byte;</w:delText>
        </w:r>
        <w:r w:rsidDel="001A2318">
          <w:br/>
        </w:r>
        <w:r w:rsidDel="001A2318">
          <w:tab/>
          <w:delText>}</w:delText>
        </w:r>
        <w:r w:rsidDel="001A2318">
          <w:br/>
        </w:r>
        <w:r w:rsidDel="001A2318">
          <w:tab/>
          <w:delText>bit(8) itu_t_t35_payload[];</w:delText>
        </w:r>
        <w:r w:rsidDel="001A2318">
          <w:br/>
          <w:delText>}</w:delText>
        </w:r>
      </w:del>
    </w:p>
    <w:p w14:paraId="78E10D18" w14:textId="047AD37C" w:rsidR="00611288" w:rsidDel="001A2318" w:rsidRDefault="00611288" w:rsidP="001A2318">
      <w:pPr>
        <w:pStyle w:val="Heading3"/>
        <w:rPr>
          <w:del w:id="1582" w:author="DENOUAL Franck" w:date="2022-10-27T19:58:00Z"/>
        </w:rPr>
      </w:pPr>
      <w:del w:id="1583" w:author="DENOUAL Franck" w:date="2022-10-27T19:58:00Z">
        <w:r w:rsidRPr="005E20B1" w:rsidDel="001A2318">
          <w:lastRenderedPageBreak/>
          <w:delText>Semantics</w:delText>
        </w:r>
      </w:del>
    </w:p>
    <w:p w14:paraId="6CC0409C" w14:textId="6CF8BA36" w:rsidR="00611288" w:rsidDel="001A2318" w:rsidRDefault="00611288" w:rsidP="00611288">
      <w:pPr>
        <w:ind w:left="720" w:hanging="360"/>
        <w:rPr>
          <w:del w:id="1584" w:author="DENOUAL Franck" w:date="2022-10-27T19:58:00Z"/>
        </w:rPr>
      </w:pPr>
      <w:del w:id="1585" w:author="DENOUAL Franck" w:date="2022-10-27T19:58:00Z">
        <w:r w:rsidRPr="00867EDB" w:rsidDel="001A2318">
          <w:rPr>
            <w:rStyle w:val="codeZchn"/>
            <w:rFonts w:eastAsia="Calibri"/>
          </w:rPr>
          <w:delText xml:space="preserve">itu_t_t35_country_code </w:delText>
        </w:r>
        <w:r w:rsidDel="001A2318">
          <w:delText>shall be a byte having a value specified as a country code by Rec. ITU-T T.35 Annex A, or the country code extension value 0xFF.</w:delText>
        </w:r>
      </w:del>
    </w:p>
    <w:p w14:paraId="267B9A48" w14:textId="5E2BF445" w:rsidR="00611288" w:rsidDel="001A2318" w:rsidRDefault="00611288" w:rsidP="00611288">
      <w:pPr>
        <w:ind w:left="720" w:hanging="360"/>
        <w:rPr>
          <w:del w:id="1586" w:author="DENOUAL Franck" w:date="2022-10-27T19:58:00Z"/>
        </w:rPr>
      </w:pPr>
      <w:del w:id="1587" w:author="DENOUAL Franck" w:date="2022-10-27T19:58:00Z">
        <w:r w:rsidRPr="00867EDB" w:rsidDel="001A2318">
          <w:rPr>
            <w:rStyle w:val="codeZchn"/>
            <w:rFonts w:eastAsia="Calibri"/>
          </w:rPr>
          <w:delText>itu_t_t35_country_code_extension_byte</w:delText>
        </w:r>
        <w:r w:rsidDel="001A2318">
          <w:delText xml:space="preserve"> if present, shall be a byte having a value specified as a country code by Rec. ITU-T T.35 Annex B.</w:delText>
        </w:r>
      </w:del>
    </w:p>
    <w:p w14:paraId="6EDA8E80" w14:textId="21EF084A" w:rsidR="00611288" w:rsidDel="001A2318" w:rsidRDefault="00611288" w:rsidP="00611288">
      <w:pPr>
        <w:ind w:left="720" w:hanging="360"/>
        <w:rPr>
          <w:del w:id="1588" w:author="DENOUAL Franck" w:date="2022-10-27T19:58:00Z"/>
        </w:rPr>
      </w:pPr>
      <w:del w:id="1589" w:author="DENOUAL Franck" w:date="2022-10-27T19:58:00Z">
        <w:r w:rsidRPr="00867EDB" w:rsidDel="001A2318">
          <w:rPr>
            <w:rStyle w:val="codeZchn"/>
            <w:rFonts w:eastAsia="Calibri"/>
          </w:rPr>
          <w:delText>itu_t_t35_payload</w:delText>
        </w:r>
        <w:r w:rsidDel="001A2318">
          <w:delText xml:space="preserve"> shall be the payload containing data registered as specified in Rec. ITU-T T.35. </w:delText>
        </w:r>
      </w:del>
    </w:p>
    <w:p w14:paraId="5199B63E" w14:textId="3F77BAE3" w:rsidR="00611288" w:rsidRPr="00867EDB" w:rsidDel="001A2318" w:rsidRDefault="00611288" w:rsidP="00611288">
      <w:pPr>
        <w:ind w:left="720"/>
        <w:rPr>
          <w:del w:id="1590" w:author="DENOUAL Franck" w:date="2022-10-27T19:58:00Z"/>
        </w:rPr>
      </w:pPr>
      <w:del w:id="1591" w:author="DENOUAL Franck" w:date="2022-10-27T19:58:00Z">
        <w:r w:rsidDel="001A2318">
          <w:delText xml:space="preserve">The ITU-T T.35 </w:delText>
        </w:r>
        <w:r w:rsidRPr="00D5155A" w:rsidDel="001A2318">
          <w:rPr>
            <w:i/>
            <w:iCs/>
          </w:rPr>
          <w:delText>terminal provider code</w:delText>
        </w:r>
        <w:r w:rsidDel="001A2318">
          <w:delText xml:space="preserve"> and </w:delText>
        </w:r>
        <w:r w:rsidRPr="00D5155A" w:rsidDel="001A2318">
          <w:rPr>
            <w:i/>
            <w:iCs/>
          </w:rPr>
          <w:delText>terminal provider oriented code</w:delText>
        </w:r>
        <w:r w:rsidDel="001A2318">
          <w:delText xml:space="preserve"> shall be contained in the first one or more bytes of the </w:delText>
        </w:r>
        <w:r w:rsidRPr="00867EDB" w:rsidDel="001A2318">
          <w:rPr>
            <w:rStyle w:val="codeZchn"/>
            <w:rFonts w:eastAsia="Calibri"/>
          </w:rPr>
          <w:delText>itu_t_t35_payload</w:delText>
        </w:r>
        <w:r w:rsidDel="001A2318">
          <w:delText xml:space="preserve">, in the format specified by the Administration that issued the </w:delText>
        </w:r>
        <w:r w:rsidRPr="00D5155A" w:rsidDel="001A2318">
          <w:rPr>
            <w:i/>
            <w:iCs/>
          </w:rPr>
          <w:delText>terminal provider code</w:delText>
        </w:r>
        <w:r w:rsidDel="001A2318">
          <w:delText xml:space="preserve">. Any remaining </w:delText>
        </w:r>
        <w:r w:rsidRPr="00867EDB" w:rsidDel="001A2318">
          <w:rPr>
            <w:rStyle w:val="codeZchn"/>
            <w:rFonts w:eastAsia="Calibri"/>
          </w:rPr>
          <w:delText xml:space="preserve">itu_t_t35_payload </w:delText>
        </w:r>
        <w:r w:rsidDel="001A2318">
          <w:delText xml:space="preserve">data shall be data having syntax and semantics as specified by the entity identified by the ITU-T T.35 </w:delText>
        </w:r>
        <w:r w:rsidRPr="00D5155A" w:rsidDel="001A2318">
          <w:rPr>
            <w:i/>
            <w:iCs/>
          </w:rPr>
          <w:delText>country code</w:delText>
        </w:r>
        <w:r w:rsidDel="001A2318">
          <w:delText xml:space="preserve">, </w:delText>
        </w:r>
        <w:r w:rsidRPr="00D5155A" w:rsidDel="001A2318">
          <w:rPr>
            <w:i/>
            <w:iCs/>
          </w:rPr>
          <w:delText>terminal provider code</w:delText>
        </w:r>
        <w:r w:rsidDel="001A2318">
          <w:delText xml:space="preserve"> and </w:delText>
        </w:r>
        <w:r w:rsidRPr="00D5155A" w:rsidDel="001A2318">
          <w:rPr>
            <w:i/>
            <w:iCs/>
          </w:rPr>
          <w:delText>terminal provider oriented code</w:delText>
        </w:r>
        <w:r w:rsidDel="001A2318">
          <w:delText>.</w:delText>
        </w:r>
      </w:del>
    </w:p>
    <w:p w14:paraId="10F1382D" w14:textId="133C9D83" w:rsidR="00611288" w:rsidDel="001A2318" w:rsidRDefault="009D7571" w:rsidP="00072068">
      <w:pPr>
        <w:pStyle w:val="Heading2"/>
        <w:rPr>
          <w:del w:id="1592" w:author="DENOUAL Franck" w:date="2022-10-27T19:58:00Z"/>
        </w:rPr>
      </w:pPr>
      <w:bookmarkStart w:id="1593" w:name="_Ref92375270"/>
      <w:del w:id="1594" w:author="DENOUAL Franck" w:date="2022-10-27T19:58:00Z">
        <w:r w:rsidDel="001A2318">
          <w:rPr>
            <w:lang w:val="fi-FI"/>
          </w:rPr>
          <w:delText>T.35 s</w:delText>
        </w:r>
        <w:r w:rsidR="00611288" w:rsidDel="001A2318">
          <w:delText xml:space="preserve">ample </w:delText>
        </w:r>
        <w:r w:rsidR="00611288" w:rsidRPr="005E20B1" w:rsidDel="001A2318">
          <w:delText>group</w:delText>
        </w:r>
        <w:bookmarkEnd w:id="1593"/>
      </w:del>
    </w:p>
    <w:p w14:paraId="1104CD0C" w14:textId="7696D7B2" w:rsidR="00611288" w:rsidDel="001A2318" w:rsidRDefault="009D7571" w:rsidP="00611288">
      <w:pPr>
        <w:rPr>
          <w:del w:id="1595" w:author="DENOUAL Franck" w:date="2022-10-27T19:58:00Z"/>
        </w:rPr>
      </w:pPr>
      <w:del w:id="1596" w:author="DENOUAL Franck" w:date="2022-10-27T19:58:00Z">
        <w:r w:rsidDel="001A2318">
          <w:delText>The T.35 s</w:delText>
        </w:r>
        <w:r w:rsidR="00611288" w:rsidDel="001A2318">
          <w:delText>ample group allow</w:delText>
        </w:r>
        <w:r w:rsidDel="001A2318">
          <w:delText>s</w:delText>
        </w:r>
        <w:r w:rsidR="00611288" w:rsidDel="001A2318">
          <w:delText xml:space="preserve"> the storage of dynamic T.35 metadata. </w:delText>
        </w:r>
        <w:r w:rsidDel="001A2318">
          <w:delText>The T.35 sample group</w:delText>
        </w:r>
        <w:r w:rsidR="00611288" w:rsidDel="001A2318">
          <w:delText xml:space="preserve"> can be used to signal which types of T.35 are present in which samples. The actual T.35 payload data is stored in samples and the placement of T.35 is out of scope in ISOBMFF. </w:delText>
        </w:r>
        <w:r w:rsidDel="001A2318">
          <w:delText>The T.35 sample group</w:delText>
        </w:r>
        <w:r w:rsidR="00611288" w:rsidDel="001A2318">
          <w:delText xml:space="preserve"> is used just to signal which T.35 messages can be expected in a track and where to find them.</w:delText>
        </w:r>
      </w:del>
    </w:p>
    <w:p w14:paraId="003B0FC4" w14:textId="2BE15F98" w:rsidR="00611288" w:rsidRPr="00EF1FC3" w:rsidDel="001A2318" w:rsidRDefault="00611288" w:rsidP="00611288">
      <w:pPr>
        <w:rPr>
          <w:del w:id="1597" w:author="DENOUAL Franck" w:date="2022-10-27T19:58:00Z"/>
        </w:rPr>
      </w:pPr>
      <w:del w:id="1598" w:author="DENOUAL Franck" w:date="2022-10-27T19:58:00Z">
        <w:r w:rsidDel="001A2318">
          <w:delText>The 'kind' of a T.35 message is decided by some number of prefix bytes that include the terminal-provider code, terminal provider oriented code and some following bytes that indicate which format and version of T.35 message, defined by that provider, follows. Unfortunately, the number of bytes required to differentiate this varies by provider; it must be such that a terminal either supports (all) T.35 messages of that 'kind', or not.</w:delText>
        </w:r>
      </w:del>
    </w:p>
    <w:p w14:paraId="1B94A5FA" w14:textId="3F3825BC" w:rsidR="00611288" w:rsidDel="001A2318" w:rsidRDefault="009D7571" w:rsidP="00611288">
      <w:pPr>
        <w:rPr>
          <w:del w:id="1599" w:author="DENOUAL Franck" w:date="2022-10-27T19:58:00Z"/>
        </w:rPr>
      </w:pPr>
      <w:del w:id="1600" w:author="DENOUAL Franck" w:date="2022-10-27T19:58:00Z">
        <w:r w:rsidDel="001A2318">
          <w:delText>A</w:delText>
        </w:r>
        <w:r w:rsidR="00611288" w:rsidDel="001A2318">
          <w:delText xml:space="preserve">ll the T.35 metadata is stored in samples and the </w:delText>
        </w:r>
        <w:r w:rsidR="00611288" w:rsidRPr="0065336C" w:rsidDel="001A2318">
          <w:rPr>
            <w:rStyle w:val="codeZchn"/>
            <w:rFonts w:eastAsia="Calibri"/>
          </w:rPr>
          <w:delText>SampleGroupDescriptionBox</w:delText>
        </w:r>
        <w:r w:rsidR="00611288" w:rsidDel="001A2318">
          <w:delText xml:space="preserve"> is only used to indicate which T.35 messages can be expected, and where to find them. This approach allows to deal with very frequent T.35 metadata and does not interfere with currently existing T.35 carriage methods where T.35 messages are carried in samples (T.35 SEIs using HEVC or T.35 Metadata OBUs using AV1, etc.). The sample grouping mechanism is used to identify samples holding a specific T.35 message. However, the placement of T.35 within the sample is out of scope in ISOBMFF and should be defined in derived specifications. </w:delText>
        </w:r>
        <w:r w:rsidR="00611288" w:rsidDel="001A2318">
          <w:fldChar w:fldCharType="begin"/>
        </w:r>
        <w:r w:rsidR="00611288" w:rsidDel="001A2318">
          <w:delInstrText xml:space="preserve"> REF _Ref92446177 \h </w:delInstrText>
        </w:r>
        <w:r w:rsidR="00611288" w:rsidDel="001A2318">
          <w:fldChar w:fldCharType="separate"/>
        </w:r>
        <w:r w:rsidR="00034819" w:rsidDel="001A2318">
          <w:delText xml:space="preserve">Figure </w:delText>
        </w:r>
        <w:r w:rsidR="00034819" w:rsidDel="001A2318">
          <w:rPr>
            <w:noProof/>
          </w:rPr>
          <w:delText>10</w:delText>
        </w:r>
        <w:r w:rsidR="00611288" w:rsidDel="001A2318">
          <w:fldChar w:fldCharType="end"/>
        </w:r>
        <w:r w:rsidR="00611288" w:rsidDel="001A2318">
          <w:delText xml:space="preserve"> shows an example how different T.35 messages can be stored in the samples and </w:delText>
        </w:r>
        <w:r w:rsidR="00611288" w:rsidRPr="0065336C" w:rsidDel="001A2318">
          <w:rPr>
            <w:rStyle w:val="codeZchn"/>
            <w:rFonts w:eastAsia="Calibri"/>
          </w:rPr>
          <w:delText>SampleGroupDescriptionBox</w:delText>
        </w:r>
        <w:r w:rsidR="00611288" w:rsidDel="001A2318">
          <w:delText xml:space="preserve"> is used to signal the headers of each T.35 message type.</w:delText>
        </w:r>
      </w:del>
    </w:p>
    <w:p w14:paraId="30B03346" w14:textId="12E5D6E3" w:rsidR="00611288" w:rsidDel="001A2318" w:rsidRDefault="00611288" w:rsidP="00611288">
      <w:pPr>
        <w:keepNext/>
        <w:rPr>
          <w:del w:id="1601" w:author="DENOUAL Franck" w:date="2022-10-27T19:58:00Z"/>
        </w:rPr>
      </w:pPr>
      <w:del w:id="1602" w:author="DENOUAL Franck" w:date="2022-10-27T19:58:00Z">
        <w:r w:rsidDel="001A2318">
          <w:rPr>
            <w:noProof/>
          </w:rPr>
          <w:drawing>
            <wp:inline distT="0" distB="0" distL="0" distR="0" wp14:anchorId="3D6B23E6" wp14:editId="524D095E">
              <wp:extent cx="5940425" cy="1523365"/>
              <wp:effectExtent l="0" t="0" r="3175" b="635"/>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38" cstate="print">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5940425" cy="1523365"/>
                      </a:xfrm>
                      <a:prstGeom prst="rect">
                        <a:avLst/>
                      </a:prstGeom>
                    </pic:spPr>
                  </pic:pic>
                </a:graphicData>
              </a:graphic>
            </wp:inline>
          </w:drawing>
        </w:r>
      </w:del>
    </w:p>
    <w:p w14:paraId="72ABDAE5" w14:textId="76D9D132" w:rsidR="00611288" w:rsidDel="001A2318" w:rsidRDefault="00611288" w:rsidP="00611288">
      <w:pPr>
        <w:pStyle w:val="Caption"/>
        <w:rPr>
          <w:del w:id="1603" w:author="DENOUAL Franck" w:date="2022-10-27T19:58:00Z"/>
        </w:rPr>
      </w:pPr>
      <w:bookmarkStart w:id="1604" w:name="_Ref92446177"/>
      <w:del w:id="1605" w:author="DENOUAL Franck" w:date="2022-10-27T19:58:00Z">
        <w:r w:rsidDel="001A2318">
          <w:delText xml:space="preserve">Figure </w:delText>
        </w:r>
        <w:r w:rsidR="008F5882" w:rsidDel="001A2318">
          <w:fldChar w:fldCharType="begin"/>
        </w:r>
        <w:r w:rsidR="008F5882" w:rsidDel="001A2318">
          <w:delInstrText xml:space="preserve"> SEQ Figure \* ARABIC </w:delInstrText>
        </w:r>
        <w:r w:rsidR="008F5882" w:rsidDel="001A2318">
          <w:fldChar w:fldCharType="separate"/>
        </w:r>
        <w:r w:rsidR="00034819" w:rsidDel="001A2318">
          <w:rPr>
            <w:noProof/>
          </w:rPr>
          <w:delText>10</w:delText>
        </w:r>
        <w:r w:rsidR="008F5882" w:rsidDel="001A2318">
          <w:rPr>
            <w:noProof/>
          </w:rPr>
          <w:fldChar w:fldCharType="end"/>
        </w:r>
        <w:bookmarkEnd w:id="1604"/>
        <w:r w:rsidDel="001A2318">
          <w:delText xml:space="preserve">: Example for T.35 signaling using ISOBMFF sample groups, where all metadata is stored in samples and only headers (including T.35 version) are stored in the </w:delText>
        </w:r>
        <w:r w:rsidRPr="00ED7378" w:rsidDel="001A2318">
          <w:rPr>
            <w:rStyle w:val="codeZchn"/>
            <w:rFonts w:eastAsia="MS Mincho"/>
          </w:rPr>
          <w:delText>SampleGroupDescriptionBox</w:delText>
        </w:r>
      </w:del>
    </w:p>
    <w:p w14:paraId="45F9748F" w14:textId="08D84640" w:rsidR="00611288" w:rsidRPr="00B9013F" w:rsidDel="001A2318" w:rsidRDefault="00611288" w:rsidP="00072068">
      <w:pPr>
        <w:pStyle w:val="Heading4"/>
        <w:rPr>
          <w:del w:id="1606" w:author="DENOUAL Franck" w:date="2022-10-27T19:58:00Z"/>
        </w:rPr>
      </w:pPr>
      <w:del w:id="1607" w:author="DENOUAL Franck" w:date="2022-10-27T19:58:00Z">
        <w:r w:rsidRPr="005E20B1" w:rsidDel="001A2318">
          <w:lastRenderedPageBreak/>
          <w:delText>Definition</w:delText>
        </w:r>
      </w:del>
    </w:p>
    <w:p w14:paraId="0DF9650C" w14:textId="7E39EE5C" w:rsidR="00611288" w:rsidDel="001A2318" w:rsidRDefault="00611288" w:rsidP="00611288">
      <w:pPr>
        <w:rPr>
          <w:del w:id="1608" w:author="DENOUAL Franck" w:date="2022-10-27T19:58:00Z"/>
        </w:rPr>
      </w:pPr>
      <w:del w:id="1609" w:author="DENOUAL Franck" w:date="2022-10-27T19:58:00Z">
        <w:r w:rsidRPr="00AC0F36" w:rsidDel="001A2318">
          <w:delText xml:space="preserve">Each sample of a track may be associated </w:delText>
        </w:r>
        <w:r w:rsidDel="001A2318">
          <w:delText>with</w:delText>
        </w:r>
        <w:r w:rsidRPr="00AC0F36" w:rsidDel="001A2318">
          <w:delText xml:space="preserve"> zero or </w:delText>
        </w:r>
        <w:r w:rsidDel="001A2318">
          <w:delText>more</w:delText>
        </w:r>
        <w:r w:rsidRPr="00AC0F36" w:rsidDel="001A2318">
          <w:delText xml:space="preserve"> sample group descriptions, each of which defines a record of </w:delText>
        </w:r>
        <w:r w:rsidDel="001A2318">
          <w:delText>T.35</w:delText>
        </w:r>
        <w:r w:rsidRPr="00AC0F36" w:rsidDel="001A2318">
          <w:delText xml:space="preserve"> information</w:delText>
        </w:r>
        <w:r w:rsidDel="001A2318">
          <w:delText xml:space="preserve"> of different types</w:delText>
        </w:r>
        <w:r w:rsidRPr="00AC0F36" w:rsidDel="001A2318">
          <w:delText>.</w:delText>
        </w:r>
        <w:r w:rsidDel="001A2318">
          <w:delText xml:space="preserve"> The same T.35 information may apply to different samples.</w:delText>
        </w:r>
      </w:del>
    </w:p>
    <w:p w14:paraId="33A641B2" w14:textId="26C9E6E7" w:rsidR="00611288" w:rsidDel="001A2318" w:rsidRDefault="00611288" w:rsidP="00611288">
      <w:pPr>
        <w:rPr>
          <w:del w:id="1610" w:author="DENOUAL Franck" w:date="2022-10-27T19:58:00Z"/>
        </w:rPr>
      </w:pPr>
      <w:del w:id="1611" w:author="DENOUAL Franck" w:date="2022-10-27T19:58:00Z">
        <w:r w:rsidDel="001A2318">
          <w:delText xml:space="preserve">The </w:delText>
        </w:r>
        <w:r w:rsidRPr="00327FA7" w:rsidDel="001A2318">
          <w:rPr>
            <w:rStyle w:val="codeZchn"/>
            <w:rFonts w:eastAsia="Calibri"/>
          </w:rPr>
          <w:delText>grouping_type</w:delText>
        </w:r>
        <w:r w:rsidDel="001A2318">
          <w:rPr>
            <w:rStyle w:val="codeZchn"/>
            <w:rFonts w:eastAsia="Calibri"/>
          </w:rPr>
          <w:delText>=</w:delText>
        </w:r>
        <w:r w:rsidRPr="00327FA7" w:rsidDel="001A2318">
          <w:rPr>
            <w:rStyle w:val="codeZchn"/>
            <w:rFonts w:eastAsia="Calibri"/>
          </w:rPr>
          <w:delText>‘T.35’</w:delText>
        </w:r>
        <w:r w:rsidDel="001A2318">
          <w:delText xml:space="preserve"> is defined as a grouping criterion for T.35 metadata. </w:delText>
        </w:r>
        <w:r w:rsidRPr="00317129" w:rsidDel="001A2318">
          <w:delText xml:space="preserve">The </w:delText>
        </w:r>
        <w:r w:rsidRPr="00317129" w:rsidDel="001A2318">
          <w:rPr>
            <w:rStyle w:val="codeZchn"/>
            <w:rFonts w:eastAsia="Calibri"/>
          </w:rPr>
          <w:delText>SampleTableBox</w:delText>
        </w:r>
        <w:r w:rsidRPr="00317129" w:rsidDel="001A2318">
          <w:delText xml:space="preserve"> or </w:delText>
        </w:r>
        <w:r w:rsidRPr="00317129" w:rsidDel="001A2318">
          <w:rPr>
            <w:rStyle w:val="codeZchn"/>
            <w:rFonts w:eastAsia="Calibri"/>
          </w:rPr>
          <w:delText>TrackFregmentBox</w:delText>
        </w:r>
        <w:r w:rsidRPr="00317129" w:rsidDel="001A2318">
          <w:delText xml:space="preserve"> of a track can contain zero or more </w:delText>
        </w:r>
        <w:r w:rsidRPr="00411C74" w:rsidDel="001A2318">
          <w:rPr>
            <w:rStyle w:val="codeZchn"/>
            <w:rFonts w:eastAsia="Calibri"/>
          </w:rPr>
          <w:delText>SampleToGroupBox</w:delText>
        </w:r>
        <w:r w:rsidRPr="00411C74" w:rsidDel="001A2318">
          <w:delText xml:space="preserve">es </w:delText>
        </w:r>
        <w:r w:rsidRPr="00317129" w:rsidDel="001A2318">
          <w:delText xml:space="preserve">or </w:delText>
        </w:r>
        <w:r w:rsidRPr="00411C74" w:rsidDel="001A2318">
          <w:rPr>
            <w:rStyle w:val="codeZchn"/>
            <w:rFonts w:eastAsia="Calibri"/>
          </w:rPr>
          <w:delText>CompactSampleToGroupBox</w:delText>
        </w:r>
        <w:r w:rsidRPr="00317129" w:rsidDel="001A2318">
          <w:delText xml:space="preserve">es with the </w:delText>
        </w:r>
        <w:r w:rsidRPr="00411C74" w:rsidDel="001A2318">
          <w:rPr>
            <w:rStyle w:val="codeZchn"/>
            <w:rFonts w:eastAsia="Calibri"/>
          </w:rPr>
          <w:delText>grouping_type='T.35'</w:delText>
        </w:r>
        <w:r w:rsidRPr="00317129" w:rsidDel="001A2318">
          <w:delText>.</w:delText>
        </w:r>
        <w:r w:rsidDel="001A2318">
          <w:delText xml:space="preserve"> Each sample group description shall document exactly one 'kind' of T.35 message, i.e. shall map to T.35 sample group entries with at least the same ITU-T T.35 </w:delText>
        </w:r>
        <w:r w:rsidRPr="00D5155A" w:rsidDel="001A2318">
          <w:rPr>
            <w:i/>
            <w:iCs/>
          </w:rPr>
          <w:delText>country code</w:delText>
        </w:r>
        <w:r w:rsidDel="001A2318">
          <w:delText xml:space="preserve">, </w:delText>
        </w:r>
        <w:r w:rsidRPr="00D5155A" w:rsidDel="001A2318">
          <w:rPr>
            <w:i/>
            <w:iCs/>
          </w:rPr>
          <w:delText>terminal provider code</w:delText>
        </w:r>
        <w:r w:rsidDel="001A2318">
          <w:delText xml:space="preserve"> and </w:delText>
        </w:r>
        <w:r w:rsidRPr="00D5155A" w:rsidDel="001A2318">
          <w:rPr>
            <w:i/>
            <w:iCs/>
          </w:rPr>
          <w:delText>terminal provider oriented code</w:delText>
        </w:r>
        <w:r w:rsidDel="001A2318">
          <w:rPr>
            <w:i/>
            <w:iCs/>
          </w:rPr>
          <w:delText>,</w:delText>
        </w:r>
        <w:r w:rsidDel="001A2318">
          <w:delText xml:space="preserve"> and T.35 type and version (if applicable). The placement of T.35 metadata within the samples is out of scope and should be specified in derived specifications.</w:delText>
        </w:r>
      </w:del>
    </w:p>
    <w:p w14:paraId="0C331652" w14:textId="179EBC46" w:rsidR="00611288" w:rsidRPr="00561559" w:rsidDel="001A2318" w:rsidRDefault="00611288" w:rsidP="00611288">
      <w:pPr>
        <w:pStyle w:val="Note"/>
        <w:rPr>
          <w:del w:id="1612" w:author="DENOUAL Franck" w:date="2022-10-27T19:58:00Z"/>
          <w:lang w:val="en-US"/>
        </w:rPr>
      </w:pPr>
      <w:del w:id="1613" w:author="DENOUAL Franck" w:date="2022-10-27T19:58:00Z">
        <w:r w:rsidRPr="00561559" w:rsidDel="001A2318">
          <w:rPr>
            <w:lang w:val="en-US"/>
          </w:rPr>
          <w:delText>NOTE 1</w:delText>
        </w:r>
        <w:r w:rsidRPr="00561559" w:rsidDel="001A2318">
          <w:rPr>
            <w:lang w:val="en-US"/>
          </w:rPr>
          <w:tab/>
          <w:delText xml:space="preserve"> both, </w:delText>
        </w:r>
        <w:r w:rsidRPr="00561559" w:rsidDel="001A2318">
          <w:rPr>
            <w:i/>
            <w:iCs/>
            <w:lang w:val="en-US"/>
          </w:rPr>
          <w:delText>terminal provider code</w:delText>
        </w:r>
        <w:r w:rsidRPr="00561559" w:rsidDel="001A2318">
          <w:rPr>
            <w:lang w:val="en-US"/>
          </w:rPr>
          <w:delText xml:space="preserve"> and </w:delText>
        </w:r>
        <w:r w:rsidRPr="00561559" w:rsidDel="001A2318">
          <w:rPr>
            <w:i/>
            <w:iCs/>
            <w:lang w:val="en-US"/>
          </w:rPr>
          <w:delText>terminal provider oriented code</w:delText>
        </w:r>
        <w:r w:rsidRPr="00561559" w:rsidDel="001A2318">
          <w:rPr>
            <w:lang w:val="en-US"/>
          </w:rPr>
          <w:delText xml:space="preserve"> are stored within first bytes of the itu_t_t35_header. Also, the signaling of the T.35 version may appear after </w:delText>
        </w:r>
        <w:r w:rsidRPr="00561559" w:rsidDel="001A2318">
          <w:rPr>
            <w:i/>
            <w:iCs/>
            <w:lang w:val="en-US"/>
          </w:rPr>
          <w:delText>terminal_provider_oriented_code</w:delText>
        </w:r>
        <w:r w:rsidRPr="00561559" w:rsidDel="001A2318">
          <w:rPr>
            <w:lang w:val="en-US"/>
          </w:rPr>
          <w:delText>. The number of bytes used to identify the origin and version of the T.35 metadata depends on the country and the entity which defines the syntax of the T.35 message.</w:delText>
        </w:r>
      </w:del>
    </w:p>
    <w:p w14:paraId="1EEBF44C" w14:textId="665D089A" w:rsidR="00611288" w:rsidDel="001A2318" w:rsidRDefault="00611288" w:rsidP="00072068">
      <w:pPr>
        <w:pStyle w:val="Heading4"/>
        <w:rPr>
          <w:del w:id="1614" w:author="DENOUAL Franck" w:date="2022-10-27T19:58:00Z"/>
        </w:rPr>
      </w:pPr>
      <w:del w:id="1615" w:author="DENOUAL Franck" w:date="2022-10-27T19:58:00Z">
        <w:r w:rsidRPr="005E20B1" w:rsidDel="001A2318">
          <w:delText>Syntax</w:delText>
        </w:r>
      </w:del>
    </w:p>
    <w:p w14:paraId="5D07DD67" w14:textId="7F04B137" w:rsidR="00611288" w:rsidRPr="006E35E4" w:rsidDel="001A2318" w:rsidRDefault="00611288" w:rsidP="00611288">
      <w:pPr>
        <w:pStyle w:val="code"/>
        <w:rPr>
          <w:del w:id="1616" w:author="DENOUAL Franck" w:date="2022-10-27T19:58:00Z"/>
        </w:rPr>
      </w:pPr>
      <w:del w:id="1617" w:author="DENOUAL Franck" w:date="2022-10-27T19:58:00Z">
        <w:r w:rsidRPr="006346FB" w:rsidDel="001A2318">
          <w:delText>class T35</w:delText>
        </w:r>
        <w:r w:rsidDel="001A2318">
          <w:delText>SampleGroupEntry</w:delText>
        </w:r>
        <w:r w:rsidRPr="006346FB" w:rsidDel="001A2318">
          <w:delText xml:space="preserve"> extends </w:delText>
        </w:r>
        <w:r w:rsidDel="001A2318">
          <w:delText>SampleGroupDescriptionEntry</w:delText>
        </w:r>
        <w:r w:rsidRPr="006346FB" w:rsidDel="001A2318">
          <w:delText>('T.35') {</w:delText>
        </w:r>
        <w:r w:rsidRPr="006346FB" w:rsidDel="001A2318">
          <w:br/>
        </w:r>
        <w:r w:rsidRPr="006346FB" w:rsidDel="001A2318">
          <w:tab/>
          <w:delText>bit(8) itu_t_t35_country_code;</w:delText>
        </w:r>
        <w:r w:rsidRPr="006346FB" w:rsidDel="001A2318">
          <w:br/>
        </w:r>
        <w:r w:rsidRPr="006346FB" w:rsidDel="001A2318">
          <w:tab/>
          <w:delText>if(itu_t_t35_country_code == 0xFF)</w:delText>
        </w:r>
        <w:r w:rsidRPr="006346FB" w:rsidDel="001A2318">
          <w:br/>
        </w:r>
        <w:r w:rsidRPr="006346FB" w:rsidDel="001A2318">
          <w:tab/>
          <w:delText>{</w:delText>
        </w:r>
        <w:r w:rsidRPr="006346FB" w:rsidDel="001A2318">
          <w:br/>
        </w:r>
        <w:r w:rsidRPr="006346FB" w:rsidDel="001A2318">
          <w:tab/>
        </w:r>
        <w:r w:rsidRPr="006346FB" w:rsidDel="001A2318">
          <w:tab/>
          <w:delText>bit(8) itu_t_t35_country_code_extension_byte;</w:delText>
        </w:r>
        <w:r w:rsidRPr="006346FB" w:rsidDel="001A2318">
          <w:br/>
        </w:r>
        <w:r w:rsidRPr="006346FB" w:rsidDel="001A2318">
          <w:tab/>
          <w:delText>}</w:delText>
        </w:r>
        <w:r w:rsidRPr="006346FB" w:rsidDel="001A2318">
          <w:br/>
        </w:r>
        <w:r w:rsidRPr="006346FB" w:rsidDel="001A2318">
          <w:tab/>
          <w:delText>bit(8) itu_t_t35_</w:delText>
        </w:r>
        <w:r w:rsidR="0066166A" w:rsidDel="001A2318">
          <w:delText>data</w:delText>
        </w:r>
        <w:r w:rsidRPr="006346FB" w:rsidDel="001A2318">
          <w:delText>[];</w:delText>
        </w:r>
        <w:r w:rsidRPr="006346FB" w:rsidDel="001A2318">
          <w:br/>
          <w:delText>}</w:delText>
        </w:r>
      </w:del>
    </w:p>
    <w:p w14:paraId="11C59170" w14:textId="5A3B91BB" w:rsidR="00611288" w:rsidDel="001A2318" w:rsidRDefault="00611288" w:rsidP="00072068">
      <w:pPr>
        <w:pStyle w:val="Heading4"/>
        <w:rPr>
          <w:del w:id="1618" w:author="DENOUAL Franck" w:date="2022-10-27T19:58:00Z"/>
        </w:rPr>
      </w:pPr>
      <w:del w:id="1619" w:author="DENOUAL Franck" w:date="2022-10-27T19:58:00Z">
        <w:r w:rsidRPr="005E20B1" w:rsidDel="001A2318">
          <w:delText>Semantics</w:delText>
        </w:r>
      </w:del>
    </w:p>
    <w:p w14:paraId="63692112" w14:textId="5BF931F1" w:rsidR="00611288" w:rsidDel="001A2318" w:rsidRDefault="00611288" w:rsidP="00611288">
      <w:pPr>
        <w:ind w:left="720" w:hanging="360"/>
        <w:rPr>
          <w:del w:id="1620" w:author="DENOUAL Franck" w:date="2022-10-27T19:58:00Z"/>
        </w:rPr>
      </w:pPr>
      <w:del w:id="1621" w:author="DENOUAL Franck" w:date="2022-10-27T19:58:00Z">
        <w:r w:rsidRPr="00867EDB" w:rsidDel="001A2318">
          <w:rPr>
            <w:rStyle w:val="codeZchn"/>
            <w:rFonts w:eastAsia="Calibri"/>
          </w:rPr>
          <w:delText xml:space="preserve">itu_t_t35_country_code </w:delText>
        </w:r>
        <w:r w:rsidDel="001A2318">
          <w:delText>shall be a byte having a value specified as a country code by Rec. ITU-T T.35 Annex A, or the country code extension value 0xFF.</w:delText>
        </w:r>
      </w:del>
    </w:p>
    <w:p w14:paraId="53268FE5" w14:textId="41EBCC54" w:rsidR="00611288" w:rsidDel="001A2318" w:rsidRDefault="00611288" w:rsidP="00611288">
      <w:pPr>
        <w:ind w:left="720" w:hanging="360"/>
        <w:rPr>
          <w:del w:id="1622" w:author="DENOUAL Franck" w:date="2022-10-27T19:58:00Z"/>
        </w:rPr>
      </w:pPr>
      <w:del w:id="1623" w:author="DENOUAL Franck" w:date="2022-10-27T19:58:00Z">
        <w:r w:rsidRPr="00867EDB" w:rsidDel="001A2318">
          <w:rPr>
            <w:rStyle w:val="codeZchn"/>
            <w:rFonts w:eastAsia="Calibri"/>
          </w:rPr>
          <w:delText>itu_t_t35_country_code_extension_byte</w:delText>
        </w:r>
        <w:r w:rsidDel="001A2318">
          <w:delText xml:space="preserve"> if present, shall be a byte having a value specified as a country code by Rec. ITU-T T.35 Annex B.</w:delText>
        </w:r>
      </w:del>
    </w:p>
    <w:p w14:paraId="096B34AA" w14:textId="78F80C52" w:rsidR="00611288" w:rsidDel="001A2318" w:rsidRDefault="00611288" w:rsidP="00611288">
      <w:pPr>
        <w:ind w:left="720" w:hanging="360"/>
        <w:rPr>
          <w:del w:id="1624" w:author="DENOUAL Franck" w:date="2022-10-27T19:58:00Z"/>
        </w:rPr>
      </w:pPr>
      <w:del w:id="1625" w:author="DENOUAL Franck" w:date="2022-10-27T19:58:00Z">
        <w:r w:rsidRPr="00867EDB" w:rsidDel="001A2318">
          <w:rPr>
            <w:rStyle w:val="codeZchn"/>
            <w:rFonts w:eastAsia="Calibri"/>
          </w:rPr>
          <w:delText>itu_t_t35_</w:delText>
        </w:r>
        <w:r w:rsidR="0066166A" w:rsidDel="001A2318">
          <w:rPr>
            <w:rStyle w:val="codeZchn"/>
            <w:rFonts w:eastAsia="Calibri"/>
          </w:rPr>
          <w:delText>data</w:delText>
        </w:r>
        <w:r w:rsidR="0066166A" w:rsidDel="001A2318">
          <w:delText xml:space="preserve"> </w:delText>
        </w:r>
        <w:r w:rsidDel="001A2318">
          <w:delText>shall be the payload containing data registered as specified in Rec. ITU-T T.35.</w:delText>
        </w:r>
      </w:del>
    </w:p>
    <w:p w14:paraId="70D00385" w14:textId="167B91AE" w:rsidR="00611288" w:rsidRPr="00385957" w:rsidRDefault="00611288" w:rsidP="00611288">
      <w:pPr>
        <w:ind w:left="720"/>
      </w:pPr>
      <w:del w:id="1626" w:author="DENOUAL Franck" w:date="2022-10-27T19:58:00Z">
        <w:r w:rsidDel="001A2318">
          <w:delText xml:space="preserve">The ITU-T T.35 </w:delText>
        </w:r>
        <w:r w:rsidRPr="006346FB" w:rsidDel="001A2318">
          <w:rPr>
            <w:i/>
            <w:iCs/>
          </w:rPr>
          <w:delText>terminal provider code</w:delText>
        </w:r>
        <w:r w:rsidDel="001A2318">
          <w:delText xml:space="preserve"> and </w:delText>
        </w:r>
        <w:r w:rsidRPr="006346FB" w:rsidDel="001A2318">
          <w:rPr>
            <w:i/>
            <w:iCs/>
          </w:rPr>
          <w:delText>terminal provider oriented code</w:delText>
        </w:r>
        <w:r w:rsidDel="001A2318">
          <w:delText xml:space="preserve"> shall be contained in the first one or more bytes of the </w:delText>
        </w:r>
        <w:r w:rsidRPr="00867EDB" w:rsidDel="001A2318">
          <w:rPr>
            <w:rStyle w:val="codeZchn"/>
            <w:rFonts w:eastAsia="Calibri"/>
          </w:rPr>
          <w:delText>itu_t_t35_</w:delText>
        </w:r>
        <w:r w:rsidDel="001A2318">
          <w:rPr>
            <w:rStyle w:val="codeZchn"/>
            <w:rFonts w:eastAsia="Calibri"/>
          </w:rPr>
          <w:delText>header</w:delText>
        </w:r>
        <w:r w:rsidDel="001A2318">
          <w:delText xml:space="preserve">, in the format specified by the Administration that issued the </w:delText>
        </w:r>
        <w:r w:rsidRPr="006346FB" w:rsidDel="001A2318">
          <w:rPr>
            <w:rStyle w:val="Emphasis"/>
            <w:bCs/>
          </w:rPr>
          <w:delText>terminal provider code</w:delText>
        </w:r>
        <w:r w:rsidDel="001A2318">
          <w:delText xml:space="preserve">. </w:delText>
        </w:r>
        <w:commentRangeStart w:id="1627"/>
        <w:r w:rsidDel="001A2318">
          <w:delText>It should also include a part of the ITU-T T.35 message which specifies the version of the message</w:delText>
        </w:r>
        <w:commentRangeEnd w:id="1627"/>
        <w:r w:rsidDel="001A2318">
          <w:rPr>
            <w:rStyle w:val="CommentReference"/>
          </w:rPr>
          <w:commentReference w:id="1627"/>
        </w:r>
        <w:r w:rsidR="001B0DEB" w:rsidDel="001A2318">
          <w:delText xml:space="preserve"> and may include any remaining data </w:delText>
        </w:r>
        <w:r w:rsidR="009D7571" w:rsidDel="001A2318">
          <w:delText xml:space="preserve">of the ITU-T T.35 message </w:delText>
        </w:r>
        <w:r w:rsidR="001B0DEB" w:rsidDel="001A2318">
          <w:delText xml:space="preserve">having syntax and semantics as specified by the entity identified by the ITU-T T.35 </w:delText>
        </w:r>
        <w:r w:rsidR="001B0DEB" w:rsidRPr="006346FB" w:rsidDel="001A2318">
          <w:rPr>
            <w:i/>
            <w:iCs/>
          </w:rPr>
          <w:delText>country code</w:delText>
        </w:r>
        <w:r w:rsidR="001B0DEB" w:rsidDel="001A2318">
          <w:delText xml:space="preserve">, </w:delText>
        </w:r>
        <w:r w:rsidR="001B0DEB" w:rsidRPr="006346FB" w:rsidDel="001A2318">
          <w:rPr>
            <w:i/>
            <w:iCs/>
          </w:rPr>
          <w:delText>terminal provider code</w:delText>
        </w:r>
        <w:r w:rsidR="001B0DEB" w:rsidDel="001A2318">
          <w:delText xml:space="preserve"> and </w:delText>
        </w:r>
        <w:r w:rsidR="001B0DEB" w:rsidRPr="006346FB" w:rsidDel="001A2318">
          <w:rPr>
            <w:i/>
            <w:iCs/>
          </w:rPr>
          <w:delText>terminal provider oriented code</w:delText>
        </w:r>
        <w:r w:rsidDel="001A2318">
          <w:delText>.</w:delText>
        </w:r>
      </w:del>
    </w:p>
    <w:p w14:paraId="1AA8B964" w14:textId="682C5863" w:rsidR="00072068" w:rsidRDefault="00072068" w:rsidP="00072068">
      <w:pPr>
        <w:pStyle w:val="Heading1"/>
      </w:pPr>
      <w:bookmarkStart w:id="1628" w:name="_Toc109403272"/>
      <w:bookmarkStart w:id="1629" w:name="_Toc109403273"/>
      <w:bookmarkStart w:id="1630" w:name="_Toc109403274"/>
      <w:bookmarkStart w:id="1631" w:name="_Toc109403275"/>
      <w:bookmarkStart w:id="1632" w:name="_Toc109403276"/>
      <w:bookmarkStart w:id="1633" w:name="_Toc109403277"/>
      <w:bookmarkStart w:id="1634" w:name="_Toc109403278"/>
      <w:bookmarkStart w:id="1635" w:name="_Toc109403279"/>
      <w:bookmarkStart w:id="1636" w:name="_Toc109403280"/>
      <w:bookmarkStart w:id="1637" w:name="_Toc109403281"/>
      <w:bookmarkStart w:id="1638" w:name="_Toc109403282"/>
      <w:bookmarkStart w:id="1639" w:name="_Toc109403283"/>
      <w:bookmarkStart w:id="1640" w:name="_Toc109403284"/>
      <w:bookmarkStart w:id="1641" w:name="_Toc109403285"/>
      <w:bookmarkStart w:id="1642" w:name="_Toc109403286"/>
      <w:bookmarkStart w:id="1643" w:name="_Toc109403287"/>
      <w:bookmarkStart w:id="1644" w:name="_Toc109403288"/>
      <w:bookmarkStart w:id="1645" w:name="_Toc109403289"/>
      <w:bookmarkStart w:id="1646" w:name="_Toc109403290"/>
      <w:bookmarkStart w:id="1647" w:name="_Toc119686674"/>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r>
        <w:t>Integrating new codecs</w:t>
      </w:r>
      <w:bookmarkEnd w:id="1647"/>
    </w:p>
    <w:p w14:paraId="0847AFFA" w14:textId="2D8C45A4" w:rsidR="0023161F" w:rsidRPr="0023161F" w:rsidRDefault="0023161F" w:rsidP="0023161F">
      <w:pPr>
        <w:rPr>
          <w:i/>
          <w:iCs/>
        </w:rPr>
      </w:pPr>
      <w:r>
        <w:t xml:space="preserve">Issue: </w:t>
      </w:r>
      <w:hyperlink r:id="rId40" w:history="1">
        <w:r w:rsidRPr="0023161F">
          <w:rPr>
            <w:rStyle w:val="Hyperlink"/>
            <w:i/>
            <w:iCs/>
          </w:rPr>
          <w:t>http://mpegx.int-evry.fr/software/MPEG/Systems/FileFormat/isobmff/-/issues/95</w:t>
        </w:r>
      </w:hyperlink>
    </w:p>
    <w:p w14:paraId="3CE72E5D" w14:textId="77777777" w:rsidR="00BD7718" w:rsidRDefault="00BD7718" w:rsidP="00343E33">
      <w:pPr>
        <w:pStyle w:val="Heading2"/>
      </w:pPr>
      <w:r>
        <w:t>Introduction</w:t>
      </w:r>
    </w:p>
    <w:p w14:paraId="3F400283" w14:textId="6E243F1C" w:rsidR="00BD7718" w:rsidRDefault="00BD7718" w:rsidP="00BD7718">
      <w:r>
        <w:t xml:space="preserve">New codecs (audio, video, text, …) are regularly defined within MPEG or externally, and that need to be integrated into ISOBMFF. After 20 years of evolution, the best way to integrate a new codec is not necessarily the same way it was years ago. This section contains </w:t>
      </w:r>
      <w:r>
        <w:lastRenderedPageBreak/>
        <w:t>a discussion on this topic for the purpose of improving the documentation, for example Annex B.5 of ISOBMFF.</w:t>
      </w:r>
    </w:p>
    <w:p w14:paraId="6DCFCC60" w14:textId="77777777" w:rsidR="00BD7718" w:rsidRDefault="00BD7718" w:rsidP="00BD7718">
      <w:bookmarkStart w:id="1648" w:name="_pdwx4fn5xz20" w:colFirst="0" w:colLast="0"/>
      <w:bookmarkEnd w:id="1648"/>
      <w:r>
        <w:t>There are 2 high level questions one can ask when integrating a codec into ISOBMFF:</w:t>
      </w:r>
    </w:p>
    <w:p w14:paraId="57E0703E" w14:textId="77777777" w:rsidR="00BD7718" w:rsidRDefault="00BD7718">
      <w:pPr>
        <w:numPr>
          <w:ilvl w:val="0"/>
          <w:numId w:val="59"/>
        </w:numPr>
        <w:pPrChange w:id="1649" w:author="DENOUAL Franck" w:date="2022-11-18T18:03:00Z">
          <w:pPr>
            <w:numPr>
              <w:numId w:val="88"/>
            </w:numPr>
            <w:tabs>
              <w:tab w:val="num" w:pos="360"/>
              <w:tab w:val="num" w:pos="720"/>
            </w:tabs>
            <w:ind w:left="720" w:hanging="720"/>
          </w:pPr>
        </w:pPrChange>
      </w:pPr>
      <w:r>
        <w:t>Given a codec already specified, how to best integrate it into ISOBMFF? What tools should I use for this and that?</w:t>
      </w:r>
    </w:p>
    <w:p w14:paraId="583ECD9E" w14:textId="77777777" w:rsidR="00BD7718" w:rsidRDefault="00BD7718">
      <w:pPr>
        <w:numPr>
          <w:ilvl w:val="0"/>
          <w:numId w:val="59"/>
        </w:numPr>
        <w:pPrChange w:id="1650" w:author="DENOUAL Franck" w:date="2022-11-18T18:03:00Z">
          <w:pPr>
            <w:numPr>
              <w:numId w:val="88"/>
            </w:numPr>
            <w:tabs>
              <w:tab w:val="num" w:pos="360"/>
              <w:tab w:val="num" w:pos="720"/>
            </w:tabs>
            <w:ind w:left="720" w:hanging="720"/>
          </w:pPr>
        </w:pPrChange>
      </w:pPr>
      <w:r>
        <w:t>Given a codec under development, how to structure its high level syntax such that it integrates well with ISOBMFF and what are the pitfalls to avoid?</w:t>
      </w:r>
    </w:p>
    <w:p w14:paraId="7F93B8BB" w14:textId="712CC9A8" w:rsidR="00BD7718" w:rsidRDefault="00BD7718" w:rsidP="00BD7718">
      <w:r>
        <w:t>These questions are discussed below.</w:t>
      </w:r>
    </w:p>
    <w:p w14:paraId="6122D73E" w14:textId="77777777" w:rsidR="00BD7718" w:rsidRDefault="00BD7718" w:rsidP="00343E33">
      <w:pPr>
        <w:pStyle w:val="Heading2"/>
      </w:pPr>
      <w:bookmarkStart w:id="1651" w:name="_xfep0r835jop" w:colFirst="0" w:colLast="0"/>
      <w:bookmarkEnd w:id="1651"/>
      <w:r>
        <w:t>Integrating an existing codec</w:t>
      </w:r>
    </w:p>
    <w:p w14:paraId="22069F49" w14:textId="3D0B916A" w:rsidR="00BD7718" w:rsidRDefault="00BD7718" w:rsidP="00BD7718">
      <w:r>
        <w:t>The following questions should be asked when new codecs are integrated in ISOBMFF:</w:t>
      </w:r>
    </w:p>
    <w:p w14:paraId="348AA887" w14:textId="385DF173" w:rsidR="00BD7718" w:rsidRDefault="00BD7718">
      <w:pPr>
        <w:numPr>
          <w:ilvl w:val="0"/>
          <w:numId w:val="60"/>
        </w:numPr>
        <w:pPrChange w:id="1652" w:author="DENOUAL Franck" w:date="2022-11-18T18:03:00Z">
          <w:pPr>
            <w:numPr>
              <w:numId w:val="89"/>
            </w:numPr>
            <w:tabs>
              <w:tab w:val="num" w:pos="360"/>
              <w:tab w:val="num" w:pos="720"/>
            </w:tabs>
            <w:ind w:left="720" w:hanging="720"/>
          </w:pPr>
        </w:pPrChange>
      </w:pPr>
      <w:r>
        <w:t>Which handler should be used? Should a new handler be defined?</w:t>
      </w:r>
    </w:p>
    <w:p w14:paraId="07049DFA" w14:textId="77777777" w:rsidR="00BD7718" w:rsidRDefault="00BD7718" w:rsidP="00B2360E"/>
    <w:p w14:paraId="46701B62" w14:textId="77777777" w:rsidR="00BD7718" w:rsidRDefault="00BD7718" w:rsidP="00BD7718">
      <w:r>
        <w:t>Although it is not documented (yet?), the underlying assumptions of a track handler are the following:</w:t>
      </w:r>
    </w:p>
    <w:p w14:paraId="55D75E5C" w14:textId="77777777" w:rsidR="00BD7718" w:rsidRDefault="00BD7718">
      <w:pPr>
        <w:numPr>
          <w:ilvl w:val="0"/>
          <w:numId w:val="58"/>
        </w:numPr>
        <w:pPrChange w:id="1653" w:author="DENOUAL Franck" w:date="2022-11-18T18:03:00Z">
          <w:pPr>
            <w:numPr>
              <w:numId w:val="90"/>
            </w:numPr>
            <w:tabs>
              <w:tab w:val="num" w:pos="360"/>
              <w:tab w:val="num" w:pos="720"/>
            </w:tabs>
            <w:ind w:left="720" w:hanging="720"/>
          </w:pPr>
        </w:pPrChange>
      </w:pPr>
      <w:r>
        <w:t>Codecs within a handler are interchangeable, in the sense that once track data is decoded, all codecs should produce the same type of output. In other words, theoretically within a track you can have multiple sample description entries each with a different codec for that handler. (But one should not do that!!!)</w:t>
      </w:r>
    </w:p>
    <w:p w14:paraId="713E17F5" w14:textId="2CAFB37B" w:rsidR="00BD7718" w:rsidRDefault="00BD7718">
      <w:pPr>
        <w:numPr>
          <w:ilvl w:val="0"/>
          <w:numId w:val="58"/>
        </w:numPr>
        <w:pPrChange w:id="1654" w:author="DENOUAL Franck" w:date="2022-11-18T18:03:00Z">
          <w:pPr>
            <w:numPr>
              <w:numId w:val="90"/>
            </w:numPr>
            <w:tabs>
              <w:tab w:val="num" w:pos="360"/>
              <w:tab w:val="num" w:pos="720"/>
            </w:tabs>
            <w:ind w:left="720" w:hanging="720"/>
          </w:pPr>
        </w:pPrChange>
      </w:pPr>
      <w:r>
        <w:t>Each handler comes with a base sample entry (vide -&gt; VisualSampleEntry, soun -&gt; AudioSampleEntry, …). If a base sample entry contains the necessary fields for a codec (sample rate or width/height), probably the codec should use the corresponding handler (if the base sample entry is not enough, extend it using the base sample entry as a parent class). Conversely, if there is no corresponding base sample entry (or if there is no such media type yet supported), a new handler should be created.</w:t>
      </w:r>
    </w:p>
    <w:p w14:paraId="6B854721" w14:textId="77777777" w:rsidR="00BD7718" w:rsidRDefault="00BD7718" w:rsidP="00B2360E"/>
    <w:p w14:paraId="43FB702D" w14:textId="0702AA00" w:rsidR="00BD7718" w:rsidRDefault="00BD7718">
      <w:pPr>
        <w:numPr>
          <w:ilvl w:val="0"/>
          <w:numId w:val="57"/>
        </w:numPr>
        <w:pPrChange w:id="1655" w:author="DENOUAL Franck" w:date="2022-11-18T18:03:00Z">
          <w:pPr>
            <w:numPr>
              <w:numId w:val="91"/>
            </w:numPr>
            <w:tabs>
              <w:tab w:val="num" w:pos="360"/>
              <w:tab w:val="num" w:pos="720"/>
            </w:tabs>
            <w:ind w:left="720" w:hanging="720"/>
          </w:pPr>
        </w:pPrChange>
      </w:pPr>
      <w:r>
        <w:t>How to design the codec-specific Sample Entry ?</w:t>
      </w:r>
    </w:p>
    <w:p w14:paraId="0C4085AA" w14:textId="77777777" w:rsidR="00BD7718" w:rsidRDefault="00BD7718" w:rsidP="00B2360E"/>
    <w:p w14:paraId="19F9CD2B" w14:textId="494D578C" w:rsidR="00BD7718" w:rsidRDefault="00BD7718" w:rsidP="00BD7718">
      <w:r>
        <w:rPr>
          <w:b/>
        </w:rPr>
        <w:t>About Decoder initialization.</w:t>
      </w:r>
      <w:r>
        <w:t xml:space="preserve"> It has been assumed in the past that whatever is needed for decoder initialization (including opaque sequences of bytes) should be in the sample entry. Doing so should be considered carefully as it leads to the problematic dichotomy: live vs. ondemand (avc1 vs avc3, hvc1 vs. hev1, …). In live cases, all opaque sequences of bytes for the entire session are not necessarily known upfront, and creating a new sample entry on the fly is not (yet?) possible in ISOBMFF. Usually the concern with decoder initialization is initialization latency, but often latency is due to memory allocation which for example for video can be done by knowing width, heigh, and depth. MPEG welcomes feedback on how decoder initialization is done for various codecs. One can use this public issue </w:t>
      </w:r>
      <w:r w:rsidRPr="00BD7718">
        <w:t>https://github.com/MPEGGroup/FileFormat/issues/58</w:t>
      </w:r>
      <w:r>
        <w:t>.</w:t>
      </w:r>
    </w:p>
    <w:p w14:paraId="1F40AF8F" w14:textId="12497670" w:rsidR="00BD7718" w:rsidRDefault="00BD7718" w:rsidP="00BD7718">
      <w:r>
        <w:rPr>
          <w:b/>
        </w:rPr>
        <w:t>How to compute “codecs” parameter?</w:t>
      </w:r>
      <w:r>
        <w:t xml:space="preserve"> In segmented media, it should be possible to compute the “codecs” parameter without having to fetch any media segment, and only the initialization segment. This should be done primarily based on the information in the sample entry. Sample group information should not be used (because that would remove freedom to put sample group descriptions in the fragments).</w:t>
      </w:r>
    </w:p>
    <w:p w14:paraId="27515478" w14:textId="77777777" w:rsidR="00BD7718" w:rsidRDefault="00BD7718" w:rsidP="00343E33"/>
    <w:p w14:paraId="64068406" w14:textId="629B6ECF" w:rsidR="00BD7718" w:rsidRDefault="00BD7718" w:rsidP="00B2360E">
      <w:r>
        <w:rPr>
          <w:b/>
        </w:rPr>
        <w:t>Consider content splicing complexity.</w:t>
      </w:r>
      <w:r>
        <w:t xml:space="preserve"> Content splicing (i.e. merging 2 single-track files with the same handler and codec into 1 single-track file) is a typical operation that can be performed with ISOBMFF files. It can always be done by using 2 sample description entries in the output track. However, using multiple sample entries makes implementation more </w:t>
      </w:r>
      <w:r>
        <w:lastRenderedPageBreak/>
        <w:t xml:space="preserve">complex (and the “codecs” parameter only describes the first one). A proposed rule is to minimize the amount of data in the sample description in order to maximize the opportunity for single sample description splicing. Processing sample entries when splicing should be as simple as "doing a binary comparison of the 2 input sample entries and if they differ produce 2 output sample entries". Alternatively, having specific merge rules such that “if the fields A, B, C differ between sample entries 1 and 2, create a sample entry with max (A1,A2), max(B1,B2) max(C1,C2)" </w:t>
      </w:r>
      <w:r>
        <w:br/>
      </w:r>
    </w:p>
    <w:p w14:paraId="53B57515" w14:textId="72FFDE34" w:rsidR="00BD7718" w:rsidRDefault="00BD7718" w:rsidP="00BD7718">
      <w:r>
        <w:t xml:space="preserve">A good way to reduce the amount of information in the sample entry is to use </w:t>
      </w:r>
      <w:r>
        <w:rPr>
          <w:b/>
        </w:rPr>
        <w:t>sample groups</w:t>
      </w:r>
      <w:r>
        <w:t>. All samples of a track can be easily made part of a common sample group, for example using the default sample group in the ‘sgpd’ box without even using an ’sbgp’ box. This should be considered in particular instead of defining a new sample entry child box type (e.g. colr, pasp, dmix, …).</w:t>
      </w:r>
    </w:p>
    <w:p w14:paraId="73599359" w14:textId="77777777" w:rsidR="00BD7718" w:rsidRDefault="00BD7718" w:rsidP="00343E33">
      <w:pPr>
        <w:pStyle w:val="Heading2"/>
      </w:pPr>
      <w:bookmarkStart w:id="1656" w:name="_oxyx1gefvo0b" w:colFirst="0" w:colLast="0"/>
      <w:bookmarkEnd w:id="1656"/>
      <w:r>
        <w:t>Adjusting a codec under development for better integration</w:t>
      </w:r>
    </w:p>
    <w:p w14:paraId="455730C8" w14:textId="441B1813" w:rsidR="00BD7718" w:rsidRDefault="00BD7718" w:rsidP="00BD7718">
      <w:r>
        <w:t>In order to get integrated simply and to produce less error-prone files, codecs should have some good properties as discussed here. Designers of high level syntaxes of new codecs should try to follow these recommendations:</w:t>
      </w:r>
    </w:p>
    <w:p w14:paraId="3CF74D6F" w14:textId="77777777" w:rsidR="00BD7718" w:rsidRDefault="00BD7718">
      <w:pPr>
        <w:numPr>
          <w:ilvl w:val="0"/>
          <w:numId w:val="56"/>
        </w:numPr>
        <w:pPrChange w:id="1657" w:author="DENOUAL Franck" w:date="2022-11-18T18:03:00Z">
          <w:pPr>
            <w:numPr>
              <w:numId w:val="92"/>
            </w:numPr>
            <w:tabs>
              <w:tab w:val="num" w:pos="360"/>
              <w:tab w:val="num" w:pos="720"/>
            </w:tabs>
            <w:ind w:left="720" w:hanging="720"/>
          </w:pPr>
        </w:pPrChange>
      </w:pPr>
      <w:r>
        <w:rPr>
          <w:b/>
        </w:rPr>
        <w:t>Enable shallow parsing.</w:t>
      </w:r>
      <w:r>
        <w:t xml:space="preserve"> The basic operation of an ISOBMFF packager is to read an elementary stream and produce an ISOBMFF file. Therefore, it should be simple for the packager to identify what will constitute a sample. It should be able to parse the stream (without decoding it fully) and to identify elements that are needed by the packager.</w:t>
      </w:r>
    </w:p>
    <w:p w14:paraId="766280ED" w14:textId="77777777" w:rsidR="00BD7718" w:rsidRDefault="00BD7718">
      <w:pPr>
        <w:numPr>
          <w:ilvl w:val="1"/>
          <w:numId w:val="56"/>
        </w:numPr>
        <w:pPrChange w:id="1658" w:author="DENOUAL Franck" w:date="2022-11-18T18:03:00Z">
          <w:pPr>
            <w:numPr>
              <w:ilvl w:val="1"/>
              <w:numId w:val="92"/>
            </w:numPr>
            <w:tabs>
              <w:tab w:val="num" w:pos="360"/>
              <w:tab w:val="num" w:pos="1440"/>
            </w:tabs>
            <w:ind w:left="1440" w:hanging="720"/>
          </w:pPr>
        </w:pPrChange>
      </w:pPr>
      <w:r>
        <w:t>Examples of stream types following this good practice are: NALU-based streams, OBU-based streams, TLV-based streams.</w:t>
      </w:r>
    </w:p>
    <w:p w14:paraId="3BF8E9A0" w14:textId="77777777" w:rsidR="00BD7718" w:rsidRDefault="00BD7718">
      <w:pPr>
        <w:numPr>
          <w:ilvl w:val="1"/>
          <w:numId w:val="56"/>
        </w:numPr>
        <w:pPrChange w:id="1659" w:author="DENOUAL Franck" w:date="2022-11-18T18:03:00Z">
          <w:pPr>
            <w:numPr>
              <w:ilvl w:val="1"/>
              <w:numId w:val="92"/>
            </w:numPr>
            <w:tabs>
              <w:tab w:val="num" w:pos="360"/>
              <w:tab w:val="num" w:pos="1440"/>
            </w:tabs>
            <w:ind w:left="1440" w:hanging="720"/>
          </w:pPr>
        </w:pPrChange>
      </w:pPr>
      <w:r>
        <w:t>Example of stream types not following such approach: AAC (non-ADTS) streams.</w:t>
      </w:r>
    </w:p>
    <w:p w14:paraId="57277DC2" w14:textId="77777777" w:rsidR="00BD7718" w:rsidRDefault="00BD7718">
      <w:pPr>
        <w:numPr>
          <w:ilvl w:val="0"/>
          <w:numId w:val="56"/>
        </w:numPr>
        <w:pPrChange w:id="1660" w:author="DENOUAL Franck" w:date="2022-11-18T18:03:00Z">
          <w:pPr>
            <w:numPr>
              <w:numId w:val="92"/>
            </w:numPr>
            <w:tabs>
              <w:tab w:val="num" w:pos="360"/>
              <w:tab w:val="num" w:pos="720"/>
            </w:tabs>
            <w:ind w:left="720" w:hanging="720"/>
          </w:pPr>
        </w:pPrChange>
      </w:pPr>
      <w:r>
        <w:rPr>
          <w:b/>
        </w:rPr>
        <w:t>Separate information with different update rates</w:t>
      </w:r>
      <w:r>
        <w:t>. Streams typically have information that vary over time, but at different rates. For example, in a video stream, slice-level information will vary frequently and be different for each sample. Picture Parameter Set may vary at each sample but typically varies at GoP granularity or more. Sequence Parameter Sets vary even less, e.g. only a few times in the scope of a sample entry. Profile and level values typically don’t vary within a track. Designers of new codecs should structure data in a way that the packager can easily identify data that it needs and that varies at different rates to store them at the appropriate place (sample entry, sample group, sample). This can mean creating new units (NALU, OBU, Packet) specifically for each type of data.</w:t>
      </w:r>
    </w:p>
    <w:p w14:paraId="21106521" w14:textId="77777777" w:rsidR="00BD7718" w:rsidRDefault="00BD7718">
      <w:pPr>
        <w:numPr>
          <w:ilvl w:val="0"/>
          <w:numId w:val="56"/>
        </w:numPr>
        <w:rPr>
          <w:b/>
        </w:rPr>
        <w:pPrChange w:id="1661" w:author="DENOUAL Franck" w:date="2022-11-18T18:03:00Z">
          <w:pPr>
            <w:numPr>
              <w:numId w:val="92"/>
            </w:numPr>
            <w:tabs>
              <w:tab w:val="num" w:pos="360"/>
              <w:tab w:val="num" w:pos="720"/>
            </w:tabs>
            <w:ind w:left="720" w:hanging="720"/>
          </w:pPr>
        </w:pPrChange>
      </w:pPr>
      <w:r>
        <w:rPr>
          <w:b/>
        </w:rPr>
        <w:t xml:space="preserve">Reduce elementary stream/container file redundancy. </w:t>
      </w:r>
      <w:r>
        <w:t>In today’s designs, there is often redundancy between elementary stream information and file level information. For example, width and height are stored in the elementary stream but also in the visual sample entry. The same is true for a lot of information: color (VUI and colr box), HDR static metadata (SEI and ‘mdcv’/’clli’ boxes), sample rate, frame rate, etc. Often the information is replicated at the ISOBMFF level in a codec-agnostic way and to simplify the processing at the client side. But this is a source of error when only one level is modified and not the other one. Approaches to overcome this problem include:</w:t>
      </w:r>
    </w:p>
    <w:p w14:paraId="0D045AD0" w14:textId="77777777" w:rsidR="00BD7718" w:rsidRDefault="00BD7718">
      <w:pPr>
        <w:numPr>
          <w:ilvl w:val="1"/>
          <w:numId w:val="56"/>
        </w:numPr>
        <w:rPr>
          <w:b/>
        </w:rPr>
        <w:pPrChange w:id="1662" w:author="DENOUAL Franck" w:date="2022-11-18T18:03:00Z">
          <w:pPr>
            <w:numPr>
              <w:ilvl w:val="1"/>
              <w:numId w:val="92"/>
            </w:numPr>
            <w:tabs>
              <w:tab w:val="num" w:pos="360"/>
              <w:tab w:val="num" w:pos="1440"/>
            </w:tabs>
            <w:ind w:left="1440" w:hanging="720"/>
          </w:pPr>
        </w:pPrChange>
      </w:pPr>
      <w:r>
        <w:t>Design data units that are codec-agnostic, leveraging CICP or equivalent whenever possible.</w:t>
      </w:r>
    </w:p>
    <w:p w14:paraId="7B1C9D66" w14:textId="77777777" w:rsidR="00BD7718" w:rsidRDefault="00BD7718">
      <w:pPr>
        <w:numPr>
          <w:ilvl w:val="1"/>
          <w:numId w:val="56"/>
        </w:numPr>
        <w:pPrChange w:id="1663" w:author="DENOUAL Franck" w:date="2022-11-18T18:03:00Z">
          <w:pPr>
            <w:numPr>
              <w:ilvl w:val="1"/>
              <w:numId w:val="92"/>
            </w:numPr>
            <w:tabs>
              <w:tab w:val="num" w:pos="360"/>
              <w:tab w:val="num" w:pos="1440"/>
            </w:tabs>
            <w:ind w:left="1440" w:hanging="720"/>
          </w:pPr>
        </w:pPrChange>
      </w:pPr>
      <w:r>
        <w:lastRenderedPageBreak/>
        <w:t>Consider the possibility of the packager replacing entire data units with ISOBMFF structures when storing in ISOBMFF and the demuxer restoring these data units from the ISOBMFF structures. For example, if a stream had a color (NAL/OB)unit, the packager could avoid storing that unit, replacing it with a ‘colr’ box, and upon reading the demuxer would recreate a (NAL/OB)unit from the ‘colr’, if needed or directly communicate the ‘colr’ box to the decoder/renderer.</w:t>
      </w:r>
    </w:p>
    <w:p w14:paraId="64F93552" w14:textId="6C80484D" w:rsidR="00072068" w:rsidRPr="00072068" w:rsidRDefault="00BD7718">
      <w:pPr>
        <w:numPr>
          <w:ilvl w:val="0"/>
          <w:numId w:val="56"/>
        </w:numPr>
        <w:pPrChange w:id="1664" w:author="DENOUAL Franck" w:date="2022-11-18T18:03:00Z">
          <w:pPr>
            <w:numPr>
              <w:numId w:val="92"/>
            </w:numPr>
            <w:tabs>
              <w:tab w:val="num" w:pos="360"/>
              <w:tab w:val="num" w:pos="720"/>
            </w:tabs>
            <w:ind w:left="720" w:hanging="720"/>
          </w:pPr>
        </w:pPrChange>
      </w:pPr>
      <w:r>
        <w:rPr>
          <w:b/>
        </w:rPr>
        <w:t>Ease identification of encryptable data</w:t>
      </w:r>
      <w:r>
        <w:t>. Often when encrypting streams, payload headers are kept in the clear. However, it is not always easy to determine where those headers end without having to parse the entire header. Codec designs should consider facilitating this (adding header length, using fixed headers, …).</w:t>
      </w:r>
    </w:p>
    <w:p w14:paraId="467EE79E" w14:textId="203CB6D9" w:rsidR="00072068" w:rsidDel="001A2318" w:rsidRDefault="00072068" w:rsidP="00072068">
      <w:pPr>
        <w:pStyle w:val="Heading1"/>
        <w:rPr>
          <w:del w:id="1665" w:author="DENOUAL Franck" w:date="2022-10-27T19:59:00Z"/>
        </w:rPr>
      </w:pPr>
      <w:bookmarkStart w:id="1666" w:name="_Toc119348944"/>
      <w:bookmarkStart w:id="1667" w:name="_Toc119349239"/>
      <w:bookmarkStart w:id="1668" w:name="_Toc119349576"/>
      <w:bookmarkStart w:id="1669" w:name="_Toc119681626"/>
      <w:bookmarkStart w:id="1670" w:name="_Toc119686675"/>
      <w:commentRangeStart w:id="1671"/>
      <w:del w:id="1672" w:author="DENOUAL Franck" w:date="2022-10-27T19:59:00Z">
        <w:r w:rsidDel="001A2318">
          <w:delText>SubSampleInformationBox</w:delText>
        </w:r>
        <w:commentRangeEnd w:id="1671"/>
        <w:r w:rsidR="001A2318" w:rsidDel="001A2318">
          <w:rPr>
            <w:rStyle w:val="CommentReference"/>
            <w:rFonts w:cs="Times New Roman"/>
            <w:b w:val="0"/>
            <w:bCs w:val="0"/>
            <w:kern w:val="0"/>
          </w:rPr>
          <w:commentReference w:id="1671"/>
        </w:r>
        <w:r w:rsidDel="001A2318">
          <w:delText xml:space="preserve"> update</w:delText>
        </w:r>
        <w:bookmarkStart w:id="1673" w:name="_Toc119684768"/>
        <w:bookmarkStart w:id="1674" w:name="_Toc119684889"/>
        <w:bookmarkEnd w:id="1666"/>
        <w:bookmarkEnd w:id="1667"/>
        <w:bookmarkEnd w:id="1668"/>
        <w:bookmarkEnd w:id="1669"/>
        <w:bookmarkEnd w:id="1670"/>
        <w:bookmarkEnd w:id="1673"/>
        <w:bookmarkEnd w:id="1674"/>
      </w:del>
    </w:p>
    <w:p w14:paraId="0DD2DC49" w14:textId="5C650FDF" w:rsidR="009227CE" w:rsidRPr="0023161F" w:rsidDel="001A2318" w:rsidRDefault="009227CE" w:rsidP="0023161F">
      <w:pPr>
        <w:rPr>
          <w:del w:id="1675" w:author="DENOUAL Franck" w:date="2022-10-27T19:59:00Z"/>
          <w:i/>
          <w:iCs/>
        </w:rPr>
      </w:pPr>
      <w:del w:id="1676" w:author="DENOUAL Franck" w:date="2022-10-27T19:59:00Z">
        <w:r w:rsidRPr="007A34BE" w:rsidDel="001A2318">
          <w:delText>Issue:</w:delText>
        </w:r>
        <w:r w:rsidRPr="0023161F" w:rsidDel="001A2318">
          <w:rPr>
            <w:i/>
            <w:iCs/>
          </w:rPr>
          <w:delText xml:space="preserve"> </w:delText>
        </w:r>
        <w:r w:rsidR="000C7367" w:rsidDel="001A2318">
          <w:rPr>
            <w:i/>
            <w:iCs/>
          </w:rPr>
          <w:fldChar w:fldCharType="begin"/>
        </w:r>
        <w:r w:rsidR="000C7367" w:rsidDel="001A2318">
          <w:rPr>
            <w:i/>
            <w:iCs/>
          </w:rPr>
          <w:delInstrText xml:space="preserve"> HYPERLINK "http://mpegx.int-evry.fr/software/MPEG/Systems/FileFormat/isobmff/-/issues/94" </w:delInstrText>
        </w:r>
        <w:r w:rsidR="000C7367" w:rsidDel="001A2318">
          <w:rPr>
            <w:i/>
            <w:iCs/>
          </w:rPr>
          <w:fldChar w:fldCharType="separate"/>
        </w:r>
        <w:r w:rsidRPr="0023161F" w:rsidDel="001A2318">
          <w:rPr>
            <w:rStyle w:val="Hyperlink"/>
            <w:i/>
            <w:iCs/>
          </w:rPr>
          <w:delText>http://mpegx.int-evry.fr/software/MPEG/Systems/FileFormat/isobmff/-/issues/94</w:delText>
        </w:r>
        <w:r w:rsidR="000C7367" w:rsidDel="001A2318">
          <w:rPr>
            <w:i/>
            <w:iCs/>
          </w:rPr>
          <w:fldChar w:fldCharType="end"/>
        </w:r>
        <w:bookmarkStart w:id="1677" w:name="_Toc119684769"/>
        <w:bookmarkStart w:id="1678" w:name="_Toc119684890"/>
        <w:bookmarkEnd w:id="1677"/>
        <w:bookmarkEnd w:id="1678"/>
      </w:del>
    </w:p>
    <w:p w14:paraId="39152859" w14:textId="35628B1F" w:rsidR="00F54CC2" w:rsidDel="001A2318" w:rsidRDefault="00F54CC2" w:rsidP="00F54CC2">
      <w:pPr>
        <w:pStyle w:val="Heading2"/>
        <w:rPr>
          <w:del w:id="1679" w:author="DENOUAL Franck" w:date="2022-10-27T19:59:00Z"/>
          <w:lang w:val="en-US"/>
        </w:rPr>
      </w:pPr>
      <w:del w:id="1680" w:author="DENOUAL Franck" w:date="2022-10-27T19:59:00Z">
        <w:r w:rsidDel="001A2318">
          <w:rPr>
            <w:lang w:val="en-US"/>
          </w:rPr>
          <w:delText>Discussion</w:delText>
        </w:r>
        <w:bookmarkStart w:id="1681" w:name="_Toc119684770"/>
        <w:bookmarkStart w:id="1682" w:name="_Toc119684891"/>
        <w:bookmarkEnd w:id="1681"/>
        <w:bookmarkEnd w:id="1682"/>
      </w:del>
    </w:p>
    <w:p w14:paraId="6D7CF7BF" w14:textId="01B019D6" w:rsidR="00F54CC2" w:rsidDel="001A2318" w:rsidRDefault="00390716" w:rsidP="00F54CC2">
      <w:pPr>
        <w:jc w:val="both"/>
        <w:rPr>
          <w:del w:id="1683" w:author="DENOUAL Franck" w:date="2022-10-27T19:59:00Z"/>
        </w:rPr>
      </w:pPr>
      <w:del w:id="1684" w:author="DENOUAL Franck" w:date="2022-10-27T19:59:00Z">
        <w:r w:rsidDel="001A2318">
          <w:delText xml:space="preserve">The </w:delText>
        </w:r>
        <w:r w:rsidR="00F54CC2" w:rsidRPr="000720E9" w:rsidDel="001A2318">
          <w:delText>G-PCC specification</w:delText>
        </w:r>
        <w:r w:rsidR="00F54CC2" w:rsidDel="001A2318">
          <w:delText xml:space="preserve"> </w:delText>
        </w:r>
        <w:r w:rsidR="00F54CC2" w:rsidDel="001A2318">
          <w:fldChar w:fldCharType="begin"/>
        </w:r>
        <w:r w:rsidR="00F54CC2" w:rsidDel="001A2318">
          <w:delInstrText xml:space="preserve"> REF _Ref99526066 \r \h  \* MERGEFORMAT </w:delInstrText>
        </w:r>
        <w:r w:rsidR="00F54CC2" w:rsidDel="001A2318">
          <w:fldChar w:fldCharType="separate"/>
        </w:r>
        <w:r w:rsidR="00F54CC2" w:rsidDel="001A2318">
          <w:delText>[1]</w:delText>
        </w:r>
        <w:r w:rsidR="00F54CC2" w:rsidDel="001A2318">
          <w:fldChar w:fldCharType="end"/>
        </w:r>
        <w:r w:rsidR="00F54CC2" w:rsidRPr="000720E9" w:rsidDel="001A2318">
          <w:delText xml:space="preserve"> mandates t</w:delText>
        </w:r>
        <w:r w:rsidR="00F54CC2" w:rsidDel="001A2318">
          <w:delText>he use of ‘subs’ box to indicate the type of G-PCC units in samples of a single G-PCC track ‘gpc1’ or ‘gpcg’. In addition, due to G-PCC structure, most G-PCC samples of a given document tend to comprise the same kinds of sub-samples. As an example, each sample may for instance comprise 3 types of sub-samples: 1 geometry data unit, 1 attribute data unit indicating color, and for example 1 attribute data unit indicating reflectance.</w:delText>
        </w:r>
        <w:bookmarkStart w:id="1685" w:name="_Toc119684771"/>
        <w:bookmarkStart w:id="1686" w:name="_Toc119684892"/>
        <w:bookmarkEnd w:id="1685"/>
        <w:bookmarkEnd w:id="1686"/>
      </w:del>
    </w:p>
    <w:p w14:paraId="6E395125" w14:textId="3C9BB471" w:rsidR="00F54CC2" w:rsidDel="001A2318" w:rsidRDefault="00F54CC2" w:rsidP="00F54CC2">
      <w:pPr>
        <w:jc w:val="both"/>
        <w:rPr>
          <w:del w:id="1687" w:author="DENOUAL Franck" w:date="2022-10-27T19:59:00Z"/>
        </w:rPr>
      </w:pPr>
      <w:del w:id="1688" w:author="DENOUAL Franck" w:date="2022-10-27T19:59:00Z">
        <w:r w:rsidDel="001A2318">
          <w:delText xml:space="preserve">For each sub-sample, </w:delText>
        </w:r>
        <w:r w:rsidR="00390716" w:rsidDel="001A2318">
          <w:delText xml:space="preserve">the </w:delText>
        </w:r>
        <w:r w:rsidDel="001A2318">
          <w:delText xml:space="preserve">‘subs’ box describes the following properties: </w:delText>
        </w:r>
        <w:r w:rsidRPr="008624A0" w:rsidDel="001A2318">
          <w:rPr>
            <w:rFonts w:ascii="Courier New" w:hAnsi="Courier New" w:cs="Courier New"/>
            <w:sz w:val="22"/>
            <w:szCs w:val="22"/>
          </w:rPr>
          <w:delText>subsample_size</w:delText>
        </w:r>
        <w:r w:rsidDel="001A2318">
          <w:delText xml:space="preserve">, </w:delText>
        </w:r>
        <w:r w:rsidRPr="008624A0" w:rsidDel="001A2318">
          <w:rPr>
            <w:rFonts w:ascii="Courier New" w:hAnsi="Courier New" w:cs="Courier New"/>
            <w:sz w:val="22"/>
            <w:szCs w:val="22"/>
          </w:rPr>
          <w:delText>subsample_priority</w:delText>
        </w:r>
        <w:r w:rsidDel="001A2318">
          <w:delText>,</w:delText>
        </w:r>
        <w:r w:rsidDel="001A2318">
          <w:rPr>
            <w:rFonts w:ascii="Courier New" w:hAnsi="Courier New" w:cs="Courier New"/>
            <w:sz w:val="22"/>
            <w:szCs w:val="22"/>
          </w:rPr>
          <w:delText xml:space="preserve"> </w:delText>
        </w:r>
        <w:r w:rsidRPr="004C67ED" w:rsidDel="001A2318">
          <w:rPr>
            <w:rFonts w:ascii="Courier New" w:hAnsi="Courier New" w:cs="Courier New"/>
            <w:sz w:val="22"/>
            <w:szCs w:val="22"/>
          </w:rPr>
          <w:delText>discardable</w:delText>
        </w:r>
        <w:r w:rsidDel="001A2318">
          <w:delText xml:space="preserve"> and </w:delText>
        </w:r>
        <w:r w:rsidRPr="008624A0" w:rsidDel="001A2318">
          <w:rPr>
            <w:rFonts w:ascii="Courier New" w:hAnsi="Courier New" w:cs="Courier New"/>
            <w:sz w:val="22"/>
            <w:szCs w:val="22"/>
          </w:rPr>
          <w:delText>codec_specific_parameters</w:delText>
        </w:r>
        <w:r w:rsidDel="001A2318">
          <w:delText xml:space="preserve">. While </w:delText>
        </w:r>
        <w:r w:rsidRPr="008624A0" w:rsidDel="001A2318">
          <w:rPr>
            <w:rFonts w:ascii="Courier New" w:hAnsi="Courier New" w:cs="Courier New"/>
            <w:sz w:val="22"/>
            <w:szCs w:val="22"/>
          </w:rPr>
          <w:delText>subsample_size</w:delText>
        </w:r>
        <w:r w:rsidDel="001A2318">
          <w:delText xml:space="preserve"> generally varies for each sub-sample, </w:delText>
        </w:r>
        <w:r w:rsidRPr="008624A0" w:rsidDel="001A2318">
          <w:rPr>
            <w:rFonts w:ascii="Courier New" w:hAnsi="Courier New" w:cs="Courier New"/>
            <w:sz w:val="22"/>
            <w:szCs w:val="22"/>
          </w:rPr>
          <w:delText>subsample_priority</w:delText>
        </w:r>
        <w:r w:rsidDel="001A2318">
          <w:delText xml:space="preserve">, </w:delText>
        </w:r>
        <w:r w:rsidRPr="004C67ED" w:rsidDel="001A2318">
          <w:rPr>
            <w:rFonts w:ascii="Courier New" w:hAnsi="Courier New" w:cs="Courier New"/>
            <w:sz w:val="22"/>
            <w:szCs w:val="22"/>
          </w:rPr>
          <w:delText>discardable</w:delText>
        </w:r>
        <w:r w:rsidDel="001A2318">
          <w:delText xml:space="preserve"> and </w:delText>
        </w:r>
        <w:r w:rsidRPr="008624A0" w:rsidDel="001A2318">
          <w:rPr>
            <w:rFonts w:ascii="Courier New" w:hAnsi="Courier New" w:cs="Courier New"/>
            <w:sz w:val="22"/>
            <w:szCs w:val="22"/>
          </w:rPr>
          <w:delText>codec_specific_parameters</w:delText>
        </w:r>
        <w:r w:rsidDel="001A2318">
          <w:delText xml:space="preserve"> often remain constant for a given type of sub-sample. Consequently, in such cases, the contents of ‘subs’ box are extremely redundant. Based on simulations, the cost with 1 geometry and 2 attribute data units is about 2 kbits/sec at 10 Hz (or 6kbits/sec at 30Hz), hence even more at higher sampling frequencies.</w:delText>
        </w:r>
        <w:bookmarkStart w:id="1689" w:name="_Toc119684772"/>
        <w:bookmarkStart w:id="1690" w:name="_Toc119684893"/>
        <w:bookmarkEnd w:id="1689"/>
        <w:bookmarkEnd w:id="1690"/>
      </w:del>
    </w:p>
    <w:p w14:paraId="2C0A5A58" w14:textId="40B73EFB" w:rsidR="00F54CC2" w:rsidRPr="00F54CC2" w:rsidDel="001A2318" w:rsidRDefault="00F54CC2" w:rsidP="00343E33">
      <w:pPr>
        <w:rPr>
          <w:del w:id="1691" w:author="DENOUAL Franck" w:date="2022-10-27T19:59:00Z"/>
        </w:rPr>
      </w:pPr>
      <w:del w:id="1692" w:author="DENOUAL Franck" w:date="2022-10-27T19:59:00Z">
        <w:r w:rsidDel="001A2318">
          <w:delText xml:space="preserve">While especially visible in the context of G-PCC, this issue is not specific to volumetric data and may apply to any media type. For instance, when using subpicture-based sub-samples (flags=4, </w:delText>
        </w:r>
        <w:r w:rsidRPr="00D7264F" w:rsidDel="001A2318">
          <w:delText>ISO/IEC 14496-15</w:delText>
        </w:r>
        <w:r w:rsidDel="001A2318">
          <w:delText xml:space="preserve"> </w:delText>
        </w:r>
        <w:r w:rsidDel="001A2318">
          <w:fldChar w:fldCharType="begin"/>
        </w:r>
        <w:r w:rsidDel="001A2318">
          <w:delInstrText xml:space="preserve"> REF _Ref99616255 \r \h </w:delInstrText>
        </w:r>
        <w:r w:rsidDel="001A2318">
          <w:fldChar w:fldCharType="separate"/>
        </w:r>
        <w:r w:rsidDel="001A2318">
          <w:delText>[3]</w:delText>
        </w:r>
        <w:r w:rsidDel="001A2318">
          <w:fldChar w:fldCharType="end"/>
        </w:r>
        <w:r w:rsidDel="001A2318">
          <w:delText>) with fixed sub-picture positions in VVC, or when using tile-based/slice-based sub-sample description in HEVC, description of sub-samples is also likely to be heavily redundant.</w:delText>
        </w:r>
        <w:bookmarkStart w:id="1693" w:name="_Toc119684773"/>
        <w:bookmarkStart w:id="1694" w:name="_Toc119684894"/>
        <w:bookmarkEnd w:id="1693"/>
        <w:bookmarkEnd w:id="1694"/>
      </w:del>
    </w:p>
    <w:p w14:paraId="1CA9D6A1" w14:textId="54C10034" w:rsidR="00F54CC2" w:rsidDel="001A2318" w:rsidRDefault="00F54CC2" w:rsidP="00F54CC2">
      <w:pPr>
        <w:pStyle w:val="Heading2"/>
        <w:rPr>
          <w:del w:id="1695" w:author="DENOUAL Franck" w:date="2022-10-27T19:59:00Z"/>
          <w:lang w:val="en-US"/>
        </w:rPr>
      </w:pPr>
      <w:del w:id="1696" w:author="DENOUAL Franck" w:date="2022-10-27T19:59:00Z">
        <w:r w:rsidDel="001A2318">
          <w:rPr>
            <w:lang w:val="en-US"/>
          </w:rPr>
          <w:delText>Benefits</w:delText>
        </w:r>
        <w:bookmarkStart w:id="1697" w:name="_Toc119684774"/>
        <w:bookmarkStart w:id="1698" w:name="_Toc119684895"/>
        <w:bookmarkEnd w:id="1697"/>
        <w:bookmarkEnd w:id="1698"/>
      </w:del>
    </w:p>
    <w:p w14:paraId="61A125C8" w14:textId="0A89F3AC" w:rsidR="00F54CC2" w:rsidDel="001A2318" w:rsidRDefault="00F54CC2" w:rsidP="00F54CC2">
      <w:pPr>
        <w:jc w:val="both"/>
        <w:rPr>
          <w:del w:id="1699" w:author="DENOUAL Franck" w:date="2022-10-27T19:59:00Z"/>
        </w:rPr>
      </w:pPr>
      <w:del w:id="1700" w:author="DENOUAL Franck" w:date="2022-10-27T19:59:00Z">
        <w:r w:rsidDel="001A2318">
          <w:delText xml:space="preserve">If we consider the same G-PCC data </w:delText>
        </w:r>
        <w:r w:rsidR="00DD646E" w:rsidDel="001A2318">
          <w:delText>(</w:delText>
        </w:r>
        <w:r w:rsidDel="001A2318">
          <w:delText xml:space="preserve">as in </w:delText>
        </w:r>
        <w:r w:rsidR="00DD646E" w:rsidDel="001A2318">
          <w:delText xml:space="preserve">the example in the above </w:delText>
        </w:r>
        <w:r w:rsidDel="001A2318">
          <w:delText>section</w:delText>
        </w:r>
        <w:r w:rsidR="00DD646E" w:rsidDel="001A2318">
          <w:delText>)</w:delText>
        </w:r>
        <w:r w:rsidDel="001A2318">
          <w:delText xml:space="preserve"> to be encapsulated as a single G-PCC track, and if we suppose </w:delText>
        </w:r>
        <w:r w:rsidRPr="008624A0" w:rsidDel="001A2318">
          <w:rPr>
            <w:rStyle w:val="codeChar"/>
            <w:sz w:val="22"/>
            <w:szCs w:val="20"/>
          </w:rPr>
          <w:delText>subsample_size</w:delText>
        </w:r>
        <w:r w:rsidRPr="008624A0" w:rsidDel="001A2318">
          <w:rPr>
            <w:sz w:val="22"/>
            <w:szCs w:val="22"/>
          </w:rPr>
          <w:delText xml:space="preserve"> </w:delText>
        </w:r>
        <w:r w:rsidDel="001A2318">
          <w:delText>is coded on 16 bits, the description for a single sub-sample reaches 64 bits:</w:delText>
        </w:r>
        <w:bookmarkStart w:id="1701" w:name="_Toc119684775"/>
        <w:bookmarkStart w:id="1702" w:name="_Toc119684896"/>
        <w:bookmarkEnd w:id="1701"/>
        <w:bookmarkEnd w:id="1702"/>
      </w:del>
    </w:p>
    <w:p w14:paraId="7E336210" w14:textId="5D655743" w:rsidR="00F54CC2" w:rsidDel="001A2318" w:rsidRDefault="00F54CC2">
      <w:pPr>
        <w:pStyle w:val="ListParagraph"/>
        <w:widowControl/>
        <w:numPr>
          <w:ilvl w:val="0"/>
          <w:numId w:val="61"/>
        </w:numPr>
        <w:autoSpaceDN/>
        <w:spacing w:after="160" w:line="259" w:lineRule="auto"/>
        <w:jc w:val="left"/>
        <w:textAlignment w:val="auto"/>
        <w:rPr>
          <w:del w:id="1703" w:author="DENOUAL Franck" w:date="2022-10-27T19:59:00Z"/>
        </w:rPr>
        <w:pPrChange w:id="1704" w:author="DENOUAL Franck" w:date="2022-11-18T18:03:00Z">
          <w:pPr>
            <w:pStyle w:val="ListParagraph"/>
            <w:widowControl/>
            <w:numPr>
              <w:numId w:val="93"/>
            </w:numPr>
            <w:tabs>
              <w:tab w:val="num" w:pos="360"/>
              <w:tab w:val="num" w:pos="720"/>
            </w:tabs>
            <w:autoSpaceDN/>
            <w:spacing w:after="160" w:line="259" w:lineRule="auto"/>
            <w:ind w:hanging="720"/>
            <w:jc w:val="left"/>
            <w:textAlignment w:val="auto"/>
          </w:pPr>
        </w:pPrChange>
      </w:pPr>
      <w:del w:id="1705" w:author="DENOUAL Franck" w:date="2022-10-27T19:59:00Z">
        <w:r w:rsidDel="001A2318">
          <w:delText xml:space="preserve">16 bits for </w:delText>
        </w:r>
        <w:r w:rsidRPr="002F7F15" w:rsidDel="001A2318">
          <w:rPr>
            <w:rStyle w:val="codeChar"/>
          </w:rPr>
          <w:delText>subsample_size</w:delText>
        </w:r>
        <w:r w:rsidDel="001A2318">
          <w:delText>;</w:delText>
        </w:r>
        <w:bookmarkStart w:id="1706" w:name="_Toc119684776"/>
        <w:bookmarkStart w:id="1707" w:name="_Toc119684897"/>
        <w:bookmarkEnd w:id="1706"/>
        <w:bookmarkEnd w:id="1707"/>
      </w:del>
    </w:p>
    <w:p w14:paraId="1445FC0C" w14:textId="79ED291E" w:rsidR="00F54CC2" w:rsidDel="001A2318" w:rsidRDefault="00F54CC2">
      <w:pPr>
        <w:pStyle w:val="ListParagraph"/>
        <w:widowControl/>
        <w:numPr>
          <w:ilvl w:val="0"/>
          <w:numId w:val="61"/>
        </w:numPr>
        <w:autoSpaceDN/>
        <w:spacing w:after="160" w:line="259" w:lineRule="auto"/>
        <w:jc w:val="left"/>
        <w:textAlignment w:val="auto"/>
        <w:rPr>
          <w:del w:id="1708" w:author="DENOUAL Franck" w:date="2022-10-27T19:59:00Z"/>
        </w:rPr>
        <w:pPrChange w:id="1709" w:author="DENOUAL Franck" w:date="2022-11-18T18:03:00Z">
          <w:pPr>
            <w:pStyle w:val="ListParagraph"/>
            <w:widowControl/>
            <w:numPr>
              <w:numId w:val="93"/>
            </w:numPr>
            <w:tabs>
              <w:tab w:val="num" w:pos="360"/>
              <w:tab w:val="num" w:pos="720"/>
            </w:tabs>
            <w:autoSpaceDN/>
            <w:spacing w:after="160" w:line="259" w:lineRule="auto"/>
            <w:ind w:hanging="720"/>
            <w:jc w:val="left"/>
            <w:textAlignment w:val="auto"/>
          </w:pPr>
        </w:pPrChange>
      </w:pPr>
      <w:del w:id="1710" w:author="DENOUAL Franck" w:date="2022-10-27T19:59:00Z">
        <w:r w:rsidDel="001A2318">
          <w:delText xml:space="preserve">8 bits for </w:delText>
        </w:r>
        <w:r w:rsidRPr="002F7F15" w:rsidDel="001A2318">
          <w:rPr>
            <w:rStyle w:val="codeChar"/>
          </w:rPr>
          <w:delText>subsample priority</w:delText>
        </w:r>
        <w:r w:rsidDel="001A2318">
          <w:delText>;</w:delText>
        </w:r>
        <w:bookmarkStart w:id="1711" w:name="_Toc119684777"/>
        <w:bookmarkStart w:id="1712" w:name="_Toc119684898"/>
        <w:bookmarkEnd w:id="1711"/>
        <w:bookmarkEnd w:id="1712"/>
      </w:del>
    </w:p>
    <w:p w14:paraId="5BE31221" w14:textId="3751CEAE" w:rsidR="00F54CC2" w:rsidDel="001A2318" w:rsidRDefault="00F54CC2">
      <w:pPr>
        <w:pStyle w:val="ListParagraph"/>
        <w:widowControl/>
        <w:numPr>
          <w:ilvl w:val="0"/>
          <w:numId w:val="61"/>
        </w:numPr>
        <w:autoSpaceDN/>
        <w:spacing w:after="160" w:line="259" w:lineRule="auto"/>
        <w:jc w:val="left"/>
        <w:textAlignment w:val="auto"/>
        <w:rPr>
          <w:del w:id="1713" w:author="DENOUAL Franck" w:date="2022-10-27T19:59:00Z"/>
        </w:rPr>
        <w:pPrChange w:id="1714" w:author="DENOUAL Franck" w:date="2022-11-18T18:03:00Z">
          <w:pPr>
            <w:pStyle w:val="ListParagraph"/>
            <w:widowControl/>
            <w:numPr>
              <w:numId w:val="93"/>
            </w:numPr>
            <w:tabs>
              <w:tab w:val="num" w:pos="360"/>
              <w:tab w:val="num" w:pos="720"/>
            </w:tabs>
            <w:autoSpaceDN/>
            <w:spacing w:after="160" w:line="259" w:lineRule="auto"/>
            <w:ind w:hanging="720"/>
            <w:jc w:val="left"/>
            <w:textAlignment w:val="auto"/>
          </w:pPr>
        </w:pPrChange>
      </w:pPr>
      <w:del w:id="1715" w:author="DENOUAL Franck" w:date="2022-10-27T19:59:00Z">
        <w:r w:rsidDel="001A2318">
          <w:delText xml:space="preserve">8 bits for </w:delText>
        </w:r>
        <w:r w:rsidDel="001A2318">
          <w:rPr>
            <w:rStyle w:val="codeChar"/>
          </w:rPr>
          <w:delText>di</w:delText>
        </w:r>
        <w:r w:rsidRPr="002F7F15" w:rsidDel="001A2318">
          <w:rPr>
            <w:rStyle w:val="codeChar"/>
          </w:rPr>
          <w:delText>scardable</w:delText>
        </w:r>
        <w:r w:rsidDel="001A2318">
          <w:delText>;</w:delText>
        </w:r>
        <w:bookmarkStart w:id="1716" w:name="_Toc119684778"/>
        <w:bookmarkStart w:id="1717" w:name="_Toc119684899"/>
        <w:bookmarkEnd w:id="1716"/>
        <w:bookmarkEnd w:id="1717"/>
      </w:del>
    </w:p>
    <w:p w14:paraId="313B578D" w14:textId="52762E06" w:rsidR="00F54CC2" w:rsidDel="001A2318" w:rsidRDefault="00F54CC2">
      <w:pPr>
        <w:pStyle w:val="ListParagraph"/>
        <w:widowControl/>
        <w:numPr>
          <w:ilvl w:val="0"/>
          <w:numId w:val="61"/>
        </w:numPr>
        <w:autoSpaceDN/>
        <w:spacing w:after="160" w:line="259" w:lineRule="auto"/>
        <w:jc w:val="left"/>
        <w:textAlignment w:val="auto"/>
        <w:rPr>
          <w:del w:id="1718" w:author="DENOUAL Franck" w:date="2022-10-27T19:59:00Z"/>
        </w:rPr>
        <w:pPrChange w:id="1719" w:author="DENOUAL Franck" w:date="2022-11-18T18:03:00Z">
          <w:pPr>
            <w:pStyle w:val="ListParagraph"/>
            <w:widowControl/>
            <w:numPr>
              <w:numId w:val="93"/>
            </w:numPr>
            <w:tabs>
              <w:tab w:val="num" w:pos="360"/>
              <w:tab w:val="num" w:pos="720"/>
            </w:tabs>
            <w:autoSpaceDN/>
            <w:spacing w:after="160" w:line="259" w:lineRule="auto"/>
            <w:ind w:hanging="720"/>
            <w:jc w:val="left"/>
            <w:textAlignment w:val="auto"/>
          </w:pPr>
        </w:pPrChange>
      </w:pPr>
      <w:del w:id="1720" w:author="DENOUAL Franck" w:date="2022-10-27T19:59:00Z">
        <w:r w:rsidDel="001A2318">
          <w:delText xml:space="preserve">32 bits for </w:delText>
        </w:r>
        <w:r w:rsidRPr="002F7F15" w:rsidDel="001A2318">
          <w:rPr>
            <w:rStyle w:val="codeChar"/>
          </w:rPr>
          <w:delText>codec_specific_parameters</w:delText>
        </w:r>
        <w:r w:rsidDel="001A2318">
          <w:delText>.</w:delText>
        </w:r>
        <w:bookmarkStart w:id="1721" w:name="_Toc119684779"/>
        <w:bookmarkStart w:id="1722" w:name="_Toc119684900"/>
        <w:bookmarkEnd w:id="1721"/>
        <w:bookmarkEnd w:id="1722"/>
      </w:del>
    </w:p>
    <w:p w14:paraId="4C9A94B6" w14:textId="4C353081" w:rsidR="00F54CC2" w:rsidDel="001A2318" w:rsidRDefault="00F54CC2" w:rsidP="00F54CC2">
      <w:pPr>
        <w:jc w:val="both"/>
        <w:rPr>
          <w:del w:id="1723" w:author="DENOUAL Franck" w:date="2022-10-27T19:59:00Z"/>
        </w:rPr>
      </w:pPr>
      <w:del w:id="1724" w:author="DENOUAL Franck" w:date="2022-10-27T19:59:00Z">
        <w:r w:rsidDel="001A2318">
          <w:delText>Therefore, for a sequence of N samples with our G-PCC example (1 GDU plus 2 ADU data units), the total cost will be 3*64*N bits, i.e. 192*N bits.</w:delText>
        </w:r>
        <w:bookmarkStart w:id="1725" w:name="_Toc119684780"/>
        <w:bookmarkStart w:id="1726" w:name="_Toc119684901"/>
        <w:bookmarkEnd w:id="1725"/>
        <w:bookmarkEnd w:id="1726"/>
      </w:del>
    </w:p>
    <w:p w14:paraId="6147F7CF" w14:textId="29B0B09A" w:rsidR="00F54CC2" w:rsidDel="001A2318" w:rsidRDefault="00F54CC2" w:rsidP="00F54CC2">
      <w:pPr>
        <w:rPr>
          <w:del w:id="1727" w:author="DENOUAL Franck" w:date="2022-10-27T19:59:00Z"/>
        </w:rPr>
      </w:pPr>
      <w:del w:id="1728" w:author="DENOUAL Franck" w:date="2022-10-27T19:59:00Z">
        <w:r w:rsidDel="001A2318">
          <w:delText>Savings using the new flags value:</w:delText>
        </w:r>
        <w:bookmarkStart w:id="1729" w:name="_Toc119684781"/>
        <w:bookmarkStart w:id="1730" w:name="_Toc119684902"/>
        <w:bookmarkEnd w:id="1729"/>
        <w:bookmarkEnd w:id="1730"/>
      </w:del>
    </w:p>
    <w:p w14:paraId="20FABD68" w14:textId="5DB84382" w:rsidR="00F54CC2" w:rsidRPr="00C24BAF" w:rsidDel="001A2318" w:rsidRDefault="00F54CC2">
      <w:pPr>
        <w:pStyle w:val="ListParagraph"/>
        <w:widowControl/>
        <w:numPr>
          <w:ilvl w:val="0"/>
          <w:numId w:val="61"/>
        </w:numPr>
        <w:autoSpaceDN/>
        <w:spacing w:before="120" w:after="120" w:line="240" w:lineRule="auto"/>
        <w:jc w:val="left"/>
        <w:textAlignment w:val="auto"/>
        <w:rPr>
          <w:del w:id="1731" w:author="DENOUAL Franck" w:date="2022-10-27T19:59:00Z"/>
        </w:rPr>
        <w:pPrChange w:id="1732" w:author="DENOUAL Franck" w:date="2022-11-18T18:03:00Z">
          <w:pPr>
            <w:pStyle w:val="ListParagraph"/>
            <w:widowControl/>
            <w:numPr>
              <w:numId w:val="93"/>
            </w:numPr>
            <w:tabs>
              <w:tab w:val="num" w:pos="360"/>
              <w:tab w:val="num" w:pos="720"/>
            </w:tabs>
            <w:autoSpaceDN/>
            <w:spacing w:before="120" w:after="120" w:line="240" w:lineRule="auto"/>
            <w:ind w:hanging="720"/>
            <w:jc w:val="left"/>
            <w:textAlignment w:val="auto"/>
          </w:pPr>
        </w:pPrChange>
      </w:pPr>
      <w:del w:id="1733" w:author="DENOUAL Franck" w:date="2022-10-27T19:59:00Z">
        <w:r w:rsidRPr="00C55241" w:rsidDel="001A2318">
          <w:lastRenderedPageBreak/>
          <w:delText xml:space="preserve">With </w:delText>
        </w:r>
        <w:r w:rsidRPr="00C24BAF" w:rsidDel="001A2318">
          <w:rPr>
            <w:rStyle w:val="codeChar"/>
          </w:rPr>
          <w:delText>applies_to_all_samples</w:delText>
        </w:r>
        <w:r w:rsidRPr="00C24BAF" w:rsidDel="001A2318">
          <w:delText xml:space="preserve">: we save 32 bits for the </w:delText>
        </w:r>
        <w:r w:rsidRPr="00C24BAF" w:rsidDel="001A2318">
          <w:rPr>
            <w:rStyle w:val="codeChar"/>
          </w:rPr>
          <w:delText>entry_count</w:delText>
        </w:r>
        <w:r w:rsidRPr="00C24BAF" w:rsidDel="001A2318">
          <w:delText xml:space="preserve"> but mainly N times </w:delText>
        </w:r>
        <w:r w:rsidRPr="00C55241" w:rsidDel="001A2318">
          <w:delText xml:space="preserve">32 bits for the </w:delText>
        </w:r>
        <w:r w:rsidRPr="00C24BAF" w:rsidDel="001A2318">
          <w:rPr>
            <w:rStyle w:val="codeChar"/>
          </w:rPr>
          <w:delText>sample_delta</w:delText>
        </w:r>
        <w:r w:rsidRPr="00C24BAF" w:rsidDel="001A2318">
          <w:delText>.</w:delText>
        </w:r>
        <w:bookmarkStart w:id="1734" w:name="_Toc119684782"/>
        <w:bookmarkStart w:id="1735" w:name="_Toc119684903"/>
        <w:bookmarkEnd w:id="1734"/>
        <w:bookmarkEnd w:id="1735"/>
      </w:del>
    </w:p>
    <w:p w14:paraId="4E410643" w14:textId="109F0CF6" w:rsidR="00F54CC2" w:rsidDel="001A2318" w:rsidRDefault="00F54CC2">
      <w:pPr>
        <w:pStyle w:val="ListParagraph"/>
        <w:widowControl/>
        <w:numPr>
          <w:ilvl w:val="0"/>
          <w:numId w:val="61"/>
        </w:numPr>
        <w:autoSpaceDN/>
        <w:spacing w:before="120" w:after="120" w:line="240" w:lineRule="auto"/>
        <w:jc w:val="left"/>
        <w:textAlignment w:val="auto"/>
        <w:rPr>
          <w:del w:id="1736" w:author="DENOUAL Franck" w:date="2022-10-27T19:59:00Z"/>
        </w:rPr>
        <w:pPrChange w:id="1737" w:author="DENOUAL Franck" w:date="2022-11-18T18:03:00Z">
          <w:pPr>
            <w:pStyle w:val="ListParagraph"/>
            <w:widowControl/>
            <w:numPr>
              <w:numId w:val="93"/>
            </w:numPr>
            <w:tabs>
              <w:tab w:val="num" w:pos="360"/>
              <w:tab w:val="num" w:pos="720"/>
            </w:tabs>
            <w:autoSpaceDN/>
            <w:spacing w:before="120" w:after="120" w:line="240" w:lineRule="auto"/>
            <w:ind w:hanging="720"/>
            <w:jc w:val="left"/>
            <w:textAlignment w:val="auto"/>
          </w:pPr>
        </w:pPrChange>
      </w:pPr>
      <w:del w:id="1738" w:author="DENOUAL Franck" w:date="2022-10-27T19:59:00Z">
        <w:r w:rsidRPr="00FD2CB8" w:rsidDel="001A2318">
          <w:delText xml:space="preserve">With </w:delText>
        </w:r>
        <w:r w:rsidRPr="00FD2CB8" w:rsidDel="001A2318">
          <w:rPr>
            <w:rStyle w:val="codeChar"/>
          </w:rPr>
          <w:delText>fixed_nb_subsamples_per_sample</w:delText>
        </w:r>
        <w:r w:rsidRPr="00FD2CB8" w:rsidDel="001A2318">
          <w:delText>, here 3</w:delText>
        </w:r>
        <w:r w:rsidRPr="00C55241" w:rsidDel="001A2318">
          <w:delText>, we</w:delText>
        </w:r>
        <w:r w:rsidRPr="00C24BAF" w:rsidDel="001A2318">
          <w:delText xml:space="preserve"> save (N-1) times 16 bits for the </w:delText>
        </w:r>
        <w:r w:rsidRPr="00C24BAF" w:rsidDel="001A2318">
          <w:rPr>
            <w:rStyle w:val="codeChar"/>
          </w:rPr>
          <w:delText>subsample_count</w:delText>
        </w:r>
        <w:r w:rsidRPr="00C24BAF" w:rsidDel="001A2318">
          <w:delText xml:space="preserve">. </w:delText>
        </w:r>
        <w:bookmarkStart w:id="1739" w:name="_Toc119684783"/>
        <w:bookmarkStart w:id="1740" w:name="_Toc119684904"/>
        <w:bookmarkEnd w:id="1739"/>
        <w:bookmarkEnd w:id="1740"/>
      </w:del>
    </w:p>
    <w:p w14:paraId="2F9A1D1F" w14:textId="72B4A3FB" w:rsidR="00F54CC2" w:rsidDel="001A2318" w:rsidRDefault="00F54CC2" w:rsidP="00F54CC2">
      <w:pPr>
        <w:jc w:val="both"/>
        <w:rPr>
          <w:del w:id="1741" w:author="DENOUAL Franck" w:date="2022-10-27T19:59:00Z"/>
        </w:rPr>
      </w:pPr>
      <w:del w:id="1742" w:author="DENOUAL Franck" w:date="2022-10-27T19:59:00Z">
        <w:r w:rsidDel="001A2318">
          <w:delText>Using the new syntax proposal</w:delText>
        </w:r>
        <w:r w:rsidR="00390716" w:rsidDel="001A2318">
          <w:delText xml:space="preserve"> (see the following section)</w:delText>
        </w:r>
        <w:r w:rsidDel="001A2318">
          <w:delText>, the cost of describing the subsample information for the sequence of N samples is as follows:</w:delText>
        </w:r>
        <w:bookmarkStart w:id="1743" w:name="_Toc119684784"/>
        <w:bookmarkStart w:id="1744" w:name="_Toc119684905"/>
        <w:bookmarkEnd w:id="1743"/>
        <w:bookmarkEnd w:id="1744"/>
      </w:del>
    </w:p>
    <w:p w14:paraId="465BED80" w14:textId="29F3CCBE" w:rsidR="00F54CC2" w:rsidDel="001A2318" w:rsidRDefault="00F54CC2">
      <w:pPr>
        <w:pStyle w:val="ListParagraph"/>
        <w:widowControl/>
        <w:numPr>
          <w:ilvl w:val="0"/>
          <w:numId w:val="61"/>
        </w:numPr>
        <w:autoSpaceDN/>
        <w:spacing w:before="120" w:after="120" w:line="240" w:lineRule="auto"/>
        <w:jc w:val="left"/>
        <w:textAlignment w:val="auto"/>
        <w:rPr>
          <w:del w:id="1745" w:author="DENOUAL Franck" w:date="2022-10-27T19:59:00Z"/>
        </w:rPr>
        <w:pPrChange w:id="1746" w:author="DENOUAL Franck" w:date="2022-11-18T18:03:00Z">
          <w:pPr>
            <w:pStyle w:val="ListParagraph"/>
            <w:widowControl/>
            <w:numPr>
              <w:numId w:val="93"/>
            </w:numPr>
            <w:tabs>
              <w:tab w:val="num" w:pos="360"/>
              <w:tab w:val="num" w:pos="720"/>
            </w:tabs>
            <w:autoSpaceDN/>
            <w:spacing w:before="120" w:after="120" w:line="240" w:lineRule="auto"/>
            <w:ind w:hanging="720"/>
            <w:jc w:val="left"/>
            <w:textAlignment w:val="auto"/>
          </w:pPr>
        </w:pPrChange>
      </w:pPr>
      <w:del w:id="1747" w:author="DENOUAL Franck" w:date="2022-10-27T19:59:00Z">
        <w:r w:rsidDel="001A2318">
          <w:delText>T</w:delText>
        </w:r>
        <w:r w:rsidRPr="00801E55" w:rsidDel="001A2318">
          <w:delText>he first sample (</w:delText>
        </w:r>
        <w:r w:rsidDel="001A2318">
          <w:delText>1</w:delText>
        </w:r>
        <w:r w:rsidRPr="00801E55" w:rsidDel="001A2318">
          <w:delText xml:space="preserve"> GDU and 2 ADU) will </w:delText>
        </w:r>
        <w:r w:rsidDel="001A2318">
          <w:delText>cost an additional 8 bits per sub-sample (</w:delText>
        </w:r>
        <w:r w:rsidRPr="008624A0" w:rsidDel="001A2318">
          <w:rPr>
            <w:rStyle w:val="codeChar"/>
          </w:rPr>
          <w:delText>has_reference</w:delText>
        </w:r>
        <w:r w:rsidRPr="007C1017" w:rsidDel="001A2318">
          <w:rPr>
            <w:rFonts w:ascii="Courier New" w:hAnsi="Courier New"/>
            <w:noProof/>
            <w:szCs w:val="20"/>
            <w:lang w:val="en-GB"/>
          </w:rPr>
          <w:delText xml:space="preserve"> </w:delText>
        </w:r>
        <w:r w:rsidDel="001A2318">
          <w:delText xml:space="preserve">equal to 0 and the 7 bits of the </w:delText>
        </w:r>
        <w:r w:rsidRPr="008624A0" w:rsidDel="001A2318">
          <w:rPr>
            <w:rStyle w:val="codeChar"/>
          </w:rPr>
          <w:delText>reserved</w:delText>
        </w:r>
        <w:r w:rsidRPr="00801E55" w:rsidDel="001A2318">
          <w:delText>)</w:delText>
        </w:r>
        <w:r w:rsidDel="001A2318">
          <w:delText>, meanings 3*72 bits.</w:delText>
        </w:r>
        <w:bookmarkStart w:id="1748" w:name="_Toc119684785"/>
        <w:bookmarkStart w:id="1749" w:name="_Toc119684906"/>
        <w:bookmarkEnd w:id="1748"/>
        <w:bookmarkEnd w:id="1749"/>
      </w:del>
    </w:p>
    <w:p w14:paraId="4FB32D07" w14:textId="301B3A32" w:rsidR="00F54CC2" w:rsidDel="001A2318" w:rsidRDefault="00F54CC2">
      <w:pPr>
        <w:pStyle w:val="ListParagraph"/>
        <w:widowControl/>
        <w:numPr>
          <w:ilvl w:val="0"/>
          <w:numId w:val="61"/>
        </w:numPr>
        <w:autoSpaceDN/>
        <w:spacing w:before="120" w:after="120" w:line="240" w:lineRule="auto"/>
        <w:jc w:val="left"/>
        <w:textAlignment w:val="auto"/>
        <w:rPr>
          <w:del w:id="1750" w:author="DENOUAL Franck" w:date="2022-10-27T19:59:00Z"/>
        </w:rPr>
        <w:pPrChange w:id="1751" w:author="DENOUAL Franck" w:date="2022-11-18T18:03:00Z">
          <w:pPr>
            <w:pStyle w:val="ListParagraph"/>
            <w:widowControl/>
            <w:numPr>
              <w:numId w:val="93"/>
            </w:numPr>
            <w:tabs>
              <w:tab w:val="num" w:pos="360"/>
              <w:tab w:val="num" w:pos="720"/>
            </w:tabs>
            <w:autoSpaceDN/>
            <w:spacing w:before="120" w:after="120" w:line="240" w:lineRule="auto"/>
            <w:ind w:hanging="720"/>
            <w:jc w:val="left"/>
            <w:textAlignment w:val="auto"/>
          </w:pPr>
        </w:pPrChange>
      </w:pPr>
      <w:del w:id="1752" w:author="DENOUAL Franck" w:date="2022-10-27T19:59:00Z">
        <w:r w:rsidDel="001A2318">
          <w:delText xml:space="preserve">For the N-1 following samples, all sub-samples are described by reference to one of the 3 previous descriptions of the first sample. Therefore, only 24 bits are used for each sub-sample (16 bits for the </w:delText>
        </w:r>
        <w:r w:rsidRPr="00C55241" w:rsidDel="001A2318">
          <w:rPr>
            <w:rStyle w:val="codeChar"/>
          </w:rPr>
          <w:delText>subsample_size</w:delText>
        </w:r>
        <w:r w:rsidDel="001A2318">
          <w:rPr>
            <w:lang w:val="en-GB"/>
          </w:rPr>
          <w:delText xml:space="preserve">, 1 bit for </w:delText>
        </w:r>
        <w:r w:rsidRPr="008624A0" w:rsidDel="001A2318">
          <w:rPr>
            <w:rStyle w:val="codeChar"/>
          </w:rPr>
          <w:delText>has_reference</w:delText>
        </w:r>
        <w:r w:rsidDel="001A2318">
          <w:delText xml:space="preserve"> </w:delText>
        </w:r>
        <w:r w:rsidDel="001A2318">
          <w:rPr>
            <w:lang w:val="en-GB"/>
          </w:rPr>
          <w:delText xml:space="preserve">and 7 bits for </w:delText>
        </w:r>
        <w:r w:rsidRPr="008624A0" w:rsidDel="001A2318">
          <w:rPr>
            <w:rStyle w:val="codeChar"/>
          </w:rPr>
          <w:delText>reference_id</w:delText>
        </w:r>
        <w:r w:rsidDel="001A2318">
          <w:rPr>
            <w:lang w:val="en-GB"/>
          </w:rPr>
          <w:delText>).  The description of the N-1 samples costs (N-1)*3*24 bits.</w:delText>
        </w:r>
        <w:bookmarkStart w:id="1753" w:name="_Toc119684786"/>
        <w:bookmarkStart w:id="1754" w:name="_Toc119684907"/>
        <w:bookmarkEnd w:id="1753"/>
        <w:bookmarkEnd w:id="1754"/>
      </w:del>
    </w:p>
    <w:p w14:paraId="27D3441B" w14:textId="6EC5AF89" w:rsidR="00F54CC2" w:rsidDel="001A2318" w:rsidRDefault="00F54CC2" w:rsidP="00F54CC2">
      <w:pPr>
        <w:spacing w:after="160" w:line="259" w:lineRule="auto"/>
        <w:rPr>
          <w:del w:id="1755" w:author="DENOUAL Franck" w:date="2022-10-27T19:59:00Z"/>
        </w:rPr>
      </w:pPr>
      <w:del w:id="1756" w:author="DENOUAL Franck" w:date="2022-10-27T19:59:00Z">
        <w:r w:rsidDel="001A2318">
          <w:delText xml:space="preserve">Consequently, the total cost is </w:delText>
        </w:r>
        <w:r w:rsidRPr="00801E55" w:rsidDel="001A2318">
          <w:delText>144 + 72*N bits</w:delText>
        </w:r>
        <w:r w:rsidDel="001A2318">
          <w:delText>.</w:delText>
        </w:r>
        <w:bookmarkStart w:id="1757" w:name="_Toc119684787"/>
        <w:bookmarkStart w:id="1758" w:name="_Toc119684908"/>
        <w:bookmarkEnd w:id="1757"/>
        <w:bookmarkEnd w:id="1758"/>
      </w:del>
    </w:p>
    <w:p w14:paraId="6EE87C20" w14:textId="4CB9339D" w:rsidR="00F54CC2" w:rsidDel="001A2318" w:rsidRDefault="00F54CC2" w:rsidP="00F54CC2">
      <w:pPr>
        <w:spacing w:after="160" w:line="259" w:lineRule="auto"/>
        <w:jc w:val="both"/>
        <w:rPr>
          <w:del w:id="1759" w:author="DENOUAL Franck" w:date="2022-10-27T19:59:00Z"/>
        </w:rPr>
      </w:pPr>
      <w:del w:id="1760" w:author="DENOUAL Franck" w:date="2022-10-27T19:59:00Z">
        <w:r w:rsidDel="001A2318">
          <w:fldChar w:fldCharType="begin"/>
        </w:r>
        <w:r w:rsidDel="001A2318">
          <w:delInstrText xml:space="preserve"> REF _Ref99618656 \h </w:delInstrText>
        </w:r>
        <w:r w:rsidDel="001A2318">
          <w:fldChar w:fldCharType="separate"/>
        </w:r>
        <w:r w:rsidRPr="00824DE6" w:rsidDel="001A2318">
          <w:delText xml:space="preserve">Table </w:delText>
        </w:r>
        <w:r w:rsidRPr="00824DE6" w:rsidDel="001A2318">
          <w:rPr>
            <w:noProof/>
          </w:rPr>
          <w:delText>1</w:delText>
        </w:r>
        <w:r w:rsidDel="001A2318">
          <w:fldChar w:fldCharType="end"/>
        </w:r>
        <w:r w:rsidDel="001A2318">
          <w:delText xml:space="preserve"> illustrates the gain obtained for the sub-sample information (</w:delText>
        </w:r>
        <w:r w:rsidRPr="002F7F15" w:rsidDel="001A2318">
          <w:rPr>
            <w:rStyle w:val="codeChar"/>
            <w:sz w:val="22"/>
            <w:szCs w:val="22"/>
          </w:rPr>
          <w:delText>subsample_size</w:delText>
        </w:r>
        <w:r w:rsidDel="001A2318">
          <w:rPr>
            <w:rStyle w:val="codeChar"/>
            <w:sz w:val="22"/>
            <w:szCs w:val="22"/>
          </w:rPr>
          <w:delText xml:space="preserve">, </w:delText>
        </w:r>
        <w:r w:rsidRPr="00B52660" w:rsidDel="001A2318">
          <w:rPr>
            <w:rStyle w:val="codeChar"/>
            <w:sz w:val="22"/>
            <w:szCs w:val="22"/>
          </w:rPr>
          <w:delText>subsample_priority, discardable, codec</w:delText>
        </w:r>
        <w:r w:rsidDel="001A2318">
          <w:rPr>
            <w:rStyle w:val="codeChar"/>
            <w:sz w:val="22"/>
            <w:szCs w:val="22"/>
          </w:rPr>
          <w:delText>_</w:delText>
        </w:r>
        <w:r w:rsidRPr="00B52660" w:rsidDel="001A2318">
          <w:rPr>
            <w:rStyle w:val="codeChar"/>
            <w:sz w:val="22"/>
            <w:szCs w:val="22"/>
          </w:rPr>
          <w:delText>specific</w:delText>
        </w:r>
        <w:r w:rsidDel="001A2318">
          <w:rPr>
            <w:rStyle w:val="codeChar"/>
            <w:sz w:val="22"/>
            <w:szCs w:val="22"/>
          </w:rPr>
          <w:delText>_</w:delText>
        </w:r>
        <w:r w:rsidRPr="00B52660" w:rsidDel="001A2318">
          <w:rPr>
            <w:rStyle w:val="codeChar"/>
            <w:sz w:val="22"/>
            <w:szCs w:val="22"/>
          </w:rPr>
          <w:delText>parameter</w:delText>
        </w:r>
        <w:r w:rsidDel="001A2318">
          <w:delText xml:space="preserve">) with different number of samples. </w:delText>
        </w:r>
        <w:bookmarkStart w:id="1761" w:name="_Toc119684788"/>
        <w:bookmarkStart w:id="1762" w:name="_Toc119684909"/>
        <w:bookmarkEnd w:id="1761"/>
        <w:bookmarkEnd w:id="1762"/>
      </w:del>
    </w:p>
    <w:tbl>
      <w:tblPr>
        <w:tblStyle w:val="TableGrid"/>
        <w:tblW w:w="0" w:type="auto"/>
        <w:tblInd w:w="988" w:type="dxa"/>
        <w:tblLook w:val="04A0" w:firstRow="1" w:lastRow="0" w:firstColumn="1" w:lastColumn="0" w:noHBand="0" w:noVBand="1"/>
      </w:tblPr>
      <w:tblGrid>
        <w:gridCol w:w="1206"/>
        <w:gridCol w:w="1816"/>
        <w:gridCol w:w="1795"/>
        <w:gridCol w:w="1776"/>
      </w:tblGrid>
      <w:tr w:rsidR="00F54CC2" w:rsidDel="001A2318" w14:paraId="02F9228D" w14:textId="4B932C30" w:rsidTr="003F3056">
        <w:trPr>
          <w:del w:id="1763" w:author="DENOUAL Franck" w:date="2022-10-27T19:59:00Z"/>
        </w:trPr>
        <w:tc>
          <w:tcPr>
            <w:tcW w:w="1206" w:type="dxa"/>
          </w:tcPr>
          <w:p w14:paraId="67EEB9EE" w14:textId="630E6A09" w:rsidR="00F54CC2" w:rsidDel="001A2318" w:rsidRDefault="00F54CC2" w:rsidP="003F3056">
            <w:pPr>
              <w:spacing w:after="160" w:line="259" w:lineRule="auto"/>
              <w:jc w:val="center"/>
              <w:rPr>
                <w:del w:id="1764" w:author="DENOUAL Franck" w:date="2022-10-27T19:59:00Z"/>
              </w:rPr>
            </w:pPr>
            <w:del w:id="1765" w:author="DENOUAL Franck" w:date="2022-10-27T19:59:00Z">
              <w:r w:rsidDel="001A2318">
                <w:delText>N</w:delText>
              </w:r>
              <w:bookmarkStart w:id="1766" w:name="_Toc119684789"/>
              <w:bookmarkStart w:id="1767" w:name="_Toc119684910"/>
              <w:bookmarkEnd w:id="1766"/>
              <w:bookmarkEnd w:id="1767"/>
            </w:del>
          </w:p>
        </w:tc>
        <w:tc>
          <w:tcPr>
            <w:tcW w:w="1816" w:type="dxa"/>
          </w:tcPr>
          <w:p w14:paraId="4C5FC54A" w14:textId="0F2A5923" w:rsidR="00F54CC2" w:rsidDel="001A2318" w:rsidRDefault="00F54CC2" w:rsidP="003F3056">
            <w:pPr>
              <w:spacing w:after="160" w:line="259" w:lineRule="auto"/>
              <w:jc w:val="center"/>
              <w:rPr>
                <w:del w:id="1768" w:author="DENOUAL Franck" w:date="2022-10-27T19:59:00Z"/>
              </w:rPr>
            </w:pPr>
            <w:del w:id="1769" w:author="DENOUAL Franck" w:date="2022-10-27T19:59:00Z">
              <w:r w:rsidDel="001A2318">
                <w:delText>Standard</w:delText>
              </w:r>
              <w:bookmarkStart w:id="1770" w:name="_Toc119684790"/>
              <w:bookmarkStart w:id="1771" w:name="_Toc119684911"/>
              <w:bookmarkEnd w:id="1770"/>
              <w:bookmarkEnd w:id="1771"/>
            </w:del>
          </w:p>
        </w:tc>
        <w:tc>
          <w:tcPr>
            <w:tcW w:w="1795" w:type="dxa"/>
          </w:tcPr>
          <w:p w14:paraId="11207BF5" w14:textId="2BA289AF" w:rsidR="00F54CC2" w:rsidDel="001A2318" w:rsidRDefault="00F54CC2" w:rsidP="003F3056">
            <w:pPr>
              <w:spacing w:after="160" w:line="259" w:lineRule="auto"/>
              <w:jc w:val="center"/>
              <w:rPr>
                <w:del w:id="1772" w:author="DENOUAL Franck" w:date="2022-10-27T19:59:00Z"/>
              </w:rPr>
            </w:pPr>
            <w:del w:id="1773" w:author="DENOUAL Franck" w:date="2022-10-27T19:59:00Z">
              <w:r w:rsidDel="001A2318">
                <w:delText>Proposal</w:delText>
              </w:r>
              <w:bookmarkStart w:id="1774" w:name="_Toc119684791"/>
              <w:bookmarkStart w:id="1775" w:name="_Toc119684912"/>
              <w:bookmarkEnd w:id="1774"/>
              <w:bookmarkEnd w:id="1775"/>
            </w:del>
          </w:p>
        </w:tc>
        <w:tc>
          <w:tcPr>
            <w:tcW w:w="1776" w:type="dxa"/>
          </w:tcPr>
          <w:p w14:paraId="264011D7" w14:textId="3B9E864E" w:rsidR="00F54CC2" w:rsidDel="001A2318" w:rsidRDefault="00F54CC2" w:rsidP="003F3056">
            <w:pPr>
              <w:spacing w:after="160" w:line="259" w:lineRule="auto"/>
              <w:jc w:val="center"/>
              <w:rPr>
                <w:del w:id="1776" w:author="DENOUAL Franck" w:date="2022-10-27T19:59:00Z"/>
              </w:rPr>
            </w:pPr>
            <w:del w:id="1777" w:author="DENOUAL Franck" w:date="2022-10-27T19:59:00Z">
              <w:r w:rsidDel="001A2318">
                <w:delText>Gain</w:delText>
              </w:r>
              <w:bookmarkStart w:id="1778" w:name="_Toc119684792"/>
              <w:bookmarkStart w:id="1779" w:name="_Toc119684913"/>
              <w:bookmarkEnd w:id="1778"/>
              <w:bookmarkEnd w:id="1779"/>
            </w:del>
          </w:p>
        </w:tc>
        <w:bookmarkStart w:id="1780" w:name="_Toc119684793"/>
        <w:bookmarkStart w:id="1781" w:name="_Toc119684914"/>
        <w:bookmarkEnd w:id="1780"/>
        <w:bookmarkEnd w:id="1781"/>
      </w:tr>
      <w:tr w:rsidR="00F54CC2" w:rsidDel="001A2318" w14:paraId="71DCE202" w14:textId="25AAAE96" w:rsidTr="003F3056">
        <w:trPr>
          <w:del w:id="1782" w:author="DENOUAL Franck" w:date="2022-10-27T19:59:00Z"/>
        </w:trPr>
        <w:tc>
          <w:tcPr>
            <w:tcW w:w="1206" w:type="dxa"/>
          </w:tcPr>
          <w:p w14:paraId="2AAF2C9A" w14:textId="3B75B2B3" w:rsidR="00F54CC2" w:rsidDel="001A2318" w:rsidRDefault="00F54CC2" w:rsidP="003F3056">
            <w:pPr>
              <w:spacing w:after="160" w:line="259" w:lineRule="auto"/>
              <w:jc w:val="center"/>
              <w:rPr>
                <w:del w:id="1783" w:author="DENOUAL Franck" w:date="2022-10-27T19:59:00Z"/>
              </w:rPr>
            </w:pPr>
            <w:del w:id="1784" w:author="DENOUAL Franck" w:date="2022-10-27T19:59:00Z">
              <w:r w:rsidDel="001A2318">
                <w:delText>10</w:delText>
              </w:r>
              <w:bookmarkStart w:id="1785" w:name="_Toc119684794"/>
              <w:bookmarkStart w:id="1786" w:name="_Toc119684915"/>
              <w:bookmarkEnd w:id="1785"/>
              <w:bookmarkEnd w:id="1786"/>
            </w:del>
          </w:p>
        </w:tc>
        <w:tc>
          <w:tcPr>
            <w:tcW w:w="1816" w:type="dxa"/>
          </w:tcPr>
          <w:p w14:paraId="1D4EDE53" w14:textId="3EB8AB66" w:rsidR="00F54CC2" w:rsidDel="001A2318" w:rsidRDefault="00F54CC2" w:rsidP="003F3056">
            <w:pPr>
              <w:spacing w:after="160" w:line="259" w:lineRule="auto"/>
              <w:jc w:val="center"/>
              <w:rPr>
                <w:del w:id="1787" w:author="DENOUAL Franck" w:date="2022-10-27T19:59:00Z"/>
              </w:rPr>
            </w:pPr>
            <w:del w:id="1788" w:author="DENOUAL Franck" w:date="2022-10-27T19:59:00Z">
              <w:r w:rsidDel="001A2318">
                <w:delText>1920</w:delText>
              </w:r>
              <w:bookmarkStart w:id="1789" w:name="_Toc119684795"/>
              <w:bookmarkStart w:id="1790" w:name="_Toc119684916"/>
              <w:bookmarkEnd w:id="1789"/>
              <w:bookmarkEnd w:id="1790"/>
            </w:del>
          </w:p>
        </w:tc>
        <w:tc>
          <w:tcPr>
            <w:tcW w:w="1795" w:type="dxa"/>
          </w:tcPr>
          <w:p w14:paraId="75B3E07A" w14:textId="4940FBED" w:rsidR="00F54CC2" w:rsidDel="001A2318" w:rsidRDefault="00F54CC2" w:rsidP="003F3056">
            <w:pPr>
              <w:spacing w:after="160" w:line="259" w:lineRule="auto"/>
              <w:jc w:val="center"/>
              <w:rPr>
                <w:del w:id="1791" w:author="DENOUAL Franck" w:date="2022-10-27T19:59:00Z"/>
              </w:rPr>
            </w:pPr>
            <w:del w:id="1792" w:author="DENOUAL Franck" w:date="2022-10-27T19:59:00Z">
              <w:r w:rsidDel="001A2318">
                <w:delText>864</w:delText>
              </w:r>
              <w:bookmarkStart w:id="1793" w:name="_Toc119684796"/>
              <w:bookmarkStart w:id="1794" w:name="_Toc119684917"/>
              <w:bookmarkEnd w:id="1793"/>
              <w:bookmarkEnd w:id="1794"/>
            </w:del>
          </w:p>
        </w:tc>
        <w:tc>
          <w:tcPr>
            <w:tcW w:w="1776" w:type="dxa"/>
          </w:tcPr>
          <w:p w14:paraId="10B7AFB8" w14:textId="6D9C7112" w:rsidR="00F54CC2" w:rsidDel="001A2318" w:rsidRDefault="00F54CC2" w:rsidP="003F3056">
            <w:pPr>
              <w:spacing w:after="160" w:line="259" w:lineRule="auto"/>
              <w:jc w:val="center"/>
              <w:rPr>
                <w:del w:id="1795" w:author="DENOUAL Franck" w:date="2022-10-27T19:59:00Z"/>
              </w:rPr>
            </w:pPr>
            <w:del w:id="1796" w:author="DENOUAL Franck" w:date="2022-10-27T19:59:00Z">
              <w:r w:rsidDel="001A2318">
                <w:delText>-55%</w:delText>
              </w:r>
              <w:bookmarkStart w:id="1797" w:name="_Toc119684797"/>
              <w:bookmarkStart w:id="1798" w:name="_Toc119684918"/>
              <w:bookmarkEnd w:id="1797"/>
              <w:bookmarkEnd w:id="1798"/>
            </w:del>
          </w:p>
        </w:tc>
        <w:bookmarkStart w:id="1799" w:name="_Toc119684798"/>
        <w:bookmarkStart w:id="1800" w:name="_Toc119684919"/>
        <w:bookmarkEnd w:id="1799"/>
        <w:bookmarkEnd w:id="1800"/>
      </w:tr>
      <w:tr w:rsidR="00F54CC2" w:rsidDel="001A2318" w14:paraId="531A0F36" w14:textId="47A97AF5" w:rsidTr="003F3056">
        <w:trPr>
          <w:del w:id="1801" w:author="DENOUAL Franck" w:date="2022-10-27T19:59:00Z"/>
        </w:trPr>
        <w:tc>
          <w:tcPr>
            <w:tcW w:w="1206" w:type="dxa"/>
          </w:tcPr>
          <w:p w14:paraId="41D76176" w14:textId="183F65D6" w:rsidR="00F54CC2" w:rsidDel="001A2318" w:rsidRDefault="00F54CC2" w:rsidP="003F3056">
            <w:pPr>
              <w:spacing w:after="160" w:line="259" w:lineRule="auto"/>
              <w:jc w:val="center"/>
              <w:rPr>
                <w:del w:id="1802" w:author="DENOUAL Franck" w:date="2022-10-27T19:59:00Z"/>
              </w:rPr>
            </w:pPr>
            <w:del w:id="1803" w:author="DENOUAL Franck" w:date="2022-10-27T19:59:00Z">
              <w:r w:rsidDel="001A2318">
                <w:delText>30</w:delText>
              </w:r>
              <w:bookmarkStart w:id="1804" w:name="_Toc119684799"/>
              <w:bookmarkStart w:id="1805" w:name="_Toc119684920"/>
              <w:bookmarkEnd w:id="1804"/>
              <w:bookmarkEnd w:id="1805"/>
            </w:del>
          </w:p>
        </w:tc>
        <w:tc>
          <w:tcPr>
            <w:tcW w:w="1816" w:type="dxa"/>
          </w:tcPr>
          <w:p w14:paraId="7EC2B3B8" w14:textId="535843B8" w:rsidR="00F54CC2" w:rsidDel="001A2318" w:rsidRDefault="00F54CC2" w:rsidP="003F3056">
            <w:pPr>
              <w:spacing w:after="160" w:line="259" w:lineRule="auto"/>
              <w:jc w:val="center"/>
              <w:rPr>
                <w:del w:id="1806" w:author="DENOUAL Franck" w:date="2022-10-27T19:59:00Z"/>
              </w:rPr>
            </w:pPr>
            <w:del w:id="1807" w:author="DENOUAL Franck" w:date="2022-10-27T19:59:00Z">
              <w:r w:rsidDel="001A2318">
                <w:delText>5760</w:delText>
              </w:r>
              <w:bookmarkStart w:id="1808" w:name="_Toc119684800"/>
              <w:bookmarkStart w:id="1809" w:name="_Toc119684921"/>
              <w:bookmarkEnd w:id="1808"/>
              <w:bookmarkEnd w:id="1809"/>
            </w:del>
          </w:p>
        </w:tc>
        <w:tc>
          <w:tcPr>
            <w:tcW w:w="1795" w:type="dxa"/>
          </w:tcPr>
          <w:p w14:paraId="0E75A178" w14:textId="123CC43F" w:rsidR="00F54CC2" w:rsidDel="001A2318" w:rsidRDefault="00F54CC2" w:rsidP="003F3056">
            <w:pPr>
              <w:spacing w:after="160" w:line="259" w:lineRule="auto"/>
              <w:jc w:val="center"/>
              <w:rPr>
                <w:del w:id="1810" w:author="DENOUAL Franck" w:date="2022-10-27T19:59:00Z"/>
              </w:rPr>
            </w:pPr>
            <w:del w:id="1811" w:author="DENOUAL Franck" w:date="2022-10-27T19:59:00Z">
              <w:r w:rsidDel="001A2318">
                <w:delText>2304</w:delText>
              </w:r>
              <w:bookmarkStart w:id="1812" w:name="_Toc119684801"/>
              <w:bookmarkStart w:id="1813" w:name="_Toc119684922"/>
              <w:bookmarkEnd w:id="1812"/>
              <w:bookmarkEnd w:id="1813"/>
            </w:del>
          </w:p>
        </w:tc>
        <w:tc>
          <w:tcPr>
            <w:tcW w:w="1776" w:type="dxa"/>
          </w:tcPr>
          <w:p w14:paraId="51C02361" w14:textId="264F34CE" w:rsidR="00F54CC2" w:rsidDel="001A2318" w:rsidRDefault="00F54CC2" w:rsidP="003F3056">
            <w:pPr>
              <w:keepNext/>
              <w:spacing w:after="160" w:line="259" w:lineRule="auto"/>
              <w:jc w:val="center"/>
              <w:rPr>
                <w:del w:id="1814" w:author="DENOUAL Franck" w:date="2022-10-27T19:59:00Z"/>
              </w:rPr>
            </w:pPr>
            <w:del w:id="1815" w:author="DENOUAL Franck" w:date="2022-10-27T19:59:00Z">
              <w:r w:rsidDel="001A2318">
                <w:delText>-60%</w:delText>
              </w:r>
              <w:bookmarkStart w:id="1816" w:name="_Toc119684802"/>
              <w:bookmarkStart w:id="1817" w:name="_Toc119684923"/>
              <w:bookmarkEnd w:id="1816"/>
              <w:bookmarkEnd w:id="1817"/>
            </w:del>
          </w:p>
        </w:tc>
        <w:bookmarkStart w:id="1818" w:name="_Toc119684803"/>
        <w:bookmarkStart w:id="1819" w:name="_Toc119684924"/>
        <w:bookmarkEnd w:id="1818"/>
        <w:bookmarkEnd w:id="1819"/>
      </w:tr>
    </w:tbl>
    <w:p w14:paraId="29C675B1" w14:textId="33C43413" w:rsidR="00F54CC2" w:rsidRPr="00801E55" w:rsidDel="001A2318" w:rsidRDefault="00F54CC2" w:rsidP="00F54CC2">
      <w:pPr>
        <w:pStyle w:val="Caption"/>
        <w:jc w:val="center"/>
        <w:rPr>
          <w:del w:id="1820" w:author="DENOUAL Franck" w:date="2022-10-27T19:59:00Z"/>
        </w:rPr>
      </w:pPr>
      <w:del w:id="1821" w:author="DENOUAL Franck" w:date="2022-10-27T19:59:00Z">
        <w:r w:rsidDel="001A2318">
          <w:delText xml:space="preserve">Table </w:delText>
        </w:r>
        <w:r w:rsidR="008F5882" w:rsidDel="001A2318">
          <w:fldChar w:fldCharType="begin"/>
        </w:r>
        <w:r w:rsidR="008F5882" w:rsidDel="001A2318">
          <w:delInstrText xml:space="preserve"> SEQ Table \* ARABIC </w:delInstrText>
        </w:r>
        <w:r w:rsidR="008F5882" w:rsidDel="001A2318">
          <w:fldChar w:fldCharType="separate"/>
        </w:r>
        <w:r w:rsidDel="001A2318">
          <w:rPr>
            <w:noProof/>
          </w:rPr>
          <w:delText>1</w:delText>
        </w:r>
        <w:r w:rsidR="008F5882" w:rsidDel="001A2318">
          <w:rPr>
            <w:noProof/>
          </w:rPr>
          <w:fldChar w:fldCharType="end"/>
        </w:r>
        <w:r w:rsidDel="001A2318">
          <w:delText>: Gain between proposed subs versus ISOBMFF subs (for subsample information)</w:delText>
        </w:r>
        <w:bookmarkStart w:id="1822" w:name="_Toc119684804"/>
        <w:bookmarkStart w:id="1823" w:name="_Toc119684925"/>
        <w:bookmarkEnd w:id="1822"/>
        <w:bookmarkEnd w:id="1823"/>
      </w:del>
    </w:p>
    <w:p w14:paraId="77004D44" w14:textId="090E891C" w:rsidR="00F54CC2" w:rsidRPr="00F54CC2" w:rsidDel="001A2318" w:rsidRDefault="00F54CC2" w:rsidP="00343E33">
      <w:pPr>
        <w:rPr>
          <w:del w:id="1824" w:author="DENOUAL Franck" w:date="2022-10-27T19:59:00Z"/>
        </w:rPr>
      </w:pPr>
      <w:bookmarkStart w:id="1825" w:name="_Toc119684805"/>
      <w:bookmarkStart w:id="1826" w:name="_Toc119684926"/>
      <w:bookmarkEnd w:id="1825"/>
      <w:bookmarkEnd w:id="1826"/>
    </w:p>
    <w:p w14:paraId="38D44CAB" w14:textId="7F45E5F3" w:rsidR="00F54CC2" w:rsidDel="001A2318" w:rsidRDefault="00F54CC2" w:rsidP="00F54CC2">
      <w:pPr>
        <w:pStyle w:val="Heading2"/>
        <w:rPr>
          <w:del w:id="1827" w:author="DENOUAL Franck" w:date="2022-10-27T19:59:00Z"/>
          <w:lang w:val="en-US"/>
        </w:rPr>
      </w:pPr>
      <w:del w:id="1828" w:author="DENOUAL Franck" w:date="2022-10-27T19:59:00Z">
        <w:r w:rsidDel="001A2318">
          <w:rPr>
            <w:lang w:val="en-US"/>
          </w:rPr>
          <w:delText>Proposal</w:delText>
        </w:r>
        <w:bookmarkStart w:id="1829" w:name="_Toc119684806"/>
        <w:bookmarkStart w:id="1830" w:name="_Toc119684927"/>
        <w:bookmarkEnd w:id="1829"/>
        <w:bookmarkEnd w:id="1830"/>
      </w:del>
    </w:p>
    <w:p w14:paraId="733F8B32" w14:textId="2CF1E6BD" w:rsidR="00F54CC2" w:rsidDel="001A2318" w:rsidRDefault="00F54CC2" w:rsidP="00F54CC2">
      <w:pPr>
        <w:rPr>
          <w:del w:id="1831" w:author="DENOUAL Franck" w:date="2022-10-27T19:59:00Z"/>
          <w:lang w:eastAsia="zh-CN"/>
        </w:rPr>
      </w:pPr>
      <w:del w:id="1832" w:author="DENOUAL Franck" w:date="2022-10-27T19:59:00Z">
        <w:r w:rsidRPr="00F30BAD" w:rsidDel="001A2318">
          <w:rPr>
            <w:lang w:eastAsia="zh-CN"/>
          </w:rPr>
          <w:delText xml:space="preserve">It is proposed to support </w:delText>
        </w:r>
        <w:r w:rsidDel="001A2318">
          <w:rPr>
            <w:lang w:eastAsia="zh-CN"/>
          </w:rPr>
          <w:delText xml:space="preserve">new </w:delText>
        </w:r>
        <w:r w:rsidRPr="00F30BAD" w:rsidDel="001A2318">
          <w:rPr>
            <w:lang w:eastAsia="zh-CN"/>
          </w:rPr>
          <w:delText>sub-</w:delText>
        </w:r>
        <w:r w:rsidDel="001A2318">
          <w:rPr>
            <w:lang w:eastAsia="zh-CN"/>
          </w:rPr>
          <w:delText>sample</w:delText>
        </w:r>
        <w:r w:rsidRPr="00F30BAD" w:rsidDel="001A2318">
          <w:rPr>
            <w:lang w:eastAsia="zh-CN"/>
          </w:rPr>
          <w:delText xml:space="preserve"> description</w:delText>
        </w:r>
        <w:r w:rsidDel="001A2318">
          <w:rPr>
            <w:lang w:eastAsia="zh-CN"/>
          </w:rPr>
          <w:delText>, by modifying Section 8.7.7. of ISOBMFF as follows:</w:delText>
        </w:r>
        <w:bookmarkStart w:id="1833" w:name="_Toc119684807"/>
        <w:bookmarkStart w:id="1834" w:name="_Toc119684928"/>
        <w:bookmarkEnd w:id="1833"/>
        <w:bookmarkEnd w:id="1834"/>
      </w:del>
    </w:p>
    <w:p w14:paraId="4432FDCD" w14:textId="572DB1F5" w:rsidR="00F54CC2" w:rsidDel="001A2318" w:rsidRDefault="00F54CC2" w:rsidP="00F54CC2">
      <w:pPr>
        <w:rPr>
          <w:del w:id="1835" w:author="DENOUAL Franck" w:date="2022-10-27T19:59:00Z"/>
        </w:rPr>
      </w:pPr>
      <w:bookmarkStart w:id="1836" w:name="_Toc119684808"/>
      <w:bookmarkStart w:id="1837" w:name="_Toc119684929"/>
      <w:bookmarkEnd w:id="1836"/>
      <w:bookmarkEnd w:id="1837"/>
    </w:p>
    <w:p w14:paraId="2D845905" w14:textId="034A28FD" w:rsidR="00F54CC2" w:rsidDel="001A2318" w:rsidRDefault="00F54CC2" w:rsidP="00F54CC2">
      <w:pPr>
        <w:pStyle w:val="Heading3"/>
        <w:rPr>
          <w:del w:id="1838" w:author="DENOUAL Franck" w:date="2022-10-27T19:59:00Z"/>
        </w:rPr>
      </w:pPr>
      <w:del w:id="1839" w:author="DENOUAL Franck" w:date="2022-10-27T19:59:00Z">
        <w:r w:rsidDel="001A2318">
          <w:rPr>
            <w:lang w:val="en-US" w:eastAsia="zh-CN"/>
          </w:rPr>
          <w:delText>Add to section 8.7.7.1 Definition</w:delText>
        </w:r>
        <w:bookmarkStart w:id="1840" w:name="_Toc119684809"/>
        <w:bookmarkStart w:id="1841" w:name="_Toc119684930"/>
        <w:bookmarkEnd w:id="1840"/>
        <w:bookmarkEnd w:id="1841"/>
      </w:del>
    </w:p>
    <w:p w14:paraId="4A4EE4B1" w14:textId="4654652D" w:rsidR="00F54CC2" w:rsidDel="001A2318" w:rsidRDefault="00F54CC2" w:rsidP="00F54CC2">
      <w:pPr>
        <w:rPr>
          <w:del w:id="1842" w:author="DENOUAL Franck" w:date="2022-10-27T19:59:00Z"/>
          <w:lang w:eastAsia="zh-CN"/>
        </w:rPr>
      </w:pPr>
      <w:del w:id="1843" w:author="DENOUAL Franck" w:date="2022-10-27T19:59:00Z">
        <w:r w:rsidRPr="00F056ED" w:rsidDel="001A2318">
          <w:rPr>
            <w:lang w:eastAsia="zh-CN"/>
          </w:rPr>
          <w:delText>Sub-sample information box provides 2 way</w:delText>
        </w:r>
        <w:r w:rsidDel="001A2318">
          <w:rPr>
            <w:lang w:eastAsia="zh-CN"/>
          </w:rPr>
          <w:delText>s</w:delText>
        </w:r>
        <w:r w:rsidRPr="00F056ED" w:rsidDel="001A2318">
          <w:rPr>
            <w:lang w:eastAsia="zh-CN"/>
          </w:rPr>
          <w:delText xml:space="preserve"> to describe sub-sample information</w:delText>
        </w:r>
        <w:r w:rsidDel="001A2318">
          <w:rPr>
            <w:lang w:eastAsia="zh-CN"/>
          </w:rPr>
          <w:delText>:</w:delText>
        </w:r>
        <w:r w:rsidRPr="00F056ED" w:rsidDel="001A2318">
          <w:rPr>
            <w:lang w:eastAsia="zh-CN"/>
          </w:rPr>
          <w:delText xml:space="preserve"> </w:delText>
        </w:r>
        <w:bookmarkStart w:id="1844" w:name="_Toc119684810"/>
        <w:bookmarkStart w:id="1845" w:name="_Toc119684931"/>
        <w:bookmarkEnd w:id="1844"/>
        <w:bookmarkEnd w:id="1845"/>
      </w:del>
    </w:p>
    <w:p w14:paraId="4FA82813" w14:textId="2CECC775" w:rsidR="00F54CC2" w:rsidDel="001A2318" w:rsidRDefault="00F54CC2">
      <w:pPr>
        <w:pStyle w:val="ListParagraph"/>
        <w:widowControl/>
        <w:numPr>
          <w:ilvl w:val="0"/>
          <w:numId w:val="62"/>
        </w:numPr>
        <w:autoSpaceDN/>
        <w:spacing w:before="120" w:after="120" w:line="240" w:lineRule="auto"/>
        <w:jc w:val="left"/>
        <w:textAlignment w:val="auto"/>
        <w:rPr>
          <w:del w:id="1846" w:author="DENOUAL Franck" w:date="2022-10-27T19:59:00Z"/>
          <w:lang w:eastAsia="zh-CN"/>
        </w:rPr>
        <w:pPrChange w:id="1847" w:author="DENOUAL Franck" w:date="2022-11-18T18:03:00Z">
          <w:pPr>
            <w:pStyle w:val="ListParagraph"/>
            <w:widowControl/>
            <w:numPr>
              <w:numId w:val="94"/>
            </w:numPr>
            <w:tabs>
              <w:tab w:val="num" w:pos="360"/>
              <w:tab w:val="num" w:pos="720"/>
            </w:tabs>
            <w:autoSpaceDN/>
            <w:spacing w:before="120" w:after="120" w:line="240" w:lineRule="auto"/>
            <w:ind w:hanging="720"/>
            <w:jc w:val="left"/>
            <w:textAlignment w:val="auto"/>
          </w:pPr>
        </w:pPrChange>
      </w:pPr>
      <w:del w:id="1848" w:author="DENOUAL Franck" w:date="2022-10-27T19:59:00Z">
        <w:r w:rsidRPr="000720E9" w:rsidDel="001A2318">
          <w:rPr>
            <w:lang w:eastAsia="zh-CN"/>
          </w:rPr>
          <w:delText xml:space="preserve">Version 0 and 1 </w:delText>
        </w:r>
        <w:r w:rsidDel="001A2318">
          <w:rPr>
            <w:lang w:eastAsia="zh-CN"/>
          </w:rPr>
          <w:delText>explicitly describe all the properties of each sub-sample;</w:delText>
        </w:r>
        <w:r w:rsidRPr="000720E9" w:rsidDel="001A2318">
          <w:rPr>
            <w:lang w:eastAsia="zh-CN"/>
          </w:rPr>
          <w:delText xml:space="preserve"> </w:delText>
        </w:r>
        <w:bookmarkStart w:id="1849" w:name="_Toc119684811"/>
        <w:bookmarkStart w:id="1850" w:name="_Toc119684932"/>
        <w:bookmarkEnd w:id="1849"/>
        <w:bookmarkEnd w:id="1850"/>
      </w:del>
    </w:p>
    <w:p w14:paraId="50A7A417" w14:textId="3F019F0D" w:rsidR="00F54CC2" w:rsidRPr="00390716" w:rsidDel="001A2318" w:rsidRDefault="00F54CC2" w:rsidP="00343E33">
      <w:pPr>
        <w:rPr>
          <w:del w:id="1851" w:author="DENOUAL Franck" w:date="2022-10-27T19:59:00Z"/>
        </w:rPr>
      </w:pPr>
      <w:del w:id="1852" w:author="DENOUAL Franck" w:date="2022-10-27T19:59:00Z">
        <w:r w:rsidRPr="000720E9" w:rsidDel="001A2318">
          <w:rPr>
            <w:lang w:eastAsia="zh-CN"/>
          </w:rPr>
          <w:delText xml:space="preserve">Version 2 and 3 </w:delText>
        </w:r>
        <w:r w:rsidDel="001A2318">
          <w:rPr>
            <w:lang w:eastAsia="zh-CN"/>
          </w:rPr>
          <w:delText>enable describing some of the properties for some sub-samples through a reference to a previous sub-sample</w:delText>
        </w:r>
        <w:r w:rsidRPr="00CD1CC9" w:rsidDel="001A2318">
          <w:rPr>
            <w:lang w:eastAsia="zh-CN"/>
          </w:rPr>
          <w:delText>.</w:delText>
        </w:r>
        <w:bookmarkStart w:id="1853" w:name="_Toc119684812"/>
        <w:bookmarkStart w:id="1854" w:name="_Toc119684933"/>
        <w:bookmarkEnd w:id="1853"/>
        <w:bookmarkEnd w:id="1854"/>
      </w:del>
    </w:p>
    <w:p w14:paraId="2AEA9F30" w14:textId="6BB17D42" w:rsidR="00F54CC2" w:rsidDel="001A2318" w:rsidRDefault="00F54CC2" w:rsidP="00F54CC2">
      <w:pPr>
        <w:pStyle w:val="Heading3"/>
        <w:rPr>
          <w:del w:id="1855" w:author="DENOUAL Franck" w:date="2022-10-27T19:59:00Z"/>
          <w:lang w:val="en-US" w:eastAsia="zh-CN"/>
        </w:rPr>
      </w:pPr>
      <w:del w:id="1856" w:author="DENOUAL Franck" w:date="2022-10-27T19:59:00Z">
        <w:r w:rsidDel="001A2318">
          <w:rPr>
            <w:lang w:val="en-US" w:eastAsia="zh-CN"/>
          </w:rPr>
          <w:delText>Replace section 8.7.7.2 Syntax with:</w:delText>
        </w:r>
        <w:bookmarkStart w:id="1857" w:name="_Toc119684813"/>
        <w:bookmarkStart w:id="1858" w:name="_Toc119684934"/>
        <w:bookmarkEnd w:id="1857"/>
        <w:bookmarkEnd w:id="1858"/>
      </w:del>
    </w:p>
    <w:p w14:paraId="7C26021B" w14:textId="131F48FC" w:rsidR="00F54CC2" w:rsidDel="001A2318" w:rsidRDefault="00F54CC2" w:rsidP="00F54CC2">
      <w:pPr>
        <w:rPr>
          <w:del w:id="1859" w:author="DENOUAL Franck" w:date="2022-10-27T19:59:00Z"/>
          <w:lang w:eastAsia="zh-CN"/>
        </w:rPr>
      </w:pPr>
      <w:bookmarkStart w:id="1860" w:name="_Toc119684814"/>
      <w:bookmarkStart w:id="1861" w:name="_Toc119684935"/>
      <w:bookmarkEnd w:id="1860"/>
      <w:bookmarkEnd w:id="1861"/>
    </w:p>
    <w:p w14:paraId="73FA723F" w14:textId="6E7C95B8" w:rsidR="00F54CC2" w:rsidDel="001A2318" w:rsidRDefault="00F54CC2" w:rsidP="00F54CC2">
      <w:pPr>
        <w:pStyle w:val="code"/>
        <w:rPr>
          <w:del w:id="1862" w:author="DENOUAL Franck" w:date="2022-10-27T19:59:00Z"/>
        </w:rPr>
      </w:pPr>
      <w:del w:id="1863" w:author="DENOUAL Franck" w:date="2022-10-27T19:59:00Z">
        <w:r w:rsidRPr="008F44BF" w:rsidDel="001A2318">
          <w:lastRenderedPageBreak/>
          <w:delText>aligned(8) class SubSampleInformationBox</w:delText>
        </w:r>
        <w:r w:rsidRPr="008F44BF" w:rsidDel="001A2318">
          <w:br/>
        </w:r>
        <w:r w:rsidRPr="008F44BF" w:rsidDel="001A2318">
          <w:tab/>
          <w:delText xml:space="preserve">extends FullBox('subs', version, </w:delText>
        </w:r>
        <w:r w:rsidRPr="008624A0" w:rsidDel="001A2318">
          <w:rPr>
            <w:highlight w:val="yellow"/>
          </w:rPr>
          <w:delText>flags</w:delText>
        </w:r>
        <w:r w:rsidRPr="008F44BF" w:rsidDel="001A2318">
          <w:delText>) {</w:delText>
        </w:r>
        <w:r w:rsidRPr="008F44BF" w:rsidDel="001A2318">
          <w:br/>
        </w:r>
        <w:r w:rsidRPr="008F44BF" w:rsidDel="001A2318">
          <w:tab/>
        </w:r>
        <w:r w:rsidRPr="008624A0" w:rsidDel="001A2318">
          <w:rPr>
            <w:highlight w:val="yellow"/>
          </w:rPr>
          <w:delText xml:space="preserve">if (flags &amp; </w:delText>
        </w:r>
        <w:r w:rsidRPr="002F00FB" w:rsidDel="001A2318">
          <w:rPr>
            <w:highlight w:val="yellow"/>
          </w:rPr>
          <w:delText>applies_to_all_samples</w:delText>
        </w:r>
        <w:r w:rsidRPr="008624A0" w:rsidDel="001A2318">
          <w:rPr>
            <w:highlight w:val="yellow"/>
          </w:rPr>
          <w:delText xml:space="preserve"> ) {</w:delText>
        </w:r>
        <w:r w:rsidRPr="008624A0" w:rsidDel="001A2318">
          <w:rPr>
            <w:highlight w:val="yellow"/>
          </w:rPr>
          <w:br/>
        </w:r>
        <w:r w:rsidRPr="008624A0" w:rsidDel="001A2318">
          <w:rPr>
            <w:highlight w:val="yellow"/>
          </w:rPr>
          <w:tab/>
        </w:r>
        <w:r w:rsidRPr="008624A0" w:rsidDel="001A2318">
          <w:rPr>
            <w:highlight w:val="yellow"/>
          </w:rPr>
          <w:tab/>
        </w:r>
        <w:r w:rsidRPr="002F00FB" w:rsidDel="001A2318">
          <w:rPr>
            <w:highlight w:val="yellow"/>
          </w:rPr>
          <w:delText xml:space="preserve">entry_count </w:delText>
        </w:r>
        <w:r w:rsidRPr="0017499D" w:rsidDel="001A2318">
          <w:rPr>
            <w:highlight w:val="yellow"/>
          </w:rPr>
          <w:delText xml:space="preserve">= number </w:delText>
        </w:r>
        <w:r w:rsidRPr="002B367A" w:rsidDel="001A2318">
          <w:rPr>
            <w:highlight w:val="yellow"/>
          </w:rPr>
          <w:delText>of samples in the track of trac</w:delText>
        </w:r>
        <w:r w:rsidRPr="00B52660" w:rsidDel="001A2318">
          <w:rPr>
            <w:highlight w:val="yellow"/>
          </w:rPr>
          <w:delText xml:space="preserve">k fragment; </w:delText>
        </w:r>
        <w:r w:rsidRPr="00B52660" w:rsidDel="001A2318">
          <w:rPr>
            <w:highlight w:val="yellow"/>
          </w:rPr>
          <w:br/>
        </w:r>
        <w:r w:rsidRPr="00B52660" w:rsidDel="001A2318">
          <w:rPr>
            <w:highlight w:val="yellow"/>
          </w:rPr>
          <w:tab/>
        </w:r>
        <w:r w:rsidRPr="00485BEA" w:rsidDel="001A2318">
          <w:rPr>
            <w:highlight w:val="yellow"/>
          </w:rPr>
          <w:tab/>
        </w:r>
        <w:r w:rsidRPr="000C7A85" w:rsidDel="001A2318">
          <w:rPr>
            <w:highlight w:val="yellow"/>
          </w:rPr>
          <w:delText>sample_delta = 1;</w:delText>
        </w:r>
        <w:r w:rsidRPr="008624A0" w:rsidDel="001A2318">
          <w:rPr>
            <w:highlight w:val="yellow"/>
          </w:rPr>
          <w:br/>
        </w:r>
        <w:r w:rsidRPr="008624A0" w:rsidDel="001A2318">
          <w:rPr>
            <w:highlight w:val="yellow"/>
          </w:rPr>
          <w:tab/>
        </w:r>
        <w:r w:rsidRPr="002F00FB" w:rsidDel="001A2318">
          <w:rPr>
            <w:highlight w:val="yellow"/>
          </w:rPr>
          <w:delText>} else {</w:delText>
        </w:r>
        <w:r w:rsidRPr="008F44BF" w:rsidDel="001A2318">
          <w:tab/>
        </w:r>
        <w:r w:rsidRPr="008F44BF" w:rsidDel="001A2318">
          <w:br/>
        </w:r>
        <w:r w:rsidRPr="008F44BF" w:rsidDel="001A2318">
          <w:tab/>
        </w:r>
        <w:r w:rsidRPr="008F44BF" w:rsidDel="001A2318">
          <w:tab/>
          <w:delText>unsigned int(32) entry_count;</w:delText>
        </w:r>
        <w:r w:rsidRPr="00B918E7" w:rsidDel="001A2318">
          <w:delText xml:space="preserve"> </w:delText>
        </w:r>
        <w:r w:rsidRPr="008F44BF" w:rsidDel="001A2318">
          <w:br/>
        </w:r>
        <w:r w:rsidRPr="008F44BF" w:rsidDel="001A2318">
          <w:tab/>
        </w:r>
        <w:r w:rsidRPr="008F44BF" w:rsidDel="001A2318">
          <w:tab/>
        </w:r>
        <w:r w:rsidRPr="002F00FB" w:rsidDel="001A2318">
          <w:rPr>
            <w:highlight w:val="yellow"/>
          </w:rPr>
          <w:delText>if (</w:delText>
        </w:r>
        <w:r w:rsidRPr="00664D2B" w:rsidDel="001A2318">
          <w:rPr>
            <w:highlight w:val="yellow"/>
          </w:rPr>
          <w:delText>flags &amp;</w:delText>
        </w:r>
        <w:r w:rsidDel="001A2318">
          <w:rPr>
            <w:highlight w:val="yellow"/>
          </w:rPr>
          <w:delText xml:space="preserve"> </w:delText>
        </w:r>
        <w:r w:rsidRPr="002F00FB" w:rsidDel="001A2318">
          <w:rPr>
            <w:highlight w:val="yellow"/>
          </w:rPr>
          <w:delText>regular_sample_pattern) {</w:delText>
        </w:r>
        <w:r w:rsidRPr="002F00FB" w:rsidDel="001A2318">
          <w:rPr>
            <w:highlight w:val="yellow"/>
          </w:rPr>
          <w:br/>
        </w:r>
        <w:r w:rsidRPr="0082549C" w:rsidDel="001A2318">
          <w:rPr>
            <w:highlight w:val="yellow"/>
          </w:rPr>
          <w:tab/>
        </w:r>
        <w:r w:rsidRPr="002F00FB" w:rsidDel="001A2318">
          <w:rPr>
            <w:highlight w:val="yellow"/>
          </w:rPr>
          <w:tab/>
        </w:r>
        <w:r w:rsidRPr="0082549C" w:rsidDel="001A2318">
          <w:rPr>
            <w:highlight w:val="yellow"/>
          </w:rPr>
          <w:tab/>
        </w:r>
        <w:r w:rsidRPr="002F00FB" w:rsidDel="001A2318">
          <w:rPr>
            <w:highlight w:val="yellow"/>
          </w:rPr>
          <w:delText>unsigned int(32) sample_delta;</w:delText>
        </w:r>
        <w:r w:rsidRPr="002F00FB" w:rsidDel="001A2318">
          <w:rPr>
            <w:highlight w:val="yellow"/>
          </w:rPr>
          <w:br/>
        </w:r>
        <w:r w:rsidRPr="0082549C" w:rsidDel="001A2318">
          <w:rPr>
            <w:highlight w:val="yellow"/>
          </w:rPr>
          <w:tab/>
        </w:r>
        <w:r w:rsidRPr="0082549C" w:rsidDel="001A2318">
          <w:rPr>
            <w:highlight w:val="yellow"/>
          </w:rPr>
          <w:tab/>
        </w:r>
        <w:r w:rsidRPr="002F00FB" w:rsidDel="001A2318">
          <w:rPr>
            <w:highlight w:val="yellow"/>
          </w:rPr>
          <w:delText>}</w:delText>
        </w:r>
        <w:r w:rsidRPr="002F00FB" w:rsidDel="001A2318">
          <w:rPr>
            <w:highlight w:val="yellow"/>
          </w:rPr>
          <w:br/>
        </w:r>
        <w:r w:rsidRPr="0082549C" w:rsidDel="001A2318">
          <w:rPr>
            <w:highlight w:val="yellow"/>
          </w:rPr>
          <w:tab/>
        </w:r>
        <w:r w:rsidRPr="002F00FB" w:rsidDel="001A2318">
          <w:rPr>
            <w:highlight w:val="yellow"/>
          </w:rPr>
          <w:delText>}</w:delText>
        </w:r>
        <w:r w:rsidRPr="008F44BF" w:rsidDel="001A2318">
          <w:br/>
        </w:r>
        <w:r w:rsidRPr="00664D2B" w:rsidDel="001A2318">
          <w:rPr>
            <w:highlight w:val="yellow"/>
          </w:rPr>
          <w:tab/>
        </w:r>
        <w:r w:rsidRPr="008F44BF" w:rsidDel="001A2318">
          <w:rPr>
            <w:highlight w:val="yellow"/>
          </w:rPr>
          <w:delText>if (</w:delText>
        </w:r>
        <w:r w:rsidRPr="00664D2B" w:rsidDel="001A2318">
          <w:rPr>
            <w:highlight w:val="yellow"/>
          </w:rPr>
          <w:delText>flags &amp;</w:delText>
        </w:r>
        <w:r w:rsidDel="001A2318">
          <w:rPr>
            <w:highlight w:val="yellow"/>
          </w:rPr>
          <w:delText xml:space="preserve"> </w:delText>
        </w:r>
        <w:r w:rsidRPr="008F44BF" w:rsidDel="001A2318">
          <w:rPr>
            <w:highlight w:val="yellow"/>
          </w:rPr>
          <w:delText>fixed_n</w:delText>
        </w:r>
        <w:r w:rsidDel="001A2318">
          <w:rPr>
            <w:highlight w:val="yellow"/>
          </w:rPr>
          <w:delText>b</w:delText>
        </w:r>
        <w:r w:rsidRPr="008F44BF" w:rsidDel="001A2318">
          <w:rPr>
            <w:highlight w:val="yellow"/>
          </w:rPr>
          <w:delText>_subsamples_per_sample) {</w:delText>
        </w:r>
        <w:r w:rsidRPr="008F44BF" w:rsidDel="001A2318">
          <w:rPr>
            <w:highlight w:val="yellow"/>
          </w:rPr>
          <w:br/>
        </w:r>
        <w:r w:rsidRPr="008F44BF" w:rsidDel="001A2318">
          <w:rPr>
            <w:highlight w:val="yellow"/>
          </w:rPr>
          <w:tab/>
        </w:r>
        <w:r w:rsidRPr="008F44BF" w:rsidDel="001A2318">
          <w:rPr>
            <w:highlight w:val="yellow"/>
          </w:rPr>
          <w:tab/>
          <w:delText xml:space="preserve"> unsigned int(16) subsample_count;</w:delText>
        </w:r>
        <w:r w:rsidRPr="008F44BF" w:rsidDel="001A2318">
          <w:rPr>
            <w:highlight w:val="yellow"/>
          </w:rPr>
          <w:br/>
        </w:r>
        <w:r w:rsidRPr="008F44BF" w:rsidDel="001A2318">
          <w:rPr>
            <w:highlight w:val="yellow"/>
          </w:rPr>
          <w:tab/>
          <w:delText>}</w:delText>
        </w:r>
        <w:r w:rsidRPr="008F44BF" w:rsidDel="001A2318">
          <w:rPr>
            <w:highlight w:val="yellow"/>
          </w:rPr>
          <w:br/>
        </w:r>
        <w:r w:rsidRPr="008F44BF" w:rsidDel="001A2318">
          <w:tab/>
          <w:delText>for (int i=0; i &lt; entry_count; i++) {</w:delText>
        </w:r>
        <w:r w:rsidRPr="008F44BF" w:rsidDel="001A2318">
          <w:br/>
        </w:r>
        <w:r w:rsidRPr="008F44BF" w:rsidDel="001A2318">
          <w:rPr>
            <w:highlight w:val="yellow"/>
          </w:rPr>
          <w:tab/>
        </w:r>
        <w:r w:rsidRPr="008F44BF" w:rsidDel="001A2318">
          <w:rPr>
            <w:highlight w:val="yellow"/>
          </w:rPr>
          <w:tab/>
          <w:delText>if (</w:delText>
        </w:r>
        <w:r w:rsidDel="001A2318">
          <w:rPr>
            <w:highlight w:val="yellow"/>
          </w:rPr>
          <w:delText>!(flags &amp;</w:delText>
        </w:r>
        <w:r w:rsidRPr="008F44BF" w:rsidDel="001A2318">
          <w:rPr>
            <w:highlight w:val="yellow"/>
          </w:rPr>
          <w:delText xml:space="preserve"> applies_to_all_samples</w:delText>
        </w:r>
        <w:r w:rsidDel="001A2318">
          <w:rPr>
            <w:highlight w:val="yellow"/>
          </w:rPr>
          <w:delText xml:space="preserve">) </w:delText>
        </w:r>
        <w:r w:rsidRPr="008F44BF" w:rsidDel="001A2318">
          <w:br/>
        </w:r>
        <w:r w:rsidRPr="008F44BF" w:rsidDel="001A2318">
          <w:rPr>
            <w:highlight w:val="yellow"/>
          </w:rPr>
          <w:tab/>
        </w:r>
        <w:r w:rsidRPr="008F44BF" w:rsidDel="001A2318">
          <w:rPr>
            <w:highlight w:val="yellow"/>
          </w:rPr>
          <w:tab/>
        </w:r>
        <w:r w:rsidRPr="008F44BF" w:rsidDel="001A2318">
          <w:rPr>
            <w:highlight w:val="yellow"/>
          </w:rPr>
          <w:tab/>
        </w:r>
        <w:r w:rsidDel="001A2318">
          <w:rPr>
            <w:highlight w:val="yellow"/>
          </w:rPr>
          <w:delText>&amp;&amp;</w:delText>
        </w:r>
        <w:r w:rsidRPr="008F44BF" w:rsidDel="001A2318">
          <w:rPr>
            <w:highlight w:val="yellow"/>
          </w:rPr>
          <w:delText xml:space="preserve"> </w:delText>
        </w:r>
        <w:r w:rsidDel="001A2318">
          <w:rPr>
            <w:highlight w:val="yellow"/>
          </w:rPr>
          <w:delText xml:space="preserve">!(flags &amp; </w:delText>
        </w:r>
        <w:r w:rsidRPr="008F44BF" w:rsidDel="001A2318">
          <w:rPr>
            <w:highlight w:val="yellow"/>
          </w:rPr>
          <w:delText>regular_sample_pattern</w:delText>
        </w:r>
        <w:r w:rsidDel="001A2318">
          <w:rPr>
            <w:highlight w:val="yellow"/>
          </w:rPr>
          <w:delText xml:space="preserve">) </w:delText>
        </w:r>
        <w:r w:rsidRPr="008F44BF" w:rsidDel="001A2318">
          <w:rPr>
            <w:highlight w:val="yellow"/>
          </w:rPr>
          <w:delText>) {</w:delText>
        </w:r>
        <w:r w:rsidRPr="008F44BF" w:rsidDel="001A2318">
          <w:rPr>
            <w:highlight w:val="yellow"/>
          </w:rPr>
          <w:br/>
        </w:r>
        <w:r w:rsidRPr="008F44BF" w:rsidDel="001A2318">
          <w:tab/>
        </w:r>
        <w:r w:rsidRPr="008F44BF" w:rsidDel="001A2318">
          <w:tab/>
        </w:r>
        <w:r w:rsidDel="001A2318">
          <w:delText xml:space="preserve"> </w:delText>
        </w:r>
        <w:r w:rsidRPr="008F44BF" w:rsidDel="001A2318">
          <w:delText>unsigned int(32) sample_delta;</w:delText>
        </w:r>
        <w:r w:rsidRPr="00B918E7" w:rsidDel="001A2318">
          <w:delText xml:space="preserve"> </w:delText>
        </w:r>
        <w:r w:rsidRPr="008F44BF" w:rsidDel="001A2318">
          <w:br/>
        </w:r>
        <w:r w:rsidRPr="008F44BF" w:rsidDel="001A2318">
          <w:tab/>
        </w:r>
        <w:r w:rsidDel="001A2318">
          <w:delText xml:space="preserve">  </w:delText>
        </w:r>
        <w:r w:rsidRPr="008624A0" w:rsidDel="001A2318">
          <w:rPr>
            <w:highlight w:val="yellow"/>
          </w:rPr>
          <w:delText>}</w:delText>
        </w:r>
        <w:r w:rsidRPr="008F44BF" w:rsidDel="001A2318">
          <w:br/>
        </w:r>
        <w:r w:rsidDel="001A2318">
          <w:rPr>
            <w:highlight w:val="yellow"/>
          </w:rPr>
          <w:delText xml:space="preserve">     </w:delText>
        </w:r>
        <w:r w:rsidRPr="008F44BF" w:rsidDel="001A2318">
          <w:rPr>
            <w:highlight w:val="yellow"/>
          </w:rPr>
          <w:delText>if (</w:delText>
        </w:r>
        <w:r w:rsidDel="001A2318">
          <w:rPr>
            <w:highlight w:val="yellow"/>
          </w:rPr>
          <w:delText>!(flags &amp;</w:delText>
        </w:r>
        <w:r w:rsidRPr="008F44BF" w:rsidDel="001A2318">
          <w:rPr>
            <w:highlight w:val="yellow"/>
          </w:rPr>
          <w:delText xml:space="preserve"> fixed_nb_subsamples_per_sample</w:delText>
        </w:r>
        <w:r w:rsidDel="001A2318">
          <w:rPr>
            <w:highlight w:val="yellow"/>
          </w:rPr>
          <w:delText xml:space="preserve">) </w:delText>
        </w:r>
        <w:r w:rsidRPr="008F44BF" w:rsidDel="001A2318">
          <w:rPr>
            <w:highlight w:val="yellow"/>
          </w:rPr>
          <w:delText>) {</w:delText>
        </w:r>
        <w:r w:rsidRPr="008F44BF" w:rsidDel="001A2318">
          <w:rPr>
            <w:highlight w:val="yellow"/>
          </w:rPr>
          <w:br/>
        </w:r>
        <w:r w:rsidRPr="008F44BF" w:rsidDel="001A2318">
          <w:tab/>
        </w:r>
        <w:r w:rsidRPr="008F44BF" w:rsidDel="001A2318">
          <w:tab/>
        </w:r>
        <w:r w:rsidDel="001A2318">
          <w:delText xml:space="preserve"> </w:delText>
        </w:r>
        <w:r w:rsidRPr="008F44BF" w:rsidDel="001A2318">
          <w:delText>unsigned int(16) subsample_count;</w:delText>
        </w:r>
        <w:r w:rsidRPr="008F44BF" w:rsidDel="001A2318">
          <w:br/>
        </w:r>
        <w:r w:rsidRPr="008F44BF" w:rsidDel="001A2318">
          <w:tab/>
        </w:r>
        <w:r w:rsidDel="001A2318">
          <w:delText xml:space="preserve">  </w:delText>
        </w:r>
        <w:r w:rsidRPr="00664D2B" w:rsidDel="001A2318">
          <w:rPr>
            <w:highlight w:val="yellow"/>
          </w:rPr>
          <w:delText>}</w:delText>
        </w:r>
        <w:r w:rsidRPr="008F44BF" w:rsidDel="001A2318">
          <w:br/>
        </w:r>
        <w:r w:rsidRPr="008F44BF" w:rsidDel="001A2318">
          <w:tab/>
        </w:r>
        <w:r w:rsidRPr="008F44BF" w:rsidDel="001A2318">
          <w:tab/>
          <w:delText>if (subsample_count &gt; 0) {</w:delText>
        </w:r>
        <w:r w:rsidRPr="008F44BF" w:rsidDel="001A2318">
          <w:br/>
        </w:r>
        <w:r w:rsidRPr="008F44BF" w:rsidDel="001A2318">
          <w:tab/>
        </w:r>
        <w:r w:rsidRPr="008F44BF" w:rsidDel="001A2318">
          <w:tab/>
        </w:r>
        <w:r w:rsidRPr="008F44BF" w:rsidDel="001A2318">
          <w:tab/>
          <w:delText>for (int j=0; j &lt; subsample_count; j++) {</w:delText>
        </w:r>
        <w:r w:rsidRPr="008F44BF" w:rsidDel="001A2318">
          <w:br/>
        </w:r>
        <w:r w:rsidRPr="008F44BF" w:rsidDel="001A2318">
          <w:tab/>
        </w:r>
        <w:r w:rsidRPr="008F44BF" w:rsidDel="001A2318">
          <w:tab/>
        </w:r>
        <w:r w:rsidRPr="008F44BF" w:rsidDel="001A2318">
          <w:tab/>
        </w:r>
        <w:r w:rsidRPr="008F44BF" w:rsidDel="001A2318">
          <w:tab/>
        </w:r>
        <w:r w:rsidRPr="0041239F" w:rsidDel="001A2318">
          <w:rPr>
            <w:highlight w:val="yellow"/>
          </w:rPr>
          <w:delText xml:space="preserve">if(version == 1 </w:delText>
        </w:r>
        <w:r w:rsidDel="001A2318">
          <w:rPr>
            <w:b/>
            <w:bCs/>
            <w:highlight w:val="yellow"/>
          </w:rPr>
          <w:delText>||</w:delText>
        </w:r>
        <w:r w:rsidRPr="0041239F" w:rsidDel="001A2318">
          <w:rPr>
            <w:b/>
            <w:bCs/>
            <w:highlight w:val="yellow"/>
          </w:rPr>
          <w:delText xml:space="preserve"> version</w:delText>
        </w:r>
        <w:r w:rsidDel="001A2318">
          <w:rPr>
            <w:b/>
            <w:bCs/>
            <w:highlight w:val="yellow"/>
          </w:rPr>
          <w:delText xml:space="preserve"> </w:delText>
        </w:r>
        <w:r w:rsidRPr="0041239F" w:rsidDel="001A2318">
          <w:rPr>
            <w:b/>
            <w:bCs/>
            <w:highlight w:val="yellow"/>
          </w:rPr>
          <w:delText>==</w:delText>
        </w:r>
        <w:r w:rsidDel="001A2318">
          <w:rPr>
            <w:b/>
            <w:bCs/>
            <w:highlight w:val="yellow"/>
          </w:rPr>
          <w:delText xml:space="preserve"> </w:delText>
        </w:r>
        <w:r w:rsidRPr="0041239F" w:rsidDel="001A2318">
          <w:rPr>
            <w:b/>
            <w:bCs/>
            <w:highlight w:val="yellow"/>
          </w:rPr>
          <w:delText>3</w:delText>
        </w:r>
        <w:r w:rsidRPr="0041239F" w:rsidDel="001A2318">
          <w:rPr>
            <w:highlight w:val="yellow"/>
          </w:rPr>
          <w:delText>)</w:delText>
        </w:r>
        <w:r w:rsidRPr="008F44BF" w:rsidDel="001A2318">
          <w:br/>
        </w:r>
        <w:r w:rsidRPr="008F44BF" w:rsidDel="001A2318">
          <w:tab/>
        </w:r>
        <w:r w:rsidRPr="008F44BF" w:rsidDel="001A2318">
          <w:tab/>
        </w:r>
        <w:r w:rsidRPr="008F44BF" w:rsidDel="001A2318">
          <w:tab/>
        </w:r>
        <w:r w:rsidRPr="008F44BF" w:rsidDel="001A2318">
          <w:tab/>
          <w:delText>{</w:delText>
        </w:r>
        <w:r w:rsidRPr="008F44BF" w:rsidDel="001A2318">
          <w:br/>
        </w:r>
        <w:r w:rsidRPr="008F44BF" w:rsidDel="001A2318">
          <w:tab/>
        </w:r>
        <w:r w:rsidRPr="008F44BF" w:rsidDel="001A2318">
          <w:tab/>
        </w:r>
        <w:r w:rsidRPr="008F44BF" w:rsidDel="001A2318">
          <w:tab/>
        </w:r>
        <w:r w:rsidRPr="008F44BF" w:rsidDel="001A2318">
          <w:tab/>
        </w:r>
        <w:r w:rsidRPr="008F44BF" w:rsidDel="001A2318">
          <w:tab/>
          <w:delText>unsigned int(32) subsample_size;</w:delText>
        </w:r>
        <w:r w:rsidRPr="008F44BF" w:rsidDel="001A2318">
          <w:br/>
        </w:r>
        <w:r w:rsidRPr="008F44BF" w:rsidDel="001A2318">
          <w:tab/>
        </w:r>
        <w:r w:rsidRPr="008F44BF" w:rsidDel="001A2318">
          <w:tab/>
        </w:r>
        <w:r w:rsidRPr="008F44BF" w:rsidDel="001A2318">
          <w:tab/>
        </w:r>
        <w:r w:rsidRPr="008F44BF" w:rsidDel="001A2318">
          <w:tab/>
          <w:delText>} else {</w:delText>
        </w:r>
        <w:r w:rsidRPr="008F44BF" w:rsidDel="001A2318">
          <w:br/>
        </w:r>
        <w:r w:rsidRPr="008F44BF" w:rsidDel="001A2318">
          <w:tab/>
        </w:r>
        <w:r w:rsidRPr="008F44BF" w:rsidDel="001A2318">
          <w:tab/>
        </w:r>
        <w:r w:rsidRPr="008F44BF" w:rsidDel="001A2318">
          <w:tab/>
        </w:r>
        <w:r w:rsidRPr="008F44BF" w:rsidDel="001A2318">
          <w:tab/>
        </w:r>
        <w:r w:rsidRPr="008F44BF" w:rsidDel="001A2318">
          <w:tab/>
          <w:delText>unsigned int(16) subsample_size;</w:delText>
        </w:r>
        <w:r w:rsidRPr="008F44BF" w:rsidDel="001A2318">
          <w:br/>
        </w:r>
        <w:r w:rsidRPr="008F44BF" w:rsidDel="001A2318">
          <w:tab/>
        </w:r>
        <w:r w:rsidRPr="008F44BF" w:rsidDel="001A2318">
          <w:tab/>
        </w:r>
        <w:r w:rsidRPr="008F44BF" w:rsidDel="001A2318">
          <w:tab/>
        </w:r>
        <w:r w:rsidRPr="008F44BF" w:rsidDel="001A2318">
          <w:tab/>
          <w:delText>}</w:delText>
        </w:r>
        <w:bookmarkStart w:id="1864" w:name="_Toc119684815"/>
        <w:bookmarkStart w:id="1865" w:name="_Toc119684936"/>
        <w:bookmarkEnd w:id="1864"/>
        <w:bookmarkEnd w:id="1865"/>
      </w:del>
    </w:p>
    <w:p w14:paraId="69FDD9E3" w14:textId="5BC854CE" w:rsidR="00F54CC2" w:rsidDel="001A2318" w:rsidRDefault="00F54CC2" w:rsidP="00F54CC2">
      <w:pPr>
        <w:pStyle w:val="code"/>
        <w:rPr>
          <w:del w:id="1866" w:author="DENOUAL Franck" w:date="2022-10-27T19:59:00Z"/>
        </w:rPr>
      </w:pPr>
      <w:del w:id="1867" w:author="DENOUAL Franck" w:date="2022-10-27T19:59:00Z">
        <w:r w:rsidDel="001A2318">
          <w:tab/>
        </w:r>
        <w:r w:rsidDel="001A2318">
          <w:tab/>
        </w:r>
        <w:r w:rsidDel="001A2318">
          <w:tab/>
        </w:r>
        <w:r w:rsidDel="001A2318">
          <w:tab/>
          <w:delText>if (version == 0 || version == 1) {</w:delText>
        </w:r>
        <w:bookmarkStart w:id="1868" w:name="_Toc119684816"/>
        <w:bookmarkStart w:id="1869" w:name="_Toc119684937"/>
        <w:bookmarkEnd w:id="1868"/>
        <w:bookmarkEnd w:id="1869"/>
      </w:del>
    </w:p>
    <w:p w14:paraId="4A9CD52C" w14:textId="64EAA4D1" w:rsidR="00F54CC2" w:rsidRPr="008F44BF" w:rsidDel="001A2318" w:rsidRDefault="00F54CC2" w:rsidP="00F54CC2">
      <w:pPr>
        <w:pStyle w:val="code"/>
        <w:rPr>
          <w:del w:id="1870" w:author="DENOUAL Franck" w:date="2022-10-27T19:59:00Z"/>
          <w:lang w:val="en-US"/>
        </w:rPr>
      </w:pPr>
      <w:del w:id="1871" w:author="DENOUAL Franck" w:date="2022-10-27T19:59:00Z">
        <w:r w:rsidRPr="008F44BF" w:rsidDel="001A2318">
          <w:tab/>
        </w:r>
        <w:r w:rsidRPr="008F44BF" w:rsidDel="001A2318">
          <w:tab/>
        </w:r>
        <w:r w:rsidRPr="008F44BF" w:rsidDel="001A2318">
          <w:tab/>
        </w:r>
        <w:r w:rsidRPr="008F44BF" w:rsidDel="001A2318">
          <w:tab/>
        </w:r>
        <w:r w:rsidRPr="008F44BF" w:rsidDel="001A2318">
          <w:tab/>
        </w:r>
        <w:r w:rsidDel="001A2318">
          <w:tab/>
        </w:r>
        <w:r w:rsidRPr="008F44BF" w:rsidDel="001A2318">
          <w:delText>unsigned int(8) subsample_priority;</w:delText>
        </w:r>
        <w:r w:rsidRPr="008F44BF" w:rsidDel="001A2318">
          <w:br/>
        </w:r>
        <w:r w:rsidRPr="008F44BF" w:rsidDel="001A2318">
          <w:tab/>
        </w:r>
        <w:r w:rsidRPr="008F44BF" w:rsidDel="001A2318">
          <w:tab/>
        </w:r>
        <w:r w:rsidRPr="008F44BF" w:rsidDel="001A2318">
          <w:tab/>
        </w:r>
        <w:r w:rsidRPr="008F44BF" w:rsidDel="001A2318">
          <w:tab/>
        </w:r>
        <w:r w:rsidRPr="008F44BF" w:rsidDel="001A2318">
          <w:tab/>
        </w:r>
        <w:r w:rsidDel="001A2318">
          <w:tab/>
        </w:r>
        <w:r w:rsidRPr="008F44BF" w:rsidDel="001A2318">
          <w:delText>unsigned int(8) discardable;</w:delText>
        </w:r>
        <w:r w:rsidRPr="008F44BF" w:rsidDel="001A2318">
          <w:br/>
        </w:r>
        <w:r w:rsidRPr="008F44BF" w:rsidDel="001A2318">
          <w:tab/>
        </w:r>
        <w:r w:rsidRPr="008F44BF" w:rsidDel="001A2318">
          <w:tab/>
        </w:r>
        <w:r w:rsidRPr="008F44BF" w:rsidDel="001A2318">
          <w:tab/>
        </w:r>
        <w:r w:rsidRPr="008F44BF" w:rsidDel="001A2318">
          <w:tab/>
        </w:r>
        <w:r w:rsidRPr="008F44BF" w:rsidDel="001A2318">
          <w:tab/>
        </w:r>
        <w:r w:rsidDel="001A2318">
          <w:tab/>
        </w:r>
        <w:r w:rsidRPr="008F44BF" w:rsidDel="001A2318">
          <w:delText>unsigned int(32) codec_specific_parameters;</w:delText>
        </w:r>
        <w:r w:rsidRPr="008F44BF" w:rsidDel="001A2318">
          <w:br/>
        </w:r>
        <w:r w:rsidDel="001A2318">
          <w:tab/>
        </w:r>
        <w:r w:rsidDel="001A2318">
          <w:tab/>
        </w:r>
        <w:r w:rsidDel="001A2318">
          <w:tab/>
        </w:r>
        <w:r w:rsidDel="001A2318">
          <w:tab/>
        </w:r>
        <w:r w:rsidRPr="0041239F" w:rsidDel="001A2318">
          <w:rPr>
            <w:highlight w:val="yellow"/>
          </w:rPr>
          <w:delText>} else {</w:delText>
        </w:r>
        <w:r w:rsidDel="001A2318">
          <w:rPr>
            <w:highlight w:val="yellow"/>
          </w:rPr>
          <w:delText xml:space="preserve">   </w:delText>
        </w:r>
        <w:r w:rsidDel="001A2318">
          <w:rPr>
            <w:highlight w:val="yellow"/>
            <w:lang w:val="en-US"/>
          </w:rPr>
          <w:delText>// subsample information by reference</w:delText>
        </w:r>
        <w:r w:rsidRPr="0041239F" w:rsidDel="001A2318">
          <w:rPr>
            <w:highlight w:val="yellow"/>
          </w:rPr>
          <w:br/>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b/>
            <w:bCs/>
            <w:highlight w:val="yellow"/>
          </w:rPr>
          <w:delText xml:space="preserve">unsigned int(1) has_reference; </w:delText>
        </w:r>
        <w:r w:rsidRPr="0041239F" w:rsidDel="001A2318">
          <w:rPr>
            <w:b/>
            <w:bCs/>
            <w:highlight w:val="yellow"/>
          </w:rPr>
          <w:br/>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delText>if (has_reference == 1) {</w:delText>
        </w:r>
        <w:r w:rsidRPr="0041239F" w:rsidDel="001A2318">
          <w:rPr>
            <w:b/>
            <w:bCs/>
            <w:highlight w:val="yellow"/>
          </w:rPr>
          <w:br/>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delText>unsigned int(7) reference_id;</w:delText>
        </w:r>
        <w:r w:rsidRPr="0041239F" w:rsidDel="001A2318">
          <w:rPr>
            <w:b/>
            <w:bCs/>
            <w:highlight w:val="yellow"/>
          </w:rPr>
          <w:br/>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delText xml:space="preserve">   </w:delText>
        </w:r>
        <w:r w:rsidRPr="0041239F" w:rsidDel="001A2318">
          <w:rPr>
            <w:b/>
            <w:bCs/>
            <w:highlight w:val="yellow"/>
          </w:rPr>
          <w:tab/>
          <w:delText>// Set fields based on ref.</w:delText>
        </w:r>
        <w:r w:rsidRPr="0041239F" w:rsidDel="001A2318">
          <w:rPr>
            <w:b/>
            <w:bCs/>
            <w:highlight w:val="yellow"/>
          </w:rPr>
          <w:br/>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delText>} else {</w:delText>
        </w:r>
        <w:r w:rsidRPr="0041239F" w:rsidDel="001A2318">
          <w:rPr>
            <w:b/>
            <w:bCs/>
            <w:highlight w:val="yellow"/>
          </w:rPr>
          <w:br/>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r>
        <w:r w:rsidRPr="0041239F" w:rsidDel="001A2318">
          <w:rPr>
            <w:b/>
            <w:bCs/>
            <w:highlight w:val="yellow"/>
          </w:rPr>
          <w:tab/>
          <w:delText xml:space="preserve">unsigned int(7) reserved; </w:delText>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delText>unsigned int(8) subsample_priority;</w:delText>
        </w:r>
        <w:r w:rsidRPr="0041239F" w:rsidDel="001A2318">
          <w:rPr>
            <w:highlight w:val="yellow"/>
          </w:rPr>
          <w:br/>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delText>unsigned int(8) discardable;</w:delText>
        </w:r>
        <w:r w:rsidRPr="0041239F" w:rsidDel="001A2318">
          <w:rPr>
            <w:highlight w:val="yellow"/>
          </w:rPr>
          <w:br/>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delText>unsigned int(32) codec_specific_parameters;</w:delText>
        </w:r>
        <w:r w:rsidRPr="0041239F" w:rsidDel="001A2318">
          <w:rPr>
            <w:highlight w:val="yellow"/>
          </w:rPr>
          <w:br/>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delText>}</w:delText>
        </w:r>
        <w:r w:rsidRPr="0041239F" w:rsidDel="001A2318">
          <w:rPr>
            <w:highlight w:val="yellow"/>
          </w:rPr>
          <w:br/>
        </w:r>
        <w:r w:rsidRPr="0041239F" w:rsidDel="001A2318">
          <w:rPr>
            <w:highlight w:val="yellow"/>
          </w:rPr>
          <w:tab/>
        </w:r>
        <w:r w:rsidRPr="0041239F" w:rsidDel="001A2318">
          <w:rPr>
            <w:highlight w:val="yellow"/>
          </w:rPr>
          <w:tab/>
        </w:r>
        <w:r w:rsidRPr="0041239F" w:rsidDel="001A2318">
          <w:rPr>
            <w:highlight w:val="yellow"/>
          </w:rPr>
          <w:tab/>
        </w:r>
        <w:r w:rsidRPr="0041239F" w:rsidDel="001A2318">
          <w:rPr>
            <w:highlight w:val="yellow"/>
          </w:rPr>
          <w:tab/>
          <w:delText>}</w:delText>
        </w:r>
        <w:r w:rsidRPr="008F44BF" w:rsidDel="001A2318">
          <w:br/>
        </w:r>
        <w:r w:rsidRPr="008F44BF" w:rsidDel="001A2318">
          <w:tab/>
        </w:r>
        <w:r w:rsidRPr="008F44BF" w:rsidDel="001A2318">
          <w:tab/>
        </w:r>
        <w:r w:rsidRPr="008F44BF" w:rsidDel="001A2318">
          <w:tab/>
          <w:delText>}</w:delText>
        </w:r>
        <w:r w:rsidRPr="008F44BF" w:rsidDel="001A2318">
          <w:br/>
        </w:r>
        <w:r w:rsidRPr="008F44BF" w:rsidDel="001A2318">
          <w:tab/>
        </w:r>
        <w:r w:rsidRPr="008F44BF" w:rsidDel="001A2318">
          <w:tab/>
          <w:delText>}</w:delText>
        </w:r>
        <w:r w:rsidRPr="008F44BF" w:rsidDel="001A2318">
          <w:br/>
        </w:r>
        <w:r w:rsidRPr="008F44BF" w:rsidDel="001A2318">
          <w:tab/>
          <w:delText>}</w:delText>
        </w:r>
        <w:r w:rsidRPr="008F44BF" w:rsidDel="001A2318">
          <w:br/>
          <w:delText>}</w:delText>
        </w:r>
        <w:bookmarkStart w:id="1872" w:name="_Toc119684817"/>
        <w:bookmarkStart w:id="1873" w:name="_Toc119684938"/>
        <w:bookmarkEnd w:id="1872"/>
        <w:bookmarkEnd w:id="1873"/>
      </w:del>
    </w:p>
    <w:p w14:paraId="7D7B084D" w14:textId="18C1C6A9" w:rsidR="00F54CC2" w:rsidRPr="00343E33" w:rsidDel="001A2318" w:rsidRDefault="00F54CC2" w:rsidP="00343E33">
      <w:pPr>
        <w:rPr>
          <w:del w:id="1874" w:author="DENOUAL Franck" w:date="2022-10-27T19:59:00Z"/>
          <w:lang w:eastAsia="zh-CN"/>
        </w:rPr>
      </w:pPr>
      <w:bookmarkStart w:id="1875" w:name="_Toc119684818"/>
      <w:bookmarkStart w:id="1876" w:name="_Toc119684939"/>
      <w:bookmarkEnd w:id="1875"/>
      <w:bookmarkEnd w:id="1876"/>
    </w:p>
    <w:p w14:paraId="5D3F5290" w14:textId="5911DFB4" w:rsidR="00F54CC2" w:rsidDel="001A2318" w:rsidRDefault="00F54CC2" w:rsidP="00F54CC2">
      <w:pPr>
        <w:pStyle w:val="Heading3"/>
        <w:rPr>
          <w:del w:id="1877" w:author="DENOUAL Franck" w:date="2022-10-27T19:59:00Z"/>
          <w:lang w:val="en-US" w:eastAsia="zh-CN"/>
        </w:rPr>
      </w:pPr>
      <w:del w:id="1878" w:author="DENOUAL Franck" w:date="2022-10-27T19:59:00Z">
        <w:r w:rsidDel="001A2318">
          <w:rPr>
            <w:lang w:val="en-US" w:eastAsia="zh-CN"/>
          </w:rPr>
          <w:delText>Replace section 8.7.7.3 Semantics with (new parts in yellow)</w:delText>
        </w:r>
        <w:bookmarkStart w:id="1879" w:name="_Toc119684819"/>
        <w:bookmarkStart w:id="1880" w:name="_Toc119684940"/>
        <w:bookmarkEnd w:id="1879"/>
        <w:bookmarkEnd w:id="1880"/>
      </w:del>
    </w:p>
    <w:p w14:paraId="3EB24C28" w14:textId="5D644971" w:rsidR="00F54CC2" w:rsidDel="001A2318" w:rsidRDefault="00F54CC2" w:rsidP="00F54CC2">
      <w:pPr>
        <w:pStyle w:val="fields"/>
        <w:rPr>
          <w:del w:id="1881" w:author="DENOUAL Franck" w:date="2022-10-27T19:59:00Z"/>
        </w:rPr>
      </w:pPr>
      <w:del w:id="1882" w:author="DENOUAL Franck" w:date="2022-10-27T19:59:00Z">
        <w:r w:rsidRPr="00A3770E" w:rsidDel="001A2318">
          <w:rPr>
            <w:rStyle w:val="codeChar"/>
          </w:rPr>
          <w:delText xml:space="preserve">version </w:delText>
        </w:r>
        <w:r w:rsidRPr="00853D0D" w:rsidDel="001A2318">
          <w:delText xml:space="preserve">is an integer that specifies the version of this box (0 or 1 in this document </w:delText>
        </w:r>
        <w:r w:rsidRPr="00853D0D" w:rsidDel="001A2318">
          <w:rPr>
            <w:highlight w:val="yellow"/>
          </w:rPr>
          <w:delText xml:space="preserve">indicate explicit encoding of the sub-sample information; 2 or 3 indicate encoding </w:delText>
        </w:r>
        <w:r w:rsidDel="001A2318">
          <w:rPr>
            <w:highlight w:val="yellow"/>
          </w:rPr>
          <w:delText xml:space="preserve">possibly </w:delText>
        </w:r>
        <w:r w:rsidRPr="00853D0D" w:rsidDel="001A2318">
          <w:rPr>
            <w:highlight w:val="yellow"/>
          </w:rPr>
          <w:delText xml:space="preserve">by </w:delText>
        </w:r>
        <w:r w:rsidRPr="00BE29BB" w:rsidDel="001A2318">
          <w:rPr>
            <w:highlight w:val="yellow"/>
          </w:rPr>
          <w:delText>reference of the sub-sample inf</w:delText>
        </w:r>
        <w:r w:rsidRPr="00B918E7" w:rsidDel="001A2318">
          <w:rPr>
            <w:highlight w:val="yellow"/>
          </w:rPr>
          <w:delText xml:space="preserve">ormation). Version 2 or 3 also make use of generic (in opposition to codec-specific) </w:delText>
        </w:r>
        <w:r w:rsidRPr="00B918E7" w:rsidDel="001A2318">
          <w:rPr>
            <w:rStyle w:val="codeChar"/>
            <w:highlight w:val="yellow"/>
          </w:rPr>
          <w:delText>flags</w:delText>
        </w:r>
        <w:r w:rsidRPr="00B918E7" w:rsidDel="001A2318">
          <w:rPr>
            <w:highlight w:val="yellow"/>
          </w:rPr>
          <w:delText xml:space="preserve"> values.</w:delText>
        </w:r>
        <w:r w:rsidDel="001A2318">
          <w:delText xml:space="preserve"> </w:delText>
        </w:r>
        <w:bookmarkStart w:id="1883" w:name="_Toc119684820"/>
        <w:bookmarkStart w:id="1884" w:name="_Toc119684941"/>
        <w:bookmarkEnd w:id="1883"/>
        <w:bookmarkEnd w:id="1884"/>
      </w:del>
    </w:p>
    <w:p w14:paraId="592078DD" w14:textId="19420EC4" w:rsidR="00F54CC2" w:rsidRPr="00B918E7" w:rsidDel="001A2318" w:rsidRDefault="00F54CC2" w:rsidP="00F54CC2">
      <w:pPr>
        <w:pStyle w:val="fields"/>
        <w:keepNext/>
        <w:rPr>
          <w:del w:id="1885" w:author="DENOUAL Franck" w:date="2022-10-27T19:59:00Z"/>
          <w:highlight w:val="yellow"/>
        </w:rPr>
      </w:pPr>
      <w:del w:id="1886" w:author="DENOUAL Franck" w:date="2022-10-27T19:59:00Z">
        <w:r w:rsidRPr="00B918E7" w:rsidDel="001A2318">
          <w:rPr>
            <w:rStyle w:val="codeChar"/>
            <w:highlight w:val="yellow"/>
          </w:rPr>
          <w:lastRenderedPageBreak/>
          <w:delText xml:space="preserve">flags </w:delText>
        </w:r>
        <w:r w:rsidRPr="00B918E7" w:rsidDel="001A2318">
          <w:rPr>
            <w:highlight w:val="yellow"/>
          </w:rPr>
          <w:delText>is a 24-bit integer with flags; the following values are defined for version 2 or 3 of this box:</w:delText>
        </w:r>
        <w:bookmarkStart w:id="1887" w:name="_Toc119684821"/>
        <w:bookmarkStart w:id="1888" w:name="_Toc119684942"/>
        <w:bookmarkEnd w:id="1887"/>
        <w:bookmarkEnd w:id="1888"/>
      </w:del>
    </w:p>
    <w:p w14:paraId="4DC9AA6C" w14:textId="006DF721" w:rsidR="00F54CC2" w:rsidRPr="00B918E7" w:rsidDel="001A2318" w:rsidRDefault="00F54CC2" w:rsidP="00F54CC2">
      <w:pPr>
        <w:pStyle w:val="fields"/>
        <w:ind w:left="1080"/>
        <w:rPr>
          <w:del w:id="1889" w:author="DENOUAL Franck" w:date="2022-10-27T19:59:00Z"/>
          <w:highlight w:val="yellow"/>
          <w:lang w:val="en-US"/>
        </w:rPr>
      </w:pPr>
      <w:del w:id="1890" w:author="DENOUAL Franck" w:date="2022-10-27T19:59:00Z">
        <w:r w:rsidRPr="00B918E7" w:rsidDel="001A2318">
          <w:rPr>
            <w:rStyle w:val="codeChar"/>
            <w:highlight w:val="yellow"/>
          </w:rPr>
          <w:delText>applies_to_all_samples</w:delText>
        </w:r>
        <w:r w:rsidRPr="00B918E7" w:rsidDel="001A2318">
          <w:rPr>
            <w:highlight w:val="yellow"/>
          </w:rPr>
          <w:delText xml:space="preserve">: </w:delText>
        </w:r>
        <w:r w:rsidRPr="00B918E7" w:rsidDel="001A2318">
          <w:rPr>
            <w:highlight w:val="yellow"/>
            <w:lang w:val="en-US"/>
          </w:rPr>
          <w:delText>Flag mask is 0x</w:delText>
        </w:r>
        <w:r w:rsidDel="001A2318">
          <w:rPr>
            <w:highlight w:val="yellow"/>
            <w:lang w:val="en-US"/>
          </w:rPr>
          <w:delText>8</w:delText>
        </w:r>
        <w:r w:rsidRPr="00B918E7" w:rsidDel="001A2318">
          <w:rPr>
            <w:highlight w:val="yellow"/>
            <w:lang w:val="en-US"/>
          </w:rPr>
          <w:delText>00000. When set, this value indicates that the sub</w:delText>
        </w:r>
        <w:r w:rsidDel="001A2318">
          <w:rPr>
            <w:highlight w:val="yellow"/>
            <w:lang w:val="en-US"/>
          </w:rPr>
          <w:delText>-</w:delText>
        </w:r>
        <w:r w:rsidRPr="00B918E7" w:rsidDel="001A2318">
          <w:rPr>
            <w:highlight w:val="yellow"/>
            <w:lang w:val="en-US"/>
          </w:rPr>
          <w:delText xml:space="preserve">sample information box applies to all samples of the track or track fragment (this avoids repeating a </w:delText>
        </w:r>
        <w:r w:rsidRPr="00B918E7" w:rsidDel="001A2318">
          <w:rPr>
            <w:rStyle w:val="codeChar"/>
            <w:highlight w:val="yellow"/>
          </w:rPr>
          <w:delText>sample_delta</w:delText>
        </w:r>
        <w:r w:rsidRPr="00B918E7" w:rsidDel="001A2318">
          <w:rPr>
            <w:highlight w:val="yellow"/>
            <w:lang w:val="en-US"/>
          </w:rPr>
          <w:delText xml:space="preserve"> always equal to 1).</w:delText>
        </w:r>
        <w:bookmarkStart w:id="1891" w:name="_Toc119684822"/>
        <w:bookmarkStart w:id="1892" w:name="_Toc119684943"/>
        <w:bookmarkEnd w:id="1891"/>
        <w:bookmarkEnd w:id="1892"/>
      </w:del>
    </w:p>
    <w:p w14:paraId="4C9BDFE7" w14:textId="37B110AD" w:rsidR="00F54CC2" w:rsidRPr="00B918E7" w:rsidDel="001A2318" w:rsidRDefault="00F54CC2" w:rsidP="00F54CC2">
      <w:pPr>
        <w:pStyle w:val="fields"/>
        <w:ind w:left="1080"/>
        <w:rPr>
          <w:del w:id="1893" w:author="DENOUAL Franck" w:date="2022-10-27T19:59:00Z"/>
          <w:highlight w:val="yellow"/>
          <w:lang w:val="en-US"/>
        </w:rPr>
      </w:pPr>
      <w:del w:id="1894" w:author="DENOUAL Franck" w:date="2022-10-27T19:59:00Z">
        <w:r w:rsidRPr="00B918E7" w:rsidDel="001A2318">
          <w:rPr>
            <w:rStyle w:val="codeChar"/>
            <w:highlight w:val="yellow"/>
          </w:rPr>
          <w:delText>regular_sample_pattern</w:delText>
        </w:r>
        <w:r w:rsidRPr="00B918E7" w:rsidDel="001A2318">
          <w:rPr>
            <w:highlight w:val="yellow"/>
          </w:rPr>
          <w:delText xml:space="preserve">: </w:delText>
        </w:r>
        <w:r w:rsidRPr="00B918E7" w:rsidDel="001A2318">
          <w:rPr>
            <w:highlight w:val="yellow"/>
            <w:lang w:val="en-US"/>
          </w:rPr>
          <w:delText>Flag mask is 0x</w:delText>
        </w:r>
        <w:r w:rsidDel="001A2318">
          <w:rPr>
            <w:highlight w:val="yellow"/>
            <w:lang w:val="en-US"/>
          </w:rPr>
          <w:delText>4</w:delText>
        </w:r>
        <w:r w:rsidRPr="00B918E7" w:rsidDel="001A2318">
          <w:rPr>
            <w:highlight w:val="yellow"/>
            <w:lang w:val="en-US"/>
          </w:rPr>
          <w:delText xml:space="preserve">00000. When set, this value indicates that the </w:delText>
        </w:r>
        <w:r w:rsidRPr="008624A0" w:rsidDel="001A2318">
          <w:rPr>
            <w:rFonts w:ascii="Courier New" w:hAnsi="Courier New" w:cs="Courier New"/>
            <w:highlight w:val="yellow"/>
            <w:lang w:val="en-US"/>
          </w:rPr>
          <w:delText>sample_delta</w:delText>
        </w:r>
        <w:r w:rsidRPr="00B918E7" w:rsidDel="001A2318">
          <w:rPr>
            <w:highlight w:val="yellow"/>
            <w:lang w:val="en-US"/>
          </w:rPr>
          <w:delText xml:space="preserve"> always takes the same value and is declared only once in the SubsampleInfomationBox.</w:delText>
        </w:r>
        <w:bookmarkStart w:id="1895" w:name="_Toc119684823"/>
        <w:bookmarkStart w:id="1896" w:name="_Toc119684944"/>
        <w:bookmarkEnd w:id="1895"/>
        <w:bookmarkEnd w:id="1896"/>
      </w:del>
    </w:p>
    <w:p w14:paraId="12E985A0" w14:textId="654255D3" w:rsidR="00F54CC2" w:rsidRPr="00B918E7" w:rsidDel="001A2318" w:rsidRDefault="00F54CC2" w:rsidP="00F54CC2">
      <w:pPr>
        <w:pStyle w:val="fields"/>
        <w:ind w:left="1080"/>
        <w:rPr>
          <w:del w:id="1897" w:author="DENOUAL Franck" w:date="2022-10-27T19:59:00Z"/>
          <w:highlight w:val="yellow"/>
          <w:lang w:val="en-US"/>
        </w:rPr>
      </w:pPr>
      <w:del w:id="1898" w:author="DENOUAL Franck" w:date="2022-10-27T19:59:00Z">
        <w:r w:rsidRPr="00B918E7" w:rsidDel="001A2318">
          <w:rPr>
            <w:rStyle w:val="codeChar"/>
            <w:highlight w:val="yellow"/>
          </w:rPr>
          <w:delText>fixed_n</w:delText>
        </w:r>
        <w:r w:rsidDel="001A2318">
          <w:rPr>
            <w:rStyle w:val="codeChar"/>
            <w:highlight w:val="yellow"/>
          </w:rPr>
          <w:delText>b</w:delText>
        </w:r>
        <w:r w:rsidRPr="00B918E7" w:rsidDel="001A2318">
          <w:rPr>
            <w:rStyle w:val="codeChar"/>
            <w:highlight w:val="yellow"/>
          </w:rPr>
          <w:delText>_subsamples_per_sample</w:delText>
        </w:r>
        <w:r w:rsidRPr="00B918E7" w:rsidDel="001A2318">
          <w:rPr>
            <w:highlight w:val="yellow"/>
          </w:rPr>
          <w:delText xml:space="preserve">: </w:delText>
        </w:r>
        <w:r w:rsidRPr="00B918E7" w:rsidDel="001A2318">
          <w:rPr>
            <w:highlight w:val="yellow"/>
            <w:lang w:val="en-US"/>
          </w:rPr>
          <w:delText>Flag mask is 0x</w:delText>
        </w:r>
        <w:r w:rsidDel="001A2318">
          <w:rPr>
            <w:highlight w:val="yellow"/>
            <w:lang w:val="en-US"/>
          </w:rPr>
          <w:delText>2</w:delText>
        </w:r>
        <w:r w:rsidRPr="00B918E7" w:rsidDel="001A2318">
          <w:rPr>
            <w:highlight w:val="yellow"/>
            <w:lang w:val="en-US"/>
          </w:rPr>
          <w:delText xml:space="preserve">00000. When set, this value indicates that the </w:delText>
        </w:r>
        <w:r w:rsidRPr="002F00FB" w:rsidDel="001A2318">
          <w:rPr>
            <w:rStyle w:val="codeChar"/>
            <w:highlight w:val="yellow"/>
          </w:rPr>
          <w:delText>subsample_count</w:delText>
        </w:r>
        <w:r w:rsidDel="001A2318">
          <w:rPr>
            <w:highlight w:val="yellow"/>
            <w:lang w:val="en-US"/>
          </w:rPr>
          <w:delText xml:space="preserve"> can be encoded once for all samples having a sub-sample description and is not repeated in the loop of entries.</w:delText>
        </w:r>
        <w:bookmarkStart w:id="1899" w:name="_Toc119684824"/>
        <w:bookmarkStart w:id="1900" w:name="_Toc119684945"/>
        <w:bookmarkEnd w:id="1899"/>
        <w:bookmarkEnd w:id="1900"/>
      </w:del>
    </w:p>
    <w:p w14:paraId="23B80366" w14:textId="52453BBF" w:rsidR="00F54CC2" w:rsidRPr="00B918E7" w:rsidDel="001A2318" w:rsidRDefault="00F54CC2" w:rsidP="00F54CC2">
      <w:pPr>
        <w:pStyle w:val="fields"/>
        <w:rPr>
          <w:del w:id="1901" w:author="DENOUAL Franck" w:date="2022-10-27T19:59:00Z"/>
          <w:lang w:val="en-US"/>
        </w:rPr>
      </w:pPr>
      <w:del w:id="1902" w:author="DENOUAL Franck" w:date="2022-10-27T19:59:00Z">
        <w:r w:rsidRPr="00B918E7" w:rsidDel="001A2318">
          <w:rPr>
            <w:highlight w:val="yellow"/>
            <w:lang w:val="en-US"/>
          </w:rPr>
          <w:delText xml:space="preserve">NOTE: </w:delText>
        </w:r>
        <w:r w:rsidRPr="001B5177" w:rsidDel="001A2318">
          <w:rPr>
            <w:lang w:val="en-US"/>
          </w:rPr>
          <w:delText>For us</w:delText>
        </w:r>
        <w:r w:rsidDel="001A2318">
          <w:rPr>
            <w:lang w:val="en-US"/>
          </w:rPr>
          <w:delText>ing</w:delText>
        </w:r>
        <w:r w:rsidRPr="001B5177" w:rsidDel="001A2318">
          <w:rPr>
            <w:lang w:val="en-US"/>
          </w:rPr>
          <w:delText xml:space="preserve"> the syntax </w:delText>
        </w:r>
        <w:r w:rsidDel="001A2318">
          <w:rPr>
            <w:lang w:val="en-US"/>
          </w:rPr>
          <w:delText>shown above</w:delText>
        </w:r>
        <w:r w:rsidRPr="001B5177" w:rsidDel="001A2318">
          <w:rPr>
            <w:lang w:val="en-US"/>
          </w:rPr>
          <w:delText xml:space="preserve">, </w:delText>
        </w:r>
        <w:r w:rsidDel="001A2318">
          <w:rPr>
            <w:lang w:val="en-US"/>
          </w:rPr>
          <w:delText xml:space="preserve">the </w:delText>
        </w:r>
        <w:r w:rsidRPr="001B5177" w:rsidDel="001A2318">
          <w:rPr>
            <w:rStyle w:val="codeChar"/>
            <w:lang w:val="en-US"/>
          </w:rPr>
          <w:delText>flags</w:delText>
        </w:r>
        <w:r w:rsidDel="001A2318">
          <w:rPr>
            <w:lang w:val="en-US"/>
          </w:rPr>
          <w:delText xml:space="preserve"> parameter </w:delText>
        </w:r>
        <w:r w:rsidRPr="001B5177" w:rsidDel="001A2318">
          <w:rPr>
            <w:lang w:val="en-US"/>
          </w:rPr>
          <w:delText xml:space="preserve">is defined as </w:delText>
        </w:r>
        <w:r w:rsidDel="001A2318">
          <w:rPr>
            <w:lang w:val="en-US"/>
          </w:rPr>
          <w:delText>a generic part (for example the first byte) and a codec-specific part (for example the two last bytes). Each part defines its own set of values</w:delText>
        </w:r>
        <w:r w:rsidDel="001A2318">
          <w:rPr>
            <w:highlight w:val="yellow"/>
            <w:lang w:val="en-US"/>
          </w:rPr>
          <w:delText xml:space="preserve">. </w:delText>
        </w:r>
        <w:r w:rsidDel="001A2318">
          <w:rPr>
            <w:lang w:val="en-US"/>
          </w:rPr>
          <w:delText>The last two bytes may be used by derived specifications to define their own flags values, for example to identify the type of the subsamples</w:delText>
        </w:r>
        <w:r w:rsidRPr="00B918E7" w:rsidDel="001A2318">
          <w:rPr>
            <w:highlight w:val="yellow"/>
            <w:lang w:val="en-US"/>
          </w:rPr>
          <w:delText>.</w:delText>
        </w:r>
        <w:bookmarkStart w:id="1903" w:name="_Toc119684825"/>
        <w:bookmarkStart w:id="1904" w:name="_Toc119684946"/>
        <w:bookmarkEnd w:id="1903"/>
        <w:bookmarkEnd w:id="1904"/>
      </w:del>
    </w:p>
    <w:p w14:paraId="65672357" w14:textId="4511F424" w:rsidR="00F54CC2" w:rsidRPr="003261FA" w:rsidDel="001A2318" w:rsidRDefault="00F54CC2" w:rsidP="00F54CC2">
      <w:pPr>
        <w:pStyle w:val="fields"/>
        <w:rPr>
          <w:del w:id="1905" w:author="DENOUAL Franck" w:date="2022-10-27T19:59:00Z"/>
        </w:rPr>
      </w:pPr>
      <w:bookmarkStart w:id="1906" w:name="_Toc119684826"/>
      <w:bookmarkStart w:id="1907" w:name="_Toc119684947"/>
      <w:bookmarkEnd w:id="1906"/>
      <w:bookmarkEnd w:id="1907"/>
    </w:p>
    <w:p w14:paraId="40C39ECA" w14:textId="6A87FFB8" w:rsidR="00F54CC2" w:rsidDel="001A2318" w:rsidRDefault="00F54CC2" w:rsidP="00F54CC2">
      <w:pPr>
        <w:pStyle w:val="fields"/>
        <w:rPr>
          <w:del w:id="1908" w:author="DENOUAL Franck" w:date="2022-10-27T19:59:00Z"/>
        </w:rPr>
      </w:pPr>
      <w:del w:id="1909" w:author="DENOUAL Franck" w:date="2022-10-27T19:59:00Z">
        <w:r w:rsidRPr="00A3770E" w:rsidDel="001A2318">
          <w:rPr>
            <w:rStyle w:val="codeChar"/>
          </w:rPr>
          <w:delText xml:space="preserve">entry_count </w:delText>
        </w:r>
        <w:r w:rsidDel="001A2318">
          <w:delText>is an integer that gives the number of entries in the following table.</w:delText>
        </w:r>
        <w:bookmarkStart w:id="1910" w:name="_Toc119684827"/>
        <w:bookmarkStart w:id="1911" w:name="_Toc119684948"/>
        <w:bookmarkEnd w:id="1910"/>
        <w:bookmarkEnd w:id="1911"/>
      </w:del>
    </w:p>
    <w:p w14:paraId="2BAF9196" w14:textId="5EC216DD" w:rsidR="00F54CC2" w:rsidDel="001A2318" w:rsidRDefault="00F54CC2" w:rsidP="00F54CC2">
      <w:pPr>
        <w:pStyle w:val="fields"/>
        <w:rPr>
          <w:del w:id="1912" w:author="DENOUAL Franck" w:date="2022-10-27T19:59:00Z"/>
        </w:rPr>
      </w:pPr>
      <w:del w:id="1913" w:author="DENOUAL Franck" w:date="2022-10-27T19:59:00Z">
        <w:r w:rsidRPr="00A3770E" w:rsidDel="001A2318">
          <w:rPr>
            <w:rStyle w:val="codeChar"/>
          </w:rPr>
          <w:delText>sample_delta</w:delText>
        </w:r>
        <w:r w:rsidRPr="00EC6C63" w:rsidDel="001A2318">
          <w:rPr>
            <w:rFonts w:cs="Courier"/>
            <w:lang w:eastAsia="fr-FR"/>
          </w:rPr>
          <w:delText xml:space="preserve"> </w:delText>
        </w:r>
        <w:r w:rsidRPr="00EC6C63" w:rsidDel="001A2318">
          <w:rPr>
            <w:rFonts w:cs="Cambria"/>
            <w:lang w:eastAsia="fr-FR"/>
          </w:rPr>
          <w:delText xml:space="preserve">is an integer that indicates the sample having sub‐sample structure. It is coded as the difference, in decoding order, between the desired sample number, and the sample number indicated in the previous entry. If the current entry is the first entry in the track, the value indicates the sample number of the first sample having sub-sample information, that is, the value is the difference between the sample number and zero (0). If the current entry is the first entry in a track fragment with preceding non-empty track fragments, the value indicates the difference between the sample number of the first sample having sub-sample information and the sample number of the last sample in the previous track fragment. If the current entry is the first entry in a track fragment without any preceding track fragments, the value indicates the sample number of the first sample having sub-sample information, that is, the value is the difference between the sample number and zero (0). This implies that the </w:delText>
        </w:r>
        <w:r w:rsidRPr="00A3770E" w:rsidDel="001A2318">
          <w:rPr>
            <w:rStyle w:val="codeChar"/>
          </w:rPr>
          <w:delText>sample_delta</w:delText>
        </w:r>
        <w:r w:rsidRPr="00EC6C63" w:rsidDel="001A2318">
          <w:rPr>
            <w:rFonts w:cs="Cambria"/>
            <w:lang w:eastAsia="fr-FR"/>
          </w:rPr>
          <w:delText xml:space="preserve"> for the first entry describing the first sample in the track or in the track fragment is always 1.</w:delText>
        </w:r>
        <w:bookmarkStart w:id="1914" w:name="_Toc119684828"/>
        <w:bookmarkStart w:id="1915" w:name="_Toc119684949"/>
        <w:bookmarkEnd w:id="1914"/>
        <w:bookmarkEnd w:id="1915"/>
      </w:del>
    </w:p>
    <w:p w14:paraId="0970F80B" w14:textId="5303BE3F" w:rsidR="00F54CC2" w:rsidDel="001A2318" w:rsidRDefault="00F54CC2" w:rsidP="00F54CC2">
      <w:pPr>
        <w:pStyle w:val="fields"/>
        <w:rPr>
          <w:del w:id="1916" w:author="DENOUAL Franck" w:date="2022-10-27T19:59:00Z"/>
        </w:rPr>
      </w:pPr>
      <w:del w:id="1917" w:author="DENOUAL Franck" w:date="2022-10-27T19:59:00Z">
        <w:r w:rsidRPr="00A3770E" w:rsidDel="001A2318">
          <w:rPr>
            <w:rStyle w:val="codeChar"/>
          </w:rPr>
          <w:delText xml:space="preserve">subsample_count </w:delText>
        </w:r>
        <w:r w:rsidDel="001A2318">
          <w:delText>is an integer that specifies the number of sub-sample for the current sample. If there is no sub-sample structure, then this field takes the value 0.</w:delText>
        </w:r>
        <w:bookmarkStart w:id="1918" w:name="_Toc119684829"/>
        <w:bookmarkStart w:id="1919" w:name="_Toc119684950"/>
        <w:bookmarkEnd w:id="1918"/>
        <w:bookmarkEnd w:id="1919"/>
      </w:del>
    </w:p>
    <w:p w14:paraId="4DE87B96" w14:textId="4F1B2185" w:rsidR="00F54CC2" w:rsidDel="001A2318" w:rsidRDefault="00F54CC2" w:rsidP="00F54CC2">
      <w:pPr>
        <w:pStyle w:val="fields"/>
        <w:rPr>
          <w:del w:id="1920" w:author="DENOUAL Franck" w:date="2022-10-27T19:59:00Z"/>
        </w:rPr>
      </w:pPr>
      <w:del w:id="1921" w:author="DENOUAL Franck" w:date="2022-10-27T19:59:00Z">
        <w:r w:rsidRPr="00A3770E" w:rsidDel="001A2318">
          <w:rPr>
            <w:rStyle w:val="codeChar"/>
          </w:rPr>
          <w:delText xml:space="preserve">subsample_size </w:delText>
        </w:r>
        <w:r w:rsidDel="001A2318">
          <w:delText>is an integer that specifies the size, in bytes, of the current sub-sample.</w:delText>
        </w:r>
        <w:bookmarkStart w:id="1922" w:name="_Toc119684830"/>
        <w:bookmarkStart w:id="1923" w:name="_Toc119684951"/>
        <w:bookmarkEnd w:id="1922"/>
        <w:bookmarkEnd w:id="1923"/>
      </w:del>
    </w:p>
    <w:p w14:paraId="6ADA0F2B" w14:textId="158DAD20" w:rsidR="00F54CC2" w:rsidDel="001A2318" w:rsidRDefault="00F54CC2" w:rsidP="00F54CC2">
      <w:pPr>
        <w:pStyle w:val="fields"/>
        <w:rPr>
          <w:del w:id="1924" w:author="DENOUAL Franck" w:date="2022-10-27T19:59:00Z"/>
        </w:rPr>
      </w:pPr>
      <w:del w:id="1925" w:author="DENOUAL Franck" w:date="2022-10-27T19:59:00Z">
        <w:r w:rsidRPr="00A3770E" w:rsidDel="001A2318">
          <w:rPr>
            <w:rStyle w:val="codeChar"/>
          </w:rPr>
          <w:delText xml:space="preserve">subsample_priority </w:delText>
        </w:r>
        <w:r w:rsidDel="001A2318">
          <w:delText xml:space="preserve">is an integer specifying the degradation priority for each sub-sample. Higher values of </w:delText>
        </w:r>
        <w:r w:rsidRPr="00A3770E" w:rsidDel="001A2318">
          <w:rPr>
            <w:rStyle w:val="codeChar"/>
          </w:rPr>
          <w:delText>subsample_priority</w:delText>
        </w:r>
        <w:r w:rsidDel="001A2318">
          <w:delText>, indicate sub-samples which are important to, and have a greater impact on, the decoded quality.</w:delText>
        </w:r>
        <w:bookmarkStart w:id="1926" w:name="_Toc119684831"/>
        <w:bookmarkStart w:id="1927" w:name="_Toc119684952"/>
        <w:bookmarkEnd w:id="1926"/>
        <w:bookmarkEnd w:id="1927"/>
      </w:del>
    </w:p>
    <w:p w14:paraId="4A84D11E" w14:textId="4CD97C54" w:rsidR="00F54CC2" w:rsidDel="001A2318" w:rsidRDefault="00F54CC2" w:rsidP="00F54CC2">
      <w:pPr>
        <w:pStyle w:val="fields"/>
        <w:rPr>
          <w:del w:id="1928" w:author="DENOUAL Franck" w:date="2022-10-27T19:59:00Z"/>
        </w:rPr>
      </w:pPr>
      <w:del w:id="1929" w:author="DENOUAL Franck" w:date="2022-10-27T19:59:00Z">
        <w:r w:rsidRPr="00A3770E" w:rsidDel="001A2318">
          <w:rPr>
            <w:rStyle w:val="codeChar"/>
          </w:rPr>
          <w:delText>discardable</w:delText>
        </w:r>
        <w:r w:rsidDel="001A2318">
          <w:delText xml:space="preserve"> equal to 0 means that the sub-sample is required to decode the current sample, while equal to 1 means the sub-sample is not required to decode the current sample but may be used for enhancements, e.g., the sub-sample consists of supplemental enhancement information (SEI) messages.</w:delText>
        </w:r>
        <w:bookmarkStart w:id="1930" w:name="_Toc119684832"/>
        <w:bookmarkStart w:id="1931" w:name="_Toc119684953"/>
        <w:bookmarkEnd w:id="1930"/>
        <w:bookmarkEnd w:id="1931"/>
      </w:del>
    </w:p>
    <w:p w14:paraId="64574656" w14:textId="0E401C25" w:rsidR="00F54CC2" w:rsidDel="001A2318" w:rsidRDefault="00F54CC2" w:rsidP="00F54CC2">
      <w:pPr>
        <w:pStyle w:val="fields"/>
        <w:rPr>
          <w:del w:id="1932" w:author="DENOUAL Franck" w:date="2022-10-27T19:59:00Z"/>
        </w:rPr>
      </w:pPr>
      <w:del w:id="1933" w:author="DENOUAL Franck" w:date="2022-10-27T19:59:00Z">
        <w:r w:rsidRPr="00A3770E" w:rsidDel="001A2318">
          <w:rPr>
            <w:rStyle w:val="codeChar"/>
          </w:rPr>
          <w:delText>codec_specific_parameters</w:delText>
        </w:r>
        <w:r w:rsidDel="001A2318">
          <w:delText xml:space="preserve"> is defined by the codec in use. If no such definition is available, this field shall be set to 0.</w:delText>
        </w:r>
        <w:bookmarkStart w:id="1934" w:name="_Toc119684833"/>
        <w:bookmarkStart w:id="1935" w:name="_Toc119684954"/>
        <w:bookmarkEnd w:id="1934"/>
        <w:bookmarkEnd w:id="1935"/>
      </w:del>
    </w:p>
    <w:p w14:paraId="0332344D" w14:textId="2E0CC41D" w:rsidR="00F54CC2" w:rsidRPr="00853D0D" w:rsidDel="001A2318" w:rsidRDefault="00F54CC2" w:rsidP="00F54CC2">
      <w:pPr>
        <w:rPr>
          <w:del w:id="1936" w:author="DENOUAL Franck" w:date="2022-10-27T19:59:00Z"/>
          <w:highlight w:val="yellow"/>
        </w:rPr>
      </w:pPr>
      <w:del w:id="1937" w:author="DENOUAL Franck" w:date="2022-10-27T19:59:00Z">
        <w:r w:rsidRPr="008624A0" w:rsidDel="001A2318">
          <w:rPr>
            <w:rStyle w:val="codeChar"/>
            <w:sz w:val="22"/>
            <w:szCs w:val="22"/>
            <w:highlight w:val="yellow"/>
          </w:rPr>
          <w:delText>has_reference</w:delText>
        </w:r>
        <w:r w:rsidRPr="005022B1" w:rsidDel="001A2318">
          <w:rPr>
            <w:rFonts w:ascii="Courier New" w:hAnsi="Courier New"/>
            <w:noProof/>
            <w:sz w:val="22"/>
            <w:szCs w:val="22"/>
            <w:highlight w:val="yellow"/>
            <w:lang w:val="en-GB"/>
          </w:rPr>
          <w:delText xml:space="preserve"> </w:delText>
        </w:r>
        <w:r w:rsidRPr="00853D0D" w:rsidDel="001A2318">
          <w:rPr>
            <w:highlight w:val="yellow"/>
          </w:rPr>
          <w:delText xml:space="preserve">equal to 0 means that </w:delText>
        </w:r>
        <w:r w:rsidRPr="008624A0" w:rsidDel="001A2318">
          <w:rPr>
            <w:rFonts w:ascii="Courier New" w:hAnsi="Courier New" w:cs="Courier New"/>
            <w:sz w:val="22"/>
            <w:szCs w:val="22"/>
            <w:highlight w:val="yellow"/>
          </w:rPr>
          <w:delText>subsample_priority</w:delText>
        </w:r>
        <w:r w:rsidRPr="00853D0D" w:rsidDel="001A2318">
          <w:rPr>
            <w:highlight w:val="yellow"/>
          </w:rPr>
          <w:delText xml:space="preserve">, </w:delText>
        </w:r>
        <w:r w:rsidRPr="008624A0" w:rsidDel="001A2318">
          <w:rPr>
            <w:rFonts w:ascii="Courier New" w:hAnsi="Courier New" w:cs="Courier New"/>
            <w:sz w:val="22"/>
            <w:szCs w:val="22"/>
            <w:highlight w:val="yellow"/>
          </w:rPr>
          <w:delText>discardable</w:delText>
        </w:r>
        <w:r w:rsidRPr="00853D0D" w:rsidDel="001A2318">
          <w:rPr>
            <w:highlight w:val="yellow"/>
          </w:rPr>
          <w:delText xml:space="preserve"> and </w:delText>
        </w:r>
        <w:r w:rsidRPr="008624A0" w:rsidDel="001A2318">
          <w:rPr>
            <w:rFonts w:ascii="Courier New" w:hAnsi="Courier New" w:cs="Courier New"/>
            <w:sz w:val="22"/>
            <w:szCs w:val="22"/>
            <w:highlight w:val="yellow"/>
          </w:rPr>
          <w:delText>codec_specific_parameters</w:delText>
        </w:r>
        <w:r w:rsidRPr="008624A0" w:rsidDel="001A2318">
          <w:rPr>
            <w:sz w:val="22"/>
            <w:szCs w:val="22"/>
            <w:highlight w:val="yellow"/>
          </w:rPr>
          <w:delText xml:space="preserve"> </w:delText>
        </w:r>
        <w:r w:rsidRPr="00853D0D" w:rsidDel="001A2318">
          <w:rPr>
            <w:highlight w:val="yellow"/>
          </w:rPr>
          <w:delText>are explicitly indicated for considered sub-sample</w:delText>
        </w:r>
        <w:r w:rsidDel="001A2318">
          <w:rPr>
            <w:highlight w:val="yellow"/>
          </w:rPr>
          <w:delText xml:space="preserve">. When </w:delText>
        </w:r>
        <w:r w:rsidRPr="00853D0D" w:rsidDel="001A2318">
          <w:rPr>
            <w:highlight w:val="yellow"/>
          </w:rPr>
          <w:delText xml:space="preserve">equal to 1 means that the values of these properties are identical to the corresponding ones for the sub-sample indicated by </w:delText>
        </w:r>
        <w:r w:rsidRPr="008624A0" w:rsidDel="001A2318">
          <w:rPr>
            <w:rFonts w:ascii="Courier New" w:hAnsi="Courier New" w:cs="Courier New"/>
            <w:sz w:val="22"/>
            <w:szCs w:val="22"/>
            <w:highlight w:val="yellow"/>
          </w:rPr>
          <w:delText>reference_id</w:delText>
        </w:r>
        <w:r w:rsidRPr="00853D0D" w:rsidDel="001A2318">
          <w:rPr>
            <w:highlight w:val="yellow"/>
          </w:rPr>
          <w:delText>.</w:delText>
        </w:r>
        <w:bookmarkStart w:id="1938" w:name="_Toc119684834"/>
        <w:bookmarkStart w:id="1939" w:name="_Toc119684955"/>
        <w:bookmarkEnd w:id="1938"/>
        <w:bookmarkEnd w:id="1939"/>
      </w:del>
    </w:p>
    <w:p w14:paraId="267117BF" w14:textId="180DCDE2" w:rsidR="00F54CC2" w:rsidRPr="00343E33" w:rsidDel="001A2318" w:rsidRDefault="00F54CC2" w:rsidP="00343E33">
      <w:pPr>
        <w:rPr>
          <w:del w:id="1940" w:author="DENOUAL Franck" w:date="2022-10-27T19:59:00Z"/>
          <w:lang w:eastAsia="zh-CN"/>
        </w:rPr>
      </w:pPr>
      <w:del w:id="1941" w:author="DENOUAL Franck" w:date="2022-10-27T19:59:00Z">
        <w:r w:rsidRPr="008624A0" w:rsidDel="001A2318">
          <w:rPr>
            <w:rStyle w:val="codeChar"/>
            <w:sz w:val="22"/>
            <w:szCs w:val="22"/>
            <w:highlight w:val="yellow"/>
          </w:rPr>
          <w:delText>reference_id</w:delText>
        </w:r>
        <w:r w:rsidRPr="00853D0D" w:rsidDel="001A2318">
          <w:rPr>
            <w:rFonts w:ascii="Courier New" w:hAnsi="Courier New"/>
            <w:noProof/>
            <w:sz w:val="22"/>
            <w:szCs w:val="20"/>
            <w:highlight w:val="yellow"/>
            <w:lang w:val="en-GB"/>
          </w:rPr>
          <w:delText xml:space="preserve"> </w:delText>
        </w:r>
        <w:r w:rsidRPr="00853D0D" w:rsidDel="001A2318">
          <w:rPr>
            <w:highlight w:val="yellow"/>
          </w:rPr>
          <w:delText xml:space="preserve">is an integer that specifies the index of a sub-sample in a reference table. Each entry in said table comprises a set of values for </w:delText>
        </w:r>
        <w:r w:rsidRPr="008624A0" w:rsidDel="001A2318">
          <w:rPr>
            <w:rFonts w:ascii="Courier New" w:hAnsi="Courier New" w:cs="Courier New"/>
            <w:sz w:val="22"/>
            <w:szCs w:val="22"/>
            <w:highlight w:val="yellow"/>
          </w:rPr>
          <w:delText>subsample_priority</w:delText>
        </w:r>
        <w:r w:rsidRPr="00853D0D" w:rsidDel="001A2318">
          <w:rPr>
            <w:highlight w:val="yellow"/>
          </w:rPr>
          <w:delText xml:space="preserve">, </w:delText>
        </w:r>
        <w:r w:rsidRPr="008624A0" w:rsidDel="001A2318">
          <w:rPr>
            <w:rFonts w:ascii="Courier New" w:hAnsi="Courier New" w:cs="Courier New"/>
            <w:sz w:val="22"/>
            <w:szCs w:val="22"/>
            <w:highlight w:val="yellow"/>
          </w:rPr>
          <w:delText>discardable</w:delText>
        </w:r>
        <w:r w:rsidRPr="00853D0D" w:rsidDel="001A2318">
          <w:rPr>
            <w:highlight w:val="yellow"/>
          </w:rPr>
          <w:delText xml:space="preserve"> and </w:delText>
        </w:r>
        <w:r w:rsidRPr="008624A0" w:rsidDel="001A2318">
          <w:rPr>
            <w:rFonts w:ascii="Courier New" w:hAnsi="Courier New" w:cs="Courier New"/>
            <w:sz w:val="22"/>
            <w:szCs w:val="22"/>
            <w:highlight w:val="yellow"/>
          </w:rPr>
          <w:delText>codec_specific_parameters</w:delText>
        </w:r>
        <w:r w:rsidRPr="00853D0D" w:rsidDel="001A2318">
          <w:rPr>
            <w:highlight w:val="yellow"/>
          </w:rPr>
          <w:delText xml:space="preserve">, a number of occurrences, and an appearance index. The reference table is initially empty. When a sub-sample for which </w:delText>
        </w:r>
        <w:r w:rsidRPr="008624A0" w:rsidDel="001A2318">
          <w:rPr>
            <w:rFonts w:ascii="Courier New" w:hAnsi="Courier New" w:cs="Courier New"/>
            <w:sz w:val="22"/>
            <w:szCs w:val="22"/>
            <w:highlight w:val="yellow"/>
          </w:rPr>
          <w:delText>has_reference</w:delText>
        </w:r>
        <w:r w:rsidRPr="00853D0D" w:rsidDel="001A2318">
          <w:rPr>
            <w:highlight w:val="yellow"/>
          </w:rPr>
          <w:delText xml:space="preserve"> equals 0 is met, a new entry is created based on the values of </w:delText>
        </w:r>
        <w:r w:rsidRPr="008624A0" w:rsidDel="001A2318">
          <w:rPr>
            <w:rFonts w:ascii="Courier New" w:hAnsi="Courier New" w:cs="Courier New"/>
            <w:sz w:val="22"/>
            <w:szCs w:val="22"/>
            <w:highlight w:val="yellow"/>
          </w:rPr>
          <w:delText>subsample_priority</w:delText>
        </w:r>
        <w:r w:rsidRPr="00853D0D" w:rsidDel="001A2318">
          <w:rPr>
            <w:highlight w:val="yellow"/>
          </w:rPr>
          <w:delText xml:space="preserve">, </w:delText>
        </w:r>
        <w:r w:rsidRPr="008624A0" w:rsidDel="001A2318">
          <w:rPr>
            <w:rFonts w:ascii="Courier New" w:hAnsi="Courier New" w:cs="Courier New"/>
            <w:sz w:val="22"/>
            <w:szCs w:val="22"/>
            <w:highlight w:val="yellow"/>
          </w:rPr>
          <w:delText>discardable</w:delText>
        </w:r>
        <w:r w:rsidRPr="00853D0D" w:rsidDel="001A2318">
          <w:rPr>
            <w:highlight w:val="yellow"/>
          </w:rPr>
          <w:delText xml:space="preserve"> and </w:delText>
        </w:r>
        <w:r w:rsidRPr="008624A0" w:rsidDel="001A2318">
          <w:rPr>
            <w:rFonts w:ascii="Courier New" w:hAnsi="Courier New" w:cs="Courier New"/>
            <w:sz w:val="22"/>
            <w:szCs w:val="22"/>
            <w:highlight w:val="yellow"/>
          </w:rPr>
          <w:delText>codec_specific_parameters</w:delText>
        </w:r>
        <w:r w:rsidRPr="00853D0D" w:rsidDel="001A2318">
          <w:rPr>
            <w:highlight w:val="yellow"/>
          </w:rPr>
          <w:delText xml:space="preserve">, with a number of occurrences of 0, and an appearance index equal to the number of </w:delText>
        </w:r>
        <w:r w:rsidDel="001A2318">
          <w:rPr>
            <w:highlight w:val="yellow"/>
          </w:rPr>
          <w:delText>sub-samples</w:delText>
        </w:r>
        <w:r w:rsidRPr="00853D0D" w:rsidDel="001A2318">
          <w:rPr>
            <w:highlight w:val="yellow"/>
          </w:rPr>
          <w:delText xml:space="preserve"> that have been previously </w:delText>
        </w:r>
        <w:r w:rsidDel="001A2318">
          <w:rPr>
            <w:highlight w:val="yellow"/>
          </w:rPr>
          <w:delText>processed</w:delText>
        </w:r>
        <w:r w:rsidRPr="00853D0D" w:rsidDel="001A2318">
          <w:rPr>
            <w:highlight w:val="yellow"/>
          </w:rPr>
          <w:delText>. It is then checked whether the reference table comprises fewer than 128 entries. If so, the new entry is appended to the table. If not, the new entry replaces the entry of the table with lowest number of occurrences (1st criterion) and lowest appearance index (2</w:delText>
        </w:r>
        <w:r w:rsidRPr="00853D0D" w:rsidDel="001A2318">
          <w:rPr>
            <w:highlight w:val="yellow"/>
            <w:vertAlign w:val="superscript"/>
          </w:rPr>
          <w:delText>nd</w:delText>
        </w:r>
        <w:r w:rsidRPr="00853D0D" w:rsidDel="001A2318">
          <w:rPr>
            <w:highlight w:val="yellow"/>
          </w:rPr>
          <w:delText xml:space="preserve"> criterion</w:delText>
        </w:r>
        <w:r w:rsidRPr="000003C4" w:rsidDel="001A2318">
          <w:rPr>
            <w:highlight w:val="yellow"/>
          </w:rPr>
          <w:delText>).</w:delText>
        </w:r>
        <w:r w:rsidRPr="008624A0" w:rsidDel="001A2318">
          <w:rPr>
            <w:highlight w:val="yellow"/>
          </w:rPr>
          <w:delText xml:space="preserve"> When a sub-sample for which </w:delText>
        </w:r>
        <w:r w:rsidRPr="008624A0" w:rsidDel="001A2318">
          <w:rPr>
            <w:rFonts w:ascii="Courier New" w:hAnsi="Courier New" w:cs="Courier New"/>
            <w:sz w:val="22"/>
            <w:szCs w:val="22"/>
            <w:highlight w:val="yellow"/>
          </w:rPr>
          <w:delText>has_reference</w:delText>
        </w:r>
        <w:r w:rsidRPr="008624A0" w:rsidDel="001A2318">
          <w:rPr>
            <w:sz w:val="22"/>
            <w:szCs w:val="22"/>
            <w:highlight w:val="yellow"/>
          </w:rPr>
          <w:delText xml:space="preserve"> </w:delText>
        </w:r>
        <w:r w:rsidRPr="008624A0" w:rsidDel="001A2318">
          <w:rPr>
            <w:highlight w:val="yellow"/>
          </w:rPr>
          <w:delText xml:space="preserve">equals 1 is met, the entry with corresponding </w:delText>
        </w:r>
        <w:r w:rsidRPr="008624A0" w:rsidDel="001A2318">
          <w:rPr>
            <w:rFonts w:ascii="Courier New" w:hAnsi="Courier New" w:cs="Courier New"/>
            <w:sz w:val="22"/>
            <w:szCs w:val="22"/>
            <w:highlight w:val="yellow"/>
          </w:rPr>
          <w:delText>reference_id</w:delText>
        </w:r>
        <w:r w:rsidRPr="008624A0" w:rsidDel="001A2318">
          <w:rPr>
            <w:sz w:val="22"/>
            <w:szCs w:val="22"/>
            <w:highlight w:val="yellow"/>
          </w:rPr>
          <w:delText xml:space="preserve"> </w:delText>
        </w:r>
        <w:r w:rsidRPr="008624A0" w:rsidDel="001A2318">
          <w:rPr>
            <w:highlight w:val="yellow"/>
          </w:rPr>
          <w:delText xml:space="preserve">is updated by incrementing its number of </w:delText>
        </w:r>
        <w:r w:rsidRPr="008624A0" w:rsidDel="001A2318">
          <w:rPr>
            <w:highlight w:val="yellow"/>
          </w:rPr>
          <w:lastRenderedPageBreak/>
          <w:delText>occurrences by 1 and by setting its appearance index to the number of sub-samples previously processed.</w:delText>
        </w:r>
        <w:r w:rsidDel="001A2318">
          <w:delText xml:space="preserve"> </w:delText>
        </w:r>
        <w:bookmarkStart w:id="1942" w:name="_Hlk100047319"/>
        <w:r w:rsidDel="001A2318">
          <w:delText>To preserve random access, the reference table is reset on each sync sample</w:delText>
        </w:r>
        <w:bookmarkEnd w:id="1942"/>
        <w:r w:rsidDel="001A2318">
          <w:delText>.</w:delText>
        </w:r>
        <w:bookmarkStart w:id="1943" w:name="_Toc119684835"/>
        <w:bookmarkStart w:id="1944" w:name="_Toc119684956"/>
        <w:bookmarkEnd w:id="1943"/>
        <w:bookmarkEnd w:id="1944"/>
      </w:del>
    </w:p>
    <w:p w14:paraId="3AA7F99F" w14:textId="64A01FEE" w:rsidR="00F54CC2" w:rsidRPr="00343E33" w:rsidDel="001A2318" w:rsidRDefault="00F54CC2" w:rsidP="00343E33">
      <w:pPr>
        <w:rPr>
          <w:del w:id="1945" w:author="DENOUAL Franck" w:date="2022-10-27T19:59:00Z"/>
          <w:lang w:val="x-none"/>
        </w:rPr>
      </w:pPr>
      <w:bookmarkStart w:id="1946" w:name="_Toc119684836"/>
      <w:bookmarkStart w:id="1947" w:name="_Toc119684957"/>
      <w:bookmarkEnd w:id="1946"/>
      <w:bookmarkEnd w:id="1947"/>
    </w:p>
    <w:p w14:paraId="20D42EA2" w14:textId="3EA387F6" w:rsidR="00072068" w:rsidRDefault="00072068" w:rsidP="00072068">
      <w:pPr>
        <w:pStyle w:val="Heading1"/>
      </w:pPr>
      <w:bookmarkStart w:id="1948" w:name="_Ref117794440"/>
      <w:bookmarkStart w:id="1949" w:name="_Toc119686676"/>
      <w:commentRangeStart w:id="1950"/>
      <w:r>
        <w:t xml:space="preserve">MovieFragmentHeaderBox </w:t>
      </w:r>
      <w:commentRangeEnd w:id="1950"/>
      <w:r w:rsidR="00DD646E">
        <w:rPr>
          <w:rStyle w:val="CommentReference"/>
          <w:rFonts w:cs="Times New Roman"/>
          <w:b w:val="0"/>
          <w:bCs w:val="0"/>
          <w:kern w:val="0"/>
        </w:rPr>
        <w:commentReference w:id="1950"/>
      </w:r>
      <w:r>
        <w:t>update</w:t>
      </w:r>
      <w:bookmarkEnd w:id="1948"/>
      <w:bookmarkEnd w:id="1949"/>
    </w:p>
    <w:p w14:paraId="22A3B326" w14:textId="79587FB0" w:rsidR="0023161F" w:rsidRDefault="0023161F" w:rsidP="0023161F">
      <w:pPr>
        <w:rPr>
          <w:i/>
          <w:iCs/>
        </w:rPr>
      </w:pPr>
      <w:r>
        <w:t xml:space="preserve">Issue : </w:t>
      </w:r>
      <w:hyperlink r:id="rId41" w:history="1">
        <w:r w:rsidRPr="0023161F">
          <w:rPr>
            <w:rStyle w:val="Hyperlink"/>
            <w:i/>
            <w:iCs/>
          </w:rPr>
          <w:t>http://mpegx.int-evry.fr/software/MPEG/Systems/FileFormat/isobmff/-/issues/97</w:t>
        </w:r>
      </w:hyperlink>
    </w:p>
    <w:p w14:paraId="4213D6D9" w14:textId="77777777" w:rsidR="0023161F" w:rsidRPr="0023161F" w:rsidRDefault="0023161F" w:rsidP="0023161F"/>
    <w:p w14:paraId="3D653911" w14:textId="2CAC06CF" w:rsidR="00BD7718" w:rsidRDefault="00B2360E" w:rsidP="00BD7718">
      <w:r>
        <w:t>MPEG is considering defining a new version of the ‘mfhd’ box as follows:</w:t>
      </w:r>
    </w:p>
    <w:p w14:paraId="0906CCA4" w14:textId="77777777" w:rsidR="00B2360E" w:rsidRPr="00343E33" w:rsidRDefault="00B2360E" w:rsidP="00B2360E">
      <w:pPr>
        <w:autoSpaceDE w:val="0"/>
        <w:autoSpaceDN w:val="0"/>
        <w:adjustRightInd w:val="0"/>
        <w:rPr>
          <w:rFonts w:ascii="Courier New" w:eastAsia="MS Mincho" w:hAnsi="Courier New" w:cs="Courier New"/>
        </w:rPr>
      </w:pPr>
      <w:r w:rsidRPr="00343E33">
        <w:rPr>
          <w:rFonts w:ascii="Courier New" w:eastAsia="MS Mincho" w:hAnsi="Courier New" w:cs="Courier New"/>
        </w:rPr>
        <w:t>aligned(8) class MovieFragmentHeaderBox</w:t>
      </w:r>
    </w:p>
    <w:p w14:paraId="64E55BDC" w14:textId="1DEB8CFC" w:rsidR="00B2360E" w:rsidRDefault="00B2360E" w:rsidP="00B2360E">
      <w:pPr>
        <w:autoSpaceDE w:val="0"/>
        <w:autoSpaceDN w:val="0"/>
        <w:adjustRightInd w:val="0"/>
        <w:ind w:firstLine="720"/>
        <w:rPr>
          <w:rFonts w:ascii="Courier New" w:eastAsia="MS Mincho" w:hAnsi="Courier New" w:cs="Courier New"/>
        </w:rPr>
      </w:pPr>
      <w:r w:rsidRPr="00343E33">
        <w:rPr>
          <w:rFonts w:ascii="Courier New" w:eastAsia="MS Mincho" w:hAnsi="Courier New" w:cs="Courier New"/>
        </w:rPr>
        <w:t xml:space="preserve">extends FullBox('mfhd', </w:t>
      </w:r>
      <w:r w:rsidRPr="00343E33">
        <w:rPr>
          <w:rFonts w:ascii="Courier New" w:eastAsia="MS Mincho" w:hAnsi="Courier New" w:cs="Courier New"/>
          <w:highlight w:val="yellow"/>
        </w:rPr>
        <w:t>version, flags</w:t>
      </w:r>
      <w:r w:rsidRPr="00343E33">
        <w:rPr>
          <w:rFonts w:ascii="Courier New" w:eastAsia="MS Mincho" w:hAnsi="Courier New" w:cs="Courier New"/>
        </w:rPr>
        <w:t>){</w:t>
      </w:r>
    </w:p>
    <w:p w14:paraId="708C60BB" w14:textId="27188B84" w:rsidR="00B2360E" w:rsidRPr="00343E33" w:rsidRDefault="00B2360E" w:rsidP="00343E33">
      <w:pPr>
        <w:autoSpaceDE w:val="0"/>
        <w:autoSpaceDN w:val="0"/>
        <w:adjustRightInd w:val="0"/>
        <w:ind w:firstLine="720"/>
        <w:rPr>
          <w:rFonts w:ascii="Courier New" w:eastAsia="MS Mincho" w:hAnsi="Courier New" w:cs="Courier New"/>
        </w:rPr>
      </w:pPr>
      <w:r w:rsidRPr="00343E33">
        <w:rPr>
          <w:rFonts w:ascii="Courier New" w:eastAsia="MS Mincho" w:hAnsi="Courier New" w:cs="Courier New"/>
          <w:highlight w:val="yellow"/>
        </w:rPr>
        <w:t>if (version == 0) {</w:t>
      </w:r>
    </w:p>
    <w:p w14:paraId="4E01EE2C" w14:textId="7203E137" w:rsidR="00B2360E" w:rsidRDefault="00B2360E" w:rsidP="00B2360E">
      <w:pPr>
        <w:autoSpaceDE w:val="0"/>
        <w:autoSpaceDN w:val="0"/>
        <w:adjustRightInd w:val="0"/>
        <w:ind w:left="720" w:firstLine="720"/>
        <w:rPr>
          <w:rFonts w:ascii="Courier New" w:eastAsia="MS Mincho" w:hAnsi="Courier New" w:cs="Courier New"/>
        </w:rPr>
      </w:pPr>
      <w:r w:rsidRPr="00343E33">
        <w:rPr>
          <w:rFonts w:ascii="Courier New" w:eastAsia="MS Mincho" w:hAnsi="Courier New" w:cs="Courier New"/>
        </w:rPr>
        <w:t>unsigned int(32) sequence_number;</w:t>
      </w:r>
    </w:p>
    <w:p w14:paraId="19E3EBFA" w14:textId="219C3A5F" w:rsidR="00B2360E" w:rsidRPr="00343E33" w:rsidRDefault="00B2360E" w:rsidP="00B2360E">
      <w:pPr>
        <w:autoSpaceDE w:val="0"/>
        <w:autoSpaceDN w:val="0"/>
        <w:adjustRightInd w:val="0"/>
        <w:rPr>
          <w:rFonts w:ascii="Courier New" w:eastAsia="MS Mincho" w:hAnsi="Courier New" w:cs="Courier New"/>
          <w:highlight w:val="yellow"/>
        </w:rPr>
      </w:pPr>
      <w:r>
        <w:rPr>
          <w:rFonts w:ascii="Courier New" w:eastAsia="MS Mincho" w:hAnsi="Courier New" w:cs="Courier New"/>
        </w:rPr>
        <w:tab/>
      </w:r>
      <w:r w:rsidRPr="00343E33">
        <w:rPr>
          <w:rFonts w:ascii="Courier New" w:eastAsia="MS Mincho" w:hAnsi="Courier New" w:cs="Courier New"/>
          <w:highlight w:val="yellow"/>
        </w:rPr>
        <w:t>else if (version == 1) {</w:t>
      </w:r>
    </w:p>
    <w:p w14:paraId="01781194" w14:textId="42AFDC6D" w:rsidR="00B2360E" w:rsidRPr="00343E33" w:rsidRDefault="00B2360E" w:rsidP="00343E33">
      <w:pPr>
        <w:autoSpaceDE w:val="0"/>
        <w:autoSpaceDN w:val="0"/>
        <w:adjustRightInd w:val="0"/>
        <w:ind w:left="720" w:firstLine="720"/>
        <w:rPr>
          <w:rFonts w:ascii="Courier New" w:eastAsia="MS Mincho" w:hAnsi="Courier New" w:cs="Courier New"/>
          <w:highlight w:val="yellow"/>
        </w:rPr>
      </w:pPr>
      <w:r w:rsidRPr="00343E33">
        <w:rPr>
          <w:rFonts w:ascii="Courier New" w:eastAsia="MS Mincho" w:hAnsi="Courier New" w:cs="Courier New"/>
          <w:highlight w:val="yellow"/>
        </w:rPr>
        <w:t>unsigned int(64) sequence_number;</w:t>
      </w:r>
    </w:p>
    <w:p w14:paraId="5B01EBFD" w14:textId="21C7C0D2" w:rsidR="00B2360E" w:rsidRPr="00343E33" w:rsidRDefault="00B2360E" w:rsidP="00B2360E">
      <w:pPr>
        <w:autoSpaceDE w:val="0"/>
        <w:autoSpaceDN w:val="0"/>
        <w:adjustRightInd w:val="0"/>
        <w:rPr>
          <w:rFonts w:ascii="Courier New" w:eastAsia="MS Mincho" w:hAnsi="Courier New" w:cs="Courier New"/>
        </w:rPr>
      </w:pPr>
      <w:r w:rsidRPr="00343E33">
        <w:rPr>
          <w:rFonts w:ascii="Courier New" w:eastAsia="MS Mincho" w:hAnsi="Courier New" w:cs="Courier New"/>
          <w:highlight w:val="yellow"/>
        </w:rPr>
        <w:tab/>
        <w:t>}</w:t>
      </w:r>
    </w:p>
    <w:p w14:paraId="5E8DFC8D" w14:textId="70A2C374" w:rsidR="00B2360E" w:rsidRDefault="00B2360E" w:rsidP="00B2360E">
      <w:pPr>
        <w:rPr>
          <w:rFonts w:ascii="Courier New" w:eastAsia="MS Mincho" w:hAnsi="Courier New" w:cs="Courier New"/>
        </w:rPr>
      </w:pPr>
      <w:r w:rsidRPr="00343E33">
        <w:rPr>
          <w:rFonts w:ascii="Courier New" w:eastAsia="MS Mincho" w:hAnsi="Courier New" w:cs="Courier New"/>
        </w:rPr>
        <w:t>}</w:t>
      </w:r>
    </w:p>
    <w:p w14:paraId="73F73B54" w14:textId="2A05D424" w:rsidR="00B2360E" w:rsidRDefault="00B2360E" w:rsidP="00B2360E">
      <w:r>
        <w:t>With the additional semantics:</w:t>
      </w:r>
    </w:p>
    <w:p w14:paraId="3CA844B7" w14:textId="79040BDB" w:rsidR="00B2360E" w:rsidRDefault="00B2360E" w:rsidP="00B2360E">
      <w:r>
        <w:t>When version 1 is used, the following ‘flags’ values have the following meaning:</w:t>
      </w:r>
    </w:p>
    <w:p w14:paraId="09382347" w14:textId="77777777" w:rsidR="00B2360E" w:rsidRDefault="00B2360E" w:rsidP="00B2360E">
      <w:r>
        <w:t>0 : the creator makes no statements, promises, warranties about how sequence_number is updated</w:t>
      </w:r>
    </w:p>
    <w:p w14:paraId="6B56BC17" w14:textId="77777777" w:rsidR="00B2360E" w:rsidRDefault="00B2360E" w:rsidP="00B2360E">
      <w:r>
        <w:t>1 : the sequence_number in this moviefragment is larger than the sequence_number in the preceding one</w:t>
      </w:r>
    </w:p>
    <w:p w14:paraId="2F313FDD" w14:textId="10249B4F" w:rsidR="00B2360E" w:rsidRPr="00B2360E" w:rsidRDefault="00B2360E" w:rsidP="00343E33">
      <w:r>
        <w:t>3 : the sequence_number in this moviefragment is one greater than the sequence_number in the preceding one</w:t>
      </w:r>
    </w:p>
    <w:p w14:paraId="2DE59B11" w14:textId="663F5670" w:rsidR="00072068" w:rsidRDefault="00072068" w:rsidP="00072068">
      <w:pPr>
        <w:pStyle w:val="Heading1"/>
      </w:pPr>
      <w:bookmarkStart w:id="1951" w:name="_Toc119686677"/>
      <w:r>
        <w:t>Sample Run Sample Group</w:t>
      </w:r>
      <w:bookmarkEnd w:id="1951"/>
    </w:p>
    <w:p w14:paraId="26E3FA61" w14:textId="53277E58" w:rsidR="00200B80" w:rsidRPr="00200B80" w:rsidRDefault="00200B80" w:rsidP="00200B80">
      <w:pPr>
        <w:rPr>
          <w:i/>
          <w:iCs/>
        </w:rPr>
      </w:pPr>
      <w:r>
        <w:t xml:space="preserve">Issue : </w:t>
      </w:r>
      <w:hyperlink r:id="rId42" w:history="1">
        <w:r w:rsidRPr="00200B80">
          <w:rPr>
            <w:rStyle w:val="Hyperlink"/>
            <w:i/>
            <w:iCs/>
          </w:rPr>
          <w:t>http://mpegx.int-evry.fr/software/MPEG/Systems/FileFormat/isobmff/-/issues/98</w:t>
        </w:r>
      </w:hyperlink>
    </w:p>
    <w:p w14:paraId="44BC4DFB" w14:textId="77777777" w:rsidR="00BA7A31" w:rsidRPr="00343E33" w:rsidRDefault="00BA7A31" w:rsidP="00343E33">
      <w:pPr>
        <w:pStyle w:val="Heading2"/>
      </w:pPr>
      <w:r w:rsidRPr="00343E33">
        <w:rPr>
          <w:lang w:val="en-US"/>
        </w:rPr>
        <w:t>Introduction</w:t>
      </w:r>
    </w:p>
    <w:p w14:paraId="07087C64" w14:textId="77777777" w:rsidR="00BA7A31" w:rsidRDefault="00BA7A31" w:rsidP="00BA7A31">
      <w:pPr>
        <w:pStyle w:val="fields"/>
        <w:spacing w:before="136"/>
        <w:ind w:left="0" w:firstLine="0"/>
        <w:rPr>
          <w:rFonts w:eastAsia="MS Mincho"/>
          <w:lang w:val="en-US"/>
        </w:rPr>
      </w:pPr>
      <w:r w:rsidRPr="0041356F">
        <w:rPr>
          <w:rFonts w:eastAsia="MS Mincho"/>
          <w:lang w:val="en-US"/>
        </w:rPr>
        <w:t xml:space="preserve">The overhead of </w:t>
      </w:r>
      <w:r>
        <w:rPr>
          <w:rFonts w:eastAsia="MS Mincho"/>
          <w:lang w:val="en-US"/>
        </w:rPr>
        <w:t xml:space="preserve">file format metadata, such as the </w:t>
      </w:r>
      <w:r w:rsidRPr="0041356F">
        <w:rPr>
          <w:rFonts w:eastAsia="MS Mincho"/>
          <w:lang w:val="en-US"/>
        </w:rPr>
        <w:t>TrackRunBox(es)</w:t>
      </w:r>
      <w:r>
        <w:rPr>
          <w:rFonts w:eastAsia="MS Mincho"/>
          <w:lang w:val="en-US"/>
        </w:rPr>
        <w:t>, could be significant</w:t>
      </w:r>
      <w:r w:rsidRPr="0041356F">
        <w:rPr>
          <w:rFonts w:eastAsia="MS Mincho"/>
          <w:lang w:val="en-US"/>
        </w:rPr>
        <w:t xml:space="preserve"> especially when it comes to applications using multi-track approach.</w:t>
      </w:r>
      <w:r>
        <w:rPr>
          <w:rFonts w:eastAsia="MS Mincho"/>
          <w:lang w:val="en-US"/>
        </w:rPr>
        <w:t xml:space="preserve"> The overhead of </w:t>
      </w:r>
      <w:bookmarkStart w:id="1952" w:name="_Hlk101209506"/>
      <w:r w:rsidRPr="0041356F">
        <w:rPr>
          <w:rFonts w:eastAsia="MS Mincho"/>
          <w:lang w:val="en-US"/>
        </w:rPr>
        <w:t>TrackRunBox</w:t>
      </w:r>
      <w:bookmarkEnd w:id="1952"/>
      <w:r w:rsidRPr="0041356F">
        <w:rPr>
          <w:rFonts w:eastAsia="MS Mincho"/>
          <w:lang w:val="en-US"/>
        </w:rPr>
        <w:t>(es)</w:t>
      </w:r>
      <w:r>
        <w:rPr>
          <w:rFonts w:eastAsia="MS Mincho"/>
          <w:lang w:val="en-US"/>
        </w:rPr>
        <w:t xml:space="preserve"> has been clearly established and thoroughly studied in the context of OMAF tile based streaming [1-3]. For convenience, an example from [1] is copied below.</w:t>
      </w:r>
    </w:p>
    <w:p w14:paraId="6B98B283" w14:textId="77777777" w:rsidR="00BA7A31" w:rsidRPr="005266A2" w:rsidRDefault="00BA7A31" w:rsidP="00BA7A31">
      <w:pPr>
        <w:pStyle w:val="fields"/>
        <w:spacing w:before="136"/>
        <w:ind w:left="0" w:firstLine="0"/>
        <w:rPr>
          <w:rFonts w:eastAsia="MS Mincho"/>
          <w:i/>
          <w:iCs/>
          <w:lang w:val="en-US"/>
        </w:rPr>
      </w:pPr>
      <w:r w:rsidRPr="005266A2">
        <w:rPr>
          <w:rFonts w:eastAsia="MS Mincho"/>
          <w:i/>
          <w:iCs/>
          <w:lang w:val="en-US"/>
        </w:rPr>
        <w:t xml:space="preserve">“Imagine a 4K video being HEVC encoded with 50 tiles, each tile measuring 384x384 pixels. In such a tile, it is not uncommon for a NAL unit containing a P or B-slice to be as small as 40 bytes, and in areas with little motion sometimes even significantly less. In such a case, the 32-bit sample_size already results in at least a 10% </w:t>
      </w:r>
      <w:r w:rsidRPr="005279E4">
        <w:rPr>
          <w:rFonts w:eastAsia="MS Mincho"/>
          <w:i/>
          <w:iCs/>
          <w:lang w:val="en-US"/>
        </w:rPr>
        <w:t>TrackRunBox</w:t>
      </w:r>
      <w:r w:rsidRPr="005266A2">
        <w:rPr>
          <w:rFonts w:eastAsia="MS Mincho"/>
          <w:i/>
          <w:iCs/>
          <w:lang w:val="en-US"/>
        </w:rPr>
        <w:t xml:space="preserve"> overhead, and that’s assuming all of the other optional </w:t>
      </w:r>
      <w:r w:rsidRPr="005279E4">
        <w:rPr>
          <w:rFonts w:eastAsia="MS Mincho"/>
          <w:i/>
          <w:iCs/>
          <w:lang w:val="en-US"/>
        </w:rPr>
        <w:t>TrackRunBox</w:t>
      </w:r>
      <w:r w:rsidRPr="005266A2">
        <w:rPr>
          <w:rFonts w:eastAsia="MS Mincho"/>
          <w:i/>
          <w:iCs/>
          <w:lang w:val="en-US"/>
        </w:rPr>
        <w:t xml:space="preserve"> fields have been disabled.”</w:t>
      </w:r>
    </w:p>
    <w:p w14:paraId="5C052F8B" w14:textId="77777777" w:rsidR="00BA7A31" w:rsidRDefault="00BA7A31" w:rsidP="00BA7A31">
      <w:pPr>
        <w:pStyle w:val="fields"/>
        <w:spacing w:before="136"/>
        <w:ind w:left="0" w:firstLine="0"/>
        <w:rPr>
          <w:rFonts w:eastAsia="MS Mincho"/>
          <w:lang w:val="en-US"/>
        </w:rPr>
      </w:pPr>
      <w:r>
        <w:rPr>
          <w:rFonts w:eastAsia="MS Mincho"/>
          <w:lang w:val="en-US"/>
        </w:rPr>
        <w:t xml:space="preserve">Conventionally, file writers </w:t>
      </w:r>
      <w:r w:rsidRPr="0041356F">
        <w:rPr>
          <w:rFonts w:eastAsia="MS Mincho"/>
          <w:lang w:val="en-US"/>
        </w:rPr>
        <w:t>operate by parsing the high-level syntax of a given input video bitstream and generat</w:t>
      </w:r>
      <w:r>
        <w:rPr>
          <w:rFonts w:eastAsia="MS Mincho"/>
          <w:lang w:val="en-US"/>
        </w:rPr>
        <w:t>e</w:t>
      </w:r>
      <w:r w:rsidRPr="0041356F">
        <w:rPr>
          <w:rFonts w:eastAsia="MS Mincho"/>
          <w:lang w:val="en-US"/>
        </w:rPr>
        <w:t xml:space="preserve"> the file format metadata from the information of the bitstream.</w:t>
      </w:r>
      <w:r>
        <w:rPr>
          <w:rFonts w:eastAsia="MS Mincho"/>
          <w:lang w:val="en-US"/>
        </w:rPr>
        <w:t xml:space="preserve"> Consequently, under certain constraints, the information present in </w:t>
      </w:r>
      <w:r w:rsidRPr="0041356F">
        <w:rPr>
          <w:rFonts w:eastAsia="MS Mincho"/>
          <w:lang w:val="en-US"/>
        </w:rPr>
        <w:t>TrackRunBox</w:t>
      </w:r>
      <w:r>
        <w:rPr>
          <w:rFonts w:eastAsia="MS Mincho"/>
          <w:lang w:val="en-US"/>
        </w:rPr>
        <w:t>(es) could instead be regenerated at the client side by parsing the high-level syntax of the received bitstreams.</w:t>
      </w:r>
    </w:p>
    <w:p w14:paraId="42FA05E7" w14:textId="2D26D61A" w:rsidR="00BA7A31" w:rsidRPr="005070A2" w:rsidRDefault="00BA7A31" w:rsidP="00BA7A31">
      <w:pPr>
        <w:pStyle w:val="fields"/>
        <w:spacing w:before="136"/>
        <w:ind w:left="0" w:firstLine="0"/>
        <w:rPr>
          <w:rFonts w:eastAsia="MS Mincho"/>
          <w:lang w:val="en-US"/>
        </w:rPr>
      </w:pPr>
      <w:r>
        <w:rPr>
          <w:rFonts w:eastAsia="MS Mincho"/>
          <w:lang w:val="en-US"/>
        </w:rPr>
        <w:t xml:space="preserve">More details are provided in Section </w:t>
      </w:r>
      <w:r>
        <w:rPr>
          <w:rFonts w:eastAsia="MS Mincho"/>
          <w:lang w:val="en-US"/>
        </w:rPr>
        <w:fldChar w:fldCharType="begin"/>
      </w:r>
      <w:r>
        <w:rPr>
          <w:rFonts w:eastAsia="MS Mincho"/>
          <w:lang w:val="en-US"/>
        </w:rPr>
        <w:instrText xml:space="preserve"> REF _Ref102995852 \r \h </w:instrText>
      </w:r>
      <w:r>
        <w:rPr>
          <w:rFonts w:eastAsia="MS Mincho"/>
          <w:lang w:val="en-US"/>
        </w:rPr>
      </w:r>
      <w:r>
        <w:rPr>
          <w:rFonts w:eastAsia="MS Mincho"/>
          <w:lang w:val="en-US"/>
        </w:rPr>
        <w:fldChar w:fldCharType="separate"/>
      </w:r>
      <w:ins w:id="1953" w:author="DENOUAL Franck" w:date="2022-11-18T17:57:00Z">
        <w:r w:rsidR="00E07FB3">
          <w:rPr>
            <w:rFonts w:eastAsia="MS Mincho"/>
            <w:lang w:val="en-US"/>
          </w:rPr>
          <w:t>14.2</w:t>
        </w:r>
      </w:ins>
      <w:del w:id="1954" w:author="DENOUAL Franck" w:date="2022-11-18T17:57:00Z">
        <w:r w:rsidDel="00E07FB3">
          <w:rPr>
            <w:rFonts w:eastAsia="MS Mincho"/>
            <w:lang w:val="en-US"/>
          </w:rPr>
          <w:delText>19.2</w:delText>
        </w:r>
      </w:del>
      <w:r>
        <w:rPr>
          <w:rFonts w:eastAsia="MS Mincho"/>
          <w:lang w:val="en-US"/>
        </w:rPr>
        <w:fldChar w:fldCharType="end"/>
      </w:r>
      <w:r>
        <w:rPr>
          <w:rFonts w:eastAsia="MS Mincho"/>
          <w:lang w:val="en-US"/>
        </w:rPr>
        <w:t>, below.</w:t>
      </w:r>
      <w:r>
        <w:rPr>
          <w:rFonts w:eastAsia="MS Mincho"/>
          <w:lang w:val="en-US"/>
        </w:rPr>
        <w:tab/>
      </w:r>
    </w:p>
    <w:p w14:paraId="0CC152BA" w14:textId="6FFD4F93" w:rsidR="00BA7A31" w:rsidRPr="00343E33" w:rsidRDefault="00BA7A31" w:rsidP="00343E33">
      <w:pPr>
        <w:pStyle w:val="Heading2"/>
      </w:pPr>
      <w:bookmarkStart w:id="1955" w:name="_Ref102995852"/>
      <w:r>
        <w:rPr>
          <w:lang w:val="en-US"/>
        </w:rPr>
        <w:t>Discussion</w:t>
      </w:r>
      <w:bookmarkEnd w:id="1955"/>
    </w:p>
    <w:p w14:paraId="6F8F5AF2" w14:textId="031C6136" w:rsidR="00BA7A31" w:rsidRDefault="00BA7A31" w:rsidP="00BA7A31">
      <w:pPr>
        <w:spacing w:before="240" w:after="240"/>
        <w:jc w:val="both"/>
        <w:rPr>
          <w:rFonts w:eastAsia="MS Mincho"/>
          <w:sz w:val="20"/>
          <w:szCs w:val="20"/>
        </w:rPr>
      </w:pPr>
      <w:r w:rsidRPr="005070A2">
        <w:rPr>
          <w:rFonts w:eastAsia="MS Mincho"/>
          <w:sz w:val="20"/>
          <w:szCs w:val="20"/>
        </w:rPr>
        <w:t xml:space="preserve">For video bitstreams encapsulated as a track, the information of the TrackRunBox could be </w:t>
      </w:r>
      <w:r>
        <w:rPr>
          <w:rFonts w:eastAsia="MS Mincho"/>
          <w:sz w:val="20"/>
          <w:szCs w:val="20"/>
        </w:rPr>
        <w:t xml:space="preserve">tightly packed at a coarser granularity and additional finer-level information can be </w:t>
      </w:r>
      <w:r w:rsidRPr="005070A2">
        <w:rPr>
          <w:rFonts w:eastAsia="MS Mincho"/>
          <w:sz w:val="20"/>
          <w:szCs w:val="20"/>
        </w:rPr>
        <w:t>concluded in the file reader based on the received MediaDataBox for a movie fragment</w:t>
      </w:r>
      <w:r>
        <w:rPr>
          <w:rFonts w:eastAsia="MS Mincho"/>
          <w:sz w:val="20"/>
          <w:szCs w:val="20"/>
        </w:rPr>
        <w:t xml:space="preserve">. Figure 19.2.1 shows the conventional encapsulation of TrackRunBox where </w:t>
      </w:r>
      <w:r>
        <w:rPr>
          <w:rFonts w:eastAsia="MS Mincho"/>
          <w:sz w:val="20"/>
          <w:szCs w:val="20"/>
        </w:rPr>
        <w:lastRenderedPageBreak/>
        <w:t>a encoded segment has m access units, with each access unit having either VCL NAL units or non-VCL units or both. Information about each access unit is encapsulated in a sample of the track as part of the TrackRunBox.</w:t>
      </w:r>
      <w:r w:rsidRPr="005070A2">
        <w:rPr>
          <w:rFonts w:eastAsia="MS Mincho"/>
          <w:sz w:val="20"/>
          <w:szCs w:val="20"/>
        </w:rPr>
        <w:t xml:space="preserve"> </w:t>
      </w:r>
    </w:p>
    <w:p w14:paraId="69A0EAA6" w14:textId="77777777" w:rsidR="00BA7A31" w:rsidRDefault="00BA7A31" w:rsidP="00BA7A31">
      <w:pPr>
        <w:keepNext/>
        <w:spacing w:before="240" w:after="240"/>
        <w:jc w:val="center"/>
      </w:pPr>
      <w:r w:rsidRPr="00563D76">
        <w:rPr>
          <w:noProof/>
        </w:rPr>
        <w:t xml:space="preserve"> </w:t>
      </w:r>
      <w:r>
        <w:rPr>
          <w:noProof/>
        </w:rPr>
        <w:drawing>
          <wp:inline distT="0" distB="0" distL="0" distR="0" wp14:anchorId="3DEB84EF" wp14:editId="0F57A33D">
            <wp:extent cx="5727700" cy="2423795"/>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27700" cy="2423795"/>
                    </a:xfrm>
                    <a:prstGeom prst="rect">
                      <a:avLst/>
                    </a:prstGeom>
                  </pic:spPr>
                </pic:pic>
              </a:graphicData>
            </a:graphic>
          </wp:inline>
        </w:drawing>
      </w:r>
    </w:p>
    <w:p w14:paraId="5D56E281" w14:textId="47974498" w:rsidR="00BA7A31" w:rsidRPr="000C1C55" w:rsidRDefault="00BA7A31" w:rsidP="00BA7A31">
      <w:pPr>
        <w:pStyle w:val="Caption"/>
        <w:jc w:val="center"/>
        <w:rPr>
          <w:i w:val="0"/>
          <w:iCs w:val="0"/>
          <w:color w:val="000000" w:themeColor="text1"/>
          <w:sz w:val="22"/>
          <w:szCs w:val="22"/>
        </w:rPr>
      </w:pPr>
      <w:r w:rsidRPr="000C1C55">
        <w:rPr>
          <w:i w:val="0"/>
          <w:iCs w:val="0"/>
          <w:color w:val="000000" w:themeColor="text1"/>
          <w:sz w:val="22"/>
          <w:szCs w:val="22"/>
        </w:rPr>
        <w:t>Figure</w:t>
      </w:r>
      <w:r>
        <w:rPr>
          <w:i w:val="0"/>
          <w:iCs w:val="0"/>
          <w:color w:val="000000" w:themeColor="text1"/>
          <w:sz w:val="22"/>
          <w:szCs w:val="22"/>
        </w:rPr>
        <w:t xml:space="preserve"> 19.2.1</w:t>
      </w:r>
      <w:r w:rsidRPr="000C1C55">
        <w:rPr>
          <w:i w:val="0"/>
          <w:iCs w:val="0"/>
          <w:color w:val="000000" w:themeColor="text1"/>
          <w:sz w:val="22"/>
          <w:szCs w:val="22"/>
        </w:rPr>
        <w:t>: Conventional sample information in TrackRunBox</w:t>
      </w:r>
    </w:p>
    <w:p w14:paraId="693C66E5" w14:textId="39855174" w:rsidR="00BA7A31" w:rsidRDefault="00BA7A31" w:rsidP="00BA7A31">
      <w:pPr>
        <w:spacing w:before="240" w:after="240"/>
        <w:jc w:val="both"/>
        <w:rPr>
          <w:rFonts w:eastAsia="MS Mincho"/>
          <w:sz w:val="20"/>
          <w:szCs w:val="20"/>
        </w:rPr>
      </w:pPr>
      <w:r>
        <w:rPr>
          <w:rFonts w:eastAsia="MS Mincho"/>
          <w:sz w:val="20"/>
          <w:szCs w:val="20"/>
        </w:rPr>
        <w:t>As shown in Figure 19.2.2, the sample-level information of the TrackRunBox (m samples) are tightly packed into a single sample information in the SampleRun sample group. Kindly note that the packing of m samples into a single sample in Figure 19.2.2 is only for demonstrating the usage of SampleRun sample group. The SampleRun sample group may contain information about n &lt; m samples where more than one sample of the original TrackRunBox are tightly packed into the SampleRun sample group samples.</w:t>
      </w:r>
    </w:p>
    <w:p w14:paraId="4D445EF2" w14:textId="77777777" w:rsidR="00BA7A31" w:rsidRPr="000C1C55" w:rsidRDefault="00BA7A31" w:rsidP="00BA7A31">
      <w:pPr>
        <w:keepNext/>
        <w:spacing w:before="240" w:after="240"/>
        <w:jc w:val="center"/>
        <w:rPr>
          <w:color w:val="000000" w:themeColor="text1"/>
        </w:rPr>
      </w:pPr>
      <w:r w:rsidRPr="00563D76">
        <w:rPr>
          <w:noProof/>
        </w:rPr>
        <w:t xml:space="preserve"> </w:t>
      </w:r>
      <w:r>
        <w:rPr>
          <w:noProof/>
        </w:rPr>
        <w:drawing>
          <wp:inline distT="0" distB="0" distL="0" distR="0" wp14:anchorId="301E098B" wp14:editId="0B60DDAF">
            <wp:extent cx="5727700" cy="2437765"/>
            <wp:effectExtent l="0" t="0" r="635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727700" cy="2437765"/>
                    </a:xfrm>
                    <a:prstGeom prst="rect">
                      <a:avLst/>
                    </a:prstGeom>
                  </pic:spPr>
                </pic:pic>
              </a:graphicData>
            </a:graphic>
          </wp:inline>
        </w:drawing>
      </w:r>
    </w:p>
    <w:p w14:paraId="52FB3823" w14:textId="4A06C4F2" w:rsidR="00BA7A31" w:rsidRDefault="00BA7A31" w:rsidP="00BA7A31">
      <w:pPr>
        <w:pStyle w:val="Caption"/>
        <w:jc w:val="center"/>
        <w:rPr>
          <w:i w:val="0"/>
          <w:iCs w:val="0"/>
          <w:color w:val="000000" w:themeColor="text1"/>
          <w:sz w:val="22"/>
          <w:szCs w:val="22"/>
        </w:rPr>
      </w:pPr>
      <w:r w:rsidRPr="000C1C55">
        <w:rPr>
          <w:i w:val="0"/>
          <w:iCs w:val="0"/>
          <w:color w:val="000000" w:themeColor="text1"/>
          <w:sz w:val="22"/>
          <w:szCs w:val="22"/>
        </w:rPr>
        <w:t xml:space="preserve">Figure </w:t>
      </w:r>
      <w:r>
        <w:rPr>
          <w:i w:val="0"/>
          <w:iCs w:val="0"/>
          <w:color w:val="000000" w:themeColor="text1"/>
          <w:sz w:val="22"/>
          <w:szCs w:val="22"/>
        </w:rPr>
        <w:t>19.2.2</w:t>
      </w:r>
      <w:r w:rsidRPr="000C1C55">
        <w:rPr>
          <w:i w:val="0"/>
          <w:iCs w:val="0"/>
          <w:color w:val="000000" w:themeColor="text1"/>
          <w:sz w:val="22"/>
          <w:szCs w:val="22"/>
        </w:rPr>
        <w:t>: An example usage of SampleRun Sample group.</w:t>
      </w:r>
    </w:p>
    <w:p w14:paraId="0AA588D6" w14:textId="77777777" w:rsidR="00BA7A31" w:rsidRPr="005070A2" w:rsidRDefault="00BA7A31" w:rsidP="00BA7A31">
      <w:pPr>
        <w:rPr>
          <w:rFonts w:eastAsia="MS Mincho"/>
          <w:sz w:val="20"/>
          <w:szCs w:val="20"/>
        </w:rPr>
      </w:pPr>
      <w:r>
        <w:rPr>
          <w:rFonts w:eastAsia="MS Mincho"/>
          <w:sz w:val="20"/>
          <w:szCs w:val="20"/>
        </w:rPr>
        <w:t>An</w:t>
      </w:r>
      <w:r w:rsidRPr="005070A2">
        <w:rPr>
          <w:rFonts w:eastAsia="MS Mincho"/>
          <w:sz w:val="20"/>
          <w:szCs w:val="20"/>
        </w:rPr>
        <w:t xml:space="preserve"> approach for </w:t>
      </w:r>
      <w:r>
        <w:rPr>
          <w:rFonts w:eastAsia="MS Mincho"/>
          <w:sz w:val="20"/>
          <w:szCs w:val="20"/>
        </w:rPr>
        <w:t>optimizing</w:t>
      </w:r>
      <w:r w:rsidRPr="005070A2">
        <w:rPr>
          <w:rFonts w:eastAsia="MS Mincho"/>
          <w:sz w:val="20"/>
          <w:szCs w:val="20"/>
        </w:rPr>
        <w:t xml:space="preserve"> the delivery of MovieFragmentBox for video could be designed as follows.</w:t>
      </w:r>
    </w:p>
    <w:p w14:paraId="0B7F1F5C" w14:textId="77777777" w:rsidR="00BA7A31" w:rsidRPr="005070A2" w:rsidRDefault="00BA7A31">
      <w:pPr>
        <w:pStyle w:val="ListParagraph"/>
        <w:widowControl/>
        <w:numPr>
          <w:ilvl w:val="0"/>
          <w:numId w:val="9"/>
        </w:numPr>
        <w:autoSpaceDN/>
        <w:spacing w:before="120" w:after="120" w:line="240" w:lineRule="auto"/>
        <w:ind w:left="357" w:hanging="357"/>
        <w:contextualSpacing w:val="0"/>
        <w:textAlignment w:val="auto"/>
        <w:rPr>
          <w:rFonts w:eastAsia="MS Mincho"/>
          <w:sz w:val="20"/>
          <w:szCs w:val="20"/>
        </w:rPr>
        <w:pPrChange w:id="1956" w:author="DENOUAL Franck" w:date="2022-11-18T18:03:00Z">
          <w:pPr>
            <w:pStyle w:val="ListParagraph"/>
            <w:widowControl/>
            <w:numPr>
              <w:numId w:val="21"/>
            </w:numPr>
            <w:autoSpaceDN/>
            <w:spacing w:before="120" w:after="120" w:line="240" w:lineRule="auto"/>
            <w:ind w:left="357" w:hanging="357"/>
            <w:contextualSpacing w:val="0"/>
            <w:textAlignment w:val="auto"/>
          </w:pPr>
        </w:pPrChange>
      </w:pPr>
      <w:r>
        <w:rPr>
          <w:rFonts w:eastAsia="MS Mincho"/>
          <w:sz w:val="20"/>
          <w:szCs w:val="20"/>
        </w:rPr>
        <w:t>A file writer performs the following to pack a MovieFragmentBox</w:t>
      </w:r>
      <w:r w:rsidRPr="005070A2">
        <w:rPr>
          <w:rFonts w:eastAsia="MS Mincho"/>
          <w:sz w:val="20"/>
          <w:szCs w:val="20"/>
        </w:rPr>
        <w:t>:</w:t>
      </w:r>
    </w:p>
    <w:p w14:paraId="26E2C6F1" w14:textId="77777777" w:rsidR="00BA7A31" w:rsidRDefault="00BA7A31">
      <w:pPr>
        <w:pStyle w:val="ListParagraph"/>
        <w:widowControl/>
        <w:numPr>
          <w:ilvl w:val="1"/>
          <w:numId w:val="9"/>
        </w:numPr>
        <w:autoSpaceDN/>
        <w:spacing w:after="120" w:line="240" w:lineRule="auto"/>
        <w:contextualSpacing w:val="0"/>
        <w:textAlignment w:val="auto"/>
        <w:rPr>
          <w:rFonts w:eastAsia="MS Mincho"/>
          <w:sz w:val="20"/>
          <w:szCs w:val="20"/>
        </w:rPr>
        <w:pPrChange w:id="1957"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rPr>
          <w:rFonts w:eastAsia="MS Mincho"/>
          <w:sz w:val="20"/>
          <w:szCs w:val="20"/>
        </w:rPr>
        <w:t>Identifying GOP structures where pictures have the same pattern of duration, composition time offset and sample flags.</w:t>
      </w:r>
    </w:p>
    <w:p w14:paraId="64F6E011" w14:textId="77777777" w:rsidR="00BA7A31" w:rsidRPr="005070A2" w:rsidRDefault="00BA7A31">
      <w:pPr>
        <w:pStyle w:val="ListParagraph"/>
        <w:widowControl/>
        <w:numPr>
          <w:ilvl w:val="1"/>
          <w:numId w:val="9"/>
        </w:numPr>
        <w:autoSpaceDN/>
        <w:spacing w:after="120" w:line="240" w:lineRule="auto"/>
        <w:contextualSpacing w:val="0"/>
        <w:textAlignment w:val="auto"/>
        <w:rPr>
          <w:rFonts w:eastAsia="MS Mincho"/>
          <w:sz w:val="20"/>
          <w:szCs w:val="20"/>
        </w:rPr>
        <w:pPrChange w:id="1958"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rPr>
          <w:rFonts w:eastAsia="MS Mincho"/>
          <w:sz w:val="20"/>
          <w:szCs w:val="20"/>
        </w:rPr>
        <w:t>Generating a SampleRun sample group description entry for each identified GOP structure.</w:t>
      </w:r>
    </w:p>
    <w:p w14:paraId="6DFEE82E" w14:textId="3EF44856" w:rsidR="00BA7A31" w:rsidRDefault="00BA7A31">
      <w:pPr>
        <w:pStyle w:val="ListParagraph"/>
        <w:widowControl/>
        <w:numPr>
          <w:ilvl w:val="1"/>
          <w:numId w:val="9"/>
        </w:numPr>
        <w:autoSpaceDN/>
        <w:spacing w:after="120" w:line="240" w:lineRule="auto"/>
        <w:contextualSpacing w:val="0"/>
        <w:textAlignment w:val="auto"/>
        <w:rPr>
          <w:rFonts w:eastAsia="MS Mincho"/>
          <w:sz w:val="20"/>
          <w:szCs w:val="20"/>
        </w:rPr>
        <w:pPrChange w:id="1959"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rPr>
          <w:rFonts w:eastAsia="MS Mincho"/>
          <w:sz w:val="20"/>
          <w:szCs w:val="20"/>
        </w:rPr>
        <w:lastRenderedPageBreak/>
        <w:t>Merging the samples of each GOP into one sample in an '</w:t>
      </w:r>
      <w:r w:rsidR="00E85FA8">
        <w:rPr>
          <w:rFonts w:eastAsia="MS Mincho"/>
          <w:sz w:val="20"/>
          <w:szCs w:val="20"/>
        </w:rPr>
        <w:t>tspt</w:t>
      </w:r>
      <w:r>
        <w:rPr>
          <w:rFonts w:eastAsia="MS Mincho"/>
          <w:sz w:val="20"/>
          <w:szCs w:val="20"/>
        </w:rPr>
        <w:t xml:space="preserve">' </w:t>
      </w:r>
      <w:r w:rsidR="00E85FA8">
        <w:rPr>
          <w:rFonts w:eastAsia="MS Mincho"/>
          <w:sz w:val="20"/>
          <w:szCs w:val="20"/>
        </w:rPr>
        <w:t xml:space="preserve">transformed </w:t>
      </w:r>
      <w:r>
        <w:rPr>
          <w:rFonts w:eastAsia="MS Mincho"/>
          <w:sz w:val="20"/>
          <w:szCs w:val="20"/>
        </w:rPr>
        <w:t>video track.</w:t>
      </w:r>
    </w:p>
    <w:p w14:paraId="671E1E26" w14:textId="6568E71E" w:rsidR="00BA7A31" w:rsidRDefault="00BA7A31">
      <w:pPr>
        <w:pStyle w:val="ListParagraph"/>
        <w:widowControl/>
        <w:numPr>
          <w:ilvl w:val="1"/>
          <w:numId w:val="9"/>
        </w:numPr>
        <w:autoSpaceDN/>
        <w:spacing w:after="120" w:line="240" w:lineRule="auto"/>
        <w:contextualSpacing w:val="0"/>
        <w:textAlignment w:val="auto"/>
        <w:rPr>
          <w:rFonts w:eastAsia="MS Mincho"/>
          <w:sz w:val="20"/>
          <w:szCs w:val="20"/>
        </w:rPr>
        <w:pPrChange w:id="1960"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rPr>
          <w:rFonts w:eastAsia="MS Mincho"/>
          <w:sz w:val="20"/>
          <w:szCs w:val="20"/>
        </w:rPr>
        <w:t>Mapping the samples in the '</w:t>
      </w:r>
      <w:r w:rsidR="00E85FA8">
        <w:rPr>
          <w:rFonts w:eastAsia="MS Mincho"/>
          <w:sz w:val="20"/>
          <w:szCs w:val="20"/>
        </w:rPr>
        <w:t>tspt</w:t>
      </w:r>
      <w:r>
        <w:rPr>
          <w:rFonts w:eastAsia="MS Mincho"/>
          <w:sz w:val="20"/>
          <w:szCs w:val="20"/>
        </w:rPr>
        <w:t xml:space="preserve">' </w:t>
      </w:r>
      <w:r w:rsidR="00E85FA8">
        <w:rPr>
          <w:rFonts w:eastAsia="MS Mincho"/>
          <w:sz w:val="20"/>
          <w:szCs w:val="20"/>
        </w:rPr>
        <w:t>transformed</w:t>
      </w:r>
      <w:r>
        <w:rPr>
          <w:rFonts w:eastAsia="MS Mincho"/>
          <w:sz w:val="20"/>
          <w:szCs w:val="20"/>
        </w:rPr>
        <w:t xml:space="preserve"> video track to the respective SampleRun sample group description entries in SampleToGroupBox(es).</w:t>
      </w:r>
    </w:p>
    <w:p w14:paraId="0977984F" w14:textId="77777777" w:rsidR="00BA7A31" w:rsidRPr="005070A2" w:rsidRDefault="00BA7A31">
      <w:pPr>
        <w:pStyle w:val="ListParagraph"/>
        <w:keepNext/>
        <w:widowControl/>
        <w:numPr>
          <w:ilvl w:val="0"/>
          <w:numId w:val="9"/>
        </w:numPr>
        <w:autoSpaceDN/>
        <w:spacing w:after="120" w:line="240" w:lineRule="auto"/>
        <w:ind w:left="357" w:hanging="357"/>
        <w:contextualSpacing w:val="0"/>
        <w:textAlignment w:val="auto"/>
        <w:rPr>
          <w:rFonts w:eastAsia="MS Mincho"/>
          <w:sz w:val="20"/>
          <w:szCs w:val="20"/>
        </w:rPr>
        <w:pPrChange w:id="1961" w:author="DENOUAL Franck" w:date="2022-11-18T18:03:00Z">
          <w:pPr>
            <w:pStyle w:val="ListParagraph"/>
            <w:keepNext/>
            <w:widowControl/>
            <w:numPr>
              <w:numId w:val="21"/>
            </w:numPr>
            <w:autoSpaceDN/>
            <w:spacing w:after="120" w:line="240" w:lineRule="auto"/>
            <w:ind w:left="357" w:hanging="357"/>
            <w:contextualSpacing w:val="0"/>
            <w:textAlignment w:val="auto"/>
          </w:pPr>
        </w:pPrChange>
      </w:pPr>
      <w:r w:rsidRPr="005070A2">
        <w:rPr>
          <w:rFonts w:eastAsia="MS Mincho"/>
          <w:sz w:val="20"/>
          <w:szCs w:val="20"/>
        </w:rPr>
        <w:t>A player:</w:t>
      </w:r>
    </w:p>
    <w:p w14:paraId="4C1AD5E1" w14:textId="5EF3621B" w:rsidR="00BA7A31" w:rsidRDefault="00BA7A31">
      <w:pPr>
        <w:pStyle w:val="ListParagraph"/>
        <w:widowControl/>
        <w:numPr>
          <w:ilvl w:val="1"/>
          <w:numId w:val="9"/>
        </w:numPr>
        <w:autoSpaceDN/>
        <w:spacing w:after="120" w:line="240" w:lineRule="auto"/>
        <w:contextualSpacing w:val="0"/>
        <w:textAlignment w:val="auto"/>
        <w:rPr>
          <w:rFonts w:eastAsia="MS Mincho"/>
          <w:sz w:val="20"/>
          <w:szCs w:val="20"/>
        </w:rPr>
        <w:pPrChange w:id="1962"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rPr>
          <w:rFonts w:eastAsia="MS Mincho"/>
          <w:sz w:val="20"/>
          <w:szCs w:val="20"/>
        </w:rPr>
        <w:t xml:space="preserve">Performs </w:t>
      </w:r>
      <w:r w:rsidRPr="008012CF">
        <w:rPr>
          <w:rFonts w:eastAsia="MS Mincho"/>
          <w:sz w:val="20"/>
          <w:szCs w:val="20"/>
        </w:rPr>
        <w:t>the access unit boundary determination as specified in AVC, HEVC, VVC, or EVC</w:t>
      </w:r>
      <w:r>
        <w:rPr>
          <w:rFonts w:eastAsia="MS Mincho"/>
          <w:sz w:val="20"/>
          <w:szCs w:val="20"/>
        </w:rPr>
        <w:t xml:space="preserve"> for each sample in an '</w:t>
      </w:r>
      <w:r w:rsidR="00E85FA8">
        <w:rPr>
          <w:rFonts w:eastAsia="MS Mincho"/>
          <w:sz w:val="20"/>
          <w:szCs w:val="20"/>
        </w:rPr>
        <w:t>tspt</w:t>
      </w:r>
      <w:r>
        <w:rPr>
          <w:rFonts w:eastAsia="MS Mincho"/>
          <w:sz w:val="20"/>
          <w:szCs w:val="20"/>
        </w:rPr>
        <w:t xml:space="preserve">' </w:t>
      </w:r>
      <w:r w:rsidR="00E85FA8">
        <w:rPr>
          <w:rFonts w:eastAsia="MS Mincho"/>
          <w:sz w:val="20"/>
          <w:szCs w:val="20"/>
        </w:rPr>
        <w:t xml:space="preserve">transformed video </w:t>
      </w:r>
      <w:r>
        <w:rPr>
          <w:rFonts w:eastAsia="MS Mincho"/>
          <w:sz w:val="20"/>
          <w:szCs w:val="20"/>
        </w:rPr>
        <w:t>track.</w:t>
      </w:r>
    </w:p>
    <w:p w14:paraId="3C8C0802" w14:textId="4AFCEA4C" w:rsidR="00BA7A31" w:rsidRDefault="00BA7A31">
      <w:pPr>
        <w:pStyle w:val="ListParagraph"/>
        <w:widowControl/>
        <w:numPr>
          <w:ilvl w:val="1"/>
          <w:numId w:val="9"/>
        </w:numPr>
        <w:autoSpaceDN/>
        <w:spacing w:after="120" w:line="240" w:lineRule="auto"/>
        <w:contextualSpacing w:val="0"/>
        <w:textAlignment w:val="auto"/>
        <w:rPr>
          <w:rFonts w:eastAsia="MS Mincho"/>
          <w:sz w:val="20"/>
          <w:szCs w:val="20"/>
        </w:rPr>
        <w:pPrChange w:id="1963" w:author="DENOUAL Franck" w:date="2022-11-18T18:03:00Z">
          <w:pPr>
            <w:pStyle w:val="ListParagraph"/>
            <w:widowControl/>
            <w:numPr>
              <w:ilvl w:val="1"/>
              <w:numId w:val="21"/>
            </w:numPr>
            <w:autoSpaceDN/>
            <w:spacing w:after="120" w:line="240" w:lineRule="auto"/>
            <w:ind w:left="1440" w:hanging="360"/>
            <w:contextualSpacing w:val="0"/>
            <w:textAlignment w:val="auto"/>
          </w:pPr>
        </w:pPrChange>
      </w:pPr>
      <w:r w:rsidRPr="005070A2">
        <w:rPr>
          <w:rFonts w:eastAsia="MS Mincho"/>
          <w:sz w:val="20"/>
          <w:szCs w:val="20"/>
        </w:rPr>
        <w:t xml:space="preserve">Generates the </w:t>
      </w:r>
      <w:r>
        <w:rPr>
          <w:rFonts w:eastAsia="MS Mincho"/>
          <w:sz w:val="20"/>
          <w:szCs w:val="20"/>
        </w:rPr>
        <w:t xml:space="preserve">original TrackRunBox information in </w:t>
      </w:r>
      <w:r w:rsidRPr="005070A2">
        <w:rPr>
          <w:rFonts w:eastAsia="MS Mincho"/>
          <w:sz w:val="20"/>
          <w:szCs w:val="20"/>
        </w:rPr>
        <w:t xml:space="preserve">MovieFragmentBoxes based on </w:t>
      </w:r>
      <w:r>
        <w:rPr>
          <w:rFonts w:eastAsia="MS Mincho"/>
          <w:sz w:val="20"/>
          <w:szCs w:val="20"/>
        </w:rPr>
        <w:t>the signalled</w:t>
      </w:r>
      <w:r w:rsidRPr="00CF05D1">
        <w:rPr>
          <w:rFonts w:eastAsia="MS Mincho"/>
          <w:sz w:val="20"/>
          <w:szCs w:val="20"/>
        </w:rPr>
        <w:t xml:space="preserve"> </w:t>
      </w:r>
      <w:r>
        <w:rPr>
          <w:rFonts w:eastAsia="MS Mincho"/>
          <w:sz w:val="20"/>
          <w:szCs w:val="20"/>
        </w:rPr>
        <w:t>SampleRun sample group and the sample sizes determined from the access unit boundaries.</w:t>
      </w:r>
    </w:p>
    <w:p w14:paraId="135A1F8B" w14:textId="77777777" w:rsidR="00BA7A31" w:rsidRDefault="00BA7A31" w:rsidP="00BA7A31">
      <w:pPr>
        <w:pStyle w:val="Heading2"/>
        <w:rPr>
          <w:lang w:val="en-US"/>
        </w:rPr>
      </w:pPr>
      <w:r>
        <w:rPr>
          <w:lang w:val="en-US"/>
        </w:rPr>
        <w:t>Proposal</w:t>
      </w:r>
    </w:p>
    <w:p w14:paraId="0378D0BF" w14:textId="19A9A5A0" w:rsidR="00BA7A31" w:rsidRDefault="00BA7A31" w:rsidP="00BA7A31">
      <w:pPr>
        <w:rPr>
          <w:lang w:eastAsia="zh-CN"/>
        </w:rPr>
      </w:pPr>
      <w:r w:rsidRPr="00F30BAD">
        <w:rPr>
          <w:lang w:eastAsia="zh-CN"/>
        </w:rPr>
        <w:t xml:space="preserve">It is proposed to support </w:t>
      </w:r>
      <w:r>
        <w:rPr>
          <w:lang w:eastAsia="zh-CN"/>
        </w:rPr>
        <w:t>the new Sample</w:t>
      </w:r>
      <w:r w:rsidR="00F365D6">
        <w:rPr>
          <w:lang w:eastAsia="zh-CN"/>
        </w:rPr>
        <w:t>Run sample group</w:t>
      </w:r>
      <w:r>
        <w:rPr>
          <w:lang w:eastAsia="zh-CN"/>
        </w:rPr>
        <w:t xml:space="preserve"> as follows</w:t>
      </w:r>
      <w:r w:rsidR="00F365D6">
        <w:rPr>
          <w:lang w:eastAsia="zh-CN"/>
        </w:rPr>
        <w:t>.</w:t>
      </w:r>
    </w:p>
    <w:p w14:paraId="357A98F6" w14:textId="2EBFB628" w:rsidR="00BA7A31" w:rsidRDefault="00BA7A31" w:rsidP="00BA7A31">
      <w:pPr>
        <w:pStyle w:val="Heading3"/>
      </w:pPr>
      <w:r>
        <w:rPr>
          <w:lang w:val="en-US" w:eastAsia="zh-CN"/>
        </w:rPr>
        <w:t>Definition</w:t>
      </w:r>
    </w:p>
    <w:p w14:paraId="72C9E9D7" w14:textId="0FDBF2BE" w:rsidR="00F365D6" w:rsidRDefault="00F365D6" w:rsidP="00BA7A31">
      <w:pPr>
        <w:rPr>
          <w:lang w:eastAsia="zh-CN"/>
        </w:rPr>
      </w:pPr>
      <w:r w:rsidRPr="00F365D6">
        <w:rPr>
          <w:lang w:eastAsia="zh-CN"/>
        </w:rPr>
        <w:t>A sample run sample group may be present in an '</w:t>
      </w:r>
      <w:r w:rsidR="00E85FA8">
        <w:rPr>
          <w:lang w:eastAsia="zh-CN"/>
        </w:rPr>
        <w:t>tspt</w:t>
      </w:r>
      <w:r w:rsidRPr="00F365D6">
        <w:rPr>
          <w:lang w:eastAsia="zh-CN"/>
        </w:rPr>
        <w:t xml:space="preserve">' </w:t>
      </w:r>
      <w:r w:rsidR="00E85FA8">
        <w:rPr>
          <w:lang w:eastAsia="zh-CN"/>
        </w:rPr>
        <w:t xml:space="preserve">transformed </w:t>
      </w:r>
      <w:r w:rsidRPr="00F365D6">
        <w:rPr>
          <w:lang w:eastAsia="zh-CN"/>
        </w:rPr>
        <w:t>video track. A sample run documents contiguous samples of the untransformed track where each access unit in the mapped sample of the '</w:t>
      </w:r>
      <w:r w:rsidR="00E85FA8">
        <w:rPr>
          <w:lang w:eastAsia="zh-CN"/>
        </w:rPr>
        <w:t>tspt</w:t>
      </w:r>
      <w:r w:rsidRPr="00F365D6">
        <w:rPr>
          <w:lang w:eastAsia="zh-CN"/>
        </w:rPr>
        <w:t xml:space="preserve">' </w:t>
      </w:r>
      <w:r w:rsidR="00E85FA8">
        <w:rPr>
          <w:lang w:eastAsia="zh-CN"/>
        </w:rPr>
        <w:t>transformed</w:t>
      </w:r>
      <w:r w:rsidRPr="00F365D6">
        <w:rPr>
          <w:lang w:eastAsia="zh-CN"/>
        </w:rPr>
        <w:t xml:space="preserve"> video track is its own sample.</w:t>
      </w:r>
    </w:p>
    <w:p w14:paraId="03FC136E" w14:textId="78822379" w:rsidR="00E85FA8" w:rsidRDefault="00E85FA8" w:rsidP="00BA7A31">
      <w:pPr>
        <w:rPr>
          <w:lang w:eastAsia="zh-CN"/>
        </w:rPr>
      </w:pPr>
    </w:p>
    <w:p w14:paraId="5DFB6198" w14:textId="1B9E00D7" w:rsidR="00E85FA8" w:rsidRDefault="00CB723D" w:rsidP="00343E33">
      <w:pPr>
        <w:ind w:left="720"/>
        <w:jc w:val="both"/>
        <w:rPr>
          <w:lang w:eastAsia="zh-CN"/>
        </w:rPr>
      </w:pPr>
      <w:r w:rsidRPr="00343E33">
        <w:rPr>
          <w:sz w:val="20"/>
          <w:szCs w:val="20"/>
          <w:lang w:eastAsia="zh-CN"/>
        </w:rPr>
        <w:t xml:space="preserve">Note: </w:t>
      </w:r>
      <w:r w:rsidR="00E85FA8" w:rsidRPr="00343E33">
        <w:rPr>
          <w:sz w:val="20"/>
          <w:szCs w:val="20"/>
          <w:lang w:eastAsia="zh-CN"/>
        </w:rPr>
        <w:t xml:space="preserve">The sample run sample group is </w:t>
      </w:r>
      <w:r>
        <w:rPr>
          <w:sz w:val="20"/>
          <w:szCs w:val="20"/>
          <w:lang w:eastAsia="zh-CN"/>
        </w:rPr>
        <w:t xml:space="preserve">limited to be </w:t>
      </w:r>
      <w:r w:rsidR="00E85FA8" w:rsidRPr="00343E33">
        <w:rPr>
          <w:sz w:val="20"/>
          <w:szCs w:val="20"/>
          <w:lang w:eastAsia="zh-CN"/>
        </w:rPr>
        <w:t xml:space="preserve">used in an 'tspt' transformed video track </w:t>
      </w:r>
      <w:r>
        <w:rPr>
          <w:sz w:val="20"/>
          <w:szCs w:val="20"/>
          <w:lang w:eastAsia="zh-CN"/>
        </w:rPr>
        <w:t>containing bitstreams which support picture boundary detection. For example, VVC, which supports signalling of picture header information and the client need not maintain a parsing context to detect picture boundaries.</w:t>
      </w:r>
    </w:p>
    <w:p w14:paraId="0C23F675" w14:textId="53B1CA96" w:rsidR="00BA7A31" w:rsidRDefault="00BA7A31" w:rsidP="00BA7A31">
      <w:pPr>
        <w:pStyle w:val="Heading3"/>
        <w:rPr>
          <w:lang w:val="en-US" w:eastAsia="zh-CN"/>
        </w:rPr>
      </w:pPr>
      <w:r>
        <w:rPr>
          <w:lang w:val="en-US" w:eastAsia="zh-CN"/>
        </w:rPr>
        <w:t>Syntax</w:t>
      </w:r>
    </w:p>
    <w:p w14:paraId="42A8A4E0" w14:textId="77777777" w:rsidR="00BA7A31" w:rsidRDefault="00BA7A31" w:rsidP="00BA7A31">
      <w:pPr>
        <w:pStyle w:val="FormatvorlagecodeLateinCourier"/>
        <w:spacing w:before="0" w:after="0"/>
      </w:pPr>
      <w:r w:rsidRPr="00EA3DCA">
        <w:t xml:space="preserve">class SampleRunEntry() extends  SampleGroupDescriptionEntry('srun') </w:t>
      </w:r>
      <w:r w:rsidRPr="00C329BE">
        <w:t>{</w:t>
      </w:r>
      <w:r w:rsidRPr="00C329BE">
        <w:br/>
      </w:r>
      <w:r>
        <w:tab/>
        <w:t>unsigned int(24) flags;</w:t>
      </w:r>
    </w:p>
    <w:p w14:paraId="5AC9EF8D" w14:textId="77777777" w:rsidR="00BA7A31" w:rsidRDefault="00BA7A31" w:rsidP="00BA7A31">
      <w:pPr>
        <w:pStyle w:val="FormatvorlagecodeLateinCourier"/>
        <w:spacing w:before="0" w:after="0"/>
      </w:pPr>
      <w:r>
        <w:tab/>
        <w:t>if (flags &amp; 0x000008)</w:t>
      </w:r>
    </w:p>
    <w:p w14:paraId="0FF7EDAF" w14:textId="77777777" w:rsidR="00BA7A31" w:rsidRDefault="00BA7A31" w:rsidP="00BA7A31">
      <w:pPr>
        <w:pStyle w:val="FormatvorlagecodeLateinCourier"/>
        <w:spacing w:before="0" w:after="0"/>
      </w:pPr>
      <w:r>
        <w:tab/>
      </w:r>
      <w:r>
        <w:tab/>
        <w:t>unsigned int(32)</w:t>
      </w:r>
      <w:r>
        <w:tab/>
        <w:t>default_sample_duration;</w:t>
      </w:r>
    </w:p>
    <w:p w14:paraId="356616E9" w14:textId="77777777" w:rsidR="00BA7A31" w:rsidRDefault="00BA7A31" w:rsidP="00BA7A31">
      <w:pPr>
        <w:pStyle w:val="FormatvorlagecodeLateinCourier"/>
        <w:spacing w:before="0" w:after="0"/>
      </w:pPr>
      <w:r>
        <w:tab/>
        <w:t>if (flags &amp; 0x000010)</w:t>
      </w:r>
    </w:p>
    <w:p w14:paraId="2889B54C" w14:textId="77777777" w:rsidR="00BA7A31" w:rsidRDefault="00BA7A31" w:rsidP="00BA7A31">
      <w:pPr>
        <w:pStyle w:val="FormatvorlagecodeLateinCourier"/>
        <w:spacing w:before="0" w:after="0"/>
      </w:pPr>
      <w:r>
        <w:tab/>
      </w:r>
      <w:r>
        <w:tab/>
        <w:t>unsigned int(32)</w:t>
      </w:r>
      <w:r>
        <w:tab/>
        <w:t>default_sample_size;</w:t>
      </w:r>
    </w:p>
    <w:p w14:paraId="45FCF77B" w14:textId="77777777" w:rsidR="00BA7A31" w:rsidRDefault="00BA7A31" w:rsidP="00BA7A31">
      <w:pPr>
        <w:pStyle w:val="FormatvorlagecodeLateinCourier"/>
        <w:spacing w:before="0" w:after="0"/>
      </w:pPr>
      <w:r>
        <w:tab/>
        <w:t>if (flags &amp; 0x000020)</w:t>
      </w:r>
    </w:p>
    <w:p w14:paraId="14AEFF7B" w14:textId="77777777" w:rsidR="00BA7A31" w:rsidRDefault="00BA7A31" w:rsidP="00BA7A31">
      <w:pPr>
        <w:pStyle w:val="FormatvorlagecodeLateinCourier"/>
        <w:spacing w:before="0" w:after="0"/>
      </w:pPr>
      <w:r>
        <w:tab/>
      </w:r>
      <w:r>
        <w:tab/>
        <w:t>unsigned int(32)</w:t>
      </w:r>
      <w:r>
        <w:tab/>
        <w:t>default_sample_flags;</w:t>
      </w:r>
    </w:p>
    <w:p w14:paraId="188BC456" w14:textId="77777777" w:rsidR="00BA7A31" w:rsidRDefault="00BA7A31" w:rsidP="00BA7A31">
      <w:pPr>
        <w:pStyle w:val="FormatvorlagecodeLateinCourier"/>
        <w:spacing w:before="0" w:after="0"/>
      </w:pPr>
    </w:p>
    <w:p w14:paraId="44F7E8FD" w14:textId="77777777" w:rsidR="00BA7A31" w:rsidRDefault="00BA7A31" w:rsidP="00BA7A31">
      <w:pPr>
        <w:pStyle w:val="FormatvorlagecodeLateinCourier"/>
        <w:spacing w:before="0" w:after="0"/>
      </w:pPr>
      <w:r>
        <w:tab/>
        <w:t>unsigned int(32) sample_count;</w:t>
      </w:r>
    </w:p>
    <w:p w14:paraId="75B21244" w14:textId="77777777" w:rsidR="00BA7A31" w:rsidRDefault="00BA7A31" w:rsidP="00BA7A31">
      <w:pPr>
        <w:pStyle w:val="FormatvorlagecodeLateinCourier"/>
        <w:spacing w:before="0" w:after="0"/>
      </w:pPr>
      <w:r>
        <w:tab/>
        <w:t>if (flags &amp; 0x000004)</w:t>
      </w:r>
    </w:p>
    <w:p w14:paraId="4B73AB2C" w14:textId="77777777" w:rsidR="00BA7A31" w:rsidRDefault="00BA7A31" w:rsidP="00BA7A31">
      <w:pPr>
        <w:pStyle w:val="FormatvorlagecodeLateinCourier"/>
        <w:spacing w:before="0" w:after="0"/>
      </w:pPr>
      <w:r>
        <w:tab/>
      </w:r>
      <w:r>
        <w:tab/>
        <w:t>unsigned int(32) first_sample_flags;</w:t>
      </w:r>
    </w:p>
    <w:p w14:paraId="2F7A8330" w14:textId="77777777" w:rsidR="00BA7A31" w:rsidRDefault="00BA7A31" w:rsidP="00BA7A31">
      <w:pPr>
        <w:pStyle w:val="FormatvorlagecodeLateinCourier"/>
        <w:spacing w:before="0" w:after="0"/>
      </w:pPr>
      <w:r>
        <w:tab/>
        <w:t>{</w:t>
      </w:r>
    </w:p>
    <w:p w14:paraId="0A0797DD" w14:textId="77777777" w:rsidR="00BA7A31" w:rsidRDefault="00BA7A31" w:rsidP="00BA7A31">
      <w:pPr>
        <w:pStyle w:val="FormatvorlagecodeLateinCourier"/>
        <w:spacing w:before="0" w:after="0"/>
      </w:pPr>
      <w:r>
        <w:tab/>
      </w:r>
      <w:r>
        <w:tab/>
        <w:t xml:space="preserve">if (flags &amp; 0x000100) </w:t>
      </w:r>
    </w:p>
    <w:p w14:paraId="6059C171" w14:textId="77777777" w:rsidR="00BA7A31" w:rsidRDefault="00BA7A31" w:rsidP="00BA7A31">
      <w:pPr>
        <w:pStyle w:val="FormatvorlagecodeLateinCourier"/>
        <w:spacing w:before="0" w:after="0"/>
      </w:pPr>
      <w:r>
        <w:tab/>
      </w:r>
      <w:r>
        <w:tab/>
      </w:r>
      <w:r>
        <w:tab/>
        <w:t>unsigned int(32)</w:t>
      </w:r>
      <w:r>
        <w:tab/>
        <w:t>sample_duration;</w:t>
      </w:r>
    </w:p>
    <w:p w14:paraId="6E5EE2D1" w14:textId="77777777" w:rsidR="00BA7A31" w:rsidRDefault="00BA7A31" w:rsidP="00BA7A31">
      <w:pPr>
        <w:pStyle w:val="FormatvorlagecodeLateinCourier"/>
        <w:spacing w:before="0" w:after="0"/>
      </w:pPr>
      <w:r>
        <w:tab/>
      </w:r>
      <w:r>
        <w:tab/>
        <w:t>if (flags &amp; 0x000200)</w:t>
      </w:r>
    </w:p>
    <w:p w14:paraId="493052CD" w14:textId="77777777" w:rsidR="00BA7A31" w:rsidRDefault="00BA7A31" w:rsidP="00BA7A31">
      <w:pPr>
        <w:pStyle w:val="FormatvorlagecodeLateinCourier"/>
        <w:spacing w:before="0" w:after="0"/>
      </w:pPr>
      <w:r>
        <w:tab/>
      </w:r>
      <w:r>
        <w:tab/>
      </w:r>
      <w:r>
        <w:tab/>
        <w:t>unsigned int(32)</w:t>
      </w:r>
      <w:r>
        <w:tab/>
        <w:t>sample_size;</w:t>
      </w:r>
    </w:p>
    <w:p w14:paraId="5DE56B72" w14:textId="77777777" w:rsidR="00BA7A31" w:rsidRDefault="00BA7A31" w:rsidP="00BA7A31">
      <w:pPr>
        <w:pStyle w:val="FormatvorlagecodeLateinCourier"/>
        <w:spacing w:before="0" w:after="0"/>
      </w:pPr>
      <w:r>
        <w:tab/>
      </w:r>
      <w:r>
        <w:tab/>
        <w:t>if (flags &amp; 0x000400)</w:t>
      </w:r>
    </w:p>
    <w:p w14:paraId="4557E09C" w14:textId="77777777" w:rsidR="00BA7A31" w:rsidRDefault="00BA7A31" w:rsidP="00BA7A31">
      <w:pPr>
        <w:pStyle w:val="FormatvorlagecodeLateinCourier"/>
        <w:spacing w:before="0" w:after="0"/>
      </w:pPr>
      <w:r>
        <w:tab/>
      </w:r>
      <w:r>
        <w:tab/>
      </w:r>
      <w:r>
        <w:tab/>
        <w:t>unsigned int(32)</w:t>
      </w:r>
      <w:r>
        <w:tab/>
        <w:t>sample_flags;</w:t>
      </w:r>
    </w:p>
    <w:p w14:paraId="5750A599" w14:textId="77777777" w:rsidR="00BA7A31" w:rsidRDefault="00BA7A31" w:rsidP="00BA7A31">
      <w:pPr>
        <w:pStyle w:val="FormatvorlagecodeLateinCourier"/>
        <w:spacing w:before="0" w:after="0"/>
      </w:pPr>
      <w:r>
        <w:tab/>
      </w:r>
      <w:r>
        <w:tab/>
        <w:t>if (flags &amp; 0x000800)</w:t>
      </w:r>
    </w:p>
    <w:p w14:paraId="4BEDD21F" w14:textId="77777777" w:rsidR="00BA7A31" w:rsidRDefault="00BA7A31" w:rsidP="00BA7A31">
      <w:pPr>
        <w:pStyle w:val="FormatvorlagecodeLateinCourier"/>
        <w:spacing w:before="0" w:after="0"/>
      </w:pPr>
      <w:r>
        <w:tab/>
      </w:r>
      <w:r>
        <w:tab/>
      </w:r>
      <w:r>
        <w:tab/>
        <w:t>signed int(32)</w:t>
      </w:r>
      <w:r>
        <w:tab/>
        <w:t>sample_composition_time_offset;</w:t>
      </w:r>
    </w:p>
    <w:p w14:paraId="7DA2CC8B" w14:textId="77777777" w:rsidR="00BA7A31" w:rsidRPr="00C329BE" w:rsidRDefault="00BA7A31" w:rsidP="00BA7A31">
      <w:pPr>
        <w:pStyle w:val="FormatvorlagecodeLateinCourier"/>
        <w:spacing w:before="0" w:after="0"/>
      </w:pPr>
      <w:r>
        <w:tab/>
        <w:t>}[ sample_count ]</w:t>
      </w:r>
      <w:r>
        <w:br/>
        <w:t>}</w:t>
      </w:r>
    </w:p>
    <w:p w14:paraId="1968114F" w14:textId="2E383E94" w:rsidR="00F365D6" w:rsidRDefault="00F365D6" w:rsidP="00F365D6">
      <w:pPr>
        <w:pStyle w:val="Heading3"/>
        <w:rPr>
          <w:lang w:val="en-US" w:eastAsia="zh-CN"/>
        </w:rPr>
      </w:pPr>
      <w:r>
        <w:rPr>
          <w:lang w:val="en-US" w:eastAsia="zh-CN"/>
        </w:rPr>
        <w:t>Semantics</w:t>
      </w:r>
    </w:p>
    <w:p w14:paraId="0629AB43" w14:textId="77777777" w:rsidR="00BA7A31" w:rsidRPr="00C076B8" w:rsidRDefault="00BA7A31" w:rsidP="00BA7A31">
      <w:pPr>
        <w:pStyle w:val="fields"/>
        <w:ind w:left="360"/>
        <w:rPr>
          <w:rFonts w:asciiTheme="majorHAnsi" w:hAnsiTheme="majorHAnsi"/>
        </w:rPr>
      </w:pPr>
      <w:r w:rsidRPr="00A3770E">
        <w:rPr>
          <w:rStyle w:val="codeChar"/>
        </w:rPr>
        <w:t>flags</w:t>
      </w:r>
      <w:r>
        <w:t xml:space="preserve"> </w:t>
      </w:r>
      <w:r w:rsidRPr="00C076B8">
        <w:rPr>
          <w:rFonts w:asciiTheme="majorHAnsi" w:hAnsiTheme="majorHAnsi"/>
        </w:rPr>
        <w:t>is a map of flags</w:t>
      </w:r>
    </w:p>
    <w:p w14:paraId="079BE270" w14:textId="77777777" w:rsidR="00BA7A31" w:rsidRPr="003176D3" w:rsidRDefault="00BA7A31" w:rsidP="00BA7A31">
      <w:pPr>
        <w:rPr>
          <w:lang w:val="en-GB"/>
        </w:rPr>
      </w:pPr>
      <w:r w:rsidRPr="00C076B8">
        <w:rPr>
          <w:rFonts w:asciiTheme="majorHAnsi" w:hAnsiTheme="majorHAnsi"/>
          <w:lang w:val="en-GB"/>
        </w:rPr>
        <w:t>The following flags are allowed to be set in the</w:t>
      </w:r>
      <w:r w:rsidRPr="003176D3">
        <w:rPr>
          <w:lang w:val="en-GB"/>
        </w:rPr>
        <w:t xml:space="preserve"> </w:t>
      </w:r>
      <w:r w:rsidRPr="00974C02">
        <w:rPr>
          <w:rFonts w:ascii="Courier New" w:hAnsi="Courier New" w:cs="Courier New"/>
          <w:lang w:val="en-GB"/>
        </w:rPr>
        <w:t>flags</w:t>
      </w:r>
      <w:r w:rsidRPr="003176D3">
        <w:rPr>
          <w:lang w:val="en-GB"/>
        </w:rPr>
        <w:t>:</w:t>
      </w:r>
    </w:p>
    <w:p w14:paraId="024AA5E7" w14:textId="77777777" w:rsidR="00BA7A31" w:rsidRDefault="00BA7A31" w:rsidP="00BA7A31">
      <w:pPr>
        <w:pStyle w:val="fields"/>
      </w:pPr>
      <w:r w:rsidRPr="00C076B8">
        <w:rPr>
          <w:rStyle w:val="codeChar"/>
          <w:rFonts w:asciiTheme="majorHAnsi" w:hAnsiTheme="majorHAnsi"/>
        </w:rPr>
        <w:t>0x000008</w:t>
      </w:r>
      <w:r w:rsidRPr="00C076B8">
        <w:rPr>
          <w:rFonts w:asciiTheme="majorHAnsi" w:hAnsiTheme="majorHAnsi"/>
        </w:rPr>
        <w:tab/>
      </w:r>
      <w:r w:rsidRPr="00A3770E">
        <w:rPr>
          <w:rStyle w:val="codeChar"/>
        </w:rPr>
        <w:t>default-sample-duration-present</w:t>
      </w:r>
    </w:p>
    <w:p w14:paraId="04CB3FC6" w14:textId="77777777" w:rsidR="00BA7A31" w:rsidRDefault="00BA7A31" w:rsidP="00BA7A31">
      <w:pPr>
        <w:pStyle w:val="fields"/>
      </w:pPr>
      <w:r w:rsidRPr="00C076B8">
        <w:rPr>
          <w:rStyle w:val="codeChar"/>
          <w:rFonts w:asciiTheme="majorHAnsi" w:hAnsiTheme="majorHAnsi"/>
        </w:rPr>
        <w:t>0x000010</w:t>
      </w:r>
      <w:r w:rsidRPr="00C076B8">
        <w:rPr>
          <w:rFonts w:asciiTheme="majorHAnsi" w:hAnsiTheme="majorHAnsi"/>
        </w:rPr>
        <w:tab/>
      </w:r>
      <w:r w:rsidRPr="00A3770E">
        <w:rPr>
          <w:rStyle w:val="codeChar"/>
        </w:rPr>
        <w:t>default-sample-size-present</w:t>
      </w:r>
    </w:p>
    <w:p w14:paraId="045A52E5" w14:textId="77777777" w:rsidR="00BA7A31" w:rsidRDefault="00BA7A31" w:rsidP="00BA7A31">
      <w:pPr>
        <w:pStyle w:val="fields"/>
      </w:pPr>
      <w:r w:rsidRPr="00C076B8">
        <w:rPr>
          <w:rStyle w:val="codeChar"/>
          <w:rFonts w:asciiTheme="majorHAnsi" w:hAnsiTheme="majorHAnsi"/>
        </w:rPr>
        <w:t>0x000020</w:t>
      </w:r>
      <w:r w:rsidRPr="00C076B8">
        <w:rPr>
          <w:rFonts w:asciiTheme="majorHAnsi" w:hAnsiTheme="majorHAnsi"/>
        </w:rPr>
        <w:tab/>
      </w:r>
      <w:r w:rsidRPr="00A3770E">
        <w:rPr>
          <w:rStyle w:val="codeChar"/>
        </w:rPr>
        <w:t>default-sample-flags-present</w:t>
      </w:r>
    </w:p>
    <w:p w14:paraId="182ADBFF" w14:textId="77777777" w:rsidR="00BA7A31" w:rsidRDefault="00BA7A31" w:rsidP="00BA7A31">
      <w:pPr>
        <w:pStyle w:val="fields"/>
      </w:pPr>
      <w:r>
        <w:lastRenderedPageBreak/>
        <w:t>0x000004</w:t>
      </w:r>
      <w:r>
        <w:tab/>
      </w:r>
      <w:r w:rsidRPr="00A3770E">
        <w:rPr>
          <w:rStyle w:val="codeChar"/>
        </w:rPr>
        <w:t>first-sample-flags-present</w:t>
      </w:r>
      <w:r>
        <w:t xml:space="preserve">; this overrides the default flags for the first sample only. This makes it possible to record a group of frames where the first is a key and the rest are difference frames, without supplying explicit flags for every sample. If this flag and field are used, </w:t>
      </w:r>
      <w:r w:rsidRPr="00A3770E">
        <w:rPr>
          <w:rStyle w:val="codeChar"/>
        </w:rPr>
        <w:t>sample-flags-present</w:t>
      </w:r>
      <w:r>
        <w:t xml:space="preserve"> shall not be set.</w:t>
      </w:r>
    </w:p>
    <w:p w14:paraId="3F4694CA" w14:textId="77777777" w:rsidR="00BA7A31" w:rsidRDefault="00BA7A31" w:rsidP="00BA7A31">
      <w:pPr>
        <w:pStyle w:val="fields"/>
      </w:pPr>
      <w:r>
        <w:t>0x000100</w:t>
      </w:r>
      <w:r>
        <w:tab/>
      </w:r>
      <w:r w:rsidRPr="00A3770E">
        <w:rPr>
          <w:rStyle w:val="codeChar"/>
        </w:rPr>
        <w:t>sample-duration-present</w:t>
      </w:r>
      <w:r>
        <w:t>: indicates that each sample has its own duration, otherwise the default is used.</w:t>
      </w:r>
    </w:p>
    <w:p w14:paraId="11C6E373" w14:textId="77777777" w:rsidR="00BA7A31" w:rsidRDefault="00BA7A31" w:rsidP="00BA7A31">
      <w:pPr>
        <w:pStyle w:val="fields"/>
      </w:pPr>
      <w:r>
        <w:t>0x000200</w:t>
      </w:r>
      <w:r>
        <w:tab/>
      </w:r>
      <w:r w:rsidRPr="00A3770E">
        <w:rPr>
          <w:rStyle w:val="codeChar"/>
        </w:rPr>
        <w:t>sample-size-present</w:t>
      </w:r>
      <w:r>
        <w:t>: each sample has its own size, otherwise the default is used.</w:t>
      </w:r>
    </w:p>
    <w:p w14:paraId="161072FE" w14:textId="77777777" w:rsidR="00BA7A31" w:rsidRDefault="00BA7A31" w:rsidP="00BA7A31">
      <w:pPr>
        <w:pStyle w:val="fields"/>
      </w:pPr>
      <w:r>
        <w:t>0x000400</w:t>
      </w:r>
      <w:r>
        <w:tab/>
      </w:r>
      <w:r w:rsidRPr="00A3770E">
        <w:rPr>
          <w:rStyle w:val="codeChar"/>
        </w:rPr>
        <w:t>sample-flags-present</w:t>
      </w:r>
      <w:r>
        <w:t>; each sample has its own flags, otherwise the default is used.</w:t>
      </w:r>
    </w:p>
    <w:p w14:paraId="1018474E" w14:textId="77777777" w:rsidR="00BA7A31" w:rsidRDefault="00BA7A31" w:rsidP="00BA7A31">
      <w:pPr>
        <w:pStyle w:val="fields"/>
      </w:pPr>
      <w:r>
        <w:t>0x000800</w:t>
      </w:r>
      <w:r>
        <w:tab/>
      </w:r>
      <w:r w:rsidRPr="00A3770E">
        <w:rPr>
          <w:rStyle w:val="codeChar"/>
        </w:rPr>
        <w:t>sample-composition-time-offsets-present</w:t>
      </w:r>
      <w:r>
        <w:t>; each sample has a composition time offset.</w:t>
      </w:r>
    </w:p>
    <w:p w14:paraId="0E742453" w14:textId="77777777" w:rsidR="00BA7A31" w:rsidRPr="00AE3AB6" w:rsidRDefault="00BA7A31" w:rsidP="00BA7A31">
      <w:pPr>
        <w:rPr>
          <w:lang w:val="en-GB"/>
        </w:rPr>
      </w:pPr>
    </w:p>
    <w:p w14:paraId="18A24558" w14:textId="77777777" w:rsidR="00BA7A31" w:rsidRDefault="00BA7A31" w:rsidP="00BA7A31">
      <w:pPr>
        <w:pStyle w:val="fields"/>
        <w:ind w:left="360"/>
      </w:pPr>
      <w:r w:rsidRPr="00A3770E">
        <w:rPr>
          <w:rStyle w:val="codeChar"/>
        </w:rPr>
        <w:t>default_sample_duration</w:t>
      </w:r>
      <w:r>
        <w:t>: indicates the default duration of the samples in the sample run</w:t>
      </w:r>
    </w:p>
    <w:p w14:paraId="244AF57F" w14:textId="77777777" w:rsidR="00BA7A31" w:rsidRDefault="00BA7A31" w:rsidP="00BA7A31">
      <w:pPr>
        <w:pStyle w:val="fields"/>
        <w:ind w:left="360"/>
      </w:pPr>
      <w:r w:rsidRPr="00A3770E">
        <w:rPr>
          <w:rStyle w:val="codeChar"/>
        </w:rPr>
        <w:t>default_sample_size</w:t>
      </w:r>
      <w:r>
        <w:t>: indicates the default size of the samples in the sample run</w:t>
      </w:r>
    </w:p>
    <w:p w14:paraId="6AB8C946" w14:textId="77777777" w:rsidR="00BA7A31" w:rsidRPr="00EA3DCA" w:rsidRDefault="00BA7A31" w:rsidP="00BA7A31">
      <w:pPr>
        <w:pStyle w:val="fields"/>
        <w:ind w:left="360"/>
      </w:pPr>
      <w:r w:rsidRPr="00A3770E">
        <w:rPr>
          <w:rStyle w:val="codeChar"/>
        </w:rPr>
        <w:t>default_sample_flags</w:t>
      </w:r>
      <w:r>
        <w:t xml:space="preserve">: indicate the default flags values for the samples in the sample run. </w:t>
      </w:r>
    </w:p>
    <w:p w14:paraId="4E0E6EDA" w14:textId="77777777" w:rsidR="00BA7A31" w:rsidRDefault="00BA7A31" w:rsidP="00BA7A31">
      <w:pPr>
        <w:pStyle w:val="fields"/>
        <w:ind w:left="360"/>
      </w:pPr>
      <w:r w:rsidRPr="00A3770E">
        <w:rPr>
          <w:rStyle w:val="codeChar"/>
        </w:rPr>
        <w:t xml:space="preserve">sample_count </w:t>
      </w:r>
      <w:r>
        <w:t>the number of samples in this sample run</w:t>
      </w:r>
    </w:p>
    <w:p w14:paraId="1ABF74AB" w14:textId="77777777" w:rsidR="00BA7A31" w:rsidRDefault="00BA7A31" w:rsidP="00BA7A31">
      <w:pPr>
        <w:pStyle w:val="fields"/>
        <w:ind w:left="360"/>
      </w:pPr>
      <w:r w:rsidRPr="00A3770E">
        <w:rPr>
          <w:rStyle w:val="codeChar"/>
        </w:rPr>
        <w:t>first_sample_flags</w:t>
      </w:r>
      <w:r>
        <w:t xml:space="preserve"> provides a set of flags for the first sample only of this sample run.</w:t>
      </w:r>
    </w:p>
    <w:p w14:paraId="0B3C0B06" w14:textId="5CFD499E" w:rsidR="005B28B8" w:rsidRDefault="005B28B8" w:rsidP="005B28B8">
      <w:pPr>
        <w:pStyle w:val="Heading1"/>
      </w:pPr>
      <w:bookmarkStart w:id="1964" w:name="_Toc119686678"/>
      <w:r>
        <w:t>FrameRateBox</w:t>
      </w:r>
      <w:bookmarkEnd w:id="1964"/>
    </w:p>
    <w:p w14:paraId="49207FAA" w14:textId="5145D464" w:rsidR="007B24CC" w:rsidRDefault="007B24CC" w:rsidP="007B24CC">
      <w:r>
        <w:t>Reference to discussions:</w:t>
      </w:r>
    </w:p>
    <w:p w14:paraId="7ECE78C4" w14:textId="45F07F02" w:rsidR="007B24CC" w:rsidRPr="00CE2970" w:rsidRDefault="00C20371">
      <w:pPr>
        <w:numPr>
          <w:ilvl w:val="0"/>
          <w:numId w:val="63"/>
        </w:numPr>
        <w:pPrChange w:id="1965" w:author="DENOUAL Franck" w:date="2022-11-18T18:03:00Z">
          <w:pPr>
            <w:numPr>
              <w:numId w:val="85"/>
            </w:numPr>
            <w:tabs>
              <w:tab w:val="num" w:pos="360"/>
              <w:tab w:val="num" w:pos="720"/>
            </w:tabs>
            <w:ind w:left="720" w:hanging="720"/>
          </w:pPr>
        </w:pPrChange>
      </w:pPr>
      <w:r>
        <w:fldChar w:fldCharType="begin"/>
      </w:r>
      <w:r>
        <w:instrText xml:space="preserve"> HYPERLINK "https://github.com/MPEGGroup/CMAF/issues/11" </w:instrText>
      </w:r>
      <w:r>
        <w:fldChar w:fldCharType="separate"/>
      </w:r>
      <w:r w:rsidR="007B24CC">
        <w:rPr>
          <w:rStyle w:val="Hyperlink"/>
          <w:rFonts w:eastAsia="Calibri"/>
          <w:lang w:val="en-GB"/>
        </w:rPr>
        <w:t>https://github.com/MPEGGroup/CMAF/issues/11</w:t>
      </w:r>
      <w:r>
        <w:rPr>
          <w:rStyle w:val="Hyperlink"/>
          <w:rFonts w:eastAsia="Calibri"/>
          <w:lang w:val="en-GB"/>
        </w:rPr>
        <w:fldChar w:fldCharType="end"/>
      </w:r>
    </w:p>
    <w:p w14:paraId="51FBF981" w14:textId="36454838" w:rsidR="007B24CC" w:rsidRPr="00CE2970" w:rsidRDefault="00C20371">
      <w:pPr>
        <w:numPr>
          <w:ilvl w:val="0"/>
          <w:numId w:val="63"/>
        </w:numPr>
        <w:pPrChange w:id="1966" w:author="DENOUAL Franck" w:date="2022-11-18T18:03:00Z">
          <w:pPr>
            <w:numPr>
              <w:numId w:val="85"/>
            </w:numPr>
            <w:tabs>
              <w:tab w:val="num" w:pos="360"/>
              <w:tab w:val="num" w:pos="720"/>
            </w:tabs>
            <w:ind w:left="720" w:hanging="720"/>
          </w:pPr>
        </w:pPrChange>
      </w:pPr>
      <w:r>
        <w:fldChar w:fldCharType="begin"/>
      </w:r>
      <w:r>
        <w:instrText xml:space="preserve"> HYPERLINK "http://mpegx.int-evry.fr/software/MPEG/Systems/FileFormat/isobmff/-/issues/118" </w:instrText>
      </w:r>
      <w:r>
        <w:fldChar w:fldCharType="separate"/>
      </w:r>
      <w:r w:rsidR="007B24CC">
        <w:rPr>
          <w:rStyle w:val="Hyperlink"/>
          <w:color w:val="0000EE"/>
        </w:rPr>
        <w:t>MPEG/Systems/FileFormat/isobmff#118</w:t>
      </w:r>
      <w:r>
        <w:rPr>
          <w:rStyle w:val="Hyperlink"/>
          <w:color w:val="0000EE"/>
        </w:rPr>
        <w:fldChar w:fldCharType="end"/>
      </w:r>
    </w:p>
    <w:p w14:paraId="7BFE0890" w14:textId="65D3D1B6" w:rsidR="007B24CC" w:rsidRDefault="007B24CC" w:rsidP="007B24CC"/>
    <w:p w14:paraId="0A2123F6" w14:textId="01ECE8AC" w:rsidR="007B24CC" w:rsidRPr="007B24CC" w:rsidRDefault="00177D8F" w:rsidP="001A2318">
      <w:r>
        <w:t xml:space="preserve">A proposal to add an optional box for framerate signalling was </w:t>
      </w:r>
      <w:del w:id="1967" w:author="DENOUAL Franck" w:date="2022-10-27T20:00:00Z">
        <w:r w:rsidDel="001A2318">
          <w:delText xml:space="preserve">intorduced </w:delText>
        </w:r>
      </w:del>
      <w:ins w:id="1968" w:author="DENOUAL Franck" w:date="2022-10-27T20:00:00Z">
        <w:r w:rsidR="001A2318">
          <w:t xml:space="preserve">introduced </w:t>
        </w:r>
      </w:ins>
      <w:r>
        <w:t>in m60004</w:t>
      </w:r>
      <w:r w:rsidR="00FC5266">
        <w:t xml:space="preserve"> and the group agreed to study if adding such signaling is needed in ISOBMFF.</w:t>
      </w:r>
    </w:p>
    <w:p w14:paraId="4EC30BD1" w14:textId="25051476" w:rsidR="005B28B8" w:rsidRDefault="005B28B8" w:rsidP="001A2318">
      <w:pPr>
        <w:pStyle w:val="Heading2"/>
      </w:pPr>
      <w:r>
        <w:rPr>
          <w:lang w:val="fi-FI"/>
        </w:rPr>
        <w:t>Introduction</w:t>
      </w:r>
    </w:p>
    <w:p w14:paraId="6D00F159" w14:textId="3A67503F" w:rsidR="005B28B8" w:rsidRDefault="005B28B8" w:rsidP="00611288">
      <w:r>
        <w:rPr>
          <w:lang w:val="en-GB"/>
        </w:rPr>
        <w:t>Frame rate signalling is relevant for many applications of the ISO Base Media File format. In particular, for live applications framerate information is traditionally carried in the bit-stream.</w:t>
      </w:r>
    </w:p>
    <w:p w14:paraId="01F25DC2" w14:textId="1DDD79B4" w:rsidR="005B28B8" w:rsidRDefault="005B28B8" w:rsidP="00611288"/>
    <w:p w14:paraId="4D3D0144" w14:textId="36C679FA" w:rsidR="005B28B8" w:rsidRDefault="000D5CCF" w:rsidP="005B28B8">
      <w:pPr>
        <w:autoSpaceDE w:val="0"/>
        <w:autoSpaceDN w:val="0"/>
        <w:adjustRightInd w:val="0"/>
        <w:rPr>
          <w:lang w:val="en-GB"/>
        </w:rPr>
      </w:pPr>
      <w:r>
        <w:rPr>
          <w:lang w:val="en-GB"/>
        </w:rPr>
        <w:t>It is asserted that the c</w:t>
      </w:r>
      <w:r w:rsidR="005B28B8">
        <w:rPr>
          <w:lang w:val="en-GB"/>
        </w:rPr>
        <w:t>urrent consensus seems to be:</w:t>
      </w:r>
    </w:p>
    <w:p w14:paraId="125886C6" w14:textId="2F8E4D9A" w:rsidR="000D5CCF" w:rsidRPr="000D5CCF" w:rsidRDefault="000D5CCF">
      <w:pPr>
        <w:numPr>
          <w:ilvl w:val="0"/>
          <w:numId w:val="65"/>
        </w:numPr>
        <w:autoSpaceDE w:val="0"/>
        <w:autoSpaceDN w:val="0"/>
        <w:adjustRightInd w:val="0"/>
        <w:rPr>
          <w:lang w:val="en-AU"/>
        </w:rPr>
        <w:pPrChange w:id="1969" w:author="DENOUAL Franck" w:date="2022-11-18T18:03:00Z">
          <w:pPr>
            <w:numPr>
              <w:numId w:val="95"/>
            </w:numPr>
            <w:tabs>
              <w:tab w:val="num" w:pos="360"/>
              <w:tab w:val="num" w:pos="720"/>
            </w:tabs>
            <w:autoSpaceDE w:val="0"/>
            <w:autoSpaceDN w:val="0"/>
            <w:adjustRightInd w:val="0"/>
            <w:ind w:left="720" w:hanging="720"/>
          </w:pPr>
        </w:pPrChange>
      </w:pPr>
      <w:r w:rsidRPr="000D5CCF">
        <w:t>recommend setting </w:t>
      </w:r>
      <w:r w:rsidRPr="001A2318">
        <w:rPr>
          <w:rFonts w:ascii="Courier New" w:hAnsi="Courier New" w:cs="Courier New"/>
        </w:rPr>
        <w:t>default_sample_duration</w:t>
      </w:r>
      <w:r w:rsidRPr="000D5CCF">
        <w:t> and </w:t>
      </w:r>
      <w:r w:rsidRPr="001A2318">
        <w:rPr>
          <w:rFonts w:ascii="Courier New" w:hAnsi="Courier New" w:cs="Courier New"/>
        </w:rPr>
        <w:t>timescale</w:t>
      </w:r>
      <w:r w:rsidRPr="000D5CCF">
        <w:t> such that </w:t>
      </w:r>
      <w:r w:rsidRPr="001A2318">
        <w:rPr>
          <w:rFonts w:ascii="Courier New" w:hAnsi="Courier New" w:cs="Courier New"/>
        </w:rPr>
        <w:t>timescale</w:t>
      </w:r>
      <w:r w:rsidRPr="000D5CCF">
        <w:t>/</w:t>
      </w:r>
      <w:r w:rsidRPr="001A2318">
        <w:rPr>
          <w:rFonts w:ascii="Courier New" w:hAnsi="Courier New" w:cs="Courier New"/>
        </w:rPr>
        <w:t>default_sample_duration</w:t>
      </w:r>
      <w:r w:rsidRPr="000D5CCF">
        <w:t> gives the frame rate</w:t>
      </w:r>
    </w:p>
    <w:p w14:paraId="6937022A" w14:textId="77777777" w:rsidR="000D5CCF" w:rsidRPr="000D5CCF" w:rsidRDefault="000D5CCF">
      <w:pPr>
        <w:numPr>
          <w:ilvl w:val="0"/>
          <w:numId w:val="65"/>
        </w:numPr>
        <w:autoSpaceDE w:val="0"/>
        <w:autoSpaceDN w:val="0"/>
        <w:adjustRightInd w:val="0"/>
        <w:pPrChange w:id="1970" w:author="DENOUAL Franck" w:date="2022-11-18T18:03:00Z">
          <w:pPr>
            <w:numPr>
              <w:numId w:val="95"/>
            </w:numPr>
            <w:tabs>
              <w:tab w:val="num" w:pos="360"/>
              <w:tab w:val="num" w:pos="720"/>
            </w:tabs>
            <w:autoSpaceDE w:val="0"/>
            <w:autoSpaceDN w:val="0"/>
            <w:adjustRightInd w:val="0"/>
            <w:ind w:left="720" w:hanging="720"/>
          </w:pPr>
        </w:pPrChange>
      </w:pPr>
      <w:r w:rsidRPr="000D5CCF">
        <w:t>define a brand to let packagers explicitly signal when they followed the recommendation</w:t>
      </w:r>
    </w:p>
    <w:p w14:paraId="7E5AF3D9" w14:textId="77777777" w:rsidR="000D5CCF" w:rsidRPr="000D5CCF" w:rsidRDefault="000D5CCF">
      <w:pPr>
        <w:numPr>
          <w:ilvl w:val="0"/>
          <w:numId w:val="65"/>
        </w:numPr>
        <w:autoSpaceDE w:val="0"/>
        <w:autoSpaceDN w:val="0"/>
        <w:adjustRightInd w:val="0"/>
        <w:pPrChange w:id="1971" w:author="DENOUAL Franck" w:date="2022-11-18T18:03:00Z">
          <w:pPr>
            <w:numPr>
              <w:numId w:val="95"/>
            </w:numPr>
            <w:tabs>
              <w:tab w:val="num" w:pos="360"/>
              <w:tab w:val="num" w:pos="720"/>
            </w:tabs>
            <w:autoSpaceDE w:val="0"/>
            <w:autoSpaceDN w:val="0"/>
            <w:adjustRightInd w:val="0"/>
            <w:ind w:left="720" w:hanging="720"/>
          </w:pPr>
        </w:pPrChange>
      </w:pPr>
      <w:r w:rsidRPr="000D5CCF">
        <w:t xml:space="preserve">add a note indicating that default_sample_duration should not change in fragments (or rather that is should not lead to a change in refresh rate), maybe referring to existing sentence in C.1 </w:t>
      </w:r>
    </w:p>
    <w:p w14:paraId="7B776C9A" w14:textId="77777777" w:rsidR="000D5CCF" w:rsidRDefault="000D5CCF" w:rsidP="005B28B8">
      <w:pPr>
        <w:autoSpaceDE w:val="0"/>
        <w:autoSpaceDN w:val="0"/>
        <w:adjustRightInd w:val="0"/>
        <w:rPr>
          <w:lang w:val="en-GB"/>
        </w:rPr>
      </w:pPr>
    </w:p>
    <w:p w14:paraId="471F7010" w14:textId="3D00704D" w:rsidR="005B28B8" w:rsidRDefault="005B28B8" w:rsidP="005B28B8">
      <w:pPr>
        <w:autoSpaceDE w:val="0"/>
        <w:autoSpaceDN w:val="0"/>
        <w:adjustRightInd w:val="0"/>
        <w:rPr>
          <w:rFonts w:eastAsiaTheme="minorHAnsi"/>
          <w:lang w:val="en-GB"/>
        </w:rPr>
      </w:pPr>
      <w:r>
        <w:rPr>
          <w:lang w:val="en-GB"/>
        </w:rPr>
        <w:t xml:space="preserve">However, </w:t>
      </w:r>
      <w:r w:rsidR="000D5CCF">
        <w:rPr>
          <w:lang w:val="en-GB"/>
        </w:rPr>
        <w:t xml:space="preserve">it is asserted that </w:t>
      </w:r>
      <w:r>
        <w:rPr>
          <w:lang w:val="en-GB"/>
        </w:rPr>
        <w:t xml:space="preserve">some important disadvantages to generic carriage in ISO Base media file format (beyond CMAF) are: </w:t>
      </w:r>
    </w:p>
    <w:p w14:paraId="4F8E352B" w14:textId="77777777" w:rsidR="005B28B8" w:rsidRDefault="005B28B8">
      <w:pPr>
        <w:pStyle w:val="ListParagraph"/>
        <w:widowControl/>
        <w:numPr>
          <w:ilvl w:val="0"/>
          <w:numId w:val="66"/>
        </w:numPr>
        <w:autoSpaceDE w:val="0"/>
        <w:adjustRightInd w:val="0"/>
        <w:spacing w:after="0" w:line="240" w:lineRule="auto"/>
        <w:jc w:val="left"/>
        <w:textAlignment w:val="auto"/>
        <w:rPr>
          <w:sz w:val="24"/>
          <w:szCs w:val="24"/>
          <w:lang w:val="en-GB"/>
        </w:rPr>
        <w:pPrChange w:id="1972" w:author="DENOUAL Franck" w:date="2022-11-18T18:03:00Z">
          <w:pPr>
            <w:pStyle w:val="ListParagraph"/>
            <w:widowControl/>
            <w:numPr>
              <w:numId w:val="96"/>
            </w:numPr>
            <w:tabs>
              <w:tab w:val="num" w:pos="360"/>
              <w:tab w:val="num" w:pos="720"/>
            </w:tabs>
            <w:autoSpaceDE w:val="0"/>
            <w:adjustRightInd w:val="0"/>
            <w:spacing w:after="0" w:line="240" w:lineRule="auto"/>
            <w:ind w:hanging="720"/>
            <w:jc w:val="left"/>
            <w:textAlignment w:val="auto"/>
          </w:pPr>
        </w:pPrChange>
      </w:pPr>
      <w:r>
        <w:rPr>
          <w:sz w:val="24"/>
          <w:szCs w:val="24"/>
          <w:lang w:val="en-GB"/>
        </w:rPr>
        <w:t>This cannot signal multiple framerates in a track (e.g. 25 Hz, 50 Hz)</w:t>
      </w:r>
    </w:p>
    <w:p w14:paraId="1D9A924F" w14:textId="77777777" w:rsidR="005B28B8" w:rsidRDefault="005B28B8">
      <w:pPr>
        <w:pStyle w:val="ListParagraph"/>
        <w:widowControl/>
        <w:numPr>
          <w:ilvl w:val="0"/>
          <w:numId w:val="66"/>
        </w:numPr>
        <w:autoSpaceDE w:val="0"/>
        <w:adjustRightInd w:val="0"/>
        <w:spacing w:after="0" w:line="240" w:lineRule="auto"/>
        <w:jc w:val="left"/>
        <w:textAlignment w:val="auto"/>
        <w:rPr>
          <w:sz w:val="24"/>
          <w:szCs w:val="24"/>
          <w:lang w:val="en-GB"/>
        </w:rPr>
        <w:pPrChange w:id="1973" w:author="DENOUAL Franck" w:date="2022-11-18T18:03:00Z">
          <w:pPr>
            <w:pStyle w:val="ListParagraph"/>
            <w:widowControl/>
            <w:numPr>
              <w:numId w:val="96"/>
            </w:numPr>
            <w:tabs>
              <w:tab w:val="num" w:pos="360"/>
              <w:tab w:val="num" w:pos="720"/>
            </w:tabs>
            <w:autoSpaceDE w:val="0"/>
            <w:adjustRightInd w:val="0"/>
            <w:spacing w:after="0" w:line="240" w:lineRule="auto"/>
            <w:ind w:hanging="720"/>
            <w:jc w:val="left"/>
            <w:textAlignment w:val="auto"/>
          </w:pPr>
        </w:pPrChange>
      </w:pPr>
      <w:r>
        <w:rPr>
          <w:sz w:val="24"/>
          <w:szCs w:val="24"/>
          <w:lang w:val="en-GB"/>
        </w:rPr>
        <w:t xml:space="preserve">It is not trivial to update existing content with additional signalling if it was not already in this format, as default sample duration may have been used in a different way, including setting it to zero.  </w:t>
      </w:r>
    </w:p>
    <w:p w14:paraId="4DEB9273" w14:textId="77777777" w:rsidR="005B28B8" w:rsidRDefault="005B28B8">
      <w:pPr>
        <w:pStyle w:val="ListParagraph"/>
        <w:widowControl/>
        <w:numPr>
          <w:ilvl w:val="0"/>
          <w:numId w:val="66"/>
        </w:numPr>
        <w:autoSpaceDE w:val="0"/>
        <w:adjustRightInd w:val="0"/>
        <w:spacing w:after="0" w:line="240" w:lineRule="auto"/>
        <w:jc w:val="left"/>
        <w:textAlignment w:val="auto"/>
        <w:rPr>
          <w:sz w:val="24"/>
          <w:szCs w:val="24"/>
          <w:lang w:val="en-GB"/>
        </w:rPr>
        <w:pPrChange w:id="1974" w:author="DENOUAL Franck" w:date="2022-11-18T18:03:00Z">
          <w:pPr>
            <w:pStyle w:val="ListParagraph"/>
            <w:widowControl/>
            <w:numPr>
              <w:numId w:val="96"/>
            </w:numPr>
            <w:tabs>
              <w:tab w:val="num" w:pos="360"/>
              <w:tab w:val="num" w:pos="720"/>
            </w:tabs>
            <w:autoSpaceDE w:val="0"/>
            <w:adjustRightInd w:val="0"/>
            <w:spacing w:after="0" w:line="240" w:lineRule="auto"/>
            <w:ind w:hanging="720"/>
            <w:jc w:val="left"/>
            <w:textAlignment w:val="auto"/>
          </w:pPr>
        </w:pPrChange>
      </w:pPr>
      <w:r>
        <w:rPr>
          <w:sz w:val="24"/>
          <w:szCs w:val="24"/>
          <w:lang w:val="en-GB"/>
        </w:rPr>
        <w:t xml:space="preserve">A lot of systems ignore brands, basically we cannot rely on brands, and in that case this signalling would be implicit. In fact, the current approach is implicit. </w:t>
      </w:r>
    </w:p>
    <w:p w14:paraId="615E36FE" w14:textId="77777777" w:rsidR="005B28B8" w:rsidRDefault="005B28B8">
      <w:pPr>
        <w:pStyle w:val="ListParagraph"/>
        <w:widowControl/>
        <w:numPr>
          <w:ilvl w:val="0"/>
          <w:numId w:val="66"/>
        </w:numPr>
        <w:autoSpaceDE w:val="0"/>
        <w:adjustRightInd w:val="0"/>
        <w:spacing w:after="0" w:line="240" w:lineRule="auto"/>
        <w:jc w:val="left"/>
        <w:textAlignment w:val="auto"/>
        <w:rPr>
          <w:sz w:val="24"/>
          <w:szCs w:val="24"/>
          <w:lang w:val="en-GB"/>
        </w:rPr>
        <w:pPrChange w:id="1975" w:author="DENOUAL Franck" w:date="2022-11-18T18:03:00Z">
          <w:pPr>
            <w:pStyle w:val="ListParagraph"/>
            <w:widowControl/>
            <w:numPr>
              <w:numId w:val="96"/>
            </w:numPr>
            <w:tabs>
              <w:tab w:val="num" w:pos="360"/>
              <w:tab w:val="num" w:pos="720"/>
            </w:tabs>
            <w:autoSpaceDE w:val="0"/>
            <w:adjustRightInd w:val="0"/>
            <w:spacing w:after="0" w:line="240" w:lineRule="auto"/>
            <w:ind w:hanging="720"/>
            <w:jc w:val="left"/>
            <w:textAlignment w:val="auto"/>
          </w:pPr>
        </w:pPrChange>
      </w:pPr>
      <w:r>
        <w:rPr>
          <w:sz w:val="24"/>
          <w:szCs w:val="24"/>
          <w:lang w:val="en-GB"/>
        </w:rPr>
        <w:t>It does not signal the framerate in progressive mp4 which may also have some applications in the industry. In this format there is no default_sample_duration.</w:t>
      </w:r>
    </w:p>
    <w:p w14:paraId="767099B8" w14:textId="77777777" w:rsidR="005B28B8" w:rsidRDefault="005B28B8" w:rsidP="005B28B8">
      <w:pPr>
        <w:autoSpaceDE w:val="0"/>
        <w:autoSpaceDN w:val="0"/>
        <w:adjustRightInd w:val="0"/>
        <w:rPr>
          <w:rFonts w:ascii="Cambria-Bold" w:hAnsi="Cambria-Bold" w:cs="Cambria-Bold"/>
          <w:b/>
          <w:bCs/>
          <w:sz w:val="20"/>
          <w:szCs w:val="20"/>
          <w:lang w:val="en-GB"/>
        </w:rPr>
      </w:pPr>
    </w:p>
    <w:p w14:paraId="58C613D0" w14:textId="6C063A86" w:rsidR="005B28B8" w:rsidRDefault="005B28B8" w:rsidP="005B28B8">
      <w:pPr>
        <w:rPr>
          <w:lang w:val="en-GB"/>
        </w:rPr>
      </w:pPr>
      <w:r>
        <w:rPr>
          <w:lang w:val="en-GB"/>
        </w:rPr>
        <w:lastRenderedPageBreak/>
        <w:t xml:space="preserve">To address these issues, </w:t>
      </w:r>
      <w:r w:rsidR="000D5CCF">
        <w:rPr>
          <w:lang w:val="en-GB"/>
        </w:rPr>
        <w:t xml:space="preserve">the </w:t>
      </w:r>
      <w:r w:rsidR="000D5CCF" w:rsidRPr="001A2318">
        <w:rPr>
          <w:rFonts w:ascii="Courier New" w:hAnsi="Courier New" w:cs="Courier New"/>
          <w:sz w:val="20"/>
          <w:szCs w:val="20"/>
          <w:lang w:val="en-GB"/>
        </w:rPr>
        <w:t>FrameRateBox</w:t>
      </w:r>
      <w:r w:rsidR="000D5CCF">
        <w:rPr>
          <w:lang w:val="en-GB"/>
        </w:rPr>
        <w:t xml:space="preserve"> proposed below may</w:t>
      </w:r>
      <w:r>
        <w:rPr>
          <w:lang w:val="en-GB"/>
        </w:rPr>
        <w:t xml:space="preserve"> be added to </w:t>
      </w:r>
      <w:r>
        <w:rPr>
          <w:rFonts w:ascii="Courier New" w:hAnsi="Courier New" w:cs="Courier New"/>
          <w:sz w:val="20"/>
          <w:szCs w:val="20"/>
          <w:lang w:val="en-GB"/>
        </w:rPr>
        <w:t>VisualSampleEntry</w:t>
      </w:r>
      <w:r>
        <w:rPr>
          <w:lang w:val="en-GB"/>
        </w:rPr>
        <w:t xml:space="preserve">, in a similar fashion as the </w:t>
      </w:r>
      <w:r>
        <w:rPr>
          <w:rFonts w:ascii="Courier New" w:hAnsi="Courier New" w:cs="Courier New"/>
          <w:sz w:val="20"/>
          <w:szCs w:val="20"/>
          <w:lang w:val="en-GB"/>
        </w:rPr>
        <w:t>BitRateBox</w:t>
      </w:r>
      <w:r>
        <w:rPr>
          <w:lang w:val="en-GB"/>
        </w:rPr>
        <w:t xml:space="preserve">, </w:t>
      </w:r>
      <w:r>
        <w:rPr>
          <w:rFonts w:ascii="Courier New" w:hAnsi="Courier New" w:cs="Courier New"/>
          <w:sz w:val="20"/>
          <w:szCs w:val="20"/>
          <w:lang w:val="en-GB"/>
        </w:rPr>
        <w:t>PixelAspectRatioBox</w:t>
      </w:r>
      <w:r>
        <w:rPr>
          <w:lang w:val="en-GB"/>
        </w:rPr>
        <w:t xml:space="preserve"> and </w:t>
      </w:r>
      <w:r>
        <w:rPr>
          <w:rFonts w:ascii="Courier New" w:hAnsi="Courier New" w:cs="Courier New"/>
          <w:sz w:val="20"/>
          <w:szCs w:val="20"/>
          <w:lang w:val="en-GB"/>
        </w:rPr>
        <w:t>ColourInformationBox</w:t>
      </w:r>
      <w:r>
        <w:rPr>
          <w:lang w:val="en-GB"/>
        </w:rPr>
        <w:t xml:space="preserve"> ('colr'). Parsers that do not understand this box may ignore it as is the default for ISOBMFF parsers. Parsers that need this information may interpret this box directly. </w:t>
      </w:r>
    </w:p>
    <w:p w14:paraId="5492A191" w14:textId="46000863" w:rsidR="005B28B8" w:rsidRDefault="005B28B8" w:rsidP="00611288"/>
    <w:p w14:paraId="0A4E926A" w14:textId="65EB6C0C" w:rsidR="000D5CCF" w:rsidRDefault="000D5CCF" w:rsidP="001A2318">
      <w:pPr>
        <w:pStyle w:val="Heading2"/>
      </w:pPr>
      <w:r>
        <w:rPr>
          <w:lang w:val="fi-FI"/>
        </w:rPr>
        <w:t>Specification text</w:t>
      </w:r>
    </w:p>
    <w:p w14:paraId="174FF60A" w14:textId="77777777" w:rsidR="000D5CCF" w:rsidRPr="000D5CCF" w:rsidRDefault="000D5CCF" w:rsidP="000D5CCF">
      <w:pPr>
        <w:autoSpaceDE w:val="0"/>
        <w:autoSpaceDN w:val="0"/>
        <w:adjustRightInd w:val="0"/>
        <w:rPr>
          <w:rFonts w:ascii="Cambria-Bold" w:eastAsia="Calibri" w:hAnsi="Cambria-Bold" w:cs="Cambria-Bold"/>
          <w:b/>
          <w:bCs/>
          <w:sz w:val="20"/>
          <w:szCs w:val="20"/>
          <w:lang w:val="en-AU"/>
        </w:rPr>
      </w:pPr>
      <w:r w:rsidRPr="000D5CCF">
        <w:rPr>
          <w:rFonts w:ascii="Cambria-Bold" w:eastAsia="Calibri" w:hAnsi="Cambria-Bold" w:cs="Cambria-Bold"/>
          <w:b/>
          <w:bCs/>
          <w:sz w:val="20"/>
          <w:szCs w:val="20"/>
          <w:lang w:val="en-GB"/>
        </w:rPr>
        <w:t>12</w:t>
      </w:r>
      <w:r w:rsidRPr="000D5CCF">
        <w:rPr>
          <w:rFonts w:ascii="Cambria-Bold" w:eastAsia="Calibri" w:hAnsi="Cambria-Bold" w:cs="Cambria-Bold"/>
          <w:b/>
          <w:bCs/>
          <w:sz w:val="20"/>
          <w:szCs w:val="20"/>
          <w:lang w:val="en-AU"/>
        </w:rPr>
        <w:t>.</w:t>
      </w:r>
      <w:r w:rsidRPr="000D5CCF">
        <w:rPr>
          <w:rFonts w:ascii="Cambria-Bold" w:eastAsia="Calibri" w:hAnsi="Cambria-Bold" w:cs="Cambria-Bold"/>
          <w:b/>
          <w:bCs/>
          <w:sz w:val="20"/>
          <w:szCs w:val="20"/>
          <w:lang w:val="en-GB"/>
        </w:rPr>
        <w:t>1</w:t>
      </w:r>
      <w:r w:rsidRPr="000D5CCF">
        <w:rPr>
          <w:rFonts w:ascii="Cambria-Bold" w:eastAsia="Calibri" w:hAnsi="Cambria-Bold" w:cs="Cambria-Bold"/>
          <w:b/>
          <w:bCs/>
          <w:sz w:val="20"/>
          <w:szCs w:val="20"/>
          <w:lang w:val="en-AU"/>
        </w:rPr>
        <w:t>.</w:t>
      </w:r>
      <w:r w:rsidRPr="000D5CCF">
        <w:rPr>
          <w:rFonts w:ascii="Cambria-Bold" w:eastAsia="Calibri" w:hAnsi="Cambria-Bold" w:cs="Cambria-Bold"/>
          <w:b/>
          <w:bCs/>
          <w:sz w:val="20"/>
          <w:szCs w:val="20"/>
          <w:lang w:val="en-GB"/>
        </w:rPr>
        <w:t>6 Frame Rate</w:t>
      </w:r>
      <w:r w:rsidRPr="000D5CCF">
        <w:rPr>
          <w:rFonts w:ascii="Cambria-Bold" w:eastAsia="Calibri" w:hAnsi="Cambria-Bold" w:cs="Cambria-Bold"/>
          <w:b/>
          <w:bCs/>
          <w:sz w:val="20"/>
          <w:szCs w:val="20"/>
          <w:lang w:val="en-AU"/>
        </w:rPr>
        <w:t xml:space="preserve"> Box</w:t>
      </w:r>
    </w:p>
    <w:p w14:paraId="719E941A" w14:textId="77777777" w:rsidR="000D5CCF" w:rsidRPr="000D5CCF" w:rsidRDefault="000D5CCF" w:rsidP="000D5CCF">
      <w:pPr>
        <w:autoSpaceDE w:val="0"/>
        <w:autoSpaceDN w:val="0"/>
        <w:adjustRightInd w:val="0"/>
        <w:rPr>
          <w:rFonts w:ascii="Courier" w:eastAsia="Calibri" w:hAnsi="Courier" w:cs="Courier"/>
          <w:sz w:val="20"/>
          <w:szCs w:val="20"/>
          <w:lang w:val="en-AU"/>
        </w:rPr>
      </w:pPr>
      <w:r w:rsidRPr="000D5CCF">
        <w:rPr>
          <w:rFonts w:ascii="Cambria-Bold" w:eastAsia="Calibri" w:hAnsi="Cambria-Bold" w:cs="Cambria-Bold"/>
          <w:b/>
          <w:bCs/>
          <w:sz w:val="20"/>
          <w:szCs w:val="20"/>
          <w:lang w:val="en-GB"/>
        </w:rPr>
        <w:t>12</w:t>
      </w:r>
      <w:r w:rsidRPr="000D5CCF">
        <w:rPr>
          <w:rFonts w:ascii="Cambria-Bold" w:eastAsia="Calibri" w:hAnsi="Cambria-Bold" w:cs="Cambria-Bold"/>
          <w:b/>
          <w:bCs/>
          <w:sz w:val="20"/>
          <w:szCs w:val="20"/>
          <w:lang w:val="en-AU"/>
        </w:rPr>
        <w:t>.</w:t>
      </w:r>
      <w:r w:rsidRPr="000D5CCF">
        <w:rPr>
          <w:rFonts w:ascii="Cambria-Bold" w:eastAsia="Calibri" w:hAnsi="Cambria-Bold" w:cs="Cambria-Bold"/>
          <w:b/>
          <w:bCs/>
          <w:sz w:val="20"/>
          <w:szCs w:val="20"/>
          <w:lang w:val="en-GB"/>
        </w:rPr>
        <w:t>1</w:t>
      </w:r>
      <w:r w:rsidRPr="000D5CCF">
        <w:rPr>
          <w:rFonts w:ascii="Cambria-Bold" w:eastAsia="Calibri" w:hAnsi="Cambria-Bold" w:cs="Cambria-Bold"/>
          <w:b/>
          <w:bCs/>
          <w:sz w:val="20"/>
          <w:szCs w:val="20"/>
          <w:lang w:val="en-AU"/>
        </w:rPr>
        <w:t>.</w:t>
      </w:r>
      <w:r w:rsidRPr="000D5CCF">
        <w:rPr>
          <w:rFonts w:ascii="Cambria-Bold" w:eastAsia="Calibri" w:hAnsi="Cambria-Bold" w:cs="Cambria-Bold"/>
          <w:b/>
          <w:bCs/>
          <w:sz w:val="20"/>
          <w:szCs w:val="20"/>
          <w:lang w:val="en-GB"/>
        </w:rPr>
        <w:t>6</w:t>
      </w:r>
      <w:r w:rsidRPr="000D5CCF">
        <w:rPr>
          <w:rFonts w:ascii="Cambria-Bold" w:eastAsia="Calibri" w:hAnsi="Cambria-Bold" w:cs="Cambria-Bold"/>
          <w:b/>
          <w:bCs/>
          <w:sz w:val="20"/>
          <w:szCs w:val="20"/>
          <w:lang w:val="en-AU"/>
        </w:rPr>
        <w:t>.1 Definition</w:t>
      </w:r>
    </w:p>
    <w:p w14:paraId="6BA4ABAB" w14:textId="77777777" w:rsidR="000D5CCF" w:rsidRPr="000D5CCF" w:rsidRDefault="000D5CCF" w:rsidP="000D5CCF">
      <w:pPr>
        <w:autoSpaceDE w:val="0"/>
        <w:autoSpaceDN w:val="0"/>
        <w:adjustRightInd w:val="0"/>
        <w:rPr>
          <w:rFonts w:ascii="Courier" w:eastAsia="Calibri" w:hAnsi="Courier" w:cs="Courier"/>
          <w:sz w:val="22"/>
          <w:szCs w:val="22"/>
          <w:lang w:val="en-AU"/>
        </w:rPr>
      </w:pPr>
      <w:r w:rsidRPr="000D5CCF">
        <w:rPr>
          <w:rFonts w:ascii="Cambria" w:eastAsia="Calibri" w:hAnsi="Cambria" w:cs="Cambria"/>
          <w:sz w:val="22"/>
          <w:szCs w:val="22"/>
          <w:lang w:val="en-AU"/>
        </w:rPr>
        <w:t xml:space="preserve">Box Types: </w:t>
      </w:r>
      <w:r w:rsidRPr="000D5CCF">
        <w:rPr>
          <w:rFonts w:ascii="Courier" w:eastAsia="Calibri" w:hAnsi="Courier" w:cs="Courier"/>
          <w:sz w:val="22"/>
          <w:szCs w:val="22"/>
          <w:lang w:val="en-AU"/>
        </w:rPr>
        <w:t>‘</w:t>
      </w:r>
      <w:r w:rsidRPr="000D5CCF">
        <w:rPr>
          <w:rFonts w:ascii="Courier" w:eastAsia="Calibri" w:hAnsi="Courier" w:cs="Courier"/>
          <w:sz w:val="22"/>
          <w:szCs w:val="22"/>
          <w:lang w:val="en-GB"/>
        </w:rPr>
        <w:t>frmt</w:t>
      </w:r>
      <w:r w:rsidRPr="000D5CCF">
        <w:rPr>
          <w:rFonts w:ascii="Courier" w:eastAsia="Calibri" w:hAnsi="Courier" w:cs="Courier"/>
          <w:sz w:val="22"/>
          <w:szCs w:val="22"/>
          <w:lang w:val="en-AU"/>
        </w:rPr>
        <w:t>’</w:t>
      </w:r>
    </w:p>
    <w:p w14:paraId="275AB3A3" w14:textId="77777777" w:rsidR="000D5CCF" w:rsidRPr="003F3056" w:rsidRDefault="000D5CCF" w:rsidP="000D5CCF">
      <w:pPr>
        <w:autoSpaceDE w:val="0"/>
        <w:autoSpaceDN w:val="0"/>
        <w:adjustRightInd w:val="0"/>
        <w:rPr>
          <w:rFonts w:ascii="Cambria" w:eastAsia="Calibri" w:hAnsi="Cambria" w:cs="Cambria"/>
          <w:sz w:val="22"/>
          <w:szCs w:val="22"/>
          <w:lang w:val="fr-FR"/>
        </w:rPr>
      </w:pPr>
      <w:r w:rsidRPr="003F3056">
        <w:rPr>
          <w:rFonts w:ascii="Cambria" w:eastAsia="Calibri" w:hAnsi="Cambria" w:cs="Cambria"/>
          <w:sz w:val="22"/>
          <w:szCs w:val="22"/>
          <w:lang w:val="fr-FR"/>
        </w:rPr>
        <w:t>Container: Sample Description Box (</w:t>
      </w:r>
      <w:r w:rsidRPr="003F3056">
        <w:rPr>
          <w:rFonts w:ascii="Courier" w:eastAsia="Calibri" w:hAnsi="Courier" w:cs="Courier"/>
          <w:sz w:val="22"/>
          <w:szCs w:val="22"/>
          <w:lang w:val="fr-FR"/>
        </w:rPr>
        <w:t>‘stsd’</w:t>
      </w:r>
      <w:r w:rsidRPr="003F3056">
        <w:rPr>
          <w:rFonts w:ascii="Cambria" w:eastAsia="Calibri" w:hAnsi="Cambria" w:cs="Cambria"/>
          <w:sz w:val="22"/>
          <w:szCs w:val="22"/>
          <w:lang w:val="fr-FR"/>
        </w:rPr>
        <w:t>)</w:t>
      </w:r>
    </w:p>
    <w:p w14:paraId="5DAA3913" w14:textId="77777777" w:rsidR="000D5CCF" w:rsidRPr="000D5CCF" w:rsidRDefault="000D5CCF" w:rsidP="000D5CCF">
      <w:pPr>
        <w:autoSpaceDE w:val="0"/>
        <w:autoSpaceDN w:val="0"/>
        <w:adjustRightInd w:val="0"/>
        <w:rPr>
          <w:rFonts w:ascii="Cambria" w:eastAsia="Calibri" w:hAnsi="Cambria" w:cs="Cambria"/>
          <w:sz w:val="22"/>
          <w:szCs w:val="22"/>
          <w:lang w:val="en-GB"/>
        </w:rPr>
      </w:pPr>
      <w:r w:rsidRPr="000D5CCF">
        <w:rPr>
          <w:rFonts w:ascii="Cambria" w:eastAsia="Calibri" w:hAnsi="Cambria" w:cs="Cambria"/>
          <w:sz w:val="22"/>
          <w:szCs w:val="22"/>
          <w:lang w:val="en-AU"/>
        </w:rPr>
        <w:t xml:space="preserve">Mandatory: </w:t>
      </w:r>
      <w:r w:rsidRPr="000D5CCF">
        <w:rPr>
          <w:rFonts w:ascii="Cambria" w:eastAsia="Calibri" w:hAnsi="Cambria" w:cs="Cambria"/>
          <w:sz w:val="22"/>
          <w:szCs w:val="22"/>
          <w:lang w:val="en-GB"/>
        </w:rPr>
        <w:t>No</w:t>
      </w:r>
    </w:p>
    <w:p w14:paraId="665C64F8" w14:textId="77777777" w:rsidR="000D5CCF" w:rsidRPr="000D5CCF" w:rsidRDefault="000D5CCF" w:rsidP="000D5CCF">
      <w:pPr>
        <w:autoSpaceDE w:val="0"/>
        <w:autoSpaceDN w:val="0"/>
        <w:adjustRightInd w:val="0"/>
        <w:rPr>
          <w:rFonts w:ascii="Cambria" w:eastAsia="Calibri" w:hAnsi="Cambria" w:cs="Cambria"/>
          <w:sz w:val="22"/>
          <w:szCs w:val="22"/>
          <w:lang w:val="en-GB"/>
        </w:rPr>
      </w:pPr>
      <w:r w:rsidRPr="000D5CCF">
        <w:rPr>
          <w:rFonts w:ascii="Cambria" w:eastAsia="Calibri" w:hAnsi="Cambria" w:cs="Cambria"/>
          <w:sz w:val="22"/>
          <w:szCs w:val="22"/>
          <w:lang w:val="en-AU"/>
        </w:rPr>
        <w:t xml:space="preserve">Quantity: </w:t>
      </w:r>
      <w:r w:rsidRPr="000D5CCF">
        <w:rPr>
          <w:rFonts w:ascii="Cambria" w:eastAsia="Calibri" w:hAnsi="Cambria" w:cs="Cambria"/>
          <w:sz w:val="22"/>
          <w:szCs w:val="22"/>
          <w:lang w:val="en-GB"/>
        </w:rPr>
        <w:t>Zero or More</w:t>
      </w:r>
    </w:p>
    <w:p w14:paraId="019A5A7C" w14:textId="77777777" w:rsidR="000D5CCF" w:rsidRPr="000D5CCF" w:rsidRDefault="000D5CCF" w:rsidP="000D5CCF">
      <w:pPr>
        <w:autoSpaceDE w:val="0"/>
        <w:autoSpaceDN w:val="0"/>
        <w:adjustRightInd w:val="0"/>
        <w:rPr>
          <w:rFonts w:ascii="Courier" w:eastAsia="Calibri" w:hAnsi="Courier" w:cs="Courier"/>
          <w:sz w:val="20"/>
          <w:szCs w:val="20"/>
          <w:lang w:val="en-AU"/>
        </w:rPr>
      </w:pPr>
    </w:p>
    <w:p w14:paraId="4DF77D35" w14:textId="77777777" w:rsidR="004D7C7B" w:rsidRDefault="004D7C7B" w:rsidP="004D7C7B">
      <w:pPr>
        <w:autoSpaceDE w:val="0"/>
        <w:autoSpaceDN w:val="0"/>
        <w:adjustRightInd w:val="0"/>
        <w:rPr>
          <w:rFonts w:ascii="Cambria" w:eastAsia="Calibri" w:hAnsi="Cambria" w:cs="Cambria"/>
          <w:lang w:val="en-GB"/>
        </w:rPr>
      </w:pPr>
      <w:r w:rsidRPr="004D7C7B">
        <w:rPr>
          <w:rFonts w:ascii="Cambria" w:eastAsia="Calibri" w:hAnsi="Cambria" w:cs="Cambria"/>
          <w:lang w:val="en-GB"/>
        </w:rPr>
        <w:t xml:space="preserve">Frame rate signalling </w:t>
      </w:r>
      <w:r>
        <w:rPr>
          <w:rFonts w:ascii="Cambria" w:eastAsia="Calibri" w:hAnsi="Cambria" w:cs="Cambria"/>
          <w:lang w:val="en-GB"/>
        </w:rPr>
        <w:t xml:space="preserve">provided in the </w:t>
      </w:r>
      <w:r w:rsidRPr="00F975BC">
        <w:rPr>
          <w:rFonts w:ascii="Courier New" w:eastAsia="Calibri" w:hAnsi="Courier New" w:cs="Courier New"/>
          <w:lang w:val="en-GB"/>
        </w:rPr>
        <w:t>FrameRateBox</w:t>
      </w:r>
      <w:r w:rsidRPr="004D7C7B">
        <w:rPr>
          <w:rFonts w:ascii="Cambria" w:eastAsia="Calibri" w:hAnsi="Cambria" w:cs="Cambria"/>
          <w:lang w:val="en-GB"/>
        </w:rPr>
        <w:t xml:space="preserve"> does not impose any additional requirements on the presentation or decode timelines. Actual sample timing may violate frame rates signalled in the </w:t>
      </w:r>
      <w:r w:rsidRPr="00F975BC">
        <w:rPr>
          <w:rFonts w:ascii="Courier New" w:eastAsia="Calibri" w:hAnsi="Courier New" w:cs="Courier New"/>
          <w:lang w:val="en-GB"/>
        </w:rPr>
        <w:t>FrameRateBox</w:t>
      </w:r>
      <w:r w:rsidRPr="004D7C7B">
        <w:rPr>
          <w:rFonts w:ascii="Cambria" w:eastAsia="Calibri" w:hAnsi="Cambria" w:cs="Cambria"/>
          <w:lang w:val="en-GB"/>
        </w:rPr>
        <w:t>. Instead, this box may be used to supplement media presentations with informative frame rates for usage in end-to-end workflows.</w:t>
      </w:r>
    </w:p>
    <w:p w14:paraId="67B60C01" w14:textId="77777777" w:rsidR="004D7C7B" w:rsidRDefault="004D7C7B" w:rsidP="000D5CCF">
      <w:pPr>
        <w:autoSpaceDE w:val="0"/>
        <w:autoSpaceDN w:val="0"/>
        <w:adjustRightInd w:val="0"/>
        <w:rPr>
          <w:rFonts w:ascii="Cambria" w:eastAsia="Calibri" w:hAnsi="Cambria" w:cs="Cambria"/>
          <w:lang w:val="en-GB"/>
        </w:rPr>
      </w:pPr>
    </w:p>
    <w:p w14:paraId="492D188D" w14:textId="0805F5DE" w:rsidR="000D5CCF" w:rsidRPr="000D5CCF" w:rsidRDefault="000D5CCF" w:rsidP="000D5CCF">
      <w:pPr>
        <w:autoSpaceDE w:val="0"/>
        <w:autoSpaceDN w:val="0"/>
        <w:adjustRightInd w:val="0"/>
        <w:rPr>
          <w:rFonts w:ascii="Cambria" w:eastAsia="Calibri" w:hAnsi="Cambria" w:cs="Cambria"/>
          <w:lang w:val="en-AU"/>
        </w:rPr>
      </w:pPr>
      <w:r w:rsidRPr="000D5CCF">
        <w:rPr>
          <w:rFonts w:ascii="Cambria" w:eastAsia="Calibri" w:hAnsi="Cambria" w:cs="Cambria"/>
          <w:lang w:val="en-GB"/>
        </w:rPr>
        <w:t>Frame rate</w:t>
      </w:r>
      <w:r w:rsidRPr="000D5CCF">
        <w:rPr>
          <w:rFonts w:ascii="Cambria" w:eastAsia="Calibri" w:hAnsi="Cambria" w:cs="Cambria"/>
          <w:lang w:val="en-AU"/>
        </w:rPr>
        <w:t xml:space="preserve"> information may be supplied in </w:t>
      </w:r>
      <w:r w:rsidRPr="000D5CCF">
        <w:rPr>
          <w:rFonts w:ascii="Cambria" w:eastAsia="Calibri" w:hAnsi="Cambria" w:cs="Cambria"/>
          <w:lang w:val="en-GB"/>
        </w:rPr>
        <w:t xml:space="preserve">a </w:t>
      </w:r>
      <w:r w:rsidRPr="000D5CCF">
        <w:rPr>
          <w:rFonts w:ascii="Courier New" w:eastAsia="Calibri" w:hAnsi="Courier New" w:cs="Courier New"/>
          <w:lang w:val="en-GB"/>
        </w:rPr>
        <w:t>FrameRate</w:t>
      </w:r>
      <w:r w:rsidRPr="000D5CCF">
        <w:rPr>
          <w:rFonts w:ascii="Courier New" w:eastAsia="Calibri" w:hAnsi="Courier New" w:cs="Courier New"/>
          <w:lang w:val="en-AU"/>
        </w:rPr>
        <w:t>Box</w:t>
      </w:r>
      <w:r w:rsidRPr="000D5CCF">
        <w:rPr>
          <w:rFonts w:ascii="Cambria" w:eastAsia="Calibri" w:hAnsi="Cambria" w:cs="Cambria"/>
          <w:lang w:val="en-AU"/>
        </w:rPr>
        <w:t xml:space="preserve"> placed in a</w:t>
      </w:r>
    </w:p>
    <w:p w14:paraId="512D471A" w14:textId="334064BA" w:rsidR="004D7C7B" w:rsidRDefault="000D5CCF" w:rsidP="000D5CCF">
      <w:pPr>
        <w:autoSpaceDE w:val="0"/>
        <w:autoSpaceDN w:val="0"/>
        <w:adjustRightInd w:val="0"/>
        <w:rPr>
          <w:rFonts w:ascii="Cambria" w:eastAsia="Calibri" w:hAnsi="Cambria" w:cs="Cambria"/>
          <w:lang w:val="en-GB"/>
        </w:rPr>
      </w:pPr>
      <w:r w:rsidRPr="001A2318">
        <w:rPr>
          <w:rFonts w:ascii="Courier New" w:eastAsia="Calibri" w:hAnsi="Courier New" w:cs="Courier New"/>
          <w:lang w:val="en-GB"/>
        </w:rPr>
        <w:t>Visual</w:t>
      </w:r>
      <w:r w:rsidRPr="001A2318">
        <w:rPr>
          <w:rFonts w:ascii="Courier New" w:eastAsia="Calibri" w:hAnsi="Courier New" w:cs="Courier New"/>
          <w:lang w:val="en-AU"/>
        </w:rPr>
        <w:t>SampleEntry</w:t>
      </w:r>
      <w:r w:rsidRPr="000D5CCF">
        <w:rPr>
          <w:rFonts w:ascii="Cambria" w:eastAsia="Calibri" w:hAnsi="Cambria" w:cs="Cambria"/>
          <w:lang w:val="en-AU"/>
        </w:rPr>
        <w:t xml:space="preserve">. </w:t>
      </w:r>
      <w:r w:rsidRPr="000D5CCF">
        <w:rPr>
          <w:rFonts w:ascii="Cambria" w:eastAsia="Calibri" w:hAnsi="Cambria" w:cs="Cambria"/>
          <w:lang w:val="en-GB"/>
        </w:rPr>
        <w:t xml:space="preserve">This box supplies the framerate information related to the sample entry. Multiple </w:t>
      </w:r>
      <w:r w:rsidRPr="000D5CCF">
        <w:rPr>
          <w:rFonts w:ascii="Courier New" w:eastAsia="Calibri" w:hAnsi="Courier New" w:cs="Courier New"/>
          <w:lang w:val="en-GB"/>
        </w:rPr>
        <w:t>FrameRateBox</w:t>
      </w:r>
      <w:r w:rsidRPr="000D5CCF">
        <w:rPr>
          <w:rFonts w:ascii="Cambria" w:eastAsia="Calibri" w:hAnsi="Cambria" w:cs="Cambria"/>
          <w:lang w:val="en-GB"/>
        </w:rPr>
        <w:t xml:space="preserve">es shall only be used if more than one framerate is present.  </w:t>
      </w:r>
    </w:p>
    <w:p w14:paraId="28A99FE9" w14:textId="77777777" w:rsidR="000D5CCF" w:rsidRPr="000D5CCF" w:rsidRDefault="000D5CCF" w:rsidP="000D5CCF">
      <w:pPr>
        <w:autoSpaceDE w:val="0"/>
        <w:autoSpaceDN w:val="0"/>
        <w:adjustRightInd w:val="0"/>
        <w:rPr>
          <w:rFonts w:ascii="Courier" w:eastAsia="Calibri" w:hAnsi="Courier" w:cs="Courier"/>
          <w:sz w:val="20"/>
          <w:szCs w:val="20"/>
          <w:lang w:val="en-GB"/>
        </w:rPr>
      </w:pPr>
    </w:p>
    <w:p w14:paraId="0E6867A4" w14:textId="77777777" w:rsidR="000D5CCF" w:rsidRPr="000D5CCF" w:rsidRDefault="000D5CCF" w:rsidP="000D5CCF">
      <w:pPr>
        <w:autoSpaceDE w:val="0"/>
        <w:autoSpaceDN w:val="0"/>
        <w:adjustRightInd w:val="0"/>
        <w:rPr>
          <w:rFonts w:ascii="Courier" w:eastAsia="Calibri" w:hAnsi="Courier" w:cs="Courier"/>
          <w:sz w:val="20"/>
          <w:szCs w:val="20"/>
          <w:lang w:val="en-AU"/>
        </w:rPr>
      </w:pPr>
    </w:p>
    <w:p w14:paraId="7D5FC272" w14:textId="77777777" w:rsidR="000D5CCF" w:rsidRPr="000D5CCF" w:rsidRDefault="000D5CCF" w:rsidP="000D5CCF">
      <w:pPr>
        <w:autoSpaceDE w:val="0"/>
        <w:autoSpaceDN w:val="0"/>
        <w:adjustRightInd w:val="0"/>
        <w:rPr>
          <w:rFonts w:ascii="Cambria-Bold" w:eastAsia="Calibri" w:hAnsi="Cambria-Bold" w:cs="Cambria-Bold"/>
          <w:b/>
          <w:bCs/>
          <w:sz w:val="20"/>
          <w:szCs w:val="20"/>
          <w:lang w:val="en-GB"/>
        </w:rPr>
      </w:pPr>
      <w:r w:rsidRPr="000D5CCF">
        <w:rPr>
          <w:rFonts w:ascii="Cambria-Bold" w:eastAsia="Calibri" w:hAnsi="Cambria-Bold" w:cs="Cambria-Bold"/>
          <w:b/>
          <w:bCs/>
          <w:sz w:val="20"/>
          <w:szCs w:val="20"/>
          <w:lang w:val="en-AU"/>
        </w:rPr>
        <w:t>12.1.</w:t>
      </w:r>
      <w:r w:rsidRPr="000D5CCF">
        <w:rPr>
          <w:rFonts w:ascii="Cambria-Bold" w:eastAsia="Calibri" w:hAnsi="Cambria-Bold" w:cs="Cambria-Bold"/>
          <w:b/>
          <w:bCs/>
          <w:sz w:val="20"/>
          <w:szCs w:val="20"/>
          <w:lang w:val="en-GB"/>
        </w:rPr>
        <w:t>6</w:t>
      </w:r>
      <w:r w:rsidRPr="000D5CCF">
        <w:rPr>
          <w:rFonts w:ascii="Cambria-Bold" w:eastAsia="Calibri" w:hAnsi="Cambria-Bold" w:cs="Cambria-Bold"/>
          <w:b/>
          <w:bCs/>
          <w:sz w:val="20"/>
          <w:szCs w:val="20"/>
          <w:lang w:val="en-AU"/>
        </w:rPr>
        <w:t>.</w:t>
      </w:r>
      <w:r>
        <w:rPr>
          <w:rFonts w:ascii="Cambria-Bold" w:eastAsia="Calibri" w:hAnsi="Cambria-Bold" w:cs="Cambria-Bold"/>
          <w:b/>
          <w:bCs/>
          <w:sz w:val="20"/>
          <w:szCs w:val="20"/>
          <w:lang w:val="en-AU"/>
        </w:rPr>
        <w:t>2</w:t>
      </w:r>
      <w:r w:rsidRPr="000D5CCF">
        <w:rPr>
          <w:rFonts w:ascii="Cambria-Bold" w:eastAsia="Calibri" w:hAnsi="Cambria-Bold" w:cs="Cambria-Bold"/>
          <w:b/>
          <w:bCs/>
          <w:sz w:val="20"/>
          <w:szCs w:val="20"/>
          <w:lang w:val="en-AU"/>
        </w:rPr>
        <w:t xml:space="preserve"> S</w:t>
      </w:r>
      <w:r w:rsidRPr="000D5CCF">
        <w:rPr>
          <w:rFonts w:ascii="Cambria-Bold" w:eastAsia="Calibri" w:hAnsi="Cambria-Bold" w:cs="Cambria-Bold"/>
          <w:b/>
          <w:bCs/>
          <w:sz w:val="20"/>
          <w:szCs w:val="20"/>
          <w:lang w:val="en-GB"/>
        </w:rPr>
        <w:t>yntax</w:t>
      </w:r>
    </w:p>
    <w:p w14:paraId="5DB378E9" w14:textId="77777777" w:rsidR="000D5CCF" w:rsidRPr="000D5CCF" w:rsidRDefault="000D5CCF" w:rsidP="000D5CCF">
      <w:pPr>
        <w:autoSpaceDE w:val="0"/>
        <w:autoSpaceDN w:val="0"/>
        <w:adjustRightInd w:val="0"/>
        <w:rPr>
          <w:rFonts w:ascii="Courier" w:eastAsia="Calibri" w:hAnsi="Courier" w:cs="Courier"/>
          <w:sz w:val="20"/>
          <w:szCs w:val="20"/>
          <w:lang w:val="en-AU"/>
        </w:rPr>
      </w:pPr>
    </w:p>
    <w:p w14:paraId="49939AD9" w14:textId="77777777" w:rsidR="000D5CCF" w:rsidRPr="001A2318" w:rsidRDefault="000D5CCF" w:rsidP="000D5CCF">
      <w:pPr>
        <w:autoSpaceDE w:val="0"/>
        <w:autoSpaceDN w:val="0"/>
        <w:adjustRightInd w:val="0"/>
        <w:rPr>
          <w:rFonts w:ascii="Courier" w:eastAsia="Calibri" w:hAnsi="Courier" w:cs="Courier"/>
          <w:sz w:val="20"/>
          <w:szCs w:val="20"/>
          <w:lang w:val="en-AU"/>
        </w:rPr>
      </w:pPr>
      <w:r w:rsidRPr="001A2318">
        <w:rPr>
          <w:rFonts w:ascii="Courier" w:eastAsia="Calibri" w:hAnsi="Courier" w:cs="Courier"/>
          <w:sz w:val="20"/>
          <w:szCs w:val="20"/>
          <w:lang w:val="en-AU"/>
        </w:rPr>
        <w:t xml:space="preserve">class </w:t>
      </w:r>
      <w:r w:rsidRPr="001A2318">
        <w:rPr>
          <w:rFonts w:ascii="Courier" w:eastAsia="Calibri" w:hAnsi="Courier" w:cs="Courier"/>
          <w:sz w:val="20"/>
          <w:szCs w:val="20"/>
          <w:lang w:val="en-GB"/>
        </w:rPr>
        <w:t>Frame</w:t>
      </w:r>
      <w:r w:rsidRPr="001A2318">
        <w:rPr>
          <w:rFonts w:ascii="Courier" w:eastAsia="Calibri" w:hAnsi="Courier" w:cs="Courier"/>
          <w:sz w:val="20"/>
          <w:szCs w:val="20"/>
          <w:lang w:val="en-AU"/>
        </w:rPr>
        <w:t xml:space="preserve">RateBox extends </w:t>
      </w:r>
      <w:r w:rsidRPr="001A2318">
        <w:rPr>
          <w:rFonts w:ascii="Courier" w:eastAsia="Calibri" w:hAnsi="Courier" w:cs="Courier"/>
          <w:sz w:val="20"/>
          <w:szCs w:val="20"/>
          <w:lang w:val="en-GB"/>
        </w:rPr>
        <w:t>Full</w:t>
      </w:r>
      <w:r w:rsidRPr="001A2318">
        <w:rPr>
          <w:rFonts w:ascii="Courier" w:eastAsia="Calibri" w:hAnsi="Courier" w:cs="Courier"/>
          <w:sz w:val="20"/>
          <w:szCs w:val="20"/>
          <w:lang w:val="en-AU"/>
        </w:rPr>
        <w:t>Box(‘</w:t>
      </w:r>
      <w:r w:rsidRPr="001A2318">
        <w:rPr>
          <w:rFonts w:ascii="Courier" w:eastAsia="Calibri" w:hAnsi="Courier" w:cs="Courier"/>
          <w:sz w:val="20"/>
          <w:szCs w:val="20"/>
          <w:lang w:val="en-GB"/>
        </w:rPr>
        <w:t>frmt</w:t>
      </w:r>
      <w:r w:rsidRPr="001A2318">
        <w:rPr>
          <w:rFonts w:ascii="Courier" w:eastAsia="Calibri" w:hAnsi="Courier" w:cs="Courier"/>
          <w:sz w:val="20"/>
          <w:szCs w:val="20"/>
          <w:lang w:val="en-AU"/>
        </w:rPr>
        <w:t>’</w:t>
      </w:r>
      <w:r w:rsidRPr="001A2318">
        <w:rPr>
          <w:rFonts w:ascii="Courier" w:eastAsia="Calibri" w:hAnsi="Courier" w:cs="Courier"/>
          <w:sz w:val="20"/>
          <w:szCs w:val="20"/>
          <w:lang w:val="en-GB"/>
        </w:rPr>
        <w:t>, version = 0,0</w:t>
      </w:r>
      <w:r w:rsidRPr="001A2318">
        <w:rPr>
          <w:rFonts w:ascii="Courier" w:eastAsia="Calibri" w:hAnsi="Courier" w:cs="Courier"/>
          <w:sz w:val="20"/>
          <w:szCs w:val="20"/>
          <w:lang w:val="en-AU"/>
        </w:rPr>
        <w:t>){</w:t>
      </w:r>
    </w:p>
    <w:p w14:paraId="3EA8431C" w14:textId="77777777" w:rsidR="000D5CCF" w:rsidRPr="001A2318" w:rsidRDefault="000D5CCF" w:rsidP="000D5CCF">
      <w:pPr>
        <w:autoSpaceDE w:val="0"/>
        <w:autoSpaceDN w:val="0"/>
        <w:adjustRightInd w:val="0"/>
        <w:rPr>
          <w:rFonts w:ascii="Courier" w:eastAsia="Calibri" w:hAnsi="Courier" w:cs="Courier"/>
          <w:sz w:val="20"/>
          <w:szCs w:val="20"/>
          <w:lang w:val="en-GB"/>
        </w:rPr>
      </w:pPr>
      <w:r w:rsidRPr="001A2318">
        <w:rPr>
          <w:rFonts w:ascii="Courier" w:eastAsia="Calibri" w:hAnsi="Courier" w:cs="Courier"/>
          <w:sz w:val="20"/>
          <w:szCs w:val="20"/>
          <w:lang w:val="en-GB"/>
        </w:rPr>
        <w:t xml:space="preserve">     if (version == 0){</w:t>
      </w:r>
    </w:p>
    <w:p w14:paraId="58235F90" w14:textId="77777777" w:rsidR="000D5CCF" w:rsidRPr="001A2318" w:rsidRDefault="000D5CCF" w:rsidP="000D5CCF">
      <w:pPr>
        <w:autoSpaceDE w:val="0"/>
        <w:autoSpaceDN w:val="0"/>
        <w:adjustRightInd w:val="0"/>
        <w:ind w:firstLine="720"/>
        <w:rPr>
          <w:rFonts w:ascii="Courier" w:eastAsia="Calibri" w:hAnsi="Courier" w:cs="Courier"/>
          <w:sz w:val="20"/>
          <w:szCs w:val="20"/>
          <w:lang w:val="en-GB"/>
        </w:rPr>
      </w:pPr>
      <w:r w:rsidRPr="001A2318">
        <w:rPr>
          <w:rFonts w:ascii="Courier" w:eastAsia="Calibri" w:hAnsi="Courier" w:cs="Courier"/>
          <w:sz w:val="20"/>
          <w:szCs w:val="20"/>
          <w:lang w:val="en-GB"/>
        </w:rPr>
        <w:t xml:space="preserve">   </w:t>
      </w:r>
      <w:r w:rsidRPr="001A2318">
        <w:rPr>
          <w:rFonts w:ascii="Courier" w:eastAsia="Calibri" w:hAnsi="Courier" w:cs="Courier"/>
          <w:sz w:val="20"/>
          <w:szCs w:val="20"/>
          <w:lang w:val="en-AU"/>
        </w:rPr>
        <w:t xml:space="preserve">unsigned int(32) </w:t>
      </w:r>
      <w:r w:rsidRPr="001A2318">
        <w:rPr>
          <w:rFonts w:ascii="Courier" w:eastAsia="Calibri" w:hAnsi="Courier" w:cs="Courier"/>
          <w:sz w:val="20"/>
          <w:szCs w:val="20"/>
          <w:lang w:val="en-GB"/>
        </w:rPr>
        <w:t>framerateN</w:t>
      </w:r>
      <w:r w:rsidRPr="001A2318">
        <w:rPr>
          <w:rFonts w:ascii="Courier" w:eastAsia="Calibri" w:hAnsi="Courier" w:cs="Courier"/>
          <w:sz w:val="20"/>
          <w:szCs w:val="20"/>
          <w:lang w:val="en-AU"/>
        </w:rPr>
        <w:t>;</w:t>
      </w:r>
      <w:r w:rsidRPr="001A2318">
        <w:rPr>
          <w:rFonts w:ascii="Courier" w:eastAsia="Calibri" w:hAnsi="Courier" w:cs="Courier"/>
          <w:sz w:val="20"/>
          <w:szCs w:val="20"/>
          <w:lang w:val="en-GB"/>
        </w:rPr>
        <w:t xml:space="preserve">  // framerate nominator</w:t>
      </w:r>
    </w:p>
    <w:p w14:paraId="601601B6" w14:textId="77777777" w:rsidR="000D5CCF" w:rsidRPr="001A2318" w:rsidRDefault="000D5CCF" w:rsidP="000D5CCF">
      <w:pPr>
        <w:autoSpaceDE w:val="0"/>
        <w:autoSpaceDN w:val="0"/>
        <w:adjustRightInd w:val="0"/>
        <w:ind w:firstLine="720"/>
        <w:rPr>
          <w:rFonts w:ascii="Courier" w:eastAsia="Calibri" w:hAnsi="Courier" w:cs="Courier"/>
          <w:sz w:val="20"/>
          <w:szCs w:val="20"/>
          <w:lang w:val="en-GB"/>
        </w:rPr>
      </w:pPr>
      <w:r w:rsidRPr="001A2318">
        <w:rPr>
          <w:rFonts w:ascii="Courier" w:eastAsia="Calibri" w:hAnsi="Courier" w:cs="Courier"/>
          <w:sz w:val="20"/>
          <w:szCs w:val="20"/>
          <w:lang w:val="en-GB"/>
        </w:rPr>
        <w:t xml:space="preserve">   </w:t>
      </w:r>
      <w:r w:rsidRPr="001A2318">
        <w:rPr>
          <w:rFonts w:ascii="Courier" w:eastAsia="Calibri" w:hAnsi="Courier" w:cs="Courier"/>
          <w:sz w:val="20"/>
          <w:szCs w:val="20"/>
          <w:lang w:val="en-AU"/>
        </w:rPr>
        <w:t xml:space="preserve">unsigned int(32) </w:t>
      </w:r>
      <w:r w:rsidRPr="001A2318">
        <w:rPr>
          <w:rFonts w:ascii="Courier" w:eastAsia="Calibri" w:hAnsi="Courier" w:cs="Courier"/>
          <w:sz w:val="20"/>
          <w:szCs w:val="20"/>
          <w:lang w:val="en-GB"/>
        </w:rPr>
        <w:t>framerateD(1)</w:t>
      </w:r>
      <w:r w:rsidRPr="001A2318">
        <w:rPr>
          <w:rFonts w:ascii="Courier" w:eastAsia="Calibri" w:hAnsi="Courier" w:cs="Courier"/>
          <w:sz w:val="20"/>
          <w:szCs w:val="20"/>
          <w:lang w:val="en-AU"/>
        </w:rPr>
        <w:t>;</w:t>
      </w:r>
      <w:r w:rsidRPr="001A2318">
        <w:rPr>
          <w:rFonts w:ascii="Courier" w:eastAsia="Calibri" w:hAnsi="Courier" w:cs="Courier"/>
          <w:sz w:val="20"/>
          <w:szCs w:val="20"/>
          <w:lang w:val="en-GB"/>
        </w:rPr>
        <w:t xml:space="preserve">// optional framerate denominator </w:t>
      </w:r>
    </w:p>
    <w:p w14:paraId="474C7A42" w14:textId="77777777" w:rsidR="000D5CCF" w:rsidRPr="001A2318" w:rsidRDefault="000D5CCF" w:rsidP="000D5CCF">
      <w:pPr>
        <w:autoSpaceDE w:val="0"/>
        <w:autoSpaceDN w:val="0"/>
        <w:adjustRightInd w:val="0"/>
        <w:ind w:firstLine="720"/>
        <w:rPr>
          <w:rFonts w:ascii="Courier" w:eastAsia="Calibri" w:hAnsi="Courier" w:cs="Courier"/>
          <w:sz w:val="20"/>
          <w:szCs w:val="20"/>
          <w:lang w:val="en-GB"/>
        </w:rPr>
      </w:pPr>
      <w:r w:rsidRPr="001A2318">
        <w:rPr>
          <w:rFonts w:ascii="Courier" w:eastAsia="Calibri" w:hAnsi="Courier" w:cs="Courier"/>
          <w:sz w:val="20"/>
          <w:szCs w:val="20"/>
          <w:lang w:val="en-GB"/>
        </w:rPr>
        <w:t>}</w:t>
      </w:r>
    </w:p>
    <w:p w14:paraId="5BFB1955" w14:textId="09B30F06" w:rsidR="000D5CCF" w:rsidRPr="001A2318" w:rsidRDefault="000D5CCF" w:rsidP="000D5CCF">
      <w:pPr>
        <w:autoSpaceDE w:val="0"/>
        <w:autoSpaceDN w:val="0"/>
        <w:adjustRightInd w:val="0"/>
        <w:rPr>
          <w:rFonts w:ascii="Courier" w:eastAsia="Calibri" w:hAnsi="Courier" w:cs="Courier"/>
          <w:sz w:val="20"/>
          <w:szCs w:val="20"/>
          <w:lang w:val="en-AU"/>
        </w:rPr>
      </w:pPr>
      <w:r w:rsidRPr="001A2318">
        <w:rPr>
          <w:rFonts w:ascii="Courier" w:eastAsia="Calibri" w:hAnsi="Courier" w:cs="Courier"/>
          <w:sz w:val="20"/>
          <w:szCs w:val="20"/>
          <w:lang w:val="en-AU"/>
        </w:rPr>
        <w:t>}</w:t>
      </w:r>
    </w:p>
    <w:p w14:paraId="3554211D" w14:textId="77777777" w:rsidR="000D5CCF" w:rsidRPr="001A2318" w:rsidRDefault="000D5CCF" w:rsidP="000D5CCF">
      <w:pPr>
        <w:autoSpaceDE w:val="0"/>
        <w:autoSpaceDN w:val="0"/>
        <w:adjustRightInd w:val="0"/>
        <w:rPr>
          <w:rFonts w:ascii="Courier" w:eastAsia="Calibri" w:hAnsi="Courier" w:cs="Courier"/>
          <w:sz w:val="20"/>
          <w:szCs w:val="20"/>
          <w:lang w:val="en-GB"/>
        </w:rPr>
      </w:pPr>
    </w:p>
    <w:p w14:paraId="4B07A62C" w14:textId="77777777" w:rsidR="000D5CCF" w:rsidRPr="001A2318" w:rsidRDefault="000D5CCF" w:rsidP="001A2318">
      <w:pPr>
        <w:keepNext/>
        <w:autoSpaceDE w:val="0"/>
        <w:autoSpaceDN w:val="0"/>
        <w:adjustRightInd w:val="0"/>
        <w:rPr>
          <w:rFonts w:ascii="Cambria-Bold" w:eastAsia="Calibri" w:hAnsi="Cambria-Bold" w:cs="Cambria-Bold"/>
          <w:b/>
          <w:bCs/>
          <w:sz w:val="20"/>
          <w:szCs w:val="20"/>
          <w:lang w:val="en-AU"/>
        </w:rPr>
      </w:pPr>
      <w:r w:rsidRPr="001A2318">
        <w:rPr>
          <w:rFonts w:ascii="Cambria-Bold" w:eastAsia="Calibri" w:hAnsi="Cambria-Bold" w:cs="Cambria-Bold"/>
          <w:b/>
          <w:bCs/>
          <w:sz w:val="20"/>
          <w:szCs w:val="20"/>
          <w:lang w:val="en-AU"/>
        </w:rPr>
        <w:t>12.1.6.3 Semantics</w:t>
      </w:r>
    </w:p>
    <w:p w14:paraId="7F7ECD15" w14:textId="77777777" w:rsidR="000D5CCF" w:rsidRPr="000D5CCF" w:rsidRDefault="000D5CCF" w:rsidP="001A2318">
      <w:pPr>
        <w:keepNext/>
        <w:autoSpaceDE w:val="0"/>
        <w:autoSpaceDN w:val="0"/>
        <w:adjustRightInd w:val="0"/>
        <w:rPr>
          <w:rFonts w:ascii="Courier" w:eastAsia="Calibri" w:hAnsi="Courier" w:cs="Courier"/>
          <w:lang w:val="en-GB"/>
        </w:rPr>
      </w:pPr>
    </w:p>
    <w:p w14:paraId="3E8E9C6F" w14:textId="77777777" w:rsidR="000D5CCF" w:rsidRPr="000D5CCF" w:rsidRDefault="000D5CCF" w:rsidP="000D5CCF">
      <w:pPr>
        <w:autoSpaceDE w:val="0"/>
        <w:autoSpaceDN w:val="0"/>
        <w:adjustRightInd w:val="0"/>
        <w:rPr>
          <w:rFonts w:ascii="Courier" w:eastAsia="Calibri" w:hAnsi="Courier" w:cs="Courier"/>
          <w:lang w:val="en-GB"/>
        </w:rPr>
      </w:pPr>
      <w:r w:rsidRPr="000D5CCF">
        <w:rPr>
          <w:rFonts w:ascii="Courier" w:eastAsia="Calibri" w:hAnsi="Courier" w:cs="Courier"/>
          <w:lang w:val="en-GB"/>
        </w:rPr>
        <w:t xml:space="preserve">version: </w:t>
      </w:r>
      <w:r w:rsidRPr="000D5CCF">
        <w:rPr>
          <w:rFonts w:ascii="Cambria" w:eastAsia="Calibri" w:hAnsi="Cambria" w:cs="Cambria"/>
          <w:lang w:val="en-GB"/>
        </w:rPr>
        <w:t>the version of this box. Default value is zero</w:t>
      </w:r>
    </w:p>
    <w:p w14:paraId="00142745" w14:textId="77777777" w:rsidR="000D5CCF" w:rsidRPr="000D5CCF" w:rsidRDefault="000D5CCF" w:rsidP="000D5CCF">
      <w:pPr>
        <w:autoSpaceDE w:val="0"/>
        <w:autoSpaceDN w:val="0"/>
        <w:adjustRightInd w:val="0"/>
        <w:rPr>
          <w:rFonts w:ascii="Courier" w:eastAsia="Calibri" w:hAnsi="Courier" w:cs="Courier"/>
          <w:lang w:val="en-GB"/>
        </w:rPr>
      </w:pPr>
      <w:r w:rsidRPr="000D5CCF">
        <w:rPr>
          <w:rFonts w:ascii="Courier" w:eastAsia="Calibri" w:hAnsi="Courier" w:cs="Courier"/>
          <w:lang w:val="en-GB"/>
        </w:rPr>
        <w:t>framerateN</w:t>
      </w:r>
      <w:r w:rsidRPr="000D5CCF">
        <w:rPr>
          <w:rFonts w:ascii="Cambria" w:eastAsia="Calibri" w:hAnsi="Cambria" w:cs="Cambria"/>
          <w:lang w:val="en-AU"/>
        </w:rPr>
        <w:t xml:space="preserve">: </w:t>
      </w:r>
      <w:r w:rsidRPr="000D5CCF">
        <w:rPr>
          <w:rFonts w:ascii="Cambria" w:eastAsia="Calibri" w:hAnsi="Cambria" w:cs="Cambria"/>
          <w:lang w:val="en-GB"/>
        </w:rPr>
        <w:t xml:space="preserve">nominator of the frame rate information. </w:t>
      </w:r>
    </w:p>
    <w:p w14:paraId="2033267C" w14:textId="77777777" w:rsidR="000D5CCF" w:rsidRPr="000D5CCF" w:rsidDel="004659E8" w:rsidRDefault="000D5CCF" w:rsidP="000D5CCF">
      <w:pPr>
        <w:autoSpaceDE w:val="0"/>
        <w:autoSpaceDN w:val="0"/>
        <w:adjustRightInd w:val="0"/>
        <w:rPr>
          <w:del w:id="1976" w:author="DENOUAL Franck" w:date="2022-11-18T17:22:00Z"/>
          <w:rFonts w:ascii="Courier" w:eastAsia="Calibri" w:hAnsi="Courier" w:cs="Courier"/>
          <w:lang w:val="en-GB"/>
        </w:rPr>
      </w:pPr>
      <w:r w:rsidRPr="000D5CCF">
        <w:rPr>
          <w:rFonts w:ascii="Courier" w:eastAsia="Calibri" w:hAnsi="Courier" w:cs="Courier"/>
          <w:lang w:val="en-GB"/>
        </w:rPr>
        <w:t>framerateD</w:t>
      </w:r>
      <w:r w:rsidRPr="000D5CCF">
        <w:rPr>
          <w:rFonts w:ascii="Cambria" w:eastAsia="Calibri" w:hAnsi="Cambria" w:cs="Cambria"/>
          <w:lang w:val="en-AU"/>
        </w:rPr>
        <w:t xml:space="preserve">: </w:t>
      </w:r>
      <w:r w:rsidRPr="000D5CCF">
        <w:rPr>
          <w:rFonts w:ascii="Cambria" w:eastAsia="Calibri" w:hAnsi="Cambria" w:cs="Cambria"/>
          <w:lang w:val="en-GB"/>
        </w:rPr>
        <w:t xml:space="preserve">denominator of the frame rate information with a default value of 1. </w:t>
      </w:r>
    </w:p>
    <w:p w14:paraId="74E14D45" w14:textId="2D407486" w:rsidR="000D5CCF" w:rsidRDefault="000D5CCF" w:rsidP="004659E8">
      <w:pPr>
        <w:autoSpaceDE w:val="0"/>
        <w:autoSpaceDN w:val="0"/>
        <w:adjustRightInd w:val="0"/>
        <w:rPr>
          <w:ins w:id="1977" w:author="DENOUAL Franck" w:date="2022-10-27T20:03:00Z"/>
        </w:rPr>
      </w:pPr>
    </w:p>
    <w:p w14:paraId="1CC2FCF1" w14:textId="0E7B16F3" w:rsidR="008F5882" w:rsidRDefault="008F5882" w:rsidP="008F5882">
      <w:pPr>
        <w:pStyle w:val="Heading1"/>
        <w:rPr>
          <w:ins w:id="1978" w:author="DENOUAL Franck" w:date="2022-10-27T20:09:00Z"/>
        </w:rPr>
      </w:pPr>
      <w:bookmarkStart w:id="1979" w:name="_Toc119686679"/>
      <w:ins w:id="1980" w:author="DENOUAL Franck" w:date="2022-10-27T20:06:00Z">
        <w:r>
          <w:t xml:space="preserve">Improvements to </w:t>
        </w:r>
      </w:ins>
      <w:ins w:id="1981" w:author="DENOUAL Franck" w:date="2022-10-27T20:03:00Z">
        <w:r>
          <w:t>movie fragments</w:t>
        </w:r>
      </w:ins>
      <w:ins w:id="1982" w:author="DENOUAL Franck" w:date="2022-10-27T20:06:00Z">
        <w:r>
          <w:t xml:space="preserve"> and dynamic tracks</w:t>
        </w:r>
      </w:ins>
      <w:bookmarkEnd w:id="1979"/>
    </w:p>
    <w:p w14:paraId="65612B65" w14:textId="44ABAC90" w:rsidR="008F5882" w:rsidRDefault="008F5882" w:rsidP="008F5882">
      <w:pPr>
        <w:rPr>
          <w:ins w:id="1983" w:author="DENOUAL Franck" w:date="2022-10-27T20:10:00Z"/>
        </w:rPr>
      </w:pPr>
      <w:ins w:id="1984" w:author="DENOUAL Franck" w:date="2022-10-27T20:09:00Z">
        <w:r>
          <w:t xml:space="preserve">The </w:t>
        </w:r>
      </w:ins>
      <w:ins w:id="1985" w:author="DENOUAL Franck" w:date="2022-10-27T20:23:00Z">
        <w:r w:rsidR="00B13A15">
          <w:t>F</w:t>
        </w:r>
      </w:ins>
      <w:ins w:id="1986" w:author="DENOUAL Franck" w:date="2022-10-27T20:09:00Z">
        <w:r>
          <w:t xml:space="preserve">ile Format group </w:t>
        </w:r>
      </w:ins>
      <w:ins w:id="1987" w:author="DENOUAL Franck" w:date="2022-10-27T20:10:00Z">
        <w:r>
          <w:t>contain</w:t>
        </w:r>
      </w:ins>
      <w:ins w:id="1988" w:author="DENOUAL Franck" w:date="2022-10-27T20:23:00Z">
        <w:r w:rsidR="00B13A15">
          <w:t>ed</w:t>
        </w:r>
      </w:ins>
      <w:ins w:id="1989" w:author="DENOUAL Franck" w:date="2022-10-27T20:10:00Z">
        <w:r>
          <w:t xml:space="preserve"> </w:t>
        </w:r>
      </w:ins>
      <w:ins w:id="1990" w:author="DENOUAL Franck" w:date="2022-10-27T20:09:00Z">
        <w:r>
          <w:t xml:space="preserve">in its mandate </w:t>
        </w:r>
      </w:ins>
      <w:ins w:id="1991" w:author="DENOUAL Franck" w:date="2022-10-27T20:10:00Z">
        <w:r>
          <w:t>the following topic:</w:t>
        </w:r>
      </w:ins>
    </w:p>
    <w:p w14:paraId="232C2293" w14:textId="7053AE1C" w:rsidR="008F5882" w:rsidRDefault="008F5882">
      <w:pPr>
        <w:pStyle w:val="ListParagraph"/>
        <w:numPr>
          <w:ilvl w:val="0"/>
          <w:numId w:val="66"/>
        </w:numPr>
        <w:rPr>
          <w:ins w:id="1992" w:author="DENOUAL Franck" w:date="2022-10-27T20:10:00Z"/>
        </w:rPr>
        <w:pPrChange w:id="1993" w:author="DENOUAL Franck" w:date="2022-11-18T18:03:00Z">
          <w:pPr>
            <w:pStyle w:val="ListParagraph"/>
            <w:numPr>
              <w:numId w:val="96"/>
            </w:numPr>
            <w:tabs>
              <w:tab w:val="num" w:pos="360"/>
              <w:tab w:val="num" w:pos="720"/>
            </w:tabs>
            <w:ind w:hanging="720"/>
          </w:pPr>
        </w:pPrChange>
      </w:pPr>
      <w:ins w:id="1994" w:author="DENOUAL Franck" w:date="2022-10-27T20:10:00Z">
        <w:r w:rsidRPr="008F5882">
          <w:t>Study improvements to movie fragments especially when recording e.g. at gateways, and dynamic tracks.</w:t>
        </w:r>
      </w:ins>
    </w:p>
    <w:p w14:paraId="554B6CA5" w14:textId="1B1D2699" w:rsidR="008F5882" w:rsidRPr="00B13A15" w:rsidRDefault="008F5882" w:rsidP="00B13A15">
      <w:pPr>
        <w:rPr>
          <w:ins w:id="1995" w:author="DENOUAL Franck" w:date="2022-10-27T20:06:00Z"/>
        </w:rPr>
      </w:pPr>
      <w:ins w:id="1996" w:author="DENOUAL Franck" w:date="2022-10-27T20:10:00Z">
        <w:r>
          <w:t xml:space="preserve">The inputs below are considerations </w:t>
        </w:r>
      </w:ins>
      <w:ins w:id="1997" w:author="DENOUAL Franck" w:date="2022-10-27T20:11:00Z">
        <w:r>
          <w:t>and proposals addressing this topic.</w:t>
        </w:r>
      </w:ins>
      <w:ins w:id="1998" w:author="DENOUAL Franck" w:date="2022-10-27T20:10:00Z">
        <w:r>
          <w:t xml:space="preserve"> </w:t>
        </w:r>
      </w:ins>
    </w:p>
    <w:p w14:paraId="46F1E2AB" w14:textId="499A632E" w:rsidR="008F5882" w:rsidRDefault="008F5882" w:rsidP="008F5882">
      <w:pPr>
        <w:pStyle w:val="Heading2"/>
        <w:rPr>
          <w:ins w:id="1999" w:author="DENOUAL Franck" w:date="2022-10-27T20:08:00Z"/>
        </w:rPr>
      </w:pPr>
      <w:bookmarkStart w:id="2000" w:name="_Ref119684055"/>
      <w:ins w:id="2001" w:author="DENOUAL Franck" w:date="2022-10-27T20:06:00Z">
        <w:r>
          <w:lastRenderedPageBreak/>
          <w:t>Dependent Movie Fragments</w:t>
        </w:r>
      </w:ins>
      <w:bookmarkEnd w:id="2000"/>
    </w:p>
    <w:p w14:paraId="42DBADAF" w14:textId="1AF053AE" w:rsidR="008F5882" w:rsidRDefault="008F5882" w:rsidP="008F5882">
      <w:pPr>
        <w:rPr>
          <w:ins w:id="2002" w:author="DENOUAL Franck" w:date="2022-10-27T20:16:00Z"/>
        </w:rPr>
      </w:pPr>
      <w:ins w:id="2003" w:author="DENOUAL Franck" w:date="2022-10-27T20:08:00Z">
        <w:r>
          <w:t xml:space="preserve">Reference to discussions: </w:t>
        </w:r>
      </w:ins>
      <w:ins w:id="2004" w:author="DENOUAL Franck" w:date="2022-10-27T20:16:00Z">
        <w:r w:rsidR="00B13A15">
          <w:fldChar w:fldCharType="begin"/>
        </w:r>
        <w:r w:rsidR="00B13A15">
          <w:instrText xml:space="preserve"> HYPERLINK "</w:instrText>
        </w:r>
      </w:ins>
      <w:ins w:id="2005" w:author="DENOUAL Franck" w:date="2022-10-27T20:09:00Z">
        <w:r w:rsidR="00B13A15" w:rsidRPr="008F5882">
          <w:instrText>http://mpegx.int-evry.fr/software/MPEG/Systems/FileFormat/isobmff/-/issues/148</w:instrText>
        </w:r>
      </w:ins>
      <w:ins w:id="2006" w:author="DENOUAL Franck" w:date="2022-10-27T20:16:00Z">
        <w:r w:rsidR="00B13A15">
          <w:instrText xml:space="preserve">" </w:instrText>
        </w:r>
        <w:r w:rsidR="00B13A15">
          <w:fldChar w:fldCharType="separate"/>
        </w:r>
      </w:ins>
      <w:ins w:id="2007" w:author="DENOUAL Franck" w:date="2022-10-27T20:09:00Z">
        <w:r w:rsidR="00B13A15" w:rsidRPr="005C70F9">
          <w:rPr>
            <w:rStyle w:val="Hyperlink"/>
          </w:rPr>
          <w:t>http://mpegx.int-evry.fr/software/MPEG/Systems/FileFormat/isobmff/-/issues/148</w:t>
        </w:r>
      </w:ins>
      <w:ins w:id="2008" w:author="DENOUAL Franck" w:date="2022-10-27T20:16:00Z">
        <w:r w:rsidR="00B13A15">
          <w:fldChar w:fldCharType="end"/>
        </w:r>
      </w:ins>
    </w:p>
    <w:p w14:paraId="6FC38D4D" w14:textId="0EE7022F" w:rsidR="00B13A15" w:rsidRPr="00450A01" w:rsidRDefault="00B13A15" w:rsidP="00B13A15">
      <w:pPr>
        <w:pStyle w:val="Heading3"/>
        <w:rPr>
          <w:ins w:id="2009" w:author="DENOUAL Franck" w:date="2022-10-27T20:16:00Z"/>
        </w:rPr>
      </w:pPr>
      <w:ins w:id="2010" w:author="DENOUAL Franck" w:date="2022-10-27T20:16:00Z">
        <w:r w:rsidRPr="00450A01">
          <w:t>Discussion</w:t>
        </w:r>
      </w:ins>
    </w:p>
    <w:p w14:paraId="3C10BDC8" w14:textId="77777777" w:rsidR="00B13A15" w:rsidRPr="00450A01" w:rsidRDefault="00B13A15" w:rsidP="00B13A15">
      <w:pPr>
        <w:jc w:val="both"/>
        <w:rPr>
          <w:ins w:id="2011" w:author="DENOUAL Franck" w:date="2022-10-27T20:16:00Z"/>
        </w:rPr>
      </w:pPr>
      <w:bookmarkStart w:id="2012" w:name="_Hlk83104207"/>
      <w:ins w:id="2013" w:author="DENOUAL Franck" w:date="2022-10-27T20:16:00Z">
        <w:r w:rsidRPr="00450A01">
          <w:t>With low-latency delivery techniques for ISOBMFF, it is quite common that demultiplexers synchronize on the first fragment in a series (e.g., segment) but do not try to demultiplex the following fragments first, typically because the SAP frame is in the first fragment of the series. This means that a lot of information is duplicated in the following fragments due to ISOBMFF rules, but are identical with the information sent in the first segment used to synchronize</w:t>
        </w:r>
        <w:bookmarkEnd w:id="2012"/>
        <w:r w:rsidRPr="00450A01">
          <w:t>. This applies to:</w:t>
        </w:r>
      </w:ins>
    </w:p>
    <w:p w14:paraId="694D7067" w14:textId="77777777" w:rsidR="00B13A15" w:rsidRPr="00450A01" w:rsidRDefault="00B13A15">
      <w:pPr>
        <w:pStyle w:val="ListParagraph"/>
        <w:widowControl/>
        <w:numPr>
          <w:ilvl w:val="0"/>
          <w:numId w:val="67"/>
        </w:numPr>
        <w:autoSpaceDN/>
        <w:spacing w:after="0" w:line="240" w:lineRule="auto"/>
        <w:textAlignment w:val="auto"/>
        <w:rPr>
          <w:ins w:id="2014" w:author="DENOUAL Franck" w:date="2022-10-27T20:16:00Z"/>
        </w:rPr>
        <w:pPrChange w:id="2015" w:author="DENOUAL Franck" w:date="2022-11-18T18:03:00Z">
          <w:pPr>
            <w:pStyle w:val="ListParagraph"/>
            <w:widowControl/>
            <w:numPr>
              <w:numId w:val="97"/>
            </w:numPr>
            <w:tabs>
              <w:tab w:val="num" w:pos="360"/>
              <w:tab w:val="num" w:pos="720"/>
            </w:tabs>
            <w:autoSpaceDN/>
            <w:spacing w:after="0" w:line="240" w:lineRule="auto"/>
            <w:ind w:hanging="720"/>
            <w:textAlignment w:val="auto"/>
          </w:pPr>
        </w:pPrChange>
      </w:pPr>
      <w:ins w:id="2016" w:author="DENOUAL Franck" w:date="2022-10-27T20:16:00Z">
        <w:r w:rsidRPr="00450A01">
          <w:t>sample group descriptions inserted in movie fragments</w:t>
        </w:r>
      </w:ins>
    </w:p>
    <w:p w14:paraId="5ADE1BF3" w14:textId="77777777" w:rsidR="00B13A15" w:rsidRPr="00450A01" w:rsidRDefault="00B13A15">
      <w:pPr>
        <w:pStyle w:val="ListParagraph"/>
        <w:widowControl/>
        <w:numPr>
          <w:ilvl w:val="0"/>
          <w:numId w:val="67"/>
        </w:numPr>
        <w:autoSpaceDN/>
        <w:spacing w:after="0" w:line="240" w:lineRule="auto"/>
        <w:textAlignment w:val="auto"/>
        <w:rPr>
          <w:ins w:id="2017" w:author="DENOUAL Franck" w:date="2022-10-27T20:16:00Z"/>
        </w:rPr>
        <w:pPrChange w:id="2018" w:author="DENOUAL Franck" w:date="2022-11-18T18:03:00Z">
          <w:pPr>
            <w:pStyle w:val="ListParagraph"/>
            <w:widowControl/>
            <w:numPr>
              <w:numId w:val="97"/>
            </w:numPr>
            <w:tabs>
              <w:tab w:val="num" w:pos="360"/>
              <w:tab w:val="num" w:pos="720"/>
            </w:tabs>
            <w:autoSpaceDN/>
            <w:spacing w:after="0" w:line="240" w:lineRule="auto"/>
            <w:ind w:hanging="720"/>
            <w:textAlignment w:val="auto"/>
          </w:pPr>
        </w:pPrChange>
      </w:pPr>
      <w:ins w:id="2019" w:author="DENOUAL Franck" w:date="2022-10-27T20:16:00Z">
        <w:r w:rsidRPr="00450A01">
          <w:t>MetaBox, UserDataBox</w:t>
        </w:r>
      </w:ins>
    </w:p>
    <w:p w14:paraId="15E30EC6" w14:textId="77777777" w:rsidR="00B13A15" w:rsidRPr="00450A01" w:rsidRDefault="00B13A15">
      <w:pPr>
        <w:pStyle w:val="ListParagraph"/>
        <w:widowControl/>
        <w:numPr>
          <w:ilvl w:val="0"/>
          <w:numId w:val="67"/>
        </w:numPr>
        <w:autoSpaceDN/>
        <w:spacing w:after="0" w:line="240" w:lineRule="auto"/>
        <w:textAlignment w:val="auto"/>
        <w:rPr>
          <w:ins w:id="2020" w:author="DENOUAL Franck" w:date="2022-10-27T20:16:00Z"/>
        </w:rPr>
        <w:pPrChange w:id="2021" w:author="DENOUAL Franck" w:date="2022-11-18T18:03:00Z">
          <w:pPr>
            <w:pStyle w:val="ListParagraph"/>
            <w:widowControl/>
            <w:numPr>
              <w:numId w:val="97"/>
            </w:numPr>
            <w:tabs>
              <w:tab w:val="num" w:pos="360"/>
              <w:tab w:val="num" w:pos="720"/>
            </w:tabs>
            <w:autoSpaceDN/>
            <w:spacing w:after="0" w:line="240" w:lineRule="auto"/>
            <w:ind w:hanging="720"/>
            <w:textAlignment w:val="auto"/>
          </w:pPr>
        </w:pPrChange>
      </w:pPr>
      <w:ins w:id="2022" w:author="DENOUAL Franck" w:date="2022-10-27T20:16:00Z">
        <w:r w:rsidRPr="00450A01">
          <w:t>Any possible extension of ISOBMFF allowing box injection in movie fragments that do not carry per-sample information</w:t>
        </w:r>
      </w:ins>
    </w:p>
    <w:p w14:paraId="42BA7F12" w14:textId="77777777" w:rsidR="00B13A15" w:rsidRPr="00450A01" w:rsidRDefault="00B13A15" w:rsidP="00B13A15">
      <w:pPr>
        <w:jc w:val="both"/>
        <w:rPr>
          <w:ins w:id="2023" w:author="DENOUAL Franck" w:date="2022-10-27T20:16:00Z"/>
        </w:rPr>
      </w:pPr>
    </w:p>
    <w:p w14:paraId="07A9B7C6" w14:textId="77777777" w:rsidR="00B13A15" w:rsidRPr="00450A01" w:rsidRDefault="00B13A15" w:rsidP="00B13A15">
      <w:pPr>
        <w:jc w:val="both"/>
        <w:rPr>
          <w:ins w:id="2024" w:author="DENOUAL Franck" w:date="2022-10-27T20:16:00Z"/>
        </w:rPr>
      </w:pPr>
      <w:ins w:id="2025" w:author="DENOUAL Franck" w:date="2022-10-27T20:16:00Z">
        <w:r w:rsidRPr="00450A01">
          <w:t>This is because ISOBMFF makes no difference between movie fragments in terms of random access for the parser, while higher delivery protocols impose different constraints on fragments (first fragment of a segment is a SAP1, must have a TFDT, etc…).</w:t>
        </w:r>
      </w:ins>
    </w:p>
    <w:p w14:paraId="14FBDF6E" w14:textId="77777777" w:rsidR="00B13A15" w:rsidRPr="00450A01" w:rsidRDefault="00B13A15" w:rsidP="00B13A15">
      <w:pPr>
        <w:jc w:val="both"/>
        <w:rPr>
          <w:ins w:id="2026" w:author="DENOUAL Franck" w:date="2022-10-27T20:16:00Z"/>
        </w:rPr>
      </w:pPr>
    </w:p>
    <w:p w14:paraId="1DB730CA" w14:textId="77777777" w:rsidR="00B13A15" w:rsidRPr="00450A01" w:rsidRDefault="00B13A15" w:rsidP="00B13A15">
      <w:pPr>
        <w:jc w:val="both"/>
        <w:rPr>
          <w:ins w:id="2027" w:author="DENOUAL Franck" w:date="2022-10-27T20:16:00Z"/>
        </w:rPr>
      </w:pPr>
      <w:ins w:id="2028" w:author="DENOUAL Franck" w:date="2022-10-27T20:16:00Z">
        <w:r w:rsidRPr="00450A01">
          <w:t>For example, a typical ‘seig’ sample group description inserted in each fragment to allow for key rolling will cost, assuming a single entry (one key) is used:</w:t>
        </w:r>
      </w:ins>
    </w:p>
    <w:p w14:paraId="17D78735" w14:textId="77777777" w:rsidR="00B13A15" w:rsidRPr="00450A01" w:rsidRDefault="00B13A15">
      <w:pPr>
        <w:pStyle w:val="ListParagraph"/>
        <w:widowControl/>
        <w:numPr>
          <w:ilvl w:val="0"/>
          <w:numId w:val="67"/>
        </w:numPr>
        <w:autoSpaceDN/>
        <w:spacing w:after="0" w:line="240" w:lineRule="auto"/>
        <w:textAlignment w:val="auto"/>
        <w:rPr>
          <w:ins w:id="2029" w:author="DENOUAL Franck" w:date="2022-10-27T20:16:00Z"/>
        </w:rPr>
        <w:pPrChange w:id="2030" w:author="DENOUAL Franck" w:date="2022-11-18T18:03:00Z">
          <w:pPr>
            <w:pStyle w:val="ListParagraph"/>
            <w:widowControl/>
            <w:numPr>
              <w:numId w:val="97"/>
            </w:numPr>
            <w:tabs>
              <w:tab w:val="num" w:pos="360"/>
              <w:tab w:val="num" w:pos="720"/>
            </w:tabs>
            <w:autoSpaceDN/>
            <w:spacing w:after="0" w:line="240" w:lineRule="auto"/>
            <w:ind w:hanging="720"/>
            <w:textAlignment w:val="auto"/>
          </w:pPr>
        </w:pPrChange>
      </w:pPr>
      <w:ins w:id="2031" w:author="DENOUAL Franck" w:date="2022-10-27T20:16:00Z">
        <w:r w:rsidRPr="00450A01">
          <w:t>61 bytes if constant IV 128bits is used (cbcs)</w:t>
        </w:r>
      </w:ins>
    </w:p>
    <w:p w14:paraId="426ABD38" w14:textId="77777777" w:rsidR="00B13A15" w:rsidRPr="00450A01" w:rsidRDefault="00B13A15">
      <w:pPr>
        <w:pStyle w:val="ListParagraph"/>
        <w:widowControl/>
        <w:numPr>
          <w:ilvl w:val="0"/>
          <w:numId w:val="67"/>
        </w:numPr>
        <w:autoSpaceDN/>
        <w:spacing w:after="0" w:line="240" w:lineRule="auto"/>
        <w:textAlignment w:val="auto"/>
        <w:rPr>
          <w:ins w:id="2032" w:author="DENOUAL Franck" w:date="2022-10-27T20:16:00Z"/>
        </w:rPr>
        <w:pPrChange w:id="2033" w:author="DENOUAL Franck" w:date="2022-11-18T18:03:00Z">
          <w:pPr>
            <w:pStyle w:val="ListParagraph"/>
            <w:widowControl/>
            <w:numPr>
              <w:numId w:val="97"/>
            </w:numPr>
            <w:tabs>
              <w:tab w:val="num" w:pos="360"/>
              <w:tab w:val="num" w:pos="720"/>
            </w:tabs>
            <w:autoSpaceDN/>
            <w:spacing w:after="0" w:line="240" w:lineRule="auto"/>
            <w:ind w:hanging="720"/>
            <w:textAlignment w:val="auto"/>
          </w:pPr>
        </w:pPrChange>
      </w:pPr>
      <w:ins w:id="2034" w:author="DENOUAL Franck" w:date="2022-10-27T20:16:00Z">
        <w:r w:rsidRPr="00450A01">
          <w:t>46 for 128 bits IV (cenc)</w:t>
        </w:r>
      </w:ins>
    </w:p>
    <w:p w14:paraId="13E9D354" w14:textId="77777777" w:rsidR="00B13A15" w:rsidRPr="00450A01" w:rsidRDefault="00B13A15" w:rsidP="00B13A15">
      <w:pPr>
        <w:jc w:val="both"/>
        <w:rPr>
          <w:ins w:id="2035" w:author="DENOUAL Franck" w:date="2022-10-27T20:16:00Z"/>
        </w:rPr>
      </w:pPr>
    </w:p>
    <w:p w14:paraId="0C5D0A05" w14:textId="77777777" w:rsidR="00B13A15" w:rsidRPr="00450A01" w:rsidRDefault="00B13A15" w:rsidP="00B13A15">
      <w:pPr>
        <w:jc w:val="both"/>
        <w:rPr>
          <w:ins w:id="2036" w:author="DENOUAL Franck" w:date="2022-10-27T20:16:00Z"/>
        </w:rPr>
      </w:pPr>
      <w:ins w:id="2037" w:author="DENOUAL Franck" w:date="2022-10-27T20:16:00Z">
        <w:r w:rsidRPr="00450A01">
          <w:t>At 100ms fragment duration, this leads to costs of 3.7 / 4.9 kbps.</w:t>
        </w:r>
      </w:ins>
    </w:p>
    <w:p w14:paraId="685626C0" w14:textId="77777777" w:rsidR="00B13A15" w:rsidRPr="00450A01" w:rsidRDefault="00B13A15" w:rsidP="00B13A15">
      <w:pPr>
        <w:jc w:val="both"/>
        <w:rPr>
          <w:ins w:id="2038" w:author="DENOUAL Franck" w:date="2022-10-27T20:16:00Z"/>
        </w:rPr>
      </w:pPr>
      <w:ins w:id="2039" w:author="DENOUAL Franck" w:date="2022-10-27T20:16:00Z">
        <w:r w:rsidRPr="00450A01">
          <w:t>In very low latency cases (one sample per fragment):</w:t>
        </w:r>
      </w:ins>
    </w:p>
    <w:p w14:paraId="4C1971C9" w14:textId="77777777" w:rsidR="00B13A15" w:rsidRPr="00450A01" w:rsidRDefault="00B13A15">
      <w:pPr>
        <w:pStyle w:val="ListParagraph"/>
        <w:widowControl/>
        <w:numPr>
          <w:ilvl w:val="0"/>
          <w:numId w:val="67"/>
        </w:numPr>
        <w:autoSpaceDN/>
        <w:spacing w:after="0" w:line="240" w:lineRule="auto"/>
        <w:textAlignment w:val="auto"/>
        <w:rPr>
          <w:ins w:id="2040" w:author="DENOUAL Franck" w:date="2022-10-27T20:16:00Z"/>
        </w:rPr>
        <w:pPrChange w:id="2041" w:author="DENOUAL Franck" w:date="2022-11-18T18:03:00Z">
          <w:pPr>
            <w:pStyle w:val="ListParagraph"/>
            <w:widowControl/>
            <w:numPr>
              <w:numId w:val="97"/>
            </w:numPr>
            <w:tabs>
              <w:tab w:val="num" w:pos="360"/>
              <w:tab w:val="num" w:pos="720"/>
            </w:tabs>
            <w:autoSpaceDN/>
            <w:spacing w:after="0" w:line="240" w:lineRule="auto"/>
            <w:ind w:hanging="720"/>
            <w:textAlignment w:val="auto"/>
          </w:pPr>
        </w:pPrChange>
      </w:pPr>
      <w:ins w:id="2042" w:author="DENOUAL Franck" w:date="2022-10-27T20:16:00Z">
        <w:r w:rsidRPr="00450A01">
          <w:t>for 25fps video : 9.2 / 12.2 kbps</w:t>
        </w:r>
      </w:ins>
    </w:p>
    <w:p w14:paraId="072F044A" w14:textId="77777777" w:rsidR="00B13A15" w:rsidRPr="00450A01" w:rsidRDefault="00B13A15">
      <w:pPr>
        <w:pStyle w:val="ListParagraph"/>
        <w:widowControl/>
        <w:numPr>
          <w:ilvl w:val="0"/>
          <w:numId w:val="67"/>
        </w:numPr>
        <w:autoSpaceDN/>
        <w:spacing w:after="0" w:line="240" w:lineRule="auto"/>
        <w:textAlignment w:val="auto"/>
        <w:rPr>
          <w:ins w:id="2043" w:author="DENOUAL Franck" w:date="2022-10-27T20:16:00Z"/>
        </w:rPr>
        <w:pPrChange w:id="2044" w:author="DENOUAL Franck" w:date="2022-11-18T18:03:00Z">
          <w:pPr>
            <w:pStyle w:val="ListParagraph"/>
            <w:widowControl/>
            <w:numPr>
              <w:numId w:val="97"/>
            </w:numPr>
            <w:tabs>
              <w:tab w:val="num" w:pos="360"/>
              <w:tab w:val="num" w:pos="720"/>
            </w:tabs>
            <w:autoSpaceDN/>
            <w:spacing w:after="0" w:line="240" w:lineRule="auto"/>
            <w:ind w:hanging="720"/>
            <w:textAlignment w:val="auto"/>
          </w:pPr>
        </w:pPrChange>
      </w:pPr>
      <w:ins w:id="2045" w:author="DENOUAL Franck" w:date="2022-10-27T20:16:00Z">
        <w:r w:rsidRPr="00450A01">
          <w:t>for AAC at 44100Hz:  16 / 21 kbps.</w:t>
        </w:r>
      </w:ins>
    </w:p>
    <w:p w14:paraId="31C43D50" w14:textId="77777777" w:rsidR="00B13A15" w:rsidRPr="00450A01" w:rsidRDefault="00B13A15" w:rsidP="00B13A15">
      <w:pPr>
        <w:jc w:val="both"/>
        <w:rPr>
          <w:ins w:id="2046" w:author="DENOUAL Franck" w:date="2022-10-27T20:16:00Z"/>
        </w:rPr>
      </w:pPr>
    </w:p>
    <w:p w14:paraId="5070E2E7" w14:textId="77777777" w:rsidR="00B13A15" w:rsidRPr="00450A01" w:rsidRDefault="00B13A15" w:rsidP="00B13A15">
      <w:pPr>
        <w:jc w:val="both"/>
        <w:rPr>
          <w:ins w:id="2047" w:author="DENOUAL Franck" w:date="2022-10-27T20:16:00Z"/>
        </w:rPr>
      </w:pPr>
      <w:ins w:id="2048" w:author="DENOUAL Franck" w:date="2022-10-27T20:16:00Z">
        <w:r w:rsidRPr="00450A01">
          <w:t>The signaling rate will obviously increase:</w:t>
        </w:r>
      </w:ins>
    </w:p>
    <w:p w14:paraId="15BDA4A4" w14:textId="77777777" w:rsidR="00B13A15" w:rsidRPr="00450A01" w:rsidRDefault="00B13A15">
      <w:pPr>
        <w:pStyle w:val="ListParagraph"/>
        <w:widowControl/>
        <w:numPr>
          <w:ilvl w:val="0"/>
          <w:numId w:val="67"/>
        </w:numPr>
        <w:autoSpaceDN/>
        <w:spacing w:after="0" w:line="240" w:lineRule="auto"/>
        <w:textAlignment w:val="auto"/>
        <w:rPr>
          <w:ins w:id="2049" w:author="DENOUAL Franck" w:date="2022-10-27T20:16:00Z"/>
        </w:rPr>
        <w:pPrChange w:id="2050" w:author="DENOUAL Franck" w:date="2022-11-18T18:03:00Z">
          <w:pPr>
            <w:pStyle w:val="ListParagraph"/>
            <w:widowControl/>
            <w:numPr>
              <w:numId w:val="97"/>
            </w:numPr>
            <w:tabs>
              <w:tab w:val="num" w:pos="360"/>
              <w:tab w:val="num" w:pos="720"/>
            </w:tabs>
            <w:autoSpaceDN/>
            <w:spacing w:after="0" w:line="240" w:lineRule="auto"/>
            <w:ind w:hanging="720"/>
            <w:textAlignment w:val="auto"/>
          </w:pPr>
        </w:pPrChange>
      </w:pPr>
      <w:ins w:id="2051" w:author="DENOUAL Franck" w:date="2022-10-27T20:16:00Z">
        <w:r w:rsidRPr="00450A01">
          <w:t>when adding other sample group descriptions to be updated in the fragments or other boxes such as MetaBoxes</w:t>
        </w:r>
      </w:ins>
    </w:p>
    <w:p w14:paraId="2761F08F" w14:textId="77777777" w:rsidR="00B13A15" w:rsidRPr="00450A01" w:rsidRDefault="00B13A15">
      <w:pPr>
        <w:pStyle w:val="ListParagraph"/>
        <w:widowControl/>
        <w:numPr>
          <w:ilvl w:val="0"/>
          <w:numId w:val="67"/>
        </w:numPr>
        <w:autoSpaceDN/>
        <w:spacing w:after="0" w:line="240" w:lineRule="auto"/>
        <w:textAlignment w:val="auto"/>
        <w:rPr>
          <w:ins w:id="2052" w:author="DENOUAL Franck" w:date="2022-10-27T20:16:00Z"/>
        </w:rPr>
        <w:pPrChange w:id="2053" w:author="DENOUAL Franck" w:date="2022-11-18T18:03:00Z">
          <w:pPr>
            <w:pStyle w:val="ListParagraph"/>
            <w:widowControl/>
            <w:numPr>
              <w:numId w:val="97"/>
            </w:numPr>
            <w:tabs>
              <w:tab w:val="num" w:pos="360"/>
              <w:tab w:val="num" w:pos="720"/>
            </w:tabs>
            <w:autoSpaceDN/>
            <w:spacing w:after="0" w:line="240" w:lineRule="auto"/>
            <w:ind w:hanging="720"/>
            <w:textAlignment w:val="auto"/>
          </w:pPr>
        </w:pPrChange>
      </w:pPr>
      <w:ins w:id="2054" w:author="DENOUAL Franck" w:date="2022-10-27T20:16:00Z">
        <w:r w:rsidRPr="00450A01">
          <w:t>when more complex sample descriptions are used, e.g. multiple keys per sample.</w:t>
        </w:r>
      </w:ins>
    </w:p>
    <w:p w14:paraId="735674A3" w14:textId="77777777" w:rsidR="00B13A15" w:rsidRPr="00450A01" w:rsidRDefault="00B13A15" w:rsidP="00B13A15">
      <w:pPr>
        <w:jc w:val="both"/>
        <w:rPr>
          <w:ins w:id="2055" w:author="DENOUAL Franck" w:date="2022-10-27T20:16:00Z"/>
        </w:rPr>
      </w:pPr>
    </w:p>
    <w:p w14:paraId="56C5977C" w14:textId="77777777" w:rsidR="00B13A15" w:rsidRPr="00450A01" w:rsidRDefault="00B13A15" w:rsidP="00B13A15">
      <w:pPr>
        <w:pStyle w:val="Heading3"/>
        <w:rPr>
          <w:ins w:id="2056" w:author="DENOUAL Franck" w:date="2022-10-27T20:16:00Z"/>
        </w:rPr>
      </w:pPr>
      <w:ins w:id="2057" w:author="DENOUAL Franck" w:date="2022-10-27T20:16:00Z">
        <w:r w:rsidRPr="00450A01">
          <w:t>Proposal</w:t>
        </w:r>
      </w:ins>
    </w:p>
    <w:p w14:paraId="75515D11" w14:textId="77777777" w:rsidR="00B13A15" w:rsidRPr="00450A01" w:rsidRDefault="00B13A15" w:rsidP="00B13A15">
      <w:pPr>
        <w:rPr>
          <w:ins w:id="2058" w:author="DENOUAL Franck" w:date="2022-10-27T20:16:00Z"/>
        </w:rPr>
      </w:pPr>
    </w:p>
    <w:p w14:paraId="4D6C3A07" w14:textId="08315DAC" w:rsidR="00B13A15" w:rsidRPr="00450A01" w:rsidRDefault="004659E8" w:rsidP="00B13A15">
      <w:pPr>
        <w:rPr>
          <w:ins w:id="2059" w:author="DENOUAL Franck" w:date="2022-10-27T20:16:00Z"/>
        </w:rPr>
      </w:pPr>
      <w:ins w:id="2060" w:author="DENOUAL Franck" w:date="2022-11-18T17:23:00Z">
        <w:r>
          <w:t>It is</w:t>
        </w:r>
      </w:ins>
      <w:ins w:id="2061" w:author="DENOUAL Franck" w:date="2022-10-27T20:16:00Z">
        <w:r w:rsidR="00B13A15" w:rsidRPr="00450A01">
          <w:t xml:space="preserve"> propose</w:t>
        </w:r>
      </w:ins>
      <w:ins w:id="2062" w:author="DENOUAL Franck" w:date="2022-11-18T17:23:00Z">
        <w:r>
          <w:t>s to</w:t>
        </w:r>
      </w:ins>
      <w:ins w:id="2063" w:author="DENOUAL Franck" w:date="2022-10-27T20:16:00Z">
        <w:r w:rsidR="00B13A15" w:rsidRPr="00450A01">
          <w:t xml:space="preserve"> defin</w:t>
        </w:r>
      </w:ins>
      <w:ins w:id="2064" w:author="DENOUAL Franck" w:date="2022-11-18T17:23:00Z">
        <w:r>
          <w:t xml:space="preserve">e </w:t>
        </w:r>
      </w:ins>
      <w:ins w:id="2065" w:author="DENOUAL Franck" w:date="2022-10-27T20:16:00Z">
        <w:r w:rsidR="00B13A15" w:rsidRPr="00450A01">
          <w:t>a new version in the movie</w:t>
        </w:r>
        <w:r w:rsidR="00B13A15">
          <w:t xml:space="preserve"> fragment</w:t>
        </w:r>
        <w:r w:rsidR="00B13A15" w:rsidRPr="00450A01">
          <w:t xml:space="preserve"> header box:</w:t>
        </w:r>
      </w:ins>
    </w:p>
    <w:p w14:paraId="4BFB0B43" w14:textId="77777777" w:rsidR="00B13A15" w:rsidRPr="00450A01" w:rsidRDefault="00B13A15" w:rsidP="00B13A15">
      <w:pPr>
        <w:rPr>
          <w:ins w:id="2066" w:author="DENOUAL Franck" w:date="2022-10-27T20:16:00Z"/>
        </w:rPr>
      </w:pPr>
    </w:p>
    <w:p w14:paraId="6AA8260B" w14:textId="2029FA1A" w:rsidR="00B13A15" w:rsidRPr="00450A01" w:rsidRDefault="00B13A15" w:rsidP="00B13A15">
      <w:pPr>
        <w:pStyle w:val="HTMLPreformatted"/>
        <w:rPr>
          <w:ins w:id="2067" w:author="DENOUAL Franck" w:date="2022-10-27T20:16:00Z"/>
          <w:rFonts w:ascii="CourierNewPSMT" w:hAnsi="CourierNewPSMT" w:cs="CourierNewPSMT"/>
          <w:sz w:val="22"/>
          <w:szCs w:val="22"/>
        </w:rPr>
      </w:pPr>
      <w:ins w:id="2068" w:author="DENOUAL Franck" w:date="2022-10-27T20:16:00Z">
        <w:r w:rsidRPr="00450A01">
          <w:rPr>
            <w:rFonts w:ascii="CourierNewPSMT" w:hAnsi="CourierNewPSMT" w:cs="CourierNewPSMT"/>
            <w:sz w:val="22"/>
            <w:szCs w:val="22"/>
          </w:rPr>
          <w:t xml:space="preserve">aligned(8) class </w:t>
        </w:r>
        <w:bookmarkStart w:id="2069" w:name="_Hlk83106473"/>
        <w:r w:rsidRPr="00450A01">
          <w:rPr>
            <w:rFonts w:ascii="CourierNewPSMT" w:hAnsi="CourierNewPSMT" w:cs="CourierNewPSMT"/>
            <w:sz w:val="22"/>
            <w:szCs w:val="22"/>
          </w:rPr>
          <w:t>MovieFragmentHeaderBox</w:t>
        </w:r>
      </w:ins>
      <w:bookmarkEnd w:id="2069"/>
      <w:ins w:id="2070" w:author="DENOUAL Franck" w:date="2022-10-27T20:25:00Z">
        <w:r w:rsidR="00AE72E0">
          <w:rPr>
            <w:rFonts w:ascii="CourierNewPSMT" w:hAnsi="CourierNewPSMT" w:cs="CourierNewPSMT"/>
            <w:sz w:val="22"/>
            <w:szCs w:val="22"/>
          </w:rPr>
          <w:t xml:space="preserve"> </w:t>
        </w:r>
      </w:ins>
      <w:ins w:id="2071" w:author="DENOUAL Franck" w:date="2022-10-27T20:16:00Z">
        <w:r w:rsidRPr="00450A01">
          <w:rPr>
            <w:rFonts w:ascii="CourierNewPSMT" w:hAnsi="CourierNewPSMT" w:cs="CourierNewPSMT"/>
            <w:sz w:val="22"/>
            <w:szCs w:val="22"/>
          </w:rPr>
          <w:t xml:space="preserve">extends FullBox('mfhd', </w:t>
        </w:r>
        <w:r w:rsidRPr="00AE72E0">
          <w:rPr>
            <w:rFonts w:ascii="CourierNewPSMT" w:hAnsi="CourierNewPSMT" w:cs="CourierNewPSMT"/>
            <w:sz w:val="22"/>
            <w:szCs w:val="22"/>
            <w:highlight w:val="yellow"/>
          </w:rPr>
          <w:t>version</w:t>
        </w:r>
        <w:r w:rsidRPr="00450A01">
          <w:rPr>
            <w:rFonts w:ascii="CourierNewPSMT" w:hAnsi="CourierNewPSMT" w:cs="CourierNewPSMT"/>
            <w:sz w:val="22"/>
            <w:szCs w:val="22"/>
          </w:rPr>
          <w:t>, 0){</w:t>
        </w:r>
      </w:ins>
      <w:ins w:id="2072" w:author="DENOUAL Franck" w:date="2022-10-27T20:24:00Z">
        <w:r w:rsidR="00AE72E0" w:rsidRPr="00AE72E0">
          <w:t xml:space="preserve"> </w:t>
        </w:r>
        <w:r w:rsidR="00AE72E0">
          <w:br/>
        </w:r>
      </w:ins>
      <w:ins w:id="2073" w:author="DENOUAL Franck" w:date="2022-10-27T20:25:00Z">
        <w:r w:rsidR="00AE72E0" w:rsidRPr="006D2D76">
          <w:tab/>
        </w:r>
      </w:ins>
      <w:ins w:id="2074" w:author="DENOUAL Franck" w:date="2022-10-27T20:16:00Z">
        <w:r w:rsidRPr="00450A01">
          <w:rPr>
            <w:rFonts w:ascii="CourierNewPSMT" w:hAnsi="CourierNewPSMT" w:cs="CourierNewPSMT"/>
            <w:sz w:val="22"/>
            <w:szCs w:val="22"/>
          </w:rPr>
          <w:t>unsigned int(32)sequence_number;</w:t>
        </w:r>
      </w:ins>
      <w:ins w:id="2075" w:author="DENOUAL Franck" w:date="2022-10-27T20:25:00Z">
        <w:r w:rsidR="00AE72E0" w:rsidRPr="00AE72E0">
          <w:t xml:space="preserve"> </w:t>
        </w:r>
        <w:r w:rsidR="00AE72E0">
          <w:br/>
        </w:r>
      </w:ins>
      <w:ins w:id="2076" w:author="DENOUAL Franck" w:date="2022-10-27T20:16:00Z">
        <w:r w:rsidRPr="00450A01">
          <w:rPr>
            <w:rFonts w:ascii="CourierNewPSMT" w:hAnsi="CourierNewPSMT" w:cs="CourierNewPSMT"/>
            <w:sz w:val="22"/>
            <w:szCs w:val="22"/>
          </w:rPr>
          <w:t>}</w:t>
        </w:r>
      </w:ins>
      <w:ins w:id="2077" w:author="DENOUAL Franck" w:date="2022-10-27T20:38:00Z">
        <w:r w:rsidR="00EC5CA8" w:rsidRPr="00AE72E0">
          <w:t xml:space="preserve"> </w:t>
        </w:r>
        <w:r w:rsidR="00EC5CA8">
          <w:br/>
        </w:r>
      </w:ins>
    </w:p>
    <w:p w14:paraId="4FC860F1" w14:textId="28DECEE3" w:rsidR="00B13A15" w:rsidRPr="00450A01" w:rsidRDefault="00B13A15" w:rsidP="00B13A15">
      <w:pPr>
        <w:rPr>
          <w:ins w:id="2078" w:author="DENOUAL Franck" w:date="2022-10-27T20:16:00Z"/>
        </w:rPr>
      </w:pPr>
      <w:ins w:id="2079" w:author="DENOUAL Franck" w:date="2022-10-27T20:16:00Z">
        <w:r w:rsidRPr="00450A01">
          <w:t xml:space="preserve">If </w:t>
        </w:r>
        <w:r w:rsidRPr="00EC5CA8">
          <w:rPr>
            <w:rFonts w:ascii="CourierNewPSMT" w:hAnsi="CourierNewPSMT" w:cs="CourierNewPSMT"/>
            <w:sz w:val="22"/>
            <w:szCs w:val="22"/>
            <w:highlight w:val="yellow"/>
          </w:rPr>
          <w:t>version</w:t>
        </w:r>
        <w:r w:rsidRPr="00450A01">
          <w:t xml:space="preserve"> is not 0, any </w:t>
        </w:r>
        <w:r w:rsidRPr="00450A01">
          <w:rPr>
            <w:rFonts w:ascii="CourierNewPSMT" w:hAnsi="CourierNewPSMT" w:cs="CourierNewPSMT"/>
            <w:sz w:val="22"/>
            <w:szCs w:val="22"/>
          </w:rPr>
          <w:t>SampleGroupDescriptionBox, UserDataBox</w:t>
        </w:r>
        <w:r w:rsidRPr="00450A01">
          <w:t xml:space="preserve"> or </w:t>
        </w:r>
        <w:r w:rsidRPr="00450A01">
          <w:rPr>
            <w:rFonts w:ascii="CourierNewPSMT" w:hAnsi="CourierNewPSMT" w:cs="CourierNewPSMT"/>
            <w:sz w:val="22"/>
            <w:szCs w:val="22"/>
          </w:rPr>
          <w:t>MetaBox</w:t>
        </w:r>
        <w:r w:rsidRPr="00450A01">
          <w:t xml:space="preserve"> defined in the last movie fragment, or in the last </w:t>
        </w:r>
        <w:r w:rsidRPr="00450A01">
          <w:rPr>
            <w:rFonts w:ascii="CourierNewPSMT" w:hAnsi="CourierNewPSMT" w:cs="CourierNewPSMT"/>
            <w:sz w:val="22"/>
            <w:szCs w:val="22"/>
          </w:rPr>
          <w:t>TrackFragmentBox</w:t>
        </w:r>
        <w:r w:rsidRPr="00450A01">
          <w:t xml:space="preserve"> in the last movie fragment, whose </w:t>
        </w:r>
        <w:r w:rsidRPr="00450A01">
          <w:rPr>
            <w:rFonts w:ascii="CourierNewPSMT" w:hAnsi="CourierNewPSMT" w:cs="CourierNewPSMT"/>
            <w:sz w:val="22"/>
            <w:szCs w:val="22"/>
          </w:rPr>
          <w:t>MovieFragmentHeaderBox</w:t>
        </w:r>
        <w:r w:rsidRPr="00450A01">
          <w:t xml:space="preserve"> version is 0 also apply for this movie </w:t>
        </w:r>
        <w:r w:rsidRPr="00450A01">
          <w:lastRenderedPageBreak/>
          <w:t xml:space="preserve">fragment, and there shall not be any </w:t>
        </w:r>
        <w:r w:rsidRPr="00450A01">
          <w:rPr>
            <w:rFonts w:ascii="CourierNewPSMT" w:hAnsi="CourierNewPSMT" w:cs="CourierNewPSMT"/>
            <w:sz w:val="22"/>
            <w:szCs w:val="22"/>
          </w:rPr>
          <w:t>SampleGroupDescriptionBox</w:t>
        </w:r>
      </w:ins>
      <w:ins w:id="2080" w:author="DENOUAL Franck" w:date="2022-10-27T20:26:00Z">
        <w:r w:rsidR="00AE72E0">
          <w:rPr>
            <w:rFonts w:ascii="CourierNewPSMT" w:hAnsi="CourierNewPSMT" w:cs="CourierNewPSMT"/>
            <w:sz w:val="22"/>
            <w:szCs w:val="22"/>
          </w:rPr>
          <w:t xml:space="preserve"> </w:t>
        </w:r>
      </w:ins>
      <w:ins w:id="2081" w:author="DENOUAL Franck" w:date="2022-10-27T20:16:00Z">
        <w:r w:rsidRPr="00450A01">
          <w:t xml:space="preserve">or </w:t>
        </w:r>
        <w:r w:rsidRPr="00450A01">
          <w:rPr>
            <w:rFonts w:ascii="CourierNewPSMT" w:hAnsi="CourierNewPSMT" w:cs="CourierNewPSMT"/>
            <w:sz w:val="22"/>
            <w:szCs w:val="22"/>
          </w:rPr>
          <w:t>MetaBox</w:t>
        </w:r>
        <w:r w:rsidRPr="00450A01">
          <w:t xml:space="preserve"> defined for this movie fragment.</w:t>
        </w:r>
      </w:ins>
    </w:p>
    <w:p w14:paraId="553BDB6F" w14:textId="77777777" w:rsidR="00B13A15" w:rsidRPr="00450A01" w:rsidRDefault="00B13A15" w:rsidP="00B13A15">
      <w:pPr>
        <w:rPr>
          <w:ins w:id="2082" w:author="DENOUAL Franck" w:date="2022-10-27T20:16:00Z"/>
        </w:rPr>
      </w:pPr>
    </w:p>
    <w:p w14:paraId="30438EF9" w14:textId="7F9D0303" w:rsidR="00B13A15" w:rsidRDefault="00B13A15" w:rsidP="00B13A15">
      <w:pPr>
        <w:rPr>
          <w:ins w:id="2083" w:author="DENOUAL Franck" w:date="2022-10-27T20:17:00Z"/>
        </w:rPr>
      </w:pPr>
      <w:ins w:id="2084" w:author="DENOUAL Franck" w:date="2022-10-27T20:16:00Z">
        <w:r w:rsidRPr="00450A01">
          <w:t xml:space="preserve">Note that this </w:t>
        </w:r>
        <w:r w:rsidRPr="00AE72E0">
          <w:rPr>
            <w:highlight w:val="yellow"/>
          </w:rPr>
          <w:t>new version</w:t>
        </w:r>
        <w:r w:rsidRPr="00450A01">
          <w:t xml:space="preserve"> of a movie fragment can still be parsed, in terms of box structure and sample information, independently of the previous fragment, however its interpretation usually re-use information from a previous movie fragment.</w:t>
        </w:r>
      </w:ins>
    </w:p>
    <w:p w14:paraId="24F81A96" w14:textId="3A7C8CBB" w:rsidR="00B13A15" w:rsidRDefault="00B13A15" w:rsidP="00B13A15">
      <w:pPr>
        <w:pStyle w:val="Heading3"/>
        <w:rPr>
          <w:ins w:id="2085" w:author="DENOUAL Franck" w:date="2022-10-27T20:19:00Z"/>
          <w:lang w:val="en-US"/>
        </w:rPr>
      </w:pPr>
      <w:ins w:id="2086" w:author="DENOUAL Franck" w:date="2022-10-27T20:17:00Z">
        <w:r>
          <w:t>Comments</w:t>
        </w:r>
      </w:ins>
      <w:ins w:id="2087" w:author="DENOUAL Franck" w:date="2022-10-27T20:19:00Z">
        <w:r>
          <w:rPr>
            <w:lang w:val="en-US"/>
          </w:rPr>
          <w:t xml:space="preserve"> received at MPEG#140</w:t>
        </w:r>
      </w:ins>
    </w:p>
    <w:p w14:paraId="23E07E95" w14:textId="3A264FC8" w:rsidR="00AE72E0" w:rsidRDefault="00AE72E0">
      <w:pPr>
        <w:pStyle w:val="ListParagraph"/>
        <w:numPr>
          <w:ilvl w:val="0"/>
          <w:numId w:val="67"/>
        </w:numPr>
        <w:rPr>
          <w:ins w:id="2088" w:author="DENOUAL Franck" w:date="2022-10-27T20:29:00Z"/>
        </w:rPr>
        <w:pPrChange w:id="2089" w:author="DENOUAL Franck" w:date="2022-11-18T18:03:00Z">
          <w:pPr>
            <w:pStyle w:val="ListParagraph"/>
            <w:numPr>
              <w:numId w:val="97"/>
            </w:numPr>
            <w:tabs>
              <w:tab w:val="num" w:pos="360"/>
              <w:tab w:val="num" w:pos="720"/>
            </w:tabs>
            <w:ind w:hanging="720"/>
          </w:pPr>
        </w:pPrChange>
      </w:pPr>
      <w:ins w:id="2090" w:author="DENOUAL Franck" w:date="2022-10-27T20:29:00Z">
        <w:r w:rsidRPr="00AE72E0">
          <w:rPr>
            <w:rFonts w:hAnsi="Symbol"/>
          </w:rPr>
          <w:t>W</w:t>
        </w:r>
      </w:ins>
      <w:ins w:id="2091" w:author="DENOUAL Franck" w:date="2022-10-27T20:19:00Z">
        <w:r w:rsidR="00B13A15">
          <w:t xml:space="preserve">e already have a new </w:t>
        </w:r>
        <w:r w:rsidR="00B13A15" w:rsidRPr="00EC5CA8">
          <w:rPr>
            <w:rFonts w:ascii="CourierNewPSMT" w:hAnsi="CourierNewPSMT" w:cs="CourierNewPSMT"/>
            <w:highlight w:val="yellow"/>
          </w:rPr>
          <w:t>version</w:t>
        </w:r>
        <w:r w:rsidR="00B13A15">
          <w:t xml:space="preserve"> in the TuC</w:t>
        </w:r>
      </w:ins>
      <w:ins w:id="2092" w:author="DENOUAL Franck" w:date="2022-10-27T20:20:00Z">
        <w:r w:rsidR="00B13A15">
          <w:t xml:space="preserve"> (see Section </w:t>
        </w:r>
        <w:r w:rsidR="00B13A15">
          <w:fldChar w:fldCharType="begin"/>
        </w:r>
        <w:r w:rsidR="00B13A15">
          <w:instrText xml:space="preserve"> REF _Ref117794440 \r \h </w:instrText>
        </w:r>
      </w:ins>
      <w:ins w:id="2093" w:author="DENOUAL Franck" w:date="2022-10-27T20:20:00Z">
        <w:r w:rsidR="00B13A15">
          <w:fldChar w:fldCharType="separate"/>
        </w:r>
      </w:ins>
      <w:ins w:id="2094" w:author="DENOUAL Franck" w:date="2022-11-18T17:57:00Z">
        <w:r w:rsidR="00E07FB3">
          <w:t>13</w:t>
        </w:r>
      </w:ins>
      <w:ins w:id="2095" w:author="DENOUAL Franck" w:date="2022-10-27T20:20:00Z">
        <w:r w:rsidR="00B13A15">
          <w:fldChar w:fldCharType="end"/>
        </w:r>
        <w:r w:rsidR="00B13A15">
          <w:t>)</w:t>
        </w:r>
      </w:ins>
      <w:ins w:id="2096" w:author="DENOUAL Franck" w:date="2022-10-27T20:19:00Z">
        <w:r w:rsidR="00B13A15">
          <w:t xml:space="preserve">, should we use </w:t>
        </w:r>
        <w:r w:rsidR="00B13A15" w:rsidRPr="00EC5CA8">
          <w:rPr>
            <w:rFonts w:ascii="CourierNewPSMT" w:eastAsia="Times New Roman" w:hAnsi="CourierNewPSMT" w:cs="CourierNewPSMT"/>
          </w:rPr>
          <w:t>flags</w:t>
        </w:r>
        <w:r w:rsidR="00B13A15">
          <w:t xml:space="preserve"> instead? </w:t>
        </w:r>
      </w:ins>
    </w:p>
    <w:p w14:paraId="61263E8A" w14:textId="64A1B6C8" w:rsidR="00AE72E0" w:rsidRDefault="00AE72E0">
      <w:pPr>
        <w:pStyle w:val="ListParagraph"/>
        <w:numPr>
          <w:ilvl w:val="0"/>
          <w:numId w:val="67"/>
        </w:numPr>
        <w:rPr>
          <w:ins w:id="2097" w:author="DENOUAL Franck" w:date="2022-10-27T20:29:00Z"/>
        </w:rPr>
        <w:pPrChange w:id="2098" w:author="DENOUAL Franck" w:date="2022-11-18T18:03:00Z">
          <w:pPr>
            <w:pStyle w:val="ListParagraph"/>
            <w:numPr>
              <w:numId w:val="97"/>
            </w:numPr>
            <w:tabs>
              <w:tab w:val="num" w:pos="360"/>
              <w:tab w:val="num" w:pos="720"/>
            </w:tabs>
            <w:ind w:hanging="720"/>
          </w:pPr>
        </w:pPrChange>
      </w:pPr>
      <w:ins w:id="2099" w:author="DENOUAL Franck" w:date="2022-10-27T20:29:00Z">
        <w:r>
          <w:t>S</w:t>
        </w:r>
      </w:ins>
      <w:ins w:id="2100" w:author="DENOUAL Franck" w:date="2022-10-27T20:21:00Z">
        <w:r w:rsidR="00B13A15">
          <w:t xml:space="preserve">hould we pre-declare in the </w:t>
        </w:r>
      </w:ins>
      <w:ins w:id="2101" w:author="DENOUAL Franck" w:date="2022-10-27T20:33:00Z">
        <w:r>
          <w:rPr>
            <w:rFonts w:ascii="CourierNewPSMT" w:eastAsia="Times New Roman" w:hAnsi="CourierNewPSMT" w:cs="CourierNewPSMT"/>
          </w:rPr>
          <w:t>’m</w:t>
        </w:r>
      </w:ins>
      <w:ins w:id="2102" w:author="DENOUAL Franck" w:date="2022-10-27T20:21:00Z">
        <w:r w:rsidR="00B13A15" w:rsidRPr="00AE72E0">
          <w:rPr>
            <w:rFonts w:ascii="CourierNewPSMT" w:eastAsia="Times New Roman" w:hAnsi="CourierNewPSMT" w:cs="CourierNewPSMT"/>
          </w:rPr>
          <w:t>ve</w:t>
        </w:r>
      </w:ins>
      <w:ins w:id="2103" w:author="DENOUAL Franck" w:date="2022-10-27T20:33:00Z">
        <w:r>
          <w:rPr>
            <w:rFonts w:ascii="CourierNewPSMT" w:eastAsia="Times New Roman" w:hAnsi="CourierNewPSMT" w:cs="CourierNewPSMT"/>
          </w:rPr>
          <w:t>x’</w:t>
        </w:r>
      </w:ins>
      <w:ins w:id="2104" w:author="DENOUAL Franck" w:date="2022-10-27T20:21:00Z">
        <w:r w:rsidR="00B13A15">
          <w:t xml:space="preserve">? or </w:t>
        </w:r>
      </w:ins>
      <w:ins w:id="2105" w:author="DENOUAL Franck" w:date="2022-10-27T20:33:00Z">
        <w:r>
          <w:rPr>
            <w:rFonts w:ascii="CourierNewPSMT" w:eastAsia="Times New Roman" w:hAnsi="CourierNewPSMT" w:cs="CourierNewPSMT"/>
          </w:rPr>
          <w:t>’m</w:t>
        </w:r>
      </w:ins>
      <w:ins w:id="2106" w:author="DENOUAL Franck" w:date="2022-10-27T20:21:00Z">
        <w:r w:rsidR="00B13A15" w:rsidRPr="00AE72E0">
          <w:rPr>
            <w:rFonts w:ascii="CourierNewPSMT" w:eastAsia="Times New Roman" w:hAnsi="CourierNewPSMT" w:cs="CourierNewPSMT"/>
          </w:rPr>
          <w:t>oo</w:t>
        </w:r>
      </w:ins>
      <w:ins w:id="2107" w:author="DENOUAL Franck" w:date="2022-10-27T20:33:00Z">
        <w:r>
          <w:rPr>
            <w:rFonts w:ascii="CourierNewPSMT" w:eastAsia="Times New Roman" w:hAnsi="CourierNewPSMT" w:cs="CourierNewPSMT"/>
          </w:rPr>
          <w:t>v</w:t>
        </w:r>
      </w:ins>
      <w:ins w:id="2108" w:author="DENOUAL Franck" w:date="2022-10-27T20:32:00Z">
        <w:r>
          <w:rPr>
            <w:rFonts w:ascii="CourierNewPSMT" w:eastAsia="Times New Roman" w:hAnsi="CourierNewPSMT" w:cs="CourierNewPSMT"/>
          </w:rPr>
          <w:t>’</w:t>
        </w:r>
      </w:ins>
      <w:ins w:id="2109" w:author="DENOUAL Franck" w:date="2022-10-27T20:21:00Z">
        <w:r w:rsidR="00B13A15">
          <w:t>?</w:t>
        </w:r>
      </w:ins>
    </w:p>
    <w:p w14:paraId="25EA2433" w14:textId="1C12DF78" w:rsidR="00B13A15" w:rsidRDefault="00AE72E0">
      <w:pPr>
        <w:pStyle w:val="ListParagraph"/>
        <w:numPr>
          <w:ilvl w:val="0"/>
          <w:numId w:val="67"/>
        </w:numPr>
        <w:rPr>
          <w:ins w:id="2110" w:author="DENOUAL Franck" w:date="2022-10-27T20:31:00Z"/>
        </w:rPr>
        <w:pPrChange w:id="2111" w:author="DENOUAL Franck" w:date="2022-11-18T18:03:00Z">
          <w:pPr>
            <w:pStyle w:val="ListParagraph"/>
            <w:numPr>
              <w:numId w:val="97"/>
            </w:numPr>
            <w:tabs>
              <w:tab w:val="num" w:pos="360"/>
              <w:tab w:val="num" w:pos="720"/>
            </w:tabs>
            <w:ind w:hanging="720"/>
          </w:pPr>
        </w:pPrChange>
      </w:pPr>
      <w:ins w:id="2112" w:author="DENOUAL Franck" w:date="2022-10-27T20:29:00Z">
        <w:r>
          <w:t>T</w:t>
        </w:r>
      </w:ins>
      <w:ins w:id="2113" w:author="DENOUAL Franck" w:date="2022-10-27T20:28:00Z">
        <w:r>
          <w:t xml:space="preserve">he use of </w:t>
        </w:r>
      </w:ins>
      <w:ins w:id="2114" w:author="DENOUAL Franck" w:date="2022-10-27T20:35:00Z">
        <w:r w:rsidR="00EC5CA8">
          <w:t xml:space="preserve"> </w:t>
        </w:r>
        <w:r w:rsidR="00EC5CA8" w:rsidRPr="00450A01">
          <w:rPr>
            <w:rFonts w:ascii="CourierNewPSMT" w:hAnsi="CourierNewPSMT" w:cs="CourierNewPSMT"/>
          </w:rPr>
          <w:t>'d</w:t>
        </w:r>
        <w:r w:rsidR="00EC5CA8">
          <w:rPr>
            <w:rFonts w:ascii="CourierNewPSMT" w:hAnsi="CourierNewPSMT" w:cs="CourierNewPSMT"/>
          </w:rPr>
          <w:t>mof</w:t>
        </w:r>
        <w:r w:rsidR="00EC5CA8" w:rsidRPr="00450A01">
          <w:rPr>
            <w:rFonts w:ascii="CourierNewPSMT" w:hAnsi="CourierNewPSMT" w:cs="CourierNewPSMT"/>
          </w:rPr>
          <w:t>'</w:t>
        </w:r>
      </w:ins>
      <w:ins w:id="2115" w:author="DENOUAL Franck" w:date="2022-10-27T20:28:00Z">
        <w:r>
          <w:t xml:space="preserve"> instead of </w:t>
        </w:r>
        <w:r w:rsidRPr="00AE72E0">
          <w:rPr>
            <w:rFonts w:ascii="CourierNewPSMT" w:eastAsia="Times New Roman" w:hAnsi="CourierNewPSMT" w:cs="CourierNewPSMT"/>
          </w:rPr>
          <w:t>'moof'</w:t>
        </w:r>
        <w:r>
          <w:t xml:space="preserve"> as an option should be studied, so that old readers don't get puzzled when they see something that is erroneous in their opinion.</w:t>
        </w:r>
      </w:ins>
    </w:p>
    <w:p w14:paraId="4E36C4B2" w14:textId="24332AE5" w:rsidR="00AE72E0" w:rsidRDefault="00AE72E0">
      <w:pPr>
        <w:pStyle w:val="ListParagraph"/>
        <w:numPr>
          <w:ilvl w:val="0"/>
          <w:numId w:val="67"/>
        </w:numPr>
        <w:rPr>
          <w:ins w:id="2116" w:author="DENOUAL Franck" w:date="2022-10-27T20:31:00Z"/>
        </w:rPr>
        <w:pPrChange w:id="2117" w:author="DENOUAL Franck" w:date="2022-11-18T18:03:00Z">
          <w:pPr>
            <w:pStyle w:val="ListParagraph"/>
            <w:numPr>
              <w:numId w:val="97"/>
            </w:numPr>
            <w:tabs>
              <w:tab w:val="num" w:pos="360"/>
              <w:tab w:val="num" w:pos="720"/>
            </w:tabs>
            <w:ind w:hanging="720"/>
          </w:pPr>
        </w:pPrChange>
      </w:pPr>
      <w:ins w:id="2118" w:author="DENOUAL Franck" w:date="2022-10-27T20:31:00Z">
        <w:r w:rsidRPr="00AE72E0">
          <w:t xml:space="preserve">we </w:t>
        </w:r>
      </w:ins>
      <w:ins w:id="2119" w:author="DENOUAL Franck" w:date="2022-10-27T20:35:00Z">
        <w:r w:rsidR="00EC5CA8">
          <w:t>may</w:t>
        </w:r>
      </w:ins>
      <w:ins w:id="2120" w:author="DENOUAL Franck" w:date="2022-10-27T20:31:00Z">
        <w:r w:rsidRPr="00AE72E0">
          <w:t xml:space="preserve"> not </w:t>
        </w:r>
      </w:ins>
      <w:ins w:id="2121" w:author="DENOUAL Franck" w:date="2022-10-27T20:36:00Z">
        <w:r w:rsidR="00EC5CA8">
          <w:t xml:space="preserve">always </w:t>
        </w:r>
      </w:ins>
      <w:ins w:id="2122" w:author="DENOUAL Franck" w:date="2022-10-27T20:31:00Z">
        <w:r w:rsidRPr="00AE72E0">
          <w:t>have sample group or encryption for true low latency</w:t>
        </w:r>
      </w:ins>
    </w:p>
    <w:p w14:paraId="4DC6E2C2" w14:textId="3F7C6F46" w:rsidR="00AE72E0" w:rsidRPr="00B13A15" w:rsidRDefault="00AE72E0">
      <w:pPr>
        <w:pStyle w:val="ListParagraph"/>
        <w:numPr>
          <w:ilvl w:val="0"/>
          <w:numId w:val="67"/>
        </w:numPr>
        <w:rPr>
          <w:ins w:id="2123" w:author="DENOUAL Franck" w:date="2022-10-27T20:06:00Z"/>
        </w:rPr>
        <w:pPrChange w:id="2124" w:author="DENOUAL Franck" w:date="2022-11-18T18:03:00Z">
          <w:pPr>
            <w:pStyle w:val="ListParagraph"/>
            <w:numPr>
              <w:numId w:val="97"/>
            </w:numPr>
            <w:tabs>
              <w:tab w:val="num" w:pos="360"/>
              <w:tab w:val="num" w:pos="720"/>
            </w:tabs>
            <w:ind w:hanging="720"/>
          </w:pPr>
        </w:pPrChange>
      </w:pPr>
      <w:ins w:id="2125" w:author="DENOUAL Franck" w:date="2022-10-27T20:31:00Z">
        <w:r w:rsidRPr="00AE72E0">
          <w:rPr>
            <w:rFonts w:ascii="CourierNewPSMT" w:eastAsia="Times New Roman" w:hAnsi="CourierNewPSMT" w:cs="CourierNewPSMT"/>
          </w:rPr>
          <w:t>meta</w:t>
        </w:r>
        <w:r w:rsidRPr="00AE72E0">
          <w:t xml:space="preserve"> and </w:t>
        </w:r>
        <w:r w:rsidRPr="00AE72E0">
          <w:rPr>
            <w:rFonts w:ascii="CourierNewPSMT" w:eastAsia="Times New Roman" w:hAnsi="CourierNewPSMT" w:cs="CourierNewPSMT"/>
          </w:rPr>
          <w:t>udta</w:t>
        </w:r>
        <w:r w:rsidRPr="00AE72E0">
          <w:t xml:space="preserve"> should not be in the fragments, they are not mandatory at all therefore rotating keys based on the segments, maybe better to use the manifest for key</w:t>
        </w:r>
      </w:ins>
      <w:ins w:id="2126" w:author="DENOUAL Franck" w:date="2022-10-27T20:37:00Z">
        <w:r w:rsidR="00EC5CA8">
          <w:t xml:space="preserve"> </w:t>
        </w:r>
      </w:ins>
      <w:ins w:id="2127" w:author="DENOUAL Franck" w:date="2022-10-27T20:31:00Z">
        <w:r w:rsidRPr="00AE72E0">
          <w:t>rotation instead</w:t>
        </w:r>
      </w:ins>
      <w:ins w:id="2128" w:author="DENOUAL Franck" w:date="2022-10-27T20:37:00Z">
        <w:r w:rsidR="00EC5CA8">
          <w:t>? (but would assume</w:t>
        </w:r>
      </w:ins>
      <w:ins w:id="2129" w:author="DENOUAL Franck" w:date="2022-10-27T20:31:00Z">
        <w:r w:rsidRPr="00AE72E0">
          <w:t xml:space="preserve"> </w:t>
        </w:r>
      </w:ins>
      <w:ins w:id="2130" w:author="DENOUAL Franck" w:date="2022-10-27T20:38:00Z">
        <w:r w:rsidR="00EC5CA8">
          <w:t xml:space="preserve">that </w:t>
        </w:r>
      </w:ins>
      <w:ins w:id="2131" w:author="DENOUAL Franck" w:date="2022-10-27T20:37:00Z">
        <w:r w:rsidR="00EC5CA8">
          <w:t>a manifest is always present).</w:t>
        </w:r>
      </w:ins>
    </w:p>
    <w:p w14:paraId="26C6AACD" w14:textId="673ED9C2" w:rsidR="008F5882" w:rsidRDefault="008F5882" w:rsidP="008F5882">
      <w:pPr>
        <w:pStyle w:val="Heading2"/>
        <w:rPr>
          <w:ins w:id="2132" w:author="DENOUAL Franck" w:date="2022-10-27T20:09:00Z"/>
        </w:rPr>
      </w:pPr>
      <w:ins w:id="2133" w:author="DENOUAL Franck" w:date="2022-10-27T20:08:00Z">
        <w:r>
          <w:rPr>
            <w:lang w:val="en-US"/>
          </w:rPr>
          <w:t>O</w:t>
        </w:r>
      </w:ins>
      <w:ins w:id="2134" w:author="DENOUAL Franck" w:date="2022-10-27T20:07:00Z">
        <w:r>
          <w:t>n dynamic tracks in fragments</w:t>
        </w:r>
      </w:ins>
    </w:p>
    <w:p w14:paraId="09A5354D" w14:textId="0D6491BB" w:rsidR="00560193" w:rsidRDefault="00560193" w:rsidP="008F5882">
      <w:pPr>
        <w:rPr>
          <w:ins w:id="2135" w:author="DENOUAL Franck" w:date="2022-11-18T17:00:00Z"/>
        </w:rPr>
      </w:pPr>
      <w:ins w:id="2136" w:author="DENOUAL Franck" w:date="2022-11-18T17:00:00Z">
        <w:r>
          <w:t>This topic comes from the discussions related to the input contribution m61140</w:t>
        </w:r>
      </w:ins>
      <w:ins w:id="2137" w:author="DENOUAL Franck" w:date="2022-10-27T20:09:00Z">
        <w:r w:rsidR="008F5882">
          <w:t xml:space="preserve">: </w:t>
        </w:r>
      </w:ins>
    </w:p>
    <w:p w14:paraId="2868D355" w14:textId="6ACF906F" w:rsidR="00355BAA" w:rsidRDefault="001D3D17" w:rsidP="00B13A15">
      <w:pPr>
        <w:rPr>
          <w:ins w:id="2138" w:author="DENOUAL Franck" w:date="2022-11-18T17:20:00Z"/>
        </w:rPr>
      </w:pPr>
      <w:ins w:id="2139" w:author="DENOUAL Franck" w:date="2022-11-18T17:20:00Z">
        <w:r>
          <w:fldChar w:fldCharType="begin"/>
        </w:r>
        <w:r>
          <w:instrText xml:space="preserve"> HYPERLINK "</w:instrText>
        </w:r>
      </w:ins>
      <w:ins w:id="2140" w:author="DENOUAL Franck" w:date="2022-10-27T20:09:00Z">
        <w:r w:rsidRPr="008F5882">
          <w:instrText>http://mpegx.int-evry.fr/software/MPEG/Systems/FileFormat/isobmff/-/issues/14</w:instrText>
        </w:r>
        <w:r>
          <w:instrText>7</w:instrText>
        </w:r>
      </w:ins>
      <w:ins w:id="2141" w:author="DENOUAL Franck" w:date="2022-11-18T17:20:00Z">
        <w:r>
          <w:instrText xml:space="preserve">" </w:instrText>
        </w:r>
        <w:r>
          <w:fldChar w:fldCharType="separate"/>
        </w:r>
      </w:ins>
      <w:ins w:id="2142" w:author="DENOUAL Franck" w:date="2022-10-27T20:09:00Z">
        <w:r w:rsidRPr="008E2B12">
          <w:rPr>
            <w:rStyle w:val="Hyperlink"/>
          </w:rPr>
          <w:t>http://mpegx.int-evry.fr/software/MPEG/Systems/FileFormat/isobmff/-/issues/147</w:t>
        </w:r>
      </w:ins>
      <w:ins w:id="2143" w:author="DENOUAL Franck" w:date="2022-11-18T17:20:00Z">
        <w:r>
          <w:fldChar w:fldCharType="end"/>
        </w:r>
      </w:ins>
    </w:p>
    <w:p w14:paraId="5B9ED888" w14:textId="2E1DE4BD" w:rsidR="001D3D17" w:rsidRDefault="001D3D17" w:rsidP="00B13A15">
      <w:pPr>
        <w:rPr>
          <w:ins w:id="2144" w:author="DENOUAL Franck" w:date="2022-11-18T17:20:00Z"/>
        </w:rPr>
      </w:pPr>
    </w:p>
    <w:p w14:paraId="4BDCE8AC" w14:textId="12FCFD4B" w:rsidR="001D3D17" w:rsidRDefault="001D3D17" w:rsidP="001D3D17">
      <w:pPr>
        <w:jc w:val="both"/>
        <w:rPr>
          <w:ins w:id="2145" w:author="DENOUAL Franck" w:date="2022-11-18T17:21:00Z"/>
        </w:rPr>
      </w:pPr>
      <w:ins w:id="2146" w:author="DENOUAL Franck" w:date="2022-11-18T17:20:00Z">
        <w:r>
          <w:t>The following comments were received at MPEG#140:</w:t>
        </w:r>
      </w:ins>
    </w:p>
    <w:p w14:paraId="3A7E1A6C" w14:textId="3DCB2F45" w:rsidR="001D3D17" w:rsidRDefault="001D3D17" w:rsidP="001D3D17">
      <w:pPr>
        <w:jc w:val="both"/>
        <w:rPr>
          <w:ins w:id="2147" w:author="DENOUAL Franck" w:date="2022-11-18T17:21:00Z"/>
        </w:rPr>
      </w:pPr>
      <w:ins w:id="2148" w:author="DENOUAL Franck" w:date="2022-11-18T17:21:00Z">
        <w:r>
          <w:t>-</w:t>
        </w:r>
        <w:r>
          <w:tab/>
          <w:t>Relying only on brands for parsers to correctly understand the features can be dangerous, and a possible rename of movie fragments boxes should be considered, for example ‘dmof’</w:t>
        </w:r>
      </w:ins>
      <w:ins w:id="2149" w:author="DENOUAL Franck" w:date="2022-11-18T17:22:00Z">
        <w:r>
          <w:t xml:space="preserve"> instead of reusing ‘moof’.</w:t>
        </w:r>
      </w:ins>
    </w:p>
    <w:p w14:paraId="0E8DF479" w14:textId="12C8862A" w:rsidR="001D3D17" w:rsidRDefault="001D3D17" w:rsidP="001D3D17">
      <w:pPr>
        <w:jc w:val="both"/>
        <w:rPr>
          <w:ins w:id="2150" w:author="DENOUAL Franck" w:date="2022-11-18T17:06:00Z"/>
        </w:rPr>
      </w:pPr>
      <w:ins w:id="2151" w:author="DENOUAL Franck" w:date="2022-11-18T17:21:00Z">
        <w:r>
          <w:t>-</w:t>
        </w:r>
        <w:r>
          <w:tab/>
          <w:t>Some of the proposed functionalities can be achieved using external signaling such as DASH MPD.</w:t>
        </w:r>
      </w:ins>
    </w:p>
    <w:p w14:paraId="227AD8D0" w14:textId="77777777" w:rsidR="006C264C" w:rsidRPr="00606A19" w:rsidRDefault="006C264C" w:rsidP="001D3D17">
      <w:pPr>
        <w:pStyle w:val="Heading3"/>
        <w:rPr>
          <w:ins w:id="2152" w:author="DENOUAL Franck" w:date="2022-11-18T17:06:00Z"/>
        </w:rPr>
      </w:pPr>
      <w:ins w:id="2153" w:author="DENOUAL Franck" w:date="2022-11-18T17:06:00Z">
        <w:r w:rsidRPr="00606A19">
          <w:t>Discussion</w:t>
        </w:r>
      </w:ins>
    </w:p>
    <w:p w14:paraId="4E1798DB" w14:textId="077263D5" w:rsidR="006C264C" w:rsidRPr="00606A19" w:rsidRDefault="006C264C" w:rsidP="001D3D17">
      <w:pPr>
        <w:pStyle w:val="Heading4"/>
        <w:rPr>
          <w:ins w:id="2154" w:author="DENOUAL Franck" w:date="2022-11-18T17:06:00Z"/>
        </w:rPr>
      </w:pPr>
      <w:ins w:id="2155" w:author="DENOUAL Franck" w:date="2022-11-18T17:06:00Z">
        <w:r w:rsidRPr="00606A19">
          <w:t>Signaling cost</w:t>
        </w:r>
      </w:ins>
    </w:p>
    <w:p w14:paraId="7A4FEDF6" w14:textId="77777777" w:rsidR="006C264C" w:rsidRPr="00606A19" w:rsidRDefault="006C264C" w:rsidP="006C264C">
      <w:pPr>
        <w:jc w:val="both"/>
        <w:rPr>
          <w:ins w:id="2156" w:author="DENOUAL Franck" w:date="2022-11-18T17:06:00Z"/>
        </w:rPr>
      </w:pPr>
      <w:ins w:id="2157" w:author="DENOUAL Franck" w:date="2022-11-18T17:06:00Z">
        <w:r w:rsidRPr="00606A19">
          <w:t xml:space="preserve">As noted in m58085, the proposed signaling of </w:t>
        </w:r>
        <w:r w:rsidRPr="00606A19">
          <w:rPr>
            <w:rStyle w:val="codeChar"/>
          </w:rPr>
          <w:t>TrackBox</w:t>
        </w:r>
        <w:r w:rsidRPr="00606A19">
          <w:t xml:space="preserve"> in movie fragments is 4kbps on average for a 1 sec duration segment. Striping the </w:t>
        </w:r>
        <w:r w:rsidRPr="00606A19">
          <w:rPr>
            <w:rStyle w:val="codeChar"/>
          </w:rPr>
          <w:t>TrackBox</w:t>
        </w:r>
        <w:r w:rsidRPr="00606A19">
          <w:t xml:space="preserve"> from non-essential box (empty sample table, data references) gives around 3.1 kbps for 1s segments.</w:t>
        </w:r>
      </w:ins>
    </w:p>
    <w:p w14:paraId="6768DF7D" w14:textId="77777777" w:rsidR="006C264C" w:rsidRPr="00606A19" w:rsidRDefault="006C264C" w:rsidP="006C264C">
      <w:pPr>
        <w:jc w:val="both"/>
        <w:rPr>
          <w:ins w:id="2158" w:author="DENOUAL Franck" w:date="2022-11-18T17:06:00Z"/>
        </w:rPr>
      </w:pPr>
    </w:p>
    <w:p w14:paraId="3D52B89E" w14:textId="68229CBD" w:rsidR="006C264C" w:rsidRPr="00606A19" w:rsidRDefault="004659E8" w:rsidP="006C264C">
      <w:pPr>
        <w:jc w:val="both"/>
        <w:rPr>
          <w:ins w:id="2159" w:author="DENOUAL Franck" w:date="2022-11-18T17:06:00Z"/>
        </w:rPr>
      </w:pPr>
      <w:ins w:id="2160" w:author="DENOUAL Franck" w:date="2022-11-18T17:23:00Z">
        <w:r>
          <w:t>It is</w:t>
        </w:r>
      </w:ins>
      <w:ins w:id="2161" w:author="DENOUAL Franck" w:date="2022-11-18T17:06:00Z">
        <w:r w:rsidR="006C264C" w:rsidRPr="00606A19">
          <w:t xml:space="preserve"> propose</w:t>
        </w:r>
      </w:ins>
      <w:ins w:id="2162" w:author="DENOUAL Franck" w:date="2022-11-18T17:23:00Z">
        <w:r>
          <w:t xml:space="preserve">d </w:t>
        </w:r>
      </w:ins>
      <w:ins w:id="2163" w:author="DENOUAL Franck" w:date="2022-11-18T17:06:00Z">
        <w:r w:rsidR="006C264C" w:rsidRPr="00606A19">
          <w:t>hereafter a further reduction of the track box for inclusion in movie fragments, with an achieved overhead of roughly 1.3 kbps for 1s segments.</w:t>
        </w:r>
      </w:ins>
    </w:p>
    <w:p w14:paraId="2981690E" w14:textId="77777777" w:rsidR="006C264C" w:rsidRPr="00606A19" w:rsidRDefault="006C264C" w:rsidP="001D3D17">
      <w:pPr>
        <w:pStyle w:val="Heading4"/>
        <w:rPr>
          <w:ins w:id="2164" w:author="DENOUAL Franck" w:date="2022-11-18T17:06:00Z"/>
        </w:rPr>
      </w:pPr>
      <w:ins w:id="2165" w:author="DENOUAL Franck" w:date="2022-11-18T17:06:00Z">
        <w:r w:rsidRPr="00606A19">
          <w:t>Change tracking</w:t>
        </w:r>
      </w:ins>
    </w:p>
    <w:p w14:paraId="64A807E3" w14:textId="77777777" w:rsidR="006C264C" w:rsidRPr="00606A19" w:rsidRDefault="006C264C" w:rsidP="006C264C">
      <w:pPr>
        <w:jc w:val="both"/>
        <w:rPr>
          <w:ins w:id="2166" w:author="DENOUAL Franck" w:date="2022-11-18T17:06:00Z"/>
        </w:rPr>
      </w:pPr>
      <w:ins w:id="2167" w:author="DENOUAL Franck" w:date="2022-11-18T17:06:00Z">
        <w:r w:rsidRPr="00606A19">
          <w:t>In use cases such as MPEG-2 TS to fMP4 gateways, the proposed dynamic tracks could be further improved by signaling (un)changed configurations in the fragments, usually called “carousel” in broadcast terminology.</w:t>
        </w:r>
      </w:ins>
    </w:p>
    <w:p w14:paraId="1D438C73" w14:textId="6C0EC582" w:rsidR="006C264C" w:rsidRPr="00606A19" w:rsidRDefault="004659E8" w:rsidP="006C264C">
      <w:pPr>
        <w:jc w:val="both"/>
        <w:rPr>
          <w:ins w:id="2168" w:author="DENOUAL Franck" w:date="2022-11-18T17:06:00Z"/>
        </w:rPr>
      </w:pPr>
      <w:ins w:id="2169" w:author="DENOUAL Franck" w:date="2022-11-18T17:23:00Z">
        <w:r>
          <w:t>It is</w:t>
        </w:r>
      </w:ins>
      <w:ins w:id="2170" w:author="DENOUAL Franck" w:date="2022-11-18T17:06:00Z">
        <w:r w:rsidR="006C264C" w:rsidRPr="00606A19">
          <w:t xml:space="preserve"> note</w:t>
        </w:r>
      </w:ins>
      <w:ins w:id="2171" w:author="DENOUAL Franck" w:date="2022-11-18T17:23:00Z">
        <w:r>
          <w:t>d</w:t>
        </w:r>
      </w:ins>
      <w:ins w:id="2172" w:author="DENOUAL Franck" w:date="2022-11-18T17:06:00Z">
        <w:r w:rsidR="006C264C" w:rsidRPr="00606A19">
          <w:t xml:space="preserve"> that sample can be signaled as repeated samples using dependency flags (MPEG-4 systems), but we lack support for such signaling for non-sample data:</w:t>
        </w:r>
      </w:ins>
    </w:p>
    <w:p w14:paraId="436FCA5B" w14:textId="77777777" w:rsidR="006C264C" w:rsidRPr="00606A19" w:rsidRDefault="006C264C">
      <w:pPr>
        <w:pStyle w:val="ListParagraph"/>
        <w:widowControl/>
        <w:numPr>
          <w:ilvl w:val="0"/>
          <w:numId w:val="83"/>
        </w:numPr>
        <w:autoSpaceDN/>
        <w:spacing w:after="0" w:line="240" w:lineRule="auto"/>
        <w:jc w:val="left"/>
        <w:textAlignment w:val="auto"/>
        <w:rPr>
          <w:ins w:id="2173" w:author="DENOUAL Franck" w:date="2022-11-18T17:06:00Z"/>
        </w:rPr>
        <w:pPrChange w:id="2174"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175" w:author="DENOUAL Franck" w:date="2022-11-18T17:06:00Z">
        <w:r w:rsidRPr="00606A19">
          <w:t>MetaBox</w:t>
        </w:r>
      </w:ins>
    </w:p>
    <w:p w14:paraId="32B2CFD7" w14:textId="77777777" w:rsidR="006C264C" w:rsidRPr="00606A19" w:rsidRDefault="006C264C">
      <w:pPr>
        <w:pStyle w:val="ListParagraph"/>
        <w:widowControl/>
        <w:numPr>
          <w:ilvl w:val="0"/>
          <w:numId w:val="83"/>
        </w:numPr>
        <w:autoSpaceDN/>
        <w:spacing w:after="0" w:line="240" w:lineRule="auto"/>
        <w:jc w:val="left"/>
        <w:textAlignment w:val="auto"/>
        <w:rPr>
          <w:ins w:id="2176" w:author="DENOUAL Franck" w:date="2022-11-18T17:06:00Z"/>
        </w:rPr>
        <w:pPrChange w:id="2177"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178" w:author="DENOUAL Franck" w:date="2022-11-18T17:06:00Z">
        <w:r w:rsidRPr="00606A19">
          <w:t xml:space="preserve">UserDataBox in track fragment </w:t>
        </w:r>
      </w:ins>
    </w:p>
    <w:p w14:paraId="10DC2939" w14:textId="77777777" w:rsidR="006C264C" w:rsidRPr="00606A19" w:rsidRDefault="006C264C">
      <w:pPr>
        <w:pStyle w:val="ListParagraph"/>
        <w:widowControl/>
        <w:numPr>
          <w:ilvl w:val="0"/>
          <w:numId w:val="83"/>
        </w:numPr>
        <w:autoSpaceDN/>
        <w:spacing w:after="0" w:line="240" w:lineRule="auto"/>
        <w:jc w:val="left"/>
        <w:textAlignment w:val="auto"/>
        <w:rPr>
          <w:ins w:id="2179" w:author="DENOUAL Franck" w:date="2022-11-18T17:06:00Z"/>
        </w:rPr>
        <w:pPrChange w:id="2180"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181" w:author="DENOUAL Franck" w:date="2022-11-18T17:06:00Z">
        <w:r w:rsidRPr="00606A19">
          <w:t>Sample Group Description</w:t>
        </w:r>
      </w:ins>
    </w:p>
    <w:p w14:paraId="6926396F" w14:textId="77777777" w:rsidR="006C264C" w:rsidRPr="00606A19" w:rsidRDefault="006C264C" w:rsidP="006C264C">
      <w:pPr>
        <w:jc w:val="both"/>
        <w:rPr>
          <w:ins w:id="2182" w:author="DENOUAL Franck" w:date="2022-11-18T17:06:00Z"/>
        </w:rPr>
      </w:pPr>
    </w:p>
    <w:p w14:paraId="7A764D55" w14:textId="77777777" w:rsidR="006C264C" w:rsidRPr="00606A19" w:rsidRDefault="006C264C" w:rsidP="006C264C">
      <w:pPr>
        <w:jc w:val="both"/>
        <w:rPr>
          <w:ins w:id="2183" w:author="DENOUAL Franck" w:date="2022-11-18T17:06:00Z"/>
        </w:rPr>
      </w:pPr>
      <w:ins w:id="2184" w:author="DENOUAL Franck" w:date="2022-11-18T17:06:00Z">
        <w:r w:rsidRPr="00606A19">
          <w:t>Obviously relying on the box version is a bad choice:</w:t>
        </w:r>
      </w:ins>
    </w:p>
    <w:p w14:paraId="2781B94E" w14:textId="77777777" w:rsidR="006C264C" w:rsidRPr="00606A19" w:rsidRDefault="006C264C">
      <w:pPr>
        <w:pStyle w:val="ListParagraph"/>
        <w:widowControl/>
        <w:numPr>
          <w:ilvl w:val="0"/>
          <w:numId w:val="83"/>
        </w:numPr>
        <w:autoSpaceDN/>
        <w:spacing w:after="0" w:line="240" w:lineRule="auto"/>
        <w:textAlignment w:val="auto"/>
        <w:rPr>
          <w:ins w:id="2185" w:author="DENOUAL Franck" w:date="2022-11-18T17:06:00Z"/>
        </w:rPr>
        <w:pPrChange w:id="2186"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187" w:author="DENOUAL Franck" w:date="2022-11-18T17:06:00Z">
        <w:r w:rsidRPr="00606A19">
          <w:t>Some boxes (</w:t>
        </w:r>
        <w:r w:rsidRPr="00606A19">
          <w:rPr>
            <w:rStyle w:val="codeChar"/>
          </w:rPr>
          <w:t>'udta'</w:t>
        </w:r>
        <w:r w:rsidRPr="00606A19">
          <w:t>) do not have versions</w:t>
        </w:r>
      </w:ins>
    </w:p>
    <w:p w14:paraId="36AEAFE4" w14:textId="77777777" w:rsidR="006C264C" w:rsidRPr="00606A19" w:rsidRDefault="006C264C">
      <w:pPr>
        <w:pStyle w:val="ListParagraph"/>
        <w:widowControl/>
        <w:numPr>
          <w:ilvl w:val="0"/>
          <w:numId w:val="83"/>
        </w:numPr>
        <w:autoSpaceDN/>
        <w:spacing w:after="0" w:line="240" w:lineRule="auto"/>
        <w:textAlignment w:val="auto"/>
        <w:rPr>
          <w:ins w:id="2188" w:author="DENOUAL Franck" w:date="2022-11-18T17:06:00Z"/>
        </w:rPr>
        <w:pPrChange w:id="2189"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190" w:author="DENOUAL Franck" w:date="2022-11-18T17:06:00Z">
        <w:r w:rsidRPr="00606A19">
          <w:t>Other boxes have a version field but already use it (sample group description)</w:t>
        </w:r>
      </w:ins>
    </w:p>
    <w:p w14:paraId="669E8D66" w14:textId="69C7B8CF" w:rsidR="006C264C" w:rsidRDefault="006C264C">
      <w:pPr>
        <w:pStyle w:val="ListParagraph"/>
        <w:widowControl/>
        <w:numPr>
          <w:ilvl w:val="0"/>
          <w:numId w:val="83"/>
        </w:numPr>
        <w:autoSpaceDN/>
        <w:spacing w:after="0" w:line="240" w:lineRule="auto"/>
        <w:textAlignment w:val="auto"/>
        <w:rPr>
          <w:ins w:id="2191" w:author="DENOUAL Franck" w:date="2022-11-18T17:24:00Z"/>
        </w:rPr>
        <w:pPrChange w:id="2192"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193" w:author="DENOUAL Franck" w:date="2022-11-18T17:06:00Z">
        <w:r w:rsidRPr="00606A19">
          <w:t>It is not the intended purpose of box version, which is to indicate variation in the binary syntax and not in the payload.</w:t>
        </w:r>
      </w:ins>
    </w:p>
    <w:p w14:paraId="2E09D3BD" w14:textId="77777777" w:rsidR="004659E8" w:rsidRPr="00606A19" w:rsidRDefault="004659E8" w:rsidP="00E07FB3">
      <w:pPr>
        <w:pStyle w:val="ListParagraph"/>
        <w:widowControl/>
        <w:autoSpaceDN/>
        <w:spacing w:after="0" w:line="240" w:lineRule="auto"/>
        <w:textAlignment w:val="auto"/>
        <w:rPr>
          <w:ins w:id="2194" w:author="DENOUAL Franck" w:date="2022-11-18T17:06:00Z"/>
        </w:rPr>
      </w:pPr>
    </w:p>
    <w:p w14:paraId="7A39361D" w14:textId="77777777" w:rsidR="006C264C" w:rsidRPr="00606A19" w:rsidRDefault="006C264C" w:rsidP="006C264C">
      <w:pPr>
        <w:jc w:val="both"/>
        <w:rPr>
          <w:ins w:id="2195" w:author="DENOUAL Franck" w:date="2022-11-18T17:06:00Z"/>
        </w:rPr>
      </w:pPr>
      <w:ins w:id="2196" w:author="DENOUAL Franck" w:date="2022-11-18T17:06:00Z">
        <w:r w:rsidRPr="00606A19">
          <w:t>One approach to deal with this problem is to perform a comparison of past and current boxes, typically through a hashing function. While this allows detecting identical configurations, it has several drawbacks:</w:t>
        </w:r>
      </w:ins>
    </w:p>
    <w:p w14:paraId="7FDDDE28" w14:textId="77777777" w:rsidR="006C264C" w:rsidRPr="00606A19" w:rsidRDefault="006C264C">
      <w:pPr>
        <w:pStyle w:val="ListParagraph"/>
        <w:widowControl/>
        <w:numPr>
          <w:ilvl w:val="0"/>
          <w:numId w:val="83"/>
        </w:numPr>
        <w:autoSpaceDN/>
        <w:spacing w:after="0" w:line="240" w:lineRule="auto"/>
        <w:textAlignment w:val="auto"/>
        <w:rPr>
          <w:ins w:id="2197" w:author="DENOUAL Franck" w:date="2022-11-18T17:06:00Z"/>
        </w:rPr>
        <w:pPrChange w:id="2198"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199" w:author="DENOUAL Franck" w:date="2022-11-18T17:06:00Z">
        <w:r w:rsidRPr="00606A19">
          <w:t>It is costly in client resources</w:t>
        </w:r>
      </w:ins>
    </w:p>
    <w:p w14:paraId="7DA0ACD3" w14:textId="77777777" w:rsidR="006C264C" w:rsidRPr="00606A19" w:rsidRDefault="006C264C">
      <w:pPr>
        <w:pStyle w:val="ListParagraph"/>
        <w:widowControl/>
        <w:numPr>
          <w:ilvl w:val="0"/>
          <w:numId w:val="83"/>
        </w:numPr>
        <w:autoSpaceDN/>
        <w:spacing w:after="0" w:line="240" w:lineRule="auto"/>
        <w:textAlignment w:val="auto"/>
        <w:rPr>
          <w:ins w:id="2200" w:author="DENOUAL Franck" w:date="2022-11-18T17:06:00Z"/>
        </w:rPr>
        <w:pPrChange w:id="2201"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202" w:author="DENOUAL Franck" w:date="2022-11-18T17:06:00Z">
        <w:r w:rsidRPr="00606A19">
          <w:t>It does not allow for signaling a repeated configuration with slight variations (in the meta-data for example) that do not require reparsing of the data</w:t>
        </w:r>
      </w:ins>
    </w:p>
    <w:p w14:paraId="18130414" w14:textId="77777777" w:rsidR="006C264C" w:rsidRPr="00606A19" w:rsidRDefault="006C264C" w:rsidP="006C264C">
      <w:pPr>
        <w:jc w:val="both"/>
        <w:rPr>
          <w:ins w:id="2203" w:author="DENOUAL Franck" w:date="2022-11-18T17:06:00Z"/>
        </w:rPr>
      </w:pPr>
    </w:p>
    <w:p w14:paraId="347272EF" w14:textId="71BE45D3" w:rsidR="006C264C" w:rsidRPr="00606A19" w:rsidRDefault="006C264C" w:rsidP="001D3D17">
      <w:pPr>
        <w:jc w:val="both"/>
        <w:rPr>
          <w:ins w:id="2204" w:author="DENOUAL Franck" w:date="2022-11-18T17:06:00Z"/>
        </w:rPr>
      </w:pPr>
      <w:ins w:id="2205" w:author="DENOUAL Franck" w:date="2022-11-18T17:06:00Z">
        <w:r w:rsidRPr="00606A19">
          <w:t>If we want dynamic tracks or sample description changes in movie fragments (regardless of the method), it could be useful to introduce some change detection mechanism so we can properly identify repeated information across fragments.</w:t>
        </w:r>
      </w:ins>
    </w:p>
    <w:p w14:paraId="25B00621" w14:textId="77777777" w:rsidR="006C264C" w:rsidRPr="00606A19" w:rsidRDefault="006C264C" w:rsidP="001D3D17">
      <w:pPr>
        <w:pStyle w:val="Heading4"/>
        <w:rPr>
          <w:ins w:id="2206" w:author="DENOUAL Franck" w:date="2022-11-18T17:06:00Z"/>
        </w:rPr>
      </w:pPr>
      <w:ins w:id="2207" w:author="DENOUAL Franck" w:date="2022-11-18T17:06:00Z">
        <w:r w:rsidRPr="00606A19">
          <w:t>Track Removal</w:t>
        </w:r>
      </w:ins>
    </w:p>
    <w:p w14:paraId="6CE7E884" w14:textId="77777777" w:rsidR="006C264C" w:rsidRPr="00606A19" w:rsidRDefault="006C264C" w:rsidP="006C264C">
      <w:pPr>
        <w:pStyle w:val="NormalWeb"/>
        <w:rPr>
          <w:ins w:id="2208" w:author="DENOUAL Franck" w:date="2022-11-18T17:06:00Z"/>
        </w:rPr>
      </w:pPr>
      <w:ins w:id="2209" w:author="DENOUAL Franck" w:date="2022-11-18T17:06:00Z">
        <w:r w:rsidRPr="00606A19">
          <w:t xml:space="preserve">In MPEG-2 TS, media streams can be removed due to a PMT update. We noticed that track fragments with </w:t>
        </w:r>
        <w:r w:rsidRPr="00606A19">
          <w:rPr>
            <w:rFonts w:ascii="CourierNewPSMT" w:hAnsi="CourierNewPSMT" w:cs="CourierNewPSMT"/>
          </w:rPr>
          <w:t>duration-is-empty</w:t>
        </w:r>
        <w:r w:rsidRPr="00606A19">
          <w:t xml:space="preserve"> flag set could be used to signal no samples apply to this track. It has however some drawbacks:</w:t>
        </w:r>
      </w:ins>
    </w:p>
    <w:p w14:paraId="17D00991" w14:textId="77777777" w:rsidR="006C264C" w:rsidRPr="00606A19" w:rsidRDefault="006C264C">
      <w:pPr>
        <w:pStyle w:val="NormalWeb"/>
        <w:widowControl/>
        <w:numPr>
          <w:ilvl w:val="0"/>
          <w:numId w:val="83"/>
        </w:numPr>
        <w:spacing w:line="240" w:lineRule="auto"/>
        <w:rPr>
          <w:ins w:id="2210" w:author="DENOUAL Franck" w:date="2022-11-18T17:06:00Z"/>
        </w:rPr>
        <w:pPrChange w:id="2211" w:author="DENOUAL Franck" w:date="2022-11-18T18:03:00Z">
          <w:pPr>
            <w:pStyle w:val="NormalWeb"/>
            <w:widowControl/>
            <w:numPr>
              <w:numId w:val="98"/>
            </w:numPr>
            <w:tabs>
              <w:tab w:val="num" w:pos="360"/>
              <w:tab w:val="num" w:pos="720"/>
            </w:tabs>
            <w:spacing w:line="240" w:lineRule="auto"/>
            <w:ind w:left="720" w:hanging="720"/>
          </w:pPr>
        </w:pPrChange>
      </w:pPr>
      <w:ins w:id="2212" w:author="DENOUAL Franck" w:date="2022-11-18T17:06:00Z">
        <w:r w:rsidRPr="00606A19">
          <w:t>The flag cannot be used if an edit list is present for this track in the movie box,</w:t>
        </w:r>
      </w:ins>
    </w:p>
    <w:p w14:paraId="230BABA9" w14:textId="77777777" w:rsidR="006C264C" w:rsidRPr="00606A19" w:rsidRDefault="006C264C">
      <w:pPr>
        <w:pStyle w:val="NormalWeb"/>
        <w:widowControl/>
        <w:numPr>
          <w:ilvl w:val="0"/>
          <w:numId w:val="83"/>
        </w:numPr>
        <w:spacing w:line="240" w:lineRule="auto"/>
        <w:rPr>
          <w:ins w:id="2213" w:author="DENOUAL Franck" w:date="2022-11-18T17:06:00Z"/>
        </w:rPr>
        <w:pPrChange w:id="2214" w:author="DENOUAL Franck" w:date="2022-11-18T18:03:00Z">
          <w:pPr>
            <w:pStyle w:val="NormalWeb"/>
            <w:widowControl/>
            <w:numPr>
              <w:numId w:val="98"/>
            </w:numPr>
            <w:tabs>
              <w:tab w:val="num" w:pos="360"/>
              <w:tab w:val="num" w:pos="720"/>
            </w:tabs>
            <w:spacing w:line="240" w:lineRule="auto"/>
            <w:ind w:left="720" w:hanging="720"/>
          </w:pPr>
        </w:pPrChange>
      </w:pPr>
      <w:ins w:id="2215" w:author="DENOUAL Franck" w:date="2022-11-18T17:06:00Z">
        <w:r w:rsidRPr="00606A19">
          <w:t xml:space="preserve">It cannot reliably be used as a hint that the track is no longer present; this implies that </w:t>
        </w:r>
      </w:ins>
    </w:p>
    <w:p w14:paraId="11C53DC7" w14:textId="77777777" w:rsidR="006C264C" w:rsidRPr="00606A19" w:rsidRDefault="006C264C">
      <w:pPr>
        <w:pStyle w:val="NormalWeb"/>
        <w:widowControl/>
        <w:numPr>
          <w:ilvl w:val="1"/>
          <w:numId w:val="83"/>
        </w:numPr>
        <w:spacing w:line="240" w:lineRule="auto"/>
        <w:rPr>
          <w:ins w:id="2216" w:author="DENOUAL Franck" w:date="2022-11-18T17:06:00Z"/>
        </w:rPr>
        <w:pPrChange w:id="2217" w:author="DENOUAL Franck" w:date="2022-11-18T18:03:00Z">
          <w:pPr>
            <w:pStyle w:val="NormalWeb"/>
            <w:widowControl/>
            <w:numPr>
              <w:ilvl w:val="1"/>
              <w:numId w:val="98"/>
            </w:numPr>
            <w:tabs>
              <w:tab w:val="num" w:pos="360"/>
              <w:tab w:val="num" w:pos="1440"/>
            </w:tabs>
            <w:spacing w:line="240" w:lineRule="auto"/>
            <w:ind w:left="1440" w:hanging="720"/>
          </w:pPr>
        </w:pPrChange>
      </w:pPr>
      <w:ins w:id="2218" w:author="DENOUAL Franck" w:date="2022-11-18T17:06:00Z">
        <w:r w:rsidRPr="00606A19">
          <w:t xml:space="preserve">resource optimization (closing decoders/buffers/etc.) cannot be fully performed. </w:t>
        </w:r>
      </w:ins>
    </w:p>
    <w:p w14:paraId="56DFA46D" w14:textId="77777777" w:rsidR="006C264C" w:rsidRPr="00606A19" w:rsidRDefault="006C264C">
      <w:pPr>
        <w:pStyle w:val="NormalWeb"/>
        <w:widowControl/>
        <w:numPr>
          <w:ilvl w:val="1"/>
          <w:numId w:val="83"/>
        </w:numPr>
        <w:spacing w:line="240" w:lineRule="auto"/>
        <w:rPr>
          <w:ins w:id="2219" w:author="DENOUAL Franck" w:date="2022-11-18T17:06:00Z"/>
        </w:rPr>
        <w:pPrChange w:id="2220" w:author="DENOUAL Franck" w:date="2022-11-18T18:03:00Z">
          <w:pPr>
            <w:pStyle w:val="NormalWeb"/>
            <w:widowControl/>
            <w:numPr>
              <w:ilvl w:val="1"/>
              <w:numId w:val="98"/>
            </w:numPr>
            <w:tabs>
              <w:tab w:val="num" w:pos="360"/>
              <w:tab w:val="num" w:pos="1440"/>
            </w:tabs>
            <w:spacing w:line="240" w:lineRule="auto"/>
            <w:ind w:left="1440" w:hanging="720"/>
          </w:pPr>
        </w:pPrChange>
      </w:pPr>
      <w:ins w:id="2221" w:author="DENOUAL Franck" w:date="2022-11-18T17:06:00Z">
        <w:r w:rsidRPr="00606A19">
          <w:t>Remixing to e.g. MPEG-2 TS might trigger unused PIDs in the PMT (i.e. PID declared but no packet for this PID), with unpredictable result at the demuxer side</w:t>
        </w:r>
      </w:ins>
    </w:p>
    <w:p w14:paraId="5CB3DF15" w14:textId="77777777" w:rsidR="006C264C" w:rsidRPr="00606A19" w:rsidRDefault="006C264C">
      <w:pPr>
        <w:pStyle w:val="NormalWeb"/>
        <w:widowControl/>
        <w:numPr>
          <w:ilvl w:val="0"/>
          <w:numId w:val="83"/>
        </w:numPr>
        <w:spacing w:line="240" w:lineRule="auto"/>
        <w:rPr>
          <w:ins w:id="2222" w:author="DENOUAL Franck" w:date="2022-11-18T17:06:00Z"/>
        </w:rPr>
        <w:pPrChange w:id="2223" w:author="DENOUAL Franck" w:date="2022-11-18T18:03:00Z">
          <w:pPr>
            <w:pStyle w:val="NormalWeb"/>
            <w:widowControl/>
            <w:numPr>
              <w:numId w:val="98"/>
            </w:numPr>
            <w:tabs>
              <w:tab w:val="num" w:pos="360"/>
              <w:tab w:val="num" w:pos="720"/>
            </w:tabs>
            <w:spacing w:line="240" w:lineRule="auto"/>
            <w:ind w:left="720" w:hanging="720"/>
          </w:pPr>
        </w:pPrChange>
      </w:pPr>
      <w:ins w:id="2224" w:author="DENOUAL Franck" w:date="2022-11-18T17:06:00Z">
        <w:r w:rsidRPr="00606A19">
          <w:t>Moreover, support for this flag is not very good, typically triggering rebuffering in some MSE implementations (because ignored)</w:t>
        </w:r>
      </w:ins>
    </w:p>
    <w:p w14:paraId="7B8221A3" w14:textId="77777777" w:rsidR="006C264C" w:rsidRPr="00606A19" w:rsidRDefault="006C264C" w:rsidP="006C264C">
      <w:pPr>
        <w:jc w:val="both"/>
        <w:rPr>
          <w:ins w:id="2225" w:author="DENOUAL Franck" w:date="2022-11-18T17:06:00Z"/>
        </w:rPr>
      </w:pPr>
      <w:ins w:id="2226" w:author="DENOUAL Franck" w:date="2022-11-18T17:06:00Z">
        <w:r w:rsidRPr="00606A19">
          <w:t>If we want a proper/unambiguous signaling of track removal, we need a dedicated box/field to indicated tracks no longer present.</w:t>
        </w:r>
      </w:ins>
    </w:p>
    <w:p w14:paraId="4A515177" w14:textId="77777777" w:rsidR="006C264C" w:rsidRPr="00606A19" w:rsidRDefault="006C264C" w:rsidP="001D3D17">
      <w:pPr>
        <w:pStyle w:val="Heading4"/>
        <w:rPr>
          <w:ins w:id="2227" w:author="DENOUAL Franck" w:date="2022-11-18T17:06:00Z"/>
        </w:rPr>
      </w:pPr>
      <w:ins w:id="2228" w:author="DENOUAL Franck" w:date="2022-11-18T17:06:00Z">
        <w:r w:rsidRPr="00606A19">
          <w:t xml:space="preserve">File Concatenation, splicing or time-aligned track addition </w:t>
        </w:r>
      </w:ins>
    </w:p>
    <w:p w14:paraId="2CAF27C3" w14:textId="77777777" w:rsidR="006C264C" w:rsidRPr="00606A19" w:rsidRDefault="006C264C" w:rsidP="006C264C">
      <w:pPr>
        <w:jc w:val="both"/>
        <w:rPr>
          <w:ins w:id="2229" w:author="DENOUAL Franck" w:date="2022-11-18T17:06:00Z"/>
        </w:rPr>
      </w:pPr>
      <w:ins w:id="2230" w:author="DENOUAL Franck" w:date="2022-11-18T17:06:00Z">
        <w:r w:rsidRPr="00606A19">
          <w:t>MPEG-2 TS and some other delivery formats can embed splicing information, allowing a media pipeline to identify temporary service reconfigurations.</w:t>
        </w:r>
      </w:ins>
    </w:p>
    <w:p w14:paraId="56951C09" w14:textId="77777777" w:rsidR="006C264C" w:rsidRPr="00606A19" w:rsidRDefault="006C264C" w:rsidP="006C264C">
      <w:pPr>
        <w:jc w:val="both"/>
        <w:rPr>
          <w:ins w:id="2231" w:author="DENOUAL Franck" w:date="2022-11-18T17:06:00Z"/>
        </w:rPr>
      </w:pPr>
    </w:p>
    <w:p w14:paraId="316167F4" w14:textId="77777777" w:rsidR="006C264C" w:rsidRPr="00606A19" w:rsidRDefault="006C264C" w:rsidP="006C264C">
      <w:pPr>
        <w:jc w:val="both"/>
        <w:rPr>
          <w:ins w:id="2232" w:author="DENOUAL Franck" w:date="2022-11-18T17:06:00Z"/>
        </w:rPr>
      </w:pPr>
      <w:ins w:id="2233" w:author="DENOUAL Franck" w:date="2022-11-18T17:06:00Z">
        <w:r w:rsidRPr="00606A19">
          <w:t>While investigating support for such signaling in ISOBMFF along with dynamic tracks, we faced an old but never resolved topic in ISOBMFF: how can we simply build files out of a collection of files, whether as a sequence (‘append a presentation to another one’), or as a set of additional tracks (‘add these tracks, time-aligned’).</w:t>
        </w:r>
      </w:ins>
    </w:p>
    <w:p w14:paraId="00DDB796" w14:textId="77777777" w:rsidR="006C264C" w:rsidRPr="00606A19" w:rsidRDefault="006C264C" w:rsidP="006C264C">
      <w:pPr>
        <w:jc w:val="both"/>
        <w:rPr>
          <w:ins w:id="2234" w:author="DENOUAL Franck" w:date="2022-11-18T17:06:00Z"/>
        </w:rPr>
      </w:pPr>
    </w:p>
    <w:p w14:paraId="54D8B4F5" w14:textId="77777777" w:rsidR="006C264C" w:rsidRPr="00606A19" w:rsidRDefault="006C264C" w:rsidP="006C264C">
      <w:pPr>
        <w:jc w:val="both"/>
        <w:rPr>
          <w:ins w:id="2235" w:author="DENOUAL Franck" w:date="2022-11-18T17:06:00Z"/>
        </w:rPr>
      </w:pPr>
      <w:ins w:id="2236" w:author="DENOUAL Franck" w:date="2022-11-18T17:06:00Z">
        <w:r w:rsidRPr="00606A19">
          <w:t xml:space="preserve">In fragmented mode, addition of time-aligned tracks requires editing of the </w:t>
        </w:r>
        <w:bookmarkStart w:id="2237" w:name="_Hlk116034606"/>
        <w:r w:rsidRPr="00606A19">
          <w:rPr>
            <w:rStyle w:val="codeChar"/>
          </w:rPr>
          <w:t>'moov'</w:t>
        </w:r>
        <w:bookmarkEnd w:id="2237"/>
        <w:r w:rsidRPr="00606A19">
          <w:t xml:space="preserve"> to inject the track, and then direct concatenation can work, assuming track IDs do not conflict and timestamps origin is 0 for each “track file”. This obviously will result in one media track being stored after all other ones, but the result is a valid ISOBMFF.</w:t>
        </w:r>
      </w:ins>
    </w:p>
    <w:p w14:paraId="18A2EF14" w14:textId="77777777" w:rsidR="006C264C" w:rsidRPr="00606A19" w:rsidRDefault="006C264C" w:rsidP="006C264C">
      <w:pPr>
        <w:jc w:val="both"/>
        <w:rPr>
          <w:ins w:id="2238" w:author="DENOUAL Franck" w:date="2022-11-18T17:06:00Z"/>
        </w:rPr>
      </w:pPr>
    </w:p>
    <w:p w14:paraId="3DBA8990" w14:textId="77777777" w:rsidR="006C264C" w:rsidRPr="00606A19" w:rsidRDefault="006C264C" w:rsidP="006C264C">
      <w:pPr>
        <w:jc w:val="both"/>
        <w:rPr>
          <w:ins w:id="2239" w:author="DENOUAL Franck" w:date="2022-11-18T17:06:00Z"/>
        </w:rPr>
      </w:pPr>
      <w:ins w:id="2240" w:author="DENOUAL Franck" w:date="2022-11-18T17:06:00Z">
        <w:r w:rsidRPr="00606A19">
          <w:lastRenderedPageBreak/>
          <w:t>Extending a fragmented presentation with another one is more problematic:</w:t>
        </w:r>
      </w:ins>
    </w:p>
    <w:p w14:paraId="383C351A" w14:textId="77777777" w:rsidR="006C264C" w:rsidRPr="00606A19" w:rsidRDefault="006C264C">
      <w:pPr>
        <w:pStyle w:val="ListParagraph"/>
        <w:widowControl/>
        <w:numPr>
          <w:ilvl w:val="0"/>
          <w:numId w:val="83"/>
        </w:numPr>
        <w:autoSpaceDN/>
        <w:spacing w:after="0" w:line="240" w:lineRule="auto"/>
        <w:textAlignment w:val="auto"/>
        <w:rPr>
          <w:ins w:id="2241" w:author="DENOUAL Franck" w:date="2022-11-18T17:06:00Z"/>
        </w:rPr>
        <w:pPrChange w:id="2242"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243" w:author="DENOUAL Franck" w:date="2022-11-18T17:06:00Z">
        <w:r w:rsidRPr="00606A19">
          <w:t xml:space="preserve">trackIDs may need to be rewritten: if not the same in each presentation, some tracks may have to be added to the initial </w:t>
        </w:r>
        <w:r w:rsidRPr="00606A19">
          <w:rPr>
            <w:rStyle w:val="codeChar"/>
          </w:rPr>
          <w:t>'moov'</w:t>
        </w:r>
      </w:ins>
    </w:p>
    <w:p w14:paraId="78CDED79" w14:textId="77777777" w:rsidR="006C264C" w:rsidRPr="00606A19" w:rsidRDefault="006C264C">
      <w:pPr>
        <w:pStyle w:val="ListParagraph"/>
        <w:widowControl/>
        <w:numPr>
          <w:ilvl w:val="0"/>
          <w:numId w:val="83"/>
        </w:numPr>
        <w:autoSpaceDN/>
        <w:spacing w:after="0" w:line="240" w:lineRule="auto"/>
        <w:textAlignment w:val="auto"/>
        <w:rPr>
          <w:ins w:id="2244" w:author="DENOUAL Franck" w:date="2022-11-18T17:06:00Z"/>
        </w:rPr>
        <w:pPrChange w:id="2245"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246" w:author="DENOUAL Franck" w:date="2022-11-18T17:06:00Z">
        <w:r w:rsidRPr="00606A19">
          <w:t>decoder configuration may need to be updated</w:t>
        </w:r>
      </w:ins>
    </w:p>
    <w:p w14:paraId="0F1C42A8" w14:textId="77777777" w:rsidR="006C264C" w:rsidRPr="00606A19" w:rsidRDefault="006C264C">
      <w:pPr>
        <w:pStyle w:val="ListParagraph"/>
        <w:widowControl/>
        <w:numPr>
          <w:ilvl w:val="0"/>
          <w:numId w:val="83"/>
        </w:numPr>
        <w:autoSpaceDN/>
        <w:spacing w:after="0" w:line="240" w:lineRule="auto"/>
        <w:textAlignment w:val="auto"/>
        <w:rPr>
          <w:ins w:id="2247" w:author="DENOUAL Franck" w:date="2022-11-18T17:06:00Z"/>
        </w:rPr>
        <w:pPrChange w:id="2248"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249" w:author="DENOUAL Franck" w:date="2022-11-18T17:06:00Z">
        <w:r w:rsidRPr="00606A19">
          <w:t>timing needs to be rebuilt:</w:t>
        </w:r>
      </w:ins>
    </w:p>
    <w:p w14:paraId="4A35D8B5" w14:textId="77777777" w:rsidR="006C264C" w:rsidRPr="00606A19" w:rsidRDefault="006C264C">
      <w:pPr>
        <w:pStyle w:val="ListParagraph"/>
        <w:widowControl/>
        <w:numPr>
          <w:ilvl w:val="1"/>
          <w:numId w:val="83"/>
        </w:numPr>
        <w:autoSpaceDN/>
        <w:spacing w:after="0" w:line="240" w:lineRule="auto"/>
        <w:textAlignment w:val="auto"/>
        <w:rPr>
          <w:ins w:id="2250" w:author="DENOUAL Franck" w:date="2022-11-18T17:06:00Z"/>
        </w:rPr>
        <w:pPrChange w:id="2251" w:author="DENOUAL Franck" w:date="2022-11-18T18:03:00Z">
          <w:pPr>
            <w:pStyle w:val="ListParagraph"/>
            <w:widowControl/>
            <w:numPr>
              <w:ilvl w:val="1"/>
              <w:numId w:val="98"/>
            </w:numPr>
            <w:tabs>
              <w:tab w:val="num" w:pos="360"/>
              <w:tab w:val="num" w:pos="1440"/>
            </w:tabs>
            <w:autoSpaceDN/>
            <w:spacing w:after="0" w:line="240" w:lineRule="auto"/>
            <w:ind w:left="1440" w:hanging="720"/>
            <w:textAlignment w:val="auto"/>
          </w:pPr>
        </w:pPrChange>
      </w:pPr>
      <w:ins w:id="2252" w:author="DENOUAL Franck" w:date="2022-11-18T17:06:00Z">
        <w:r w:rsidRPr="00606A19">
          <w:t>alignment of timestamps at boundaries</w:t>
        </w:r>
      </w:ins>
    </w:p>
    <w:p w14:paraId="0EC78201" w14:textId="77777777" w:rsidR="006C264C" w:rsidRPr="00606A19" w:rsidRDefault="006C264C">
      <w:pPr>
        <w:pStyle w:val="ListParagraph"/>
        <w:widowControl/>
        <w:numPr>
          <w:ilvl w:val="1"/>
          <w:numId w:val="83"/>
        </w:numPr>
        <w:autoSpaceDN/>
        <w:spacing w:after="0" w:line="240" w:lineRule="auto"/>
        <w:textAlignment w:val="auto"/>
        <w:rPr>
          <w:ins w:id="2253" w:author="DENOUAL Franck" w:date="2022-11-18T17:06:00Z"/>
        </w:rPr>
        <w:pPrChange w:id="2254" w:author="DENOUAL Franck" w:date="2022-11-18T18:03:00Z">
          <w:pPr>
            <w:pStyle w:val="ListParagraph"/>
            <w:widowControl/>
            <w:numPr>
              <w:ilvl w:val="1"/>
              <w:numId w:val="98"/>
            </w:numPr>
            <w:tabs>
              <w:tab w:val="num" w:pos="360"/>
              <w:tab w:val="num" w:pos="1440"/>
            </w:tabs>
            <w:autoSpaceDN/>
            <w:spacing w:after="0" w:line="240" w:lineRule="auto"/>
            <w:ind w:left="1440" w:hanging="720"/>
            <w:textAlignment w:val="auto"/>
          </w:pPr>
        </w:pPrChange>
      </w:pPr>
      <w:ins w:id="2255" w:author="DENOUAL Franck" w:date="2022-11-18T17:06:00Z">
        <w:r w:rsidRPr="00606A19">
          <w:t>introduction of “gaps” in the timeline to deal with AV sync</w:t>
        </w:r>
      </w:ins>
    </w:p>
    <w:p w14:paraId="16D32992" w14:textId="77777777" w:rsidR="006C264C" w:rsidRPr="00606A19" w:rsidRDefault="006C264C">
      <w:pPr>
        <w:pStyle w:val="ListParagraph"/>
        <w:widowControl/>
        <w:numPr>
          <w:ilvl w:val="0"/>
          <w:numId w:val="83"/>
        </w:numPr>
        <w:autoSpaceDN/>
        <w:spacing w:after="0" w:line="240" w:lineRule="auto"/>
        <w:textAlignment w:val="auto"/>
        <w:rPr>
          <w:ins w:id="2256" w:author="DENOUAL Franck" w:date="2022-11-18T17:06:00Z"/>
        </w:rPr>
        <w:pPrChange w:id="2257"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258" w:author="DENOUAL Franck" w:date="2022-11-18T17:06:00Z">
        <w:r w:rsidRPr="00606A19">
          <w:t>Signaling codec priming (e.g. AAC) is even more complex: a dedicated edit list needs to be created to remove the priming period at the beginning of the second stream.</w:t>
        </w:r>
      </w:ins>
    </w:p>
    <w:p w14:paraId="3DEE8B46" w14:textId="77777777" w:rsidR="006C264C" w:rsidRPr="00606A19" w:rsidRDefault="006C264C" w:rsidP="006C264C">
      <w:pPr>
        <w:jc w:val="both"/>
        <w:rPr>
          <w:ins w:id="2259" w:author="DENOUAL Franck" w:date="2022-11-18T17:06:00Z"/>
        </w:rPr>
      </w:pPr>
    </w:p>
    <w:p w14:paraId="0361CFFB" w14:textId="77777777" w:rsidR="006C264C" w:rsidRPr="00606A19" w:rsidRDefault="006C264C" w:rsidP="006C264C">
      <w:pPr>
        <w:jc w:val="both"/>
        <w:rPr>
          <w:ins w:id="2260" w:author="DENOUAL Franck" w:date="2022-11-18T17:06:00Z"/>
        </w:rPr>
      </w:pPr>
      <w:ins w:id="2261" w:author="DENOUAL Franck" w:date="2022-11-18T17:06:00Z">
        <w:r w:rsidRPr="00606A19">
          <w:t>When concatenating files to splice new content (A</w:t>
        </w:r>
        <w:r w:rsidRPr="00606A19">
          <w:rPr>
            <w:vertAlign w:val="subscript"/>
          </w:rPr>
          <w:t>1</w:t>
        </w:r>
        <w:r w:rsidRPr="00606A19">
          <w:t>-&gt;B-&gt;A</w:t>
        </w:r>
        <w:r w:rsidRPr="00606A19">
          <w:rPr>
            <w:vertAlign w:val="subscript"/>
          </w:rPr>
          <w:t>2</w:t>
        </w:r>
        <w:r w:rsidRPr="00606A19">
          <w:t>), we faced the following issues:</w:t>
        </w:r>
      </w:ins>
    </w:p>
    <w:p w14:paraId="5A74719A" w14:textId="77777777" w:rsidR="006C264C" w:rsidRPr="00606A19" w:rsidRDefault="006C264C">
      <w:pPr>
        <w:pStyle w:val="ListParagraph"/>
        <w:widowControl/>
        <w:numPr>
          <w:ilvl w:val="0"/>
          <w:numId w:val="83"/>
        </w:numPr>
        <w:autoSpaceDN/>
        <w:spacing w:after="0" w:line="240" w:lineRule="auto"/>
        <w:textAlignment w:val="auto"/>
        <w:rPr>
          <w:ins w:id="2262" w:author="DENOUAL Franck" w:date="2022-11-18T17:06:00Z"/>
        </w:rPr>
        <w:pPrChange w:id="2263"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264" w:author="DENOUAL Franck" w:date="2022-11-18T17:06:00Z">
        <w:r w:rsidRPr="00606A19">
          <w:t xml:space="preserve">If the splice is a content replacement, </w:t>
        </w:r>
      </w:ins>
    </w:p>
    <w:p w14:paraId="4036FB3C" w14:textId="77777777" w:rsidR="006C264C" w:rsidRPr="00606A19" w:rsidRDefault="006C264C">
      <w:pPr>
        <w:pStyle w:val="ListParagraph"/>
        <w:widowControl/>
        <w:numPr>
          <w:ilvl w:val="1"/>
          <w:numId w:val="83"/>
        </w:numPr>
        <w:autoSpaceDN/>
        <w:spacing w:after="0" w:line="240" w:lineRule="auto"/>
        <w:textAlignment w:val="auto"/>
        <w:rPr>
          <w:ins w:id="2265" w:author="DENOUAL Franck" w:date="2022-11-18T17:06:00Z"/>
        </w:rPr>
        <w:pPrChange w:id="2266" w:author="DENOUAL Franck" w:date="2022-11-18T18:03:00Z">
          <w:pPr>
            <w:pStyle w:val="ListParagraph"/>
            <w:widowControl/>
            <w:numPr>
              <w:ilvl w:val="1"/>
              <w:numId w:val="98"/>
            </w:numPr>
            <w:tabs>
              <w:tab w:val="num" w:pos="360"/>
              <w:tab w:val="num" w:pos="1440"/>
            </w:tabs>
            <w:autoSpaceDN/>
            <w:spacing w:after="0" w:line="240" w:lineRule="auto"/>
            <w:ind w:left="1440" w:hanging="720"/>
            <w:textAlignment w:val="auto"/>
          </w:pPr>
        </w:pPrChange>
      </w:pPr>
      <w:ins w:id="2267" w:author="DENOUAL Franck" w:date="2022-11-18T17:06:00Z">
        <w:r w:rsidRPr="00606A19">
          <w:t>The timing of the injected content B must be rewritten</w:t>
        </w:r>
      </w:ins>
    </w:p>
    <w:p w14:paraId="185101EB" w14:textId="77777777" w:rsidR="006C264C" w:rsidRPr="00606A19" w:rsidRDefault="006C264C">
      <w:pPr>
        <w:pStyle w:val="ListParagraph"/>
        <w:widowControl/>
        <w:numPr>
          <w:ilvl w:val="1"/>
          <w:numId w:val="83"/>
        </w:numPr>
        <w:autoSpaceDN/>
        <w:spacing w:after="0" w:line="240" w:lineRule="auto"/>
        <w:textAlignment w:val="auto"/>
        <w:rPr>
          <w:ins w:id="2268" w:author="DENOUAL Franck" w:date="2022-11-18T17:06:00Z"/>
        </w:rPr>
        <w:pPrChange w:id="2269" w:author="DENOUAL Franck" w:date="2022-11-18T18:03:00Z">
          <w:pPr>
            <w:pStyle w:val="ListParagraph"/>
            <w:widowControl/>
            <w:numPr>
              <w:ilvl w:val="1"/>
              <w:numId w:val="98"/>
            </w:numPr>
            <w:tabs>
              <w:tab w:val="num" w:pos="360"/>
              <w:tab w:val="num" w:pos="1440"/>
            </w:tabs>
            <w:autoSpaceDN/>
            <w:spacing w:after="0" w:line="240" w:lineRule="auto"/>
            <w:ind w:left="1440" w:hanging="720"/>
            <w:textAlignment w:val="auto"/>
          </w:pPr>
        </w:pPrChange>
      </w:pPr>
      <w:ins w:id="2270" w:author="DENOUAL Franck" w:date="2022-11-18T17:06:00Z">
        <w:r w:rsidRPr="00606A19">
          <w:t>There is no guarantee that the injected content B ends up exactly at the right position, in which case the timing of A</w:t>
        </w:r>
        <w:r w:rsidRPr="00606A19">
          <w:rPr>
            <w:vertAlign w:val="subscript"/>
          </w:rPr>
          <w:t>2</w:t>
        </w:r>
        <w:r w:rsidRPr="00606A19">
          <w:t xml:space="preserve"> may need to be rewritten</w:t>
        </w:r>
      </w:ins>
    </w:p>
    <w:p w14:paraId="76C35508" w14:textId="77777777" w:rsidR="006C264C" w:rsidRPr="00606A19" w:rsidRDefault="006C264C">
      <w:pPr>
        <w:pStyle w:val="ListParagraph"/>
        <w:widowControl/>
        <w:numPr>
          <w:ilvl w:val="0"/>
          <w:numId w:val="83"/>
        </w:numPr>
        <w:autoSpaceDN/>
        <w:spacing w:after="0" w:line="240" w:lineRule="auto"/>
        <w:textAlignment w:val="auto"/>
        <w:rPr>
          <w:ins w:id="2271" w:author="DENOUAL Franck" w:date="2022-11-18T17:06:00Z"/>
        </w:rPr>
        <w:pPrChange w:id="2272"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273" w:author="DENOUAL Franck" w:date="2022-11-18T17:06:00Z">
        <w:r w:rsidRPr="00606A19">
          <w:t>If the splice is a content injection (timeline is extended),</w:t>
        </w:r>
      </w:ins>
    </w:p>
    <w:p w14:paraId="3EA20ABE" w14:textId="77777777" w:rsidR="006C264C" w:rsidRPr="00606A19" w:rsidRDefault="006C264C">
      <w:pPr>
        <w:pStyle w:val="ListParagraph"/>
        <w:widowControl/>
        <w:numPr>
          <w:ilvl w:val="1"/>
          <w:numId w:val="83"/>
        </w:numPr>
        <w:autoSpaceDN/>
        <w:spacing w:after="0" w:line="240" w:lineRule="auto"/>
        <w:textAlignment w:val="auto"/>
        <w:rPr>
          <w:ins w:id="2274" w:author="DENOUAL Franck" w:date="2022-11-18T17:06:00Z"/>
        </w:rPr>
        <w:pPrChange w:id="2275" w:author="DENOUAL Franck" w:date="2022-11-18T18:03:00Z">
          <w:pPr>
            <w:pStyle w:val="ListParagraph"/>
            <w:widowControl/>
            <w:numPr>
              <w:ilvl w:val="1"/>
              <w:numId w:val="98"/>
            </w:numPr>
            <w:tabs>
              <w:tab w:val="num" w:pos="360"/>
              <w:tab w:val="num" w:pos="1440"/>
            </w:tabs>
            <w:autoSpaceDN/>
            <w:spacing w:after="0" w:line="240" w:lineRule="auto"/>
            <w:ind w:left="1440" w:hanging="720"/>
            <w:textAlignment w:val="auto"/>
          </w:pPr>
        </w:pPrChange>
      </w:pPr>
      <w:ins w:id="2276" w:author="DENOUAL Franck" w:date="2022-11-18T17:06:00Z">
        <w:r w:rsidRPr="00606A19">
          <w:t>The timing of the injected content B must be rewritten</w:t>
        </w:r>
      </w:ins>
    </w:p>
    <w:p w14:paraId="6982F828" w14:textId="77777777" w:rsidR="006C264C" w:rsidRPr="00606A19" w:rsidRDefault="006C264C">
      <w:pPr>
        <w:pStyle w:val="ListParagraph"/>
        <w:widowControl/>
        <w:numPr>
          <w:ilvl w:val="1"/>
          <w:numId w:val="83"/>
        </w:numPr>
        <w:autoSpaceDN/>
        <w:spacing w:after="0" w:line="240" w:lineRule="auto"/>
        <w:textAlignment w:val="auto"/>
        <w:rPr>
          <w:ins w:id="2277" w:author="DENOUAL Franck" w:date="2022-11-18T17:06:00Z"/>
        </w:rPr>
        <w:pPrChange w:id="2278" w:author="DENOUAL Franck" w:date="2022-11-18T18:03:00Z">
          <w:pPr>
            <w:pStyle w:val="ListParagraph"/>
            <w:widowControl/>
            <w:numPr>
              <w:ilvl w:val="1"/>
              <w:numId w:val="98"/>
            </w:numPr>
            <w:tabs>
              <w:tab w:val="num" w:pos="360"/>
              <w:tab w:val="num" w:pos="1440"/>
            </w:tabs>
            <w:autoSpaceDN/>
            <w:spacing w:after="0" w:line="240" w:lineRule="auto"/>
            <w:ind w:left="1440" w:hanging="720"/>
            <w:textAlignment w:val="auto"/>
          </w:pPr>
        </w:pPrChange>
      </w:pPr>
      <w:ins w:id="2279" w:author="DENOUAL Franck" w:date="2022-11-18T17:06:00Z">
        <w:r w:rsidRPr="00606A19">
          <w:t>The timing of A</w:t>
        </w:r>
        <w:r w:rsidRPr="00606A19">
          <w:rPr>
            <w:vertAlign w:val="subscript"/>
          </w:rPr>
          <w:t>2</w:t>
        </w:r>
        <w:r w:rsidRPr="00606A19">
          <w:t xml:space="preserve"> must be rewritten</w:t>
        </w:r>
      </w:ins>
    </w:p>
    <w:p w14:paraId="60770E44" w14:textId="77777777" w:rsidR="006C264C" w:rsidRPr="00606A19" w:rsidRDefault="006C264C" w:rsidP="006C264C">
      <w:pPr>
        <w:jc w:val="both"/>
        <w:rPr>
          <w:ins w:id="2280" w:author="DENOUAL Franck" w:date="2022-11-18T17:06:00Z"/>
        </w:rPr>
      </w:pPr>
    </w:p>
    <w:p w14:paraId="526B2A95" w14:textId="77777777" w:rsidR="006C264C" w:rsidRPr="00606A19" w:rsidRDefault="006C264C" w:rsidP="006C264C">
      <w:pPr>
        <w:jc w:val="both"/>
        <w:rPr>
          <w:ins w:id="2281" w:author="DENOUAL Franck" w:date="2022-11-18T17:06:00Z"/>
        </w:rPr>
      </w:pPr>
      <w:ins w:id="2282" w:author="DENOUAL Franck" w:date="2022-11-18T17:06:00Z">
        <w:r w:rsidRPr="00606A19">
          <w:t>We therefore thought that it would be interesting to design dynamic tracks such that file concatenation is possible without any rewrite. We designed the proposal to allow:</w:t>
        </w:r>
      </w:ins>
    </w:p>
    <w:p w14:paraId="744D74D6" w14:textId="77777777" w:rsidR="006C264C" w:rsidRPr="00606A19" w:rsidRDefault="006C264C">
      <w:pPr>
        <w:pStyle w:val="ListParagraph"/>
        <w:widowControl/>
        <w:numPr>
          <w:ilvl w:val="0"/>
          <w:numId w:val="83"/>
        </w:numPr>
        <w:autoSpaceDN/>
        <w:spacing w:after="0" w:line="240" w:lineRule="auto"/>
        <w:textAlignment w:val="auto"/>
        <w:rPr>
          <w:ins w:id="2283" w:author="DENOUAL Franck" w:date="2022-11-18T17:06:00Z"/>
        </w:rPr>
        <w:pPrChange w:id="2284"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285" w:author="DENOUAL Franck" w:date="2022-11-18T17:06:00Z">
        <w:r w:rsidRPr="00606A19">
          <w:t>“early-splicing”, where the source timeline is spliced but contiguous and the only need is to signal the splice points (e.g. MPEG-2 TS to fMP4 gateway)</w:t>
        </w:r>
      </w:ins>
    </w:p>
    <w:p w14:paraId="172D820C" w14:textId="2EBA85D7" w:rsidR="006C264C" w:rsidRDefault="006C264C" w:rsidP="00B13A15">
      <w:pPr>
        <w:rPr>
          <w:ins w:id="2286" w:author="DENOUAL Franck" w:date="2022-11-18T17:07:00Z"/>
        </w:rPr>
      </w:pPr>
      <w:ins w:id="2287" w:author="DENOUAL Franck" w:date="2022-11-18T17:06:00Z">
        <w:r w:rsidRPr="00606A19">
          <w:t>“late-splicing”, where splicing is done after the fMP4 muxing stage (non-contiguous timelines)</w:t>
        </w:r>
      </w:ins>
    </w:p>
    <w:p w14:paraId="32C4646F" w14:textId="72B368DE" w:rsidR="006C264C" w:rsidRDefault="006C264C" w:rsidP="006C264C">
      <w:pPr>
        <w:pStyle w:val="Heading3"/>
        <w:rPr>
          <w:ins w:id="2288" w:author="DENOUAL Franck" w:date="2022-11-18T17:07:00Z"/>
        </w:rPr>
      </w:pPr>
      <w:ins w:id="2289" w:author="DENOUAL Franck" w:date="2022-11-18T17:07:00Z">
        <w:r w:rsidRPr="00606A19">
          <w:t>Proposal</w:t>
        </w:r>
      </w:ins>
    </w:p>
    <w:p w14:paraId="28D2AD02" w14:textId="77777777" w:rsidR="006C264C" w:rsidRPr="00606A19" w:rsidRDefault="006C264C" w:rsidP="001D3D17">
      <w:pPr>
        <w:pStyle w:val="Heading4"/>
        <w:rPr>
          <w:ins w:id="2290" w:author="DENOUAL Franck" w:date="2022-11-18T17:07:00Z"/>
        </w:rPr>
      </w:pPr>
      <w:ins w:id="2291" w:author="DENOUAL Franck" w:date="2022-11-18T17:07:00Z">
        <w:r w:rsidRPr="00606A19">
          <w:t>Design</w:t>
        </w:r>
      </w:ins>
    </w:p>
    <w:p w14:paraId="3543E365" w14:textId="77777777" w:rsidR="006C264C" w:rsidRPr="00606A19" w:rsidRDefault="006C264C" w:rsidP="006C264C">
      <w:pPr>
        <w:jc w:val="both"/>
        <w:rPr>
          <w:ins w:id="2292" w:author="DENOUAL Franck" w:date="2022-11-18T17:07:00Z"/>
        </w:rPr>
      </w:pPr>
      <w:ins w:id="2293" w:author="DENOUAL Franck" w:date="2022-11-18T17:07:00Z">
        <w:r w:rsidRPr="00606A19">
          <w:t>We reworked the proposal from m58085 to provide a single method for declaring new tracks and declaring new sample description(s) in an existing track, based on the previous observations.</w:t>
        </w:r>
      </w:ins>
    </w:p>
    <w:p w14:paraId="08775FFA" w14:textId="77777777" w:rsidR="006C264C" w:rsidRPr="00606A19" w:rsidRDefault="006C264C" w:rsidP="006C264C">
      <w:pPr>
        <w:jc w:val="both"/>
        <w:rPr>
          <w:ins w:id="2294" w:author="DENOUAL Franck" w:date="2022-11-18T17:07:00Z"/>
        </w:rPr>
      </w:pPr>
    </w:p>
    <w:p w14:paraId="66A9BBD5" w14:textId="77777777" w:rsidR="006C264C" w:rsidRPr="00606A19" w:rsidRDefault="006C264C" w:rsidP="006C264C">
      <w:pPr>
        <w:jc w:val="both"/>
        <w:rPr>
          <w:ins w:id="2295" w:author="DENOUAL Franck" w:date="2022-11-18T17:07:00Z"/>
        </w:rPr>
      </w:pPr>
      <w:ins w:id="2296" w:author="DENOUAL Franck" w:date="2022-11-18T17:07:00Z">
        <w:r w:rsidRPr="00606A19">
          <w:t xml:space="preserve">The proposal defines a </w:t>
        </w:r>
        <w:r w:rsidRPr="00606A19">
          <w:rPr>
            <w:rFonts w:ascii="CourierNewPSMT" w:hAnsi="CourierNewPSMT" w:cs="CourierNewPSMT"/>
            <w:sz w:val="22"/>
            <w:szCs w:val="22"/>
          </w:rPr>
          <w:t>DynamicMovieBox</w:t>
        </w:r>
        <w:r w:rsidRPr="00606A19">
          <w:t xml:space="preserve"> in a movie fragment, containing</w:t>
        </w:r>
      </w:ins>
    </w:p>
    <w:p w14:paraId="1897B532" w14:textId="77777777" w:rsidR="006C264C" w:rsidRPr="00606A19" w:rsidRDefault="006C264C">
      <w:pPr>
        <w:pStyle w:val="ListParagraph"/>
        <w:widowControl/>
        <w:numPr>
          <w:ilvl w:val="0"/>
          <w:numId w:val="83"/>
        </w:numPr>
        <w:autoSpaceDN/>
        <w:spacing w:after="0" w:line="240" w:lineRule="auto"/>
        <w:textAlignment w:val="auto"/>
        <w:rPr>
          <w:ins w:id="2297" w:author="DENOUAL Franck" w:date="2022-11-18T17:07:00Z"/>
        </w:rPr>
        <w:pPrChange w:id="2298"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299" w:author="DENOUAL Franck" w:date="2022-11-18T17:07:00Z">
        <w:r w:rsidRPr="00606A19">
          <w:t>Indication on source (timeline/splicing) and configuration changes compared to previous DynamicMovieBox</w:t>
        </w:r>
      </w:ins>
    </w:p>
    <w:p w14:paraId="0F0EF856" w14:textId="77777777" w:rsidR="006C264C" w:rsidRPr="00606A19" w:rsidRDefault="006C264C">
      <w:pPr>
        <w:pStyle w:val="ListParagraph"/>
        <w:widowControl/>
        <w:numPr>
          <w:ilvl w:val="0"/>
          <w:numId w:val="83"/>
        </w:numPr>
        <w:autoSpaceDN/>
        <w:spacing w:after="0" w:line="240" w:lineRule="auto"/>
        <w:textAlignment w:val="auto"/>
        <w:rPr>
          <w:ins w:id="2300" w:author="DENOUAL Franck" w:date="2022-11-18T17:07:00Z"/>
        </w:rPr>
        <w:pPrChange w:id="2301"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302" w:author="DENOUAL Franck" w:date="2022-11-18T17:07:00Z">
        <w:r w:rsidRPr="00606A19">
          <w:t>Zero or one UserData box, Zero or one Meta box</w:t>
        </w:r>
      </w:ins>
    </w:p>
    <w:p w14:paraId="4C59C56C" w14:textId="77777777" w:rsidR="006C264C" w:rsidRPr="00606A19" w:rsidRDefault="006C264C">
      <w:pPr>
        <w:pStyle w:val="ListParagraph"/>
        <w:widowControl/>
        <w:numPr>
          <w:ilvl w:val="0"/>
          <w:numId w:val="83"/>
        </w:numPr>
        <w:autoSpaceDN/>
        <w:spacing w:after="0" w:line="240" w:lineRule="auto"/>
        <w:textAlignment w:val="auto"/>
        <w:rPr>
          <w:ins w:id="2303" w:author="DENOUAL Franck" w:date="2022-11-18T17:07:00Z"/>
        </w:rPr>
        <w:pPrChange w:id="2304"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305" w:author="DENOUAL Franck" w:date="2022-11-18T17:07:00Z">
        <w:r w:rsidRPr="00606A19">
          <w:t>Zero or more</w:t>
        </w:r>
        <w:r w:rsidRPr="00606A19">
          <w:rPr>
            <w:rFonts w:ascii="CourierNewPSMT" w:hAnsi="CourierNewPSMT" w:cs="CourierNewPSMT"/>
          </w:rPr>
          <w:t xml:space="preserve"> DynamicTrackBox</w:t>
        </w:r>
        <w:r w:rsidRPr="00606A19">
          <w:t>, each containing</w:t>
        </w:r>
      </w:ins>
    </w:p>
    <w:p w14:paraId="2AF79355" w14:textId="77777777" w:rsidR="006C264C" w:rsidRPr="00606A19" w:rsidRDefault="006C264C">
      <w:pPr>
        <w:pStyle w:val="ListParagraph"/>
        <w:widowControl/>
        <w:numPr>
          <w:ilvl w:val="1"/>
          <w:numId w:val="83"/>
        </w:numPr>
        <w:autoSpaceDN/>
        <w:spacing w:after="0" w:line="240" w:lineRule="auto"/>
        <w:textAlignment w:val="auto"/>
        <w:rPr>
          <w:ins w:id="2306" w:author="DENOUAL Franck" w:date="2022-11-18T17:07:00Z"/>
        </w:rPr>
        <w:pPrChange w:id="2307" w:author="DENOUAL Franck" w:date="2022-11-18T18:03:00Z">
          <w:pPr>
            <w:pStyle w:val="ListParagraph"/>
            <w:widowControl/>
            <w:numPr>
              <w:ilvl w:val="1"/>
              <w:numId w:val="98"/>
            </w:numPr>
            <w:tabs>
              <w:tab w:val="num" w:pos="360"/>
              <w:tab w:val="num" w:pos="1440"/>
            </w:tabs>
            <w:autoSpaceDN/>
            <w:spacing w:after="0" w:line="240" w:lineRule="auto"/>
            <w:ind w:left="1440" w:hanging="720"/>
            <w:textAlignment w:val="auto"/>
          </w:pPr>
        </w:pPrChange>
      </w:pPr>
      <w:ins w:id="2308" w:author="DENOUAL Franck" w:date="2022-11-18T17:07:00Z">
        <w:r w:rsidRPr="00606A19">
          <w:t xml:space="preserve">a specific </w:t>
        </w:r>
        <w:r w:rsidRPr="00606A19">
          <w:rPr>
            <w:rFonts w:ascii="CourierNewPSMT" w:hAnsi="CourierNewPSMT" w:cs="CourierNewPSMT"/>
          </w:rPr>
          <w:t>DynamicTrackHeaderBox</w:t>
        </w:r>
        <w:r w:rsidRPr="00606A19">
          <w:t xml:space="preserve"> containing</w:t>
        </w:r>
      </w:ins>
    </w:p>
    <w:p w14:paraId="76DBE836" w14:textId="77777777" w:rsidR="006C264C" w:rsidRPr="00606A19" w:rsidRDefault="006C264C">
      <w:pPr>
        <w:pStyle w:val="ListParagraph"/>
        <w:widowControl/>
        <w:numPr>
          <w:ilvl w:val="2"/>
          <w:numId w:val="83"/>
        </w:numPr>
        <w:autoSpaceDN/>
        <w:spacing w:after="0" w:line="240" w:lineRule="auto"/>
        <w:textAlignment w:val="auto"/>
        <w:rPr>
          <w:ins w:id="2309" w:author="DENOUAL Franck" w:date="2022-11-18T17:07:00Z"/>
        </w:rPr>
        <w:pPrChange w:id="2310" w:author="DENOUAL Franck" w:date="2022-11-18T18:03:00Z">
          <w:pPr>
            <w:pStyle w:val="ListParagraph"/>
            <w:widowControl/>
            <w:numPr>
              <w:ilvl w:val="2"/>
              <w:numId w:val="98"/>
            </w:numPr>
            <w:tabs>
              <w:tab w:val="num" w:pos="360"/>
              <w:tab w:val="num" w:pos="2160"/>
            </w:tabs>
            <w:autoSpaceDN/>
            <w:spacing w:after="0" w:line="240" w:lineRule="auto"/>
            <w:ind w:left="2160" w:hanging="720"/>
            <w:textAlignment w:val="auto"/>
          </w:pPr>
        </w:pPrChange>
      </w:pPr>
      <w:ins w:id="2311" w:author="DENOUAL Franck" w:date="2022-11-18T17:07:00Z">
        <w:r w:rsidRPr="00606A19">
          <w:t>track setup (width/height/delay…)</w:t>
        </w:r>
      </w:ins>
    </w:p>
    <w:p w14:paraId="6D6852A1" w14:textId="77777777" w:rsidR="006C264C" w:rsidRPr="00606A19" w:rsidRDefault="006C264C">
      <w:pPr>
        <w:pStyle w:val="ListParagraph"/>
        <w:widowControl/>
        <w:numPr>
          <w:ilvl w:val="2"/>
          <w:numId w:val="83"/>
        </w:numPr>
        <w:autoSpaceDN/>
        <w:spacing w:after="0" w:line="240" w:lineRule="auto"/>
        <w:textAlignment w:val="auto"/>
        <w:rPr>
          <w:ins w:id="2312" w:author="DENOUAL Franck" w:date="2022-11-18T17:07:00Z"/>
        </w:rPr>
        <w:pPrChange w:id="2313" w:author="DENOUAL Franck" w:date="2022-11-18T18:03:00Z">
          <w:pPr>
            <w:pStyle w:val="ListParagraph"/>
            <w:widowControl/>
            <w:numPr>
              <w:ilvl w:val="2"/>
              <w:numId w:val="98"/>
            </w:numPr>
            <w:tabs>
              <w:tab w:val="num" w:pos="360"/>
              <w:tab w:val="num" w:pos="2160"/>
            </w:tabs>
            <w:autoSpaceDN/>
            <w:spacing w:after="0" w:line="240" w:lineRule="auto"/>
            <w:ind w:left="2160" w:hanging="720"/>
            <w:textAlignment w:val="auto"/>
          </w:pPr>
        </w:pPrChange>
      </w:pPr>
      <w:ins w:id="2314" w:author="DENOUAL Franck" w:date="2022-11-18T17:07:00Z">
        <w:r w:rsidRPr="00606A19">
          <w:t xml:space="preserve">indications on modification changes compared to previous DynamicTrackBox </w:t>
        </w:r>
      </w:ins>
    </w:p>
    <w:p w14:paraId="5636E3CC" w14:textId="77777777" w:rsidR="006C264C" w:rsidRPr="00606A19" w:rsidRDefault="006C264C">
      <w:pPr>
        <w:pStyle w:val="ListParagraph"/>
        <w:widowControl/>
        <w:numPr>
          <w:ilvl w:val="1"/>
          <w:numId w:val="83"/>
        </w:numPr>
        <w:autoSpaceDN/>
        <w:spacing w:after="0" w:line="240" w:lineRule="auto"/>
        <w:textAlignment w:val="auto"/>
        <w:rPr>
          <w:ins w:id="2315" w:author="DENOUAL Franck" w:date="2022-11-18T17:07:00Z"/>
        </w:rPr>
        <w:pPrChange w:id="2316" w:author="DENOUAL Franck" w:date="2022-11-18T18:03:00Z">
          <w:pPr>
            <w:pStyle w:val="ListParagraph"/>
            <w:widowControl/>
            <w:numPr>
              <w:ilvl w:val="1"/>
              <w:numId w:val="98"/>
            </w:numPr>
            <w:tabs>
              <w:tab w:val="num" w:pos="360"/>
              <w:tab w:val="num" w:pos="1440"/>
            </w:tabs>
            <w:autoSpaceDN/>
            <w:spacing w:after="0" w:line="240" w:lineRule="auto"/>
            <w:ind w:left="1440" w:hanging="720"/>
            <w:textAlignment w:val="auto"/>
          </w:pPr>
        </w:pPrChange>
      </w:pPr>
      <w:ins w:id="2317" w:author="DENOUAL Franck" w:date="2022-11-18T17:07:00Z">
        <w:r w:rsidRPr="00606A19">
          <w:t xml:space="preserve">some common boxes found in </w:t>
        </w:r>
        <w:r w:rsidRPr="00606A19">
          <w:rPr>
            <w:rFonts w:ascii="CourierNewPSMT" w:hAnsi="CourierNewPSMT" w:cs="CourierNewPSMT"/>
          </w:rPr>
          <w:t>TrackBox</w:t>
        </w:r>
        <w:r w:rsidRPr="00606A19">
          <w:t>.</w:t>
        </w:r>
      </w:ins>
    </w:p>
    <w:p w14:paraId="0805944B" w14:textId="77777777" w:rsidR="006C264C" w:rsidRPr="00606A19" w:rsidRDefault="006C264C" w:rsidP="001D3D17">
      <w:pPr>
        <w:pStyle w:val="Heading5"/>
        <w:rPr>
          <w:ins w:id="2318" w:author="DENOUAL Franck" w:date="2022-11-18T17:08:00Z"/>
        </w:rPr>
      </w:pPr>
      <w:ins w:id="2319" w:author="DENOUAL Franck" w:date="2022-11-18T17:08:00Z">
        <w:r w:rsidRPr="00606A19">
          <w:t>Dynamic movie box</w:t>
        </w:r>
      </w:ins>
    </w:p>
    <w:p w14:paraId="5916BB50" w14:textId="77777777" w:rsidR="006C264C" w:rsidRPr="00606A19" w:rsidRDefault="006C264C" w:rsidP="001D3D17">
      <w:pPr>
        <w:pStyle w:val="Heading6"/>
        <w:rPr>
          <w:ins w:id="2320" w:author="DENOUAL Franck" w:date="2022-11-18T17:08:00Z"/>
        </w:rPr>
      </w:pPr>
      <w:ins w:id="2321" w:author="DENOUAL Franck" w:date="2022-11-18T17:08:00Z">
        <w:r w:rsidRPr="00606A19">
          <w:t>Definition</w:t>
        </w:r>
      </w:ins>
    </w:p>
    <w:p w14:paraId="581CE37F" w14:textId="77777777" w:rsidR="006C264C" w:rsidRPr="00606A19" w:rsidRDefault="006C264C" w:rsidP="006C264C">
      <w:pPr>
        <w:pStyle w:val="Atom"/>
        <w:rPr>
          <w:ins w:id="2322" w:author="DENOUAL Franck" w:date="2022-11-18T17:08:00Z"/>
        </w:rPr>
      </w:pPr>
      <w:ins w:id="2323" w:author="DENOUAL Franck" w:date="2022-11-18T17:08:00Z">
        <w:r w:rsidRPr="00606A19">
          <w:t>Box Type:</w:t>
        </w:r>
        <w:r w:rsidRPr="00606A19">
          <w:tab/>
        </w:r>
        <w:r w:rsidRPr="00606A19">
          <w:rPr>
            <w:rStyle w:val="codeChar"/>
          </w:rPr>
          <w:t>'dymv'</w:t>
        </w:r>
        <w:r w:rsidRPr="00606A19">
          <w:br/>
          <w:t>Container:</w:t>
        </w:r>
        <w:r w:rsidRPr="00606A19">
          <w:tab/>
        </w:r>
        <w:r w:rsidRPr="00606A19">
          <w:rPr>
            <w:rStyle w:val="codeChar"/>
          </w:rPr>
          <w:t>MovieFragmentBox</w:t>
        </w:r>
        <w:r w:rsidRPr="00606A19">
          <w:br/>
          <w:t>Mandatory:</w:t>
        </w:r>
        <w:r w:rsidRPr="00606A19">
          <w:tab/>
          <w:t>No</w:t>
        </w:r>
        <w:r w:rsidRPr="00606A19">
          <w:br/>
          <w:t>Quantity:</w:t>
        </w:r>
        <w:r w:rsidRPr="00606A19">
          <w:tab/>
          <w:t>Zero or one</w:t>
        </w:r>
      </w:ins>
    </w:p>
    <w:p w14:paraId="67506D81" w14:textId="77777777" w:rsidR="006C264C" w:rsidRPr="00606A19" w:rsidRDefault="006C264C" w:rsidP="006C264C">
      <w:pPr>
        <w:jc w:val="both"/>
        <w:rPr>
          <w:ins w:id="2324" w:author="DENOUAL Franck" w:date="2022-11-18T17:08:00Z"/>
        </w:rPr>
      </w:pPr>
      <w:ins w:id="2325" w:author="DENOUAL Franck" w:date="2022-11-18T17:08:00Z">
        <w:r w:rsidRPr="00606A19">
          <w:lastRenderedPageBreak/>
          <w:t xml:space="preserve">A </w:t>
        </w:r>
        <w:r w:rsidRPr="00606A19">
          <w:rPr>
            <w:rFonts w:ascii="CourierNewPSMT" w:hAnsi="CourierNewPSMT" w:cs="CourierNewPSMT"/>
            <w:sz w:val="22"/>
            <w:szCs w:val="22"/>
          </w:rPr>
          <w:t>DynamicMovieBox</w:t>
        </w:r>
        <w:r w:rsidRPr="00606A19">
          <w:t xml:space="preserve"> completely or partially overrides the </w:t>
        </w:r>
        <w:r w:rsidRPr="00606A19">
          <w:rPr>
            <w:rFonts w:ascii="CourierNewPSMT" w:hAnsi="CourierNewPSMT" w:cs="CourierNewPSMT"/>
            <w:sz w:val="22"/>
            <w:szCs w:val="22"/>
          </w:rPr>
          <w:t>MovieBox</w:t>
        </w:r>
        <w:r w:rsidRPr="00606A19">
          <w:t xml:space="preserve"> setup (track list, user data and meta) for the current fragment.</w:t>
        </w:r>
      </w:ins>
    </w:p>
    <w:p w14:paraId="1385DD0F" w14:textId="77777777" w:rsidR="006C264C" w:rsidRPr="00606A19" w:rsidRDefault="006C264C" w:rsidP="006C264C">
      <w:pPr>
        <w:jc w:val="both"/>
        <w:rPr>
          <w:ins w:id="2326" w:author="DENOUAL Franck" w:date="2022-11-18T17:08:00Z"/>
        </w:rPr>
      </w:pPr>
    </w:p>
    <w:p w14:paraId="117E5135" w14:textId="77777777" w:rsidR="006C264C" w:rsidRPr="00606A19" w:rsidRDefault="006C264C" w:rsidP="006C264C">
      <w:pPr>
        <w:jc w:val="both"/>
        <w:rPr>
          <w:ins w:id="2327" w:author="DENOUAL Franck" w:date="2022-11-18T17:08:00Z"/>
        </w:rPr>
      </w:pPr>
      <w:ins w:id="2328" w:author="DENOUAL Franck" w:date="2022-11-18T17:08:00Z">
        <w:r w:rsidRPr="00606A19">
          <w:t xml:space="preserve">Each </w:t>
        </w:r>
        <w:r w:rsidRPr="00606A19">
          <w:rPr>
            <w:rFonts w:ascii="CourierNewPSMT" w:hAnsi="CourierNewPSMT" w:cs="CourierNewPSMT"/>
            <w:sz w:val="22"/>
            <w:szCs w:val="22"/>
          </w:rPr>
          <w:t>DynamicMovieBox</w:t>
        </w:r>
        <w:r w:rsidRPr="00606A19">
          <w:t xml:space="preserve"> has an associated </w:t>
        </w:r>
        <w:r w:rsidRPr="00606A19">
          <w:rPr>
            <w:rFonts w:ascii="CourierNewPSMT" w:hAnsi="CourierNewPSMT" w:cs="CourierNewPSMT"/>
            <w:sz w:val="22"/>
            <w:szCs w:val="22"/>
          </w:rPr>
          <w:t>source_id</w:t>
        </w:r>
        <w:r w:rsidRPr="00606A19">
          <w:t xml:space="preserve">, which indicates how the movie fragment extends the initial </w:t>
        </w:r>
        <w:r w:rsidRPr="00606A19">
          <w:rPr>
            <w:rFonts w:ascii="CourierNewPSMT" w:hAnsi="CourierNewPSMT" w:cs="CourierNewPSMT"/>
            <w:sz w:val="22"/>
            <w:szCs w:val="22"/>
          </w:rPr>
          <w:t>MovieBox</w:t>
        </w:r>
        <w:r w:rsidRPr="00606A19">
          <w:t>:</w:t>
        </w:r>
      </w:ins>
    </w:p>
    <w:p w14:paraId="35FE200B" w14:textId="77777777" w:rsidR="006C264C" w:rsidRPr="00606A19" w:rsidRDefault="006C264C">
      <w:pPr>
        <w:pStyle w:val="ListParagraph"/>
        <w:widowControl/>
        <w:numPr>
          <w:ilvl w:val="0"/>
          <w:numId w:val="83"/>
        </w:numPr>
        <w:autoSpaceDN/>
        <w:spacing w:after="0" w:line="240" w:lineRule="auto"/>
        <w:textAlignment w:val="auto"/>
        <w:rPr>
          <w:ins w:id="2329" w:author="DENOUAL Franck" w:date="2022-11-18T17:08:00Z"/>
        </w:rPr>
        <w:pPrChange w:id="2330"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331" w:author="DENOUAL Franck" w:date="2022-11-18T17:08:00Z">
        <w:r w:rsidRPr="00606A19">
          <w:t xml:space="preserve">A </w:t>
        </w:r>
        <w:r w:rsidRPr="00606A19">
          <w:rPr>
            <w:rFonts w:ascii="CourierNewPSMT" w:hAnsi="CourierNewPSMT" w:cs="CourierNewPSMT"/>
          </w:rPr>
          <w:t>source_id</w:t>
        </w:r>
        <w:r w:rsidRPr="00606A19">
          <w:t xml:space="preserve"> equal to 0 indicates that the </w:t>
        </w:r>
        <w:r w:rsidRPr="00606A19">
          <w:rPr>
            <w:rFonts w:ascii="CourierNewPSMT" w:hAnsi="CourierNewPSMT" w:cs="CourierNewPSMT"/>
          </w:rPr>
          <w:t>MovieBox</w:t>
        </w:r>
        <w:r w:rsidRPr="00606A19">
          <w:t xml:space="preserve"> is modified by the movie fragment,</w:t>
        </w:r>
      </w:ins>
    </w:p>
    <w:p w14:paraId="71200BE7" w14:textId="77777777" w:rsidR="006C264C" w:rsidRPr="00606A19" w:rsidRDefault="006C264C">
      <w:pPr>
        <w:pStyle w:val="ListParagraph"/>
        <w:widowControl/>
        <w:numPr>
          <w:ilvl w:val="0"/>
          <w:numId w:val="83"/>
        </w:numPr>
        <w:autoSpaceDN/>
        <w:spacing w:after="0" w:line="240" w:lineRule="auto"/>
        <w:textAlignment w:val="auto"/>
        <w:rPr>
          <w:ins w:id="2332" w:author="DENOUAL Franck" w:date="2022-11-18T17:08:00Z"/>
        </w:rPr>
        <w:pPrChange w:id="2333"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334" w:author="DENOUAL Franck" w:date="2022-11-18T17:08:00Z">
        <w:r w:rsidRPr="00606A19">
          <w:t xml:space="preserve">A </w:t>
        </w:r>
        <w:r w:rsidRPr="00606A19">
          <w:rPr>
            <w:rFonts w:ascii="CourierNewPSMT" w:hAnsi="CourierNewPSMT" w:cs="CourierNewPSMT"/>
          </w:rPr>
          <w:t>source_id</w:t>
        </w:r>
        <w:r w:rsidRPr="00606A19">
          <w:t xml:space="preserve"> different from 0 indicates that the </w:t>
        </w:r>
        <w:r w:rsidRPr="00606A19">
          <w:rPr>
            <w:rFonts w:ascii="CourierNewPSMT" w:hAnsi="CourierNewPSMT" w:cs="CourierNewPSMT"/>
          </w:rPr>
          <w:t>MovieBox</w:t>
        </w:r>
        <w:r w:rsidRPr="00606A19">
          <w:t xml:space="preserve"> is ignored (i.e. considered not present)</w:t>
        </w:r>
      </w:ins>
    </w:p>
    <w:p w14:paraId="757588D0" w14:textId="77777777" w:rsidR="006C264C" w:rsidRPr="00606A19" w:rsidRDefault="006C264C" w:rsidP="006C264C">
      <w:pPr>
        <w:jc w:val="both"/>
        <w:rPr>
          <w:ins w:id="2335" w:author="DENOUAL Franck" w:date="2022-11-18T17:08:00Z"/>
        </w:rPr>
      </w:pPr>
    </w:p>
    <w:p w14:paraId="390E82FB" w14:textId="77777777" w:rsidR="006C264C" w:rsidRPr="00606A19" w:rsidRDefault="006C264C" w:rsidP="006C264C">
      <w:pPr>
        <w:jc w:val="both"/>
        <w:rPr>
          <w:ins w:id="2336" w:author="DENOUAL Franck" w:date="2022-11-18T17:08:00Z"/>
        </w:rPr>
      </w:pPr>
      <w:ins w:id="2337" w:author="DENOUAL Franck" w:date="2022-11-18T17:08:00Z">
        <w:r w:rsidRPr="00606A19">
          <w:t xml:space="preserve">A change of </w:t>
        </w:r>
        <w:r w:rsidRPr="00606A19">
          <w:rPr>
            <w:rFonts w:ascii="CourierNewPSMT" w:hAnsi="CourierNewPSMT" w:cs="CourierNewPSMT"/>
            <w:sz w:val="22"/>
            <w:szCs w:val="22"/>
          </w:rPr>
          <w:t>source_id</w:t>
        </w:r>
        <w:r w:rsidRPr="00606A19">
          <w:t xml:space="preserve"> between two consecutive movie fragments N and N-1 in a single bytes sequence (file, remote resource, etc.) indicates that tracks in N shall be considered as new tracks and tracks in N-1 shall no longer be considered present in the file. In this case, there is no guarantee that the timeline is contiguous between fragments N and N-1. How file readers handle such discontinuities is out of scope of this specification and usually driven by the processing pipeline capabilities. </w:t>
        </w:r>
        <w:bookmarkStart w:id="2338" w:name="_Hlk116566105"/>
        <w:r w:rsidRPr="00606A19">
          <w:t xml:space="preserve">Implementations should however avoid introducing long playback gaps at </w:t>
        </w:r>
        <w:r w:rsidRPr="00606A19">
          <w:rPr>
            <w:rFonts w:ascii="CourierNewPSMT" w:hAnsi="CourierNewPSMT" w:cs="CourierNewPSMT"/>
            <w:sz w:val="22"/>
            <w:szCs w:val="22"/>
          </w:rPr>
          <w:t>source_id</w:t>
        </w:r>
        <w:r w:rsidRPr="00606A19">
          <w:t xml:space="preserve"> change points</w:t>
        </w:r>
        <w:bookmarkEnd w:id="2338"/>
        <w:r w:rsidRPr="00606A19">
          <w:t>.</w:t>
        </w:r>
      </w:ins>
    </w:p>
    <w:p w14:paraId="7CC3B4EA" w14:textId="77777777" w:rsidR="006C264C" w:rsidRPr="00606A19" w:rsidRDefault="006C264C" w:rsidP="006C264C">
      <w:pPr>
        <w:jc w:val="both"/>
        <w:rPr>
          <w:ins w:id="2339" w:author="DENOUAL Franck" w:date="2022-11-18T17:08:00Z"/>
        </w:rPr>
      </w:pPr>
    </w:p>
    <w:p w14:paraId="7B007E20" w14:textId="77777777" w:rsidR="006C264C" w:rsidRPr="00606A19" w:rsidRDefault="006C264C" w:rsidP="006C264C">
      <w:pPr>
        <w:jc w:val="both"/>
        <w:rPr>
          <w:ins w:id="2340" w:author="DENOUAL Franck" w:date="2022-11-18T17:08:00Z"/>
        </w:rPr>
      </w:pPr>
      <w:ins w:id="2341" w:author="DENOUAL Franck" w:date="2022-11-18T17:08:00Z">
        <w:r w:rsidRPr="00606A19">
          <w:t xml:space="preserve">When dynamic tracks are used, the first track fragment of each track in the parent movie fragment shall have a </w:t>
        </w:r>
        <w:r w:rsidRPr="00606A19">
          <w:rPr>
            <w:rFonts w:ascii="CourierNewPSMT" w:hAnsi="CourierNewPSMT" w:cs="CourierNewPSMT"/>
            <w:sz w:val="22"/>
            <w:szCs w:val="22"/>
          </w:rPr>
          <w:t>TrackFragmentBaseMediaDecodeTimeBox</w:t>
        </w:r>
        <w:r w:rsidRPr="00606A19">
          <w:t>.</w:t>
        </w:r>
      </w:ins>
    </w:p>
    <w:p w14:paraId="5CF37B0C" w14:textId="77777777" w:rsidR="006C264C" w:rsidRPr="00606A19" w:rsidRDefault="006C264C" w:rsidP="006C264C">
      <w:pPr>
        <w:pStyle w:val="NormalWeb"/>
        <w:rPr>
          <w:ins w:id="2342" w:author="DENOUAL Franck" w:date="2022-11-18T17:08:00Z"/>
        </w:rPr>
      </w:pPr>
      <w:ins w:id="2343" w:author="DENOUAL Franck" w:date="2022-11-18T17:08:00Z">
        <w:r w:rsidRPr="00606A19">
          <w:t xml:space="preserve">If two consecutive movie fragments N and N-1 have the same value for </w:t>
        </w:r>
        <w:r w:rsidRPr="00606A19">
          <w:rPr>
            <w:rFonts w:ascii="CourierNewPSMT" w:hAnsi="CourierNewPSMT" w:cs="CourierNewPSMT"/>
          </w:rPr>
          <w:t>source_id</w:t>
        </w:r>
        <w:r w:rsidRPr="00606A19">
          <w:t xml:space="preserve">, the timeline of all tracks active in both fragments is contiguous, i.e. the constraints on </w:t>
        </w:r>
        <w:r w:rsidRPr="00606A19">
          <w:rPr>
            <w:rFonts w:ascii="CourierNewPSMT" w:hAnsi="CourierNewPSMT" w:cs="CourierNewPSMT"/>
          </w:rPr>
          <w:t>TrackFragmentBaseMediaDecodeTimeBox</w:t>
        </w:r>
        <w:r w:rsidRPr="00606A19">
          <w:t xml:space="preserve"> of each track shall be respected: </w:t>
        </w:r>
        <w:bookmarkStart w:id="2344" w:name="_Hlk108112934"/>
        <w:r w:rsidRPr="00606A19">
          <w:t xml:space="preserve">for a track fragment with the same </w:t>
        </w:r>
        <w:r w:rsidRPr="00606A19">
          <w:rPr>
            <w:rFonts w:ascii="CourierNewPSMT" w:hAnsi="CourierNewPSMT" w:cs="CourierNewPSMT"/>
          </w:rPr>
          <w:t>trackID</w:t>
        </w:r>
        <w:r w:rsidRPr="00606A19">
          <w:t xml:space="preserve">, the first </w:t>
        </w:r>
        <w:r w:rsidRPr="00606A19">
          <w:rPr>
            <w:rFonts w:ascii="CourierNewPSMT" w:hAnsi="CourierNewPSMT" w:cs="CourierNewPSMT"/>
          </w:rPr>
          <w:t>TrackFragmentBaseMediaDecodeTimeBox</w:t>
        </w:r>
        <w:r w:rsidRPr="00606A19">
          <w:t xml:space="preserve"> in movie fragment N is equal to or greater than the first </w:t>
        </w:r>
        <w:r w:rsidRPr="00606A19">
          <w:rPr>
            <w:rFonts w:ascii="CourierNewPSMT" w:hAnsi="CourierNewPSMT" w:cs="CourierNewPSMT"/>
          </w:rPr>
          <w:t>TrackFragmentBaseMediaDecodeTimeBox</w:t>
        </w:r>
        <w:r w:rsidRPr="00606A19">
          <w:t xml:space="preserve"> in movie fragment N-1 plus the sum of the sample durations in movie fragment N-1</w:t>
        </w:r>
        <w:bookmarkEnd w:id="2344"/>
        <w:r w:rsidRPr="00606A19">
          <w:t>.</w:t>
        </w:r>
      </w:ins>
    </w:p>
    <w:p w14:paraId="03C46B15" w14:textId="77777777" w:rsidR="006C264C" w:rsidRPr="00606A19" w:rsidRDefault="006C264C" w:rsidP="006C264C">
      <w:pPr>
        <w:jc w:val="both"/>
        <w:rPr>
          <w:ins w:id="2345" w:author="DENOUAL Franck" w:date="2022-11-18T17:08:00Z"/>
        </w:rPr>
      </w:pPr>
      <w:ins w:id="2346" w:author="DENOUAL Franck" w:date="2022-11-18T17:08:00Z">
        <w:r w:rsidRPr="00606A19">
          <w:t xml:space="preserve">If several tracks need to be inserted or replaced, these tracks may be declared </w:t>
        </w:r>
      </w:ins>
    </w:p>
    <w:p w14:paraId="214CB170" w14:textId="77777777" w:rsidR="006C264C" w:rsidRPr="00606A19" w:rsidRDefault="006C264C">
      <w:pPr>
        <w:pStyle w:val="ListParagraph"/>
        <w:widowControl/>
        <w:numPr>
          <w:ilvl w:val="0"/>
          <w:numId w:val="83"/>
        </w:numPr>
        <w:autoSpaceDN/>
        <w:spacing w:after="0" w:line="240" w:lineRule="auto"/>
        <w:textAlignment w:val="auto"/>
        <w:rPr>
          <w:ins w:id="2347" w:author="DENOUAL Franck" w:date="2022-11-18T17:08:00Z"/>
        </w:rPr>
        <w:pPrChange w:id="2348"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349" w:author="DENOUAL Franck" w:date="2022-11-18T17:08:00Z">
        <w:r w:rsidRPr="00606A19">
          <w:t xml:space="preserve">all in a single </w:t>
        </w:r>
        <w:r w:rsidRPr="00606A19">
          <w:rPr>
            <w:rFonts w:ascii="CourierNewPSMT" w:hAnsi="CourierNewPSMT" w:cs="CourierNewPSMT"/>
          </w:rPr>
          <w:t>DynamicMovieBox</w:t>
        </w:r>
        <w:r w:rsidRPr="00606A19">
          <w:t xml:space="preserve"> (i.e. a single movie fragment), </w:t>
        </w:r>
      </w:ins>
    </w:p>
    <w:p w14:paraId="163FE0FE" w14:textId="77777777" w:rsidR="006C264C" w:rsidRPr="00606A19" w:rsidRDefault="006C264C">
      <w:pPr>
        <w:pStyle w:val="ListParagraph"/>
        <w:widowControl/>
        <w:numPr>
          <w:ilvl w:val="0"/>
          <w:numId w:val="83"/>
        </w:numPr>
        <w:autoSpaceDN/>
        <w:spacing w:after="0" w:line="240" w:lineRule="auto"/>
        <w:textAlignment w:val="auto"/>
        <w:rPr>
          <w:ins w:id="2350" w:author="DENOUAL Franck" w:date="2022-11-18T17:08:00Z"/>
        </w:rPr>
        <w:pPrChange w:id="2351"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352" w:author="DENOUAL Franck" w:date="2022-11-18T17:08:00Z">
        <w:r w:rsidRPr="00606A19">
          <w:t>each one in its own</w:t>
        </w:r>
        <w:r w:rsidRPr="00606A19">
          <w:rPr>
            <w:rFonts w:ascii="CourierNewPSMT" w:hAnsi="CourierNewPSMT" w:cs="CourierNewPSMT"/>
          </w:rPr>
          <w:t xml:space="preserve"> DynamicMovieBox</w:t>
        </w:r>
        <w:r w:rsidRPr="00606A19">
          <w:t xml:space="preserve"> (i.e. one movie fragment per new track) or </w:t>
        </w:r>
      </w:ins>
    </w:p>
    <w:p w14:paraId="2BA738CE" w14:textId="77777777" w:rsidR="006C264C" w:rsidRPr="00444726" w:rsidRDefault="006C264C">
      <w:pPr>
        <w:pStyle w:val="ListParagraph"/>
        <w:widowControl/>
        <w:numPr>
          <w:ilvl w:val="0"/>
          <w:numId w:val="83"/>
        </w:numPr>
        <w:autoSpaceDN/>
        <w:spacing w:after="0" w:line="240" w:lineRule="auto"/>
        <w:textAlignment w:val="auto"/>
        <w:rPr>
          <w:ins w:id="2353" w:author="DENOUAL Franck" w:date="2022-11-18T17:08:00Z"/>
        </w:rPr>
        <w:pPrChange w:id="2354"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355" w:author="DENOUAL Franck" w:date="2022-11-18T17:08:00Z">
        <w:r w:rsidRPr="00606A19">
          <w:t xml:space="preserve">a mix of both approaches. </w:t>
        </w:r>
      </w:ins>
    </w:p>
    <w:p w14:paraId="493B0A15" w14:textId="77777777" w:rsidR="006C264C" w:rsidRPr="00606A19" w:rsidRDefault="006C264C" w:rsidP="006C264C">
      <w:pPr>
        <w:jc w:val="both"/>
        <w:rPr>
          <w:ins w:id="2356" w:author="DENOUAL Franck" w:date="2022-11-18T17:08:00Z"/>
        </w:rPr>
      </w:pPr>
    </w:p>
    <w:p w14:paraId="78FE99E6" w14:textId="77777777" w:rsidR="006C264C" w:rsidRPr="00606A19" w:rsidRDefault="006C264C" w:rsidP="006C264C">
      <w:pPr>
        <w:jc w:val="both"/>
        <w:rPr>
          <w:ins w:id="2357" w:author="DENOUAL Franck" w:date="2022-11-18T17:08:00Z"/>
        </w:rPr>
      </w:pPr>
      <w:ins w:id="2358" w:author="DENOUAL Franck" w:date="2022-11-18T17:08:00Z">
        <w:r w:rsidRPr="00606A19">
          <w:t xml:space="preserve">If a track from the </w:t>
        </w:r>
        <w:r w:rsidRPr="00606A19">
          <w:rPr>
            <w:rFonts w:ascii="CourierNewPSMT" w:hAnsi="CourierNewPSMT" w:cs="CourierNewPSMT"/>
            <w:sz w:val="22"/>
            <w:szCs w:val="22"/>
          </w:rPr>
          <w:t>MovieBox</w:t>
        </w:r>
        <w:r w:rsidRPr="00606A19">
          <w:t xml:space="preserve"> is not listed either for update or removal in a </w:t>
        </w:r>
        <w:r w:rsidRPr="00606A19">
          <w:rPr>
            <w:rFonts w:ascii="CourierNewPSMT" w:hAnsi="CourierNewPSMT" w:cs="CourierNewPSMT"/>
            <w:sz w:val="22"/>
            <w:szCs w:val="22"/>
          </w:rPr>
          <w:t>DynamicMovieBox</w:t>
        </w:r>
        <w:r w:rsidRPr="00606A19">
          <w:t xml:space="preserve"> with </w:t>
        </w:r>
        <w:r w:rsidRPr="00606A19">
          <w:rPr>
            <w:rFonts w:ascii="CourierNewPSMT" w:hAnsi="CourierNewPSMT" w:cs="CourierNewPSMT"/>
            <w:sz w:val="22"/>
            <w:szCs w:val="22"/>
          </w:rPr>
          <w:t>source_id</w:t>
        </w:r>
        <w:r w:rsidRPr="00606A19">
          <w:t xml:space="preserve"> value of 0, it is valid, but there could be no track fragment for this track in the movie fragment, as is the case with regular movie fragments.</w:t>
        </w:r>
      </w:ins>
    </w:p>
    <w:p w14:paraId="5A62F754" w14:textId="77777777" w:rsidR="006C264C" w:rsidRPr="00606A19" w:rsidRDefault="006C264C" w:rsidP="006C264C">
      <w:pPr>
        <w:jc w:val="both"/>
        <w:rPr>
          <w:ins w:id="2359" w:author="DENOUAL Franck" w:date="2022-11-18T17:08:00Z"/>
        </w:rPr>
      </w:pPr>
    </w:p>
    <w:p w14:paraId="21B72536" w14:textId="77777777" w:rsidR="006C264C" w:rsidRPr="00606A19" w:rsidRDefault="006C264C" w:rsidP="006C264C">
      <w:pPr>
        <w:jc w:val="both"/>
        <w:rPr>
          <w:ins w:id="2360" w:author="DENOUAL Franck" w:date="2022-11-18T17:08:00Z"/>
        </w:rPr>
      </w:pPr>
      <w:bookmarkStart w:id="2361" w:name="_Hlk116566467"/>
      <w:ins w:id="2362" w:author="DENOUAL Franck" w:date="2022-11-18T17:08:00Z">
        <w:r w:rsidRPr="00606A19">
          <w:t xml:space="preserve">A </w:t>
        </w:r>
        <w:r w:rsidRPr="00606A19">
          <w:rPr>
            <w:rFonts w:ascii="CourierNewPSMT" w:hAnsi="CourierNewPSMT" w:cs="CourierNewPSMT"/>
            <w:sz w:val="22"/>
            <w:szCs w:val="22"/>
          </w:rPr>
          <w:t>DynamicMovieBox</w:t>
        </w:r>
        <w:r w:rsidRPr="00606A19">
          <w:t xml:space="preserve"> may contain zero or more </w:t>
        </w:r>
        <w:r w:rsidRPr="00606A19">
          <w:rPr>
            <w:rFonts w:ascii="CourierNewPSMT" w:hAnsi="CourierNewPSMT" w:cs="CourierNewPSMT"/>
            <w:sz w:val="22"/>
            <w:szCs w:val="22"/>
          </w:rPr>
          <w:t>DynamicTrackBox</w:t>
        </w:r>
        <w:r w:rsidRPr="00606A19">
          <w:t xml:space="preserve">. </w:t>
        </w:r>
      </w:ins>
    </w:p>
    <w:bookmarkEnd w:id="2361"/>
    <w:p w14:paraId="0A1B5E57" w14:textId="77777777" w:rsidR="006C264C" w:rsidRPr="00606A19" w:rsidRDefault="006C264C" w:rsidP="006C264C">
      <w:pPr>
        <w:jc w:val="both"/>
        <w:rPr>
          <w:ins w:id="2363" w:author="DENOUAL Franck" w:date="2022-11-18T17:08:00Z"/>
        </w:rPr>
      </w:pPr>
    </w:p>
    <w:p w14:paraId="56FEDB4A" w14:textId="77777777" w:rsidR="006C264C" w:rsidRPr="00606A19" w:rsidRDefault="006C264C" w:rsidP="006C264C">
      <w:pPr>
        <w:ind w:left="567"/>
        <w:jc w:val="both"/>
        <w:rPr>
          <w:ins w:id="2364" w:author="DENOUAL Franck" w:date="2022-11-18T17:08:00Z"/>
          <w:sz w:val="20"/>
          <w:szCs w:val="20"/>
        </w:rPr>
      </w:pPr>
      <w:ins w:id="2365" w:author="DENOUAL Franck" w:date="2022-11-18T17:08:00Z">
        <w:r w:rsidRPr="00606A19">
          <w:rPr>
            <w:sz w:val="20"/>
            <w:szCs w:val="20"/>
          </w:rPr>
          <w:t xml:space="preserve">NOTE </w:t>
        </w:r>
        <w:bookmarkStart w:id="2366" w:name="_Hlk116566504"/>
        <w:r w:rsidRPr="00606A19">
          <w:rPr>
            <w:sz w:val="20"/>
            <w:szCs w:val="20"/>
          </w:rPr>
          <w:t xml:space="preserve">Usage of </w:t>
        </w:r>
        <w:r w:rsidRPr="00606A19">
          <w:rPr>
            <w:rFonts w:ascii="CourierNewPSMT" w:hAnsi="CourierNewPSMT" w:cs="CourierNewPSMT"/>
            <w:sz w:val="20"/>
            <w:szCs w:val="20"/>
          </w:rPr>
          <w:t>DynamicMovieBox</w:t>
        </w:r>
        <w:r w:rsidRPr="00606A19">
          <w:rPr>
            <w:sz w:val="20"/>
            <w:szCs w:val="20"/>
          </w:rPr>
          <w:t xml:space="preserve"> with </w:t>
        </w:r>
        <w:r w:rsidRPr="00606A19">
          <w:rPr>
            <w:rFonts w:ascii="CourierNewPSMT" w:hAnsi="CourierNewPSMT" w:cs="CourierNewPSMT"/>
            <w:sz w:val="20"/>
            <w:szCs w:val="20"/>
          </w:rPr>
          <w:t>source_id</w:t>
        </w:r>
        <w:r w:rsidRPr="00606A19">
          <w:rPr>
            <w:sz w:val="20"/>
            <w:szCs w:val="20"/>
          </w:rPr>
          <w:t xml:space="preserve"> different from 0 and zero </w:t>
        </w:r>
        <w:r w:rsidRPr="00606A19">
          <w:rPr>
            <w:rFonts w:ascii="CourierNewPSMT" w:hAnsi="CourierNewPSMT" w:cs="CourierNewPSMT"/>
            <w:sz w:val="20"/>
            <w:szCs w:val="20"/>
          </w:rPr>
          <w:t>DynamicTrackBox</w:t>
        </w:r>
        <w:r w:rsidRPr="00606A19">
          <w:rPr>
            <w:sz w:val="20"/>
            <w:szCs w:val="20"/>
          </w:rPr>
          <w:t xml:space="preserve"> can be used to force a discontinuity between two movie fragments. Usage of </w:t>
        </w:r>
        <w:r w:rsidRPr="00606A19">
          <w:rPr>
            <w:rFonts w:ascii="CourierNewPSMT" w:hAnsi="CourierNewPSMT" w:cs="CourierNewPSMT"/>
            <w:sz w:val="20"/>
            <w:szCs w:val="20"/>
          </w:rPr>
          <w:t>DynamicMovieBox</w:t>
        </w:r>
        <w:r w:rsidRPr="00606A19">
          <w:rPr>
            <w:sz w:val="20"/>
            <w:szCs w:val="20"/>
          </w:rPr>
          <w:t xml:space="preserve"> with </w:t>
        </w:r>
        <w:r w:rsidRPr="00606A19">
          <w:rPr>
            <w:rFonts w:ascii="CourierNewPSMT" w:hAnsi="CourierNewPSMT" w:cs="CourierNewPSMT"/>
            <w:sz w:val="20"/>
            <w:szCs w:val="20"/>
          </w:rPr>
          <w:t>source_id</w:t>
        </w:r>
        <w:r w:rsidRPr="00606A19">
          <w:rPr>
            <w:sz w:val="20"/>
            <w:szCs w:val="20"/>
          </w:rPr>
          <w:t xml:space="preserve"> equal to 0 and zero </w:t>
        </w:r>
        <w:r w:rsidRPr="00606A19">
          <w:rPr>
            <w:rFonts w:ascii="CourierNewPSMT" w:hAnsi="CourierNewPSMT" w:cs="CourierNewPSMT"/>
            <w:sz w:val="20"/>
            <w:szCs w:val="20"/>
          </w:rPr>
          <w:t>DynamicTrackBox</w:t>
        </w:r>
        <w:r w:rsidRPr="00606A19">
          <w:rPr>
            <w:sz w:val="20"/>
            <w:szCs w:val="20"/>
          </w:rPr>
          <w:t xml:space="preserve"> can be used to update </w:t>
        </w:r>
        <w:r w:rsidRPr="00606A19">
          <w:rPr>
            <w:rFonts w:ascii="CourierNewPSMT" w:hAnsi="CourierNewPSMT" w:cs="CourierNewPSMT"/>
            <w:sz w:val="20"/>
            <w:szCs w:val="20"/>
          </w:rPr>
          <w:t>MetaBox</w:t>
        </w:r>
        <w:r w:rsidRPr="00606A19">
          <w:rPr>
            <w:sz w:val="20"/>
            <w:szCs w:val="20"/>
          </w:rPr>
          <w:t xml:space="preserve"> or </w:t>
        </w:r>
        <w:r w:rsidRPr="00606A19">
          <w:rPr>
            <w:rFonts w:ascii="CourierNewPSMT" w:hAnsi="CourierNewPSMT" w:cs="CourierNewPSMT"/>
            <w:sz w:val="20"/>
            <w:szCs w:val="20"/>
          </w:rPr>
          <w:t>UserDataBox</w:t>
        </w:r>
        <w:bookmarkEnd w:id="2366"/>
        <w:r w:rsidRPr="00606A19">
          <w:rPr>
            <w:sz w:val="20"/>
            <w:szCs w:val="20"/>
          </w:rPr>
          <w:t>.</w:t>
        </w:r>
      </w:ins>
    </w:p>
    <w:p w14:paraId="0A2F7BC1" w14:textId="77777777" w:rsidR="006C264C" w:rsidRPr="00606A19" w:rsidRDefault="006C264C" w:rsidP="006C264C">
      <w:pPr>
        <w:jc w:val="both"/>
        <w:rPr>
          <w:ins w:id="2367" w:author="DENOUAL Franck" w:date="2022-11-18T17:08:00Z"/>
        </w:rPr>
      </w:pPr>
    </w:p>
    <w:p w14:paraId="5AAB54BB" w14:textId="77777777" w:rsidR="006C264C" w:rsidRPr="00606A19" w:rsidRDefault="006C264C" w:rsidP="006C264C">
      <w:pPr>
        <w:jc w:val="both"/>
        <w:rPr>
          <w:ins w:id="2368" w:author="DENOUAL Franck" w:date="2022-11-18T17:08:00Z"/>
        </w:rPr>
      </w:pPr>
      <w:bookmarkStart w:id="2369" w:name="_Hlk116566793"/>
      <w:ins w:id="2370" w:author="DENOUAL Franck" w:date="2022-11-18T17:08:00Z">
        <w:r w:rsidRPr="00606A19">
          <w:t xml:space="preserve">Tracks declared or modified in a </w:t>
        </w:r>
        <w:r w:rsidRPr="00606A19">
          <w:rPr>
            <w:rFonts w:ascii="CourierNewPSMT" w:hAnsi="CourierNewPSMT" w:cs="CourierNewPSMT"/>
            <w:sz w:val="22"/>
            <w:szCs w:val="22"/>
          </w:rPr>
          <w:t>DynamicMovieBox</w:t>
        </w:r>
        <w:r w:rsidRPr="00606A19">
          <w:t xml:space="preserve"> may have the same configuration for several consecutive movie fragments. </w:t>
        </w:r>
        <w:r w:rsidRPr="00606A19">
          <w:rPr>
            <w:rFonts w:ascii="CourierNewPSMT" w:hAnsi="CourierNewPSMT" w:cs="CourierNewPSMT"/>
            <w:sz w:val="22"/>
            <w:szCs w:val="22"/>
          </w:rPr>
          <w:t>source_flags</w:t>
        </w:r>
        <w:r w:rsidRPr="00606A19">
          <w:t xml:space="preserve"> allow a file parser to detect that a </w:t>
        </w:r>
        <w:r w:rsidRPr="00606A19">
          <w:rPr>
            <w:rFonts w:ascii="CourierNewPSMT" w:hAnsi="CourierNewPSMT" w:cs="CourierNewPSMT"/>
            <w:sz w:val="22"/>
            <w:szCs w:val="22"/>
          </w:rPr>
          <w:t xml:space="preserve">DynamicMovieBox </w:t>
        </w:r>
        <w:r w:rsidRPr="00606A19">
          <w:t xml:space="preserve">is a repetition of the previous </w:t>
        </w:r>
        <w:r w:rsidRPr="00606A19">
          <w:rPr>
            <w:rFonts w:ascii="CourierNewPSMT" w:hAnsi="CourierNewPSMT" w:cs="CourierNewPSMT"/>
            <w:sz w:val="22"/>
            <w:szCs w:val="22"/>
          </w:rPr>
          <w:t>DynamicMovieBox</w:t>
        </w:r>
        <w:r w:rsidRPr="00606A19">
          <w:t xml:space="preserve"> with the same values for </w:t>
        </w:r>
        <w:r w:rsidRPr="00606A19">
          <w:rPr>
            <w:rFonts w:ascii="CourierNewPSMT" w:hAnsi="CourierNewPSMT" w:cs="CourierNewPSMT"/>
            <w:sz w:val="22"/>
            <w:szCs w:val="22"/>
          </w:rPr>
          <w:t>source_id</w:t>
        </w:r>
        <w:r w:rsidRPr="00606A19">
          <w:t xml:space="preserve"> and </w:t>
        </w:r>
        <w:r w:rsidRPr="00606A19">
          <w:rPr>
            <w:rFonts w:ascii="CourierNewPSMT" w:hAnsi="CourierNewPSMT" w:cs="CourierNewPSMT"/>
            <w:sz w:val="22"/>
            <w:szCs w:val="22"/>
          </w:rPr>
          <w:t>bundle_id</w:t>
        </w:r>
        <w:r w:rsidRPr="00606A19">
          <w:t xml:space="preserve">. For a same value of </w:t>
        </w:r>
        <w:r w:rsidRPr="00606A19">
          <w:rPr>
            <w:rFonts w:ascii="CourierNewPSMT" w:hAnsi="CourierNewPSMT" w:cs="CourierNewPSMT"/>
            <w:sz w:val="22"/>
            <w:szCs w:val="22"/>
          </w:rPr>
          <w:t>source_id</w:t>
        </w:r>
        <w:r w:rsidRPr="00606A19">
          <w:t xml:space="preserve">, if multiple dynamic tracks </w:t>
        </w:r>
        <w:r w:rsidRPr="00606A19">
          <w:lastRenderedPageBreak/>
          <w:t xml:space="preserve">or movie-related metadata (user data, meta) are modified or declared in more than one </w:t>
        </w:r>
        <w:r w:rsidRPr="00606A19">
          <w:rPr>
            <w:rFonts w:ascii="CourierNewPSMT" w:hAnsi="CourierNewPSMT" w:cs="CourierNewPSMT"/>
            <w:sz w:val="22"/>
            <w:szCs w:val="22"/>
          </w:rPr>
          <w:t>DynamicMovieBox</w:t>
        </w:r>
        <w:r w:rsidRPr="00606A19">
          <w:t xml:space="preserve">, then each of these </w:t>
        </w:r>
        <w:r w:rsidRPr="00606A19">
          <w:rPr>
            <w:rFonts w:ascii="CourierNewPSMT" w:hAnsi="CourierNewPSMT" w:cs="CourierNewPSMT"/>
            <w:sz w:val="22"/>
            <w:szCs w:val="22"/>
          </w:rPr>
          <w:t>DynamicMovieBox</w:t>
        </w:r>
        <w:r w:rsidRPr="00606A19">
          <w:t xml:space="preserve">es shall use a different </w:t>
        </w:r>
        <w:r w:rsidRPr="00606A19">
          <w:rPr>
            <w:rFonts w:ascii="CourierNewPSMT" w:hAnsi="CourierNewPSMT" w:cs="CourierNewPSMT"/>
            <w:sz w:val="22"/>
            <w:szCs w:val="22"/>
          </w:rPr>
          <w:t>bundle_id</w:t>
        </w:r>
        <w:r w:rsidRPr="00606A19">
          <w:t>.</w:t>
        </w:r>
        <w:bookmarkEnd w:id="2369"/>
        <w:r w:rsidRPr="00606A19">
          <w:t xml:space="preserve">  </w:t>
        </w:r>
      </w:ins>
    </w:p>
    <w:p w14:paraId="79DE7DEB" w14:textId="77777777" w:rsidR="006C264C" w:rsidRPr="00606A19" w:rsidRDefault="006C264C" w:rsidP="006C264C">
      <w:pPr>
        <w:jc w:val="both"/>
        <w:rPr>
          <w:ins w:id="2371" w:author="DENOUAL Franck" w:date="2022-11-18T17:08:00Z"/>
        </w:rPr>
      </w:pPr>
      <w:ins w:id="2372" w:author="DENOUAL Franck" w:date="2022-11-18T17:08:00Z">
        <w:r w:rsidRPr="00606A19">
          <w:t xml:space="preserve">Presence of dynamic tracks in movie fragments shall be indicated using the brand </w:t>
        </w:r>
        <w:r w:rsidRPr="00606A19">
          <w:rPr>
            <w:rFonts w:ascii="CourierNewPSMT" w:hAnsi="CourierNewPSMT" w:cs="CourierNewPSMT"/>
            <w:sz w:val="22"/>
            <w:szCs w:val="22"/>
          </w:rPr>
          <w:t>‘dytk’</w:t>
        </w:r>
        <w:r w:rsidRPr="00606A19">
          <w:t xml:space="preserve"> in the </w:t>
        </w:r>
        <w:r w:rsidRPr="00606A19">
          <w:rPr>
            <w:rFonts w:ascii="CourierNewPSMT" w:hAnsi="CourierNewPSMT" w:cs="CourierNewPSMT"/>
            <w:sz w:val="22"/>
            <w:szCs w:val="22"/>
          </w:rPr>
          <w:t xml:space="preserve">ExtendedTypeBox </w:t>
        </w:r>
        <w:r w:rsidRPr="00606A19">
          <w:t xml:space="preserve">or by using the brand </w:t>
        </w:r>
        <w:r w:rsidRPr="00606A19">
          <w:rPr>
            <w:rFonts w:ascii="CourierNewPSMT" w:hAnsi="CourierNewPSMT" w:cs="CourierNewPSMT"/>
            <w:sz w:val="22"/>
            <w:szCs w:val="22"/>
          </w:rPr>
          <w:t>‘isod’</w:t>
        </w:r>
        <w:r w:rsidRPr="00606A19">
          <w:t xml:space="preserve"> or higher in the </w:t>
        </w:r>
        <w:r w:rsidRPr="00606A19">
          <w:rPr>
            <w:rFonts w:ascii="CourierNewPSMT" w:hAnsi="CourierNewPSMT" w:cs="CourierNewPSMT"/>
            <w:sz w:val="22"/>
            <w:szCs w:val="22"/>
          </w:rPr>
          <w:t>FileTypeBox</w:t>
        </w:r>
        <w:r w:rsidRPr="00606A19">
          <w:t xml:space="preserve">. The </w:t>
        </w:r>
        <w:r w:rsidRPr="00606A19">
          <w:rPr>
            <w:rFonts w:ascii="CourierNewPSMT" w:hAnsi="CourierNewPSMT" w:cs="CourierNewPSMT"/>
            <w:sz w:val="22"/>
            <w:szCs w:val="22"/>
          </w:rPr>
          <w:t>MovieBox</w:t>
        </w:r>
        <w:r w:rsidRPr="00606A19">
          <w:t xml:space="preserve"> is not mandatory when using dynamic tracks, but in that case the first movie fragment loaded shall have a </w:t>
        </w:r>
        <w:r w:rsidRPr="00606A19">
          <w:rPr>
            <w:rFonts w:ascii="CourierNewPSMT" w:hAnsi="CourierNewPSMT" w:cs="CourierNewPSMT"/>
            <w:sz w:val="22"/>
            <w:szCs w:val="22"/>
          </w:rPr>
          <w:t>FileTypeBox</w:t>
        </w:r>
        <w:r w:rsidRPr="00606A19">
          <w:t xml:space="preserve"> or </w:t>
        </w:r>
        <w:r w:rsidRPr="00606A19">
          <w:rPr>
            <w:rFonts w:ascii="CourierNewPSMT" w:hAnsi="CourierNewPSMT" w:cs="CourierNewPSMT"/>
            <w:sz w:val="22"/>
            <w:szCs w:val="22"/>
          </w:rPr>
          <w:t>ExtendedTypeBox</w:t>
        </w:r>
        <w:r w:rsidRPr="00606A19">
          <w:t xml:space="preserve"> indicating support for dynamic track.</w:t>
        </w:r>
      </w:ins>
    </w:p>
    <w:p w14:paraId="6791A777" w14:textId="77777777" w:rsidR="006C264C" w:rsidRPr="00606A19" w:rsidRDefault="006C264C" w:rsidP="006C264C">
      <w:pPr>
        <w:jc w:val="both"/>
        <w:rPr>
          <w:ins w:id="2373" w:author="DENOUAL Franck" w:date="2022-11-18T17:08:00Z"/>
        </w:rPr>
      </w:pPr>
      <w:ins w:id="2374" w:author="DENOUAL Franck" w:date="2022-11-18T17:08:00Z">
        <w:r w:rsidRPr="00606A19">
          <w:t xml:space="preserve"> </w:t>
        </w:r>
      </w:ins>
    </w:p>
    <w:p w14:paraId="59D26D40" w14:textId="77777777" w:rsidR="006C264C" w:rsidRPr="00606A19" w:rsidRDefault="006C264C" w:rsidP="006C264C">
      <w:pPr>
        <w:jc w:val="both"/>
        <w:rPr>
          <w:ins w:id="2375" w:author="DENOUAL Franck" w:date="2022-11-18T17:08:00Z"/>
        </w:rPr>
      </w:pPr>
      <w:ins w:id="2376" w:author="DENOUAL Franck" w:date="2022-11-18T17:08:00Z">
        <w:r w:rsidRPr="00606A19">
          <w:rPr>
            <w:highlight w:val="yellow"/>
          </w:rPr>
          <w:t xml:space="preserve">EDITOR’S NOTE: we could make </w:t>
        </w:r>
        <w:r w:rsidRPr="00606A19">
          <w:rPr>
            <w:rFonts w:ascii="CourierNewPSMT" w:hAnsi="CourierNewPSMT" w:cs="CourierNewPSMT"/>
            <w:sz w:val="22"/>
            <w:szCs w:val="22"/>
            <w:highlight w:val="yellow"/>
          </w:rPr>
          <w:t>FileTypeBox</w:t>
        </w:r>
        <w:r w:rsidRPr="00606A19">
          <w:rPr>
            <w:highlight w:val="yellow"/>
          </w:rPr>
          <w:t xml:space="preserve"> optional in this case but have </w:t>
        </w:r>
        <w:r w:rsidRPr="00606A19">
          <w:rPr>
            <w:rFonts w:ascii="CourierNewPSMT" w:hAnsi="CourierNewPSMT" w:cs="CourierNewPSMT"/>
            <w:sz w:val="22"/>
            <w:szCs w:val="22"/>
            <w:highlight w:val="yellow"/>
          </w:rPr>
          <w:t>SegmentTypeBox</w:t>
        </w:r>
        <w:r w:rsidRPr="00606A19">
          <w:rPr>
            <w:highlight w:val="yellow"/>
          </w:rPr>
          <w:t xml:space="preserve"> mandatory</w:t>
        </w:r>
        <w:r w:rsidRPr="00606A19">
          <w:t>.</w:t>
        </w:r>
      </w:ins>
    </w:p>
    <w:p w14:paraId="78B6151A" w14:textId="77777777" w:rsidR="006C264C" w:rsidRPr="00606A19" w:rsidRDefault="006C264C" w:rsidP="006C264C">
      <w:pPr>
        <w:jc w:val="both"/>
        <w:rPr>
          <w:ins w:id="2377" w:author="DENOUAL Franck" w:date="2022-11-18T17:08:00Z"/>
        </w:rPr>
      </w:pPr>
    </w:p>
    <w:p w14:paraId="7C547303" w14:textId="77777777" w:rsidR="006C264C" w:rsidRPr="00606A19" w:rsidRDefault="006C264C" w:rsidP="006C264C">
      <w:pPr>
        <w:jc w:val="both"/>
        <w:rPr>
          <w:ins w:id="2378" w:author="DENOUAL Franck" w:date="2022-11-18T17:08:00Z"/>
        </w:rPr>
      </w:pPr>
      <w:ins w:id="2379" w:author="DENOUAL Franck" w:date="2022-11-18T17:08:00Z">
        <w:r w:rsidRPr="00606A19">
          <w:t xml:space="preserve">For </w:t>
        </w:r>
        <w:r w:rsidRPr="00606A19">
          <w:rPr>
            <w:rFonts w:ascii="CourierNewPSMT" w:hAnsi="CourierNewPSMT" w:cs="CourierNewPSMT"/>
            <w:sz w:val="22"/>
            <w:szCs w:val="22"/>
          </w:rPr>
          <w:t>DynamicMovieBox</w:t>
        </w:r>
        <w:r w:rsidRPr="00606A19">
          <w:t xml:space="preserve"> the following flags are defined:</w:t>
        </w:r>
      </w:ins>
    </w:p>
    <w:p w14:paraId="4ECD41EF" w14:textId="77777777" w:rsidR="006C264C" w:rsidRPr="00606A19" w:rsidRDefault="006C264C">
      <w:pPr>
        <w:pStyle w:val="ListParagraph"/>
        <w:widowControl/>
        <w:numPr>
          <w:ilvl w:val="0"/>
          <w:numId w:val="83"/>
        </w:numPr>
        <w:autoSpaceDN/>
        <w:spacing w:after="0" w:line="240" w:lineRule="auto"/>
        <w:textAlignment w:val="auto"/>
        <w:rPr>
          <w:ins w:id="2380" w:author="DENOUAL Franck" w:date="2022-11-18T17:08:00Z"/>
        </w:rPr>
        <w:pPrChange w:id="2381"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382" w:author="DENOUAL Franck" w:date="2022-11-18T17:08:00Z">
        <w:r w:rsidRPr="00606A19">
          <w:t xml:space="preserve">0x000001 </w:t>
        </w:r>
        <w:r w:rsidRPr="00606A19">
          <w:rPr>
            <w:rFonts w:ascii="CourierNewPSMT" w:hAnsi="CourierNewPSMT" w:cs="CourierNewPSMT"/>
          </w:rPr>
          <w:t>source-info-present</w:t>
        </w:r>
        <w:r w:rsidRPr="00606A19">
          <w:t xml:space="preserve"> if set, indicates that source information is present; if not set, </w:t>
        </w:r>
        <w:r w:rsidRPr="00606A19">
          <w:rPr>
            <w:rFonts w:ascii="CourierNewPSMT" w:hAnsi="CourierNewPSMT" w:cs="CourierNewPSMT"/>
          </w:rPr>
          <w:t>source_id</w:t>
        </w:r>
        <w:r w:rsidRPr="00606A19">
          <w:t xml:space="preserve">, </w:t>
        </w:r>
        <w:r w:rsidRPr="00606A19">
          <w:rPr>
            <w:rFonts w:ascii="CourierNewPSMT" w:hAnsi="CourierNewPSMT" w:cs="CourierNewPSMT"/>
          </w:rPr>
          <w:t>bundle_id</w:t>
        </w:r>
        <w:r w:rsidRPr="00606A19">
          <w:t xml:space="preserve"> and </w:t>
        </w:r>
        <w:r w:rsidRPr="00606A19">
          <w:rPr>
            <w:rFonts w:ascii="CourierNewPSMT" w:hAnsi="CourierNewPSMT" w:cs="CourierNewPSMT"/>
          </w:rPr>
          <w:t>source_flags</w:t>
        </w:r>
        <w:r w:rsidRPr="00606A19" w:rsidDel="00416F54">
          <w:t xml:space="preserve"> </w:t>
        </w:r>
        <w:r w:rsidRPr="00606A19">
          <w:t>take the value 0.</w:t>
        </w:r>
      </w:ins>
    </w:p>
    <w:p w14:paraId="336753CD" w14:textId="77777777" w:rsidR="006C264C" w:rsidRPr="00606A19" w:rsidRDefault="006C264C">
      <w:pPr>
        <w:pStyle w:val="ListParagraph"/>
        <w:widowControl/>
        <w:numPr>
          <w:ilvl w:val="0"/>
          <w:numId w:val="83"/>
        </w:numPr>
        <w:autoSpaceDN/>
        <w:spacing w:after="0" w:line="240" w:lineRule="auto"/>
        <w:textAlignment w:val="auto"/>
        <w:rPr>
          <w:ins w:id="2383" w:author="DENOUAL Franck" w:date="2022-11-18T17:08:00Z"/>
        </w:rPr>
        <w:pPrChange w:id="2384"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385" w:author="DENOUAL Franck" w:date="2022-11-18T17:08:00Z">
        <w:r w:rsidRPr="00606A19">
          <w:t xml:space="preserve">0x000002 </w:t>
        </w:r>
        <w:r w:rsidRPr="00606A19">
          <w:rPr>
            <w:rFonts w:ascii="CourierNewPSMT" w:hAnsi="CourierNewPSMT" w:cs="CourierNewPSMT"/>
          </w:rPr>
          <w:t>in-splice</w:t>
        </w:r>
        <w:r w:rsidRPr="00606A19">
          <w:t xml:space="preserve"> if set, indicates that the tracks described in the </w:t>
        </w:r>
        <w:r w:rsidRPr="00606A19">
          <w:rPr>
            <w:rFonts w:ascii="CourierNewPSMT" w:hAnsi="CourierNewPSMT" w:cs="CourierNewPSMT"/>
          </w:rPr>
          <w:t>DynamicMovieBox</w:t>
        </w:r>
        <w:r w:rsidRPr="00606A19">
          <w:t xml:space="preserve"> correspond to a content splice period and will soon move back to previous configuration. By monitoring this flag and the </w:t>
        </w:r>
        <w:r w:rsidRPr="00606A19">
          <w:rPr>
            <w:rFonts w:ascii="CourierNewPSMT" w:hAnsi="CourierNewPSMT" w:cs="CourierNewPSMT"/>
          </w:rPr>
          <w:t xml:space="preserve">source_id </w:t>
        </w:r>
        <w:r w:rsidRPr="00606A19">
          <w:t xml:space="preserve">field, the processing media pipeline can be optimized if desired (e.g. avoid unloading/reloading decoder resources for instance). This flag shall not be set if </w:t>
        </w:r>
        <w:r w:rsidRPr="00606A19">
          <w:rPr>
            <w:rFonts w:ascii="CourierNewPSMT" w:hAnsi="CourierNewPSMT" w:cs="CourierNewPSMT"/>
          </w:rPr>
          <w:t>source_id</w:t>
        </w:r>
        <w:r w:rsidRPr="00606A19">
          <w:t xml:space="preserve"> is 0.</w:t>
        </w:r>
      </w:ins>
    </w:p>
    <w:p w14:paraId="1E06C17B" w14:textId="77777777" w:rsidR="006C264C" w:rsidRPr="00606A19" w:rsidRDefault="006C264C" w:rsidP="006C264C">
      <w:pPr>
        <w:jc w:val="both"/>
        <w:rPr>
          <w:ins w:id="2386" w:author="DENOUAL Franck" w:date="2022-11-18T17:08:00Z"/>
          <w:rFonts w:ascii="CourierNewPSMT" w:hAnsi="CourierNewPSMT" w:cs="CourierNewPSMT"/>
          <w:sz w:val="22"/>
          <w:szCs w:val="22"/>
        </w:rPr>
      </w:pPr>
    </w:p>
    <w:p w14:paraId="043955A4" w14:textId="77777777" w:rsidR="006C264C" w:rsidRPr="00606A19" w:rsidRDefault="006C264C" w:rsidP="006C264C">
      <w:pPr>
        <w:ind w:left="360"/>
        <w:jc w:val="both"/>
        <w:rPr>
          <w:ins w:id="2387" w:author="DENOUAL Franck" w:date="2022-11-18T17:08:00Z"/>
        </w:rPr>
      </w:pPr>
      <w:ins w:id="2388" w:author="DENOUAL Franck" w:date="2022-11-18T17:08:00Z">
        <w:r w:rsidRPr="00606A19">
          <w:rPr>
            <w:highlight w:val="yellow"/>
          </w:rPr>
          <w:t xml:space="preserve">EDITOR’S NOTE: </w:t>
        </w:r>
        <w:bookmarkStart w:id="2389" w:name="_Hlk116568148"/>
        <w:r w:rsidRPr="00606A19">
          <w:rPr>
            <w:highlight w:val="yellow"/>
          </w:rPr>
          <w:t xml:space="preserve">we could also use a flag in </w:t>
        </w:r>
        <w:r w:rsidRPr="00606A19">
          <w:rPr>
            <w:rFonts w:ascii="Courier New" w:hAnsi="Courier New" w:cs="Courier New"/>
            <w:sz w:val="22"/>
            <w:szCs w:val="22"/>
            <w:highlight w:val="yellow"/>
          </w:rPr>
          <w:t>'styp'</w:t>
        </w:r>
        <w:r w:rsidRPr="00606A19">
          <w:rPr>
            <w:highlight w:val="yellow"/>
          </w:rPr>
          <w:t xml:space="preserve"> to signal this, to simplify edition of files during concatenation</w:t>
        </w:r>
        <w:bookmarkEnd w:id="2389"/>
      </w:ins>
    </w:p>
    <w:p w14:paraId="269732C5" w14:textId="75E74B23" w:rsidR="006C264C" w:rsidRPr="00606A19" w:rsidRDefault="006C264C" w:rsidP="001D3D17">
      <w:pPr>
        <w:pStyle w:val="Heading6"/>
        <w:rPr>
          <w:ins w:id="2390" w:author="DENOUAL Franck" w:date="2022-11-18T17:08:00Z"/>
        </w:rPr>
      </w:pPr>
      <w:ins w:id="2391" w:author="DENOUAL Franck" w:date="2022-11-18T17:08:00Z">
        <w:r w:rsidRPr="00606A19">
          <w:t xml:space="preserve"> Syntax</w:t>
        </w:r>
      </w:ins>
    </w:p>
    <w:p w14:paraId="11838044" w14:textId="078174CB" w:rsidR="006C264C" w:rsidRPr="00606A19" w:rsidRDefault="006C264C" w:rsidP="006C264C">
      <w:pPr>
        <w:rPr>
          <w:ins w:id="2392" w:author="DENOUAL Franck" w:date="2022-11-18T17:08:00Z"/>
          <w:rFonts w:ascii="Courier New" w:hAnsi="Courier New" w:cs="Courier New"/>
          <w:sz w:val="22"/>
          <w:szCs w:val="22"/>
        </w:rPr>
      </w:pPr>
      <w:ins w:id="2393" w:author="DENOUAL Franck" w:date="2022-11-18T17:08:00Z">
        <w:r w:rsidRPr="00606A19">
          <w:rPr>
            <w:rFonts w:ascii="Courier New" w:hAnsi="Courier New" w:cs="Courier New"/>
            <w:sz w:val="22"/>
            <w:szCs w:val="22"/>
          </w:rPr>
          <w:t>aligned(8) class DynamicMovieBox extends FullBox('dymv', version=0, flags){</w:t>
        </w:r>
        <w:r w:rsidRPr="00606A19">
          <w:rPr>
            <w:rFonts w:ascii="Courier New" w:hAnsi="Courier New" w:cs="Courier New"/>
          </w:rPr>
          <w:t xml:space="preserve"> </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if (flags &amp; 1)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unsigned int(32) source_id;</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 xml:space="preserve">unsigned int(32) bundle_id;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unsigned int(24) source_flags;</w:t>
        </w:r>
        <w:r w:rsidRPr="00606A19">
          <w:rPr>
            <w:rFonts w:ascii="Courier New" w:hAnsi="Courier New" w:cs="Courier New"/>
            <w:sz w:val="22"/>
            <w:szCs w:val="22"/>
          </w:rPr>
          <w:br/>
        </w:r>
        <w:r w:rsidRPr="00606A19">
          <w:rPr>
            <w:rFonts w:ascii="Courier New" w:hAnsi="Courier New" w:cs="Courier New"/>
            <w:sz w:val="22"/>
            <w:szCs w:val="22"/>
          </w:rPr>
          <w:tab/>
          <w:t>} else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source_id=0;</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bundle_id=0;</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source_flags=0;</w:t>
        </w:r>
        <w:r w:rsidRPr="00606A19">
          <w:rPr>
            <w:rFonts w:ascii="Courier New" w:hAnsi="Courier New" w:cs="Courier New"/>
            <w:sz w:val="22"/>
            <w:szCs w:val="22"/>
          </w:rPr>
          <w:br/>
        </w:r>
        <w:r w:rsidRPr="00606A19">
          <w:rPr>
            <w:rFonts w:ascii="Courier New" w:hAnsi="Courier New" w:cs="Courier New"/>
            <w:sz w:val="22"/>
            <w:szCs w:val="22"/>
          </w:rPr>
          <w:tab/>
          <w:t xml:space="preserve">} </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DynamicTrackBox track;    // optional: zero or more</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 xml:space="preserve">UserDataBox     user_data; // optional: zero or one </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 xml:space="preserve">MetaBox         meta;      // optional: zero or one </w:t>
        </w:r>
        <w:r w:rsidRPr="00606A19">
          <w:rPr>
            <w:rFonts w:ascii="Courier New" w:hAnsi="Courier New" w:cs="Courier New"/>
            <w:sz w:val="22"/>
            <w:szCs w:val="22"/>
          </w:rPr>
          <w:br/>
          <w:t>}</w:t>
        </w:r>
      </w:ins>
    </w:p>
    <w:p w14:paraId="7CDC7C3A" w14:textId="77777777" w:rsidR="006C264C" w:rsidRPr="00606A19" w:rsidRDefault="006C264C" w:rsidP="001D3D17">
      <w:pPr>
        <w:pStyle w:val="Heading6"/>
        <w:rPr>
          <w:ins w:id="2394" w:author="DENOUAL Franck" w:date="2022-11-18T17:08:00Z"/>
        </w:rPr>
      </w:pPr>
      <w:ins w:id="2395" w:author="DENOUAL Franck" w:date="2022-11-18T17:08:00Z">
        <w:r w:rsidRPr="00606A19">
          <w:t xml:space="preserve"> Semantics</w:t>
        </w:r>
      </w:ins>
    </w:p>
    <w:p w14:paraId="3196C0DF" w14:textId="77777777" w:rsidR="006C264C" w:rsidRPr="00606A19" w:rsidRDefault="006C264C" w:rsidP="006C264C">
      <w:pPr>
        <w:rPr>
          <w:ins w:id="2396" w:author="DENOUAL Franck" w:date="2022-11-18T17:08:00Z"/>
        </w:rPr>
      </w:pPr>
      <w:ins w:id="2397" w:author="DENOUAL Franck" w:date="2022-11-18T17:08:00Z">
        <w:r w:rsidRPr="00606A19">
          <w:rPr>
            <w:rFonts w:ascii="CourierNewPSMT" w:hAnsi="CourierNewPSMT" w:cs="CourierNewPSMT"/>
            <w:sz w:val="22"/>
            <w:szCs w:val="22"/>
          </w:rPr>
          <w:t>source_id</w:t>
        </w:r>
        <w:r w:rsidRPr="00606A19">
          <w:t xml:space="preserve"> identifies the origin of the fragment. The value 0 indicates that the source is the </w:t>
        </w:r>
        <w:r w:rsidRPr="00606A19">
          <w:rPr>
            <w:rFonts w:ascii="CourierNewPSMT" w:hAnsi="CourierNewPSMT" w:cs="CourierNewPSMT"/>
            <w:sz w:val="22"/>
            <w:szCs w:val="22"/>
          </w:rPr>
          <w:t>MovieBox</w:t>
        </w:r>
        <w:r w:rsidRPr="00606A19">
          <w:t xml:space="preserve"> and</w:t>
        </w:r>
        <w:r w:rsidRPr="00606A19">
          <w:rPr>
            <w:i/>
            <w:iCs/>
          </w:rPr>
          <w:t xml:space="preserve"> </w:t>
        </w:r>
        <w:r w:rsidRPr="00606A19">
          <w:t xml:space="preserve">the </w:t>
        </w:r>
        <w:r w:rsidRPr="00606A19">
          <w:rPr>
            <w:rFonts w:ascii="CourierNewPSMT" w:hAnsi="CourierNewPSMT" w:cs="CourierNewPSMT"/>
            <w:sz w:val="22"/>
            <w:szCs w:val="22"/>
          </w:rPr>
          <w:t>DynamicMovieBox</w:t>
        </w:r>
        <w:r w:rsidRPr="00606A19">
          <w:t xml:space="preserve"> modifies the </w:t>
        </w:r>
        <w:r w:rsidRPr="00606A19">
          <w:rPr>
            <w:rFonts w:ascii="CourierNewPSMT" w:hAnsi="CourierNewPSMT" w:cs="CourierNewPSMT"/>
            <w:sz w:val="22"/>
            <w:szCs w:val="22"/>
          </w:rPr>
          <w:t>MovieBox</w:t>
        </w:r>
        <w:r w:rsidRPr="00606A19">
          <w:t xml:space="preserve">. Other values identify another source than the </w:t>
        </w:r>
        <w:r w:rsidRPr="00606A19">
          <w:rPr>
            <w:rFonts w:ascii="CourierNewPSMT" w:hAnsi="CourierNewPSMT" w:cs="CourierNewPSMT"/>
            <w:sz w:val="22"/>
            <w:szCs w:val="22"/>
          </w:rPr>
          <w:t>MovieBox</w:t>
        </w:r>
        <w:r w:rsidRPr="00606A19">
          <w:t xml:space="preserve"> and all tracks, UserDataBox, MetaBox and any other properties defined in the </w:t>
        </w:r>
        <w:r w:rsidRPr="00606A19">
          <w:rPr>
            <w:rFonts w:ascii="CourierNewPSMT" w:hAnsi="CourierNewPSMT" w:cs="CourierNewPSMT"/>
            <w:sz w:val="22"/>
            <w:szCs w:val="22"/>
          </w:rPr>
          <w:t>MovieBox</w:t>
        </w:r>
        <w:r w:rsidRPr="00606A19">
          <w:t xml:space="preserve"> shall be ignored.</w:t>
        </w:r>
      </w:ins>
    </w:p>
    <w:p w14:paraId="7F71F1F7" w14:textId="77777777" w:rsidR="006C264C" w:rsidRPr="00606A19" w:rsidRDefault="006C264C" w:rsidP="006C264C">
      <w:pPr>
        <w:rPr>
          <w:ins w:id="2398" w:author="DENOUAL Franck" w:date="2022-11-18T17:08:00Z"/>
        </w:rPr>
      </w:pPr>
      <w:ins w:id="2399" w:author="DENOUAL Franck" w:date="2022-11-18T17:08:00Z">
        <w:r w:rsidRPr="00606A19">
          <w:rPr>
            <w:rFonts w:ascii="CourierNewPSMT" w:hAnsi="CourierNewPSMT" w:cs="CourierNewPSMT"/>
            <w:sz w:val="22"/>
            <w:szCs w:val="22"/>
          </w:rPr>
          <w:t>bundle_id</w:t>
        </w:r>
        <w:r w:rsidRPr="00606A19">
          <w:t xml:space="preserve"> provides an identifier for tracking partial configuration changes for a given source_id.</w:t>
        </w:r>
      </w:ins>
    </w:p>
    <w:p w14:paraId="515C9175" w14:textId="77777777" w:rsidR="006C264C" w:rsidRPr="00606A19" w:rsidRDefault="006C264C" w:rsidP="006C264C">
      <w:pPr>
        <w:ind w:left="851"/>
        <w:rPr>
          <w:ins w:id="2400" w:author="DENOUAL Franck" w:date="2022-11-18T17:08:00Z"/>
          <w:rFonts w:ascii="CourierNewPSMT" w:hAnsi="CourierNewPSMT" w:cs="CourierNewPSMT"/>
          <w:sz w:val="20"/>
          <w:szCs w:val="20"/>
        </w:rPr>
      </w:pPr>
      <w:ins w:id="2401" w:author="DENOUAL Franck" w:date="2022-11-18T17:08:00Z">
        <w:r w:rsidRPr="00606A19">
          <w:rPr>
            <w:sz w:val="20"/>
            <w:szCs w:val="20"/>
          </w:rPr>
          <w:t xml:space="preserve">NOTE: The </w:t>
        </w:r>
        <w:r w:rsidRPr="00606A19">
          <w:rPr>
            <w:rFonts w:ascii="CourierNewPSMT" w:hAnsi="CourierNewPSMT" w:cs="CourierNewPSMT"/>
            <w:sz w:val="20"/>
            <w:szCs w:val="20"/>
          </w:rPr>
          <w:t>bundle_id</w:t>
        </w:r>
        <w:r w:rsidRPr="00606A19">
          <w:rPr>
            <w:sz w:val="20"/>
            <w:szCs w:val="20"/>
          </w:rPr>
          <w:t xml:space="preserve"> is typically needed when two or more dynamic tracks are inserted in initial movie or during a splice period, each in their own movie fragment. This allows a file reader to detect </w:t>
        </w:r>
        <w:r w:rsidRPr="00606A19">
          <w:rPr>
            <w:sz w:val="20"/>
            <w:szCs w:val="20"/>
          </w:rPr>
          <w:lastRenderedPageBreak/>
          <w:t>that the changes advertised for a given bundle have already been processed in a preceding movie fragment.</w:t>
        </w:r>
      </w:ins>
    </w:p>
    <w:p w14:paraId="674511BD" w14:textId="77777777" w:rsidR="006C264C" w:rsidRPr="00606A19" w:rsidRDefault="006C264C" w:rsidP="006C264C">
      <w:pPr>
        <w:rPr>
          <w:ins w:id="2402" w:author="DENOUAL Franck" w:date="2022-11-18T17:08:00Z"/>
        </w:rPr>
      </w:pPr>
      <w:ins w:id="2403" w:author="DENOUAL Franck" w:date="2022-11-18T17:08:00Z">
        <w:r w:rsidRPr="00606A19">
          <w:rPr>
            <w:rFonts w:ascii="CourierNewPSMT" w:hAnsi="CourierNewPSMT" w:cs="CourierNewPSMT"/>
            <w:sz w:val="22"/>
            <w:szCs w:val="22"/>
          </w:rPr>
          <w:t>source_flags</w:t>
        </w:r>
        <w:r w:rsidRPr="00606A19">
          <w:t xml:space="preserve"> identify the modifications declared in this </w:t>
        </w:r>
        <w:r w:rsidRPr="00606A19">
          <w:rPr>
            <w:rFonts w:ascii="CourierNewPSMT" w:hAnsi="CourierNewPSMT" w:cs="CourierNewPSMT"/>
            <w:sz w:val="22"/>
            <w:szCs w:val="22"/>
          </w:rPr>
          <w:t>DynamicMovieBox</w:t>
        </w:r>
        <w:r w:rsidRPr="00606A19">
          <w:t xml:space="preserve"> compared to the previous </w:t>
        </w:r>
        <w:r w:rsidRPr="00606A19">
          <w:rPr>
            <w:rFonts w:ascii="CourierNewPSMT" w:hAnsi="CourierNewPSMT" w:cs="CourierNewPSMT"/>
            <w:sz w:val="22"/>
            <w:szCs w:val="22"/>
          </w:rPr>
          <w:t>DynamicMovieBox</w:t>
        </w:r>
        <w:r w:rsidRPr="00606A19">
          <w:t xml:space="preserve"> with the same value of </w:t>
        </w:r>
        <w:r w:rsidRPr="00606A19">
          <w:rPr>
            <w:rFonts w:ascii="CourierNewPSMT" w:hAnsi="CourierNewPSMT" w:cs="CourierNewPSMT"/>
            <w:sz w:val="22"/>
            <w:szCs w:val="22"/>
          </w:rPr>
          <w:t>source_id</w:t>
        </w:r>
        <w:r w:rsidRPr="00606A19">
          <w:t xml:space="preserve"> and </w:t>
        </w:r>
        <w:r w:rsidRPr="00606A19">
          <w:rPr>
            <w:rFonts w:ascii="CourierNewPSMT" w:hAnsi="CourierNewPSMT" w:cs="CourierNewPSMT"/>
            <w:sz w:val="22"/>
            <w:szCs w:val="22"/>
          </w:rPr>
          <w:t>bundle_id</w:t>
        </w:r>
        <w:r w:rsidRPr="00606A19">
          <w:t>. The following flags are defined:</w:t>
        </w:r>
      </w:ins>
    </w:p>
    <w:p w14:paraId="5FC67080" w14:textId="77777777" w:rsidR="006C264C" w:rsidRPr="00606A19" w:rsidRDefault="006C264C">
      <w:pPr>
        <w:pStyle w:val="ListParagraph"/>
        <w:widowControl/>
        <w:numPr>
          <w:ilvl w:val="0"/>
          <w:numId w:val="83"/>
        </w:numPr>
        <w:autoSpaceDN/>
        <w:spacing w:after="0" w:line="240" w:lineRule="auto"/>
        <w:jc w:val="left"/>
        <w:textAlignment w:val="auto"/>
        <w:rPr>
          <w:ins w:id="2404" w:author="DENOUAL Franck" w:date="2022-11-18T17:08:00Z"/>
        </w:rPr>
        <w:pPrChange w:id="2405"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406" w:author="DENOUAL Franck" w:date="2022-11-18T17:08:00Z">
        <w:r w:rsidRPr="00606A19">
          <w:t>0x000001 if set, indicates that one or more tracks configurations have changed</w:t>
        </w:r>
      </w:ins>
    </w:p>
    <w:p w14:paraId="5AD6CD78" w14:textId="77777777" w:rsidR="006C264C" w:rsidRPr="00606A19" w:rsidRDefault="006C264C">
      <w:pPr>
        <w:pStyle w:val="ListParagraph"/>
        <w:widowControl/>
        <w:numPr>
          <w:ilvl w:val="0"/>
          <w:numId w:val="83"/>
        </w:numPr>
        <w:autoSpaceDN/>
        <w:spacing w:after="0" w:line="240" w:lineRule="auto"/>
        <w:jc w:val="left"/>
        <w:textAlignment w:val="auto"/>
        <w:rPr>
          <w:ins w:id="2407" w:author="DENOUAL Franck" w:date="2022-11-18T17:08:00Z"/>
        </w:rPr>
        <w:pPrChange w:id="2408"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409" w:author="DENOUAL Franck" w:date="2022-11-18T17:08:00Z">
        <w:r w:rsidRPr="00606A19">
          <w:t>0x000002 if set, indicates that the global (MovieBox-level) user data has changed</w:t>
        </w:r>
      </w:ins>
    </w:p>
    <w:p w14:paraId="7D954ECE" w14:textId="77777777" w:rsidR="006C264C" w:rsidRPr="00606A19" w:rsidRDefault="006C264C">
      <w:pPr>
        <w:pStyle w:val="ListParagraph"/>
        <w:widowControl/>
        <w:numPr>
          <w:ilvl w:val="0"/>
          <w:numId w:val="83"/>
        </w:numPr>
        <w:autoSpaceDN/>
        <w:spacing w:after="0" w:line="240" w:lineRule="auto"/>
        <w:jc w:val="left"/>
        <w:textAlignment w:val="auto"/>
        <w:rPr>
          <w:ins w:id="2410" w:author="DENOUAL Franck" w:date="2022-11-18T17:08:00Z"/>
        </w:rPr>
        <w:pPrChange w:id="2411"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412" w:author="DENOUAL Franck" w:date="2022-11-18T17:08:00Z">
        <w:r w:rsidRPr="00606A19">
          <w:t>0x000004 if set, indicates that the global (MovieBox-level) meta box has changed</w:t>
        </w:r>
      </w:ins>
    </w:p>
    <w:p w14:paraId="63FD2959" w14:textId="77777777" w:rsidR="006C264C" w:rsidRPr="00606A19" w:rsidRDefault="006C264C">
      <w:pPr>
        <w:pStyle w:val="ListParagraph"/>
        <w:widowControl/>
        <w:numPr>
          <w:ilvl w:val="0"/>
          <w:numId w:val="83"/>
        </w:numPr>
        <w:autoSpaceDN/>
        <w:spacing w:after="0" w:line="240" w:lineRule="auto"/>
        <w:jc w:val="left"/>
        <w:textAlignment w:val="auto"/>
        <w:rPr>
          <w:ins w:id="2413" w:author="DENOUAL Franck" w:date="2022-11-18T17:08:00Z"/>
        </w:rPr>
        <w:pPrChange w:id="2414"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415" w:author="DENOUAL Franck" w:date="2022-11-18T17:08:00Z">
        <w:r w:rsidRPr="00606A19">
          <w:t xml:space="preserve">0x800000: if set, indicates that the modifications are functionally equivalent to the previous </w:t>
        </w:r>
        <w:r w:rsidRPr="00606A19">
          <w:rPr>
            <w:rFonts w:ascii="CourierNewPSMT" w:hAnsi="CourierNewPSMT" w:cs="CourierNewPSMT"/>
          </w:rPr>
          <w:t xml:space="preserve">DynamicMovieBox </w:t>
        </w:r>
        <w:r w:rsidRPr="00606A19">
          <w:t xml:space="preserve">with the same </w:t>
        </w:r>
        <w:r w:rsidRPr="00606A19">
          <w:rPr>
            <w:rFonts w:ascii="CourierNewPSMT" w:hAnsi="CourierNewPSMT" w:cs="CourierNewPSMT"/>
          </w:rPr>
          <w:t xml:space="preserve">source_id </w:t>
        </w:r>
        <w:r w:rsidRPr="00606A19">
          <w:t xml:space="preserve">and </w:t>
        </w:r>
        <w:r w:rsidRPr="00606A19">
          <w:rPr>
            <w:rFonts w:ascii="CourierNewPSMT" w:hAnsi="CourierNewPSMT" w:cs="CourierNewPSMT"/>
          </w:rPr>
          <w:t>bundle_id</w:t>
        </w:r>
        <w:r w:rsidRPr="00606A19">
          <w:t xml:space="preserve">. When this flag is set, a file reader may safely skip processing the </w:t>
        </w:r>
        <w:r w:rsidRPr="00606A19">
          <w:rPr>
            <w:rFonts w:ascii="CourierNewPSMT" w:hAnsi="CourierNewPSMT" w:cs="CourierNewPSMT"/>
          </w:rPr>
          <w:t>DynamicMovieBox</w:t>
        </w:r>
        <w:r w:rsidRPr="00606A19">
          <w:t xml:space="preserve"> if a previously parsed </w:t>
        </w:r>
        <w:r w:rsidRPr="00606A19">
          <w:rPr>
            <w:rFonts w:ascii="CourierNewPSMT" w:hAnsi="CourierNewPSMT" w:cs="CourierNewPSMT"/>
          </w:rPr>
          <w:t>DynamicMovieBox</w:t>
        </w:r>
        <w:r w:rsidRPr="00606A19">
          <w:t xml:space="preserve"> has the same </w:t>
        </w:r>
        <w:r w:rsidRPr="00606A19">
          <w:rPr>
            <w:rFonts w:ascii="CourierNewPSMT" w:hAnsi="CourierNewPSMT" w:cs="CourierNewPSMT"/>
          </w:rPr>
          <w:t>source_id</w:t>
        </w:r>
        <w:r w:rsidRPr="00606A19">
          <w:t xml:space="preserve"> and </w:t>
        </w:r>
        <w:r w:rsidRPr="00606A19">
          <w:rPr>
            <w:rFonts w:ascii="CourierNewPSMT" w:hAnsi="CourierNewPSMT" w:cs="CourierNewPSMT"/>
          </w:rPr>
          <w:t>bundle_id</w:t>
        </w:r>
        <w:r w:rsidRPr="00606A19">
          <w:t xml:space="preserve">. Otherwise (this is the first </w:t>
        </w:r>
        <w:r w:rsidRPr="00606A19">
          <w:rPr>
            <w:rFonts w:ascii="CourierNewPSMT" w:hAnsi="CourierNewPSMT" w:cs="CourierNewPSMT"/>
          </w:rPr>
          <w:t xml:space="preserve">DynamicMovieBox </w:t>
        </w:r>
        <w:r w:rsidRPr="00606A19">
          <w:t>parsed with this source_id and bundle_id values), the flag may be set but shall be ignored (i.e. considered as not set) by file readers.</w:t>
        </w:r>
      </w:ins>
    </w:p>
    <w:p w14:paraId="0228268F" w14:textId="77777777" w:rsidR="006C264C" w:rsidRPr="00606A19" w:rsidRDefault="006C264C" w:rsidP="006C264C">
      <w:pPr>
        <w:ind w:left="360"/>
        <w:rPr>
          <w:ins w:id="2416" w:author="DENOUAL Franck" w:date="2022-11-18T17:08:00Z"/>
        </w:rPr>
      </w:pPr>
    </w:p>
    <w:p w14:paraId="595BECA7" w14:textId="77777777" w:rsidR="006C264C" w:rsidRPr="00606A19" w:rsidRDefault="006C264C" w:rsidP="006C264C">
      <w:pPr>
        <w:rPr>
          <w:ins w:id="2417" w:author="DENOUAL Franck" w:date="2022-11-18T17:08:00Z"/>
        </w:rPr>
      </w:pPr>
      <w:ins w:id="2418" w:author="DENOUAL Franck" w:date="2022-11-18T17:08:00Z">
        <w:r w:rsidRPr="00606A19">
          <w:t xml:space="preserve">When </w:t>
        </w:r>
        <w:r w:rsidRPr="00606A19">
          <w:rPr>
            <w:rFonts w:ascii="CourierNewPSMT" w:hAnsi="CourierNewPSMT" w:cs="CourierNewPSMT"/>
            <w:sz w:val="22"/>
            <w:szCs w:val="22"/>
          </w:rPr>
          <w:t>source_flags</w:t>
        </w:r>
        <w:r w:rsidRPr="00606A19">
          <w:t xml:space="preserve"> is not set (either explicitly or per the above rule) or has the value 0, the box shall not be skipped. In this case, there is no information regarding modifications of child boxes compared to previous </w:t>
        </w:r>
        <w:r w:rsidRPr="00606A19">
          <w:rPr>
            <w:rFonts w:ascii="CourierNewPSMT" w:hAnsi="CourierNewPSMT" w:cs="CourierNewPSMT"/>
            <w:sz w:val="22"/>
            <w:szCs w:val="22"/>
          </w:rPr>
          <w:t>DynamicMovieBox</w:t>
        </w:r>
        <w:r w:rsidRPr="00606A19">
          <w:t xml:space="preserve">; and the entire content of the box must be re-evaluated. </w:t>
        </w:r>
      </w:ins>
    </w:p>
    <w:p w14:paraId="31ECCB81" w14:textId="021D239B" w:rsidR="006C264C" w:rsidRPr="00606A19" w:rsidRDefault="006C264C" w:rsidP="006C264C">
      <w:pPr>
        <w:rPr>
          <w:ins w:id="2419" w:author="DENOUAL Franck" w:date="2022-11-18T17:08:00Z"/>
        </w:rPr>
      </w:pPr>
      <w:ins w:id="2420" w:author="DENOUAL Franck" w:date="2022-11-18T17:08:00Z">
        <w:r w:rsidRPr="00606A19">
          <w:t xml:space="preserve">When source_flags is not set to 0x000001, any DynamicTrackBox present in this DynamicMovieBox shall have the 0x800000 modification_flags set. </w:t>
        </w:r>
      </w:ins>
    </w:p>
    <w:p w14:paraId="0979A961" w14:textId="77777777" w:rsidR="006C264C" w:rsidRPr="00606A19" w:rsidRDefault="006C264C" w:rsidP="001D3D17">
      <w:pPr>
        <w:pStyle w:val="Heading5"/>
        <w:rPr>
          <w:ins w:id="2421" w:author="DENOUAL Franck" w:date="2022-11-18T17:08:00Z"/>
        </w:rPr>
      </w:pPr>
      <w:ins w:id="2422" w:author="DENOUAL Franck" w:date="2022-11-18T17:08:00Z">
        <w:r w:rsidRPr="00606A19">
          <w:t>Dynamic track box</w:t>
        </w:r>
      </w:ins>
    </w:p>
    <w:p w14:paraId="1B63A1B7" w14:textId="77777777" w:rsidR="006C264C" w:rsidRPr="00606A19" w:rsidRDefault="006C264C" w:rsidP="001D3D17">
      <w:pPr>
        <w:pStyle w:val="Heading6"/>
        <w:rPr>
          <w:ins w:id="2423" w:author="DENOUAL Franck" w:date="2022-11-18T17:08:00Z"/>
        </w:rPr>
      </w:pPr>
      <w:ins w:id="2424" w:author="DENOUAL Franck" w:date="2022-11-18T17:08:00Z">
        <w:r w:rsidRPr="00606A19">
          <w:t xml:space="preserve"> Definition</w:t>
        </w:r>
      </w:ins>
    </w:p>
    <w:p w14:paraId="583FBB27" w14:textId="77777777" w:rsidR="006C264C" w:rsidRPr="00606A19" w:rsidRDefault="006C264C" w:rsidP="006C264C">
      <w:pPr>
        <w:pStyle w:val="Atom"/>
        <w:rPr>
          <w:ins w:id="2425" w:author="DENOUAL Franck" w:date="2022-11-18T17:08:00Z"/>
        </w:rPr>
      </w:pPr>
      <w:ins w:id="2426" w:author="DENOUAL Franck" w:date="2022-11-18T17:08:00Z">
        <w:r w:rsidRPr="00606A19">
          <w:t>Box Type:</w:t>
        </w:r>
        <w:r w:rsidRPr="00606A19">
          <w:tab/>
        </w:r>
        <w:r w:rsidRPr="00606A19">
          <w:rPr>
            <w:rStyle w:val="codeChar"/>
          </w:rPr>
          <w:t>'dytk'</w:t>
        </w:r>
        <w:r w:rsidRPr="00606A19">
          <w:br/>
          <w:t>Container:</w:t>
        </w:r>
        <w:r w:rsidRPr="00606A19">
          <w:tab/>
        </w:r>
        <w:r w:rsidRPr="00606A19">
          <w:rPr>
            <w:rFonts w:ascii="CourierNewPSMT" w:hAnsi="CourierNewPSMT" w:cs="CourierNewPSMT"/>
            <w:lang w:val="en-US"/>
          </w:rPr>
          <w:t>DynamicMovieBox</w:t>
        </w:r>
        <w:r w:rsidRPr="00606A19">
          <w:br/>
          <w:t>Mandatory:</w:t>
        </w:r>
        <w:r w:rsidRPr="00606A19">
          <w:tab/>
          <w:t>No</w:t>
        </w:r>
        <w:r w:rsidRPr="00606A19">
          <w:br/>
          <w:t>Quantity:</w:t>
        </w:r>
        <w:r w:rsidRPr="00606A19">
          <w:tab/>
          <w:t>Zero or more</w:t>
        </w:r>
      </w:ins>
    </w:p>
    <w:p w14:paraId="1FFBA08F" w14:textId="77777777" w:rsidR="006C264C" w:rsidRPr="00606A19" w:rsidRDefault="006C264C" w:rsidP="006C264C">
      <w:pPr>
        <w:pStyle w:val="NormalWeb"/>
        <w:rPr>
          <w:ins w:id="2427" w:author="DENOUAL Franck" w:date="2022-11-18T17:08:00Z"/>
        </w:rPr>
      </w:pPr>
      <w:ins w:id="2428" w:author="DENOUAL Franck" w:date="2022-11-18T17:08:00Z">
        <w:r w:rsidRPr="00606A19">
          <w:t xml:space="preserve">A </w:t>
        </w:r>
        <w:r w:rsidRPr="00606A19">
          <w:rPr>
            <w:rFonts w:ascii="CourierNewPSMT" w:hAnsi="CourierNewPSMT" w:cs="CourierNewPSMT"/>
          </w:rPr>
          <w:t>DynamicTrackBox</w:t>
        </w:r>
        <w:r w:rsidRPr="00606A19">
          <w:t xml:space="preserve"> declares a new track or modifies an existing track for the duration of the parent movie fragment.</w:t>
        </w:r>
      </w:ins>
    </w:p>
    <w:p w14:paraId="134B5C2D" w14:textId="77777777" w:rsidR="006C264C" w:rsidRPr="00606A19" w:rsidRDefault="006C264C" w:rsidP="006C264C">
      <w:pPr>
        <w:pStyle w:val="NormalWeb"/>
        <w:rPr>
          <w:ins w:id="2429" w:author="DENOUAL Franck" w:date="2022-11-18T17:08:00Z"/>
        </w:rPr>
      </w:pPr>
      <w:ins w:id="2430" w:author="DENOUAL Franck" w:date="2022-11-18T17:08:00Z">
        <w:r w:rsidRPr="00606A19">
          <w:t xml:space="preserve">Tracks declared by a </w:t>
        </w:r>
        <w:r w:rsidRPr="00606A19">
          <w:rPr>
            <w:rFonts w:ascii="CourierNewPSMT" w:hAnsi="CourierNewPSMT" w:cs="CourierNewPSMT"/>
          </w:rPr>
          <w:t>DynamicTrackBox</w:t>
        </w:r>
        <w:r w:rsidRPr="00606A19">
          <w:t>, and for which</w:t>
        </w:r>
      </w:ins>
    </w:p>
    <w:p w14:paraId="4D1BF61A" w14:textId="77777777" w:rsidR="006C264C" w:rsidRPr="00606A19" w:rsidRDefault="006C264C">
      <w:pPr>
        <w:pStyle w:val="NormalWeb"/>
        <w:widowControl/>
        <w:numPr>
          <w:ilvl w:val="0"/>
          <w:numId w:val="83"/>
        </w:numPr>
        <w:spacing w:line="240" w:lineRule="auto"/>
        <w:rPr>
          <w:ins w:id="2431" w:author="DENOUAL Franck" w:date="2022-11-18T17:08:00Z"/>
        </w:rPr>
        <w:pPrChange w:id="2432" w:author="DENOUAL Franck" w:date="2022-11-18T18:03:00Z">
          <w:pPr>
            <w:pStyle w:val="NormalWeb"/>
            <w:widowControl/>
            <w:numPr>
              <w:numId w:val="98"/>
            </w:numPr>
            <w:tabs>
              <w:tab w:val="num" w:pos="360"/>
              <w:tab w:val="num" w:pos="720"/>
            </w:tabs>
            <w:spacing w:line="240" w:lineRule="auto"/>
            <w:ind w:left="720" w:hanging="720"/>
          </w:pPr>
        </w:pPrChange>
      </w:pPr>
      <w:ins w:id="2433" w:author="DENOUAL Franck" w:date="2022-11-18T17:08:00Z">
        <w:r w:rsidRPr="00606A19">
          <w:t xml:space="preserve">the associated </w:t>
        </w:r>
        <w:r w:rsidRPr="00606A19">
          <w:rPr>
            <w:rFonts w:ascii="CourierNewPSMT" w:hAnsi="CourierNewPSMT" w:cs="CourierNewPSMT"/>
          </w:rPr>
          <w:t>source_id</w:t>
        </w:r>
        <w:r w:rsidRPr="00606A19">
          <w:t xml:space="preserve"> is not 0,</w:t>
        </w:r>
      </w:ins>
    </w:p>
    <w:p w14:paraId="44BD0F6C" w14:textId="77777777" w:rsidR="006C264C" w:rsidRPr="00606A19" w:rsidRDefault="006C264C">
      <w:pPr>
        <w:pStyle w:val="NormalWeb"/>
        <w:widowControl/>
        <w:numPr>
          <w:ilvl w:val="0"/>
          <w:numId w:val="83"/>
        </w:numPr>
        <w:spacing w:line="240" w:lineRule="auto"/>
        <w:rPr>
          <w:ins w:id="2434" w:author="DENOUAL Franck" w:date="2022-11-18T17:08:00Z"/>
        </w:rPr>
        <w:pPrChange w:id="2435" w:author="DENOUAL Franck" w:date="2022-11-18T18:03:00Z">
          <w:pPr>
            <w:pStyle w:val="NormalWeb"/>
            <w:widowControl/>
            <w:numPr>
              <w:numId w:val="98"/>
            </w:numPr>
            <w:tabs>
              <w:tab w:val="num" w:pos="360"/>
              <w:tab w:val="num" w:pos="720"/>
            </w:tabs>
            <w:spacing w:line="240" w:lineRule="auto"/>
            <w:ind w:left="720" w:hanging="720"/>
          </w:pPr>
        </w:pPrChange>
      </w:pPr>
      <w:ins w:id="2436" w:author="DENOUAL Franck" w:date="2022-11-18T17:08:00Z">
        <w:r w:rsidRPr="00606A19">
          <w:t xml:space="preserve">or there are no tracks with a matching </w:t>
        </w:r>
        <w:r w:rsidRPr="00606A19">
          <w:rPr>
            <w:rFonts w:ascii="CourierNewPSMT" w:hAnsi="CourierNewPSMT" w:cs="CourierNewPSMT"/>
          </w:rPr>
          <w:t>track_ID</w:t>
        </w:r>
        <w:r w:rsidRPr="00606A19">
          <w:t xml:space="preserve"> in the </w:t>
        </w:r>
        <w:r w:rsidRPr="00606A19">
          <w:rPr>
            <w:rFonts w:ascii="CourierNewPSMT" w:hAnsi="CourierNewPSMT" w:cs="CourierNewPSMT"/>
          </w:rPr>
          <w:t>MovieBox</w:t>
        </w:r>
      </w:ins>
    </w:p>
    <w:p w14:paraId="2405831E" w14:textId="77777777" w:rsidR="006C264C" w:rsidRPr="00606A19" w:rsidRDefault="006C264C" w:rsidP="006C264C">
      <w:pPr>
        <w:pStyle w:val="NormalWeb"/>
        <w:rPr>
          <w:ins w:id="2437" w:author="DENOUAL Franck" w:date="2022-11-18T17:08:00Z"/>
        </w:rPr>
      </w:pPr>
      <w:ins w:id="2438" w:author="DENOUAL Franck" w:date="2022-11-18T17:08:00Z">
        <w:r w:rsidRPr="00606A19">
          <w:t xml:space="preserve">implicitly declare a </w:t>
        </w:r>
        <w:r w:rsidRPr="00606A19">
          <w:rPr>
            <w:rFonts w:ascii="CourierNewPSMT" w:hAnsi="CourierNewPSMT" w:cs="CourierNewPSMT"/>
          </w:rPr>
          <w:t>TrackExtendsBox</w:t>
        </w:r>
        <w:r w:rsidRPr="00606A19">
          <w:t xml:space="preserve"> with the value </w:t>
        </w:r>
        <w:r w:rsidRPr="00606A19">
          <w:rPr>
            <w:rFonts w:ascii="CourierNewPSMT" w:hAnsi="CourierNewPSMT" w:cs="CourierNewPSMT"/>
          </w:rPr>
          <w:t>default_sample_description_index</w:t>
        </w:r>
        <w:r w:rsidRPr="00606A19">
          <w:t xml:space="preserve"> set to 1 and the values </w:t>
        </w:r>
        <w:r w:rsidRPr="00606A19">
          <w:rPr>
            <w:rFonts w:ascii="CourierNewPSMT" w:hAnsi="CourierNewPSMT" w:cs="CourierNewPSMT"/>
          </w:rPr>
          <w:t>default_sample_duration</w:t>
        </w:r>
        <w:r w:rsidRPr="00606A19">
          <w:t xml:space="preserve">, </w:t>
        </w:r>
        <w:r w:rsidRPr="00606A19">
          <w:rPr>
            <w:rFonts w:ascii="CourierNewPSMT" w:hAnsi="CourierNewPSMT" w:cs="CourierNewPSMT"/>
          </w:rPr>
          <w:t>default_sample_size</w:t>
        </w:r>
        <w:r w:rsidRPr="00606A19">
          <w:t xml:space="preserve">, </w:t>
        </w:r>
        <w:r w:rsidRPr="00606A19">
          <w:rPr>
            <w:rFonts w:ascii="CourierNewPSMT" w:hAnsi="CourierNewPSMT" w:cs="CourierNewPSMT"/>
          </w:rPr>
          <w:t>default_sample_flags</w:t>
        </w:r>
        <w:r w:rsidRPr="00606A19">
          <w:t xml:space="preserve"> set to 0.</w:t>
        </w:r>
      </w:ins>
    </w:p>
    <w:p w14:paraId="0283EA6C" w14:textId="77777777" w:rsidR="006C264C" w:rsidRPr="00606A19" w:rsidRDefault="006C264C" w:rsidP="006C264C">
      <w:pPr>
        <w:ind w:left="567"/>
        <w:jc w:val="both"/>
        <w:rPr>
          <w:ins w:id="2439" w:author="DENOUAL Franck" w:date="2022-11-18T17:08:00Z"/>
          <w:sz w:val="20"/>
          <w:szCs w:val="20"/>
        </w:rPr>
      </w:pPr>
      <w:bookmarkStart w:id="2440" w:name="_Hlk108121396"/>
      <w:ins w:id="2441" w:author="DENOUAL Franck" w:date="2022-11-18T17:08:00Z">
        <w:r w:rsidRPr="00606A19">
          <w:rPr>
            <w:sz w:val="20"/>
            <w:szCs w:val="20"/>
          </w:rPr>
          <w:t xml:space="preserve">NOTE This implies that default values will likely need to be set in the </w:t>
        </w:r>
        <w:r w:rsidRPr="00606A19">
          <w:rPr>
            <w:rFonts w:ascii="Courier" w:hAnsi="Courier"/>
            <w:sz w:val="20"/>
            <w:szCs w:val="20"/>
          </w:rPr>
          <w:t>TrackFragmentHeaderBox</w:t>
        </w:r>
        <w:r w:rsidRPr="00606A19">
          <w:rPr>
            <w:sz w:val="20"/>
            <w:szCs w:val="20"/>
          </w:rPr>
          <w:t>; if multiple track fragments are used for a dynamic track within one movie fragment, the default values may need to be re-coded for each track fragment</w:t>
        </w:r>
        <w:bookmarkEnd w:id="2440"/>
        <w:r w:rsidRPr="00606A19">
          <w:rPr>
            <w:sz w:val="20"/>
            <w:szCs w:val="20"/>
          </w:rPr>
          <w:t>.</w:t>
        </w:r>
      </w:ins>
    </w:p>
    <w:p w14:paraId="19C4E084" w14:textId="77777777" w:rsidR="006C264C" w:rsidRPr="00606A19" w:rsidRDefault="006C264C" w:rsidP="001D3D17">
      <w:pPr>
        <w:pStyle w:val="Heading6"/>
        <w:rPr>
          <w:ins w:id="2442" w:author="DENOUAL Franck" w:date="2022-11-18T17:08:00Z"/>
        </w:rPr>
      </w:pPr>
      <w:ins w:id="2443" w:author="DENOUAL Franck" w:date="2022-11-18T17:08:00Z">
        <w:r w:rsidRPr="00606A19">
          <w:t xml:space="preserve"> Syntax</w:t>
        </w:r>
      </w:ins>
    </w:p>
    <w:p w14:paraId="30E5F309" w14:textId="77777777" w:rsidR="006C264C" w:rsidRPr="00606A19" w:rsidRDefault="006C264C" w:rsidP="006C264C">
      <w:pPr>
        <w:rPr>
          <w:ins w:id="2444" w:author="DENOUAL Franck" w:date="2022-11-18T17:08:00Z"/>
        </w:rPr>
      </w:pPr>
      <w:ins w:id="2445" w:author="DENOUAL Franck" w:date="2022-11-18T17:08:00Z">
        <w:r w:rsidRPr="00606A19">
          <w:rPr>
            <w:rFonts w:ascii="CourierNewPSMT" w:hAnsi="CourierNewPSMT" w:cs="CourierNewPSMT"/>
            <w:sz w:val="22"/>
            <w:szCs w:val="22"/>
          </w:rPr>
          <w:lastRenderedPageBreak/>
          <w:t>aligned(8) class DynamicTrackBox extends Box('dytk'){</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DynamicTrackHeaderBox dyn_tkhd;//mandatory, must be first</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SampleDescriptionBox stsd;//conditionally mandatory</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Box minf_header_info; //optional, one of vmhd, smhd, sthd, hmhd…</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DataInformationBox data_info;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UserDataBox udta;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MetaBox meta;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TrackReferenceBox tref;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TrackGroupBox trgr; //optional</w:t>
        </w:r>
        <w:r w:rsidRPr="00606A19">
          <w:rPr>
            <w:rFonts w:ascii="CourierNewPSMT" w:hAnsi="CourierNewPSMT" w:cs="CourierNewPSMT"/>
            <w:sz w:val="22"/>
            <w:szCs w:val="22"/>
          </w:rPr>
          <w:br/>
          <w:t>}</w:t>
        </w:r>
      </w:ins>
    </w:p>
    <w:p w14:paraId="00A96AE7" w14:textId="77777777" w:rsidR="006C264C" w:rsidRPr="00606A19" w:rsidRDefault="006C264C" w:rsidP="006C264C">
      <w:pPr>
        <w:rPr>
          <w:ins w:id="2446" w:author="DENOUAL Franck" w:date="2022-11-18T17:08:00Z"/>
        </w:rPr>
      </w:pPr>
    </w:p>
    <w:p w14:paraId="2F1A210E" w14:textId="18BBC661" w:rsidR="006C264C" w:rsidRPr="00606A19" w:rsidRDefault="006C264C" w:rsidP="001D3D17">
      <w:pPr>
        <w:pStyle w:val="Heading6"/>
        <w:rPr>
          <w:ins w:id="2447" w:author="DENOUAL Franck" w:date="2022-11-18T17:08:00Z"/>
        </w:rPr>
      </w:pPr>
      <w:ins w:id="2448" w:author="DENOUAL Franck" w:date="2022-11-18T17:08:00Z">
        <w:r w:rsidRPr="00606A19">
          <w:t xml:space="preserve"> Semantics</w:t>
        </w:r>
      </w:ins>
    </w:p>
    <w:p w14:paraId="1872F087" w14:textId="77777777" w:rsidR="006C264C" w:rsidRPr="00606A19" w:rsidRDefault="006C264C" w:rsidP="006C264C">
      <w:pPr>
        <w:jc w:val="both"/>
        <w:rPr>
          <w:ins w:id="2449" w:author="DENOUAL Franck" w:date="2022-11-18T17:08:00Z"/>
        </w:rPr>
      </w:pPr>
      <w:ins w:id="2450" w:author="DENOUAL Franck" w:date="2022-11-18T17:08:00Z">
        <w:r w:rsidRPr="00606A19">
          <w:rPr>
            <w:rFonts w:ascii="CourierNewPSMT" w:hAnsi="CourierNewPSMT" w:cs="CourierNewPSMT"/>
            <w:sz w:val="22"/>
            <w:szCs w:val="22"/>
          </w:rPr>
          <w:t xml:space="preserve">data_info </w:t>
        </w:r>
        <w:r w:rsidRPr="00606A19">
          <w:t>if present, gives the source(s) of the samples’ data for this dynamic track. If not present, the samples’ data is present in the container.</w:t>
        </w:r>
      </w:ins>
    </w:p>
    <w:p w14:paraId="0C8227BD" w14:textId="77777777" w:rsidR="006C264C" w:rsidRPr="00606A19" w:rsidRDefault="006C264C" w:rsidP="006C264C">
      <w:pPr>
        <w:jc w:val="both"/>
        <w:rPr>
          <w:ins w:id="2451" w:author="DENOUAL Franck" w:date="2022-11-18T17:08:00Z"/>
        </w:rPr>
      </w:pPr>
    </w:p>
    <w:p w14:paraId="783B3614" w14:textId="77777777" w:rsidR="006C264C" w:rsidRPr="00606A19" w:rsidRDefault="006C264C" w:rsidP="006C264C">
      <w:pPr>
        <w:jc w:val="both"/>
        <w:rPr>
          <w:ins w:id="2452" w:author="DENOUAL Franck" w:date="2022-11-18T17:08:00Z"/>
        </w:rPr>
      </w:pPr>
      <w:ins w:id="2453" w:author="DENOUAL Franck" w:date="2022-11-18T17:08:00Z">
        <w:r w:rsidRPr="00606A19">
          <w:rPr>
            <w:rFonts w:ascii="CourierNewPSMT" w:hAnsi="CourierNewPSMT" w:cs="CourierNewPSMT"/>
            <w:sz w:val="22"/>
            <w:szCs w:val="22"/>
          </w:rPr>
          <w:t xml:space="preserve">minf_header_info </w:t>
        </w:r>
        <w:r w:rsidRPr="00606A19">
          <w:t xml:space="preserve">if present, gives the media-specific header box usually found in the </w:t>
        </w:r>
        <w:r w:rsidRPr="00606A19">
          <w:rPr>
            <w:rFonts w:ascii="CourierNewPSMT" w:hAnsi="CourierNewPSMT" w:cs="CourierNewPSMT"/>
            <w:sz w:val="22"/>
            <w:szCs w:val="22"/>
          </w:rPr>
          <w:t>MediaInformationBox</w:t>
        </w:r>
        <w:r w:rsidRPr="00606A19">
          <w:t xml:space="preserve"> of a track with the same </w:t>
        </w:r>
        <w:r w:rsidRPr="00606A19">
          <w:rPr>
            <w:rFonts w:ascii="CourierNewPSMT" w:hAnsi="CourierNewPSMT" w:cs="CourierNewPSMT"/>
            <w:sz w:val="22"/>
            <w:szCs w:val="22"/>
          </w:rPr>
          <w:t>handler_type</w:t>
        </w:r>
        <w:r w:rsidRPr="00606A19">
          <w:t xml:space="preserve"> as this dynamic track. Derived specification may mandate its presence.</w:t>
        </w:r>
      </w:ins>
    </w:p>
    <w:p w14:paraId="129694DB" w14:textId="77777777" w:rsidR="006C264C" w:rsidRPr="00606A19" w:rsidRDefault="006C264C" w:rsidP="006C264C">
      <w:pPr>
        <w:jc w:val="both"/>
        <w:rPr>
          <w:ins w:id="2454" w:author="DENOUAL Franck" w:date="2022-11-18T17:08:00Z"/>
        </w:rPr>
      </w:pPr>
    </w:p>
    <w:p w14:paraId="67CB02E2" w14:textId="0BC92056" w:rsidR="006C264C" w:rsidRDefault="006C264C" w:rsidP="001D3D17">
      <w:pPr>
        <w:jc w:val="both"/>
        <w:rPr>
          <w:ins w:id="2455" w:author="DENOUAL Franck" w:date="2022-11-18T17:09:00Z"/>
        </w:rPr>
      </w:pPr>
      <w:ins w:id="2456" w:author="DENOUAL Franck" w:date="2022-11-18T17:08:00Z">
        <w:r w:rsidRPr="00606A19">
          <w:t xml:space="preserve">Other boxes contained in the </w:t>
        </w:r>
        <w:r w:rsidRPr="00606A19">
          <w:rPr>
            <w:rFonts w:ascii="CourierNewPSMT" w:hAnsi="CourierNewPSMT" w:cs="CourierNewPSMT"/>
            <w:sz w:val="22"/>
            <w:szCs w:val="22"/>
          </w:rPr>
          <w:t>DynamicTrackBox (</w:t>
        </w:r>
        <w:r w:rsidRPr="00606A19">
          <w:t>except</w:t>
        </w:r>
        <w:r w:rsidRPr="00606A19">
          <w:rPr>
            <w:rFonts w:ascii="CourierNewPSMT" w:hAnsi="CourierNewPSMT" w:cs="CourierNewPSMT"/>
            <w:sz w:val="22"/>
            <w:szCs w:val="22"/>
          </w:rPr>
          <w:t xml:space="preserve"> DynamicTrackHeaderBox) </w:t>
        </w:r>
        <w:r w:rsidRPr="00606A19">
          <w:t xml:space="preserve">have unchanged semantics. When present, they replace their counterpart boxes in the </w:t>
        </w:r>
        <w:r w:rsidRPr="00606A19">
          <w:rPr>
            <w:rFonts w:ascii="CourierNewPSMT" w:hAnsi="CourierNewPSMT" w:cs="CourierNewPSMT"/>
            <w:sz w:val="22"/>
            <w:szCs w:val="22"/>
          </w:rPr>
          <w:t>TrackBox</w:t>
        </w:r>
        <w:r w:rsidRPr="00606A19">
          <w:t xml:space="preserve"> (and children) of the </w:t>
        </w:r>
        <w:r w:rsidRPr="00606A19">
          <w:rPr>
            <w:rFonts w:ascii="CourierNewPSMT" w:hAnsi="CourierNewPSMT" w:cs="CourierNewPSMT"/>
            <w:sz w:val="22"/>
            <w:szCs w:val="22"/>
          </w:rPr>
          <w:t>MovieBox</w:t>
        </w:r>
        <w:r w:rsidRPr="00606A19">
          <w:t>.</w:t>
        </w:r>
      </w:ins>
    </w:p>
    <w:p w14:paraId="5F081CAE" w14:textId="77777777" w:rsidR="006C264C" w:rsidRPr="00606A19" w:rsidRDefault="006C264C" w:rsidP="001D3D17">
      <w:pPr>
        <w:pStyle w:val="Heading5"/>
        <w:rPr>
          <w:ins w:id="2457" w:author="DENOUAL Franck" w:date="2022-11-18T17:09:00Z"/>
        </w:rPr>
      </w:pPr>
      <w:ins w:id="2458" w:author="DENOUAL Franck" w:date="2022-11-18T17:09:00Z">
        <w:r w:rsidRPr="00606A19">
          <w:t>Dynamic track header box</w:t>
        </w:r>
      </w:ins>
    </w:p>
    <w:p w14:paraId="554122CA" w14:textId="77777777" w:rsidR="006C264C" w:rsidRPr="00606A19" w:rsidRDefault="006C264C" w:rsidP="001D3D17">
      <w:pPr>
        <w:pStyle w:val="Heading6"/>
        <w:rPr>
          <w:ins w:id="2459" w:author="DENOUAL Franck" w:date="2022-11-18T17:09:00Z"/>
        </w:rPr>
      </w:pPr>
      <w:ins w:id="2460" w:author="DENOUAL Franck" w:date="2022-11-18T17:09:00Z">
        <w:r w:rsidRPr="00606A19">
          <w:t xml:space="preserve"> Definition</w:t>
        </w:r>
      </w:ins>
    </w:p>
    <w:p w14:paraId="3EE08895" w14:textId="77777777" w:rsidR="006C264C" w:rsidRPr="00606A19" w:rsidRDefault="006C264C" w:rsidP="006C264C">
      <w:pPr>
        <w:pStyle w:val="Atom"/>
        <w:rPr>
          <w:ins w:id="2461" w:author="DENOUAL Franck" w:date="2022-11-18T17:09:00Z"/>
        </w:rPr>
      </w:pPr>
      <w:ins w:id="2462" w:author="DENOUAL Franck" w:date="2022-11-18T17:09:00Z">
        <w:r w:rsidRPr="00606A19">
          <w:t>Box Type:</w:t>
        </w:r>
        <w:r w:rsidRPr="00606A19">
          <w:tab/>
        </w:r>
        <w:r w:rsidRPr="00606A19">
          <w:rPr>
            <w:rStyle w:val="codeChar"/>
          </w:rPr>
          <w:t>'dtkh'</w:t>
        </w:r>
        <w:r w:rsidRPr="00606A19">
          <w:br/>
          <w:t>Container:</w:t>
        </w:r>
        <w:r w:rsidRPr="00606A19">
          <w:tab/>
        </w:r>
        <w:r w:rsidRPr="00606A19">
          <w:rPr>
            <w:rFonts w:ascii="CourierNewPSMT" w:hAnsi="CourierNewPSMT" w:cs="CourierNewPSMT"/>
            <w:lang w:val="en-US"/>
          </w:rPr>
          <w:t>DynamicTrackBox</w:t>
        </w:r>
        <w:r w:rsidRPr="00606A19">
          <w:br/>
          <w:t>Mandatory:</w:t>
        </w:r>
        <w:r w:rsidRPr="00606A19">
          <w:tab/>
          <w:t>Yes</w:t>
        </w:r>
        <w:r w:rsidRPr="00606A19">
          <w:br/>
          <w:t>Quantity:</w:t>
        </w:r>
        <w:r w:rsidRPr="00606A19">
          <w:tab/>
          <w:t xml:space="preserve">One </w:t>
        </w:r>
      </w:ins>
    </w:p>
    <w:p w14:paraId="46E496DE" w14:textId="77777777" w:rsidR="006C264C" w:rsidRPr="00606A19" w:rsidRDefault="006C264C" w:rsidP="006C264C">
      <w:pPr>
        <w:jc w:val="both"/>
        <w:rPr>
          <w:ins w:id="2463" w:author="DENOUAL Franck" w:date="2022-11-18T17:09:00Z"/>
          <w:lang w:val="en-GB"/>
        </w:rPr>
      </w:pPr>
      <w:ins w:id="2464" w:author="DENOUAL Franck" w:date="2022-11-18T17:09:00Z">
        <w:r w:rsidRPr="00606A19">
          <w:rPr>
            <w:lang w:val="en-GB"/>
          </w:rPr>
          <w:t xml:space="preserve">A </w:t>
        </w:r>
        <w:r w:rsidRPr="00606A19">
          <w:rPr>
            <w:rFonts w:ascii="CourierNewPSMT" w:hAnsi="CourierNewPSMT" w:cs="CourierNewPSMT"/>
            <w:sz w:val="22"/>
            <w:szCs w:val="22"/>
          </w:rPr>
          <w:t>DynamicTrackBox</w:t>
        </w:r>
        <w:r w:rsidRPr="00606A19">
          <w:rPr>
            <w:lang w:val="en-GB"/>
          </w:rPr>
          <w:t xml:space="preserve"> can be used to disable an existing track from the </w:t>
        </w:r>
        <w:r w:rsidRPr="00606A19">
          <w:rPr>
            <w:rFonts w:ascii="CourierNewPSMT" w:hAnsi="CourierNewPSMT" w:cs="CourierNewPSMT"/>
            <w:sz w:val="22"/>
            <w:szCs w:val="22"/>
          </w:rPr>
          <w:t>MovieBox</w:t>
        </w:r>
        <w:r w:rsidRPr="00606A19">
          <w:rPr>
            <w:lang w:val="en-GB"/>
          </w:rPr>
          <w:t xml:space="preserve">, override the definition of an existing track from the </w:t>
        </w:r>
        <w:r w:rsidRPr="00606A19">
          <w:rPr>
            <w:rFonts w:ascii="CourierNewPSMT" w:hAnsi="CourierNewPSMT" w:cs="CourierNewPSMT"/>
            <w:sz w:val="22"/>
            <w:szCs w:val="22"/>
          </w:rPr>
          <w:t>MovieBox</w:t>
        </w:r>
        <w:r w:rsidRPr="00606A19">
          <w:rPr>
            <w:lang w:val="en-GB"/>
          </w:rPr>
          <w:t xml:space="preserve"> or define a completely new track.</w:t>
        </w:r>
      </w:ins>
    </w:p>
    <w:p w14:paraId="4A7C9B37" w14:textId="77777777" w:rsidR="006C264C" w:rsidRPr="00606A19" w:rsidRDefault="006C264C" w:rsidP="006C264C">
      <w:pPr>
        <w:jc w:val="both"/>
        <w:rPr>
          <w:ins w:id="2465" w:author="DENOUAL Franck" w:date="2022-11-18T17:09:00Z"/>
          <w:lang w:val="en-GB"/>
        </w:rPr>
      </w:pPr>
    </w:p>
    <w:p w14:paraId="295B5B48" w14:textId="77777777" w:rsidR="006C264C" w:rsidRPr="00606A19" w:rsidRDefault="006C264C" w:rsidP="006C264C">
      <w:pPr>
        <w:ind w:left="567"/>
        <w:jc w:val="both"/>
        <w:rPr>
          <w:ins w:id="2466" w:author="DENOUAL Franck" w:date="2022-11-18T17:09:00Z"/>
          <w:sz w:val="20"/>
          <w:szCs w:val="20"/>
          <w:lang w:val="en-GB"/>
        </w:rPr>
      </w:pPr>
      <w:ins w:id="2467" w:author="DENOUAL Franck" w:date="2022-11-18T17:09:00Z">
        <w:r w:rsidRPr="00606A19">
          <w:rPr>
            <w:sz w:val="20"/>
            <w:szCs w:val="20"/>
            <w:lang w:val="en-GB"/>
          </w:rPr>
          <w:t>NOTE</w:t>
        </w:r>
        <w:r w:rsidRPr="00606A19">
          <w:rPr>
            <w:sz w:val="20"/>
            <w:szCs w:val="20"/>
            <w:lang w:val="en-GB"/>
          </w:rPr>
          <w:tab/>
          <w:t xml:space="preserve">The </w:t>
        </w:r>
        <w:r w:rsidRPr="00606A19">
          <w:rPr>
            <w:rFonts w:ascii="CourierNewPSMT" w:hAnsi="CourierNewPSMT" w:cs="CourierNewPSMT"/>
            <w:sz w:val="20"/>
            <w:szCs w:val="20"/>
          </w:rPr>
          <w:t>DynamicTrackBox</w:t>
        </w:r>
        <w:r w:rsidRPr="00606A19">
          <w:rPr>
            <w:sz w:val="20"/>
            <w:szCs w:val="20"/>
            <w:lang w:val="en-GB"/>
          </w:rPr>
          <w:t xml:space="preserve"> is a compaction of </w:t>
        </w:r>
        <w:bookmarkStart w:id="2468" w:name="_Hlk108123295"/>
        <w:r w:rsidRPr="00606A19">
          <w:rPr>
            <w:rFonts w:ascii="CourierNewPSMT" w:hAnsi="CourierNewPSMT" w:cs="CourierNewPSMT"/>
            <w:sz w:val="20"/>
            <w:szCs w:val="20"/>
          </w:rPr>
          <w:t>TrackHeaderBox</w:t>
        </w:r>
        <w:r w:rsidRPr="00606A19">
          <w:rPr>
            <w:sz w:val="20"/>
            <w:szCs w:val="20"/>
            <w:lang w:val="en-GB"/>
          </w:rPr>
          <w:t xml:space="preserve">, </w:t>
        </w:r>
        <w:r w:rsidRPr="00606A19">
          <w:rPr>
            <w:rFonts w:ascii="CourierNewPSMT" w:hAnsi="CourierNewPSMT" w:cs="CourierNewPSMT"/>
            <w:sz w:val="20"/>
            <w:szCs w:val="20"/>
          </w:rPr>
          <w:t>EditListBox</w:t>
        </w:r>
        <w:r w:rsidRPr="00606A19">
          <w:rPr>
            <w:sz w:val="20"/>
            <w:szCs w:val="20"/>
            <w:lang w:val="en-GB"/>
          </w:rPr>
          <w:t xml:space="preserve"> and </w:t>
        </w:r>
        <w:r w:rsidRPr="00606A19">
          <w:rPr>
            <w:rFonts w:ascii="CourierNewPSMT" w:hAnsi="CourierNewPSMT" w:cs="CourierNewPSMT"/>
            <w:sz w:val="20"/>
            <w:szCs w:val="20"/>
          </w:rPr>
          <w:t>MediaHeaderBox</w:t>
        </w:r>
        <w:r w:rsidRPr="00606A19">
          <w:rPr>
            <w:sz w:val="20"/>
            <w:szCs w:val="20"/>
            <w:lang w:val="en-GB"/>
          </w:rPr>
          <w:t xml:space="preserve"> in a single container, in order to keep the track signalling overhead low</w:t>
        </w:r>
        <w:bookmarkEnd w:id="2468"/>
        <w:r w:rsidRPr="00606A19">
          <w:rPr>
            <w:sz w:val="20"/>
            <w:szCs w:val="20"/>
            <w:lang w:val="en-GB"/>
          </w:rPr>
          <w:t>.</w:t>
        </w:r>
      </w:ins>
    </w:p>
    <w:p w14:paraId="30C9ABE1" w14:textId="77777777" w:rsidR="006C264C" w:rsidRPr="00606A19" w:rsidRDefault="006C264C" w:rsidP="006C264C">
      <w:pPr>
        <w:jc w:val="both"/>
        <w:rPr>
          <w:ins w:id="2469" w:author="DENOUAL Franck" w:date="2022-11-18T17:09:00Z"/>
          <w:lang w:val="en-GB"/>
        </w:rPr>
      </w:pPr>
    </w:p>
    <w:p w14:paraId="43D39E98" w14:textId="77777777" w:rsidR="006C264C" w:rsidRPr="00606A19" w:rsidRDefault="006C264C" w:rsidP="006C264C">
      <w:pPr>
        <w:jc w:val="both"/>
        <w:rPr>
          <w:ins w:id="2470" w:author="DENOUAL Franck" w:date="2022-11-18T17:09:00Z"/>
          <w:lang w:val="en-GB"/>
        </w:rPr>
      </w:pPr>
      <w:ins w:id="2471" w:author="DENOUAL Franck" w:date="2022-11-18T17:09:00Z">
        <w:r w:rsidRPr="00606A19">
          <w:rPr>
            <w:lang w:val="en-GB"/>
          </w:rPr>
          <w:t>The following flags are defined for a dynamic track header box:</w:t>
        </w:r>
      </w:ins>
    </w:p>
    <w:p w14:paraId="28780E7A" w14:textId="77777777" w:rsidR="006C264C" w:rsidRPr="00606A19" w:rsidRDefault="006C264C" w:rsidP="006C264C">
      <w:pPr>
        <w:ind w:firstLine="720"/>
        <w:jc w:val="both"/>
        <w:rPr>
          <w:ins w:id="2472" w:author="DENOUAL Franck" w:date="2022-11-18T17:09:00Z"/>
        </w:rPr>
      </w:pPr>
      <w:ins w:id="2473" w:author="DENOUAL Franck" w:date="2022-11-18T17:09:00Z">
        <w:r w:rsidRPr="00606A19">
          <w:rPr>
            <w:rStyle w:val="codeChar"/>
          </w:rPr>
          <w:t>0x000001</w:t>
        </w:r>
        <w:r w:rsidRPr="00606A19">
          <w:tab/>
        </w:r>
        <w:r w:rsidRPr="00606A19">
          <w:rPr>
            <w:rStyle w:val="codeChar"/>
          </w:rPr>
          <w:t xml:space="preserve">dyn_tk_ignore_track </w:t>
        </w:r>
        <w:r w:rsidRPr="00606A19">
          <w:t xml:space="preserve">indicates, when set, </w:t>
        </w:r>
        <w:bookmarkStart w:id="2474" w:name="_Hlk108123399"/>
        <w:r w:rsidRPr="00606A19">
          <w:t xml:space="preserve">that the track declared in the </w:t>
        </w:r>
        <w:r w:rsidRPr="00606A19">
          <w:rPr>
            <w:rFonts w:ascii="CourierNewPSMT" w:hAnsi="CourierNewPSMT" w:cs="CourierNewPSMT"/>
            <w:sz w:val="22"/>
            <w:szCs w:val="22"/>
          </w:rPr>
          <w:t>MovieBox</w:t>
        </w:r>
        <w:r w:rsidRPr="00606A19">
          <w:t xml:space="preserve"> or in a previous </w:t>
        </w:r>
        <w:r w:rsidRPr="00606A19">
          <w:rPr>
            <w:rFonts w:ascii="CourierNewPSMT" w:hAnsi="CourierNewPSMT" w:cs="CourierNewPSMT"/>
            <w:sz w:val="22"/>
            <w:szCs w:val="22"/>
          </w:rPr>
          <w:t>DynamicMovieBox</w:t>
        </w:r>
        <w:r w:rsidRPr="00606A19">
          <w:t xml:space="preserve"> with the same </w:t>
        </w:r>
        <w:r w:rsidRPr="00606A19">
          <w:rPr>
            <w:rStyle w:val="codeChar"/>
          </w:rPr>
          <w:t>source_id</w:t>
        </w:r>
        <w:r w:rsidRPr="00606A19">
          <w:t xml:space="preserve"> as the parent </w:t>
        </w:r>
        <w:r w:rsidRPr="00606A19">
          <w:rPr>
            <w:rStyle w:val="codeChar"/>
          </w:rPr>
          <w:t>DynamicMovieBox</w:t>
        </w:r>
        <w:r w:rsidRPr="00606A19">
          <w:t xml:space="preserve"> should be ignored (treated as if not present) until a next movie fragment is received for this track. </w:t>
        </w:r>
        <w:bookmarkEnd w:id="2474"/>
      </w:ins>
    </w:p>
    <w:p w14:paraId="20D02F52" w14:textId="77777777" w:rsidR="006C264C" w:rsidRPr="00606A19" w:rsidRDefault="006C264C" w:rsidP="006C264C">
      <w:pPr>
        <w:ind w:firstLine="720"/>
        <w:jc w:val="both"/>
        <w:rPr>
          <w:ins w:id="2475" w:author="DENOUAL Franck" w:date="2022-11-18T17:09:00Z"/>
        </w:rPr>
      </w:pPr>
      <w:ins w:id="2476" w:author="DENOUAL Franck" w:date="2022-11-18T17:09:00Z">
        <w:r w:rsidRPr="00606A19">
          <w:t xml:space="preserve">Flag values </w:t>
        </w:r>
        <w:r w:rsidRPr="00606A19">
          <w:rPr>
            <w:rStyle w:val="codeChar"/>
          </w:rPr>
          <w:t>0x000002</w:t>
        </w:r>
        <w:r w:rsidRPr="00606A19">
          <w:t xml:space="preserve">, </w:t>
        </w:r>
        <w:r w:rsidRPr="00606A19">
          <w:rPr>
            <w:rStyle w:val="codeChar"/>
          </w:rPr>
          <w:t>0x000004</w:t>
        </w:r>
        <w:r w:rsidRPr="00606A19">
          <w:t xml:space="preserve">, </w:t>
        </w:r>
        <w:r w:rsidRPr="00606A19">
          <w:rPr>
            <w:rStyle w:val="codeChar"/>
          </w:rPr>
          <w:t>0x000008</w:t>
        </w:r>
        <w:r w:rsidRPr="00606A19">
          <w:t xml:space="preserve">, </w:t>
        </w:r>
        <w:r w:rsidRPr="00606A19">
          <w:rPr>
            <w:rStyle w:val="codeChar"/>
          </w:rPr>
          <w:t>0x000010</w:t>
        </w:r>
        <w:r w:rsidRPr="00606A19">
          <w:t xml:space="preserve">, </w:t>
        </w:r>
        <w:r w:rsidRPr="00606A19">
          <w:rPr>
            <w:rStyle w:val="codeChar"/>
          </w:rPr>
          <w:t>0x000020</w:t>
        </w:r>
        <w:r w:rsidRPr="00606A19">
          <w:t xml:space="preserve"> and </w:t>
        </w:r>
        <w:r w:rsidRPr="00606A19">
          <w:rPr>
            <w:rStyle w:val="codeChar"/>
          </w:rPr>
          <w:t>0x000040</w:t>
        </w:r>
        <w:r w:rsidRPr="00606A19">
          <w:t xml:space="preserve"> are used for box parsing. Other values are reserved.</w:t>
        </w:r>
      </w:ins>
    </w:p>
    <w:p w14:paraId="6DB41DD3" w14:textId="77777777" w:rsidR="006C264C" w:rsidRPr="00606A19" w:rsidRDefault="006C264C" w:rsidP="006C264C">
      <w:pPr>
        <w:ind w:firstLine="720"/>
        <w:jc w:val="both"/>
        <w:rPr>
          <w:ins w:id="2477" w:author="DENOUAL Franck" w:date="2022-11-18T17:09:00Z"/>
        </w:rPr>
      </w:pPr>
    </w:p>
    <w:p w14:paraId="31E91AF8" w14:textId="77777777" w:rsidR="006C264C" w:rsidRPr="00606A19" w:rsidRDefault="006C264C" w:rsidP="006C264C">
      <w:pPr>
        <w:jc w:val="both"/>
        <w:rPr>
          <w:ins w:id="2478" w:author="DENOUAL Franck" w:date="2022-11-18T17:09:00Z"/>
        </w:rPr>
      </w:pPr>
      <w:ins w:id="2479" w:author="DENOUAL Franck" w:date="2022-11-18T17:09:00Z">
        <w:r w:rsidRPr="00606A19">
          <w:t xml:space="preserve">If flag </w:t>
        </w:r>
        <w:r w:rsidRPr="00606A19">
          <w:rPr>
            <w:rStyle w:val="codeChar"/>
          </w:rPr>
          <w:t>dyn_tk_ignore_track</w:t>
        </w:r>
        <w:r w:rsidRPr="00606A19">
          <w:t xml:space="preserve"> is not set in </w:t>
        </w:r>
        <w:r w:rsidRPr="00606A19">
          <w:rPr>
            <w:rFonts w:ascii="CourierNewPSMT" w:hAnsi="CourierNewPSMT" w:cs="CourierNewPSMT"/>
            <w:sz w:val="22"/>
            <w:szCs w:val="22"/>
          </w:rPr>
          <w:t>DynamicTrackHeaderBox</w:t>
        </w:r>
        <w:r w:rsidRPr="00606A19">
          <w:t xml:space="preserve">, </w:t>
        </w:r>
        <w:bookmarkStart w:id="2480" w:name="_Hlk108123560"/>
        <w:r w:rsidRPr="00606A19">
          <w:t xml:space="preserve">the parent </w:t>
        </w:r>
        <w:r w:rsidRPr="00606A19">
          <w:rPr>
            <w:rFonts w:ascii="CourierNewPSMT" w:hAnsi="CourierNewPSMT" w:cs="CourierNewPSMT"/>
            <w:sz w:val="22"/>
            <w:szCs w:val="22"/>
          </w:rPr>
          <w:t>DynamicTrackBox</w:t>
        </w:r>
        <w:r w:rsidRPr="00606A19">
          <w:t xml:space="preserve"> overrides an existing track or declares a new track. In this case:</w:t>
        </w:r>
        <w:bookmarkEnd w:id="2480"/>
      </w:ins>
    </w:p>
    <w:p w14:paraId="56BC648C" w14:textId="77777777" w:rsidR="006C264C" w:rsidRPr="00606A19" w:rsidRDefault="006C264C">
      <w:pPr>
        <w:pStyle w:val="ListParagraph"/>
        <w:widowControl/>
        <w:numPr>
          <w:ilvl w:val="0"/>
          <w:numId w:val="83"/>
        </w:numPr>
        <w:autoSpaceDN/>
        <w:spacing w:after="0" w:line="240" w:lineRule="auto"/>
        <w:textAlignment w:val="auto"/>
        <w:rPr>
          <w:ins w:id="2481" w:author="DENOUAL Franck" w:date="2022-11-18T17:09:00Z"/>
        </w:rPr>
        <w:pPrChange w:id="2482"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483" w:author="DENOUAL Franck" w:date="2022-11-18T17:09:00Z">
        <w:r w:rsidRPr="00606A19">
          <w:lastRenderedPageBreak/>
          <w:t xml:space="preserve">If </w:t>
        </w:r>
        <w:r w:rsidRPr="00606A19">
          <w:rPr>
            <w:rFonts w:ascii="CourierNewPSMT" w:hAnsi="CourierNewPSMT" w:cs="CourierNewPSMT"/>
          </w:rPr>
          <w:t>stsd</w:t>
        </w:r>
        <w:r w:rsidRPr="00606A19">
          <w:t xml:space="preserve"> is present in the parent </w:t>
        </w:r>
        <w:r w:rsidRPr="00606A19">
          <w:rPr>
            <w:rFonts w:ascii="CourierNewPSMT" w:hAnsi="CourierNewPSMT" w:cs="CourierNewPSMT"/>
          </w:rPr>
          <w:t>DynamicTrackBox</w:t>
        </w:r>
        <w:r w:rsidRPr="00606A19">
          <w:t xml:space="preserve">: if there is a track with same ID in the </w:t>
        </w:r>
        <w:r w:rsidRPr="00606A19">
          <w:rPr>
            <w:rFonts w:ascii="CourierNewPSMT" w:hAnsi="CourierNewPSMT" w:cs="CourierNewPSMT"/>
          </w:rPr>
          <w:t>MovieBox</w:t>
        </w:r>
        <w:r w:rsidRPr="00606A19">
          <w:t xml:space="preserve">, overwrite it with current track, otherwise add the new track to the presentation </w:t>
        </w:r>
      </w:ins>
    </w:p>
    <w:p w14:paraId="146A4181" w14:textId="77777777" w:rsidR="006C264C" w:rsidRPr="00606A19" w:rsidRDefault="006C264C" w:rsidP="006C264C">
      <w:pPr>
        <w:pStyle w:val="ListParagraph"/>
        <w:ind w:left="1440"/>
        <w:rPr>
          <w:ins w:id="2484" w:author="DENOUAL Franck" w:date="2022-11-18T17:09:00Z"/>
          <w:sz w:val="20"/>
          <w:szCs w:val="20"/>
        </w:rPr>
      </w:pPr>
      <w:ins w:id="2485" w:author="DENOUAL Franck" w:date="2022-11-18T17:09:00Z">
        <w:r w:rsidRPr="00606A19">
          <w:rPr>
            <w:sz w:val="20"/>
            <w:szCs w:val="20"/>
          </w:rPr>
          <w:t>NOTE1: derived specification can mandate that the handler type / timescale / width/height remain the same in this case</w:t>
        </w:r>
      </w:ins>
    </w:p>
    <w:p w14:paraId="4B5FA1E4" w14:textId="77777777" w:rsidR="006C264C" w:rsidRPr="00606A19" w:rsidRDefault="006C264C" w:rsidP="006C264C">
      <w:pPr>
        <w:pStyle w:val="ListParagraph"/>
        <w:ind w:left="1440"/>
        <w:rPr>
          <w:ins w:id="2486" w:author="DENOUAL Franck" w:date="2022-11-18T17:09:00Z"/>
        </w:rPr>
      </w:pPr>
      <w:ins w:id="2487" w:author="DENOUAL Franck" w:date="2022-11-18T17:09:00Z">
        <w:r w:rsidRPr="00606A19">
          <w:rPr>
            <w:sz w:val="20"/>
            <w:szCs w:val="20"/>
          </w:rPr>
          <w:t>NOTE2: This is typically used to update a sample description for a track</w:t>
        </w:r>
      </w:ins>
    </w:p>
    <w:p w14:paraId="2ED2923A" w14:textId="77777777" w:rsidR="006C264C" w:rsidRPr="00606A19" w:rsidRDefault="006C264C">
      <w:pPr>
        <w:pStyle w:val="ListParagraph"/>
        <w:widowControl/>
        <w:numPr>
          <w:ilvl w:val="0"/>
          <w:numId w:val="83"/>
        </w:numPr>
        <w:autoSpaceDN/>
        <w:spacing w:after="0" w:line="240" w:lineRule="auto"/>
        <w:textAlignment w:val="auto"/>
        <w:rPr>
          <w:ins w:id="2488" w:author="DENOUAL Franck" w:date="2022-11-18T17:09:00Z"/>
        </w:rPr>
        <w:pPrChange w:id="2489" w:author="DENOUAL Franck" w:date="2022-11-18T18:03:00Z">
          <w:pPr>
            <w:pStyle w:val="ListParagraph"/>
            <w:widowControl/>
            <w:numPr>
              <w:numId w:val="98"/>
            </w:numPr>
            <w:tabs>
              <w:tab w:val="num" w:pos="360"/>
              <w:tab w:val="num" w:pos="720"/>
            </w:tabs>
            <w:autoSpaceDN/>
            <w:spacing w:after="0" w:line="240" w:lineRule="auto"/>
            <w:ind w:hanging="720"/>
            <w:textAlignment w:val="auto"/>
          </w:pPr>
        </w:pPrChange>
      </w:pPr>
      <w:ins w:id="2490" w:author="DENOUAL Franck" w:date="2022-11-18T17:09:00Z">
        <w:r w:rsidRPr="00606A19">
          <w:t xml:space="preserve">If </w:t>
        </w:r>
        <w:r w:rsidRPr="00606A19">
          <w:rPr>
            <w:rFonts w:ascii="CourierNewPSMT" w:hAnsi="CourierNewPSMT" w:cs="CourierNewPSMT"/>
          </w:rPr>
          <w:t>stsd</w:t>
        </w:r>
        <w:r w:rsidRPr="00606A19">
          <w:t xml:space="preserve"> is not present in the parent </w:t>
        </w:r>
        <w:r w:rsidRPr="00606A19">
          <w:rPr>
            <w:rFonts w:ascii="CourierNewPSMT" w:hAnsi="CourierNewPSMT" w:cs="CourierNewPSMT"/>
          </w:rPr>
          <w:t xml:space="preserve">DynamicTrackBox </w:t>
        </w:r>
        <w:r w:rsidRPr="00606A19">
          <w:t xml:space="preserve">: there shall be a track with same ID in the </w:t>
        </w:r>
        <w:r w:rsidRPr="00606A19">
          <w:rPr>
            <w:rFonts w:ascii="CourierNewPSMT" w:hAnsi="CourierNewPSMT" w:cs="CourierNewPSMT"/>
          </w:rPr>
          <w:t>MovieBox</w:t>
        </w:r>
        <w:r w:rsidRPr="00606A19">
          <w:t xml:space="preserve"> and all fields in </w:t>
        </w:r>
        <w:r w:rsidRPr="00606A19">
          <w:rPr>
            <w:rFonts w:ascii="CourierNewPSMT" w:hAnsi="CourierNewPSMT" w:cs="CourierNewPSMT"/>
          </w:rPr>
          <w:t>DynamicTrackHeaderBox</w:t>
        </w:r>
        <w:r w:rsidRPr="00606A19">
          <w:t xml:space="preserve"> shall match their counterpart fields in the track/handler/media header boxes declared in the </w:t>
        </w:r>
        <w:r w:rsidRPr="00606A19">
          <w:rPr>
            <w:rFonts w:ascii="CourierNewPSMT" w:hAnsi="CourierNewPSMT" w:cs="CourierNewPSMT"/>
          </w:rPr>
          <w:t>MovieBox</w:t>
        </w:r>
        <w:r w:rsidRPr="00606A19">
          <w:t xml:space="preserve">. This is used to update </w:t>
        </w:r>
        <w:r w:rsidRPr="00606A19">
          <w:rPr>
            <w:rFonts w:ascii="CourierNewPSMT" w:hAnsi="CourierNewPSMT" w:cs="CourierNewPSMT"/>
          </w:rPr>
          <w:t>UserDataBox</w:t>
        </w:r>
        <w:r w:rsidRPr="00606A19">
          <w:t xml:space="preserve">, </w:t>
        </w:r>
        <w:r w:rsidRPr="00606A19">
          <w:rPr>
            <w:rFonts w:ascii="CourierNewPSMT" w:hAnsi="CourierNewPSMT" w:cs="CourierNewPSMT"/>
          </w:rPr>
          <w:t>MetaBox</w:t>
        </w:r>
        <w:r w:rsidRPr="00606A19">
          <w:t xml:space="preserve">, </w:t>
        </w:r>
        <w:r w:rsidRPr="00606A19">
          <w:rPr>
            <w:rFonts w:ascii="CourierNewPSMT" w:hAnsi="CourierNewPSMT" w:cs="CourierNewPSMT"/>
          </w:rPr>
          <w:t>TrackReferenceBox</w:t>
        </w:r>
        <w:r w:rsidRPr="00606A19">
          <w:t xml:space="preserve">, </w:t>
        </w:r>
        <w:r w:rsidRPr="00606A19">
          <w:rPr>
            <w:rFonts w:ascii="CourierNewPSMT" w:hAnsi="CourierNewPSMT" w:cs="CourierNewPSMT"/>
          </w:rPr>
          <w:t>TrackGroupBox</w:t>
        </w:r>
        <w:r w:rsidRPr="00606A19">
          <w:t xml:space="preserve"> of the track. The sample descriptions of the track remain unchanged in this case.</w:t>
        </w:r>
      </w:ins>
    </w:p>
    <w:p w14:paraId="5F409236" w14:textId="77777777" w:rsidR="006C264C" w:rsidRPr="00606A19" w:rsidRDefault="006C264C" w:rsidP="006C264C">
      <w:pPr>
        <w:jc w:val="both"/>
        <w:rPr>
          <w:ins w:id="2491" w:author="DENOUAL Franck" w:date="2022-11-18T17:09:00Z"/>
        </w:rPr>
      </w:pPr>
    </w:p>
    <w:p w14:paraId="726998C0" w14:textId="1EF30F3D" w:rsidR="006C264C" w:rsidRPr="00606A19" w:rsidRDefault="006C264C" w:rsidP="006C264C">
      <w:pPr>
        <w:jc w:val="both"/>
        <w:rPr>
          <w:ins w:id="2492" w:author="DENOUAL Franck" w:date="2022-11-18T17:09:00Z"/>
        </w:rPr>
      </w:pPr>
      <w:ins w:id="2493" w:author="DENOUAL Franck" w:date="2022-11-18T17:09:00Z">
        <w:r w:rsidRPr="00606A19">
          <w:rPr>
            <w:highlight w:val="yellow"/>
          </w:rPr>
          <w:t xml:space="preserve">EDITOR’S NOTE: we could also use </w:t>
        </w:r>
        <w:bookmarkStart w:id="2494" w:name="_Hlk116569320"/>
        <w:r w:rsidRPr="00606A19">
          <w:rPr>
            <w:highlight w:val="yellow"/>
          </w:rPr>
          <w:t xml:space="preserve">a dedicated flag </w:t>
        </w:r>
        <w:bookmarkStart w:id="2495" w:name="_Hlk116569301"/>
        <w:bookmarkEnd w:id="2494"/>
        <w:r w:rsidRPr="00606A19">
          <w:rPr>
            <w:highlight w:val="yellow"/>
          </w:rPr>
          <w:t xml:space="preserve">for the case where no </w:t>
        </w:r>
        <w:r w:rsidRPr="00606A19">
          <w:rPr>
            <w:rFonts w:ascii="Courier New" w:hAnsi="Courier New" w:cs="Courier New"/>
            <w:sz w:val="22"/>
            <w:szCs w:val="22"/>
            <w:highlight w:val="yellow"/>
          </w:rPr>
          <w:t>'</w:t>
        </w:r>
        <w:r w:rsidRPr="00606A19">
          <w:rPr>
            <w:rFonts w:ascii="CourierNewPSMT" w:hAnsi="CourierNewPSMT" w:cs="CourierNewPSMT"/>
            <w:sz w:val="22"/>
            <w:szCs w:val="22"/>
            <w:highlight w:val="yellow"/>
          </w:rPr>
          <w:t>stsd</w:t>
        </w:r>
        <w:r w:rsidRPr="00606A19">
          <w:rPr>
            <w:rFonts w:ascii="Courier New" w:hAnsi="Courier New" w:cs="Courier New"/>
            <w:sz w:val="22"/>
            <w:szCs w:val="22"/>
            <w:highlight w:val="yellow"/>
          </w:rPr>
          <w:t>'</w:t>
        </w:r>
        <w:r w:rsidRPr="00606A19">
          <w:rPr>
            <w:highlight w:val="yellow"/>
          </w:rPr>
          <w:t xml:space="preserve"> is present, in order to avoid re-listing things that shall match what is in the </w:t>
        </w:r>
        <w:r w:rsidRPr="00606A19">
          <w:rPr>
            <w:rFonts w:ascii="Courier New" w:hAnsi="Courier New" w:cs="Courier New"/>
            <w:sz w:val="22"/>
            <w:szCs w:val="22"/>
            <w:highlight w:val="yellow"/>
          </w:rPr>
          <w:t>'</w:t>
        </w:r>
        <w:r w:rsidRPr="00606A19">
          <w:rPr>
            <w:rFonts w:ascii="CourierNewPSMT" w:hAnsi="CourierNewPSMT" w:cs="CourierNewPSMT"/>
            <w:sz w:val="22"/>
            <w:szCs w:val="22"/>
            <w:highlight w:val="yellow"/>
          </w:rPr>
          <w:t>moof</w:t>
        </w:r>
        <w:r w:rsidRPr="00606A19">
          <w:rPr>
            <w:rFonts w:ascii="Courier New" w:hAnsi="Courier New" w:cs="Courier New"/>
            <w:sz w:val="22"/>
            <w:szCs w:val="22"/>
            <w:highlight w:val="yellow"/>
          </w:rPr>
          <w:t>'</w:t>
        </w:r>
        <w:r w:rsidRPr="00606A19">
          <w:rPr>
            <w:highlight w:val="yellow"/>
          </w:rPr>
          <w:t>’s track</w:t>
        </w:r>
        <w:bookmarkEnd w:id="2495"/>
      </w:ins>
    </w:p>
    <w:p w14:paraId="5815E4DA" w14:textId="77777777" w:rsidR="006C264C" w:rsidRPr="00606A19" w:rsidRDefault="006C264C" w:rsidP="001D3D17">
      <w:pPr>
        <w:pStyle w:val="Heading6"/>
        <w:rPr>
          <w:ins w:id="2496" w:author="DENOUAL Franck" w:date="2022-11-18T17:09:00Z"/>
        </w:rPr>
      </w:pPr>
      <w:ins w:id="2497" w:author="DENOUAL Franck" w:date="2022-11-18T17:09:00Z">
        <w:r w:rsidRPr="00606A19">
          <w:t xml:space="preserve"> Syntax</w:t>
        </w:r>
      </w:ins>
    </w:p>
    <w:p w14:paraId="5AF956A3" w14:textId="77777777" w:rsidR="006C264C" w:rsidRPr="00606A19" w:rsidRDefault="006C264C" w:rsidP="006C264C">
      <w:pPr>
        <w:rPr>
          <w:ins w:id="2498" w:author="DENOUAL Franck" w:date="2022-11-18T17:09:00Z"/>
          <w:rFonts w:ascii="Courier New" w:hAnsi="Courier New" w:cs="Courier New"/>
          <w:sz w:val="22"/>
          <w:szCs w:val="22"/>
        </w:rPr>
      </w:pPr>
      <w:ins w:id="2499" w:author="DENOUAL Franck" w:date="2022-11-18T17:09:00Z">
        <w:r w:rsidRPr="00606A19">
          <w:rPr>
            <w:rFonts w:ascii="Courier New" w:hAnsi="Courier New" w:cs="Courier New"/>
            <w:sz w:val="22"/>
            <w:szCs w:val="22"/>
          </w:rPr>
          <w:t>aligned(8) class DynamicTrackHeaderBox extends FullBox('dtkh', version=0, flags){</w:t>
        </w:r>
        <w:r w:rsidRPr="00606A19">
          <w:rPr>
            <w:rFonts w:ascii="Courier New" w:hAnsi="Courier New" w:cs="Courier New"/>
            <w:sz w:val="22"/>
            <w:szCs w:val="22"/>
          </w:rPr>
          <w:br/>
        </w:r>
        <w:r w:rsidRPr="00606A19">
          <w:tab/>
        </w:r>
        <w:r w:rsidRPr="00606A19">
          <w:rPr>
            <w:rFonts w:ascii="Courier New" w:hAnsi="Courier New" w:cs="Courier New"/>
            <w:sz w:val="22"/>
            <w:szCs w:val="22"/>
          </w:rPr>
          <w:t>unsigned int(32) track_ID;</w:t>
        </w:r>
        <w:r w:rsidRPr="00606A19">
          <w:rPr>
            <w:rFonts w:ascii="Courier New" w:hAnsi="Courier New" w:cs="Courier New"/>
          </w:rPr>
          <w:br/>
        </w:r>
        <w:r w:rsidRPr="00606A19">
          <w:tab/>
        </w:r>
        <w:r w:rsidRPr="00606A19">
          <w:rPr>
            <w:rFonts w:ascii="Courier New" w:hAnsi="Courier New" w:cs="Courier New"/>
            <w:sz w:val="22"/>
            <w:szCs w:val="22"/>
          </w:rPr>
          <w:t>if (!(flags &amp; 1)) {</w:t>
        </w:r>
        <w:r w:rsidRPr="00606A19">
          <w:rPr>
            <w:rFonts w:ascii="Courier New" w:hAnsi="Courier New" w:cs="Courier New"/>
            <w:sz w:val="22"/>
            <w:szCs w:val="22"/>
          </w:rPr>
          <w:br/>
        </w:r>
        <w:r w:rsidRPr="00606A19">
          <w:tab/>
        </w:r>
        <w:r w:rsidRPr="00606A19">
          <w:rPr>
            <w:rFonts w:ascii="Courier New" w:hAnsi="Courier New" w:cs="Courier New"/>
            <w:sz w:val="22"/>
            <w:szCs w:val="22"/>
          </w:rPr>
          <w:tab/>
          <w:t xml:space="preserve">if (flags &amp; 2) </w:t>
        </w:r>
        <w:r w:rsidRPr="00606A19">
          <w:rPr>
            <w:rFonts w:ascii="Courier New" w:hAnsi="Courier New" w:cs="Courier New"/>
            <w:sz w:val="22"/>
            <w:szCs w:val="22"/>
          </w:rPr>
          <w:br/>
        </w:r>
        <w:r w:rsidRPr="00606A19">
          <w:tab/>
        </w:r>
        <w:r w:rsidRPr="00606A19">
          <w:rPr>
            <w:rFonts w:ascii="Courier New" w:hAnsi="Courier New" w:cs="Courier New"/>
            <w:sz w:val="22"/>
            <w:szCs w:val="22"/>
          </w:rPr>
          <w:tab/>
        </w:r>
        <w:r w:rsidRPr="00606A19">
          <w:rPr>
            <w:rFonts w:ascii="Courier New" w:hAnsi="Courier New" w:cs="Courier New"/>
          </w:rPr>
          <w:tab/>
        </w:r>
        <w:r w:rsidRPr="00606A19">
          <w:rPr>
            <w:rFonts w:ascii="Courier New" w:hAnsi="Courier New" w:cs="Courier New"/>
            <w:sz w:val="22"/>
            <w:szCs w:val="22"/>
          </w:rPr>
          <w:t>unsigned int(24) modification_flags;</w:t>
        </w:r>
        <w:r w:rsidRPr="00606A19">
          <w:rPr>
            <w:rFonts w:ascii="Courier New" w:hAnsi="Courier New" w:cs="Courier New"/>
          </w:rPr>
          <w:br/>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int(32) handler_type;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int(32) media_timescale;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 xml:space="preserve">if (flags &amp; 4)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signed int(32) delay;</w:t>
        </w:r>
        <w:r w:rsidRPr="00606A19">
          <w:rPr>
            <w:rFonts w:ascii="Courier New" w:hAnsi="Courier New" w:cs="Courier New"/>
          </w:rPr>
          <w:br/>
        </w:r>
        <w:r w:rsidRPr="00606A19">
          <w:rPr>
            <w:rFonts w:ascii="Courier New" w:hAnsi="Courier New" w:cs="Courier New"/>
            <w:sz w:val="22"/>
            <w:szCs w:val="22"/>
          </w:rPr>
          <w:tab/>
        </w:r>
        <w:r w:rsidRPr="00606A19">
          <w:tab/>
        </w:r>
        <w:r w:rsidRPr="00606A19">
          <w:rPr>
            <w:rFonts w:ascii="Courier New" w:hAnsi="Courier New" w:cs="Courier New"/>
            <w:sz w:val="22"/>
            <w:szCs w:val="22"/>
          </w:rPr>
          <w:t xml:space="preserve">if (flags &amp; 8)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int(24) track_flags; //as in TrackHeaderBox</w:t>
        </w:r>
        <w:r w:rsidRPr="00606A19">
          <w:rPr>
            <w:rFonts w:ascii="Courier New" w:hAnsi="Courier New" w:cs="Courier New"/>
          </w:rPr>
          <w:br/>
        </w:r>
        <w:r w:rsidRPr="00606A19">
          <w:rPr>
            <w:rFonts w:ascii="Courier New" w:hAnsi="Courier New" w:cs="Courier New"/>
            <w:sz w:val="22"/>
            <w:szCs w:val="22"/>
          </w:rPr>
          <w:tab/>
        </w:r>
        <w:r w:rsidRPr="00606A19">
          <w:tab/>
        </w:r>
        <w:r w:rsidRPr="00606A19">
          <w:rPr>
            <w:rFonts w:ascii="Courier New" w:hAnsi="Courier New" w:cs="Courier New"/>
            <w:sz w:val="22"/>
            <w:szCs w:val="22"/>
          </w:rPr>
          <w:t>bit(1) lang_3cc;</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if (lang_3cc)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int(5)[3] language; // ISO-639-2/T language code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 else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bit(7) reserved;</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utf8string extended_language</w:t>
        </w:r>
      </w:ins>
    </w:p>
    <w:p w14:paraId="2A7D8415" w14:textId="77777777" w:rsidR="006C264C" w:rsidRPr="00606A19" w:rsidRDefault="006C264C" w:rsidP="006C264C">
      <w:pPr>
        <w:rPr>
          <w:ins w:id="2500" w:author="DENOUAL Franck" w:date="2022-11-18T17:09:00Z"/>
          <w:rFonts w:ascii="Courier New" w:hAnsi="Courier New" w:cs="Courier New"/>
        </w:rPr>
      </w:pPr>
      <w:ins w:id="2501" w:author="DENOUAL Franck" w:date="2022-11-18T17:09:00Z">
        <w:r w:rsidRPr="00606A19">
          <w:rPr>
            <w:rFonts w:ascii="Courier New" w:hAnsi="Courier New" w:cs="Courier New"/>
            <w:sz w:val="22"/>
            <w:szCs w:val="22"/>
          </w:rPr>
          <w:tab/>
        </w:r>
        <w:r w:rsidRPr="00606A19">
          <w:tab/>
        </w:r>
        <w:r w:rsidRPr="00606A19">
          <w:rPr>
            <w:rFonts w:ascii="Courier New" w:hAnsi="Courier New" w:cs="Courier New"/>
            <w:sz w:val="22"/>
            <w:szCs w:val="22"/>
          </w:rPr>
          <w: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int(16) alternate_group;</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if (flags&amp;16)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unsigned int(32) width;</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unsigned int(32) height;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int(16) layer;</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if (flags&amp;32)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r>
        <w:r w:rsidRPr="00606A19">
          <w:rPr>
            <w:rFonts w:ascii="Courier New" w:hAnsi="Courier New" w:cs="Courier New"/>
            <w:sz w:val="22"/>
            <w:szCs w:val="22"/>
          </w:rPr>
          <w:tab/>
          <w:t>int(32)[9]matrix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if (flags&amp;64)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int(16)volume;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w:t>
        </w:r>
        <w:r w:rsidRPr="00606A19">
          <w:rPr>
            <w:rFonts w:ascii="Courier New" w:hAnsi="Courier New" w:cs="Courier New"/>
            <w:sz w:val="22"/>
            <w:szCs w:val="22"/>
          </w:rPr>
          <w:br/>
        </w:r>
        <w:r w:rsidRPr="00606A19">
          <w:tab/>
        </w:r>
        <w:r w:rsidRPr="00606A19">
          <w:rPr>
            <w:rFonts w:ascii="Courier New" w:hAnsi="Courier New" w:cs="Courier New"/>
            <w:sz w:val="22"/>
            <w:szCs w:val="22"/>
          </w:rPr>
          <w:t>}</w:t>
        </w:r>
        <w:r w:rsidRPr="00606A19">
          <w:rPr>
            <w:rFonts w:ascii="Courier New" w:hAnsi="Courier New" w:cs="Courier New"/>
            <w:sz w:val="22"/>
            <w:szCs w:val="22"/>
          </w:rPr>
          <w:br/>
          <w:t>}</w:t>
        </w:r>
      </w:ins>
    </w:p>
    <w:p w14:paraId="4F7BFA49" w14:textId="2DE809DC" w:rsidR="006C264C" w:rsidRPr="00606A19" w:rsidRDefault="006C264C" w:rsidP="001D3D17">
      <w:pPr>
        <w:pStyle w:val="Heading6"/>
        <w:rPr>
          <w:ins w:id="2502" w:author="DENOUAL Franck" w:date="2022-11-18T17:09:00Z"/>
        </w:rPr>
      </w:pPr>
      <w:ins w:id="2503" w:author="DENOUAL Franck" w:date="2022-11-18T17:09:00Z">
        <w:r w:rsidRPr="00606A19">
          <w:t xml:space="preserve"> Semantics</w:t>
        </w:r>
      </w:ins>
    </w:p>
    <w:p w14:paraId="623DB23C" w14:textId="77777777" w:rsidR="006C264C" w:rsidRPr="00606A19" w:rsidRDefault="006C264C" w:rsidP="006C264C">
      <w:pPr>
        <w:rPr>
          <w:ins w:id="2504" w:author="DENOUAL Franck" w:date="2022-11-18T17:09:00Z"/>
          <w:rFonts w:ascii="CourierNewPSMT" w:hAnsi="CourierNewPSMT" w:cs="CourierNewPSMT"/>
          <w:sz w:val="22"/>
          <w:szCs w:val="22"/>
        </w:rPr>
      </w:pPr>
      <w:ins w:id="2505" w:author="DENOUAL Franck" w:date="2022-11-18T17:09:00Z">
        <w:r w:rsidRPr="00606A19">
          <w:rPr>
            <w:rFonts w:ascii="CourierNewPSMT" w:hAnsi="CourierNewPSMT" w:cs="CourierNewPSMT"/>
            <w:sz w:val="22"/>
            <w:szCs w:val="22"/>
          </w:rPr>
          <w:lastRenderedPageBreak/>
          <w:t>track_ID</w:t>
        </w:r>
        <w:r w:rsidRPr="00606A19">
          <w:t xml:space="preserve"> indicates the ID for the track declaration</w:t>
        </w:r>
      </w:ins>
    </w:p>
    <w:p w14:paraId="73EBA154" w14:textId="77777777" w:rsidR="006C264C" w:rsidRPr="00606A19" w:rsidRDefault="006C264C" w:rsidP="006C264C">
      <w:pPr>
        <w:rPr>
          <w:ins w:id="2506" w:author="DENOUAL Franck" w:date="2022-11-18T17:09:00Z"/>
        </w:rPr>
      </w:pPr>
      <w:ins w:id="2507" w:author="DENOUAL Franck" w:date="2022-11-18T17:09:00Z">
        <w:r w:rsidRPr="00606A19">
          <w:rPr>
            <w:rFonts w:ascii="CourierNewPSMT" w:hAnsi="CourierNewPSMT" w:cs="CourierNewPSMT"/>
            <w:sz w:val="22"/>
            <w:szCs w:val="22"/>
          </w:rPr>
          <w:t>modification_flags</w:t>
        </w:r>
        <w:r w:rsidRPr="00606A19">
          <w:t xml:space="preserve"> identify the modifications in the parent </w:t>
        </w:r>
        <w:r w:rsidRPr="00606A19">
          <w:rPr>
            <w:rFonts w:ascii="CourierNewPSMT" w:hAnsi="CourierNewPSMT" w:cs="CourierNewPSMT"/>
            <w:sz w:val="22"/>
            <w:szCs w:val="22"/>
          </w:rPr>
          <w:t>DynamicTrackBox</w:t>
        </w:r>
        <w:r w:rsidRPr="00606A19">
          <w:t xml:space="preserve"> compared to the previous </w:t>
        </w:r>
        <w:r w:rsidRPr="00606A19">
          <w:rPr>
            <w:rFonts w:ascii="CourierNewPSMT" w:hAnsi="CourierNewPSMT" w:cs="CourierNewPSMT"/>
            <w:sz w:val="22"/>
            <w:szCs w:val="22"/>
          </w:rPr>
          <w:t xml:space="preserve">DynamicTrackBox </w:t>
        </w:r>
        <w:r w:rsidRPr="00606A19">
          <w:t xml:space="preserve">with the same value of </w:t>
        </w:r>
        <w:r w:rsidRPr="00606A19">
          <w:rPr>
            <w:rFonts w:ascii="CourierNewPSMT" w:hAnsi="CourierNewPSMT" w:cs="CourierNewPSMT"/>
            <w:sz w:val="22"/>
            <w:szCs w:val="22"/>
          </w:rPr>
          <w:t>track_ID</w:t>
        </w:r>
        <w:r w:rsidRPr="00606A19">
          <w:t xml:space="preserve"> and the same value of </w:t>
        </w:r>
        <w:r w:rsidRPr="00606A19">
          <w:rPr>
            <w:rFonts w:ascii="CourierNewPSMT" w:hAnsi="CourierNewPSMT" w:cs="CourierNewPSMT"/>
            <w:sz w:val="22"/>
            <w:szCs w:val="22"/>
          </w:rPr>
          <w:t>source_id</w:t>
        </w:r>
        <w:r w:rsidRPr="00606A19">
          <w:t xml:space="preserve"> in the parent </w:t>
        </w:r>
        <w:r w:rsidRPr="00606A19">
          <w:rPr>
            <w:rFonts w:ascii="CourierNewPSMT" w:hAnsi="CourierNewPSMT" w:cs="CourierNewPSMT"/>
            <w:sz w:val="22"/>
            <w:szCs w:val="22"/>
          </w:rPr>
          <w:t>DynamicMovieBox</w:t>
        </w:r>
        <w:r w:rsidRPr="00606A19">
          <w:t xml:space="preserve">. These flags may be used by the reader to optimize processing of consecutive track fragments with the same </w:t>
        </w:r>
        <w:r w:rsidRPr="00606A19">
          <w:rPr>
            <w:rFonts w:ascii="CourierNewPSMT" w:hAnsi="CourierNewPSMT" w:cs="CourierNewPSMT"/>
            <w:sz w:val="22"/>
            <w:szCs w:val="22"/>
          </w:rPr>
          <w:t>track_id</w:t>
        </w:r>
        <w:r w:rsidRPr="00606A19">
          <w:t xml:space="preserve"> and </w:t>
        </w:r>
        <w:r w:rsidRPr="00606A19">
          <w:rPr>
            <w:rFonts w:ascii="CourierNewPSMT" w:hAnsi="CourierNewPSMT" w:cs="CourierNewPSMT"/>
            <w:sz w:val="22"/>
            <w:szCs w:val="22"/>
          </w:rPr>
          <w:t>source_id</w:t>
        </w:r>
        <w:r w:rsidRPr="00606A19">
          <w:t>. The following flags are defined:</w:t>
        </w:r>
      </w:ins>
    </w:p>
    <w:p w14:paraId="3199052F" w14:textId="77777777" w:rsidR="006C264C" w:rsidRPr="00606A19" w:rsidRDefault="006C264C">
      <w:pPr>
        <w:pStyle w:val="ListParagraph"/>
        <w:widowControl/>
        <w:numPr>
          <w:ilvl w:val="0"/>
          <w:numId w:val="83"/>
        </w:numPr>
        <w:autoSpaceDN/>
        <w:spacing w:after="0" w:line="240" w:lineRule="auto"/>
        <w:jc w:val="left"/>
        <w:textAlignment w:val="auto"/>
        <w:rPr>
          <w:ins w:id="2508" w:author="DENOUAL Franck" w:date="2022-11-18T17:09:00Z"/>
        </w:rPr>
        <w:pPrChange w:id="2509"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10" w:author="DENOUAL Franck" w:date="2022-11-18T17:09:00Z">
        <w:r w:rsidRPr="00606A19">
          <w:t xml:space="preserve">0x000001: the track configuration has changed (changes in one or more fields other than </w:t>
        </w:r>
        <w:r w:rsidRPr="00606A19">
          <w:rPr>
            <w:rFonts w:ascii="CourierNewPSMT" w:hAnsi="CourierNewPSMT" w:cs="CourierNewPSMT"/>
          </w:rPr>
          <w:t>modification_flags</w:t>
        </w:r>
        <w:r w:rsidRPr="00606A19">
          <w:t xml:space="preserve"> in </w:t>
        </w:r>
        <w:r w:rsidRPr="00606A19">
          <w:rPr>
            <w:rFonts w:ascii="CourierNewPSMT" w:hAnsi="CourierNewPSMT" w:cs="CourierNewPSMT"/>
          </w:rPr>
          <w:t>DynamicTrackHeaderBox,</w:t>
        </w:r>
        <w:r w:rsidRPr="00606A19">
          <w:t xml:space="preserve"> or changes in the associated media header box (</w:t>
        </w:r>
        <w:r w:rsidRPr="00606A19">
          <w:rPr>
            <w:rFonts w:ascii="CourierNewPSMT" w:hAnsi="CourierNewPSMT" w:cs="CourierNewPSMT"/>
          </w:rPr>
          <w:t>‘vmhd’</w:t>
        </w:r>
        <w:r w:rsidRPr="00606A19">
          <w:t>,</w:t>
        </w:r>
        <w:r w:rsidRPr="00606A19">
          <w:rPr>
            <w:rFonts w:ascii="CourierNewPSMT" w:hAnsi="CourierNewPSMT" w:cs="CourierNewPSMT"/>
          </w:rPr>
          <w:t xml:space="preserve"> ‘smhd’</w:t>
        </w:r>
        <w:r w:rsidRPr="00606A19">
          <w:t xml:space="preserve">, etc.) </w:t>
        </w:r>
        <w:bookmarkStart w:id="2511" w:name="_Hlk116569472"/>
        <w:r w:rsidRPr="00606A19">
          <w:t>or changes in the associated data information box)</w:t>
        </w:r>
      </w:ins>
    </w:p>
    <w:bookmarkEnd w:id="2511"/>
    <w:p w14:paraId="5668A4AE" w14:textId="77777777" w:rsidR="006C264C" w:rsidRPr="00606A19" w:rsidRDefault="006C264C">
      <w:pPr>
        <w:pStyle w:val="ListParagraph"/>
        <w:widowControl/>
        <w:numPr>
          <w:ilvl w:val="0"/>
          <w:numId w:val="83"/>
        </w:numPr>
        <w:autoSpaceDN/>
        <w:spacing w:after="0" w:line="240" w:lineRule="auto"/>
        <w:jc w:val="left"/>
        <w:textAlignment w:val="auto"/>
        <w:rPr>
          <w:ins w:id="2512" w:author="DENOUAL Franck" w:date="2022-11-18T17:09:00Z"/>
        </w:rPr>
        <w:pPrChange w:id="2513"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14" w:author="DENOUAL Franck" w:date="2022-11-18T17:09:00Z">
        <w:r w:rsidRPr="00606A19">
          <w:t xml:space="preserve">0x000002: the media configuration has changed (new sample description, </w:t>
        </w:r>
        <w:r w:rsidRPr="00606A19">
          <w:rPr>
            <w:rFonts w:ascii="CourierNewPSMT" w:hAnsi="CourierNewPSMT" w:cs="CourierNewPSMT"/>
          </w:rPr>
          <w:t>‘stsd’</w:t>
        </w:r>
        <w:r w:rsidRPr="00606A19">
          <w:t>)</w:t>
        </w:r>
      </w:ins>
    </w:p>
    <w:p w14:paraId="0782816E" w14:textId="77777777" w:rsidR="006C264C" w:rsidRPr="00606A19" w:rsidRDefault="006C264C">
      <w:pPr>
        <w:pStyle w:val="ListParagraph"/>
        <w:widowControl/>
        <w:numPr>
          <w:ilvl w:val="0"/>
          <w:numId w:val="83"/>
        </w:numPr>
        <w:autoSpaceDN/>
        <w:spacing w:after="0" w:line="240" w:lineRule="auto"/>
        <w:jc w:val="left"/>
        <w:textAlignment w:val="auto"/>
        <w:rPr>
          <w:ins w:id="2515" w:author="DENOUAL Franck" w:date="2022-11-18T17:09:00Z"/>
        </w:rPr>
        <w:pPrChange w:id="2516"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17" w:author="DENOUAL Franck" w:date="2022-11-18T17:09:00Z">
        <w:r w:rsidRPr="00606A19">
          <w:t xml:space="preserve">0x000004: the track </w:t>
        </w:r>
        <w:r w:rsidRPr="00606A19">
          <w:rPr>
            <w:rFonts w:ascii="CourierNewPSMT" w:hAnsi="CourierNewPSMT" w:cs="CourierNewPSMT"/>
          </w:rPr>
          <w:t>UserDataBox</w:t>
        </w:r>
        <w:r w:rsidRPr="00606A19">
          <w:t xml:space="preserve"> has changed</w:t>
        </w:r>
      </w:ins>
    </w:p>
    <w:p w14:paraId="34AC00C0" w14:textId="77777777" w:rsidR="006C264C" w:rsidRPr="00606A19" w:rsidRDefault="006C264C">
      <w:pPr>
        <w:pStyle w:val="ListParagraph"/>
        <w:widowControl/>
        <w:numPr>
          <w:ilvl w:val="0"/>
          <w:numId w:val="83"/>
        </w:numPr>
        <w:autoSpaceDN/>
        <w:spacing w:after="0" w:line="240" w:lineRule="auto"/>
        <w:jc w:val="left"/>
        <w:textAlignment w:val="auto"/>
        <w:rPr>
          <w:ins w:id="2518" w:author="DENOUAL Franck" w:date="2022-11-18T17:09:00Z"/>
        </w:rPr>
        <w:pPrChange w:id="2519"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20" w:author="DENOUAL Franck" w:date="2022-11-18T17:09:00Z">
        <w:r w:rsidRPr="00606A19">
          <w:t xml:space="preserve">0x000008: the track </w:t>
        </w:r>
        <w:r w:rsidRPr="00606A19">
          <w:rPr>
            <w:rFonts w:ascii="CourierNewPSMT" w:hAnsi="CourierNewPSMT" w:cs="CourierNewPSMT"/>
          </w:rPr>
          <w:t>MetaBox</w:t>
        </w:r>
        <w:r w:rsidRPr="00606A19">
          <w:t xml:space="preserve"> has changed</w:t>
        </w:r>
      </w:ins>
    </w:p>
    <w:p w14:paraId="45A58A89" w14:textId="77777777" w:rsidR="006C264C" w:rsidRPr="00606A19" w:rsidRDefault="006C264C">
      <w:pPr>
        <w:pStyle w:val="ListParagraph"/>
        <w:widowControl/>
        <w:numPr>
          <w:ilvl w:val="0"/>
          <w:numId w:val="83"/>
        </w:numPr>
        <w:autoSpaceDN/>
        <w:spacing w:after="0" w:line="240" w:lineRule="auto"/>
        <w:jc w:val="left"/>
        <w:textAlignment w:val="auto"/>
        <w:rPr>
          <w:ins w:id="2521" w:author="DENOUAL Franck" w:date="2022-11-18T17:09:00Z"/>
        </w:rPr>
        <w:pPrChange w:id="2522"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23" w:author="DENOUAL Franck" w:date="2022-11-18T17:09:00Z">
        <w:r w:rsidRPr="00606A19">
          <w:t xml:space="preserve">0x000010: the track </w:t>
        </w:r>
        <w:r w:rsidRPr="00606A19">
          <w:rPr>
            <w:rFonts w:ascii="CourierNewPSMT" w:hAnsi="CourierNewPSMT" w:cs="CourierNewPSMT"/>
          </w:rPr>
          <w:t>TrackReferenceBox</w:t>
        </w:r>
        <w:r w:rsidRPr="00606A19">
          <w:t xml:space="preserve"> has changed</w:t>
        </w:r>
      </w:ins>
    </w:p>
    <w:p w14:paraId="7AC079DD" w14:textId="77777777" w:rsidR="006C264C" w:rsidRPr="00606A19" w:rsidRDefault="006C264C">
      <w:pPr>
        <w:pStyle w:val="ListParagraph"/>
        <w:widowControl/>
        <w:numPr>
          <w:ilvl w:val="0"/>
          <w:numId w:val="83"/>
        </w:numPr>
        <w:autoSpaceDN/>
        <w:spacing w:after="0" w:line="240" w:lineRule="auto"/>
        <w:jc w:val="left"/>
        <w:textAlignment w:val="auto"/>
        <w:rPr>
          <w:ins w:id="2524" w:author="DENOUAL Franck" w:date="2022-11-18T17:09:00Z"/>
        </w:rPr>
        <w:pPrChange w:id="2525"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26" w:author="DENOUAL Franck" w:date="2022-11-18T17:09:00Z">
        <w:r w:rsidRPr="00606A19">
          <w:t xml:space="preserve">0x000020: the track </w:t>
        </w:r>
        <w:r w:rsidRPr="00606A19">
          <w:rPr>
            <w:rFonts w:ascii="CourierNewPSMT" w:hAnsi="CourierNewPSMT" w:cs="CourierNewPSMT"/>
          </w:rPr>
          <w:t>TrackGroupBox</w:t>
        </w:r>
        <w:r w:rsidRPr="00606A19">
          <w:t xml:space="preserve"> has changed</w:t>
        </w:r>
      </w:ins>
    </w:p>
    <w:p w14:paraId="45101A28" w14:textId="77777777" w:rsidR="006C264C" w:rsidRPr="00606A19" w:rsidRDefault="006C264C">
      <w:pPr>
        <w:pStyle w:val="ListParagraph"/>
        <w:widowControl/>
        <w:numPr>
          <w:ilvl w:val="0"/>
          <w:numId w:val="83"/>
        </w:numPr>
        <w:autoSpaceDN/>
        <w:spacing w:after="0" w:line="240" w:lineRule="auto"/>
        <w:jc w:val="left"/>
        <w:textAlignment w:val="auto"/>
        <w:rPr>
          <w:ins w:id="2527" w:author="DENOUAL Franck" w:date="2022-11-18T17:09:00Z"/>
        </w:rPr>
        <w:pPrChange w:id="2528"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29" w:author="DENOUAL Franck" w:date="2022-11-18T17:09:00Z">
        <w:r w:rsidRPr="00606A19">
          <w:t xml:space="preserve">0x800000: the track modifications are functionally equivalent to the previous </w:t>
        </w:r>
        <w:r w:rsidRPr="00606A19">
          <w:rPr>
            <w:rFonts w:ascii="CourierNewPSMT" w:hAnsi="CourierNewPSMT" w:cs="CourierNewPSMT"/>
          </w:rPr>
          <w:t xml:space="preserve">DynamicTrackBox </w:t>
        </w:r>
        <w:r w:rsidRPr="00606A19">
          <w:t xml:space="preserve">with the same </w:t>
        </w:r>
        <w:r w:rsidRPr="00606A19">
          <w:rPr>
            <w:rFonts w:ascii="CourierNewPSMT" w:hAnsi="CourierNewPSMT" w:cs="CourierNewPSMT"/>
          </w:rPr>
          <w:t>track_id</w:t>
        </w:r>
        <w:r w:rsidRPr="00606A19">
          <w:t xml:space="preserve"> and </w:t>
        </w:r>
        <w:r w:rsidRPr="00606A19">
          <w:rPr>
            <w:rFonts w:ascii="CourierNewPSMT" w:hAnsi="CourierNewPSMT" w:cs="CourierNewPSMT"/>
          </w:rPr>
          <w:t>source_id</w:t>
        </w:r>
        <w:r w:rsidRPr="00606A19">
          <w:t xml:space="preserve">. This flag may be set but shall be ignored (i.e. considered as not set) by file readers when the previous </w:t>
        </w:r>
        <w:r w:rsidRPr="00606A19">
          <w:rPr>
            <w:rFonts w:ascii="CourierNewPSMT" w:hAnsi="CourierNewPSMT" w:cs="CourierNewPSMT"/>
          </w:rPr>
          <w:t>DynamicMovieBox</w:t>
        </w:r>
        <w:r w:rsidRPr="00606A19">
          <w:t xml:space="preserve"> has a different </w:t>
        </w:r>
        <w:r w:rsidRPr="00606A19">
          <w:rPr>
            <w:rFonts w:ascii="CourierNewPSMT" w:hAnsi="CourierNewPSMT" w:cs="CourierNewPSMT"/>
          </w:rPr>
          <w:t>source_id</w:t>
        </w:r>
        <w:r w:rsidRPr="00606A19">
          <w:t xml:space="preserve"> or when this is the first </w:t>
        </w:r>
        <w:r w:rsidRPr="00606A19">
          <w:rPr>
            <w:rFonts w:ascii="CourierNewPSMT" w:hAnsi="CourierNewPSMT" w:cs="CourierNewPSMT"/>
          </w:rPr>
          <w:t>DynamicTrackBox</w:t>
        </w:r>
        <w:r w:rsidRPr="00606A19">
          <w:t xml:space="preserve"> parsed for this </w:t>
        </w:r>
        <w:r w:rsidRPr="00606A19">
          <w:rPr>
            <w:rFonts w:ascii="CourierNewPSMT" w:hAnsi="CourierNewPSMT" w:cs="CourierNewPSMT"/>
          </w:rPr>
          <w:t>track_id</w:t>
        </w:r>
        <w:r w:rsidRPr="00606A19">
          <w:t xml:space="preserve"> and </w:t>
        </w:r>
        <w:r w:rsidRPr="00606A19">
          <w:rPr>
            <w:rFonts w:ascii="CourierNewPSMT" w:hAnsi="CourierNewPSMT" w:cs="CourierNewPSMT"/>
          </w:rPr>
          <w:t>source_id</w:t>
        </w:r>
        <w:r w:rsidRPr="00606A19">
          <w:t xml:space="preserve">. </w:t>
        </w:r>
      </w:ins>
    </w:p>
    <w:p w14:paraId="15C84893" w14:textId="77777777" w:rsidR="006C264C" w:rsidRPr="00606A19" w:rsidRDefault="006C264C" w:rsidP="006C264C">
      <w:pPr>
        <w:rPr>
          <w:ins w:id="2530" w:author="DENOUAL Franck" w:date="2022-11-18T17:09:00Z"/>
        </w:rPr>
      </w:pPr>
      <w:bookmarkStart w:id="2531" w:name="_Hlk116569579"/>
      <w:ins w:id="2532" w:author="DENOUAL Franck" w:date="2022-11-18T17:09:00Z">
        <w:r w:rsidRPr="00606A19">
          <w:t xml:space="preserve">When </w:t>
        </w:r>
        <w:r w:rsidRPr="00606A19">
          <w:rPr>
            <w:rFonts w:ascii="CourierNewPSMT" w:hAnsi="CourierNewPSMT" w:cs="CourierNewPSMT"/>
            <w:sz w:val="22"/>
            <w:szCs w:val="22"/>
          </w:rPr>
          <w:t>modification_flags</w:t>
        </w:r>
        <w:r w:rsidRPr="00606A19">
          <w:t xml:space="preserve"> is not set</w:t>
        </w:r>
        <w:r w:rsidRPr="00606A19">
          <w:rPr>
            <w:rFonts w:ascii="CourierNewPSMT" w:hAnsi="CourierNewPSMT" w:cs="CourierNewPSMT"/>
            <w:sz w:val="22"/>
            <w:szCs w:val="22"/>
          </w:rPr>
          <w:t xml:space="preserve"> </w:t>
        </w:r>
        <w:r w:rsidRPr="00606A19">
          <w:t xml:space="preserve">(either explicitly or per the above rule) or has the value 0, there is no information available on possible changes of the track compared to previous </w:t>
        </w:r>
        <w:r w:rsidRPr="00606A19">
          <w:rPr>
            <w:rFonts w:ascii="CourierNewPSMT" w:hAnsi="CourierNewPSMT" w:cs="CourierNewPSMT"/>
            <w:sz w:val="22"/>
            <w:szCs w:val="22"/>
          </w:rPr>
          <w:t>DynamicTrackBox</w:t>
        </w:r>
        <w:r w:rsidRPr="00606A19">
          <w:t xml:space="preserve"> with the same </w:t>
        </w:r>
        <w:r w:rsidRPr="00606A19">
          <w:rPr>
            <w:rFonts w:ascii="CourierNewPSMT" w:hAnsi="CourierNewPSMT" w:cs="CourierNewPSMT"/>
            <w:sz w:val="22"/>
            <w:szCs w:val="22"/>
          </w:rPr>
          <w:t>track_id</w:t>
        </w:r>
        <w:r w:rsidRPr="00606A19">
          <w:t xml:space="preserve"> and </w:t>
        </w:r>
        <w:r w:rsidRPr="00606A19">
          <w:rPr>
            <w:rFonts w:ascii="CourierNewPSMT" w:hAnsi="CourierNewPSMT" w:cs="CourierNewPSMT"/>
            <w:sz w:val="22"/>
            <w:szCs w:val="22"/>
          </w:rPr>
          <w:t>source_id</w:t>
        </w:r>
        <w:r w:rsidRPr="00606A19">
          <w:t xml:space="preserve"> and the entire content of the </w:t>
        </w:r>
        <w:r w:rsidRPr="00606A19">
          <w:rPr>
            <w:rFonts w:ascii="CourierNewPSMT" w:hAnsi="CourierNewPSMT" w:cs="CourierNewPSMT"/>
            <w:sz w:val="22"/>
            <w:szCs w:val="22"/>
          </w:rPr>
          <w:t>DynamicTrackBox</w:t>
        </w:r>
        <w:r w:rsidRPr="00606A19">
          <w:t xml:space="preserve"> must be re-evaluated</w:t>
        </w:r>
        <w:bookmarkEnd w:id="2531"/>
        <w:r w:rsidRPr="00606A19">
          <w:t>.</w:t>
        </w:r>
      </w:ins>
    </w:p>
    <w:p w14:paraId="3F94F34A" w14:textId="77777777" w:rsidR="006C264C" w:rsidRPr="00606A19" w:rsidRDefault="006C264C" w:rsidP="006C264C">
      <w:pPr>
        <w:rPr>
          <w:ins w:id="2533" w:author="DENOUAL Franck" w:date="2022-11-18T17:09:00Z"/>
        </w:rPr>
      </w:pPr>
    </w:p>
    <w:p w14:paraId="50462716" w14:textId="77777777" w:rsidR="006C264C" w:rsidRPr="00606A19" w:rsidRDefault="006C264C" w:rsidP="006C264C">
      <w:pPr>
        <w:rPr>
          <w:ins w:id="2534" w:author="DENOUAL Franck" w:date="2022-11-18T17:09:00Z"/>
          <w:rFonts w:ascii="CourierNewPSMT" w:hAnsi="CourierNewPSMT" w:cs="CourierNewPSMT"/>
          <w:sz w:val="22"/>
          <w:szCs w:val="22"/>
        </w:rPr>
      </w:pPr>
      <w:ins w:id="2535" w:author="DENOUAL Franck" w:date="2022-11-18T17:09:00Z">
        <w:r w:rsidRPr="00606A19">
          <w:rPr>
            <w:rFonts w:ascii="CourierNewPSMT" w:hAnsi="CourierNewPSMT" w:cs="CourierNewPSMT"/>
            <w:sz w:val="22"/>
            <w:szCs w:val="22"/>
          </w:rPr>
          <w:t>handler_type</w:t>
        </w:r>
        <w:r w:rsidRPr="00606A19">
          <w:t xml:space="preserve"> same as </w:t>
        </w:r>
        <w:r w:rsidRPr="00606A19">
          <w:rPr>
            <w:rFonts w:ascii="CourierNewPSMT" w:hAnsi="CourierNewPSMT" w:cs="CourierNewPSMT"/>
            <w:sz w:val="22"/>
            <w:szCs w:val="22"/>
          </w:rPr>
          <w:t>handler_type</w:t>
        </w:r>
        <w:r w:rsidRPr="00606A19">
          <w:t xml:space="preserve"> in </w:t>
        </w:r>
        <w:r w:rsidRPr="00606A19">
          <w:rPr>
            <w:rFonts w:ascii="CourierNewPSMT" w:hAnsi="CourierNewPSMT" w:cs="CourierNewPSMT"/>
            <w:sz w:val="22"/>
            <w:szCs w:val="22"/>
          </w:rPr>
          <w:t>HandlerBox</w:t>
        </w:r>
      </w:ins>
    </w:p>
    <w:p w14:paraId="2E566297" w14:textId="77777777" w:rsidR="006C264C" w:rsidRPr="00606A19" w:rsidRDefault="006C264C" w:rsidP="006C264C">
      <w:pPr>
        <w:rPr>
          <w:ins w:id="2536" w:author="DENOUAL Franck" w:date="2022-11-18T17:09:00Z"/>
          <w:rFonts w:ascii="CourierNewPSMT" w:hAnsi="CourierNewPSMT" w:cs="CourierNewPSMT"/>
          <w:sz w:val="22"/>
          <w:szCs w:val="22"/>
        </w:rPr>
      </w:pPr>
      <w:ins w:id="2537" w:author="DENOUAL Franck" w:date="2022-11-18T17:09:00Z">
        <w:r w:rsidRPr="00606A19">
          <w:rPr>
            <w:rFonts w:ascii="CourierNewPSMT" w:hAnsi="CourierNewPSMT" w:cs="CourierNewPSMT"/>
            <w:sz w:val="22"/>
            <w:szCs w:val="22"/>
          </w:rPr>
          <w:t>media_timescale</w:t>
        </w:r>
        <w:r w:rsidRPr="00606A19">
          <w:t xml:space="preserve"> same as </w:t>
        </w:r>
        <w:r w:rsidRPr="00606A19">
          <w:rPr>
            <w:rFonts w:ascii="CourierNewPSMT" w:hAnsi="CourierNewPSMT" w:cs="CourierNewPSMT"/>
            <w:sz w:val="22"/>
            <w:szCs w:val="22"/>
          </w:rPr>
          <w:t>timescale</w:t>
        </w:r>
        <w:r w:rsidRPr="00606A19">
          <w:t xml:space="preserve"> in </w:t>
        </w:r>
        <w:r w:rsidRPr="00606A19">
          <w:rPr>
            <w:rFonts w:ascii="CourierNewPSMT" w:hAnsi="CourierNewPSMT" w:cs="CourierNewPSMT"/>
            <w:sz w:val="22"/>
            <w:szCs w:val="22"/>
          </w:rPr>
          <w:t>MediaHeaderBox</w:t>
        </w:r>
      </w:ins>
    </w:p>
    <w:p w14:paraId="43110E67" w14:textId="77777777" w:rsidR="006C264C" w:rsidRPr="00606A19" w:rsidRDefault="006C264C" w:rsidP="006C264C">
      <w:pPr>
        <w:rPr>
          <w:ins w:id="2538" w:author="DENOUAL Franck" w:date="2022-11-18T17:09:00Z"/>
        </w:rPr>
      </w:pPr>
      <w:ins w:id="2539" w:author="DENOUAL Franck" w:date="2022-11-18T17:09:00Z">
        <w:r w:rsidRPr="00606A19">
          <w:rPr>
            <w:rFonts w:ascii="CourierNewPSMT" w:hAnsi="CourierNewPSMT" w:cs="CourierNewPSMT"/>
            <w:sz w:val="22"/>
            <w:szCs w:val="22"/>
          </w:rPr>
          <w:t>delay</w:t>
        </w:r>
        <w:r w:rsidRPr="00606A19">
          <w:t xml:space="preserve"> indicates media delay of the track, in </w:t>
        </w:r>
        <w:r w:rsidRPr="00606A19">
          <w:rPr>
            <w:rFonts w:ascii="CourierNewPSMT" w:hAnsi="CourierNewPSMT" w:cs="CourierNewPSMT"/>
            <w:sz w:val="22"/>
            <w:szCs w:val="22"/>
          </w:rPr>
          <w:t>media_timescale</w:t>
        </w:r>
        <w:r w:rsidRPr="00606A19">
          <w:t>. The presentation time of any sample in the track is the sum of the composition time of the sample and this value. A negative presentation time indicates that (part of) the sample data shall not be presented (media skip). If not coded, the value 0 is used.</w:t>
        </w:r>
      </w:ins>
    </w:p>
    <w:p w14:paraId="00624D34" w14:textId="77777777" w:rsidR="006C264C" w:rsidRPr="00606A19" w:rsidRDefault="006C264C" w:rsidP="006C264C">
      <w:pPr>
        <w:rPr>
          <w:ins w:id="2540" w:author="DENOUAL Franck" w:date="2022-11-18T17:09:00Z"/>
        </w:rPr>
      </w:pPr>
      <w:ins w:id="2541" w:author="DENOUAL Franck" w:date="2022-11-18T17:09:00Z">
        <w:r w:rsidRPr="00606A19">
          <w:rPr>
            <w:rFonts w:ascii="CourierNewPSMT" w:hAnsi="CourierNewPSMT" w:cs="CourierNewPSMT"/>
            <w:sz w:val="22"/>
            <w:szCs w:val="22"/>
          </w:rPr>
          <w:t xml:space="preserve">track_flags </w:t>
        </w:r>
        <w:r w:rsidRPr="00606A19">
          <w:t>same as</w:t>
        </w:r>
        <w:r w:rsidRPr="00606A19">
          <w:rPr>
            <w:rFonts w:ascii="CourierNewPSMT" w:hAnsi="CourierNewPSMT" w:cs="CourierNewPSMT"/>
            <w:sz w:val="22"/>
            <w:szCs w:val="22"/>
          </w:rPr>
          <w:t xml:space="preserve"> flags</w:t>
        </w:r>
        <w:r w:rsidRPr="00606A19">
          <w:t xml:space="preserve"> in </w:t>
        </w:r>
        <w:r w:rsidRPr="00606A19">
          <w:rPr>
            <w:rFonts w:ascii="CourierNewPSMT" w:hAnsi="CourierNewPSMT" w:cs="CourierNewPSMT"/>
            <w:sz w:val="22"/>
            <w:szCs w:val="22"/>
          </w:rPr>
          <w:t>TrackHeaderBox</w:t>
        </w:r>
        <w:r w:rsidRPr="00606A19">
          <w:t>. If this field is not coded:</w:t>
        </w:r>
      </w:ins>
    </w:p>
    <w:p w14:paraId="563877D1" w14:textId="77777777" w:rsidR="006C264C" w:rsidRPr="00606A19" w:rsidRDefault="006C264C">
      <w:pPr>
        <w:pStyle w:val="ListParagraph"/>
        <w:widowControl/>
        <w:numPr>
          <w:ilvl w:val="0"/>
          <w:numId w:val="83"/>
        </w:numPr>
        <w:autoSpaceDN/>
        <w:spacing w:after="0" w:line="240" w:lineRule="auto"/>
        <w:jc w:val="left"/>
        <w:textAlignment w:val="auto"/>
        <w:rPr>
          <w:ins w:id="2542" w:author="DENOUAL Franck" w:date="2022-11-18T17:09:00Z"/>
        </w:rPr>
        <w:pPrChange w:id="2543"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44" w:author="DENOUAL Franck" w:date="2022-11-18T17:09:00Z">
        <w:r w:rsidRPr="00606A19">
          <w:t xml:space="preserve">If source_id of the dynamic track is 0 and there is a matching track with the same </w:t>
        </w:r>
        <w:r w:rsidRPr="00606A19">
          <w:rPr>
            <w:rFonts w:ascii="CourierNewPSMT" w:hAnsi="CourierNewPSMT" w:cs="CourierNewPSMT"/>
          </w:rPr>
          <w:t>track_ID</w:t>
        </w:r>
        <w:r w:rsidRPr="00606A19">
          <w:t xml:space="preserve"> in the </w:t>
        </w:r>
        <w:r w:rsidRPr="00606A19">
          <w:rPr>
            <w:rFonts w:ascii="CourierNewPSMT" w:hAnsi="CourierNewPSMT" w:cs="CourierNewPSMT"/>
          </w:rPr>
          <w:t>MovieBox</w:t>
        </w:r>
        <w:r w:rsidRPr="00606A19">
          <w:t xml:space="preserve">, the flag values from the </w:t>
        </w:r>
        <w:r w:rsidRPr="00606A19">
          <w:rPr>
            <w:rFonts w:ascii="CourierNewPSMT" w:hAnsi="CourierNewPSMT" w:cs="CourierNewPSMT"/>
          </w:rPr>
          <w:t>TrackHeaderBox</w:t>
        </w:r>
        <w:r w:rsidRPr="00606A19">
          <w:t xml:space="preserve"> are used,</w:t>
        </w:r>
      </w:ins>
    </w:p>
    <w:p w14:paraId="4F59620C" w14:textId="77777777" w:rsidR="006C264C" w:rsidRPr="00606A19" w:rsidRDefault="006C264C">
      <w:pPr>
        <w:pStyle w:val="ListParagraph"/>
        <w:widowControl/>
        <w:numPr>
          <w:ilvl w:val="0"/>
          <w:numId w:val="83"/>
        </w:numPr>
        <w:autoSpaceDN/>
        <w:spacing w:after="0" w:line="240" w:lineRule="auto"/>
        <w:jc w:val="left"/>
        <w:textAlignment w:val="auto"/>
        <w:rPr>
          <w:ins w:id="2545" w:author="DENOUAL Franck" w:date="2022-11-18T17:09:00Z"/>
        </w:rPr>
        <w:pPrChange w:id="2546"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47" w:author="DENOUAL Franck" w:date="2022-11-18T17:09:00Z">
        <w:r w:rsidRPr="00606A19">
          <w:t>Otherwise, this field value is inferred to be 0x000003</w:t>
        </w:r>
      </w:ins>
    </w:p>
    <w:p w14:paraId="33133569" w14:textId="77777777" w:rsidR="006C264C" w:rsidRPr="00606A19" w:rsidRDefault="006C264C" w:rsidP="006C264C">
      <w:pPr>
        <w:rPr>
          <w:ins w:id="2548" w:author="DENOUAL Franck" w:date="2022-11-18T17:09:00Z"/>
          <w:rFonts w:ascii="CourierNewPSMT" w:hAnsi="CourierNewPSMT" w:cs="CourierNewPSMT"/>
          <w:sz w:val="22"/>
          <w:szCs w:val="22"/>
        </w:rPr>
      </w:pPr>
      <w:ins w:id="2549" w:author="DENOUAL Franck" w:date="2022-11-18T17:09:00Z">
        <w:r w:rsidRPr="00606A19">
          <w:rPr>
            <w:rFonts w:ascii="CourierNewPSMT" w:hAnsi="CourierNewPSMT" w:cs="CourierNewPSMT"/>
            <w:sz w:val="22"/>
            <w:szCs w:val="22"/>
          </w:rPr>
          <w:t>language</w:t>
        </w:r>
        <w:r w:rsidRPr="00606A19">
          <w:t xml:space="preserve"> same as </w:t>
        </w:r>
        <w:r w:rsidRPr="00606A19">
          <w:rPr>
            <w:rFonts w:ascii="CourierNewPSMT" w:hAnsi="CourierNewPSMT" w:cs="CourierNewPSMT"/>
            <w:sz w:val="22"/>
            <w:szCs w:val="22"/>
          </w:rPr>
          <w:t>language</w:t>
        </w:r>
        <w:r w:rsidRPr="00606A19">
          <w:t xml:space="preserve"> in </w:t>
        </w:r>
        <w:r w:rsidRPr="00606A19">
          <w:rPr>
            <w:rFonts w:ascii="CourierNewPSMT" w:hAnsi="CourierNewPSMT" w:cs="CourierNewPSMT"/>
            <w:sz w:val="22"/>
            <w:szCs w:val="22"/>
          </w:rPr>
          <w:t>MediaHeaderBox</w:t>
        </w:r>
      </w:ins>
    </w:p>
    <w:p w14:paraId="02F4C8D3" w14:textId="77777777" w:rsidR="006C264C" w:rsidRPr="00606A19" w:rsidRDefault="006C264C" w:rsidP="006C264C">
      <w:pPr>
        <w:rPr>
          <w:ins w:id="2550" w:author="DENOUAL Franck" w:date="2022-11-18T17:09:00Z"/>
          <w:rFonts w:ascii="CourierNewPSMT" w:hAnsi="CourierNewPSMT" w:cs="CourierNewPSMT"/>
          <w:sz w:val="22"/>
          <w:szCs w:val="22"/>
        </w:rPr>
      </w:pPr>
      <w:ins w:id="2551" w:author="DENOUAL Franck" w:date="2022-11-18T17:09:00Z">
        <w:r w:rsidRPr="00606A19">
          <w:rPr>
            <w:rFonts w:ascii="CourierNewPSMT" w:hAnsi="CourierNewPSMT" w:cs="CourierNewPSMT"/>
            <w:sz w:val="22"/>
            <w:szCs w:val="22"/>
          </w:rPr>
          <w:t>extended_language</w:t>
        </w:r>
        <w:r w:rsidRPr="00606A19">
          <w:t xml:space="preserve"> same as in </w:t>
        </w:r>
        <w:r w:rsidRPr="00606A19">
          <w:rPr>
            <w:rFonts w:ascii="CourierNewPSMT" w:hAnsi="CourierNewPSMT" w:cs="CourierNewPSMT"/>
            <w:sz w:val="22"/>
            <w:szCs w:val="22"/>
          </w:rPr>
          <w:t>ExtendedLanguageBox</w:t>
        </w:r>
      </w:ins>
    </w:p>
    <w:p w14:paraId="03C90BAA" w14:textId="77777777" w:rsidR="006C264C" w:rsidRPr="00606A19" w:rsidRDefault="006C264C" w:rsidP="006C264C">
      <w:pPr>
        <w:rPr>
          <w:ins w:id="2552" w:author="DENOUAL Franck" w:date="2022-11-18T17:09:00Z"/>
          <w:rFonts w:ascii="CourierNewPSMT" w:hAnsi="CourierNewPSMT" w:cs="CourierNewPSMT"/>
          <w:sz w:val="22"/>
          <w:szCs w:val="22"/>
        </w:rPr>
      </w:pPr>
      <w:ins w:id="2553" w:author="DENOUAL Franck" w:date="2022-11-18T17:09:00Z">
        <w:r w:rsidRPr="00606A19">
          <w:rPr>
            <w:rFonts w:ascii="CourierNewPSMT" w:hAnsi="CourierNewPSMT" w:cs="CourierNewPSMT"/>
            <w:sz w:val="22"/>
            <w:szCs w:val="22"/>
          </w:rPr>
          <w:t>alternate_group</w:t>
        </w:r>
        <w:r w:rsidRPr="00606A19">
          <w:t xml:space="preserve"> same as in </w:t>
        </w:r>
        <w:r w:rsidRPr="00606A19">
          <w:rPr>
            <w:rFonts w:ascii="CourierNewPSMT" w:hAnsi="CourierNewPSMT" w:cs="CourierNewPSMT"/>
            <w:sz w:val="22"/>
            <w:szCs w:val="22"/>
          </w:rPr>
          <w:t>TrackHeaderBox</w:t>
        </w:r>
      </w:ins>
    </w:p>
    <w:p w14:paraId="52D13766" w14:textId="77777777" w:rsidR="006C264C" w:rsidRPr="00606A19" w:rsidRDefault="006C264C" w:rsidP="006C264C">
      <w:pPr>
        <w:rPr>
          <w:ins w:id="2554" w:author="DENOUAL Franck" w:date="2022-11-18T17:09:00Z"/>
          <w:rFonts w:ascii="CourierNewPSMT" w:hAnsi="CourierNewPSMT" w:cs="CourierNewPSMT"/>
          <w:sz w:val="22"/>
          <w:szCs w:val="22"/>
        </w:rPr>
      </w:pPr>
      <w:ins w:id="2555" w:author="DENOUAL Franck" w:date="2022-11-18T17:09:00Z">
        <w:r w:rsidRPr="00606A19">
          <w:rPr>
            <w:rFonts w:ascii="CourierNewPSMT" w:hAnsi="CourierNewPSMT" w:cs="CourierNewPSMT"/>
            <w:sz w:val="22"/>
            <w:szCs w:val="22"/>
          </w:rPr>
          <w:t>width</w:t>
        </w:r>
        <w:r w:rsidRPr="00606A19">
          <w:t xml:space="preserve"> same as in </w:t>
        </w:r>
        <w:r w:rsidRPr="00606A19">
          <w:rPr>
            <w:rFonts w:ascii="CourierNewPSMT" w:hAnsi="CourierNewPSMT" w:cs="CourierNewPSMT"/>
            <w:sz w:val="22"/>
            <w:szCs w:val="22"/>
          </w:rPr>
          <w:t>TrackHeaderBox</w:t>
        </w:r>
        <w:r w:rsidRPr="00606A19">
          <w:t xml:space="preserve">. </w:t>
        </w:r>
        <w:bookmarkStart w:id="2556" w:name="_Hlk108124079"/>
        <w:r w:rsidRPr="00606A19">
          <w:t>If not coded, the media width, after pixel aspect ratio and clean aperture applied, is used</w:t>
        </w:r>
      </w:ins>
    </w:p>
    <w:bookmarkEnd w:id="2556"/>
    <w:p w14:paraId="3F472F31" w14:textId="77777777" w:rsidR="006C264C" w:rsidRPr="00606A19" w:rsidRDefault="006C264C" w:rsidP="006C264C">
      <w:pPr>
        <w:rPr>
          <w:ins w:id="2557" w:author="DENOUAL Franck" w:date="2022-11-18T17:09:00Z"/>
          <w:rFonts w:ascii="CourierNewPSMT" w:hAnsi="CourierNewPSMT" w:cs="CourierNewPSMT"/>
          <w:sz w:val="22"/>
          <w:szCs w:val="22"/>
        </w:rPr>
      </w:pPr>
      <w:ins w:id="2558" w:author="DENOUAL Franck" w:date="2022-11-18T17:09:00Z">
        <w:r w:rsidRPr="00606A19">
          <w:rPr>
            <w:rFonts w:ascii="CourierNewPSMT" w:hAnsi="CourierNewPSMT" w:cs="CourierNewPSMT"/>
            <w:sz w:val="22"/>
            <w:szCs w:val="22"/>
          </w:rPr>
          <w:t>height</w:t>
        </w:r>
        <w:r w:rsidRPr="00606A19">
          <w:t xml:space="preserve"> same as in </w:t>
        </w:r>
        <w:r w:rsidRPr="00606A19">
          <w:rPr>
            <w:rFonts w:ascii="CourierNewPSMT" w:hAnsi="CourierNewPSMT" w:cs="CourierNewPSMT"/>
            <w:sz w:val="22"/>
            <w:szCs w:val="22"/>
          </w:rPr>
          <w:t>TrackHeaderBox</w:t>
        </w:r>
        <w:r w:rsidRPr="00606A19">
          <w:t xml:space="preserve"> </w:t>
        </w:r>
        <w:bookmarkStart w:id="2559" w:name="_Hlk108124096"/>
        <w:r w:rsidRPr="00606A19">
          <w:t>If not coded, the media height, after pixel aspect ratio and clean aperture applied, is used</w:t>
        </w:r>
      </w:ins>
    </w:p>
    <w:bookmarkEnd w:id="2559"/>
    <w:p w14:paraId="28EA51FB" w14:textId="77777777" w:rsidR="006C264C" w:rsidRPr="00606A19" w:rsidRDefault="006C264C" w:rsidP="006C264C">
      <w:pPr>
        <w:rPr>
          <w:ins w:id="2560" w:author="DENOUAL Franck" w:date="2022-11-18T17:09:00Z"/>
          <w:rFonts w:ascii="CourierNewPSMT" w:hAnsi="CourierNewPSMT" w:cs="CourierNewPSMT"/>
          <w:sz w:val="22"/>
          <w:szCs w:val="22"/>
        </w:rPr>
      </w:pPr>
      <w:ins w:id="2561" w:author="DENOUAL Franck" w:date="2022-11-18T17:09:00Z">
        <w:r w:rsidRPr="00606A19">
          <w:rPr>
            <w:rFonts w:ascii="CourierNewPSMT" w:hAnsi="CourierNewPSMT" w:cs="CourierNewPSMT"/>
            <w:sz w:val="22"/>
            <w:szCs w:val="22"/>
          </w:rPr>
          <w:t>layer</w:t>
        </w:r>
        <w:r w:rsidRPr="00606A19">
          <w:t xml:space="preserve"> same as in </w:t>
        </w:r>
        <w:r w:rsidRPr="00606A19">
          <w:rPr>
            <w:rFonts w:ascii="CourierNewPSMT" w:hAnsi="CourierNewPSMT" w:cs="CourierNewPSMT"/>
            <w:sz w:val="22"/>
            <w:szCs w:val="22"/>
          </w:rPr>
          <w:t>TrackHeaderBox</w:t>
        </w:r>
        <w:r w:rsidRPr="00606A19">
          <w:t xml:space="preserve">. </w:t>
        </w:r>
        <w:bookmarkStart w:id="2562" w:name="_Hlk108124106"/>
        <w:r w:rsidRPr="00606A19">
          <w:t>If not coded, the layer is 0</w:t>
        </w:r>
        <w:bookmarkEnd w:id="2562"/>
      </w:ins>
    </w:p>
    <w:p w14:paraId="4057C23B" w14:textId="77777777" w:rsidR="006C264C" w:rsidRPr="00606A19" w:rsidRDefault="006C264C" w:rsidP="006C264C">
      <w:pPr>
        <w:rPr>
          <w:ins w:id="2563" w:author="DENOUAL Franck" w:date="2022-11-18T17:09:00Z"/>
          <w:rFonts w:ascii="CourierNewPSMT" w:hAnsi="CourierNewPSMT" w:cs="CourierNewPSMT"/>
          <w:sz w:val="22"/>
          <w:szCs w:val="22"/>
        </w:rPr>
      </w:pPr>
      <w:ins w:id="2564" w:author="DENOUAL Franck" w:date="2022-11-18T17:09:00Z">
        <w:r w:rsidRPr="00606A19">
          <w:rPr>
            <w:rFonts w:ascii="CourierNewPSMT" w:hAnsi="CourierNewPSMT" w:cs="CourierNewPSMT"/>
            <w:sz w:val="22"/>
            <w:szCs w:val="22"/>
          </w:rPr>
          <w:t>matrix</w:t>
        </w:r>
        <w:r w:rsidRPr="00606A19">
          <w:t xml:space="preserve"> same as in </w:t>
        </w:r>
        <w:r w:rsidRPr="00606A19">
          <w:rPr>
            <w:rFonts w:ascii="CourierNewPSMT" w:hAnsi="CourierNewPSMT" w:cs="CourierNewPSMT"/>
            <w:sz w:val="22"/>
            <w:szCs w:val="22"/>
          </w:rPr>
          <w:t>TrackHeaderBox</w:t>
        </w:r>
        <w:r w:rsidRPr="00606A19">
          <w:t xml:space="preserve">. </w:t>
        </w:r>
        <w:bookmarkStart w:id="2565" w:name="_Hlk108124116"/>
        <w:r w:rsidRPr="00606A19">
          <w:t>If not coded, the identity matrix is used</w:t>
        </w:r>
        <w:bookmarkEnd w:id="2565"/>
      </w:ins>
    </w:p>
    <w:p w14:paraId="01C3262E" w14:textId="6E9E3683" w:rsidR="006C264C" w:rsidRPr="00606A19" w:rsidRDefault="006C264C" w:rsidP="006C264C">
      <w:pPr>
        <w:rPr>
          <w:ins w:id="2566" w:author="DENOUAL Franck" w:date="2022-11-18T17:09:00Z"/>
          <w:color w:val="FF0000"/>
        </w:rPr>
      </w:pPr>
      <w:ins w:id="2567" w:author="DENOUAL Franck" w:date="2022-11-18T17:09:00Z">
        <w:r w:rsidRPr="00606A19">
          <w:rPr>
            <w:rFonts w:ascii="CourierNewPSMT" w:hAnsi="CourierNewPSMT" w:cs="CourierNewPSMT"/>
            <w:sz w:val="22"/>
            <w:szCs w:val="22"/>
          </w:rPr>
          <w:t>volume</w:t>
        </w:r>
        <w:r w:rsidRPr="00606A19">
          <w:t xml:space="preserve"> same as in </w:t>
        </w:r>
        <w:r w:rsidRPr="00606A19">
          <w:rPr>
            <w:rFonts w:ascii="CourierNewPSMT" w:hAnsi="CourierNewPSMT" w:cs="CourierNewPSMT"/>
            <w:sz w:val="22"/>
            <w:szCs w:val="22"/>
          </w:rPr>
          <w:t>TrackHeaderBox</w:t>
        </w:r>
        <w:r w:rsidRPr="00606A19">
          <w:t xml:space="preserve">. </w:t>
        </w:r>
        <w:bookmarkStart w:id="2568" w:name="_Hlk108124123"/>
        <w:r w:rsidRPr="00606A19">
          <w:t>If not coded, full volume (1.0) is used</w:t>
        </w:r>
        <w:bookmarkEnd w:id="2568"/>
      </w:ins>
    </w:p>
    <w:p w14:paraId="7A071F3B" w14:textId="77777777" w:rsidR="006C264C" w:rsidRPr="00606A19" w:rsidRDefault="006C264C" w:rsidP="001D3D17">
      <w:pPr>
        <w:pStyle w:val="Heading3"/>
        <w:rPr>
          <w:ins w:id="2569" w:author="DENOUAL Franck" w:date="2022-11-18T17:11:00Z"/>
        </w:rPr>
      </w:pPr>
      <w:ins w:id="2570" w:author="DENOUAL Franck" w:date="2022-11-18T17:11:00Z">
        <w:r w:rsidRPr="00606A19">
          <w:lastRenderedPageBreak/>
          <w:t>Examples</w:t>
        </w:r>
      </w:ins>
    </w:p>
    <w:p w14:paraId="7E461D2E" w14:textId="77777777" w:rsidR="006C264C" w:rsidRPr="00606A19" w:rsidRDefault="006C264C" w:rsidP="006C264C">
      <w:pPr>
        <w:pStyle w:val="Heading3"/>
        <w:widowControl/>
        <w:spacing w:line="240" w:lineRule="auto"/>
        <w:jc w:val="left"/>
        <w:rPr>
          <w:ins w:id="2571" w:author="DENOUAL Franck" w:date="2022-11-18T17:11:00Z"/>
          <w:lang w:val="en-US"/>
        </w:rPr>
      </w:pPr>
      <w:ins w:id="2572" w:author="DENOUAL Franck" w:date="2022-11-18T17:11:00Z">
        <w:r w:rsidRPr="00606A19">
          <w:rPr>
            <w:lang w:val="en-US"/>
          </w:rPr>
          <w:t>Sample description update</w:t>
        </w:r>
      </w:ins>
    </w:p>
    <w:p w14:paraId="62DA6C90" w14:textId="77777777" w:rsidR="006C264C" w:rsidRPr="00606A19" w:rsidRDefault="006C264C" w:rsidP="006C264C">
      <w:pPr>
        <w:rPr>
          <w:ins w:id="2573" w:author="DENOUAL Franck" w:date="2022-11-18T17:11:00Z"/>
        </w:rPr>
      </w:pPr>
      <w:ins w:id="2574" w:author="DENOUAL Franck" w:date="2022-11-18T17:11:00Z">
        <w:r w:rsidRPr="00606A19">
          <w:t>When a sample description changes for fragments N to K, this can be expressed as:</w:t>
        </w:r>
      </w:ins>
    </w:p>
    <w:p w14:paraId="7083BE14" w14:textId="77777777" w:rsidR="006C264C" w:rsidRPr="00606A19" w:rsidRDefault="006C264C">
      <w:pPr>
        <w:pStyle w:val="ListParagraph"/>
        <w:widowControl/>
        <w:numPr>
          <w:ilvl w:val="0"/>
          <w:numId w:val="83"/>
        </w:numPr>
        <w:autoSpaceDN/>
        <w:spacing w:after="0" w:line="240" w:lineRule="auto"/>
        <w:jc w:val="left"/>
        <w:textAlignment w:val="auto"/>
        <w:rPr>
          <w:ins w:id="2575" w:author="DENOUAL Franck" w:date="2022-11-18T17:11:00Z"/>
        </w:rPr>
        <w:pPrChange w:id="2576"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77" w:author="DENOUAL Franck" w:date="2022-11-18T17:11:00Z">
        <w:r w:rsidRPr="00606A19">
          <w:t xml:space="preserve">Fragment N-&gt;K : </w:t>
        </w:r>
      </w:ins>
    </w:p>
    <w:p w14:paraId="09200971" w14:textId="77777777" w:rsidR="006C264C" w:rsidRPr="00606A19" w:rsidRDefault="006C264C">
      <w:pPr>
        <w:pStyle w:val="ListParagraph"/>
        <w:widowControl/>
        <w:numPr>
          <w:ilvl w:val="1"/>
          <w:numId w:val="83"/>
        </w:numPr>
        <w:autoSpaceDN/>
        <w:spacing w:after="0" w:line="240" w:lineRule="auto"/>
        <w:jc w:val="left"/>
        <w:textAlignment w:val="auto"/>
        <w:rPr>
          <w:ins w:id="2578" w:author="DENOUAL Franck" w:date="2022-11-18T17:11:00Z"/>
        </w:rPr>
        <w:pPrChange w:id="2579"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580" w:author="DENOUAL Franck" w:date="2022-11-18T17:11:00Z">
        <w:r w:rsidRPr="00606A19">
          <w:t xml:space="preserve">1 DynamicMovieBox with </w:t>
        </w:r>
        <w:r w:rsidRPr="00606A19">
          <w:rPr>
            <w:rFonts w:ascii="CourierNewPSMT" w:hAnsi="CourierNewPSMT" w:cs="CourierNewPSMT"/>
          </w:rPr>
          <w:t>source_id</w:t>
        </w:r>
        <w:r w:rsidRPr="00606A19">
          <w:t>=0, (</w:t>
        </w:r>
        <w:r w:rsidRPr="00606A19">
          <w:rPr>
            <w:rFonts w:ascii="CourierNewPSMT" w:hAnsi="CourierNewPSMT" w:cs="CourierNewPSMT"/>
          </w:rPr>
          <w:t>bundle_id</w:t>
        </w:r>
        <w:r w:rsidRPr="00606A19">
          <w:t xml:space="preserve">= any), </w:t>
        </w:r>
        <w:r w:rsidRPr="00606A19">
          <w:rPr>
            <w:rFonts w:ascii="CourierNewPSMT" w:hAnsi="CourierNewPSMT" w:cs="CourierNewPSMT"/>
          </w:rPr>
          <w:t>source_flags</w:t>
        </w:r>
        <w:r w:rsidRPr="00606A19">
          <w:t>=0x800000 (or 0x800001 as a hint).</w:t>
        </w:r>
      </w:ins>
    </w:p>
    <w:p w14:paraId="2D16F76A" w14:textId="77777777" w:rsidR="006C264C" w:rsidRPr="00606A19" w:rsidRDefault="006C264C">
      <w:pPr>
        <w:pStyle w:val="ListParagraph"/>
        <w:widowControl/>
        <w:numPr>
          <w:ilvl w:val="1"/>
          <w:numId w:val="83"/>
        </w:numPr>
        <w:autoSpaceDN/>
        <w:spacing w:after="0" w:line="240" w:lineRule="auto"/>
        <w:jc w:val="left"/>
        <w:textAlignment w:val="auto"/>
        <w:rPr>
          <w:ins w:id="2581" w:author="DENOUAL Franck" w:date="2022-11-18T17:11:00Z"/>
        </w:rPr>
        <w:pPrChange w:id="2582"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583" w:author="DENOUAL Franck" w:date="2022-11-18T17:11:00Z">
        <w:r w:rsidRPr="00606A19">
          <w:t>1 DynamicTrackBox with one stsd</w:t>
        </w:r>
      </w:ins>
    </w:p>
    <w:p w14:paraId="651E5C4C" w14:textId="77777777" w:rsidR="006C264C" w:rsidRPr="00606A19" w:rsidRDefault="006C264C">
      <w:pPr>
        <w:pStyle w:val="ListParagraph"/>
        <w:widowControl/>
        <w:numPr>
          <w:ilvl w:val="1"/>
          <w:numId w:val="83"/>
        </w:numPr>
        <w:autoSpaceDN/>
        <w:spacing w:after="0" w:line="240" w:lineRule="auto"/>
        <w:jc w:val="left"/>
        <w:textAlignment w:val="auto"/>
        <w:rPr>
          <w:ins w:id="2584" w:author="DENOUAL Franck" w:date="2022-11-18T17:11:00Z"/>
        </w:rPr>
        <w:pPrChange w:id="2585"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586" w:author="DENOUAL Franck" w:date="2022-11-18T17:11:00Z">
        <w:r w:rsidRPr="00606A19">
          <w:t xml:space="preserve">DynamicTrackHeaderBox with </w:t>
        </w:r>
        <w:r w:rsidRPr="00606A19">
          <w:rPr>
            <w:rFonts w:ascii="CourierNewPSMT" w:hAnsi="CourierNewPSMT" w:cs="CourierNewPSMT"/>
          </w:rPr>
          <w:t>track_ID</w:t>
        </w:r>
        <w:r w:rsidRPr="00606A19">
          <w:t xml:space="preserve"> of the updated track and no </w:t>
        </w:r>
        <w:r w:rsidRPr="00606A19">
          <w:rPr>
            <w:rFonts w:ascii="Courier New" w:hAnsi="Courier New" w:cs="Courier New"/>
          </w:rPr>
          <w:t xml:space="preserve">modification_flags </w:t>
        </w:r>
        <w:r w:rsidRPr="00606A19">
          <w:t>or</w:t>
        </w:r>
      </w:ins>
    </w:p>
    <w:p w14:paraId="58C7B1B0" w14:textId="77777777" w:rsidR="006C264C" w:rsidRPr="00606A19" w:rsidRDefault="006C264C">
      <w:pPr>
        <w:pStyle w:val="ListParagraph"/>
        <w:widowControl/>
        <w:numPr>
          <w:ilvl w:val="2"/>
          <w:numId w:val="83"/>
        </w:numPr>
        <w:autoSpaceDN/>
        <w:spacing w:after="0" w:line="240" w:lineRule="auto"/>
        <w:jc w:val="left"/>
        <w:textAlignment w:val="auto"/>
        <w:rPr>
          <w:ins w:id="2587" w:author="DENOUAL Franck" w:date="2022-11-18T17:11:00Z"/>
        </w:rPr>
        <w:pPrChange w:id="2588"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589" w:author="DENOUAL Franck" w:date="2022-11-18T17:11:00Z">
        <w:r w:rsidRPr="00606A19">
          <w:rPr>
            <w:rFonts w:ascii="Courier New" w:hAnsi="Courier New" w:cs="Courier New"/>
          </w:rPr>
          <w:t>modification_flags</w:t>
        </w:r>
        <w:r w:rsidRPr="00606A19">
          <w:t>=0x800002 if no track layout change</w:t>
        </w:r>
      </w:ins>
    </w:p>
    <w:p w14:paraId="7FF8A438" w14:textId="77777777" w:rsidR="006C264C" w:rsidRPr="00606A19" w:rsidRDefault="006C264C">
      <w:pPr>
        <w:pStyle w:val="ListParagraph"/>
        <w:widowControl/>
        <w:numPr>
          <w:ilvl w:val="2"/>
          <w:numId w:val="83"/>
        </w:numPr>
        <w:autoSpaceDN/>
        <w:spacing w:after="0" w:line="240" w:lineRule="auto"/>
        <w:jc w:val="left"/>
        <w:textAlignment w:val="auto"/>
        <w:rPr>
          <w:ins w:id="2590" w:author="DENOUAL Franck" w:date="2022-11-18T17:11:00Z"/>
        </w:rPr>
        <w:pPrChange w:id="2591"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592" w:author="DENOUAL Franck" w:date="2022-11-18T17:11:00Z">
        <w:r w:rsidRPr="00606A19">
          <w:rPr>
            <w:rFonts w:ascii="Courier New" w:hAnsi="Courier New" w:cs="Courier New"/>
          </w:rPr>
          <w:t>modification_flags</w:t>
        </w:r>
        <w:r w:rsidRPr="00606A19">
          <w:t>=0x800003 if track layout change</w:t>
        </w:r>
      </w:ins>
    </w:p>
    <w:p w14:paraId="00C0FF25" w14:textId="77777777" w:rsidR="006C264C" w:rsidRPr="00606A19" w:rsidRDefault="006C264C">
      <w:pPr>
        <w:pStyle w:val="ListParagraph"/>
        <w:widowControl/>
        <w:numPr>
          <w:ilvl w:val="0"/>
          <w:numId w:val="83"/>
        </w:numPr>
        <w:autoSpaceDN/>
        <w:spacing w:after="0" w:line="240" w:lineRule="auto"/>
        <w:jc w:val="left"/>
        <w:textAlignment w:val="auto"/>
        <w:rPr>
          <w:ins w:id="2593" w:author="DENOUAL Franck" w:date="2022-11-18T17:11:00Z"/>
        </w:rPr>
        <w:pPrChange w:id="2594"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595" w:author="DENOUAL Franck" w:date="2022-11-18T17:11:00Z">
        <w:r w:rsidRPr="00606A19">
          <w:t xml:space="preserve">Fragment K+1-&gt; : </w:t>
        </w:r>
      </w:ins>
    </w:p>
    <w:p w14:paraId="0708D93B" w14:textId="77777777" w:rsidR="006C264C" w:rsidRPr="00606A19" w:rsidRDefault="006C264C">
      <w:pPr>
        <w:pStyle w:val="ListParagraph"/>
        <w:widowControl/>
        <w:numPr>
          <w:ilvl w:val="1"/>
          <w:numId w:val="83"/>
        </w:numPr>
        <w:autoSpaceDN/>
        <w:spacing w:after="0" w:line="240" w:lineRule="auto"/>
        <w:jc w:val="left"/>
        <w:textAlignment w:val="auto"/>
        <w:rPr>
          <w:ins w:id="2596" w:author="DENOUAL Franck" w:date="2022-11-18T17:11:00Z"/>
        </w:rPr>
        <w:pPrChange w:id="2597"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598" w:author="DENOUAL Franck" w:date="2022-11-18T17:11:00Z">
        <w:r w:rsidRPr="00606A19">
          <w:t>0 DynamicMovieBox (if same config from moov can be used)</w:t>
        </w:r>
      </w:ins>
    </w:p>
    <w:p w14:paraId="7982550B" w14:textId="77777777" w:rsidR="006C264C" w:rsidRPr="00606A19" w:rsidRDefault="006C264C" w:rsidP="006C264C">
      <w:pPr>
        <w:pStyle w:val="Heading3"/>
        <w:widowControl/>
        <w:spacing w:line="240" w:lineRule="auto"/>
        <w:jc w:val="left"/>
        <w:rPr>
          <w:ins w:id="2599" w:author="DENOUAL Franck" w:date="2022-11-18T17:11:00Z"/>
          <w:lang w:val="en-US"/>
        </w:rPr>
      </w:pPr>
      <w:ins w:id="2600" w:author="DENOUAL Franck" w:date="2022-11-18T17:11:00Z">
        <w:r w:rsidRPr="00606A19">
          <w:rPr>
            <w:lang w:val="en-US"/>
          </w:rPr>
          <w:t>Track addition</w:t>
        </w:r>
      </w:ins>
    </w:p>
    <w:p w14:paraId="18057D93" w14:textId="77777777" w:rsidR="006C264C" w:rsidRPr="00606A19" w:rsidRDefault="006C264C" w:rsidP="006C264C">
      <w:pPr>
        <w:rPr>
          <w:ins w:id="2601" w:author="DENOUAL Franck" w:date="2022-11-18T17:11:00Z"/>
        </w:rPr>
      </w:pPr>
      <w:ins w:id="2602" w:author="DENOUAL Franck" w:date="2022-11-18T17:11:00Z">
        <w:r w:rsidRPr="00606A19">
          <w:t xml:space="preserve">When </w:t>
        </w:r>
        <w:r w:rsidRPr="00606A19">
          <w:rPr>
            <w:b/>
            <w:bCs/>
          </w:rPr>
          <w:t>a new track appears</w:t>
        </w:r>
        <w:r w:rsidRPr="00606A19">
          <w:t xml:space="preserve"> for fragments N to K, this can be expressed as:</w:t>
        </w:r>
      </w:ins>
    </w:p>
    <w:p w14:paraId="25AF21EF" w14:textId="77777777" w:rsidR="006C264C" w:rsidRPr="00606A19" w:rsidRDefault="006C264C">
      <w:pPr>
        <w:pStyle w:val="ListParagraph"/>
        <w:widowControl/>
        <w:numPr>
          <w:ilvl w:val="0"/>
          <w:numId w:val="83"/>
        </w:numPr>
        <w:autoSpaceDN/>
        <w:spacing w:after="0" w:line="240" w:lineRule="auto"/>
        <w:jc w:val="left"/>
        <w:textAlignment w:val="auto"/>
        <w:rPr>
          <w:ins w:id="2603" w:author="DENOUAL Franck" w:date="2022-11-18T17:11:00Z"/>
        </w:rPr>
        <w:pPrChange w:id="2604"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605" w:author="DENOUAL Franck" w:date="2022-11-18T17:11:00Z">
        <w:r w:rsidRPr="00606A19">
          <w:t xml:space="preserve">Fragment N-&gt;K : </w:t>
        </w:r>
      </w:ins>
    </w:p>
    <w:p w14:paraId="4AB583C6" w14:textId="77777777" w:rsidR="006C264C" w:rsidRPr="00606A19" w:rsidRDefault="006C264C">
      <w:pPr>
        <w:pStyle w:val="ListParagraph"/>
        <w:widowControl/>
        <w:numPr>
          <w:ilvl w:val="1"/>
          <w:numId w:val="83"/>
        </w:numPr>
        <w:autoSpaceDN/>
        <w:spacing w:after="0" w:line="240" w:lineRule="auto"/>
        <w:jc w:val="left"/>
        <w:textAlignment w:val="auto"/>
        <w:rPr>
          <w:ins w:id="2606" w:author="DENOUAL Franck" w:date="2022-11-18T17:11:00Z"/>
        </w:rPr>
        <w:pPrChange w:id="2607"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08" w:author="DENOUAL Franck" w:date="2022-11-18T17:11:00Z">
        <w:r w:rsidRPr="00606A19">
          <w:t xml:space="preserve">1 DynamicMovieBox with </w:t>
        </w:r>
        <w:r w:rsidRPr="00606A19">
          <w:rPr>
            <w:rFonts w:ascii="CourierNewPSMT" w:hAnsi="CourierNewPSMT" w:cs="CourierNewPSMT"/>
          </w:rPr>
          <w:t>source_id</w:t>
        </w:r>
        <w:r w:rsidRPr="00606A19">
          <w:t>=0 (</w:t>
        </w:r>
        <w:r w:rsidRPr="00606A19">
          <w:rPr>
            <w:rFonts w:ascii="CourierNewPSMT" w:hAnsi="CourierNewPSMT" w:cs="CourierNewPSMT"/>
          </w:rPr>
          <w:t>bundle_id</w:t>
        </w:r>
        <w:r w:rsidRPr="00606A19">
          <w:t xml:space="preserve">= any), </w:t>
        </w:r>
        <w:r w:rsidRPr="00606A19">
          <w:rPr>
            <w:rFonts w:ascii="CourierNewPSMT" w:hAnsi="CourierNewPSMT" w:cs="CourierNewPSMT"/>
          </w:rPr>
          <w:t>source_flags</w:t>
        </w:r>
        <w:r w:rsidRPr="00606A19">
          <w:t>=0x800000 (or 0x800001 as a hint).1 DynamicTrackBox with one stsd</w:t>
        </w:r>
      </w:ins>
    </w:p>
    <w:p w14:paraId="308D1461" w14:textId="77777777" w:rsidR="006C264C" w:rsidRPr="00606A19" w:rsidRDefault="006C264C">
      <w:pPr>
        <w:pStyle w:val="ListParagraph"/>
        <w:widowControl/>
        <w:numPr>
          <w:ilvl w:val="1"/>
          <w:numId w:val="83"/>
        </w:numPr>
        <w:autoSpaceDN/>
        <w:spacing w:after="0" w:line="240" w:lineRule="auto"/>
        <w:jc w:val="left"/>
        <w:textAlignment w:val="auto"/>
        <w:rPr>
          <w:ins w:id="2609" w:author="DENOUAL Franck" w:date="2022-11-18T17:11:00Z"/>
        </w:rPr>
        <w:pPrChange w:id="2610"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11" w:author="DENOUAL Franck" w:date="2022-11-18T17:11:00Z">
        <w:r w:rsidRPr="00606A19">
          <w:t xml:space="preserve">DynamicTrackHeaderBox with new track_ID (different from all previous tracks due to source_id=0) with </w:t>
        </w:r>
      </w:ins>
    </w:p>
    <w:p w14:paraId="2F5391B9" w14:textId="77777777" w:rsidR="006C264C" w:rsidRPr="00606A19" w:rsidRDefault="006C264C">
      <w:pPr>
        <w:pStyle w:val="ListParagraph"/>
        <w:widowControl/>
        <w:numPr>
          <w:ilvl w:val="2"/>
          <w:numId w:val="83"/>
        </w:numPr>
        <w:autoSpaceDN/>
        <w:spacing w:after="0" w:line="240" w:lineRule="auto"/>
        <w:jc w:val="left"/>
        <w:textAlignment w:val="auto"/>
        <w:rPr>
          <w:ins w:id="2612" w:author="DENOUAL Franck" w:date="2022-11-18T17:11:00Z"/>
        </w:rPr>
        <w:pPrChange w:id="2613"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614" w:author="DENOUAL Franck" w:date="2022-11-18T17:11:00Z">
        <w:r w:rsidRPr="00606A19">
          <w:rPr>
            <w:rFonts w:ascii="Courier New" w:hAnsi="Courier New" w:cs="Courier New"/>
          </w:rPr>
          <w:t>modification_flags</w:t>
        </w:r>
        <w:r w:rsidRPr="00606A19">
          <w:t xml:space="preserve">=0x800000 </w:t>
        </w:r>
      </w:ins>
    </w:p>
    <w:p w14:paraId="340A40CC" w14:textId="77777777" w:rsidR="006C264C" w:rsidRPr="00606A19" w:rsidRDefault="006C264C">
      <w:pPr>
        <w:pStyle w:val="ListParagraph"/>
        <w:widowControl/>
        <w:numPr>
          <w:ilvl w:val="0"/>
          <w:numId w:val="83"/>
        </w:numPr>
        <w:autoSpaceDN/>
        <w:spacing w:after="0" w:line="240" w:lineRule="auto"/>
        <w:jc w:val="left"/>
        <w:textAlignment w:val="auto"/>
        <w:rPr>
          <w:ins w:id="2615" w:author="DENOUAL Franck" w:date="2022-11-18T17:11:00Z"/>
        </w:rPr>
        <w:pPrChange w:id="2616"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617" w:author="DENOUAL Franck" w:date="2022-11-18T17:11:00Z">
        <w:r w:rsidRPr="00606A19">
          <w:t xml:space="preserve">Fragment K+1-&gt; : </w:t>
        </w:r>
      </w:ins>
    </w:p>
    <w:p w14:paraId="08649CBE" w14:textId="77777777" w:rsidR="006C264C" w:rsidRPr="00606A19" w:rsidRDefault="006C264C">
      <w:pPr>
        <w:pStyle w:val="ListParagraph"/>
        <w:widowControl/>
        <w:numPr>
          <w:ilvl w:val="1"/>
          <w:numId w:val="83"/>
        </w:numPr>
        <w:autoSpaceDN/>
        <w:spacing w:after="0" w:line="240" w:lineRule="auto"/>
        <w:jc w:val="left"/>
        <w:textAlignment w:val="auto"/>
        <w:rPr>
          <w:ins w:id="2618" w:author="DENOUAL Franck" w:date="2022-11-18T17:11:00Z"/>
        </w:rPr>
        <w:pPrChange w:id="2619"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20" w:author="DENOUAL Franck" w:date="2022-11-18T17:11:00Z">
        <w:r w:rsidRPr="00606A19">
          <w:t>0 DynamicMovieBox (if same config from moov can be used)</w:t>
        </w:r>
      </w:ins>
    </w:p>
    <w:p w14:paraId="16DDD535" w14:textId="77777777" w:rsidR="006C264C" w:rsidRPr="00606A19" w:rsidRDefault="006C264C" w:rsidP="006C264C">
      <w:pPr>
        <w:pStyle w:val="ListParagraph"/>
        <w:rPr>
          <w:ins w:id="2621" w:author="DENOUAL Franck" w:date="2022-11-18T17:11:00Z"/>
        </w:rPr>
      </w:pPr>
    </w:p>
    <w:p w14:paraId="5748FDDC" w14:textId="77777777" w:rsidR="006C264C" w:rsidRPr="00606A19" w:rsidRDefault="006C264C" w:rsidP="006C264C">
      <w:pPr>
        <w:pStyle w:val="Heading3"/>
        <w:widowControl/>
        <w:spacing w:line="240" w:lineRule="auto"/>
        <w:jc w:val="left"/>
        <w:rPr>
          <w:ins w:id="2622" w:author="DENOUAL Franck" w:date="2022-11-18T17:11:00Z"/>
          <w:lang w:val="en-US"/>
        </w:rPr>
      </w:pPr>
      <w:ins w:id="2623" w:author="DENOUAL Franck" w:date="2022-11-18T17:11:00Z">
        <w:r w:rsidRPr="00606A19">
          <w:rPr>
            <w:lang w:val="en-US"/>
          </w:rPr>
          <w:t xml:space="preserve">Splicing AV contained in a single movie fragment </w:t>
        </w:r>
      </w:ins>
    </w:p>
    <w:p w14:paraId="263FD630" w14:textId="77777777" w:rsidR="006C264C" w:rsidRPr="00606A19" w:rsidRDefault="006C264C" w:rsidP="006C264C">
      <w:pPr>
        <w:rPr>
          <w:ins w:id="2624" w:author="DENOUAL Franck" w:date="2022-11-18T17:11:00Z"/>
        </w:rPr>
      </w:pPr>
      <w:ins w:id="2625" w:author="DENOUAL Franck" w:date="2022-11-18T17:11:00Z">
        <w:r w:rsidRPr="00606A19">
          <w:t>When splicing AV content with T tracks contained in a single movie fragment for fragments N to K, this can be expressed as:</w:t>
        </w:r>
      </w:ins>
    </w:p>
    <w:p w14:paraId="7A08AD2D" w14:textId="77777777" w:rsidR="006C264C" w:rsidRPr="00606A19" w:rsidRDefault="006C264C">
      <w:pPr>
        <w:pStyle w:val="ListParagraph"/>
        <w:widowControl/>
        <w:numPr>
          <w:ilvl w:val="0"/>
          <w:numId w:val="83"/>
        </w:numPr>
        <w:autoSpaceDN/>
        <w:spacing w:after="0" w:line="240" w:lineRule="auto"/>
        <w:jc w:val="left"/>
        <w:textAlignment w:val="auto"/>
        <w:rPr>
          <w:ins w:id="2626" w:author="DENOUAL Franck" w:date="2022-11-18T17:11:00Z"/>
        </w:rPr>
        <w:pPrChange w:id="2627"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628" w:author="DENOUAL Franck" w:date="2022-11-18T17:11:00Z">
        <w:r w:rsidRPr="00606A19">
          <w:t xml:space="preserve">Fragment N-&gt;K : </w:t>
        </w:r>
      </w:ins>
    </w:p>
    <w:p w14:paraId="39E88AF6" w14:textId="77777777" w:rsidR="006C264C" w:rsidRPr="00606A19" w:rsidRDefault="006C264C">
      <w:pPr>
        <w:pStyle w:val="ListParagraph"/>
        <w:widowControl/>
        <w:numPr>
          <w:ilvl w:val="1"/>
          <w:numId w:val="83"/>
        </w:numPr>
        <w:autoSpaceDN/>
        <w:spacing w:after="0" w:line="240" w:lineRule="auto"/>
        <w:jc w:val="left"/>
        <w:textAlignment w:val="auto"/>
        <w:rPr>
          <w:ins w:id="2629" w:author="DENOUAL Franck" w:date="2022-11-18T17:11:00Z"/>
        </w:rPr>
        <w:pPrChange w:id="2630"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31" w:author="DENOUAL Franck" w:date="2022-11-18T17:11:00Z">
        <w:r w:rsidRPr="00606A19">
          <w:t xml:space="preserve">1 DynamicMovieBox with </w:t>
        </w:r>
        <w:r w:rsidRPr="00606A19">
          <w:rPr>
            <w:rFonts w:ascii="CourierNewPSMT" w:hAnsi="CourierNewPSMT" w:cs="CourierNewPSMT"/>
          </w:rPr>
          <w:t>flags</w:t>
        </w:r>
        <w:r w:rsidRPr="00606A19">
          <w:t>=3 (</w:t>
        </w:r>
        <w:r w:rsidRPr="00606A19">
          <w:rPr>
            <w:rFonts w:ascii="CourierNewPSMT" w:hAnsi="CourierNewPSMT" w:cs="CourierNewPSMT"/>
          </w:rPr>
          <w:t>source-id-present</w:t>
        </w:r>
        <w:r w:rsidRPr="00606A19">
          <w:t xml:space="preserve"> and </w:t>
        </w:r>
        <w:r w:rsidRPr="00606A19">
          <w:rPr>
            <w:rFonts w:ascii="CourierNewPSMT" w:hAnsi="CourierNewPSMT" w:cs="CourierNewPSMT"/>
          </w:rPr>
          <w:t>in-splice</w:t>
        </w:r>
        <w:r w:rsidRPr="00606A19">
          <w:t xml:space="preserve">), </w:t>
        </w:r>
        <w:r w:rsidRPr="00606A19">
          <w:rPr>
            <w:rFonts w:ascii="CourierNewPSMT" w:hAnsi="CourierNewPSMT" w:cs="CourierNewPSMT"/>
          </w:rPr>
          <w:t>source_id</w:t>
        </w:r>
        <w:r w:rsidRPr="00606A19">
          <w:t xml:space="preserve">&gt;0, </w:t>
        </w:r>
        <w:r w:rsidRPr="00606A19">
          <w:rPr>
            <w:rFonts w:ascii="CourierNewPSMT" w:hAnsi="CourierNewPSMT" w:cs="CourierNewPSMT"/>
          </w:rPr>
          <w:t>bundle_id</w:t>
        </w:r>
        <w:r w:rsidRPr="00606A19">
          <w:t xml:space="preserve">=0, </w:t>
        </w:r>
        <w:r w:rsidRPr="00606A19">
          <w:rPr>
            <w:rFonts w:ascii="CourierNewPSMT" w:hAnsi="CourierNewPSMT" w:cs="CourierNewPSMT"/>
          </w:rPr>
          <w:t>source_flags</w:t>
        </w:r>
        <w:r w:rsidRPr="00606A19">
          <w:t>=0x800000 (or 0x800001 as a hint)</w:t>
        </w:r>
      </w:ins>
    </w:p>
    <w:p w14:paraId="2927E3B3" w14:textId="77777777" w:rsidR="006C264C" w:rsidRPr="00606A19" w:rsidRDefault="006C264C">
      <w:pPr>
        <w:pStyle w:val="ListParagraph"/>
        <w:widowControl/>
        <w:numPr>
          <w:ilvl w:val="1"/>
          <w:numId w:val="83"/>
        </w:numPr>
        <w:autoSpaceDN/>
        <w:spacing w:after="0" w:line="240" w:lineRule="auto"/>
        <w:jc w:val="left"/>
        <w:textAlignment w:val="auto"/>
        <w:rPr>
          <w:ins w:id="2632" w:author="DENOUAL Franck" w:date="2022-11-18T17:11:00Z"/>
        </w:rPr>
        <w:pPrChange w:id="2633"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34" w:author="DENOUAL Franck" w:date="2022-11-18T17:11:00Z">
        <w:r w:rsidRPr="00606A19">
          <w:t>T DynamicTrackBox (any track_ID) with one stsd each</w:t>
        </w:r>
      </w:ins>
    </w:p>
    <w:p w14:paraId="7A5705D1" w14:textId="77777777" w:rsidR="006C264C" w:rsidRPr="00606A19" w:rsidRDefault="006C264C">
      <w:pPr>
        <w:pStyle w:val="ListParagraph"/>
        <w:widowControl/>
        <w:numPr>
          <w:ilvl w:val="2"/>
          <w:numId w:val="83"/>
        </w:numPr>
        <w:autoSpaceDN/>
        <w:spacing w:after="0" w:line="240" w:lineRule="auto"/>
        <w:jc w:val="left"/>
        <w:textAlignment w:val="auto"/>
        <w:rPr>
          <w:ins w:id="2635" w:author="DENOUAL Franck" w:date="2022-11-18T17:11:00Z"/>
        </w:rPr>
        <w:pPrChange w:id="2636"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637" w:author="DENOUAL Franck" w:date="2022-11-18T17:11:00Z">
        <w:r w:rsidRPr="00606A19">
          <w:t xml:space="preserve">DynamicTrackHeaderBox with </w:t>
        </w:r>
        <w:r w:rsidRPr="00606A19">
          <w:rPr>
            <w:rFonts w:ascii="Courier New" w:hAnsi="Courier New" w:cs="Courier New"/>
          </w:rPr>
          <w:t>modification_flags</w:t>
        </w:r>
        <w:r w:rsidRPr="00606A19">
          <w:t>=0x800000</w:t>
        </w:r>
      </w:ins>
    </w:p>
    <w:p w14:paraId="7787212D" w14:textId="77777777" w:rsidR="006C264C" w:rsidRPr="00606A19" w:rsidRDefault="006C264C">
      <w:pPr>
        <w:pStyle w:val="ListParagraph"/>
        <w:widowControl/>
        <w:numPr>
          <w:ilvl w:val="0"/>
          <w:numId w:val="83"/>
        </w:numPr>
        <w:autoSpaceDN/>
        <w:spacing w:after="0" w:line="240" w:lineRule="auto"/>
        <w:jc w:val="left"/>
        <w:textAlignment w:val="auto"/>
        <w:rPr>
          <w:ins w:id="2638" w:author="DENOUAL Franck" w:date="2022-11-18T17:11:00Z"/>
        </w:rPr>
        <w:pPrChange w:id="2639"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640" w:author="DENOUAL Franck" w:date="2022-11-18T17:11:00Z">
        <w:r w:rsidRPr="00606A19">
          <w:t xml:space="preserve">Fragment K+1-&gt; : </w:t>
        </w:r>
      </w:ins>
    </w:p>
    <w:p w14:paraId="1610BE1A" w14:textId="77777777" w:rsidR="006C264C" w:rsidRPr="00606A19" w:rsidRDefault="006C264C">
      <w:pPr>
        <w:pStyle w:val="ListParagraph"/>
        <w:widowControl/>
        <w:numPr>
          <w:ilvl w:val="1"/>
          <w:numId w:val="83"/>
        </w:numPr>
        <w:autoSpaceDN/>
        <w:spacing w:after="0" w:line="240" w:lineRule="auto"/>
        <w:jc w:val="left"/>
        <w:textAlignment w:val="auto"/>
        <w:rPr>
          <w:ins w:id="2641" w:author="DENOUAL Franck" w:date="2022-11-18T17:11:00Z"/>
        </w:rPr>
        <w:pPrChange w:id="2642"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43" w:author="DENOUAL Franck" w:date="2022-11-18T17:11:00Z">
        <w:r w:rsidRPr="00606A19">
          <w:t>0 DynamicMovieBox (if same config from moov can be used)</w:t>
        </w:r>
      </w:ins>
    </w:p>
    <w:p w14:paraId="1B599D93" w14:textId="77777777" w:rsidR="006C264C" w:rsidRPr="00606A19" w:rsidRDefault="006C264C" w:rsidP="006C264C">
      <w:pPr>
        <w:pStyle w:val="Heading3"/>
        <w:widowControl/>
        <w:spacing w:line="240" w:lineRule="auto"/>
        <w:jc w:val="left"/>
        <w:rPr>
          <w:ins w:id="2644" w:author="DENOUAL Franck" w:date="2022-11-18T17:11:00Z"/>
          <w:lang w:val="en-US"/>
        </w:rPr>
      </w:pPr>
      <w:ins w:id="2645" w:author="DENOUAL Franck" w:date="2022-11-18T17:11:00Z">
        <w:r w:rsidRPr="00606A19">
          <w:rPr>
            <w:lang w:val="en-US"/>
          </w:rPr>
          <w:t xml:space="preserve">Splicing AV contained in separate movie fragments </w:t>
        </w:r>
      </w:ins>
    </w:p>
    <w:p w14:paraId="57FED7BC" w14:textId="77777777" w:rsidR="006C264C" w:rsidRPr="00606A19" w:rsidRDefault="006C264C" w:rsidP="006C264C">
      <w:pPr>
        <w:rPr>
          <w:ins w:id="2646" w:author="DENOUAL Franck" w:date="2022-11-18T17:11:00Z"/>
        </w:rPr>
      </w:pPr>
      <w:ins w:id="2647" w:author="DENOUAL Franck" w:date="2022-11-18T17:11:00Z">
        <w:r w:rsidRPr="00606A19">
          <w:t>When splicing AV content contained in separate movie fragments for fragments N</w:t>
        </w:r>
        <w:r w:rsidRPr="00606A19">
          <w:rPr>
            <w:vertAlign w:val="subscript"/>
          </w:rPr>
          <w:t>i</w:t>
        </w:r>
        <w:r w:rsidRPr="00606A19">
          <w:t xml:space="preserve"> to K</w:t>
        </w:r>
        <w:r w:rsidRPr="00606A19">
          <w:rPr>
            <w:vertAlign w:val="subscript"/>
          </w:rPr>
          <w:t>i</w:t>
        </w:r>
        <w:r w:rsidRPr="00606A19">
          <w:t>, i representing each media, this can be expressed as:</w:t>
        </w:r>
      </w:ins>
    </w:p>
    <w:p w14:paraId="66A71E23" w14:textId="77777777" w:rsidR="006C264C" w:rsidRPr="00606A19" w:rsidRDefault="006C264C">
      <w:pPr>
        <w:pStyle w:val="ListParagraph"/>
        <w:widowControl/>
        <w:numPr>
          <w:ilvl w:val="0"/>
          <w:numId w:val="83"/>
        </w:numPr>
        <w:autoSpaceDN/>
        <w:spacing w:after="0" w:line="240" w:lineRule="auto"/>
        <w:jc w:val="left"/>
        <w:textAlignment w:val="auto"/>
        <w:rPr>
          <w:ins w:id="2648" w:author="DENOUAL Franck" w:date="2022-11-18T17:11:00Z"/>
        </w:rPr>
        <w:pPrChange w:id="2649"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650" w:author="DENOUAL Franck" w:date="2022-11-18T17:11:00Z">
        <w:r w:rsidRPr="00606A19">
          <w:t>Fragment N</w:t>
        </w:r>
        <w:r w:rsidRPr="00606A19">
          <w:rPr>
            <w:vertAlign w:val="subscript"/>
          </w:rPr>
          <w:t>i</w:t>
        </w:r>
        <w:r w:rsidRPr="00606A19">
          <w:t>-&gt;K</w:t>
        </w:r>
        <w:r w:rsidRPr="00606A19">
          <w:rPr>
            <w:vertAlign w:val="subscript"/>
          </w:rPr>
          <w:t xml:space="preserve">i </w:t>
        </w:r>
        <w:r w:rsidRPr="00606A19">
          <w:t xml:space="preserve">: </w:t>
        </w:r>
      </w:ins>
    </w:p>
    <w:p w14:paraId="343C1290" w14:textId="77777777" w:rsidR="006C264C" w:rsidRPr="00606A19" w:rsidRDefault="006C264C">
      <w:pPr>
        <w:pStyle w:val="ListParagraph"/>
        <w:widowControl/>
        <w:numPr>
          <w:ilvl w:val="1"/>
          <w:numId w:val="83"/>
        </w:numPr>
        <w:autoSpaceDN/>
        <w:spacing w:after="0" w:line="240" w:lineRule="auto"/>
        <w:jc w:val="left"/>
        <w:textAlignment w:val="auto"/>
        <w:rPr>
          <w:ins w:id="2651" w:author="DENOUAL Franck" w:date="2022-11-18T17:11:00Z"/>
        </w:rPr>
        <w:pPrChange w:id="2652"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53" w:author="DENOUAL Franck" w:date="2022-11-18T17:11:00Z">
        <w:r w:rsidRPr="00606A19">
          <w:t xml:space="preserve">1 DynamicMovieBox with </w:t>
        </w:r>
        <w:r w:rsidRPr="00606A19">
          <w:rPr>
            <w:rFonts w:ascii="CourierNewPSMT" w:hAnsi="CourierNewPSMT" w:cs="CourierNewPSMT"/>
          </w:rPr>
          <w:t>flags</w:t>
        </w:r>
        <w:r w:rsidRPr="00606A19">
          <w:t>=3 (</w:t>
        </w:r>
        <w:r w:rsidRPr="00606A19">
          <w:rPr>
            <w:rFonts w:ascii="CourierNewPSMT" w:hAnsi="CourierNewPSMT" w:cs="CourierNewPSMT"/>
          </w:rPr>
          <w:t>source-id-present</w:t>
        </w:r>
        <w:r w:rsidRPr="00606A19">
          <w:t xml:space="preserve"> and </w:t>
        </w:r>
        <w:r w:rsidRPr="00606A19">
          <w:rPr>
            <w:rFonts w:ascii="CourierNewPSMT" w:hAnsi="CourierNewPSMT" w:cs="CourierNewPSMT"/>
          </w:rPr>
          <w:t>in-splice</w:t>
        </w:r>
        <w:r w:rsidRPr="00606A19">
          <w:t xml:space="preserve">), </w:t>
        </w:r>
        <w:r w:rsidRPr="00606A19">
          <w:rPr>
            <w:rFonts w:ascii="CourierNewPSMT" w:hAnsi="CourierNewPSMT" w:cs="CourierNewPSMT"/>
          </w:rPr>
          <w:t>source_id</w:t>
        </w:r>
        <w:r w:rsidRPr="00606A19">
          <w:t xml:space="preserve">&gt;0, </w:t>
        </w:r>
        <w:r w:rsidRPr="00606A19">
          <w:rPr>
            <w:rFonts w:ascii="CourierNewPSMT" w:hAnsi="CourierNewPSMT" w:cs="CourierNewPSMT"/>
          </w:rPr>
          <w:t>bundle_id</w:t>
        </w:r>
        <w:r w:rsidRPr="00606A19">
          <w:t>=</w:t>
        </w:r>
        <w:r w:rsidRPr="00606A19">
          <w:rPr>
            <w:b/>
            <w:bCs/>
            <w:i/>
            <w:iCs/>
          </w:rPr>
          <w:t>i</w:t>
        </w:r>
        <w:r w:rsidRPr="00606A19">
          <w:t xml:space="preserve">, </w:t>
        </w:r>
        <w:r w:rsidRPr="00606A19">
          <w:rPr>
            <w:rFonts w:ascii="CourierNewPSMT" w:hAnsi="CourierNewPSMT" w:cs="CourierNewPSMT"/>
          </w:rPr>
          <w:t>source_flags</w:t>
        </w:r>
        <w:r w:rsidRPr="00606A19">
          <w:t>=0x800000 (or 0x800001 as a hint)</w:t>
        </w:r>
      </w:ins>
    </w:p>
    <w:p w14:paraId="7FA0DCB9" w14:textId="77777777" w:rsidR="006C264C" w:rsidRPr="00606A19" w:rsidRDefault="006C264C">
      <w:pPr>
        <w:pStyle w:val="ListParagraph"/>
        <w:widowControl/>
        <w:numPr>
          <w:ilvl w:val="1"/>
          <w:numId w:val="83"/>
        </w:numPr>
        <w:autoSpaceDN/>
        <w:spacing w:after="0" w:line="240" w:lineRule="auto"/>
        <w:jc w:val="left"/>
        <w:textAlignment w:val="auto"/>
        <w:rPr>
          <w:ins w:id="2654" w:author="DENOUAL Franck" w:date="2022-11-18T17:11:00Z"/>
        </w:rPr>
        <w:pPrChange w:id="2655"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56" w:author="DENOUAL Franck" w:date="2022-11-18T17:11:00Z">
        <w:r w:rsidRPr="00606A19">
          <w:t xml:space="preserve">1 DynamicTrackBox (any track_ID) with one stsd </w:t>
        </w:r>
      </w:ins>
    </w:p>
    <w:p w14:paraId="5940B12C" w14:textId="77777777" w:rsidR="006C264C" w:rsidRPr="00606A19" w:rsidRDefault="006C264C">
      <w:pPr>
        <w:pStyle w:val="ListParagraph"/>
        <w:widowControl/>
        <w:numPr>
          <w:ilvl w:val="2"/>
          <w:numId w:val="83"/>
        </w:numPr>
        <w:autoSpaceDN/>
        <w:spacing w:after="0" w:line="240" w:lineRule="auto"/>
        <w:jc w:val="left"/>
        <w:textAlignment w:val="auto"/>
        <w:rPr>
          <w:ins w:id="2657" w:author="DENOUAL Franck" w:date="2022-11-18T17:11:00Z"/>
        </w:rPr>
        <w:pPrChange w:id="2658"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659" w:author="DENOUAL Franck" w:date="2022-11-18T17:11:00Z">
        <w:r w:rsidRPr="00606A19">
          <w:t xml:space="preserve">DynamicTrackHeaderBox with </w:t>
        </w:r>
        <w:r w:rsidRPr="00606A19">
          <w:rPr>
            <w:rFonts w:ascii="Courier New" w:hAnsi="Courier New" w:cs="Courier New"/>
          </w:rPr>
          <w:t>modification_flags</w:t>
        </w:r>
        <w:r w:rsidRPr="00606A19">
          <w:t>=0x800000</w:t>
        </w:r>
      </w:ins>
    </w:p>
    <w:p w14:paraId="21D9CA84" w14:textId="77777777" w:rsidR="006C264C" w:rsidRPr="00606A19" w:rsidRDefault="006C264C">
      <w:pPr>
        <w:pStyle w:val="ListParagraph"/>
        <w:widowControl/>
        <w:numPr>
          <w:ilvl w:val="0"/>
          <w:numId w:val="83"/>
        </w:numPr>
        <w:autoSpaceDN/>
        <w:spacing w:after="0" w:line="240" w:lineRule="auto"/>
        <w:jc w:val="left"/>
        <w:textAlignment w:val="auto"/>
        <w:rPr>
          <w:ins w:id="2660" w:author="DENOUAL Franck" w:date="2022-11-18T17:11:00Z"/>
        </w:rPr>
        <w:pPrChange w:id="2661"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662" w:author="DENOUAL Franck" w:date="2022-11-18T17:11:00Z">
        <w:r w:rsidRPr="00606A19">
          <w:t>Fragment K</w:t>
        </w:r>
        <w:r w:rsidRPr="00606A19">
          <w:rPr>
            <w:vertAlign w:val="subscript"/>
          </w:rPr>
          <w:t>i</w:t>
        </w:r>
        <w:r w:rsidRPr="00606A19">
          <w:t xml:space="preserve">+1-&gt; : </w:t>
        </w:r>
      </w:ins>
    </w:p>
    <w:p w14:paraId="3B3AE226" w14:textId="77777777" w:rsidR="006C264C" w:rsidRPr="00606A19" w:rsidRDefault="006C264C">
      <w:pPr>
        <w:pStyle w:val="ListParagraph"/>
        <w:widowControl/>
        <w:numPr>
          <w:ilvl w:val="1"/>
          <w:numId w:val="83"/>
        </w:numPr>
        <w:autoSpaceDN/>
        <w:spacing w:after="0" w:line="240" w:lineRule="auto"/>
        <w:jc w:val="left"/>
        <w:textAlignment w:val="auto"/>
        <w:rPr>
          <w:ins w:id="2663" w:author="DENOUAL Franck" w:date="2022-11-18T17:11:00Z"/>
        </w:rPr>
        <w:pPrChange w:id="2664"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65" w:author="DENOUAL Franck" w:date="2022-11-18T17:11:00Z">
        <w:r w:rsidRPr="00606A19">
          <w:lastRenderedPageBreak/>
          <w:t>0 DynamicMovieBox (if same config from moov can be used)</w:t>
        </w:r>
      </w:ins>
    </w:p>
    <w:p w14:paraId="5D02AE7C" w14:textId="77777777" w:rsidR="006C264C" w:rsidRPr="00606A19" w:rsidRDefault="006C264C" w:rsidP="006C264C">
      <w:pPr>
        <w:rPr>
          <w:ins w:id="2666" w:author="DENOUAL Franck" w:date="2022-11-18T17:11:00Z"/>
        </w:rPr>
      </w:pPr>
    </w:p>
    <w:p w14:paraId="4AECAD5A" w14:textId="77777777" w:rsidR="006C264C" w:rsidRPr="00606A19" w:rsidRDefault="006C264C" w:rsidP="006C264C">
      <w:pPr>
        <w:pStyle w:val="Heading3"/>
        <w:widowControl/>
        <w:spacing w:line="240" w:lineRule="auto"/>
        <w:jc w:val="left"/>
        <w:rPr>
          <w:ins w:id="2667" w:author="DENOUAL Franck" w:date="2022-11-18T17:11:00Z"/>
          <w:lang w:val="en-US"/>
        </w:rPr>
      </w:pPr>
      <w:ins w:id="2668" w:author="DENOUAL Franck" w:date="2022-11-18T17:11:00Z">
        <w:r w:rsidRPr="00606A19">
          <w:rPr>
            <w:lang w:val="en-US"/>
          </w:rPr>
          <w:t xml:space="preserve">Splicing with configuration changes in a single movie fragment </w:t>
        </w:r>
      </w:ins>
    </w:p>
    <w:p w14:paraId="74C33B85" w14:textId="77777777" w:rsidR="006C264C" w:rsidRPr="00606A19" w:rsidRDefault="006C264C" w:rsidP="006C264C">
      <w:pPr>
        <w:rPr>
          <w:ins w:id="2669" w:author="DENOUAL Franck" w:date="2022-11-18T17:11:00Z"/>
        </w:rPr>
      </w:pPr>
      <w:ins w:id="2670" w:author="DENOUAL Franck" w:date="2022-11-18T17:11:00Z">
        <w:r w:rsidRPr="00606A19">
          <w:t>When splicing AV content contained in a single movie fragment for fragments N to K with codec configuration change happening from C1 to C2 (N &lt; C1 &lt; C2 &lt; K), this can be expressed as:</w:t>
        </w:r>
      </w:ins>
    </w:p>
    <w:p w14:paraId="00CF57C1" w14:textId="77777777" w:rsidR="006C264C" w:rsidRPr="00606A19" w:rsidRDefault="006C264C">
      <w:pPr>
        <w:pStyle w:val="ListParagraph"/>
        <w:widowControl/>
        <w:numPr>
          <w:ilvl w:val="0"/>
          <w:numId w:val="83"/>
        </w:numPr>
        <w:autoSpaceDN/>
        <w:spacing w:after="0" w:line="240" w:lineRule="auto"/>
        <w:jc w:val="left"/>
        <w:textAlignment w:val="auto"/>
        <w:rPr>
          <w:ins w:id="2671" w:author="DENOUAL Franck" w:date="2022-11-18T17:11:00Z"/>
        </w:rPr>
        <w:pPrChange w:id="2672"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673" w:author="DENOUAL Franck" w:date="2022-11-18T17:11:00Z">
        <w:r w:rsidRPr="00606A19">
          <w:t xml:space="preserve">Fragment N-&gt;C1 : </w:t>
        </w:r>
      </w:ins>
    </w:p>
    <w:p w14:paraId="2D663319" w14:textId="77777777" w:rsidR="006C264C" w:rsidRPr="00606A19" w:rsidRDefault="006C264C">
      <w:pPr>
        <w:pStyle w:val="ListParagraph"/>
        <w:widowControl/>
        <w:numPr>
          <w:ilvl w:val="1"/>
          <w:numId w:val="83"/>
        </w:numPr>
        <w:autoSpaceDN/>
        <w:spacing w:after="0" w:line="240" w:lineRule="auto"/>
        <w:jc w:val="left"/>
        <w:textAlignment w:val="auto"/>
        <w:rPr>
          <w:ins w:id="2674" w:author="DENOUAL Franck" w:date="2022-11-18T17:11:00Z"/>
        </w:rPr>
        <w:pPrChange w:id="2675"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76" w:author="DENOUAL Franck" w:date="2022-11-18T17:11:00Z">
        <w:r w:rsidRPr="00606A19">
          <w:t xml:space="preserve">1 DynamicMovieBox with </w:t>
        </w:r>
        <w:r w:rsidRPr="00606A19">
          <w:rPr>
            <w:rFonts w:ascii="CourierNewPSMT" w:hAnsi="CourierNewPSMT" w:cs="CourierNewPSMT"/>
          </w:rPr>
          <w:t>flags</w:t>
        </w:r>
        <w:r w:rsidRPr="00606A19">
          <w:t>=3 (</w:t>
        </w:r>
        <w:r w:rsidRPr="00606A19">
          <w:rPr>
            <w:rFonts w:ascii="CourierNewPSMT" w:hAnsi="CourierNewPSMT" w:cs="CourierNewPSMT"/>
          </w:rPr>
          <w:t>source-id-present</w:t>
        </w:r>
        <w:r w:rsidRPr="00606A19">
          <w:t xml:space="preserve"> and </w:t>
        </w:r>
        <w:r w:rsidRPr="00606A19">
          <w:rPr>
            <w:rFonts w:ascii="CourierNewPSMT" w:hAnsi="CourierNewPSMT" w:cs="CourierNewPSMT"/>
          </w:rPr>
          <w:t>in-splice</w:t>
        </w:r>
        <w:r w:rsidRPr="00606A19">
          <w:t xml:space="preserve">), </w:t>
        </w:r>
        <w:r w:rsidRPr="00606A19">
          <w:rPr>
            <w:rFonts w:ascii="CourierNewPSMT" w:hAnsi="CourierNewPSMT" w:cs="CourierNewPSMT"/>
          </w:rPr>
          <w:t>source_id</w:t>
        </w:r>
        <w:r w:rsidRPr="00606A19">
          <w:t xml:space="preserve">=1, </w:t>
        </w:r>
        <w:r w:rsidRPr="00606A19">
          <w:rPr>
            <w:rFonts w:ascii="CourierNewPSMT" w:hAnsi="CourierNewPSMT" w:cs="CourierNewPSMT"/>
          </w:rPr>
          <w:t>bundle_id</w:t>
        </w:r>
        <w:r w:rsidRPr="00606A19">
          <w:t xml:space="preserve">=0, </w:t>
        </w:r>
        <w:r w:rsidRPr="00606A19">
          <w:rPr>
            <w:rFonts w:ascii="CourierNewPSMT" w:hAnsi="CourierNewPSMT" w:cs="CourierNewPSMT"/>
          </w:rPr>
          <w:t>source_flags</w:t>
        </w:r>
        <w:r w:rsidRPr="00606A19">
          <w:t>=0x800000 (or 0x800001 as a hint)</w:t>
        </w:r>
      </w:ins>
    </w:p>
    <w:p w14:paraId="44C31176" w14:textId="77777777" w:rsidR="006C264C" w:rsidRPr="00606A19" w:rsidRDefault="006C264C">
      <w:pPr>
        <w:pStyle w:val="ListParagraph"/>
        <w:widowControl/>
        <w:numPr>
          <w:ilvl w:val="1"/>
          <w:numId w:val="83"/>
        </w:numPr>
        <w:autoSpaceDN/>
        <w:spacing w:after="0" w:line="240" w:lineRule="auto"/>
        <w:jc w:val="left"/>
        <w:textAlignment w:val="auto"/>
        <w:rPr>
          <w:ins w:id="2677" w:author="DENOUAL Franck" w:date="2022-11-18T17:11:00Z"/>
        </w:rPr>
        <w:pPrChange w:id="2678"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79" w:author="DENOUAL Franck" w:date="2022-11-18T17:11:00Z">
        <w:r w:rsidRPr="00606A19">
          <w:t xml:space="preserve">T DynamicTrackBox (any track_IDs called </w:t>
        </w:r>
        <w:r w:rsidRPr="00606A19">
          <w:rPr>
            <w:i/>
            <w:iCs/>
          </w:rPr>
          <w:t>splice_track_IDs</w:t>
        </w:r>
        <w:r w:rsidRPr="00606A19">
          <w:t xml:space="preserve">) with one </w:t>
        </w:r>
        <w:r w:rsidRPr="00606A19">
          <w:rPr>
            <w:rFonts w:ascii="CourierNewPSMT" w:hAnsi="CourierNewPSMT" w:cs="CourierNewPSMT"/>
          </w:rPr>
          <w:t>stsd</w:t>
        </w:r>
        <w:r w:rsidRPr="00606A19">
          <w:t xml:space="preserve"> each</w:t>
        </w:r>
      </w:ins>
    </w:p>
    <w:p w14:paraId="0A81B6DF" w14:textId="77777777" w:rsidR="006C264C" w:rsidRPr="00606A19" w:rsidRDefault="006C264C">
      <w:pPr>
        <w:pStyle w:val="ListParagraph"/>
        <w:widowControl/>
        <w:numPr>
          <w:ilvl w:val="2"/>
          <w:numId w:val="83"/>
        </w:numPr>
        <w:autoSpaceDN/>
        <w:spacing w:after="0" w:line="240" w:lineRule="auto"/>
        <w:jc w:val="left"/>
        <w:textAlignment w:val="auto"/>
        <w:rPr>
          <w:ins w:id="2680" w:author="DENOUAL Franck" w:date="2022-11-18T17:11:00Z"/>
        </w:rPr>
        <w:pPrChange w:id="2681"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682" w:author="DENOUAL Franck" w:date="2022-11-18T17:11:00Z">
        <w:r w:rsidRPr="00606A19">
          <w:t xml:space="preserve">DynamicTrackHeaderBox with </w:t>
        </w:r>
        <w:r w:rsidRPr="00606A19">
          <w:rPr>
            <w:rFonts w:ascii="Courier New" w:hAnsi="Courier New" w:cs="Courier New"/>
          </w:rPr>
          <w:t>modification_flags</w:t>
        </w:r>
        <w:r w:rsidRPr="00606A19">
          <w:t>=0x800000</w:t>
        </w:r>
      </w:ins>
    </w:p>
    <w:p w14:paraId="2D514076" w14:textId="77777777" w:rsidR="006C264C" w:rsidRPr="00606A19" w:rsidRDefault="006C264C">
      <w:pPr>
        <w:pStyle w:val="ListParagraph"/>
        <w:widowControl/>
        <w:numPr>
          <w:ilvl w:val="0"/>
          <w:numId w:val="83"/>
        </w:numPr>
        <w:autoSpaceDN/>
        <w:spacing w:after="0" w:line="240" w:lineRule="auto"/>
        <w:jc w:val="left"/>
        <w:textAlignment w:val="auto"/>
        <w:rPr>
          <w:ins w:id="2683" w:author="DENOUAL Franck" w:date="2022-11-18T17:11:00Z"/>
        </w:rPr>
        <w:pPrChange w:id="2684"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685" w:author="DENOUAL Franck" w:date="2022-11-18T17:11:00Z">
        <w:r w:rsidRPr="00606A19">
          <w:t xml:space="preserve">Fragment C1 : </w:t>
        </w:r>
      </w:ins>
    </w:p>
    <w:p w14:paraId="2122B23B" w14:textId="77777777" w:rsidR="006C264C" w:rsidRPr="00606A19" w:rsidRDefault="006C264C">
      <w:pPr>
        <w:pStyle w:val="ListParagraph"/>
        <w:widowControl/>
        <w:numPr>
          <w:ilvl w:val="1"/>
          <w:numId w:val="83"/>
        </w:numPr>
        <w:autoSpaceDN/>
        <w:spacing w:after="0" w:line="240" w:lineRule="auto"/>
        <w:jc w:val="left"/>
        <w:textAlignment w:val="auto"/>
        <w:rPr>
          <w:ins w:id="2686" w:author="DENOUAL Franck" w:date="2022-11-18T17:11:00Z"/>
        </w:rPr>
        <w:pPrChange w:id="2687"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88" w:author="DENOUAL Franck" w:date="2022-11-18T17:11:00Z">
        <w:r w:rsidRPr="00606A19">
          <w:t xml:space="preserve">1 DynamicMovieBox with </w:t>
        </w:r>
        <w:r w:rsidRPr="00606A19">
          <w:rPr>
            <w:rFonts w:ascii="CourierNewPSMT" w:hAnsi="CourierNewPSMT" w:cs="CourierNewPSMT"/>
          </w:rPr>
          <w:t>flags</w:t>
        </w:r>
        <w:r w:rsidRPr="00606A19">
          <w:t xml:space="preserve">=3 (source-id-present and in-splice), </w:t>
        </w:r>
        <w:r w:rsidRPr="00606A19">
          <w:rPr>
            <w:rFonts w:ascii="CourierNewPSMT" w:hAnsi="CourierNewPSMT" w:cs="CourierNewPSMT"/>
          </w:rPr>
          <w:t>source_id</w:t>
        </w:r>
        <w:r w:rsidRPr="00606A19">
          <w:t xml:space="preserve">=1, </w:t>
        </w:r>
        <w:r w:rsidRPr="00606A19">
          <w:rPr>
            <w:rFonts w:ascii="CourierNewPSMT" w:hAnsi="CourierNewPSMT" w:cs="CourierNewPSMT"/>
          </w:rPr>
          <w:t>bundle_id</w:t>
        </w:r>
        <w:r w:rsidRPr="00606A19">
          <w:t xml:space="preserve">=0, </w:t>
        </w:r>
        <w:r w:rsidRPr="00606A19">
          <w:rPr>
            <w:rFonts w:ascii="CourierNewPSMT" w:hAnsi="CourierNewPSMT" w:cs="CourierNewPSMT"/>
          </w:rPr>
          <w:t>source_flags</w:t>
        </w:r>
        <w:r w:rsidRPr="00606A19">
          <w:t>=0x000001</w:t>
        </w:r>
      </w:ins>
    </w:p>
    <w:p w14:paraId="4B1C4039" w14:textId="77777777" w:rsidR="006C264C" w:rsidRPr="00606A19" w:rsidRDefault="006C264C">
      <w:pPr>
        <w:pStyle w:val="ListParagraph"/>
        <w:widowControl/>
        <w:numPr>
          <w:ilvl w:val="1"/>
          <w:numId w:val="83"/>
        </w:numPr>
        <w:autoSpaceDN/>
        <w:spacing w:after="0" w:line="240" w:lineRule="auto"/>
        <w:jc w:val="left"/>
        <w:textAlignment w:val="auto"/>
        <w:rPr>
          <w:ins w:id="2689" w:author="DENOUAL Franck" w:date="2022-11-18T17:11:00Z"/>
        </w:rPr>
        <w:pPrChange w:id="2690"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691" w:author="DENOUAL Franck" w:date="2022-11-18T17:11:00Z">
        <w:r w:rsidRPr="00606A19">
          <w:t>T DynamicTrackBox (</w:t>
        </w:r>
        <w:r w:rsidRPr="00606A19">
          <w:rPr>
            <w:i/>
            <w:iCs/>
          </w:rPr>
          <w:t>splice_track_IDs</w:t>
        </w:r>
        <w:r w:rsidRPr="00606A19">
          <w:t xml:space="preserve">) with one </w:t>
        </w:r>
        <w:r w:rsidRPr="00606A19">
          <w:rPr>
            <w:rFonts w:ascii="CourierNewPSMT" w:hAnsi="CourierNewPSMT" w:cs="CourierNewPSMT"/>
          </w:rPr>
          <w:t>stsd</w:t>
        </w:r>
        <w:r w:rsidRPr="00606A19">
          <w:t xml:space="preserve"> each</w:t>
        </w:r>
      </w:ins>
    </w:p>
    <w:p w14:paraId="15D8ACCB" w14:textId="77777777" w:rsidR="006C264C" w:rsidRPr="00606A19" w:rsidRDefault="006C264C">
      <w:pPr>
        <w:pStyle w:val="ListParagraph"/>
        <w:widowControl/>
        <w:numPr>
          <w:ilvl w:val="2"/>
          <w:numId w:val="83"/>
        </w:numPr>
        <w:autoSpaceDN/>
        <w:spacing w:after="0" w:line="240" w:lineRule="auto"/>
        <w:jc w:val="left"/>
        <w:textAlignment w:val="auto"/>
        <w:rPr>
          <w:ins w:id="2692" w:author="DENOUAL Franck" w:date="2022-11-18T17:11:00Z"/>
        </w:rPr>
        <w:pPrChange w:id="2693"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694" w:author="DENOUAL Franck" w:date="2022-11-18T17:11:00Z">
        <w:r w:rsidRPr="00606A19">
          <w:t xml:space="preserve">DynamicTrackHeaderBox with </w:t>
        </w:r>
        <w:r w:rsidRPr="00606A19">
          <w:rPr>
            <w:rFonts w:ascii="Courier New" w:hAnsi="Courier New" w:cs="Courier New"/>
          </w:rPr>
          <w:t>modification_flags</w:t>
        </w:r>
        <w:r w:rsidRPr="00606A19">
          <w:t>=0x000002</w:t>
        </w:r>
      </w:ins>
    </w:p>
    <w:p w14:paraId="3469924E" w14:textId="77777777" w:rsidR="006C264C" w:rsidRPr="00606A19" w:rsidRDefault="006C264C">
      <w:pPr>
        <w:pStyle w:val="ListParagraph"/>
        <w:widowControl/>
        <w:numPr>
          <w:ilvl w:val="0"/>
          <w:numId w:val="83"/>
        </w:numPr>
        <w:autoSpaceDN/>
        <w:spacing w:after="0" w:line="240" w:lineRule="auto"/>
        <w:jc w:val="left"/>
        <w:textAlignment w:val="auto"/>
        <w:rPr>
          <w:ins w:id="2695" w:author="DENOUAL Franck" w:date="2022-11-18T17:11:00Z"/>
        </w:rPr>
        <w:pPrChange w:id="2696"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697" w:author="DENOUAL Franck" w:date="2022-11-18T17:11:00Z">
        <w:r w:rsidRPr="00606A19">
          <w:t xml:space="preserve">Fragment C1+1-&gt;C2 : </w:t>
        </w:r>
      </w:ins>
    </w:p>
    <w:p w14:paraId="511E9AC5" w14:textId="77777777" w:rsidR="006C264C" w:rsidRPr="00606A19" w:rsidRDefault="006C264C">
      <w:pPr>
        <w:pStyle w:val="ListParagraph"/>
        <w:widowControl/>
        <w:numPr>
          <w:ilvl w:val="1"/>
          <w:numId w:val="83"/>
        </w:numPr>
        <w:autoSpaceDN/>
        <w:spacing w:after="0" w:line="240" w:lineRule="auto"/>
        <w:jc w:val="left"/>
        <w:textAlignment w:val="auto"/>
        <w:rPr>
          <w:ins w:id="2698" w:author="DENOUAL Franck" w:date="2022-11-18T17:11:00Z"/>
        </w:rPr>
        <w:pPrChange w:id="2699"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700" w:author="DENOUAL Franck" w:date="2022-11-18T17:11:00Z">
        <w:r w:rsidRPr="00606A19">
          <w:t xml:space="preserve">1 DynamicMovieBox with </w:t>
        </w:r>
        <w:r w:rsidRPr="00606A19">
          <w:rPr>
            <w:rFonts w:ascii="CourierNewPSMT" w:hAnsi="CourierNewPSMT" w:cs="CourierNewPSMT"/>
          </w:rPr>
          <w:t>flags</w:t>
        </w:r>
        <w:r w:rsidRPr="00606A19">
          <w:t xml:space="preserve">=3 (source-id-present and in-splice), source_id=1, bundle_id=0, </w:t>
        </w:r>
        <w:r w:rsidRPr="00606A19">
          <w:rPr>
            <w:rFonts w:ascii="CourierNewPSMT" w:hAnsi="CourierNewPSMT" w:cs="CourierNewPSMT"/>
          </w:rPr>
          <w:t>source_flags</w:t>
        </w:r>
        <w:r w:rsidRPr="00606A19">
          <w:t>=0x800000 (or 0x800001 as a hint)</w:t>
        </w:r>
      </w:ins>
    </w:p>
    <w:p w14:paraId="1E2448A4" w14:textId="77777777" w:rsidR="006C264C" w:rsidRPr="00606A19" w:rsidRDefault="006C264C">
      <w:pPr>
        <w:pStyle w:val="ListParagraph"/>
        <w:widowControl/>
        <w:numPr>
          <w:ilvl w:val="1"/>
          <w:numId w:val="83"/>
        </w:numPr>
        <w:autoSpaceDN/>
        <w:spacing w:after="0" w:line="240" w:lineRule="auto"/>
        <w:jc w:val="left"/>
        <w:textAlignment w:val="auto"/>
        <w:rPr>
          <w:ins w:id="2701" w:author="DENOUAL Franck" w:date="2022-11-18T17:11:00Z"/>
        </w:rPr>
        <w:pPrChange w:id="2702"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703" w:author="DENOUAL Franck" w:date="2022-11-18T17:11:00Z">
        <w:r w:rsidRPr="00606A19">
          <w:t>T DynamicTrackBox (</w:t>
        </w:r>
        <w:r w:rsidRPr="00606A19">
          <w:rPr>
            <w:i/>
            <w:iCs/>
          </w:rPr>
          <w:t>splice_track_IDs</w:t>
        </w:r>
        <w:r w:rsidRPr="00606A19">
          <w:t>)   with one stsd each</w:t>
        </w:r>
      </w:ins>
    </w:p>
    <w:p w14:paraId="71038395" w14:textId="77777777" w:rsidR="006C264C" w:rsidRPr="00606A19" w:rsidRDefault="006C264C">
      <w:pPr>
        <w:pStyle w:val="ListParagraph"/>
        <w:widowControl/>
        <w:numPr>
          <w:ilvl w:val="2"/>
          <w:numId w:val="83"/>
        </w:numPr>
        <w:autoSpaceDN/>
        <w:spacing w:after="0" w:line="240" w:lineRule="auto"/>
        <w:jc w:val="left"/>
        <w:textAlignment w:val="auto"/>
        <w:rPr>
          <w:ins w:id="2704" w:author="DENOUAL Franck" w:date="2022-11-18T17:11:00Z"/>
        </w:rPr>
        <w:pPrChange w:id="2705"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706" w:author="DENOUAL Franck" w:date="2022-11-18T17:11:00Z">
        <w:r w:rsidRPr="00606A19">
          <w:t xml:space="preserve">DynamicTrackHeaderBox with </w:t>
        </w:r>
        <w:r w:rsidRPr="00606A19">
          <w:rPr>
            <w:rFonts w:ascii="Courier New" w:hAnsi="Courier New" w:cs="Courier New"/>
          </w:rPr>
          <w:t>modification_flags</w:t>
        </w:r>
        <w:r w:rsidRPr="00606A19">
          <w:t xml:space="preserve">=0x800002 </w:t>
        </w:r>
      </w:ins>
    </w:p>
    <w:p w14:paraId="2EDBDA53" w14:textId="77777777" w:rsidR="006C264C" w:rsidRPr="00606A19" w:rsidRDefault="006C264C">
      <w:pPr>
        <w:pStyle w:val="ListParagraph"/>
        <w:widowControl/>
        <w:numPr>
          <w:ilvl w:val="0"/>
          <w:numId w:val="83"/>
        </w:numPr>
        <w:autoSpaceDN/>
        <w:spacing w:after="0" w:line="240" w:lineRule="auto"/>
        <w:jc w:val="left"/>
        <w:textAlignment w:val="auto"/>
        <w:rPr>
          <w:ins w:id="2707" w:author="DENOUAL Franck" w:date="2022-11-18T17:11:00Z"/>
        </w:rPr>
        <w:pPrChange w:id="2708"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709" w:author="DENOUAL Franck" w:date="2022-11-18T17:11:00Z">
        <w:r w:rsidRPr="00606A19">
          <w:t xml:space="preserve">Fragment C2+1 : </w:t>
        </w:r>
      </w:ins>
    </w:p>
    <w:p w14:paraId="43536AE8" w14:textId="77777777" w:rsidR="006C264C" w:rsidRPr="00606A19" w:rsidRDefault="006C264C">
      <w:pPr>
        <w:pStyle w:val="ListParagraph"/>
        <w:widowControl/>
        <w:numPr>
          <w:ilvl w:val="1"/>
          <w:numId w:val="83"/>
        </w:numPr>
        <w:autoSpaceDN/>
        <w:spacing w:after="0" w:line="240" w:lineRule="auto"/>
        <w:jc w:val="left"/>
        <w:textAlignment w:val="auto"/>
        <w:rPr>
          <w:ins w:id="2710" w:author="DENOUAL Franck" w:date="2022-11-18T17:11:00Z"/>
        </w:rPr>
        <w:pPrChange w:id="2711"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712" w:author="DENOUAL Franck" w:date="2022-11-18T17:11:00Z">
        <w:r w:rsidRPr="00606A19">
          <w:t xml:space="preserve">1 DynamicMovieBox with flags=3 (source-id-present and in-splice), </w:t>
        </w:r>
        <w:r w:rsidRPr="00606A19">
          <w:rPr>
            <w:rFonts w:ascii="CourierNewPSMT" w:hAnsi="CourierNewPSMT" w:cs="CourierNewPSMT"/>
          </w:rPr>
          <w:t>source</w:t>
        </w:r>
        <w:r w:rsidRPr="00606A19">
          <w:t xml:space="preserve">_id=1, bundle_id=0, </w:t>
        </w:r>
        <w:r w:rsidRPr="00606A19">
          <w:rPr>
            <w:rFonts w:ascii="CourierNewPSMT" w:hAnsi="CourierNewPSMT" w:cs="CourierNewPSMT"/>
          </w:rPr>
          <w:t>source_flags</w:t>
        </w:r>
        <w:r w:rsidRPr="00606A19">
          <w:t>=0x000001</w:t>
        </w:r>
      </w:ins>
    </w:p>
    <w:p w14:paraId="72392E6E" w14:textId="77777777" w:rsidR="006C264C" w:rsidRPr="00606A19" w:rsidRDefault="006C264C">
      <w:pPr>
        <w:pStyle w:val="ListParagraph"/>
        <w:widowControl/>
        <w:numPr>
          <w:ilvl w:val="1"/>
          <w:numId w:val="83"/>
        </w:numPr>
        <w:autoSpaceDN/>
        <w:spacing w:after="0" w:line="240" w:lineRule="auto"/>
        <w:jc w:val="left"/>
        <w:textAlignment w:val="auto"/>
        <w:rPr>
          <w:ins w:id="2713" w:author="DENOUAL Franck" w:date="2022-11-18T17:11:00Z"/>
        </w:rPr>
        <w:pPrChange w:id="2714"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715" w:author="DENOUAL Franck" w:date="2022-11-18T17:11:00Z">
        <w:r w:rsidRPr="00606A19">
          <w:t>T DynamicTrackBox (</w:t>
        </w:r>
        <w:r w:rsidRPr="00606A19">
          <w:rPr>
            <w:i/>
            <w:iCs/>
          </w:rPr>
          <w:t>splice_track_IDs</w:t>
        </w:r>
        <w:r w:rsidRPr="00606A19">
          <w:t>) with one stsd each</w:t>
        </w:r>
      </w:ins>
    </w:p>
    <w:p w14:paraId="16B71E3C" w14:textId="77777777" w:rsidR="006C264C" w:rsidRPr="00606A19" w:rsidRDefault="006C264C">
      <w:pPr>
        <w:pStyle w:val="ListParagraph"/>
        <w:widowControl/>
        <w:numPr>
          <w:ilvl w:val="2"/>
          <w:numId w:val="83"/>
        </w:numPr>
        <w:autoSpaceDN/>
        <w:spacing w:after="0" w:line="240" w:lineRule="auto"/>
        <w:jc w:val="left"/>
        <w:textAlignment w:val="auto"/>
        <w:rPr>
          <w:ins w:id="2716" w:author="DENOUAL Franck" w:date="2022-11-18T17:11:00Z"/>
        </w:rPr>
        <w:pPrChange w:id="2717"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718" w:author="DENOUAL Franck" w:date="2022-11-18T17:11:00Z">
        <w:r w:rsidRPr="00606A19">
          <w:t xml:space="preserve">DynamicTrackHeaderBox with </w:t>
        </w:r>
        <w:r w:rsidRPr="00606A19">
          <w:rPr>
            <w:rFonts w:ascii="Courier New" w:hAnsi="Courier New" w:cs="Courier New"/>
          </w:rPr>
          <w:t>modification_flags</w:t>
        </w:r>
        <w:r w:rsidRPr="00606A19">
          <w:t xml:space="preserve">= 0x000002 </w:t>
        </w:r>
      </w:ins>
    </w:p>
    <w:p w14:paraId="0A0FA969" w14:textId="77777777" w:rsidR="006C264C" w:rsidRPr="00606A19" w:rsidRDefault="006C264C">
      <w:pPr>
        <w:pStyle w:val="ListParagraph"/>
        <w:widowControl/>
        <w:numPr>
          <w:ilvl w:val="0"/>
          <w:numId w:val="83"/>
        </w:numPr>
        <w:autoSpaceDN/>
        <w:spacing w:after="0" w:line="240" w:lineRule="auto"/>
        <w:jc w:val="left"/>
        <w:textAlignment w:val="auto"/>
        <w:rPr>
          <w:ins w:id="2719" w:author="DENOUAL Franck" w:date="2022-11-18T17:11:00Z"/>
        </w:rPr>
        <w:pPrChange w:id="2720"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721" w:author="DENOUAL Franck" w:date="2022-11-18T17:11:00Z">
        <w:r w:rsidRPr="00606A19">
          <w:t xml:space="preserve">Fragment C2+2 -&gt; K : </w:t>
        </w:r>
      </w:ins>
    </w:p>
    <w:p w14:paraId="15E2CACF" w14:textId="77777777" w:rsidR="006C264C" w:rsidRPr="00606A19" w:rsidRDefault="006C264C">
      <w:pPr>
        <w:pStyle w:val="ListParagraph"/>
        <w:widowControl/>
        <w:numPr>
          <w:ilvl w:val="1"/>
          <w:numId w:val="83"/>
        </w:numPr>
        <w:autoSpaceDN/>
        <w:spacing w:after="0" w:line="240" w:lineRule="auto"/>
        <w:jc w:val="left"/>
        <w:textAlignment w:val="auto"/>
        <w:rPr>
          <w:ins w:id="2722" w:author="DENOUAL Franck" w:date="2022-11-18T17:11:00Z"/>
        </w:rPr>
        <w:pPrChange w:id="2723"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724" w:author="DENOUAL Franck" w:date="2022-11-18T17:11:00Z">
        <w:r w:rsidRPr="00606A19">
          <w:t xml:space="preserve">1 DynamicMovieBox with flags=3 (source-id-present and in-splice), source_id=1, bundle_id=0, </w:t>
        </w:r>
        <w:r w:rsidRPr="00606A19">
          <w:rPr>
            <w:rFonts w:ascii="CourierNewPSMT" w:hAnsi="CourierNewPSMT" w:cs="CourierNewPSMT"/>
          </w:rPr>
          <w:t>source_flags</w:t>
        </w:r>
        <w:r w:rsidRPr="00606A19">
          <w:t>=0x800000 (or 0x800001 as a hint)</w:t>
        </w:r>
      </w:ins>
    </w:p>
    <w:p w14:paraId="388B1A60" w14:textId="77777777" w:rsidR="006C264C" w:rsidRPr="00606A19" w:rsidRDefault="006C264C">
      <w:pPr>
        <w:pStyle w:val="ListParagraph"/>
        <w:widowControl/>
        <w:numPr>
          <w:ilvl w:val="1"/>
          <w:numId w:val="83"/>
        </w:numPr>
        <w:autoSpaceDN/>
        <w:spacing w:after="0" w:line="240" w:lineRule="auto"/>
        <w:jc w:val="left"/>
        <w:textAlignment w:val="auto"/>
        <w:rPr>
          <w:ins w:id="2725" w:author="DENOUAL Franck" w:date="2022-11-18T17:11:00Z"/>
        </w:rPr>
        <w:pPrChange w:id="2726"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727" w:author="DENOUAL Franck" w:date="2022-11-18T17:11:00Z">
        <w:r w:rsidRPr="00606A19">
          <w:t>T DynamicTrackBox (</w:t>
        </w:r>
        <w:r w:rsidRPr="00606A19">
          <w:rPr>
            <w:i/>
            <w:iCs/>
          </w:rPr>
          <w:t>splice_track_IDs</w:t>
        </w:r>
        <w:r w:rsidRPr="00606A19">
          <w:t>) with one stsd each</w:t>
        </w:r>
      </w:ins>
    </w:p>
    <w:p w14:paraId="4B7FB109" w14:textId="77777777" w:rsidR="006C264C" w:rsidRPr="00606A19" w:rsidRDefault="006C264C">
      <w:pPr>
        <w:pStyle w:val="ListParagraph"/>
        <w:widowControl/>
        <w:numPr>
          <w:ilvl w:val="2"/>
          <w:numId w:val="83"/>
        </w:numPr>
        <w:autoSpaceDN/>
        <w:spacing w:after="0" w:line="240" w:lineRule="auto"/>
        <w:jc w:val="left"/>
        <w:textAlignment w:val="auto"/>
        <w:rPr>
          <w:ins w:id="2728" w:author="DENOUAL Franck" w:date="2022-11-18T17:11:00Z"/>
        </w:rPr>
        <w:pPrChange w:id="2729" w:author="DENOUAL Franck" w:date="2022-11-18T18:03:00Z">
          <w:pPr>
            <w:pStyle w:val="ListParagraph"/>
            <w:widowControl/>
            <w:numPr>
              <w:ilvl w:val="2"/>
              <w:numId w:val="98"/>
            </w:numPr>
            <w:tabs>
              <w:tab w:val="num" w:pos="360"/>
              <w:tab w:val="num" w:pos="2160"/>
            </w:tabs>
            <w:autoSpaceDN/>
            <w:spacing w:after="0" w:line="240" w:lineRule="auto"/>
            <w:ind w:left="2160" w:hanging="720"/>
            <w:jc w:val="left"/>
            <w:textAlignment w:val="auto"/>
          </w:pPr>
        </w:pPrChange>
      </w:pPr>
      <w:ins w:id="2730" w:author="DENOUAL Franck" w:date="2022-11-18T17:11:00Z">
        <w:r w:rsidRPr="00606A19">
          <w:t xml:space="preserve">DynamicTrackHeaderBox with </w:t>
        </w:r>
        <w:r w:rsidRPr="00606A19">
          <w:rPr>
            <w:rFonts w:ascii="Courier New" w:hAnsi="Courier New" w:cs="Courier New"/>
          </w:rPr>
          <w:t>modification_flags</w:t>
        </w:r>
        <w:r w:rsidRPr="00606A19">
          <w:t>=0x800002</w:t>
        </w:r>
      </w:ins>
    </w:p>
    <w:p w14:paraId="7CB79024" w14:textId="77777777" w:rsidR="006C264C" w:rsidRPr="00606A19" w:rsidRDefault="006C264C">
      <w:pPr>
        <w:pStyle w:val="ListParagraph"/>
        <w:widowControl/>
        <w:numPr>
          <w:ilvl w:val="0"/>
          <w:numId w:val="83"/>
        </w:numPr>
        <w:autoSpaceDN/>
        <w:spacing w:after="0" w:line="240" w:lineRule="auto"/>
        <w:jc w:val="left"/>
        <w:textAlignment w:val="auto"/>
        <w:rPr>
          <w:ins w:id="2731" w:author="DENOUAL Franck" w:date="2022-11-18T17:11:00Z"/>
        </w:rPr>
        <w:pPrChange w:id="2732"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733" w:author="DENOUAL Franck" w:date="2022-11-18T17:11:00Z">
        <w:r w:rsidRPr="00606A19">
          <w:t xml:space="preserve">Fragment K+1 : </w:t>
        </w:r>
      </w:ins>
    </w:p>
    <w:p w14:paraId="2921A82B" w14:textId="77777777" w:rsidR="006C264C" w:rsidRPr="00606A19" w:rsidRDefault="006C264C">
      <w:pPr>
        <w:pStyle w:val="ListParagraph"/>
        <w:widowControl/>
        <w:numPr>
          <w:ilvl w:val="1"/>
          <w:numId w:val="83"/>
        </w:numPr>
        <w:autoSpaceDN/>
        <w:spacing w:after="0" w:line="240" w:lineRule="auto"/>
        <w:jc w:val="left"/>
        <w:textAlignment w:val="auto"/>
        <w:rPr>
          <w:ins w:id="2734" w:author="DENOUAL Franck" w:date="2022-11-18T17:11:00Z"/>
        </w:rPr>
        <w:pPrChange w:id="2735" w:author="DENOUAL Franck" w:date="2022-11-18T18:03:00Z">
          <w:pPr>
            <w:pStyle w:val="ListParagraph"/>
            <w:widowControl/>
            <w:numPr>
              <w:ilvl w:val="1"/>
              <w:numId w:val="98"/>
            </w:numPr>
            <w:tabs>
              <w:tab w:val="num" w:pos="360"/>
              <w:tab w:val="num" w:pos="1440"/>
            </w:tabs>
            <w:autoSpaceDN/>
            <w:spacing w:after="0" w:line="240" w:lineRule="auto"/>
            <w:ind w:left="1440" w:hanging="720"/>
            <w:jc w:val="left"/>
            <w:textAlignment w:val="auto"/>
          </w:pPr>
        </w:pPrChange>
      </w:pPr>
      <w:ins w:id="2736" w:author="DENOUAL Franck" w:date="2022-11-18T17:11:00Z">
        <w:r w:rsidRPr="00606A19">
          <w:t>0 DynamicMovieBox (if same config from moov can be used)</w:t>
        </w:r>
      </w:ins>
    </w:p>
    <w:p w14:paraId="0B3D5377" w14:textId="77777777" w:rsidR="006C264C" w:rsidRPr="00606A19" w:rsidRDefault="006C264C" w:rsidP="006C264C">
      <w:pPr>
        <w:rPr>
          <w:ins w:id="2737" w:author="DENOUAL Franck" w:date="2022-11-18T17:11:00Z"/>
        </w:rPr>
      </w:pPr>
    </w:p>
    <w:p w14:paraId="1FB31BEF" w14:textId="77777777" w:rsidR="006C264C" w:rsidRPr="00606A19" w:rsidRDefault="006C264C" w:rsidP="006C264C">
      <w:pPr>
        <w:pStyle w:val="Heading3"/>
        <w:rPr>
          <w:ins w:id="2738" w:author="DENOUAL Franck" w:date="2022-11-18T17:12:00Z"/>
        </w:rPr>
      </w:pPr>
      <w:ins w:id="2739" w:author="DENOUAL Franck" w:date="2022-11-18T17:12:00Z">
        <w:r w:rsidRPr="00606A19">
          <w:t>Efficiency</w:t>
        </w:r>
      </w:ins>
    </w:p>
    <w:p w14:paraId="38780D66" w14:textId="77777777" w:rsidR="006C264C" w:rsidRPr="00606A19" w:rsidRDefault="006C264C" w:rsidP="006C264C">
      <w:pPr>
        <w:rPr>
          <w:ins w:id="2740" w:author="DENOUAL Franck" w:date="2022-11-18T17:12:00Z"/>
        </w:rPr>
      </w:pPr>
      <w:ins w:id="2741" w:author="DENOUAL Franck" w:date="2022-11-18T17:12:00Z">
        <w:r w:rsidRPr="00606A19">
          <w:t xml:space="preserve">With this proposal, signaling a new </w:t>
        </w:r>
        <w:bookmarkStart w:id="2742" w:name="_Hlk108124208"/>
        <w:r w:rsidRPr="00606A19">
          <w:t>track in simple cases costs STSD plus:</w:t>
        </w:r>
      </w:ins>
    </w:p>
    <w:p w14:paraId="70A6DF7D" w14:textId="77777777" w:rsidR="006C264C" w:rsidRPr="00606A19" w:rsidRDefault="006C264C">
      <w:pPr>
        <w:pStyle w:val="ListParagraph"/>
        <w:widowControl/>
        <w:numPr>
          <w:ilvl w:val="0"/>
          <w:numId w:val="83"/>
        </w:numPr>
        <w:autoSpaceDN/>
        <w:spacing w:after="0" w:line="240" w:lineRule="auto"/>
        <w:jc w:val="left"/>
        <w:textAlignment w:val="auto"/>
        <w:rPr>
          <w:ins w:id="2743" w:author="DENOUAL Franck" w:date="2022-11-18T17:12:00Z"/>
        </w:rPr>
        <w:pPrChange w:id="2744"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745" w:author="DENOUAL Franck" w:date="2022-11-18T17:12:00Z">
        <w:r w:rsidRPr="00606A19">
          <w:t xml:space="preserve">12 bytes for </w:t>
        </w:r>
        <w:r w:rsidRPr="00606A19">
          <w:rPr>
            <w:rFonts w:ascii="CourierNewPSMT" w:hAnsi="CourierNewPSMT" w:cs="CourierNewPSMT"/>
          </w:rPr>
          <w:t>DynamicTrackHeaderBox</w:t>
        </w:r>
        <w:r w:rsidRPr="00606A19">
          <w:t xml:space="preserve"> header (cost of the FullBox)</w:t>
        </w:r>
      </w:ins>
    </w:p>
    <w:p w14:paraId="4CD8ABA8" w14:textId="77777777" w:rsidR="006C264C" w:rsidRPr="00606A19" w:rsidRDefault="006C264C">
      <w:pPr>
        <w:pStyle w:val="ListParagraph"/>
        <w:widowControl/>
        <w:numPr>
          <w:ilvl w:val="0"/>
          <w:numId w:val="83"/>
        </w:numPr>
        <w:autoSpaceDN/>
        <w:spacing w:after="0" w:line="240" w:lineRule="auto"/>
        <w:jc w:val="left"/>
        <w:textAlignment w:val="auto"/>
        <w:rPr>
          <w:ins w:id="2746" w:author="DENOUAL Franck" w:date="2022-11-18T17:12:00Z"/>
        </w:rPr>
        <w:pPrChange w:id="2747"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748" w:author="DENOUAL Franck" w:date="2022-11-18T17:12:00Z">
        <w:r w:rsidRPr="00606A19">
          <w:t>17 bytes for audio (no volume), 27 bytes for video with size/layer and without track matrix (63 with matrix)</w:t>
        </w:r>
      </w:ins>
    </w:p>
    <w:p w14:paraId="2F3E1F94" w14:textId="77777777" w:rsidR="006C264C" w:rsidRPr="00606A19" w:rsidRDefault="006C264C">
      <w:pPr>
        <w:pStyle w:val="ListParagraph"/>
        <w:widowControl/>
        <w:numPr>
          <w:ilvl w:val="0"/>
          <w:numId w:val="83"/>
        </w:numPr>
        <w:autoSpaceDN/>
        <w:spacing w:after="0" w:line="240" w:lineRule="auto"/>
        <w:jc w:val="left"/>
        <w:textAlignment w:val="auto"/>
        <w:rPr>
          <w:ins w:id="2749" w:author="DENOUAL Franck" w:date="2022-11-18T17:12:00Z"/>
        </w:rPr>
        <w:pPrChange w:id="2750"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751" w:author="DENOUAL Franck" w:date="2022-11-18T17:12:00Z">
        <w:r w:rsidRPr="00606A19">
          <w:t xml:space="preserve">8 bytes for </w:t>
        </w:r>
        <w:r w:rsidRPr="00606A19">
          <w:rPr>
            <w:rFonts w:ascii="CourierNewPSMT" w:hAnsi="CourierNewPSMT" w:cs="CourierNewPSMT"/>
          </w:rPr>
          <w:t>DynamicTrackBox</w:t>
        </w:r>
        <w:r w:rsidRPr="00606A19">
          <w:t xml:space="preserve"> header (cost of the Box)</w:t>
        </w:r>
      </w:ins>
    </w:p>
    <w:p w14:paraId="7D4E388B" w14:textId="77777777" w:rsidR="006C264C" w:rsidRPr="00606A19" w:rsidRDefault="006C264C">
      <w:pPr>
        <w:pStyle w:val="ListParagraph"/>
        <w:widowControl/>
        <w:numPr>
          <w:ilvl w:val="0"/>
          <w:numId w:val="83"/>
        </w:numPr>
        <w:autoSpaceDN/>
        <w:spacing w:after="0" w:line="240" w:lineRule="auto"/>
        <w:jc w:val="left"/>
        <w:textAlignment w:val="auto"/>
        <w:rPr>
          <w:ins w:id="2752" w:author="DENOUAL Franck" w:date="2022-11-18T17:12:00Z"/>
        </w:rPr>
        <w:pPrChange w:id="2753" w:author="DENOUAL Franck" w:date="2022-11-18T18:03:00Z">
          <w:pPr>
            <w:pStyle w:val="ListParagraph"/>
            <w:widowControl/>
            <w:numPr>
              <w:numId w:val="98"/>
            </w:numPr>
            <w:tabs>
              <w:tab w:val="num" w:pos="360"/>
              <w:tab w:val="num" w:pos="720"/>
            </w:tabs>
            <w:autoSpaceDN/>
            <w:spacing w:after="0" w:line="240" w:lineRule="auto"/>
            <w:ind w:hanging="720"/>
            <w:jc w:val="left"/>
            <w:textAlignment w:val="auto"/>
          </w:pPr>
        </w:pPrChange>
      </w:pPr>
      <w:ins w:id="2754" w:author="DENOUAL Franck" w:date="2022-11-18T17:12:00Z">
        <w:r w:rsidRPr="00606A19">
          <w:t xml:space="preserve">12 bytes for </w:t>
        </w:r>
        <w:r w:rsidRPr="00606A19">
          <w:rPr>
            <w:rFonts w:ascii="CourierNewPSMT" w:hAnsi="CourierNewPSMT" w:cs="CourierNewPSMT"/>
          </w:rPr>
          <w:t>DynamicMovieBox</w:t>
        </w:r>
        <w:r w:rsidRPr="00606A19">
          <w:t xml:space="preserve"> header</w:t>
        </w:r>
      </w:ins>
    </w:p>
    <w:bookmarkEnd w:id="2742"/>
    <w:p w14:paraId="3CDC2D26" w14:textId="77777777" w:rsidR="006C264C" w:rsidRPr="00606A19" w:rsidRDefault="006C264C" w:rsidP="006C264C">
      <w:pPr>
        <w:rPr>
          <w:ins w:id="2755" w:author="DENOUAL Franck" w:date="2022-11-18T17:12:00Z"/>
        </w:rPr>
      </w:pPr>
    </w:p>
    <w:p w14:paraId="65BCDFFF" w14:textId="77777777" w:rsidR="006C264C" w:rsidRPr="00606A19" w:rsidRDefault="006C264C" w:rsidP="006C264C">
      <w:pPr>
        <w:rPr>
          <w:ins w:id="2756" w:author="DENOUAL Franck" w:date="2022-11-18T17:12:00Z"/>
        </w:rPr>
      </w:pPr>
      <w:bookmarkStart w:id="2757" w:name="_Hlk108124295"/>
      <w:ins w:id="2758" w:author="DENOUAL Franck" w:date="2022-11-18T17:12:00Z">
        <w:r w:rsidRPr="00606A19">
          <w:t xml:space="preserve">Overhead for 1s fragments is 0.392 kbps for audio, 0.47 kbps for video (0.76 kbps if full visual matrix is specified) hence roughly 1.3 kbps for full signaling (i.e. track and sample descriptions (stsd)) versus 4+ kbps for </w:t>
        </w:r>
        <w:r w:rsidRPr="00606A19">
          <w:rPr>
            <w:rFonts w:ascii="CourierNewPSMT" w:hAnsi="CourierNewPSMT" w:cs="CourierNewPSMT"/>
            <w:sz w:val="22"/>
            <w:szCs w:val="22"/>
          </w:rPr>
          <w:t>TrackBox</w:t>
        </w:r>
        <w:r w:rsidRPr="00606A19">
          <w:t xml:space="preserve"> injection as proposed in m58085.</w:t>
        </w:r>
      </w:ins>
    </w:p>
    <w:bookmarkEnd w:id="2757"/>
    <w:p w14:paraId="19EA27A2" w14:textId="77777777" w:rsidR="006C264C" w:rsidRPr="00606A19" w:rsidRDefault="006C264C" w:rsidP="006C264C">
      <w:pPr>
        <w:rPr>
          <w:ins w:id="2759" w:author="DENOUAL Franck" w:date="2022-11-18T17:12:00Z"/>
        </w:rPr>
      </w:pPr>
    </w:p>
    <w:p w14:paraId="46FF3E34" w14:textId="77777777" w:rsidR="006C264C" w:rsidRPr="00606A19" w:rsidRDefault="006C264C" w:rsidP="006C264C">
      <w:pPr>
        <w:rPr>
          <w:ins w:id="2760" w:author="DENOUAL Franck" w:date="2022-11-18T17:12:00Z"/>
        </w:rPr>
      </w:pPr>
      <w:ins w:id="2761" w:author="DENOUAL Franck" w:date="2022-11-18T17:12:00Z">
        <w:r w:rsidRPr="00606A19">
          <w:t xml:space="preserve">Signaling removal of a track costs </w:t>
        </w:r>
        <w:bookmarkStart w:id="2762" w:name="_Hlk108124416"/>
        <w:r w:rsidRPr="00606A19">
          <w:t>12+4+8+12 bytes, 0.288 kbps</w:t>
        </w:r>
        <w:bookmarkEnd w:id="2762"/>
      </w:ins>
    </w:p>
    <w:p w14:paraId="4665A68A" w14:textId="613C84A0" w:rsidR="006C264C" w:rsidRPr="00606A19" w:rsidRDefault="006C264C" w:rsidP="001D3D17">
      <w:pPr>
        <w:pStyle w:val="Heading3"/>
        <w:rPr>
          <w:ins w:id="2763" w:author="DENOUAL Franck" w:date="2022-11-18T17:12:00Z"/>
        </w:rPr>
      </w:pPr>
      <w:ins w:id="2764" w:author="DENOUAL Franck" w:date="2022-11-18T17:12:00Z">
        <w:r w:rsidRPr="00606A19">
          <w:lastRenderedPageBreak/>
          <w:t xml:space="preserve">Usage with </w:t>
        </w:r>
      </w:ins>
      <w:ins w:id="2765" w:author="DENOUAL Franck" w:date="2022-11-18T17:13:00Z">
        <w:r>
          <w:rPr>
            <w:lang w:val="en-US"/>
          </w:rPr>
          <w:t xml:space="preserve">dependent movie </w:t>
        </w:r>
      </w:ins>
      <w:ins w:id="2766" w:author="DENOUAL Franck" w:date="2022-11-18T17:12:00Z">
        <w:r w:rsidRPr="00606A19">
          <w:t>fragments</w:t>
        </w:r>
      </w:ins>
      <w:ins w:id="2767" w:author="DENOUAL Franck" w:date="2022-11-18T17:13:00Z">
        <w:r>
          <w:rPr>
            <w:lang w:val="en-US"/>
          </w:rPr>
          <w:t xml:space="preserve"> (</w:t>
        </w:r>
      </w:ins>
      <w:ins w:id="2768" w:author="DENOUAL Franck" w:date="2022-11-18T17:14:00Z">
        <w:r>
          <w:rPr>
            <w:lang w:val="en-US"/>
          </w:rPr>
          <w:t xml:space="preserve">defined in </w:t>
        </w:r>
      </w:ins>
      <w:ins w:id="2769" w:author="DENOUAL Franck" w:date="2022-11-18T17:13:00Z">
        <w:r>
          <w:rPr>
            <w:lang w:val="en-US"/>
          </w:rPr>
          <w:t>section</w:t>
        </w:r>
        <w:r>
          <w:rPr>
            <w:lang w:val="en-US"/>
          </w:rPr>
          <w:fldChar w:fldCharType="begin"/>
        </w:r>
        <w:r>
          <w:rPr>
            <w:lang w:val="en-US"/>
          </w:rPr>
          <w:instrText xml:space="preserve"> REF _Ref119684055 \r \h </w:instrText>
        </w:r>
      </w:ins>
      <w:r>
        <w:rPr>
          <w:lang w:val="en-US"/>
        </w:rPr>
      </w:r>
      <w:r>
        <w:rPr>
          <w:lang w:val="en-US"/>
        </w:rPr>
        <w:fldChar w:fldCharType="separate"/>
      </w:r>
      <w:ins w:id="2770" w:author="DENOUAL Franck" w:date="2022-11-18T17:57:00Z">
        <w:r w:rsidR="00E07FB3">
          <w:rPr>
            <w:lang w:val="en-US"/>
          </w:rPr>
          <w:t>16.1</w:t>
        </w:r>
      </w:ins>
      <w:ins w:id="2771" w:author="DENOUAL Franck" w:date="2022-11-18T17:13:00Z">
        <w:r>
          <w:rPr>
            <w:lang w:val="en-US"/>
          </w:rPr>
          <w:fldChar w:fldCharType="end"/>
        </w:r>
        <w:r>
          <w:rPr>
            <w:lang w:val="en-US"/>
          </w:rPr>
          <w:t>)</w:t>
        </w:r>
      </w:ins>
    </w:p>
    <w:p w14:paraId="44B2D539" w14:textId="50A713FA" w:rsidR="006C264C" w:rsidRPr="00606A19" w:rsidRDefault="006C264C" w:rsidP="001D3D17">
      <w:pPr>
        <w:jc w:val="both"/>
        <w:rPr>
          <w:ins w:id="2772" w:author="DENOUAL Franck" w:date="2022-11-18T17:12:00Z"/>
        </w:rPr>
      </w:pPr>
      <w:ins w:id="2773" w:author="DENOUAL Franck" w:date="2022-11-18T17:12:00Z">
        <w:r w:rsidRPr="00606A19">
          <w:t xml:space="preserve">The proposed </w:t>
        </w:r>
      </w:ins>
      <w:ins w:id="2774" w:author="DENOUAL Franck" w:date="2022-11-18T17:15:00Z">
        <w:r w:rsidR="001D3D17">
          <w:t xml:space="preserve">definition for </w:t>
        </w:r>
      </w:ins>
      <w:ins w:id="2775" w:author="DENOUAL Franck" w:date="2022-11-18T17:12:00Z">
        <w:r w:rsidRPr="00606A19">
          <w:t>“</w:t>
        </w:r>
      </w:ins>
      <w:ins w:id="2776" w:author="DENOUAL Franck" w:date="2022-11-18T17:15:00Z">
        <w:r w:rsidR="001D3D17">
          <w:t xml:space="preserve">dependent movie </w:t>
        </w:r>
      </w:ins>
      <w:ins w:id="2777" w:author="DENOUAL Franck" w:date="2022-11-18T17:12:00Z">
        <w:r w:rsidRPr="00606A19">
          <w:t xml:space="preserve">fragments” can be updated </w:t>
        </w:r>
      </w:ins>
      <w:ins w:id="2778" w:author="DENOUAL Franck" w:date="2022-11-18T17:15:00Z">
        <w:r w:rsidR="001D3D17">
          <w:t xml:space="preserve">when combined with dynamic movie fragment </w:t>
        </w:r>
      </w:ins>
      <w:ins w:id="2779" w:author="DENOUAL Franck" w:date="2022-11-18T17:12:00Z">
        <w:r w:rsidRPr="00606A19">
          <w:t>as follows:</w:t>
        </w:r>
      </w:ins>
    </w:p>
    <w:p w14:paraId="3DE8C8E6" w14:textId="77777777" w:rsidR="001D3D17" w:rsidRDefault="001D3D17" w:rsidP="001D3D17">
      <w:pPr>
        <w:jc w:val="both"/>
        <w:rPr>
          <w:ins w:id="2780" w:author="DENOUAL Franck" w:date="2022-11-18T17:15:00Z"/>
        </w:rPr>
      </w:pPr>
      <w:bookmarkStart w:id="2781" w:name="_Hlk108124880"/>
    </w:p>
    <w:p w14:paraId="04DFCCF6" w14:textId="46778833" w:rsidR="006C264C" w:rsidRPr="00606A19" w:rsidRDefault="006C264C" w:rsidP="001D3D17">
      <w:pPr>
        <w:jc w:val="both"/>
        <w:rPr>
          <w:ins w:id="2782" w:author="DENOUAL Franck" w:date="2022-11-18T17:12:00Z"/>
        </w:rPr>
      </w:pPr>
      <w:ins w:id="2783" w:author="DENOUAL Franck" w:date="2022-11-18T17:12:00Z">
        <w:r w:rsidRPr="00606A19">
          <w:t xml:space="preserve">If version is not 0, any </w:t>
        </w:r>
        <w:r w:rsidRPr="00606A19">
          <w:rPr>
            <w:rFonts w:ascii="CourierNewPSMT" w:hAnsi="CourierNewPSMT" w:cs="CourierNewPSMT"/>
            <w:sz w:val="22"/>
            <w:szCs w:val="22"/>
          </w:rPr>
          <w:t>SampleGroupDescriptionBox</w:t>
        </w:r>
        <w:r w:rsidRPr="00606A19">
          <w:t>,</w:t>
        </w:r>
      </w:ins>
      <w:ins w:id="2784" w:author="DENOUAL Franck" w:date="2022-11-18T17:16:00Z">
        <w:r w:rsidR="001D3D17">
          <w:t xml:space="preserve"> </w:t>
        </w:r>
      </w:ins>
      <w:ins w:id="2785" w:author="DENOUAL Franck" w:date="2022-11-18T17:12:00Z">
        <w:r w:rsidRPr="00606A19">
          <w:rPr>
            <w:rFonts w:ascii="CourierNewPSMT" w:hAnsi="CourierNewPSMT" w:cs="CourierNewPSMT"/>
            <w:sz w:val="22"/>
            <w:szCs w:val="22"/>
          </w:rPr>
          <w:t>DynamicMovieBox</w:t>
        </w:r>
        <w:r w:rsidRPr="00606A19">
          <w:t xml:space="preserve"> or </w:t>
        </w:r>
        <w:r w:rsidRPr="00606A19">
          <w:rPr>
            <w:rFonts w:ascii="CourierNewPSMT" w:hAnsi="CourierNewPSMT" w:cs="CourierNewPSMT"/>
            <w:sz w:val="22"/>
            <w:szCs w:val="22"/>
          </w:rPr>
          <w:t>MetaBox</w:t>
        </w:r>
        <w:r w:rsidRPr="00606A19">
          <w:t xml:space="preserve"> defined in the last movie fragment, or in the last </w:t>
        </w:r>
        <w:r w:rsidRPr="00606A19">
          <w:rPr>
            <w:rFonts w:ascii="CourierNewPSMT" w:hAnsi="CourierNewPSMT" w:cs="CourierNewPSMT"/>
            <w:sz w:val="22"/>
            <w:szCs w:val="22"/>
          </w:rPr>
          <w:t>TrackFragment</w:t>
        </w:r>
        <w:r w:rsidRPr="00606A19">
          <w:t xml:space="preserve"> in the last movie fragment, whose </w:t>
        </w:r>
        <w:r w:rsidRPr="00606A19">
          <w:rPr>
            <w:rFonts w:ascii="CourierNewPSMT" w:hAnsi="CourierNewPSMT" w:cs="CourierNewPSMT"/>
            <w:sz w:val="22"/>
            <w:szCs w:val="22"/>
          </w:rPr>
          <w:t>MovieFragmentHeaderBox</w:t>
        </w:r>
        <w:r w:rsidRPr="00606A19">
          <w:t xml:space="preserve"> version is 0 also apply for this movie fragment, and there shall not be any </w:t>
        </w:r>
        <w:r w:rsidRPr="00606A19">
          <w:rPr>
            <w:rFonts w:ascii="CourierNewPSMT" w:hAnsi="CourierNewPSMT" w:cs="CourierNewPSMT"/>
            <w:sz w:val="22"/>
            <w:szCs w:val="22"/>
          </w:rPr>
          <w:t>SampleGroupDescriptionBox</w:t>
        </w:r>
        <w:r w:rsidRPr="00606A19">
          <w:t xml:space="preserve">, </w:t>
        </w:r>
        <w:r w:rsidRPr="00606A19">
          <w:rPr>
            <w:rFonts w:ascii="CourierNewPSMT" w:hAnsi="CourierNewPSMT" w:cs="CourierNewPSMT"/>
            <w:sz w:val="22"/>
            <w:szCs w:val="22"/>
          </w:rPr>
          <w:t>DynamicMovieBox</w:t>
        </w:r>
        <w:r w:rsidRPr="00606A19">
          <w:t xml:space="preserve"> or </w:t>
        </w:r>
        <w:r w:rsidRPr="00606A19">
          <w:rPr>
            <w:rFonts w:ascii="CourierNewPSMT" w:hAnsi="CourierNewPSMT" w:cs="CourierNewPSMT"/>
            <w:sz w:val="22"/>
            <w:szCs w:val="22"/>
          </w:rPr>
          <w:t>MetaBox</w:t>
        </w:r>
        <w:r w:rsidRPr="00606A19">
          <w:t xml:space="preserve"> defined for this movie fragment.</w:t>
        </w:r>
      </w:ins>
    </w:p>
    <w:p w14:paraId="1DA502EC" w14:textId="583EB9AE" w:rsidR="00B802DD" w:rsidRDefault="00B802DD" w:rsidP="00B802DD">
      <w:pPr>
        <w:pStyle w:val="Heading1"/>
        <w:rPr>
          <w:ins w:id="2786" w:author="DENOUAL Franck" w:date="2022-11-14T19:50:00Z"/>
        </w:rPr>
      </w:pPr>
      <w:bookmarkStart w:id="2787" w:name="_Toc119686680"/>
      <w:bookmarkEnd w:id="2781"/>
      <w:ins w:id="2788" w:author="DENOUAL Franck" w:date="2022-11-14T19:27:00Z">
        <w:r>
          <w:t>Support for Haptics</w:t>
        </w:r>
      </w:ins>
      <w:bookmarkEnd w:id="2787"/>
    </w:p>
    <w:p w14:paraId="6284ECBB" w14:textId="5F085946" w:rsidR="00924960" w:rsidRDefault="00924960" w:rsidP="00924960">
      <w:pPr>
        <w:rPr>
          <w:ins w:id="2789" w:author="DENOUAL Franck" w:date="2022-11-14T19:51:00Z"/>
        </w:rPr>
      </w:pPr>
      <w:ins w:id="2790" w:author="DENOUAL Franck" w:date="2022-11-14T19:50:00Z">
        <w:r>
          <w:t>This topic comes from the discussions related to the input contribution m61</w:t>
        </w:r>
      </w:ins>
      <w:ins w:id="2791" w:author="DENOUAL Franck" w:date="2022-11-14T19:51:00Z">
        <w:r>
          <w:t>136</w:t>
        </w:r>
      </w:ins>
      <w:ins w:id="2792" w:author="DENOUAL Franck" w:date="2022-11-14T19:50:00Z">
        <w:r>
          <w:t xml:space="preserve">: </w:t>
        </w:r>
      </w:ins>
    </w:p>
    <w:p w14:paraId="5E55BD6D" w14:textId="69B8CCAF" w:rsidR="00924960" w:rsidRDefault="00924960" w:rsidP="00924960">
      <w:pPr>
        <w:rPr>
          <w:ins w:id="2793" w:author="DENOUAL Franck" w:date="2022-11-14T19:50:00Z"/>
        </w:rPr>
      </w:pPr>
      <w:ins w:id="2794" w:author="DENOUAL Franck" w:date="2022-11-14T19:51:00Z">
        <w:r>
          <w:fldChar w:fldCharType="begin"/>
        </w:r>
        <w:r>
          <w:instrText xml:space="preserve"> HYPERLINK "</w:instrText>
        </w:r>
        <w:r w:rsidRPr="00924960">
          <w:instrText>http://mpegx.int-evry.fr/software/MPEG/Systems/FileFormat/isobmff/-/issues/157</w:instrText>
        </w:r>
        <w:r>
          <w:instrText xml:space="preserve">" </w:instrText>
        </w:r>
        <w:r>
          <w:fldChar w:fldCharType="separate"/>
        </w:r>
        <w:r w:rsidRPr="00BF124F">
          <w:rPr>
            <w:rStyle w:val="Hyperlink"/>
          </w:rPr>
          <w:t>http://mpegx.int-evry.fr/software/MPEG/Systems/FileFormat/isobmff/-/issues/157</w:t>
        </w:r>
        <w:r>
          <w:fldChar w:fldCharType="end"/>
        </w:r>
        <w:r>
          <w:t xml:space="preserve"> </w:t>
        </w:r>
      </w:ins>
    </w:p>
    <w:p w14:paraId="09A43655" w14:textId="3738ED6A" w:rsidR="00355BAA" w:rsidRDefault="00355BAA" w:rsidP="00812036">
      <w:pPr>
        <w:rPr>
          <w:ins w:id="2795" w:author="DENOUAL Franck" w:date="2022-11-18T17:36:00Z"/>
        </w:rPr>
      </w:pPr>
    </w:p>
    <w:p w14:paraId="5D9B1DC5" w14:textId="776B5F47" w:rsidR="001B4CDE" w:rsidRDefault="001B4CDE" w:rsidP="00812036">
      <w:pPr>
        <w:rPr>
          <w:ins w:id="2796" w:author="DENOUAL Franck" w:date="2022-11-18T18:00:00Z"/>
        </w:rPr>
      </w:pPr>
      <w:ins w:id="2797" w:author="DENOUAL Franck" w:date="2022-11-18T17:36:00Z">
        <w:r>
          <w:t xml:space="preserve">This section contains the parts that were not merged in the </w:t>
        </w:r>
      </w:ins>
      <w:ins w:id="2798" w:author="DENOUAL Franck" w:date="2022-11-18T17:40:00Z">
        <w:r w:rsidRPr="001B4CDE">
          <w:t xml:space="preserve">Merged Carriage of Haptic Streams in ISOBMFF </w:t>
        </w:r>
      </w:ins>
      <w:ins w:id="2799" w:author="DENOUAL Franck" w:date="2022-11-18T17:39:00Z">
        <w:r>
          <w:t>(</w:t>
        </w:r>
      </w:ins>
      <w:ins w:id="2800" w:author="DENOUAL Franck" w:date="2022-11-18T17:40:00Z">
        <w:r>
          <w:t>m61418</w:t>
        </w:r>
      </w:ins>
      <w:ins w:id="2801" w:author="DENOUAL Franck" w:date="2022-11-18T17:39:00Z">
        <w:r>
          <w:t>)</w:t>
        </w:r>
      </w:ins>
      <w:ins w:id="2802" w:author="DENOUAL Franck" w:date="2022-11-18T17:40:00Z">
        <w:r>
          <w:t>.</w:t>
        </w:r>
      </w:ins>
      <w:ins w:id="2803" w:author="DENOUAL Franck" w:date="2022-11-18T18:00:00Z">
        <w:r w:rsidR="00E04EE8">
          <w:t xml:space="preserve"> The related issue is:</w:t>
        </w:r>
      </w:ins>
    </w:p>
    <w:p w14:paraId="6D33153C" w14:textId="38C7FF55" w:rsidR="00E04EE8" w:rsidRDefault="00E04EE8" w:rsidP="00812036">
      <w:pPr>
        <w:rPr>
          <w:ins w:id="2804" w:author="DENOUAL Franck" w:date="2022-11-18T16:45:00Z"/>
        </w:rPr>
      </w:pPr>
      <w:ins w:id="2805" w:author="DENOUAL Franck" w:date="2022-11-18T18:00:00Z">
        <w:r>
          <w:fldChar w:fldCharType="begin"/>
        </w:r>
        <w:r>
          <w:instrText xml:space="preserve"> HYPERLINK "</w:instrText>
        </w:r>
        <w:r w:rsidRPr="00E04EE8">
          <w:instrText>http://mpegx.int-evry.fr/software/MPEG/Systems/FileFormat/isobmff/-/issues/160</w:instrText>
        </w:r>
        <w:r>
          <w:instrText xml:space="preserve">" </w:instrText>
        </w:r>
        <w:r>
          <w:fldChar w:fldCharType="separate"/>
        </w:r>
        <w:r w:rsidRPr="008E2B12">
          <w:rPr>
            <w:rStyle w:val="Hyperlink"/>
          </w:rPr>
          <w:t>http://mpegx.int-evry.fr/software/MPEG/Systems/FileFormat/isobmff/-/issues/160</w:t>
        </w:r>
        <w:r>
          <w:fldChar w:fldCharType="end"/>
        </w:r>
        <w:r>
          <w:t xml:space="preserve"> </w:t>
        </w:r>
      </w:ins>
    </w:p>
    <w:p w14:paraId="0D69C839" w14:textId="77777777" w:rsidR="00855040" w:rsidRDefault="00855040" w:rsidP="00AA3E10">
      <w:pPr>
        <w:pStyle w:val="Heading2"/>
        <w:rPr>
          <w:ins w:id="2806" w:author="DENOUAL Franck" w:date="2022-11-18T17:45:00Z"/>
        </w:rPr>
      </w:pPr>
      <w:ins w:id="2807" w:author="DENOUAL Franck" w:date="2022-11-18T17:45:00Z">
        <w:r>
          <w:t>Grouping Haptics Tracks for the Same Perception</w:t>
        </w:r>
      </w:ins>
    </w:p>
    <w:p w14:paraId="2E32ED4D" w14:textId="77777777" w:rsidR="00855040" w:rsidRDefault="00855040" w:rsidP="00855040">
      <w:pPr>
        <w:spacing w:after="120"/>
        <w:rPr>
          <w:ins w:id="2808" w:author="DENOUAL Franck" w:date="2022-11-18T17:45:00Z"/>
        </w:rPr>
      </w:pPr>
      <w:ins w:id="2809" w:author="DENOUAL Franck" w:date="2022-11-18T17:45:00Z">
        <w:r>
          <w:t xml:space="preserve">When multiple Haptics Tracks are used to carry the band data of the various channels of the haptics experience perceptions, track grouping shall be used to identify which Haptic Tracks are associated with a certain haptics perception. </w:t>
        </w:r>
        <w:r>
          <w:rPr>
            <w:lang w:eastAsia="ja-JP"/>
          </w:rPr>
          <w:t xml:space="preserve">This is done by defining a new track group type by extending </w:t>
        </w:r>
        <w:r w:rsidRPr="006D2B59">
          <w:rPr>
            <w:rFonts w:ascii="Courier" w:hAnsi="Courier"/>
            <w:sz w:val="20"/>
            <w:lang w:val="en-CA"/>
          </w:rPr>
          <w:t>TrackGroupTypeBox</w:t>
        </w:r>
        <w:r>
          <w:rPr>
            <w:lang w:eastAsia="ja-JP"/>
          </w:rPr>
          <w:t xml:space="preserve"> defined in ISO/IEC 14496-12 which contains a </w:t>
        </w:r>
        <w:r w:rsidRPr="006D2B59">
          <w:rPr>
            <w:rFonts w:ascii="Courier" w:hAnsi="Courier"/>
            <w:sz w:val="20"/>
            <w:lang w:val="en-CA"/>
          </w:rPr>
          <w:t>track_group_id</w:t>
        </w:r>
        <w:r>
          <w:rPr>
            <w:lang w:eastAsia="ja-JP"/>
          </w:rPr>
          <w:t xml:space="preserve"> that represents an identifier for the track group and a </w:t>
        </w:r>
        <w:r w:rsidRPr="006D2B59">
          <w:rPr>
            <w:rFonts w:ascii="Courier" w:hAnsi="Courier"/>
            <w:sz w:val="20"/>
            <w:lang w:val="en-CA"/>
          </w:rPr>
          <w:t>track_group_type</w:t>
        </w:r>
        <w:r>
          <w:rPr>
            <w:lang w:eastAsia="ja-JP"/>
          </w:rPr>
          <w:t xml:space="preserve"> field which stores a four-character code identifying the group type. The pair of </w:t>
        </w:r>
        <w:r w:rsidRPr="006D2B59">
          <w:rPr>
            <w:rFonts w:ascii="Courier" w:hAnsi="Courier"/>
            <w:sz w:val="20"/>
            <w:lang w:val="en-CA"/>
          </w:rPr>
          <w:t>track_group_id</w:t>
        </w:r>
        <w:r>
          <w:rPr>
            <w:lang w:eastAsia="ja-JP"/>
          </w:rPr>
          <w:t xml:space="preserve"> and </w:t>
        </w:r>
        <w:r w:rsidRPr="006D2B59">
          <w:rPr>
            <w:rFonts w:ascii="Courier" w:hAnsi="Courier"/>
            <w:sz w:val="20"/>
            <w:lang w:val="en-CA"/>
          </w:rPr>
          <w:t>track_group_type</w:t>
        </w:r>
        <w:r>
          <w:rPr>
            <w:lang w:eastAsia="ja-JP"/>
          </w:rPr>
          <w:t xml:space="preserve"> identifies a track group within the container file.</w:t>
        </w:r>
      </w:ins>
    </w:p>
    <w:p w14:paraId="72C67E75" w14:textId="77777777" w:rsidR="00855040" w:rsidRDefault="00855040" w:rsidP="00855040">
      <w:pPr>
        <w:spacing w:after="120"/>
        <w:rPr>
          <w:ins w:id="2810" w:author="DENOUAL Franck" w:date="2022-11-18T17:45:00Z"/>
          <w:lang w:eastAsia="ja-JP"/>
        </w:rPr>
      </w:pPr>
      <w:ins w:id="2811" w:author="DENOUAL Franck" w:date="2022-11-18T17:45:00Z">
        <w:r w:rsidRPr="00DF0F01">
          <w:rPr>
            <w:lang w:eastAsia="ja-JP"/>
          </w:rPr>
          <w:t xml:space="preserve">A new </w:t>
        </w:r>
        <w:r>
          <w:rPr>
            <w:rFonts w:ascii="Courier New" w:hAnsi="Courier New" w:cs="Courier New"/>
            <w:lang w:val="en-CA"/>
          </w:rPr>
          <w:t>HapticsTrack</w:t>
        </w:r>
        <w:r w:rsidRPr="00CE55F5">
          <w:rPr>
            <w:rFonts w:ascii="Courier New" w:hAnsi="Courier New" w:cs="Courier New"/>
            <w:lang w:val="en-CA"/>
          </w:rPr>
          <w:t>GroupBox</w:t>
        </w:r>
        <w:r w:rsidRPr="00DF0F01">
          <w:rPr>
            <w:lang w:eastAsia="ja-JP"/>
          </w:rPr>
          <w:t xml:space="preserve"> is defined as follows</w:t>
        </w:r>
        <w:r>
          <w:rPr>
            <w:lang w:eastAsia="ja-JP"/>
          </w:rPr>
          <w:t xml:space="preserve">. </w:t>
        </w:r>
      </w:ins>
    </w:p>
    <w:p w14:paraId="43EE4664" w14:textId="77777777" w:rsidR="00855040" w:rsidRDefault="00855040" w:rsidP="00855040">
      <w:pPr>
        <w:pStyle w:val="code"/>
        <w:spacing w:before="0" w:after="0"/>
        <w:rPr>
          <w:ins w:id="2812" w:author="DENOUAL Franck" w:date="2022-11-18T17:45:00Z"/>
          <w:rFonts w:eastAsia="Calibri" w:cs="Courier New"/>
          <w:noProof w:val="0"/>
        </w:rPr>
      </w:pPr>
    </w:p>
    <w:p w14:paraId="0D8F1020" w14:textId="51D54640" w:rsidR="00855040" w:rsidRPr="00855040" w:rsidRDefault="00855040" w:rsidP="00855040">
      <w:pPr>
        <w:pStyle w:val="Atom"/>
        <w:rPr>
          <w:ins w:id="2813" w:author="DENOUAL Franck" w:date="2022-11-18T17:45:00Z"/>
        </w:rPr>
      </w:pPr>
      <w:ins w:id="2814" w:author="DENOUAL Franck" w:date="2022-11-18T17:45:00Z">
        <w:r>
          <w:t>Box Type:</w:t>
        </w:r>
        <w:r>
          <w:tab/>
        </w:r>
        <w:r w:rsidRPr="00A3770E">
          <w:rPr>
            <w:rStyle w:val="codeChar"/>
            <w:rFonts w:eastAsia="SimSun"/>
          </w:rPr>
          <w:t>'</w:t>
        </w:r>
        <w:r>
          <w:rPr>
            <w:rStyle w:val="codeChar"/>
            <w:rFonts w:eastAsia="SimSun"/>
          </w:rPr>
          <w:t>hptg</w:t>
        </w:r>
        <w:r w:rsidRPr="00A3770E">
          <w:rPr>
            <w:rStyle w:val="codeChar"/>
            <w:rFonts w:eastAsia="SimSun"/>
          </w:rPr>
          <w:t>'</w:t>
        </w:r>
        <w:r>
          <w:br/>
          <w:t>Container:</w:t>
        </w:r>
        <w:r>
          <w:tab/>
        </w:r>
        <w:r w:rsidRPr="00A3770E">
          <w:rPr>
            <w:rStyle w:val="codeChar"/>
            <w:rFonts w:eastAsia="SimSun"/>
          </w:rPr>
          <w:t>Track</w:t>
        </w:r>
        <w:r>
          <w:rPr>
            <w:rStyle w:val="codeChar"/>
            <w:rFonts w:eastAsia="SimSun"/>
          </w:rPr>
          <w:t>Group</w:t>
        </w:r>
        <w:r w:rsidRPr="00A3770E">
          <w:rPr>
            <w:rStyle w:val="codeChar"/>
            <w:rFonts w:eastAsia="SimSun"/>
          </w:rPr>
          <w:t>Box</w:t>
        </w:r>
        <w:r>
          <w:br/>
          <w:t>Mandatory:</w:t>
        </w:r>
        <w:r>
          <w:tab/>
          <w:t>No</w:t>
        </w:r>
        <w:r>
          <w:br/>
          <w:t>Quantity:</w:t>
        </w:r>
        <w:r>
          <w:tab/>
          <w:t>Zero or more</w:t>
        </w:r>
      </w:ins>
    </w:p>
    <w:p w14:paraId="446A66A1" w14:textId="77777777" w:rsidR="00855040" w:rsidRPr="00EE054C" w:rsidRDefault="00855040" w:rsidP="00855040">
      <w:pPr>
        <w:pStyle w:val="code"/>
        <w:spacing w:before="0" w:after="0"/>
        <w:rPr>
          <w:ins w:id="2815" w:author="DENOUAL Franck" w:date="2022-11-18T17:45:00Z"/>
          <w:rFonts w:eastAsia="Calibri" w:cs="Courier New"/>
          <w:noProof w:val="0"/>
        </w:rPr>
      </w:pPr>
      <w:ins w:id="2816" w:author="DENOUAL Franck" w:date="2022-11-18T17:45:00Z">
        <w:r w:rsidRPr="00EE054C">
          <w:rPr>
            <w:rFonts w:eastAsia="Calibri" w:cs="Courier New"/>
            <w:noProof w:val="0"/>
          </w:rPr>
          <w:t xml:space="preserve">aligned(8) class </w:t>
        </w:r>
        <w:r>
          <w:rPr>
            <w:rFonts w:eastAsia="Calibri" w:cs="Courier New"/>
            <w:noProof w:val="0"/>
          </w:rPr>
          <w:t>HapticsTrack</w:t>
        </w:r>
        <w:r w:rsidRPr="00DF0F01">
          <w:rPr>
            <w:rFonts w:eastAsia="Calibri" w:cs="Courier New"/>
            <w:noProof w:val="0"/>
          </w:rPr>
          <w:t>GroupBox</w:t>
        </w:r>
        <w:r w:rsidRPr="00EE054C">
          <w:rPr>
            <w:rFonts w:eastAsia="Calibri" w:cs="Courier New"/>
            <w:noProof w:val="0"/>
          </w:rPr>
          <w:t xml:space="preserve"> extends TrackGroupTypeBox(</w:t>
        </w:r>
        <w:r w:rsidRPr="00184E15">
          <w:rPr>
            <w:rFonts w:eastAsia="Calibri" w:cs="Courier New"/>
            <w:noProof w:val="0"/>
          </w:rPr>
          <w:t>'hptg'</w:t>
        </w:r>
        <w:r w:rsidRPr="00EE054C">
          <w:rPr>
            <w:rFonts w:eastAsia="Calibri" w:cs="Courier New"/>
            <w:noProof w:val="0"/>
          </w:rPr>
          <w:t>) {</w:t>
        </w:r>
        <w:r w:rsidRPr="00EE054C">
          <w:rPr>
            <w:rFonts w:eastAsia="Calibri" w:cs="Courier New"/>
            <w:noProof w:val="0"/>
          </w:rPr>
          <w:br/>
        </w:r>
        <w:r>
          <w:rPr>
            <w:rFonts w:eastAsia="Calibri" w:cs="Courier New"/>
            <w:noProof w:val="0"/>
          </w:rPr>
          <w:tab/>
          <w:t>unsigned int(32) perception_id;</w:t>
        </w:r>
      </w:ins>
    </w:p>
    <w:p w14:paraId="40F00182" w14:textId="77777777" w:rsidR="00855040" w:rsidRPr="00EE054C" w:rsidRDefault="00855040" w:rsidP="00855040">
      <w:pPr>
        <w:pStyle w:val="code"/>
        <w:spacing w:before="0" w:after="0"/>
        <w:rPr>
          <w:ins w:id="2817" w:author="DENOUAL Franck" w:date="2022-11-18T17:45:00Z"/>
          <w:rFonts w:eastAsia="Calibri" w:cs="Courier New"/>
          <w:noProof w:val="0"/>
        </w:rPr>
      </w:pPr>
      <w:ins w:id="2818" w:author="DENOUAL Franck" w:date="2022-11-18T17:45:00Z">
        <w:r w:rsidRPr="00EE054C">
          <w:rPr>
            <w:rFonts w:eastAsia="Calibri" w:cs="Courier New"/>
            <w:noProof w:val="0"/>
          </w:rPr>
          <w:t>}</w:t>
        </w:r>
      </w:ins>
    </w:p>
    <w:p w14:paraId="59C44C3E" w14:textId="77777777" w:rsidR="00855040" w:rsidRPr="00924960" w:rsidRDefault="00855040" w:rsidP="00812036">
      <w:pPr>
        <w:rPr>
          <w:ins w:id="2819" w:author="DENOUAL Franck" w:date="2022-11-14T19:35:00Z"/>
        </w:rPr>
      </w:pPr>
    </w:p>
    <w:p w14:paraId="706A0F19" w14:textId="4F0DCA44" w:rsidR="00B802DD" w:rsidRDefault="00B802DD" w:rsidP="00B802DD">
      <w:pPr>
        <w:pStyle w:val="Heading1"/>
        <w:rPr>
          <w:ins w:id="2820" w:author="DENOUAL Franck" w:date="2022-11-14T19:35:00Z"/>
        </w:rPr>
      </w:pPr>
      <w:bookmarkStart w:id="2821" w:name="_Toc119686681"/>
      <w:ins w:id="2822" w:author="DENOUAL Franck" w:date="2022-11-14T19:35:00Z">
        <w:r>
          <w:t>Event-based media signaling</w:t>
        </w:r>
        <w:bookmarkEnd w:id="2821"/>
        <w:r>
          <w:t xml:space="preserve"> </w:t>
        </w:r>
      </w:ins>
    </w:p>
    <w:p w14:paraId="6FB3DF07" w14:textId="281F29B4" w:rsidR="003022A3" w:rsidRDefault="00B802DD" w:rsidP="00B802DD">
      <w:pPr>
        <w:rPr>
          <w:ins w:id="2823" w:author="DENOUAL Franck" w:date="2022-11-14T19:40:00Z"/>
        </w:rPr>
      </w:pPr>
      <w:ins w:id="2824" w:author="DENOUAL Franck" w:date="2022-11-14T19:35:00Z">
        <w:r>
          <w:t xml:space="preserve">This topic comes from the </w:t>
        </w:r>
      </w:ins>
      <w:ins w:id="2825" w:author="DENOUAL Franck" w:date="2022-11-14T19:27:00Z">
        <w:r>
          <w:t>discussions</w:t>
        </w:r>
      </w:ins>
      <w:ins w:id="2826" w:author="DENOUAL Franck" w:date="2022-11-14T19:28:00Z">
        <w:r>
          <w:t xml:space="preserve"> </w:t>
        </w:r>
      </w:ins>
      <w:ins w:id="2827" w:author="DENOUAL Franck" w:date="2022-11-14T19:35:00Z">
        <w:r>
          <w:t>related to</w:t>
        </w:r>
      </w:ins>
      <w:ins w:id="2828" w:author="DENOUAL Franck" w:date="2022-11-14T19:41:00Z">
        <w:r w:rsidR="003022A3">
          <w:t xml:space="preserve"> the</w:t>
        </w:r>
      </w:ins>
      <w:ins w:id="2829" w:author="DENOUAL Franck" w:date="2022-11-14T19:35:00Z">
        <w:r>
          <w:t xml:space="preserve"> </w:t>
        </w:r>
      </w:ins>
      <w:ins w:id="2830" w:author="DENOUAL Franck" w:date="2022-11-14T19:28:00Z">
        <w:r>
          <w:t>input contribution m61071</w:t>
        </w:r>
      </w:ins>
      <w:ins w:id="2831" w:author="DENOUAL Franck" w:date="2022-11-14T19:27:00Z">
        <w:r>
          <w:t>:</w:t>
        </w:r>
      </w:ins>
      <w:ins w:id="2832" w:author="DENOUAL Franck" w:date="2022-11-14T19:32:00Z">
        <w:r>
          <w:t xml:space="preserve"> </w:t>
        </w:r>
      </w:ins>
    </w:p>
    <w:p w14:paraId="735D70A1" w14:textId="71913841" w:rsidR="00924960" w:rsidRDefault="003022A3" w:rsidP="00B802DD">
      <w:pPr>
        <w:rPr>
          <w:ins w:id="2833" w:author="DENOUAL Franck" w:date="2022-11-14T19:48:00Z"/>
        </w:rPr>
      </w:pPr>
      <w:r>
        <w:fldChar w:fldCharType="begin"/>
      </w:r>
      <w:r>
        <w:instrText xml:space="preserve"> HYPERLINK "</w:instrText>
      </w:r>
      <w:r w:rsidRPr="008F5882">
        <w:instrText>http://mpegx.int</w:instrText>
      </w:r>
      <w:r>
        <w:instrText>-</w:instrText>
      </w:r>
      <w:r w:rsidRPr="008F5882">
        <w:instrText>evry.fr/software/</w:instrText>
      </w:r>
      <w:r w:rsidRPr="003022A3">
        <w:rPr>
          <w:rFonts w:eastAsia="Calibri"/>
        </w:rPr>
        <w:instrText>MPEG/Systems/FileFormat/isobmff#145</w:instrText>
      </w:r>
      <w:r>
        <w:instrText xml:space="preserve">" </w:instrText>
      </w:r>
      <w:r>
        <w:fldChar w:fldCharType="separate"/>
      </w:r>
      <w:ins w:id="2834" w:author="DENOUAL Franck" w:date="2022-11-14T19:32:00Z">
        <w:r w:rsidRPr="00BF124F">
          <w:rPr>
            <w:rStyle w:val="Hyperlink"/>
          </w:rPr>
          <w:t>http://mpegx.int</w:t>
        </w:r>
      </w:ins>
      <w:ins w:id="2835" w:author="DENOUAL Franck" w:date="2022-11-14T19:40:00Z">
        <w:r w:rsidRPr="00BF124F">
          <w:rPr>
            <w:rStyle w:val="Hyperlink"/>
          </w:rPr>
          <w:t>-</w:t>
        </w:r>
      </w:ins>
      <w:ins w:id="2836" w:author="DENOUAL Franck" w:date="2022-11-14T19:32:00Z">
        <w:r w:rsidRPr="00BF124F">
          <w:rPr>
            <w:rStyle w:val="Hyperlink"/>
          </w:rPr>
          <w:t>evry.fr/software/</w:t>
        </w:r>
      </w:ins>
      <w:ins w:id="2837" w:author="DENOUAL Franck" w:date="2022-11-14T19:40:00Z">
        <w:r w:rsidRPr="003022A3">
          <w:rPr>
            <w:rStyle w:val="Hyperlink"/>
            <w:rFonts w:eastAsia="Calibri"/>
          </w:rPr>
          <w:t>MPEG/Systems/FileFormat/isobmff#145</w:t>
        </w:r>
        <w:r>
          <w:fldChar w:fldCharType="end"/>
        </w:r>
        <w:r>
          <w:rPr>
            <w:rFonts w:eastAsia="Calibri"/>
          </w:rPr>
          <w:t xml:space="preserve"> </w:t>
        </w:r>
      </w:ins>
      <w:ins w:id="2838" w:author="DENOUAL Franck" w:date="2022-11-14T19:33:00Z">
        <w:r w:rsidR="00B802DD">
          <w:t xml:space="preserve"> </w:t>
        </w:r>
      </w:ins>
    </w:p>
    <w:p w14:paraId="1EBD5340" w14:textId="77777777" w:rsidR="00924960" w:rsidRDefault="00924960" w:rsidP="00924960">
      <w:pPr>
        <w:pStyle w:val="Heading2"/>
        <w:rPr>
          <w:ins w:id="2839" w:author="DENOUAL Franck" w:date="2022-11-14T19:48:00Z"/>
          <w:sz w:val="24"/>
          <w:szCs w:val="24"/>
          <w:lang w:eastAsia="ja-JP"/>
        </w:rPr>
      </w:pPr>
      <w:ins w:id="2840" w:author="DENOUAL Franck" w:date="2022-11-14T19:48:00Z">
        <w:r>
          <w:rPr>
            <w:lang w:eastAsia="ja-JP"/>
          </w:rPr>
          <w:t>Problem statement about Event-based Haptics media play back</w:t>
        </w:r>
      </w:ins>
    </w:p>
    <w:p w14:paraId="602F6DD4" w14:textId="77777777" w:rsidR="00924960" w:rsidRDefault="00924960" w:rsidP="00924960">
      <w:pPr>
        <w:jc w:val="both"/>
        <w:rPr>
          <w:ins w:id="2841" w:author="DENOUAL Franck" w:date="2022-11-14T19:48:00Z"/>
          <w:rFonts w:eastAsiaTheme="minorEastAsia"/>
          <w:lang w:eastAsia="ja-JP"/>
        </w:rPr>
      </w:pPr>
      <w:ins w:id="2842" w:author="DENOUAL Franck" w:date="2022-11-14T19:48:00Z">
        <w:r>
          <w:rPr>
            <w:rFonts w:eastAsiaTheme="minorEastAsia"/>
            <w:lang w:eastAsia="ja-JP"/>
          </w:rPr>
          <w:t>In the 6DoF scene, 3D video and audio are played back in presentation timeline. When an event such as a collision between user and 3D object occurs at any time in presentation timeline, event-based haptics media would be started playing back in the presentation timeline at the above event time.</w:t>
        </w:r>
      </w:ins>
    </w:p>
    <w:p w14:paraId="169544F8" w14:textId="77777777" w:rsidR="00924960" w:rsidRDefault="00924960" w:rsidP="00924960">
      <w:pPr>
        <w:jc w:val="both"/>
        <w:rPr>
          <w:ins w:id="2843" w:author="DENOUAL Franck" w:date="2022-11-14T19:48:00Z"/>
          <w:rFonts w:eastAsiaTheme="minorEastAsia"/>
          <w:lang w:eastAsia="ja-JP"/>
        </w:rPr>
      </w:pPr>
    </w:p>
    <w:p w14:paraId="7783A798" w14:textId="77777777" w:rsidR="00924960" w:rsidRDefault="00924960" w:rsidP="00924960">
      <w:pPr>
        <w:jc w:val="both"/>
        <w:rPr>
          <w:ins w:id="2844" w:author="DENOUAL Franck" w:date="2022-11-14T19:48:00Z"/>
          <w:rFonts w:eastAsiaTheme="minorEastAsia"/>
          <w:lang w:eastAsia="ja-JP"/>
        </w:rPr>
      </w:pPr>
      <w:ins w:id="2845" w:author="DENOUAL Franck" w:date="2022-11-14T19:48:00Z">
        <w:r>
          <w:rPr>
            <w:rFonts w:eastAsiaTheme="minorEastAsia"/>
            <w:lang w:eastAsia="ja-JP"/>
          </w:rPr>
          <w:t>In ISO Base Media File Format, this type of event-based  media signalling is not defined yet. If no event-based media signalling, event-based media might be interpreted as time-based media and be played back synchronously with the other medias. To avoid this kind of miss interpretation in File Format layer, this event-based media should explicitly be signalled in ISO Base Media File Format.</w:t>
        </w:r>
      </w:ins>
    </w:p>
    <w:p w14:paraId="10C179B1" w14:textId="77777777" w:rsidR="00924960" w:rsidRDefault="00924960" w:rsidP="00924960">
      <w:pPr>
        <w:jc w:val="both"/>
        <w:rPr>
          <w:ins w:id="2846" w:author="DENOUAL Franck" w:date="2022-11-14T19:48:00Z"/>
          <w:rFonts w:eastAsiaTheme="minorEastAsia"/>
          <w:i/>
          <w:iCs/>
          <w:lang w:eastAsia="ja-JP"/>
        </w:rPr>
      </w:pPr>
    </w:p>
    <w:p w14:paraId="69663E5C" w14:textId="166FCD87" w:rsidR="00924960" w:rsidRDefault="00924960" w:rsidP="00924960">
      <w:pPr>
        <w:rPr>
          <w:ins w:id="2847" w:author="DENOUAL Franck" w:date="2022-11-14T19:48:00Z"/>
          <w:rFonts w:eastAsiaTheme="minorEastAsia"/>
          <w:lang w:eastAsia="ja-JP"/>
        </w:rPr>
      </w:pPr>
      <w:ins w:id="2848" w:author="DENOUAL Franck" w:date="2022-11-14T19:48:00Z">
        <w:r>
          <w:rPr>
            <w:rFonts w:eastAsiaTheme="minorEastAsia"/>
            <w:noProof/>
            <w:lang w:eastAsia="ja-JP"/>
          </w:rPr>
          <w:drawing>
            <wp:inline distT="0" distB="0" distL="0" distR="0" wp14:anchorId="21719DBE" wp14:editId="46FDECBC">
              <wp:extent cx="5622925" cy="19926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22925" cy="1992630"/>
                      </a:xfrm>
                      <a:prstGeom prst="rect">
                        <a:avLst/>
                      </a:prstGeom>
                      <a:noFill/>
                      <a:ln>
                        <a:noFill/>
                      </a:ln>
                    </pic:spPr>
                  </pic:pic>
                </a:graphicData>
              </a:graphic>
            </wp:inline>
          </w:drawing>
        </w:r>
      </w:ins>
    </w:p>
    <w:p w14:paraId="27AFF235" w14:textId="23EBA835" w:rsidR="00B802DD" w:rsidRDefault="00B802DD" w:rsidP="00B802DD">
      <w:pPr>
        <w:rPr>
          <w:ins w:id="2849" w:author="DENOUAL Franck" w:date="2022-11-14T19:35:00Z"/>
        </w:rPr>
      </w:pPr>
    </w:p>
    <w:p w14:paraId="22A0C1A3" w14:textId="5A2C76BA" w:rsidR="00B802DD" w:rsidRDefault="00B802DD" w:rsidP="00B802DD">
      <w:pPr>
        <w:rPr>
          <w:ins w:id="2850" w:author="DENOUAL Franck" w:date="2022-11-14T19:49:00Z"/>
          <w:b/>
          <w:bCs/>
        </w:rPr>
      </w:pPr>
      <w:ins w:id="2851" w:author="DENOUAL Franck" w:date="2022-11-14T19:36:00Z">
        <w:r w:rsidRPr="00924960">
          <w:rPr>
            <w:b/>
            <w:bCs/>
          </w:rPr>
          <w:t xml:space="preserve">Two alternatives </w:t>
        </w:r>
      </w:ins>
      <w:ins w:id="2852" w:author="DENOUAL Franck" w:date="2022-11-14T19:41:00Z">
        <w:r w:rsidR="003022A3" w:rsidRPr="00924960">
          <w:rPr>
            <w:b/>
            <w:bCs/>
          </w:rPr>
          <w:t>were proposed</w:t>
        </w:r>
      </w:ins>
      <w:ins w:id="2853" w:author="DENOUAL Franck" w:date="2022-11-14T19:36:00Z">
        <w:r w:rsidRPr="00924960">
          <w:rPr>
            <w:b/>
            <w:bCs/>
          </w:rPr>
          <w:t xml:space="preserve"> for study:</w:t>
        </w:r>
      </w:ins>
    </w:p>
    <w:p w14:paraId="76D3B0BB" w14:textId="77777777" w:rsidR="00924960" w:rsidRPr="00924960" w:rsidRDefault="00924960" w:rsidP="00B802DD">
      <w:pPr>
        <w:rPr>
          <w:ins w:id="2854" w:author="DENOUAL Franck" w:date="2022-11-14T19:36:00Z"/>
          <w:b/>
          <w:bCs/>
        </w:rPr>
      </w:pPr>
    </w:p>
    <w:p w14:paraId="46444399" w14:textId="69D0284E" w:rsidR="00B802DD" w:rsidRDefault="003022A3" w:rsidP="003022A3">
      <w:pPr>
        <w:rPr>
          <w:ins w:id="2855" w:author="DENOUAL Franck" w:date="2022-11-14T19:39:00Z"/>
        </w:rPr>
      </w:pPr>
      <w:ins w:id="2856" w:author="DENOUAL Franck" w:date="2022-11-14T19:36:00Z">
        <w:r>
          <w:t>1.</w:t>
        </w:r>
      </w:ins>
      <w:ins w:id="2857" w:author="DENOUAL Franck" w:date="2022-11-14T19:39:00Z">
        <w:r>
          <w:t xml:space="preserve"> R</w:t>
        </w:r>
      </w:ins>
      <w:ins w:id="2858" w:author="DENOUAL Franck" w:date="2022-11-14T19:37:00Z">
        <w:r>
          <w:t>euse</w:t>
        </w:r>
      </w:ins>
      <w:ins w:id="2859" w:author="DENOUAL Franck" w:date="2022-11-14T19:39:00Z">
        <w:r>
          <w:t xml:space="preserve"> </w:t>
        </w:r>
      </w:ins>
      <w:ins w:id="2860" w:author="DENOUAL Franck" w:date="2022-11-14T19:37:00Z">
        <w:r>
          <w:t xml:space="preserve"> the </w:t>
        </w:r>
      </w:ins>
      <w:ins w:id="2861" w:author="DENOUAL Franck" w:date="2022-11-14T19:42:00Z">
        <w:r>
          <w:rPr>
            <w:rFonts w:ascii="CourierNewPSMT" w:hAnsi="CourierNewPSMT" w:cs="CourierNewPSMT"/>
            <w:sz w:val="22"/>
            <w:szCs w:val="22"/>
          </w:rPr>
          <w:t>‘s</w:t>
        </w:r>
      </w:ins>
      <w:ins w:id="2862" w:author="DENOUAL Franck" w:date="2022-11-14T19:37:00Z">
        <w:r w:rsidRPr="003022A3">
          <w:rPr>
            <w:rFonts w:ascii="CourierNewPSMT" w:hAnsi="CourierNewPSMT" w:cs="CourierNewPSMT"/>
            <w:sz w:val="22"/>
            <w:szCs w:val="22"/>
          </w:rPr>
          <w:t>ync’</w:t>
        </w:r>
        <w:r>
          <w:t xml:space="preserve"> track reference from MPEG-4 </w:t>
        </w:r>
      </w:ins>
      <w:ins w:id="2863" w:author="DENOUAL Franck" w:date="2022-11-14T19:42:00Z">
        <w:r>
          <w:t>Systems</w:t>
        </w:r>
      </w:ins>
      <w:ins w:id="2864" w:author="DENOUAL Franck" w:date="2022-11-14T19:37:00Z">
        <w:r>
          <w:t xml:space="preserve">, allowing a track to </w:t>
        </w:r>
      </w:ins>
      <w:ins w:id="2865" w:author="DENOUAL Franck" w:date="2022-11-14T19:38:00Z">
        <w:r>
          <w:t xml:space="preserve">have a </w:t>
        </w:r>
      </w:ins>
      <w:ins w:id="2866" w:author="DENOUAL Franck" w:date="2022-11-14T19:42:00Z">
        <w:r>
          <w:rPr>
            <w:rFonts w:ascii="CourierNewPSMT" w:hAnsi="CourierNewPSMT" w:cs="CourierNewPSMT"/>
            <w:sz w:val="22"/>
            <w:szCs w:val="22"/>
          </w:rPr>
          <w:t>‘s</w:t>
        </w:r>
      </w:ins>
      <w:ins w:id="2867" w:author="DENOUAL Franck" w:date="2022-11-14T19:38:00Z">
        <w:r w:rsidRPr="003022A3">
          <w:rPr>
            <w:rFonts w:ascii="CourierNewPSMT" w:hAnsi="CourierNewPSMT" w:cs="CourierNewPSMT"/>
            <w:sz w:val="22"/>
            <w:szCs w:val="22"/>
          </w:rPr>
          <w:t>ync</w:t>
        </w:r>
      </w:ins>
      <w:ins w:id="2868" w:author="DENOUAL Franck" w:date="2022-11-14T19:42:00Z">
        <w:r>
          <w:rPr>
            <w:rFonts w:ascii="CourierNewPSMT" w:hAnsi="CourierNewPSMT" w:cs="CourierNewPSMT"/>
            <w:sz w:val="22"/>
            <w:szCs w:val="22"/>
          </w:rPr>
          <w:t>’</w:t>
        </w:r>
      </w:ins>
      <w:ins w:id="2869" w:author="DENOUAL Franck" w:date="2022-11-14T19:38:00Z">
        <w:r>
          <w:t xml:space="preserve"> reference to itself, 0 or with no listed track_IDs to indicate it runs on its own timeline. The question of allowing two-way </w:t>
        </w:r>
      </w:ins>
      <w:ins w:id="2870" w:author="DENOUAL Franck" w:date="2022-11-14T19:42:00Z">
        <w:r>
          <w:rPr>
            <w:rFonts w:ascii="CourierNewPSMT" w:hAnsi="CourierNewPSMT" w:cs="CourierNewPSMT"/>
            <w:sz w:val="22"/>
            <w:szCs w:val="22"/>
          </w:rPr>
          <w:t>‘s</w:t>
        </w:r>
      </w:ins>
      <w:ins w:id="2871" w:author="DENOUAL Franck" w:date="2022-11-14T19:38:00Z">
        <w:r w:rsidRPr="003022A3">
          <w:rPr>
            <w:rFonts w:ascii="CourierNewPSMT" w:hAnsi="CourierNewPSMT" w:cs="CourierNewPSMT"/>
            <w:sz w:val="22"/>
            <w:szCs w:val="22"/>
          </w:rPr>
          <w:t>ync</w:t>
        </w:r>
      </w:ins>
      <w:ins w:id="2872" w:author="DENOUAL Franck" w:date="2022-11-14T19:42:00Z">
        <w:r>
          <w:rPr>
            <w:rFonts w:ascii="CourierNewPSMT" w:hAnsi="CourierNewPSMT" w:cs="CourierNewPSMT"/>
            <w:sz w:val="22"/>
            <w:szCs w:val="22"/>
          </w:rPr>
          <w:t>’</w:t>
        </w:r>
      </w:ins>
      <w:ins w:id="2873" w:author="DENOUAL Franck" w:date="2022-11-14T19:38:00Z">
        <w:r>
          <w:t xml:space="preserve"> </w:t>
        </w:r>
      </w:ins>
      <w:ins w:id="2874" w:author="DENOUAL Franck" w:date="2022-11-14T19:42:00Z">
        <w:r>
          <w:t xml:space="preserve">track </w:t>
        </w:r>
      </w:ins>
      <w:ins w:id="2875" w:author="DENOUAL Franck" w:date="2022-11-14T19:38:00Z">
        <w:r>
          <w:t xml:space="preserve">references (as in QuickTime) </w:t>
        </w:r>
      </w:ins>
      <w:ins w:id="2876" w:author="DENOUAL Franck" w:date="2022-11-14T19:39:00Z">
        <w:r>
          <w:t>was raised.</w:t>
        </w:r>
      </w:ins>
    </w:p>
    <w:p w14:paraId="3738F537" w14:textId="2C732343" w:rsidR="003022A3" w:rsidRDefault="003022A3" w:rsidP="003022A3">
      <w:pPr>
        <w:rPr>
          <w:ins w:id="2877" w:author="DENOUAL Franck" w:date="2022-11-14T19:43:00Z"/>
        </w:rPr>
      </w:pPr>
      <w:ins w:id="2878" w:author="DENOUAL Franck" w:date="2022-11-14T19:39:00Z">
        <w:r>
          <w:t>2. Exten</w:t>
        </w:r>
      </w:ins>
      <w:ins w:id="2879" w:author="DENOUAL Franck" w:date="2022-11-14T19:43:00Z">
        <w:r>
          <w:t xml:space="preserve">d </w:t>
        </w:r>
      </w:ins>
      <w:ins w:id="2880" w:author="DENOUAL Franck" w:date="2022-11-14T19:39:00Z">
        <w:r>
          <w:t>edit-list (as suggested in m61071</w:t>
        </w:r>
      </w:ins>
      <w:ins w:id="2881" w:author="DENOUAL Franck" w:date="2022-11-14T19:43:00Z">
        <w:r>
          <w:t xml:space="preserve"> and described hereafter)</w:t>
        </w:r>
      </w:ins>
    </w:p>
    <w:p w14:paraId="5B873F4E" w14:textId="0E03ED50" w:rsidR="003022A3" w:rsidRDefault="003022A3" w:rsidP="00924960">
      <w:pPr>
        <w:pStyle w:val="Heading2"/>
        <w:rPr>
          <w:ins w:id="2882" w:author="DENOUAL Franck" w:date="2022-11-14T19:44:00Z"/>
          <w:sz w:val="24"/>
          <w:szCs w:val="24"/>
          <w:lang w:eastAsia="zh-CN"/>
        </w:rPr>
      </w:pPr>
      <w:ins w:id="2883" w:author="DENOUAL Franck" w:date="2022-11-14T19:44:00Z">
        <w:r>
          <w:rPr>
            <w:lang w:eastAsia="zh-CN"/>
          </w:rPr>
          <w:t>Proposal</w:t>
        </w:r>
      </w:ins>
      <w:ins w:id="2884" w:author="DENOUAL Franck" w:date="2022-11-14T19:50:00Z">
        <w:r w:rsidR="00924960">
          <w:rPr>
            <w:lang w:val="en-US" w:eastAsia="zh-CN"/>
          </w:rPr>
          <w:t xml:space="preserve"> for edit list extension </w:t>
        </w:r>
      </w:ins>
    </w:p>
    <w:p w14:paraId="6E946754" w14:textId="6145E089" w:rsidR="003022A3" w:rsidRDefault="003022A3" w:rsidP="003022A3">
      <w:pPr>
        <w:jc w:val="both"/>
        <w:rPr>
          <w:ins w:id="2885" w:author="DENOUAL Franck" w:date="2022-11-14T19:44:00Z"/>
          <w:rFonts w:eastAsiaTheme="minorEastAsia"/>
          <w:lang w:eastAsia="ja-JP"/>
        </w:rPr>
      </w:pPr>
      <w:ins w:id="2886" w:author="DENOUAL Franck" w:date="2022-11-14T19:44:00Z">
        <w:r>
          <w:rPr>
            <w:rFonts w:eastAsiaTheme="minorEastAsia"/>
            <w:lang w:eastAsia="ja-JP"/>
          </w:rPr>
          <w:t xml:space="preserve">Edit list box is defined to map media in the track into presentation timeline. This box has also the capability to signal additional functions for a media in a track. </w:t>
        </w:r>
      </w:ins>
    </w:p>
    <w:p w14:paraId="4E4CF31B" w14:textId="77777777" w:rsidR="003022A3" w:rsidRDefault="003022A3" w:rsidP="003022A3">
      <w:pPr>
        <w:jc w:val="both"/>
        <w:rPr>
          <w:ins w:id="2887" w:author="DENOUAL Franck" w:date="2022-11-14T19:44:00Z"/>
          <w:rFonts w:eastAsiaTheme="minorEastAsia"/>
          <w:lang w:eastAsia="ja-JP"/>
        </w:rPr>
      </w:pPr>
      <w:ins w:id="2888" w:author="DENOUAL Franck" w:date="2022-11-14T19:44:00Z">
        <w:r>
          <w:rPr>
            <w:rFonts w:eastAsiaTheme="minorEastAsia"/>
            <w:lang w:eastAsia="ja-JP"/>
          </w:rPr>
          <w:t>Hence, edit list box could be the candidate to define new event-based media signalling. Edit List box extends Full Box which contains 24bits flags field. These flags values are reserved for the future extensions for each box. Hence, this contribution proposes to define new function in reserved flags of edit list box.</w:t>
        </w:r>
      </w:ins>
    </w:p>
    <w:p w14:paraId="79173ABB" w14:textId="77777777" w:rsidR="003022A3" w:rsidRDefault="003022A3" w:rsidP="003022A3">
      <w:pPr>
        <w:rPr>
          <w:ins w:id="2889" w:author="DENOUAL Franck" w:date="2022-11-14T19:44:00Z"/>
          <w:rFonts w:eastAsiaTheme="minorEastAsia"/>
          <w:lang w:eastAsia="ja-JP"/>
        </w:rPr>
      </w:pPr>
    </w:p>
    <w:p w14:paraId="0B3515AB" w14:textId="77777777" w:rsidR="003022A3" w:rsidRDefault="003022A3">
      <w:pPr>
        <w:pStyle w:val="ListParagraph"/>
        <w:numPr>
          <w:ilvl w:val="0"/>
          <w:numId w:val="68"/>
        </w:numPr>
        <w:autoSpaceDE w:val="0"/>
        <w:spacing w:after="0" w:line="240" w:lineRule="auto"/>
        <w:contextualSpacing w:val="0"/>
        <w:jc w:val="left"/>
        <w:textAlignment w:val="auto"/>
        <w:rPr>
          <w:ins w:id="2890" w:author="DENOUAL Franck" w:date="2022-11-14T19:44:00Z"/>
          <w:rFonts w:eastAsiaTheme="minorEastAsia"/>
          <w:lang w:eastAsia="ja-JP"/>
        </w:rPr>
        <w:pPrChange w:id="2891" w:author="DENOUAL Franck" w:date="2022-11-18T18:03:00Z">
          <w:pPr>
            <w:pStyle w:val="ListParagraph"/>
            <w:numPr>
              <w:numId w:val="99"/>
            </w:numPr>
            <w:tabs>
              <w:tab w:val="num" w:pos="360"/>
              <w:tab w:val="num" w:pos="720"/>
            </w:tabs>
            <w:autoSpaceDE w:val="0"/>
            <w:spacing w:after="0" w:line="240" w:lineRule="auto"/>
            <w:ind w:hanging="720"/>
            <w:contextualSpacing w:val="0"/>
            <w:jc w:val="left"/>
            <w:textAlignment w:val="auto"/>
          </w:pPr>
        </w:pPrChange>
      </w:pPr>
      <w:ins w:id="2892" w:author="DENOUAL Franck" w:date="2022-11-14T19:44:00Z">
        <w:r>
          <w:rPr>
            <w:rFonts w:eastAsiaTheme="minorEastAsia"/>
            <w:lang w:eastAsia="ja-JP"/>
          </w:rPr>
          <w:t>Terminology definition</w:t>
        </w:r>
      </w:ins>
    </w:p>
    <w:p w14:paraId="0E8CECCF" w14:textId="77777777" w:rsidR="003022A3" w:rsidRDefault="003022A3" w:rsidP="003022A3">
      <w:pPr>
        <w:rPr>
          <w:ins w:id="2893" w:author="DENOUAL Franck" w:date="2022-11-14T19:44:00Z"/>
          <w:rFonts w:eastAsiaTheme="minorEastAsia"/>
          <w:b/>
          <w:bCs/>
          <w:lang w:eastAsia="ja-JP"/>
        </w:rPr>
      </w:pPr>
      <w:ins w:id="2894" w:author="DENOUAL Franck" w:date="2022-11-14T19:44:00Z">
        <w:r>
          <w:rPr>
            <w:rFonts w:eastAsiaTheme="minorEastAsia"/>
            <w:b/>
            <w:bCs/>
            <w:lang w:eastAsia="ja-JP"/>
          </w:rPr>
          <w:t>Event-based media</w:t>
        </w:r>
      </w:ins>
    </w:p>
    <w:p w14:paraId="4F6570B4" w14:textId="77777777" w:rsidR="003022A3" w:rsidRDefault="003022A3" w:rsidP="003022A3">
      <w:pPr>
        <w:rPr>
          <w:ins w:id="2895" w:author="DENOUAL Franck" w:date="2022-11-14T19:44:00Z"/>
          <w:rFonts w:eastAsiaTheme="minorEastAsia"/>
          <w:lang w:eastAsia="ja-JP"/>
        </w:rPr>
      </w:pPr>
      <w:ins w:id="2896" w:author="DENOUAL Franck" w:date="2022-11-14T19:44:00Z">
        <w:r>
          <w:rPr>
            <w:rFonts w:eastAsiaTheme="minorEastAsia"/>
            <w:lang w:eastAsia="ja-JP"/>
          </w:rPr>
          <w:t>Is a media in a track, which intends to be played back when an event is occurred at any time within presentation timeline. E.g., An event may be an interaction between user avatar and 3D object in a 6DoF scene.</w:t>
        </w:r>
      </w:ins>
    </w:p>
    <w:p w14:paraId="01A18961" w14:textId="77777777" w:rsidR="003022A3" w:rsidRDefault="003022A3" w:rsidP="003022A3">
      <w:pPr>
        <w:rPr>
          <w:ins w:id="2897" w:author="DENOUAL Franck" w:date="2022-11-14T19:44:00Z"/>
          <w:rFonts w:eastAsiaTheme="minorEastAsia"/>
          <w:lang w:eastAsia="ja-JP"/>
        </w:rPr>
      </w:pPr>
    </w:p>
    <w:p w14:paraId="2D1FF581" w14:textId="77777777" w:rsidR="003022A3" w:rsidRDefault="003022A3" w:rsidP="003022A3">
      <w:pPr>
        <w:rPr>
          <w:ins w:id="2898" w:author="DENOUAL Franck" w:date="2022-11-14T19:44:00Z"/>
          <w:rFonts w:eastAsiaTheme="minorEastAsia"/>
          <w:lang w:eastAsia="ja-JP"/>
        </w:rPr>
      </w:pPr>
    </w:p>
    <w:p w14:paraId="3E1A103C" w14:textId="77777777" w:rsidR="003022A3" w:rsidRDefault="003022A3" w:rsidP="003022A3">
      <w:pPr>
        <w:rPr>
          <w:ins w:id="2899" w:author="DENOUAL Franck" w:date="2022-11-14T19:44:00Z"/>
          <w:rFonts w:eastAsiaTheme="minorEastAsia"/>
          <w:lang w:eastAsia="ja-JP"/>
        </w:rPr>
      </w:pPr>
      <w:ins w:id="2900" w:author="DENOUAL Franck" w:date="2022-11-14T19:44:00Z">
        <w:r>
          <w:rPr>
            <w:rFonts w:eastAsiaTheme="minorEastAsia"/>
            <w:lang w:eastAsia="ja-JP"/>
          </w:rPr>
          <w:t>(2) Edit list box extension</w:t>
        </w:r>
      </w:ins>
    </w:p>
    <w:p w14:paraId="08ED9FE2" w14:textId="77777777" w:rsidR="003022A3" w:rsidRDefault="003022A3" w:rsidP="003022A3">
      <w:pPr>
        <w:rPr>
          <w:ins w:id="2901" w:author="DENOUAL Franck" w:date="2022-11-14T19:44:00Z"/>
          <w:rFonts w:eastAsiaTheme="minorEastAsia"/>
          <w:lang w:eastAsia="ja-JP"/>
        </w:rPr>
      </w:pPr>
      <w:ins w:id="2902" w:author="DENOUAL Franck" w:date="2022-11-14T19:44:00Z">
        <w:r>
          <w:rPr>
            <w:rFonts w:eastAsiaTheme="minorEastAsia"/>
            <w:lang w:eastAsia="ja-JP"/>
          </w:rPr>
          <w:t>The definitions of flags in edit list box in 8.6.6.3 in ISOBMFF are as follows</w:t>
        </w:r>
      </w:ins>
    </w:p>
    <w:p w14:paraId="1F1B673D" w14:textId="77777777" w:rsidR="003022A3" w:rsidRDefault="003022A3" w:rsidP="003022A3">
      <w:pPr>
        <w:rPr>
          <w:ins w:id="2903" w:author="DENOUAL Franck" w:date="2022-11-14T19:44:00Z"/>
          <w:rFonts w:eastAsiaTheme="minorEastAsia"/>
          <w:lang w:eastAsia="ja-JP"/>
        </w:rPr>
      </w:pPr>
      <w:ins w:id="2904" w:author="DENOUAL Franck" w:date="2022-11-14T19:44:00Z">
        <w:r>
          <w:rPr>
            <w:rFonts w:eastAsiaTheme="minorEastAsia"/>
            <w:lang w:eastAsia="ja-JP"/>
          </w:rPr>
          <w:t>1</w:t>
        </w:r>
        <w:r>
          <w:rPr>
            <w:rFonts w:eastAsiaTheme="minorEastAsia"/>
            <w:vertAlign w:val="superscript"/>
            <w:lang w:eastAsia="ja-JP"/>
          </w:rPr>
          <w:t>st</w:t>
        </w:r>
        <w:r>
          <w:rPr>
            <w:rFonts w:eastAsiaTheme="minorEastAsia"/>
            <w:lang w:eastAsia="ja-JP"/>
          </w:rPr>
          <w:t xml:space="preserve"> bit was defined for the function to repeat media in HEIF specification.</w:t>
        </w:r>
      </w:ins>
    </w:p>
    <w:p w14:paraId="7954433B" w14:textId="77777777" w:rsidR="003022A3" w:rsidRDefault="003022A3" w:rsidP="003022A3">
      <w:pPr>
        <w:rPr>
          <w:ins w:id="2905" w:author="DENOUAL Franck" w:date="2022-11-14T19:44:00Z"/>
          <w:rFonts w:eastAsiaTheme="minorEastAsia"/>
          <w:lang w:eastAsia="ja-JP"/>
        </w:rPr>
      </w:pPr>
    </w:p>
    <w:p w14:paraId="30A437DA" w14:textId="77777777" w:rsidR="003022A3" w:rsidRDefault="003022A3" w:rsidP="003022A3">
      <w:pPr>
        <w:rPr>
          <w:ins w:id="2906" w:author="DENOUAL Franck" w:date="2022-11-14T19:44:00Z"/>
          <w:rFonts w:eastAsiaTheme="minorEastAsia"/>
          <w:b/>
          <w:bCs/>
          <w:lang w:eastAsia="ja-JP"/>
        </w:rPr>
      </w:pPr>
      <w:ins w:id="2907" w:author="DENOUAL Franck" w:date="2022-11-14T19:44:00Z">
        <w:r>
          <w:rPr>
            <w:rFonts w:eastAsiaTheme="minorEastAsia"/>
            <w:b/>
            <w:bCs/>
            <w:lang w:eastAsia="ja-JP"/>
          </w:rPr>
          <w:t xml:space="preserve">flags </w:t>
        </w:r>
      </w:ins>
    </w:p>
    <w:p w14:paraId="26FF8522" w14:textId="77777777" w:rsidR="003022A3" w:rsidRDefault="003022A3" w:rsidP="003022A3">
      <w:pPr>
        <w:rPr>
          <w:ins w:id="2908" w:author="DENOUAL Franck" w:date="2022-11-14T19:44:00Z"/>
          <w:rFonts w:eastAsiaTheme="minorEastAsia"/>
          <w:lang w:eastAsia="ja-JP"/>
        </w:rPr>
      </w:pPr>
      <w:ins w:id="2909" w:author="DENOUAL Franck" w:date="2022-11-14T19:44:00Z">
        <w:r>
          <w:rPr>
            <w:rFonts w:eastAsiaTheme="minorEastAsia"/>
            <w:lang w:eastAsia="ja-JP"/>
          </w:rPr>
          <w:t>the following values are defined. The values of flags greater than 1 are reserved.</w:t>
        </w:r>
      </w:ins>
    </w:p>
    <w:p w14:paraId="33A32226" w14:textId="77777777" w:rsidR="003022A3" w:rsidRDefault="003022A3" w:rsidP="003022A3">
      <w:pPr>
        <w:rPr>
          <w:ins w:id="2910" w:author="DENOUAL Franck" w:date="2022-11-14T19:44:00Z"/>
          <w:rFonts w:eastAsiaTheme="minorEastAsia"/>
          <w:lang w:eastAsia="ja-JP"/>
        </w:rPr>
      </w:pPr>
      <w:ins w:id="2911" w:author="DENOUAL Franck" w:date="2022-11-14T19:44:00Z">
        <w:r>
          <w:rPr>
            <w:rFonts w:eastAsiaTheme="minorEastAsia"/>
            <w:lang w:eastAsia="ja-JP"/>
          </w:rPr>
          <w:lastRenderedPageBreak/>
          <w:t>RepeatEdits</w:t>
        </w:r>
        <w:r>
          <w:rPr>
            <w:rFonts w:eastAsiaTheme="minorEastAsia"/>
            <w:lang w:eastAsia="ja-JP"/>
          </w:rPr>
          <w:tab/>
          <w:t>1</w:t>
        </w:r>
      </w:ins>
    </w:p>
    <w:p w14:paraId="08E21191" w14:textId="77777777" w:rsidR="003022A3" w:rsidRDefault="003022A3" w:rsidP="003022A3">
      <w:pPr>
        <w:rPr>
          <w:ins w:id="2912" w:author="DENOUAL Franck" w:date="2022-11-14T19:44:00Z"/>
          <w:rFonts w:eastAsiaTheme="minorEastAsia"/>
          <w:lang w:eastAsia="ja-JP"/>
        </w:rPr>
      </w:pPr>
    </w:p>
    <w:p w14:paraId="63C8AA23" w14:textId="79073545" w:rsidR="003022A3" w:rsidRDefault="003022A3" w:rsidP="003022A3">
      <w:pPr>
        <w:rPr>
          <w:ins w:id="2913" w:author="DENOUAL Franck" w:date="2022-11-14T19:45:00Z"/>
          <w:rFonts w:eastAsiaTheme="minorEastAsia"/>
          <w:lang w:eastAsia="ja-JP"/>
        </w:rPr>
      </w:pPr>
      <w:ins w:id="2914" w:author="DENOUAL Franck" w:date="2022-11-14T19:44:00Z">
        <w:r>
          <w:rPr>
            <w:rFonts w:eastAsiaTheme="minorEastAsia"/>
            <w:lang w:eastAsia="ja-JP"/>
          </w:rPr>
          <w:t>Additional function to signal event</w:t>
        </w:r>
      </w:ins>
      <w:ins w:id="2915" w:author="DENOUAL Franck" w:date="2022-11-14T19:45:00Z">
        <w:r>
          <w:rPr>
            <w:rFonts w:eastAsiaTheme="minorEastAsia"/>
            <w:lang w:eastAsia="ja-JP"/>
          </w:rPr>
          <w:t>-</w:t>
        </w:r>
      </w:ins>
      <w:ins w:id="2916" w:author="DENOUAL Franck" w:date="2022-11-14T19:44:00Z">
        <w:r>
          <w:rPr>
            <w:rFonts w:eastAsiaTheme="minorEastAsia"/>
            <w:lang w:eastAsia="ja-JP"/>
          </w:rPr>
          <w:t xml:space="preserve">driven media in reserved flags is proposed </w:t>
        </w:r>
        <w:r>
          <w:rPr>
            <w:rFonts w:eastAsiaTheme="minorEastAsia"/>
            <w:highlight w:val="yellow"/>
            <w:lang w:eastAsia="ja-JP"/>
          </w:rPr>
          <w:t>as follows</w:t>
        </w:r>
      </w:ins>
      <w:ins w:id="2917" w:author="DENOUAL Franck" w:date="2022-11-14T19:45:00Z">
        <w:r>
          <w:rPr>
            <w:rFonts w:eastAsiaTheme="minorEastAsia"/>
            <w:lang w:eastAsia="ja-JP"/>
          </w:rPr>
          <w:t>:</w:t>
        </w:r>
      </w:ins>
    </w:p>
    <w:p w14:paraId="24938B75" w14:textId="77777777" w:rsidR="003022A3" w:rsidRDefault="003022A3" w:rsidP="003022A3">
      <w:pPr>
        <w:rPr>
          <w:ins w:id="2918" w:author="DENOUAL Franck" w:date="2022-11-14T19:44:00Z"/>
          <w:rFonts w:eastAsiaTheme="minorEastAsia"/>
          <w:lang w:eastAsia="ja-JP"/>
        </w:rPr>
      </w:pPr>
    </w:p>
    <w:p w14:paraId="2433DEFA" w14:textId="77777777" w:rsidR="003022A3" w:rsidRDefault="003022A3" w:rsidP="003022A3">
      <w:pPr>
        <w:rPr>
          <w:ins w:id="2919" w:author="DENOUAL Franck" w:date="2022-11-14T19:44:00Z"/>
          <w:rFonts w:eastAsiaTheme="minorEastAsia"/>
          <w:b/>
          <w:bCs/>
          <w:lang w:val="en-GB" w:eastAsia="ja-JP"/>
        </w:rPr>
      </w:pPr>
      <w:ins w:id="2920" w:author="DENOUAL Franck" w:date="2022-11-14T19:44:00Z">
        <w:r>
          <w:rPr>
            <w:rFonts w:eastAsiaTheme="minorEastAsia"/>
            <w:b/>
            <w:bCs/>
            <w:lang w:val="en-GB" w:eastAsia="ja-JP"/>
          </w:rPr>
          <w:t xml:space="preserve">flags  </w:t>
        </w:r>
      </w:ins>
    </w:p>
    <w:p w14:paraId="74FDE3A0" w14:textId="77777777" w:rsidR="003022A3" w:rsidRDefault="003022A3" w:rsidP="003022A3">
      <w:pPr>
        <w:rPr>
          <w:ins w:id="2921" w:author="DENOUAL Franck" w:date="2022-11-14T19:44:00Z"/>
          <w:rFonts w:eastAsiaTheme="minorEastAsia"/>
          <w:lang w:eastAsia="ja-JP"/>
        </w:rPr>
      </w:pPr>
      <w:ins w:id="2922" w:author="DENOUAL Franck" w:date="2022-11-14T19:44:00Z">
        <w:r>
          <w:rPr>
            <w:rFonts w:eastAsiaTheme="minorEastAsia"/>
            <w:lang w:val="en-GB" w:eastAsia="ja-JP"/>
          </w:rPr>
          <w:t xml:space="preserve">the following values are defined. The values of flags greater than </w:t>
        </w:r>
        <w:r>
          <w:rPr>
            <w:rFonts w:eastAsiaTheme="minorEastAsia"/>
            <w:highlight w:val="yellow"/>
            <w:lang w:val="en-GB" w:eastAsia="ja-JP"/>
          </w:rPr>
          <w:t>3</w:t>
        </w:r>
        <w:r>
          <w:rPr>
            <w:rFonts w:eastAsiaTheme="minorEastAsia"/>
            <w:lang w:val="en-GB" w:eastAsia="ja-JP"/>
          </w:rPr>
          <w:t xml:space="preserve"> are reserved.</w:t>
        </w:r>
      </w:ins>
    </w:p>
    <w:p w14:paraId="4B1263EA" w14:textId="77777777" w:rsidR="003022A3" w:rsidRDefault="003022A3" w:rsidP="003022A3">
      <w:pPr>
        <w:rPr>
          <w:ins w:id="2923" w:author="DENOUAL Franck" w:date="2022-11-14T19:44:00Z"/>
          <w:rFonts w:eastAsiaTheme="minorEastAsia"/>
          <w:lang w:eastAsia="ja-JP"/>
        </w:rPr>
      </w:pPr>
      <w:ins w:id="2924" w:author="DENOUAL Franck" w:date="2022-11-14T19:44:00Z">
        <w:r>
          <w:rPr>
            <w:rFonts w:eastAsiaTheme="minorEastAsia"/>
            <w:lang w:val="en-GB" w:eastAsia="ja-JP"/>
          </w:rPr>
          <w:t>RepeatEdits 1</w:t>
        </w:r>
      </w:ins>
    </w:p>
    <w:p w14:paraId="1B8FEC57" w14:textId="77777777" w:rsidR="003022A3" w:rsidRDefault="003022A3" w:rsidP="003022A3">
      <w:pPr>
        <w:rPr>
          <w:ins w:id="2925" w:author="DENOUAL Franck" w:date="2022-11-14T19:44:00Z"/>
          <w:rFonts w:eastAsiaTheme="minorEastAsia"/>
          <w:highlight w:val="yellow"/>
          <w:lang w:eastAsia="ja-JP"/>
        </w:rPr>
      </w:pPr>
      <w:ins w:id="2926" w:author="DENOUAL Franck" w:date="2022-11-14T19:44:00Z">
        <w:r>
          <w:rPr>
            <w:rFonts w:eastAsiaTheme="minorEastAsia"/>
            <w:highlight w:val="yellow"/>
            <w:lang w:eastAsia="ja-JP"/>
          </w:rPr>
          <w:t>EventBasedMedia 2   /*This indicate 2</w:t>
        </w:r>
        <w:r>
          <w:rPr>
            <w:rFonts w:eastAsiaTheme="minorEastAsia"/>
            <w:highlight w:val="yellow"/>
            <w:vertAlign w:val="superscript"/>
            <w:lang w:eastAsia="ja-JP"/>
          </w:rPr>
          <w:t>nd</w:t>
        </w:r>
        <w:r>
          <w:rPr>
            <w:rFonts w:eastAsiaTheme="minorEastAsia"/>
            <w:highlight w:val="yellow"/>
            <w:lang w:eastAsia="ja-JP"/>
          </w:rPr>
          <w:t xml:space="preserve"> bit in flags*/</w:t>
        </w:r>
      </w:ins>
    </w:p>
    <w:p w14:paraId="7B6A8165" w14:textId="77777777" w:rsidR="003022A3" w:rsidRDefault="003022A3" w:rsidP="003022A3">
      <w:pPr>
        <w:rPr>
          <w:ins w:id="2927" w:author="DENOUAL Franck" w:date="2022-11-14T19:44:00Z"/>
          <w:rFonts w:eastAsiaTheme="minorEastAsia"/>
          <w:highlight w:val="yellow"/>
          <w:lang w:eastAsia="ja-JP"/>
        </w:rPr>
      </w:pPr>
    </w:p>
    <w:p w14:paraId="3FF2FDF2" w14:textId="77777777" w:rsidR="003022A3" w:rsidRDefault="003022A3" w:rsidP="003022A3">
      <w:pPr>
        <w:jc w:val="both"/>
        <w:rPr>
          <w:ins w:id="2928" w:author="DENOUAL Franck" w:date="2022-11-14T19:44:00Z"/>
          <w:rFonts w:eastAsiaTheme="minorEastAsia"/>
          <w:highlight w:val="yellow"/>
          <w:lang w:eastAsia="ja-JP"/>
        </w:rPr>
      </w:pPr>
      <w:ins w:id="2929" w:author="DENOUAL Franck" w:date="2022-11-14T19:44:00Z">
        <w:r>
          <w:rPr>
            <w:rFonts w:eastAsiaTheme="minorEastAsia"/>
            <w:highlight w:val="yellow"/>
            <w:lang w:eastAsia="ja-JP"/>
          </w:rPr>
          <w:t>flags&amp;2 equal to 0 (EventBasedMedia =0) indicates that media in this track is time-based media and presents in presentation timeline as described in edit list entry</w:t>
        </w:r>
      </w:ins>
    </w:p>
    <w:p w14:paraId="6805094C" w14:textId="77777777" w:rsidR="003022A3" w:rsidRDefault="003022A3" w:rsidP="003022A3">
      <w:pPr>
        <w:jc w:val="both"/>
        <w:rPr>
          <w:ins w:id="2930" w:author="DENOUAL Franck" w:date="2022-11-14T19:44:00Z"/>
          <w:rFonts w:eastAsiaTheme="minorEastAsia"/>
          <w:highlight w:val="yellow"/>
          <w:lang w:eastAsia="ja-JP"/>
        </w:rPr>
      </w:pPr>
    </w:p>
    <w:p w14:paraId="2442A764" w14:textId="4B59D6DA" w:rsidR="003022A3" w:rsidRDefault="003022A3" w:rsidP="003022A3">
      <w:pPr>
        <w:jc w:val="both"/>
        <w:rPr>
          <w:ins w:id="2931" w:author="DENOUAL Franck" w:date="2022-11-14T19:44:00Z"/>
          <w:rFonts w:eastAsiaTheme="minorEastAsia"/>
          <w:highlight w:val="yellow"/>
          <w:lang w:eastAsia="ja-JP"/>
        </w:rPr>
      </w:pPr>
      <w:ins w:id="2932" w:author="DENOUAL Franck" w:date="2022-11-14T19:44:00Z">
        <w:r>
          <w:rPr>
            <w:rFonts w:eastAsiaTheme="minorEastAsia"/>
            <w:highlight w:val="yellow"/>
            <w:lang w:eastAsia="ja-JP"/>
          </w:rPr>
          <w:t>flags&amp;2 equal to 1 (EventBasedMedia =1) indicates that media in this track is event-based media and presents in presentation timeline as described in edit list entry when an event is occurred at any time within presentation timeline. This event condition may be defined in upper layer specification and/or handled by the application.</w:t>
        </w:r>
      </w:ins>
    </w:p>
    <w:p w14:paraId="2C1C67B1" w14:textId="77777777" w:rsidR="003022A3" w:rsidRDefault="003022A3" w:rsidP="003022A3">
      <w:pPr>
        <w:jc w:val="both"/>
        <w:rPr>
          <w:ins w:id="2933" w:author="DENOUAL Franck" w:date="2022-11-14T19:44:00Z"/>
          <w:rFonts w:eastAsiaTheme="minorEastAsia"/>
          <w:highlight w:val="yellow"/>
          <w:lang w:eastAsia="ja-JP"/>
        </w:rPr>
      </w:pPr>
    </w:p>
    <w:p w14:paraId="58C2CC43" w14:textId="77777777" w:rsidR="003022A3" w:rsidRDefault="003022A3" w:rsidP="003022A3">
      <w:pPr>
        <w:jc w:val="both"/>
        <w:rPr>
          <w:ins w:id="2934" w:author="DENOUAL Franck" w:date="2022-11-14T19:44:00Z"/>
          <w:rFonts w:eastAsiaTheme="minorEastAsia"/>
          <w:highlight w:val="yellow"/>
          <w:lang w:eastAsia="ja-JP"/>
        </w:rPr>
      </w:pPr>
      <w:ins w:id="2935" w:author="DENOUAL Franck" w:date="2022-11-14T19:44:00Z">
        <w:r>
          <w:rPr>
            <w:rFonts w:eastAsiaTheme="minorEastAsia"/>
            <w:highlight w:val="yellow"/>
            <w:lang w:eastAsia="ja-JP"/>
          </w:rPr>
          <w:t>Note: EventBasedMedia bit in flags shall equal to 0 for Haptics phase 1 codec to be synchronized with Audio, Video, and other medias.</w:t>
        </w:r>
      </w:ins>
    </w:p>
    <w:p w14:paraId="10BBD481" w14:textId="4569E7E2" w:rsidR="003022A3" w:rsidRPr="003022A3" w:rsidRDefault="003022A3" w:rsidP="003022A3">
      <w:pPr>
        <w:jc w:val="both"/>
        <w:rPr>
          <w:ins w:id="2936" w:author="DENOUAL Franck" w:date="2022-11-14T19:44:00Z"/>
          <w:rFonts w:eastAsiaTheme="minorEastAsia"/>
          <w:highlight w:val="yellow"/>
          <w:lang w:eastAsia="ja-JP"/>
        </w:rPr>
      </w:pPr>
      <w:ins w:id="2937" w:author="DENOUAL Franck" w:date="2022-11-14T19:44:00Z">
        <w:r>
          <w:rPr>
            <w:rFonts w:eastAsiaTheme="minorEastAsia"/>
            <w:highlight w:val="yellow"/>
            <w:lang w:eastAsia="ja-JP"/>
          </w:rPr>
          <w:t>This note should be in the text “</w:t>
        </w:r>
      </w:ins>
      <w:ins w:id="2938" w:author="DENOUAL Franck" w:date="2022-11-14T19:47:00Z">
        <w:r>
          <w:rPr>
            <w:rFonts w:eastAsiaTheme="minorEastAsia"/>
            <w:highlight w:val="yellow"/>
            <w:lang w:eastAsia="ja-JP"/>
          </w:rPr>
          <w:t>C</w:t>
        </w:r>
      </w:ins>
      <w:ins w:id="2939" w:author="DENOUAL Franck" w:date="2022-11-14T19:44:00Z">
        <w:r>
          <w:rPr>
            <w:rFonts w:eastAsiaTheme="minorEastAsia"/>
            <w:highlight w:val="yellow"/>
            <w:lang w:eastAsia="ja-JP"/>
          </w:rPr>
          <w:t>arriage of haptics codec in ISO base media file format”</w:t>
        </w:r>
      </w:ins>
      <w:ins w:id="2940" w:author="DENOUAL Franck" w:date="2022-11-14T19:47:00Z">
        <w:r>
          <w:rPr>
            <w:rFonts w:eastAsiaTheme="minorEastAsia"/>
            <w:highlight w:val="yellow"/>
            <w:lang w:eastAsia="ja-JP"/>
          </w:rPr>
          <w:t>.</w:t>
        </w:r>
      </w:ins>
    </w:p>
    <w:p w14:paraId="10D40659" w14:textId="77777777" w:rsidR="003022A3" w:rsidRDefault="003022A3" w:rsidP="003022A3">
      <w:pPr>
        <w:rPr>
          <w:ins w:id="2941" w:author="DENOUAL Franck" w:date="2022-11-14T19:44:00Z"/>
          <w:rFonts w:eastAsiaTheme="minorEastAsia"/>
          <w:lang w:eastAsia="ja-JP"/>
        </w:rPr>
      </w:pPr>
    </w:p>
    <w:p w14:paraId="310441A0" w14:textId="77777777" w:rsidR="003022A3" w:rsidRDefault="003022A3" w:rsidP="003022A3">
      <w:pPr>
        <w:rPr>
          <w:ins w:id="2942" w:author="DENOUAL Franck" w:date="2022-11-14T19:44:00Z"/>
          <w:rFonts w:eastAsiaTheme="minorEastAsia"/>
          <w:highlight w:val="cyan"/>
          <w:lang w:eastAsia="ja-JP"/>
        </w:rPr>
      </w:pPr>
      <w:ins w:id="2943" w:author="DENOUAL Franck" w:date="2022-11-14T19:44:00Z">
        <w:r>
          <w:rPr>
            <w:rFonts w:eastAsiaTheme="minorEastAsia"/>
            <w:highlight w:val="cyan"/>
            <w:lang w:eastAsia="ja-JP"/>
          </w:rPr>
          <w:t xml:space="preserve">(comment to be considered) </w:t>
        </w:r>
      </w:ins>
    </w:p>
    <w:p w14:paraId="0B5660EF" w14:textId="77777777" w:rsidR="003022A3" w:rsidRDefault="003022A3" w:rsidP="003022A3">
      <w:pPr>
        <w:pStyle w:val="ListParagraph"/>
        <w:ind w:left="360"/>
        <w:rPr>
          <w:ins w:id="2944" w:author="DENOUAL Franck" w:date="2022-11-14T19:44:00Z"/>
          <w:rFonts w:eastAsiaTheme="minorEastAsia"/>
          <w:highlight w:val="cyan"/>
          <w:lang w:eastAsia="ja-JP"/>
        </w:rPr>
      </w:pPr>
      <w:ins w:id="2945" w:author="DENOUAL Franck" w:date="2022-11-14T19:44:00Z">
        <w:r>
          <w:rPr>
            <w:rFonts w:eastAsiaTheme="minorEastAsia"/>
            <w:highlight w:val="cyan"/>
            <w:lang w:eastAsia="ja-JP"/>
          </w:rPr>
          <w:t>New version=2 in this edit list box might be considered to distinguish this extension.</w:t>
        </w:r>
      </w:ins>
    </w:p>
    <w:p w14:paraId="45FE8BCA" w14:textId="77777777" w:rsidR="003022A3" w:rsidRDefault="003022A3" w:rsidP="003022A3">
      <w:pPr>
        <w:rPr>
          <w:ins w:id="2946" w:author="DENOUAL Franck" w:date="2022-11-14T19:39:00Z"/>
        </w:rPr>
      </w:pPr>
    </w:p>
    <w:p w14:paraId="00B3A2A1" w14:textId="4F377C36" w:rsidR="00620D5B" w:rsidRPr="00B13A15" w:rsidRDefault="00C20371" w:rsidP="00620D5B">
      <w:pPr>
        <w:pStyle w:val="Heading1"/>
        <w:rPr>
          <w:ins w:id="2947" w:author="DENOUAL Franck" w:date="2022-11-14T20:14:00Z"/>
        </w:rPr>
      </w:pPr>
      <w:bookmarkStart w:id="2948" w:name="_Toc119686682"/>
      <w:ins w:id="2949" w:author="DENOUAL Franck" w:date="2022-11-18T14:43:00Z">
        <w:r>
          <w:t xml:space="preserve">Use of Preselection for signaling </w:t>
        </w:r>
      </w:ins>
      <w:ins w:id="2950" w:author="DENOUAL Franck" w:date="2022-11-14T20:14:00Z">
        <w:r w:rsidR="00620D5B">
          <w:t>Picture in Picture</w:t>
        </w:r>
      </w:ins>
      <w:ins w:id="2951" w:author="DENOUAL Franck" w:date="2022-11-18T14:43:00Z">
        <w:r>
          <w:t xml:space="preserve"> in ISOBMFF</w:t>
        </w:r>
      </w:ins>
      <w:bookmarkEnd w:id="2948"/>
    </w:p>
    <w:p w14:paraId="2AA4BE58" w14:textId="6540C097" w:rsidR="00620D5B" w:rsidRPr="00620D5B" w:rsidRDefault="00C20371" w:rsidP="00C61BA9">
      <w:pPr>
        <w:spacing w:before="100" w:beforeAutospacing="1" w:after="100" w:afterAutospacing="1"/>
        <w:jc w:val="both"/>
        <w:rPr>
          <w:ins w:id="2952" w:author="DENOUAL Franck" w:date="2022-11-14T20:15:00Z"/>
          <w:lang w:eastAsia="zh-CN"/>
        </w:rPr>
      </w:pPr>
      <w:ins w:id="2953" w:author="DENOUAL Franck" w:date="2022-11-18T14:38:00Z">
        <w:r>
          <w:rPr>
            <w:lang w:eastAsia="zh-CN"/>
          </w:rPr>
          <w:t xml:space="preserve">The </w:t>
        </w:r>
      </w:ins>
      <w:ins w:id="2954" w:author="DENOUAL Franck" w:date="2022-11-18T15:00:00Z">
        <w:r w:rsidR="00C61BA9">
          <w:rPr>
            <w:lang w:eastAsia="zh-CN"/>
          </w:rPr>
          <w:t>“</w:t>
        </w:r>
        <w:r w:rsidR="00C61BA9">
          <w:t>DASH Manifest writing Guidelines based on ISOBMFF” (</w:t>
        </w:r>
      </w:ins>
      <w:ins w:id="2955" w:author="DENOUAL Franck" w:date="2022-11-18T14:44:00Z">
        <w:r>
          <w:rPr>
            <w:lang w:eastAsia="zh-CN"/>
          </w:rPr>
          <w:t>WG03 N00569</w:t>
        </w:r>
      </w:ins>
      <w:ins w:id="2956" w:author="DENOUAL Franck" w:date="2022-11-18T15:00:00Z">
        <w:r w:rsidR="00C61BA9">
          <w:rPr>
            <w:lang w:eastAsia="zh-CN"/>
          </w:rPr>
          <w:t>)</w:t>
        </w:r>
      </w:ins>
      <w:ins w:id="2957" w:author="DENOUAL Franck" w:date="2022-11-18T14:38:00Z">
        <w:r>
          <w:rPr>
            <w:lang w:eastAsia="zh-CN"/>
          </w:rPr>
          <w:t xml:space="preserve"> uses the track groups to signal the preselection sets in ISOBMFF. </w:t>
        </w:r>
      </w:ins>
      <w:ins w:id="2958" w:author="DENOUAL Franck" w:date="2022-11-14T20:15:00Z">
        <w:r w:rsidR="00620D5B">
          <w:rPr>
            <w:lang w:eastAsia="fr-FR"/>
          </w:rPr>
          <w:t xml:space="preserve">This </w:t>
        </w:r>
        <w:r w:rsidR="00620D5B" w:rsidRPr="00620D5B">
          <w:rPr>
            <w:lang w:eastAsia="fr-FR"/>
          </w:rPr>
          <w:t xml:space="preserve">section </w:t>
        </w:r>
      </w:ins>
      <w:ins w:id="2959" w:author="DENOUAL Franck" w:date="2022-11-18T15:00:00Z">
        <w:r w:rsidR="00C61BA9">
          <w:rPr>
            <w:lang w:eastAsia="fr-FR"/>
          </w:rPr>
          <w:t xml:space="preserve">of the ISOBMFF TuC </w:t>
        </w:r>
      </w:ins>
      <w:ins w:id="2960" w:author="DENOUAL Franck" w:date="2022-11-14T20:15:00Z">
        <w:r w:rsidR="00620D5B" w:rsidRPr="00620D5B">
          <w:rPr>
            <w:lang w:eastAsia="fr-FR"/>
          </w:rPr>
          <w:t>indicate</w:t>
        </w:r>
        <w:r w:rsidR="00620D5B">
          <w:rPr>
            <w:lang w:eastAsia="fr-FR"/>
          </w:rPr>
          <w:t>s</w:t>
        </w:r>
        <w:r w:rsidR="00620D5B" w:rsidRPr="00620D5B">
          <w:rPr>
            <w:lang w:eastAsia="fr-FR"/>
          </w:rPr>
          <w:t xml:space="preserve"> that </w:t>
        </w:r>
        <w:r w:rsidR="00620D5B" w:rsidRPr="00C61BA9">
          <w:rPr>
            <w:b/>
            <w:bCs/>
            <w:lang w:eastAsia="fr-FR"/>
          </w:rPr>
          <w:t xml:space="preserve">the </w:t>
        </w:r>
      </w:ins>
      <w:ins w:id="2961" w:author="DENOUAL Franck" w:date="2022-11-18T15:01:00Z">
        <w:r w:rsidR="00C61BA9">
          <w:rPr>
            <w:b/>
            <w:bCs/>
            <w:lang w:eastAsia="fr-FR"/>
          </w:rPr>
          <w:t xml:space="preserve">File Format </w:t>
        </w:r>
      </w:ins>
      <w:ins w:id="2962" w:author="DENOUAL Franck" w:date="2022-11-14T20:15:00Z">
        <w:r w:rsidR="00620D5B" w:rsidRPr="00C61BA9">
          <w:rPr>
            <w:b/>
            <w:bCs/>
            <w:lang w:eastAsia="fr-FR"/>
          </w:rPr>
          <w:t xml:space="preserve">group is </w:t>
        </w:r>
      </w:ins>
      <w:ins w:id="2963" w:author="DENOUAL Franck" w:date="2022-11-18T14:38:00Z">
        <w:r w:rsidRPr="00C61BA9">
          <w:rPr>
            <w:b/>
            <w:bCs/>
            <w:lang w:eastAsia="fr-FR"/>
          </w:rPr>
          <w:t xml:space="preserve">now </w:t>
        </w:r>
      </w:ins>
      <w:ins w:id="2964" w:author="DENOUAL Franck" w:date="2022-11-14T20:15:00Z">
        <w:r w:rsidR="00620D5B" w:rsidRPr="00C61BA9">
          <w:rPr>
            <w:b/>
            <w:bCs/>
            <w:lang w:eastAsia="fr-FR"/>
          </w:rPr>
          <w:t>considering 2 options for PiP and welcome contributions</w:t>
        </w:r>
      </w:ins>
      <w:ins w:id="2965" w:author="DENOUAL Franck" w:date="2022-11-18T15:01:00Z">
        <w:r w:rsidR="00C61BA9">
          <w:rPr>
            <w:lang w:eastAsia="fr-FR"/>
          </w:rPr>
          <w:t>:</w:t>
        </w:r>
      </w:ins>
    </w:p>
    <w:p w14:paraId="0D270ED6" w14:textId="496EAB51" w:rsidR="00620D5B" w:rsidRPr="00620D5B" w:rsidRDefault="00620D5B">
      <w:pPr>
        <w:numPr>
          <w:ilvl w:val="0"/>
          <w:numId w:val="69"/>
        </w:numPr>
        <w:spacing w:before="100" w:beforeAutospacing="1" w:after="100" w:afterAutospacing="1"/>
        <w:rPr>
          <w:ins w:id="2966" w:author="DENOUAL Franck" w:date="2022-11-14T20:15:00Z"/>
          <w:lang w:eastAsia="fr-FR"/>
        </w:rPr>
        <w:pPrChange w:id="2967" w:author="DENOUAL Franck" w:date="2022-11-18T18:03:00Z">
          <w:pPr>
            <w:numPr>
              <w:numId w:val="100"/>
            </w:numPr>
            <w:tabs>
              <w:tab w:val="num" w:pos="360"/>
              <w:tab w:val="num" w:pos="720"/>
            </w:tabs>
            <w:spacing w:before="100" w:beforeAutospacing="1" w:after="100" w:afterAutospacing="1"/>
            <w:ind w:left="720" w:hanging="720"/>
          </w:pPr>
        </w:pPrChange>
      </w:pPr>
      <w:ins w:id="2968" w:author="DENOUAL Franck" w:date="2022-11-14T20:15:00Z">
        <w:r>
          <w:rPr>
            <w:lang w:eastAsia="fr-FR"/>
          </w:rPr>
          <w:t>O</w:t>
        </w:r>
        <w:r w:rsidRPr="00620D5B">
          <w:rPr>
            <w:lang w:eastAsia="fr-FR"/>
          </w:rPr>
          <w:t>ption 1: as discussed</w:t>
        </w:r>
      </w:ins>
      <w:ins w:id="2969" w:author="DENOUAL Franck" w:date="2022-11-18T14:38:00Z">
        <w:r w:rsidR="00C20371">
          <w:rPr>
            <w:lang w:eastAsia="fr-FR"/>
          </w:rPr>
          <w:t xml:space="preserve"> in m61182</w:t>
        </w:r>
      </w:ins>
      <w:ins w:id="2970" w:author="DENOUAL Franck" w:date="2022-11-14T20:15:00Z">
        <w:r w:rsidRPr="00620D5B">
          <w:rPr>
            <w:lang w:eastAsia="fr-FR"/>
          </w:rPr>
          <w:t>, we have a base</w:t>
        </w:r>
      </w:ins>
      <w:ins w:id="2971" w:author="DENOUAL Franck" w:date="2022-11-18T14:39:00Z">
        <w:r w:rsidR="00C20371">
          <w:rPr>
            <w:lang w:eastAsia="fr-FR"/>
          </w:rPr>
          <w:t xml:space="preserve"> </w:t>
        </w:r>
        <w:r w:rsidR="00C20371">
          <w:rPr>
            <w:rFonts w:cs="Courier New"/>
          </w:rPr>
          <w:t>PreselectionProcessingBox</w:t>
        </w:r>
      </w:ins>
      <w:ins w:id="2972" w:author="DENOUAL Franck" w:date="2022-11-14T20:15:00Z">
        <w:r w:rsidRPr="00620D5B">
          <w:rPr>
            <w:lang w:eastAsia="fr-FR"/>
          </w:rPr>
          <w:t xml:space="preserve"> and derived processing boxes for audio, video ... and the region id goes into the video one. The existing one becomes audio. </w:t>
        </w:r>
        <w:r w:rsidRPr="00052016">
          <w:rPr>
            <w:u w:val="single"/>
            <w:lang w:eastAsia="fr-FR"/>
          </w:rPr>
          <w:t>details to be worked out</w:t>
        </w:r>
      </w:ins>
    </w:p>
    <w:p w14:paraId="7B2D6A5F" w14:textId="7022FB52" w:rsidR="00620D5B" w:rsidRDefault="00620D5B">
      <w:pPr>
        <w:numPr>
          <w:ilvl w:val="0"/>
          <w:numId w:val="69"/>
        </w:numPr>
        <w:spacing w:before="100" w:beforeAutospacing="1" w:after="100" w:afterAutospacing="1"/>
        <w:rPr>
          <w:ins w:id="2973" w:author="DENOUAL Franck" w:date="2022-11-14T20:15:00Z"/>
          <w:lang w:eastAsia="fr-FR"/>
        </w:rPr>
        <w:pPrChange w:id="2974" w:author="DENOUAL Franck" w:date="2022-11-18T18:03:00Z">
          <w:pPr>
            <w:numPr>
              <w:numId w:val="100"/>
            </w:numPr>
            <w:tabs>
              <w:tab w:val="num" w:pos="360"/>
              <w:tab w:val="num" w:pos="720"/>
            </w:tabs>
            <w:spacing w:before="100" w:beforeAutospacing="1" w:after="100" w:afterAutospacing="1"/>
            <w:ind w:left="720" w:hanging="720"/>
          </w:pPr>
        </w:pPrChange>
      </w:pPr>
      <w:ins w:id="2975" w:author="DENOUAL Franck" w:date="2022-11-14T20:15:00Z">
        <w:r>
          <w:rPr>
            <w:lang w:eastAsia="fr-FR"/>
          </w:rPr>
          <w:t>O</w:t>
        </w:r>
        <w:r w:rsidRPr="00620D5B">
          <w:rPr>
            <w:lang w:eastAsia="fr-FR"/>
          </w:rPr>
          <w:t>ption 2: use track references to indicate PiP relationship (move only the generic part from part 15 to part 12)</w:t>
        </w:r>
      </w:ins>
    </w:p>
    <w:p w14:paraId="0229DE97" w14:textId="77777777" w:rsidR="00620D5B" w:rsidRDefault="00620D5B" w:rsidP="003022A3">
      <w:pPr>
        <w:rPr>
          <w:ins w:id="2976" w:author="DENOUAL Franck" w:date="2022-11-14T20:16:00Z"/>
        </w:rPr>
      </w:pPr>
      <w:ins w:id="2977" w:author="DENOUAL Franck" w:date="2022-11-14T20:16:00Z">
        <w:r>
          <w:t xml:space="preserve">Reference to </w:t>
        </w:r>
      </w:ins>
      <w:ins w:id="2978" w:author="DENOUAL Franck" w:date="2022-11-14T20:14:00Z">
        <w:r>
          <w:t>discussion</w:t>
        </w:r>
      </w:ins>
      <w:ins w:id="2979" w:author="DENOUAL Franck" w:date="2022-11-14T20:16:00Z">
        <w:r>
          <w:t>s:</w:t>
        </w:r>
      </w:ins>
    </w:p>
    <w:p w14:paraId="06103F20" w14:textId="6B27F7EB" w:rsidR="003022A3" w:rsidRDefault="00620D5B" w:rsidP="003022A3">
      <w:pPr>
        <w:rPr>
          <w:ins w:id="2980" w:author="DENOUAL Franck" w:date="2022-11-18T14:38:00Z"/>
        </w:rPr>
      </w:pPr>
      <w:ins w:id="2981" w:author="DENOUAL Franck" w:date="2022-11-14T20:14:00Z">
        <w:r>
          <w:fldChar w:fldCharType="begin"/>
        </w:r>
        <w:r>
          <w:instrText xml:space="preserve"> HYPERLINK "</w:instrText>
        </w:r>
        <w:r w:rsidRPr="00620D5B">
          <w:instrText>http://mpegx.int-evry.fr/software/MPEG/Systems/FileFormat/isobmff/-/issues/140</w:instrText>
        </w:r>
        <w:r>
          <w:instrText xml:space="preserve">" </w:instrText>
        </w:r>
        <w:r>
          <w:fldChar w:fldCharType="separate"/>
        </w:r>
        <w:r w:rsidRPr="00BF124F">
          <w:rPr>
            <w:rStyle w:val="Hyperlink"/>
          </w:rPr>
          <w:t>http://mpegx.int-evry.fr/software/MPEG/Systems/FileFormat/isobmff/-/issues/140</w:t>
        </w:r>
        <w:r>
          <w:fldChar w:fldCharType="end"/>
        </w:r>
      </w:ins>
      <w:ins w:id="2982" w:author="DENOUAL Franck" w:date="2022-11-14T20:16:00Z">
        <w:r>
          <w:t xml:space="preserve"> </w:t>
        </w:r>
      </w:ins>
      <w:ins w:id="2983" w:author="DENOUAL Franck" w:date="2022-11-14T20:14:00Z">
        <w:r>
          <w:t xml:space="preserve"> </w:t>
        </w:r>
      </w:ins>
    </w:p>
    <w:p w14:paraId="7718E03E" w14:textId="5FCEC538" w:rsidR="00C20371" w:rsidRPr="00B13A15" w:rsidRDefault="00C20371" w:rsidP="00C61BA9">
      <w:pPr>
        <w:pStyle w:val="Heading2"/>
        <w:rPr>
          <w:ins w:id="2984" w:author="DENOUAL Franck" w:date="2022-11-18T14:38:00Z"/>
        </w:rPr>
      </w:pPr>
      <w:ins w:id="2985" w:author="DENOUAL Franck" w:date="2022-11-18T14:38:00Z">
        <w:r>
          <w:t>Picture in Picture</w:t>
        </w:r>
      </w:ins>
      <w:ins w:id="2986" w:author="DENOUAL Franck" w:date="2022-11-18T14:39:00Z">
        <w:r>
          <w:t xml:space="preserve"> use c</w:t>
        </w:r>
        <w:r>
          <w:rPr>
            <w:lang w:val="en-US"/>
          </w:rPr>
          <w:t>as</w:t>
        </w:r>
        <w:r>
          <w:t>es</w:t>
        </w:r>
      </w:ins>
      <w:ins w:id="2987" w:author="DENOUAL Franck" w:date="2022-11-18T15:01:00Z">
        <w:r w:rsidR="00C61BA9">
          <w:rPr>
            <w:lang w:val="en-US"/>
          </w:rPr>
          <w:t xml:space="preserve"> (fr</w:t>
        </w:r>
      </w:ins>
      <w:ins w:id="2988" w:author="DENOUAL Franck" w:date="2022-11-18T15:02:00Z">
        <w:r w:rsidR="00C61BA9">
          <w:rPr>
            <w:lang w:val="en-US"/>
          </w:rPr>
          <w:t>om m61182)</w:t>
        </w:r>
      </w:ins>
    </w:p>
    <w:p w14:paraId="017FB19A" w14:textId="77777777" w:rsidR="00C20371" w:rsidRDefault="00C20371" w:rsidP="00C20371">
      <w:pPr>
        <w:rPr>
          <w:ins w:id="2989" w:author="DENOUAL Franck" w:date="2022-11-18T14:39:00Z"/>
          <w:sz w:val="22"/>
          <w:szCs w:val="22"/>
          <w:lang w:eastAsia="zh-CN"/>
        </w:rPr>
      </w:pPr>
      <w:ins w:id="2990" w:author="DENOUAL Franck" w:date="2022-11-18T14:39:00Z">
        <w:r>
          <w:rPr>
            <w:lang w:eastAsia="zh-CN"/>
          </w:rPr>
          <w:t>The solution should indicate how two or more tracks can be used for the PiP experience, i.e. the decoded pictures of the tracks can be overlayed over a region of the decoded pictures of the other track(s). The following information needs to be signaled:</w:t>
        </w:r>
      </w:ins>
    </w:p>
    <w:p w14:paraId="1ACD0537" w14:textId="77777777" w:rsidR="00C20371" w:rsidRDefault="00C20371">
      <w:pPr>
        <w:pStyle w:val="ListParagraph"/>
        <w:numPr>
          <w:ilvl w:val="0"/>
          <w:numId w:val="70"/>
        </w:numPr>
        <w:autoSpaceDE w:val="0"/>
        <w:spacing w:after="0" w:line="240" w:lineRule="auto"/>
        <w:contextualSpacing w:val="0"/>
        <w:jc w:val="left"/>
        <w:textAlignment w:val="auto"/>
        <w:rPr>
          <w:ins w:id="2991" w:author="DENOUAL Franck" w:date="2022-11-18T14:39:00Z"/>
          <w:lang w:eastAsia="zh-CN"/>
        </w:rPr>
        <w:pPrChange w:id="2992" w:author="DENOUAL Franck" w:date="2022-11-18T18:03:00Z">
          <w:pPr>
            <w:pStyle w:val="ListParagraph"/>
            <w:numPr>
              <w:numId w:val="101"/>
            </w:numPr>
            <w:tabs>
              <w:tab w:val="num" w:pos="360"/>
              <w:tab w:val="num" w:pos="720"/>
            </w:tabs>
            <w:autoSpaceDE w:val="0"/>
            <w:spacing w:after="0" w:line="240" w:lineRule="auto"/>
            <w:ind w:hanging="720"/>
            <w:contextualSpacing w:val="0"/>
            <w:jc w:val="left"/>
            <w:textAlignment w:val="auto"/>
          </w:pPr>
        </w:pPrChange>
      </w:pPr>
      <w:ins w:id="2993" w:author="DENOUAL Franck" w:date="2022-11-18T14:39:00Z">
        <w:r>
          <w:rPr>
            <w:lang w:eastAsia="zh-CN"/>
          </w:rPr>
          <w:t>The combination of tracks creates a PiP experience.</w:t>
        </w:r>
      </w:ins>
    </w:p>
    <w:p w14:paraId="464DBF29" w14:textId="77777777" w:rsidR="00C20371" w:rsidRDefault="00C20371">
      <w:pPr>
        <w:pStyle w:val="ListParagraph"/>
        <w:numPr>
          <w:ilvl w:val="0"/>
          <w:numId w:val="70"/>
        </w:numPr>
        <w:autoSpaceDE w:val="0"/>
        <w:spacing w:after="0" w:line="240" w:lineRule="auto"/>
        <w:contextualSpacing w:val="0"/>
        <w:jc w:val="left"/>
        <w:textAlignment w:val="auto"/>
        <w:rPr>
          <w:ins w:id="2994" w:author="DENOUAL Franck" w:date="2022-11-18T14:39:00Z"/>
          <w:lang w:eastAsia="zh-CN"/>
        </w:rPr>
        <w:pPrChange w:id="2995" w:author="DENOUAL Franck" w:date="2022-11-18T18:03:00Z">
          <w:pPr>
            <w:pStyle w:val="ListParagraph"/>
            <w:numPr>
              <w:numId w:val="101"/>
            </w:numPr>
            <w:tabs>
              <w:tab w:val="num" w:pos="360"/>
              <w:tab w:val="num" w:pos="720"/>
            </w:tabs>
            <w:autoSpaceDE w:val="0"/>
            <w:spacing w:after="0" w:line="240" w:lineRule="auto"/>
            <w:ind w:hanging="720"/>
            <w:contextualSpacing w:val="0"/>
            <w:jc w:val="left"/>
            <w:textAlignment w:val="auto"/>
          </w:pPr>
        </w:pPrChange>
      </w:pPr>
      <w:ins w:id="2996" w:author="DENOUAL Franck" w:date="2022-11-18T14:39:00Z">
        <w:r>
          <w:rPr>
            <w:lang w:eastAsia="zh-CN"/>
          </w:rPr>
          <w:t>The main and susbsitute tracks are identified.</w:t>
        </w:r>
      </w:ins>
    </w:p>
    <w:p w14:paraId="2FAB655E" w14:textId="77777777" w:rsidR="00C20371" w:rsidRDefault="00C20371">
      <w:pPr>
        <w:pStyle w:val="ListParagraph"/>
        <w:numPr>
          <w:ilvl w:val="0"/>
          <w:numId w:val="70"/>
        </w:numPr>
        <w:autoSpaceDE w:val="0"/>
        <w:spacing w:after="0" w:line="240" w:lineRule="auto"/>
        <w:contextualSpacing w:val="0"/>
        <w:jc w:val="left"/>
        <w:textAlignment w:val="auto"/>
        <w:rPr>
          <w:ins w:id="2997" w:author="DENOUAL Franck" w:date="2022-11-18T14:39:00Z"/>
          <w:lang w:eastAsia="zh-CN"/>
        </w:rPr>
        <w:pPrChange w:id="2998" w:author="DENOUAL Franck" w:date="2022-11-18T18:03:00Z">
          <w:pPr>
            <w:pStyle w:val="ListParagraph"/>
            <w:numPr>
              <w:numId w:val="101"/>
            </w:numPr>
            <w:tabs>
              <w:tab w:val="num" w:pos="360"/>
              <w:tab w:val="num" w:pos="720"/>
            </w:tabs>
            <w:autoSpaceDE w:val="0"/>
            <w:spacing w:after="0" w:line="240" w:lineRule="auto"/>
            <w:ind w:hanging="720"/>
            <w:contextualSpacing w:val="0"/>
            <w:jc w:val="left"/>
            <w:textAlignment w:val="auto"/>
          </w:pPr>
        </w:pPrChange>
      </w:pPr>
      <w:ins w:id="2999" w:author="DENOUAL Franck" w:date="2022-11-18T14:39:00Z">
        <w:r>
          <w:rPr>
            <w:lang w:eastAsia="zh-CN"/>
          </w:rPr>
          <w:t>Allow different grouping of a track with other tracks, e.g.,</w:t>
        </w:r>
      </w:ins>
    </w:p>
    <w:p w14:paraId="5D5CA4A8" w14:textId="77777777" w:rsidR="00C20371" w:rsidRDefault="00C20371">
      <w:pPr>
        <w:pStyle w:val="ListParagraph"/>
        <w:numPr>
          <w:ilvl w:val="1"/>
          <w:numId w:val="70"/>
        </w:numPr>
        <w:autoSpaceDE w:val="0"/>
        <w:spacing w:after="0" w:line="240" w:lineRule="auto"/>
        <w:contextualSpacing w:val="0"/>
        <w:jc w:val="left"/>
        <w:textAlignment w:val="auto"/>
        <w:rPr>
          <w:ins w:id="3000" w:author="DENOUAL Franck" w:date="2022-11-18T14:39:00Z"/>
          <w:lang w:eastAsia="zh-CN"/>
        </w:rPr>
        <w:pPrChange w:id="3001" w:author="DENOUAL Franck" w:date="2022-11-18T18:03:00Z">
          <w:pPr>
            <w:pStyle w:val="ListParagraph"/>
            <w:numPr>
              <w:ilvl w:val="1"/>
              <w:numId w:val="101"/>
            </w:numPr>
            <w:tabs>
              <w:tab w:val="num" w:pos="360"/>
              <w:tab w:val="num" w:pos="1440"/>
            </w:tabs>
            <w:autoSpaceDE w:val="0"/>
            <w:spacing w:after="0" w:line="240" w:lineRule="auto"/>
            <w:ind w:left="1440" w:hanging="720"/>
            <w:contextualSpacing w:val="0"/>
            <w:jc w:val="left"/>
            <w:textAlignment w:val="auto"/>
          </w:pPr>
        </w:pPrChange>
      </w:pPr>
      <w:ins w:id="3002" w:author="DENOUAL Franck" w:date="2022-11-18T14:39:00Z">
        <w:r>
          <w:rPr>
            <w:lang w:eastAsia="zh-CN"/>
          </w:rPr>
          <w:lastRenderedPageBreak/>
          <w:t xml:space="preserve">PiP1: Track 2 can be overlayed on Track 1 </w:t>
        </w:r>
      </w:ins>
    </w:p>
    <w:p w14:paraId="4625B53F" w14:textId="77777777" w:rsidR="00C20371" w:rsidRDefault="00C20371">
      <w:pPr>
        <w:pStyle w:val="ListParagraph"/>
        <w:numPr>
          <w:ilvl w:val="1"/>
          <w:numId w:val="70"/>
        </w:numPr>
        <w:autoSpaceDE w:val="0"/>
        <w:spacing w:after="0" w:line="240" w:lineRule="auto"/>
        <w:contextualSpacing w:val="0"/>
        <w:jc w:val="left"/>
        <w:textAlignment w:val="auto"/>
        <w:rPr>
          <w:ins w:id="3003" w:author="DENOUAL Franck" w:date="2022-11-18T14:39:00Z"/>
          <w:lang w:eastAsia="zh-CN"/>
        </w:rPr>
        <w:pPrChange w:id="3004" w:author="DENOUAL Franck" w:date="2022-11-18T18:03:00Z">
          <w:pPr>
            <w:pStyle w:val="ListParagraph"/>
            <w:numPr>
              <w:ilvl w:val="1"/>
              <w:numId w:val="101"/>
            </w:numPr>
            <w:tabs>
              <w:tab w:val="num" w:pos="360"/>
              <w:tab w:val="num" w:pos="1440"/>
            </w:tabs>
            <w:autoSpaceDE w:val="0"/>
            <w:spacing w:after="0" w:line="240" w:lineRule="auto"/>
            <w:ind w:left="1440" w:hanging="720"/>
            <w:contextualSpacing w:val="0"/>
            <w:jc w:val="left"/>
            <w:textAlignment w:val="auto"/>
          </w:pPr>
        </w:pPrChange>
      </w:pPr>
      <w:ins w:id="3005" w:author="DENOUAL Franck" w:date="2022-11-18T14:39:00Z">
        <w:r>
          <w:rPr>
            <w:lang w:eastAsia="zh-CN"/>
          </w:rPr>
          <w:t>PiP2: Track 3 can be overlayed on Track 1</w:t>
        </w:r>
      </w:ins>
    </w:p>
    <w:p w14:paraId="2FA7012A" w14:textId="77777777" w:rsidR="00C20371" w:rsidRDefault="00C20371">
      <w:pPr>
        <w:pStyle w:val="ListParagraph"/>
        <w:numPr>
          <w:ilvl w:val="0"/>
          <w:numId w:val="70"/>
        </w:numPr>
        <w:autoSpaceDE w:val="0"/>
        <w:spacing w:after="0" w:line="240" w:lineRule="auto"/>
        <w:contextualSpacing w:val="0"/>
        <w:jc w:val="left"/>
        <w:textAlignment w:val="auto"/>
        <w:rPr>
          <w:ins w:id="3006" w:author="DENOUAL Franck" w:date="2022-11-18T14:39:00Z"/>
          <w:lang w:eastAsia="zh-CN"/>
        </w:rPr>
        <w:pPrChange w:id="3007" w:author="DENOUAL Franck" w:date="2022-11-18T18:03:00Z">
          <w:pPr>
            <w:pStyle w:val="ListParagraph"/>
            <w:numPr>
              <w:numId w:val="101"/>
            </w:numPr>
            <w:tabs>
              <w:tab w:val="num" w:pos="360"/>
              <w:tab w:val="num" w:pos="720"/>
            </w:tabs>
            <w:autoSpaceDE w:val="0"/>
            <w:spacing w:after="0" w:line="240" w:lineRule="auto"/>
            <w:ind w:hanging="720"/>
            <w:contextualSpacing w:val="0"/>
            <w:jc w:val="left"/>
            <w:textAlignment w:val="auto"/>
          </w:pPr>
        </w:pPrChange>
      </w:pPr>
      <w:ins w:id="3008" w:author="DENOUAL Franck" w:date="2022-11-18T14:39:00Z">
        <w:r>
          <w:rPr>
            <w:lang w:eastAsia="zh-CN"/>
          </w:rPr>
          <w:t>Tracks can be</w:t>
        </w:r>
      </w:ins>
    </w:p>
    <w:p w14:paraId="34E4627A" w14:textId="77777777" w:rsidR="00C20371" w:rsidRDefault="00C20371">
      <w:pPr>
        <w:pStyle w:val="ListParagraph"/>
        <w:numPr>
          <w:ilvl w:val="2"/>
          <w:numId w:val="71"/>
        </w:numPr>
        <w:autoSpaceDE w:val="0"/>
        <w:spacing w:after="0" w:line="240" w:lineRule="auto"/>
        <w:contextualSpacing w:val="0"/>
        <w:jc w:val="left"/>
        <w:textAlignment w:val="auto"/>
        <w:rPr>
          <w:ins w:id="3009" w:author="DENOUAL Franck" w:date="2022-11-18T14:39:00Z"/>
          <w:lang w:eastAsia="zh-CN"/>
        </w:rPr>
        <w:pPrChange w:id="3010" w:author="DENOUAL Franck" w:date="2022-11-18T18:03:00Z">
          <w:pPr>
            <w:pStyle w:val="ListParagraph"/>
            <w:numPr>
              <w:ilvl w:val="2"/>
              <w:numId w:val="102"/>
            </w:numPr>
            <w:tabs>
              <w:tab w:val="num" w:pos="360"/>
              <w:tab w:val="num" w:pos="2160"/>
            </w:tabs>
            <w:autoSpaceDE w:val="0"/>
            <w:spacing w:after="0" w:line="240" w:lineRule="auto"/>
            <w:ind w:left="2160" w:hanging="720"/>
            <w:contextualSpacing w:val="0"/>
            <w:jc w:val="left"/>
            <w:textAlignment w:val="auto"/>
          </w:pPr>
        </w:pPrChange>
      </w:pPr>
      <w:ins w:id="3011" w:author="DENOUAL Franck" w:date="2022-11-18T14:39:00Z">
        <w:r>
          <w:rPr>
            <w:lang w:eastAsia="zh-CN"/>
          </w:rPr>
          <w:t>Independently decodable tracks, i.e. to be decoded by independent decoders</w:t>
        </w:r>
      </w:ins>
    </w:p>
    <w:p w14:paraId="38A2C155" w14:textId="77777777" w:rsidR="00C20371" w:rsidRDefault="00C20371">
      <w:pPr>
        <w:pStyle w:val="ListParagraph"/>
        <w:numPr>
          <w:ilvl w:val="2"/>
          <w:numId w:val="71"/>
        </w:numPr>
        <w:autoSpaceDE w:val="0"/>
        <w:spacing w:after="0" w:line="240" w:lineRule="auto"/>
        <w:contextualSpacing w:val="0"/>
        <w:jc w:val="left"/>
        <w:textAlignment w:val="auto"/>
        <w:rPr>
          <w:ins w:id="3012" w:author="DENOUAL Franck" w:date="2022-11-18T14:39:00Z"/>
          <w:lang w:eastAsia="zh-CN"/>
        </w:rPr>
        <w:pPrChange w:id="3013" w:author="DENOUAL Franck" w:date="2022-11-18T18:03:00Z">
          <w:pPr>
            <w:pStyle w:val="ListParagraph"/>
            <w:numPr>
              <w:ilvl w:val="2"/>
              <w:numId w:val="102"/>
            </w:numPr>
            <w:tabs>
              <w:tab w:val="num" w:pos="360"/>
              <w:tab w:val="num" w:pos="2160"/>
            </w:tabs>
            <w:autoSpaceDE w:val="0"/>
            <w:spacing w:after="0" w:line="240" w:lineRule="auto"/>
            <w:ind w:left="2160" w:hanging="720"/>
            <w:contextualSpacing w:val="0"/>
            <w:jc w:val="left"/>
            <w:textAlignment w:val="auto"/>
          </w:pPr>
        </w:pPrChange>
      </w:pPr>
      <w:ins w:id="3014" w:author="DENOUAL Franck" w:date="2022-11-18T14:39:00Z">
        <w:r>
          <w:rPr>
            <w:lang w:eastAsia="zh-CN"/>
          </w:rPr>
          <w:t>The main picture may consist of multiple independent tracks, each of which is independently decodable or then can be merged to decode together.</w:t>
        </w:r>
      </w:ins>
    </w:p>
    <w:p w14:paraId="57B69D54" w14:textId="6D339F61" w:rsidR="00C20371" w:rsidRDefault="00C20371" w:rsidP="00C20371">
      <w:pPr>
        <w:rPr>
          <w:ins w:id="3015" w:author="DENOUAL Franck" w:date="2022-11-18T15:03:00Z"/>
          <w:lang w:eastAsia="zh-CN"/>
        </w:rPr>
      </w:pPr>
      <w:ins w:id="3016" w:author="DENOUAL Franck" w:date="2022-11-18T14:39:00Z">
        <w:r>
          <w:rPr>
            <w:lang w:eastAsia="zh-CN"/>
          </w:rPr>
          <w:t>The main picture may be a single track consisting of substitutable subpictures</w:t>
        </w:r>
      </w:ins>
    </w:p>
    <w:p w14:paraId="70763729" w14:textId="3936E6AF" w:rsidR="00C61BA9" w:rsidRDefault="00C61BA9" w:rsidP="00C20371">
      <w:pPr>
        <w:rPr>
          <w:ins w:id="3017" w:author="DENOUAL Franck" w:date="2022-11-18T15:04:00Z"/>
        </w:rPr>
      </w:pPr>
    </w:p>
    <w:p w14:paraId="70BCB79B" w14:textId="77777777" w:rsidR="00C61BA9" w:rsidRDefault="00C61BA9" w:rsidP="00C61BA9">
      <w:pPr>
        <w:pStyle w:val="Heading2"/>
        <w:rPr>
          <w:ins w:id="3018" w:author="DENOUAL Franck" w:date="2022-11-18T15:05:00Z"/>
          <w:lang w:eastAsia="zh-CN"/>
        </w:rPr>
      </w:pPr>
      <w:bookmarkStart w:id="3019" w:name="_Hlk119676212"/>
      <w:ins w:id="3020" w:author="DENOUAL Franck" w:date="2022-11-18T15:05:00Z">
        <w:r>
          <w:rPr>
            <w:lang w:eastAsia="zh-CN"/>
          </w:rPr>
          <w:t>Implementation of the PiP using preselection track groups</w:t>
        </w:r>
      </w:ins>
    </w:p>
    <w:p w14:paraId="12DCB66A" w14:textId="77777777" w:rsidR="00C61BA9" w:rsidRDefault="00C61BA9" w:rsidP="00C61BA9">
      <w:pPr>
        <w:rPr>
          <w:ins w:id="3021" w:author="DENOUAL Franck" w:date="2022-11-18T15:05:00Z"/>
          <w:lang w:eastAsia="zh-CN"/>
        </w:rPr>
      </w:pPr>
    </w:p>
    <w:p w14:paraId="384EB2C9" w14:textId="7586252F" w:rsidR="00C61BA9" w:rsidRDefault="00C61BA9" w:rsidP="00C61BA9">
      <w:pPr>
        <w:rPr>
          <w:ins w:id="3022" w:author="DENOUAL Franck" w:date="2022-11-18T15:05:00Z"/>
          <w:lang w:eastAsia="zh-CN"/>
        </w:rPr>
      </w:pPr>
      <w:ins w:id="3023" w:author="DENOUAL Franck" w:date="2022-11-18T15:05:00Z">
        <w:r>
          <w:rPr>
            <w:lang w:eastAsia="zh-CN"/>
          </w:rPr>
          <w:t xml:space="preserve">Figure </w:t>
        </w:r>
      </w:ins>
      <w:ins w:id="3024" w:author="DENOUAL Franck" w:date="2022-11-18T15:09:00Z">
        <w:r>
          <w:rPr>
            <w:lang w:eastAsia="zh-CN"/>
          </w:rPr>
          <w:t>below</w:t>
        </w:r>
      </w:ins>
      <w:ins w:id="3025" w:author="DENOUAL Franck" w:date="2022-11-18T15:05:00Z">
        <w:r>
          <w:rPr>
            <w:lang w:eastAsia="zh-CN"/>
          </w:rPr>
          <w:t xml:space="preserve"> demonstrates the use of the preselection track group for signaling PiP:</w:t>
        </w:r>
      </w:ins>
    </w:p>
    <w:tbl>
      <w:tblPr>
        <w:tblStyle w:val="TableGrid"/>
        <w:tblW w:w="10348" w:type="dxa"/>
        <w:tblInd w:w="-572" w:type="dxa"/>
        <w:tblLayout w:type="fixed"/>
        <w:tblLook w:val="04A0" w:firstRow="1" w:lastRow="0" w:firstColumn="1" w:lastColumn="0" w:noHBand="0" w:noVBand="1"/>
      </w:tblPr>
      <w:tblGrid>
        <w:gridCol w:w="567"/>
        <w:gridCol w:w="567"/>
        <w:gridCol w:w="993"/>
        <w:gridCol w:w="283"/>
        <w:gridCol w:w="567"/>
        <w:gridCol w:w="709"/>
        <w:gridCol w:w="709"/>
        <w:gridCol w:w="662"/>
        <w:gridCol w:w="246"/>
        <w:gridCol w:w="651"/>
        <w:gridCol w:w="567"/>
        <w:gridCol w:w="582"/>
        <w:gridCol w:w="254"/>
        <w:gridCol w:w="630"/>
        <w:gridCol w:w="660"/>
        <w:gridCol w:w="851"/>
        <w:gridCol w:w="850"/>
      </w:tblGrid>
      <w:tr w:rsidR="00C61BA9" w:rsidRPr="00CD6E7D" w14:paraId="3481636D" w14:textId="77777777" w:rsidTr="00C61BA9">
        <w:trPr>
          <w:ins w:id="3026" w:author="DENOUAL Franck" w:date="2022-11-18T15:05:00Z"/>
        </w:trPr>
        <w:tc>
          <w:tcPr>
            <w:tcW w:w="567" w:type="dxa"/>
          </w:tcPr>
          <w:p w14:paraId="3E2D9E4A" w14:textId="77777777" w:rsidR="00C61BA9" w:rsidRPr="00CD6E7D" w:rsidRDefault="00C61BA9" w:rsidP="00052016">
            <w:pPr>
              <w:rPr>
                <w:ins w:id="3027" w:author="DENOUAL Franck" w:date="2022-11-18T15:05:00Z"/>
                <w:rFonts w:ascii="Courier New" w:hAnsi="Courier New" w:cs="Courier New"/>
                <w:b/>
                <w:bCs/>
                <w:sz w:val="14"/>
                <w:szCs w:val="14"/>
                <w:lang w:eastAsia="zh-CN"/>
              </w:rPr>
            </w:pPr>
          </w:p>
        </w:tc>
        <w:tc>
          <w:tcPr>
            <w:tcW w:w="567" w:type="dxa"/>
          </w:tcPr>
          <w:p w14:paraId="771E4B7B" w14:textId="77777777" w:rsidR="00C61BA9" w:rsidRPr="00CD6E7D" w:rsidRDefault="00C61BA9" w:rsidP="00052016">
            <w:pPr>
              <w:rPr>
                <w:ins w:id="3028" w:author="DENOUAL Franck" w:date="2022-11-18T15:05:00Z"/>
                <w:rFonts w:ascii="Courier New" w:hAnsi="Courier New" w:cs="Courier New"/>
                <w:b/>
                <w:bCs/>
                <w:sz w:val="14"/>
                <w:szCs w:val="14"/>
                <w:lang w:eastAsia="zh-CN"/>
              </w:rPr>
            </w:pPr>
          </w:p>
        </w:tc>
        <w:tc>
          <w:tcPr>
            <w:tcW w:w="993" w:type="dxa"/>
            <w:tcBorders>
              <w:right w:val="single" w:sz="4" w:space="0" w:color="auto"/>
            </w:tcBorders>
          </w:tcPr>
          <w:p w14:paraId="60429C47" w14:textId="77777777" w:rsidR="00C61BA9" w:rsidRPr="00CD6E7D" w:rsidRDefault="00C61BA9" w:rsidP="00052016">
            <w:pPr>
              <w:rPr>
                <w:ins w:id="3029"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76722D86" w14:textId="77777777" w:rsidR="00C61BA9" w:rsidRPr="00CD6E7D" w:rsidRDefault="00C61BA9" w:rsidP="00052016">
            <w:pPr>
              <w:rPr>
                <w:ins w:id="3030" w:author="DENOUAL Franck" w:date="2022-11-18T15:05:00Z"/>
                <w:rFonts w:ascii="Courier New" w:hAnsi="Courier New" w:cs="Courier New"/>
                <w:sz w:val="14"/>
                <w:szCs w:val="14"/>
                <w:lang w:eastAsia="zh-CN"/>
              </w:rPr>
            </w:pPr>
          </w:p>
        </w:tc>
        <w:tc>
          <w:tcPr>
            <w:tcW w:w="567" w:type="dxa"/>
            <w:tcBorders>
              <w:left w:val="single" w:sz="4" w:space="0" w:color="auto"/>
            </w:tcBorders>
          </w:tcPr>
          <w:p w14:paraId="154976CD" w14:textId="77777777" w:rsidR="00C61BA9" w:rsidRPr="00CD6E7D" w:rsidRDefault="00C61BA9" w:rsidP="00052016">
            <w:pPr>
              <w:rPr>
                <w:ins w:id="3031" w:author="DENOUAL Franck" w:date="2022-11-18T15:05:00Z"/>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3E5F5989" w14:textId="77777777" w:rsidR="00C61BA9" w:rsidRPr="00CD6E7D" w:rsidRDefault="00C61BA9" w:rsidP="00052016">
            <w:pPr>
              <w:rPr>
                <w:ins w:id="3032" w:author="DENOUAL Franck" w:date="2022-11-18T15:05:00Z"/>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6AFAA60C" w14:textId="77777777" w:rsidR="00C61BA9" w:rsidRPr="00CD6E7D" w:rsidRDefault="00C61BA9" w:rsidP="00052016">
            <w:pPr>
              <w:rPr>
                <w:ins w:id="3033" w:author="DENOUAL Franck" w:date="2022-11-18T15:05:00Z"/>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2CC10CED" w14:textId="77777777" w:rsidR="00C61BA9" w:rsidRPr="00CD6E7D" w:rsidRDefault="00C61BA9" w:rsidP="00052016">
            <w:pPr>
              <w:rPr>
                <w:ins w:id="3034" w:author="DENOUAL Franck" w:date="2022-11-18T15:05:00Z"/>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0519AF9A" w14:textId="77777777" w:rsidR="00C61BA9" w:rsidRPr="00CD6E7D" w:rsidRDefault="00C61BA9" w:rsidP="00052016">
            <w:pPr>
              <w:rPr>
                <w:ins w:id="3035" w:author="DENOUAL Franck" w:date="2022-11-18T15:05:00Z"/>
                <w:rFonts w:ascii="Courier New" w:hAnsi="Courier New" w:cs="Courier New"/>
                <w:b/>
                <w:bCs/>
                <w:sz w:val="14"/>
                <w:szCs w:val="14"/>
                <w:lang w:eastAsia="zh-CN"/>
              </w:rPr>
            </w:pPr>
          </w:p>
        </w:tc>
        <w:tc>
          <w:tcPr>
            <w:tcW w:w="651" w:type="dxa"/>
          </w:tcPr>
          <w:p w14:paraId="45724FB5" w14:textId="77777777" w:rsidR="00C61BA9" w:rsidRPr="00CD6E7D" w:rsidRDefault="00C61BA9" w:rsidP="00052016">
            <w:pPr>
              <w:rPr>
                <w:ins w:id="3036" w:author="DENOUAL Franck" w:date="2022-11-18T15:05:00Z"/>
                <w:rFonts w:ascii="Courier New" w:hAnsi="Courier New" w:cs="Courier New"/>
                <w:b/>
                <w:bCs/>
                <w:sz w:val="14"/>
                <w:szCs w:val="14"/>
                <w:lang w:eastAsia="zh-CN"/>
              </w:rPr>
            </w:pPr>
          </w:p>
        </w:tc>
        <w:tc>
          <w:tcPr>
            <w:tcW w:w="567" w:type="dxa"/>
            <w:tcBorders>
              <w:right w:val="single" w:sz="4" w:space="0" w:color="auto"/>
            </w:tcBorders>
          </w:tcPr>
          <w:p w14:paraId="4D68A566" w14:textId="77777777" w:rsidR="00C61BA9" w:rsidRPr="00CD6E7D" w:rsidRDefault="00C61BA9" w:rsidP="00052016">
            <w:pPr>
              <w:rPr>
                <w:ins w:id="3037" w:author="DENOUAL Franck" w:date="2022-11-18T15:05:00Z"/>
                <w:rFonts w:ascii="Courier New" w:hAnsi="Courier New" w:cs="Courier New"/>
                <w:sz w:val="14"/>
                <w:szCs w:val="14"/>
                <w:lang w:eastAsia="zh-CN"/>
              </w:rPr>
            </w:pPr>
          </w:p>
        </w:tc>
        <w:tc>
          <w:tcPr>
            <w:tcW w:w="582" w:type="dxa"/>
            <w:tcBorders>
              <w:right w:val="single" w:sz="4" w:space="0" w:color="auto"/>
            </w:tcBorders>
          </w:tcPr>
          <w:p w14:paraId="429E214E" w14:textId="77777777" w:rsidR="00C61BA9" w:rsidRPr="00CD6E7D" w:rsidRDefault="00C61BA9" w:rsidP="00052016">
            <w:pPr>
              <w:rPr>
                <w:ins w:id="3038"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44B9471A" w14:textId="77777777" w:rsidR="00C61BA9" w:rsidRPr="00CD6E7D" w:rsidRDefault="00C61BA9" w:rsidP="00052016">
            <w:pPr>
              <w:rPr>
                <w:ins w:id="3039" w:author="DENOUAL Franck" w:date="2022-11-18T15:05:00Z"/>
                <w:rFonts w:ascii="Courier New" w:hAnsi="Courier New" w:cs="Courier New"/>
                <w:sz w:val="14"/>
                <w:szCs w:val="14"/>
                <w:lang w:eastAsia="zh-CN"/>
              </w:rPr>
            </w:pPr>
          </w:p>
        </w:tc>
        <w:tc>
          <w:tcPr>
            <w:tcW w:w="630" w:type="dxa"/>
          </w:tcPr>
          <w:p w14:paraId="12E99B5F" w14:textId="77777777" w:rsidR="00C61BA9" w:rsidRPr="00CD6E7D" w:rsidRDefault="00C61BA9" w:rsidP="00052016">
            <w:pPr>
              <w:rPr>
                <w:ins w:id="3040" w:author="DENOUAL Franck" w:date="2022-11-18T15:05:00Z"/>
                <w:rFonts w:ascii="Courier New" w:hAnsi="Courier New" w:cs="Courier New"/>
                <w:b/>
                <w:bCs/>
                <w:sz w:val="14"/>
                <w:szCs w:val="14"/>
                <w:lang w:eastAsia="zh-CN"/>
              </w:rPr>
            </w:pPr>
          </w:p>
        </w:tc>
        <w:tc>
          <w:tcPr>
            <w:tcW w:w="660" w:type="dxa"/>
          </w:tcPr>
          <w:p w14:paraId="26FA46B5" w14:textId="77777777" w:rsidR="00C61BA9" w:rsidRPr="00CD6E7D" w:rsidRDefault="00C61BA9" w:rsidP="00052016">
            <w:pPr>
              <w:rPr>
                <w:ins w:id="3041" w:author="DENOUAL Franck" w:date="2022-11-18T15:05:00Z"/>
                <w:rFonts w:ascii="Courier New" w:hAnsi="Courier New" w:cs="Courier New"/>
                <w:sz w:val="14"/>
                <w:szCs w:val="14"/>
                <w:lang w:eastAsia="zh-CN"/>
              </w:rPr>
            </w:pPr>
          </w:p>
        </w:tc>
        <w:tc>
          <w:tcPr>
            <w:tcW w:w="851" w:type="dxa"/>
          </w:tcPr>
          <w:p w14:paraId="6A775442" w14:textId="77777777" w:rsidR="00C61BA9" w:rsidRPr="00CD6E7D" w:rsidRDefault="00C61BA9" w:rsidP="00052016">
            <w:pPr>
              <w:rPr>
                <w:ins w:id="3042" w:author="DENOUAL Franck" w:date="2022-11-18T15:05:00Z"/>
                <w:rFonts w:ascii="Courier New" w:hAnsi="Courier New" w:cs="Courier New"/>
                <w:sz w:val="14"/>
                <w:szCs w:val="14"/>
                <w:lang w:eastAsia="zh-CN"/>
              </w:rPr>
            </w:pPr>
          </w:p>
        </w:tc>
        <w:tc>
          <w:tcPr>
            <w:tcW w:w="850" w:type="dxa"/>
          </w:tcPr>
          <w:p w14:paraId="7EE86541" w14:textId="77777777" w:rsidR="00C61BA9" w:rsidRPr="00CD6E7D" w:rsidRDefault="00C61BA9" w:rsidP="00052016">
            <w:pPr>
              <w:rPr>
                <w:ins w:id="3043" w:author="DENOUAL Franck" w:date="2022-11-18T15:05:00Z"/>
                <w:rFonts w:ascii="Courier New" w:hAnsi="Courier New" w:cs="Courier New"/>
                <w:sz w:val="14"/>
                <w:szCs w:val="14"/>
                <w:lang w:eastAsia="zh-CN"/>
              </w:rPr>
            </w:pPr>
          </w:p>
        </w:tc>
      </w:tr>
      <w:tr w:rsidR="00C61BA9" w:rsidRPr="00CD6E7D" w14:paraId="512D5AB1" w14:textId="77777777" w:rsidTr="00C61BA9">
        <w:trPr>
          <w:ins w:id="3044" w:author="DENOUAL Franck" w:date="2022-11-18T15:05:00Z"/>
        </w:trPr>
        <w:tc>
          <w:tcPr>
            <w:tcW w:w="567" w:type="dxa"/>
          </w:tcPr>
          <w:p w14:paraId="62D02D54" w14:textId="77777777" w:rsidR="00C61BA9" w:rsidRPr="00CD6E7D" w:rsidRDefault="00C61BA9" w:rsidP="00052016">
            <w:pPr>
              <w:rPr>
                <w:ins w:id="3045" w:author="DENOUAL Franck" w:date="2022-11-18T15:05:00Z"/>
                <w:rFonts w:ascii="Courier New" w:hAnsi="Courier New" w:cs="Courier New"/>
                <w:b/>
                <w:bCs/>
                <w:sz w:val="14"/>
                <w:szCs w:val="14"/>
                <w:lang w:eastAsia="zh-CN"/>
              </w:rPr>
            </w:pPr>
          </w:p>
        </w:tc>
        <w:tc>
          <w:tcPr>
            <w:tcW w:w="567" w:type="dxa"/>
          </w:tcPr>
          <w:p w14:paraId="6767DC76" w14:textId="77777777" w:rsidR="00C61BA9" w:rsidRPr="00CD6E7D" w:rsidRDefault="00C61BA9" w:rsidP="00052016">
            <w:pPr>
              <w:rPr>
                <w:ins w:id="3046" w:author="DENOUAL Franck" w:date="2022-11-18T15:05:00Z"/>
                <w:rFonts w:ascii="Courier New" w:hAnsi="Courier New" w:cs="Courier New"/>
                <w:b/>
                <w:bCs/>
                <w:sz w:val="14"/>
                <w:szCs w:val="14"/>
                <w:lang w:eastAsia="zh-CN"/>
              </w:rPr>
            </w:pPr>
          </w:p>
        </w:tc>
        <w:tc>
          <w:tcPr>
            <w:tcW w:w="993" w:type="dxa"/>
            <w:tcBorders>
              <w:right w:val="single" w:sz="4" w:space="0" w:color="auto"/>
            </w:tcBorders>
          </w:tcPr>
          <w:p w14:paraId="168178C1" w14:textId="77777777" w:rsidR="00C61BA9" w:rsidRPr="00CD6E7D" w:rsidRDefault="00C61BA9" w:rsidP="00052016">
            <w:pPr>
              <w:rPr>
                <w:ins w:id="3047"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00024E72" w14:textId="77777777" w:rsidR="00C61BA9" w:rsidRPr="00CD6E7D" w:rsidRDefault="00C61BA9" w:rsidP="00052016">
            <w:pPr>
              <w:rPr>
                <w:ins w:id="3048" w:author="DENOUAL Franck" w:date="2022-11-18T15:05:00Z"/>
                <w:rFonts w:ascii="Courier New" w:hAnsi="Courier New" w:cs="Courier New"/>
                <w:sz w:val="14"/>
                <w:szCs w:val="14"/>
                <w:lang w:eastAsia="zh-CN"/>
              </w:rPr>
            </w:pPr>
          </w:p>
        </w:tc>
        <w:tc>
          <w:tcPr>
            <w:tcW w:w="567" w:type="dxa"/>
            <w:tcBorders>
              <w:left w:val="single" w:sz="4" w:space="0" w:color="auto"/>
            </w:tcBorders>
          </w:tcPr>
          <w:p w14:paraId="73882615" w14:textId="77777777" w:rsidR="00C61BA9" w:rsidRPr="00CD6E7D" w:rsidRDefault="00C61BA9" w:rsidP="00052016">
            <w:pPr>
              <w:rPr>
                <w:ins w:id="3049" w:author="DENOUAL Franck" w:date="2022-11-18T15:05:00Z"/>
                <w:rFonts w:ascii="Courier New" w:hAnsi="Courier New" w:cs="Courier New"/>
                <w:b/>
                <w:bCs/>
                <w:sz w:val="14"/>
                <w:szCs w:val="14"/>
                <w:lang w:eastAsia="zh-CN"/>
              </w:rPr>
            </w:pPr>
            <w:ins w:id="3050" w:author="DENOUAL Franck" w:date="2022-11-18T15:05:00Z">
              <w:r w:rsidRPr="00CD6E7D">
                <w:rPr>
                  <w:rFonts w:ascii="Courier New" w:hAnsi="Courier New" w:cs="Courier New"/>
                  <w:b/>
                  <w:bCs/>
                  <w:sz w:val="14"/>
                  <w:szCs w:val="14"/>
                  <w:lang w:eastAsia="zh-CN"/>
                </w:rPr>
                <w:t>tkhd</w:t>
              </w:r>
            </w:ins>
          </w:p>
        </w:tc>
        <w:tc>
          <w:tcPr>
            <w:tcW w:w="709" w:type="dxa"/>
            <w:tcBorders>
              <w:left w:val="single" w:sz="4" w:space="0" w:color="auto"/>
              <w:right w:val="single" w:sz="4" w:space="0" w:color="auto"/>
            </w:tcBorders>
          </w:tcPr>
          <w:p w14:paraId="4929D616" w14:textId="77777777" w:rsidR="00C61BA9" w:rsidRPr="00CD6E7D" w:rsidRDefault="00C61BA9" w:rsidP="00052016">
            <w:pPr>
              <w:rPr>
                <w:ins w:id="3051" w:author="DENOUAL Franck" w:date="2022-11-18T15:05:00Z"/>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6506E554" w14:textId="77777777" w:rsidR="00C61BA9" w:rsidRPr="00CD6E7D" w:rsidRDefault="00C61BA9" w:rsidP="00052016">
            <w:pPr>
              <w:rPr>
                <w:ins w:id="3052" w:author="DENOUAL Franck" w:date="2022-11-18T15:05:00Z"/>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5498B177" w14:textId="77777777" w:rsidR="00C61BA9" w:rsidRPr="00CD6E7D" w:rsidRDefault="00C61BA9" w:rsidP="00052016">
            <w:pPr>
              <w:rPr>
                <w:ins w:id="3053" w:author="DENOUAL Franck" w:date="2022-11-18T15:05:00Z"/>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00DCF5EE" w14:textId="77777777" w:rsidR="00C61BA9" w:rsidRPr="00CD6E7D" w:rsidRDefault="00C61BA9" w:rsidP="00052016">
            <w:pPr>
              <w:rPr>
                <w:ins w:id="3054" w:author="DENOUAL Franck" w:date="2022-11-18T15:05:00Z"/>
                <w:rFonts w:ascii="Courier New" w:hAnsi="Courier New" w:cs="Courier New"/>
                <w:b/>
                <w:bCs/>
                <w:sz w:val="14"/>
                <w:szCs w:val="14"/>
                <w:lang w:eastAsia="zh-CN"/>
              </w:rPr>
            </w:pPr>
          </w:p>
        </w:tc>
        <w:tc>
          <w:tcPr>
            <w:tcW w:w="651" w:type="dxa"/>
          </w:tcPr>
          <w:p w14:paraId="37D35AD1" w14:textId="77777777" w:rsidR="00C61BA9" w:rsidRPr="00CD6E7D" w:rsidRDefault="00C61BA9" w:rsidP="00052016">
            <w:pPr>
              <w:rPr>
                <w:ins w:id="3055" w:author="DENOUAL Franck" w:date="2022-11-18T15:05:00Z"/>
                <w:rFonts w:ascii="Courier New" w:hAnsi="Courier New" w:cs="Courier New"/>
                <w:b/>
                <w:bCs/>
                <w:sz w:val="14"/>
                <w:szCs w:val="14"/>
                <w:lang w:eastAsia="zh-CN"/>
              </w:rPr>
            </w:pPr>
            <w:ins w:id="3056" w:author="DENOUAL Franck" w:date="2022-11-18T15:05:00Z">
              <w:r w:rsidRPr="00CD6E7D">
                <w:rPr>
                  <w:rFonts w:ascii="Courier New" w:hAnsi="Courier New" w:cs="Courier New"/>
                  <w:b/>
                  <w:bCs/>
                  <w:sz w:val="14"/>
                  <w:szCs w:val="14"/>
                  <w:lang w:eastAsia="zh-CN"/>
                </w:rPr>
                <w:t>tkhd</w:t>
              </w:r>
            </w:ins>
          </w:p>
        </w:tc>
        <w:tc>
          <w:tcPr>
            <w:tcW w:w="567" w:type="dxa"/>
            <w:tcBorders>
              <w:right w:val="single" w:sz="4" w:space="0" w:color="auto"/>
            </w:tcBorders>
          </w:tcPr>
          <w:p w14:paraId="424FD5F9" w14:textId="77777777" w:rsidR="00C61BA9" w:rsidRPr="00CD6E7D" w:rsidRDefault="00C61BA9" w:rsidP="00052016">
            <w:pPr>
              <w:rPr>
                <w:ins w:id="3057" w:author="DENOUAL Franck" w:date="2022-11-18T15:05:00Z"/>
                <w:rFonts w:ascii="Courier New" w:hAnsi="Courier New" w:cs="Courier New"/>
                <w:sz w:val="14"/>
                <w:szCs w:val="14"/>
                <w:lang w:eastAsia="zh-CN"/>
              </w:rPr>
            </w:pPr>
          </w:p>
        </w:tc>
        <w:tc>
          <w:tcPr>
            <w:tcW w:w="582" w:type="dxa"/>
            <w:tcBorders>
              <w:right w:val="single" w:sz="4" w:space="0" w:color="auto"/>
            </w:tcBorders>
          </w:tcPr>
          <w:p w14:paraId="0BD092CB" w14:textId="77777777" w:rsidR="00C61BA9" w:rsidRPr="00CD6E7D" w:rsidRDefault="00C61BA9" w:rsidP="00052016">
            <w:pPr>
              <w:rPr>
                <w:ins w:id="3058"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109E649E" w14:textId="77777777" w:rsidR="00C61BA9" w:rsidRPr="00CD6E7D" w:rsidRDefault="00C61BA9" w:rsidP="00052016">
            <w:pPr>
              <w:rPr>
                <w:ins w:id="3059" w:author="DENOUAL Franck" w:date="2022-11-18T15:05:00Z"/>
                <w:rFonts w:ascii="Courier New" w:hAnsi="Courier New" w:cs="Courier New"/>
                <w:sz w:val="14"/>
                <w:szCs w:val="14"/>
                <w:lang w:eastAsia="zh-CN"/>
              </w:rPr>
            </w:pPr>
          </w:p>
        </w:tc>
        <w:tc>
          <w:tcPr>
            <w:tcW w:w="630" w:type="dxa"/>
          </w:tcPr>
          <w:p w14:paraId="2786A85D" w14:textId="77777777" w:rsidR="00C61BA9" w:rsidRPr="00CD6E7D" w:rsidRDefault="00C61BA9" w:rsidP="00052016">
            <w:pPr>
              <w:rPr>
                <w:ins w:id="3060" w:author="DENOUAL Franck" w:date="2022-11-18T15:05:00Z"/>
                <w:rFonts w:ascii="Courier New" w:hAnsi="Courier New" w:cs="Courier New"/>
                <w:b/>
                <w:bCs/>
                <w:sz w:val="14"/>
                <w:szCs w:val="14"/>
                <w:lang w:eastAsia="zh-CN"/>
              </w:rPr>
            </w:pPr>
            <w:ins w:id="3061" w:author="DENOUAL Franck" w:date="2022-11-18T15:05:00Z">
              <w:r w:rsidRPr="00CD6E7D">
                <w:rPr>
                  <w:rFonts w:ascii="Courier New" w:hAnsi="Courier New" w:cs="Courier New"/>
                  <w:b/>
                  <w:bCs/>
                  <w:sz w:val="14"/>
                  <w:szCs w:val="14"/>
                  <w:lang w:eastAsia="zh-CN"/>
                </w:rPr>
                <w:t>tkhd</w:t>
              </w:r>
            </w:ins>
          </w:p>
        </w:tc>
        <w:tc>
          <w:tcPr>
            <w:tcW w:w="660" w:type="dxa"/>
          </w:tcPr>
          <w:p w14:paraId="73F5BCA4" w14:textId="77777777" w:rsidR="00C61BA9" w:rsidRPr="00CD6E7D" w:rsidRDefault="00C61BA9" w:rsidP="00052016">
            <w:pPr>
              <w:rPr>
                <w:ins w:id="3062" w:author="DENOUAL Franck" w:date="2022-11-18T15:05:00Z"/>
                <w:rFonts w:ascii="Courier New" w:hAnsi="Courier New" w:cs="Courier New"/>
                <w:sz w:val="14"/>
                <w:szCs w:val="14"/>
                <w:lang w:eastAsia="zh-CN"/>
              </w:rPr>
            </w:pPr>
          </w:p>
        </w:tc>
        <w:tc>
          <w:tcPr>
            <w:tcW w:w="851" w:type="dxa"/>
          </w:tcPr>
          <w:p w14:paraId="3552DD02" w14:textId="77777777" w:rsidR="00C61BA9" w:rsidRPr="00CD6E7D" w:rsidRDefault="00C61BA9" w:rsidP="00052016">
            <w:pPr>
              <w:rPr>
                <w:ins w:id="3063" w:author="DENOUAL Franck" w:date="2022-11-18T15:05:00Z"/>
                <w:rFonts w:ascii="Courier New" w:hAnsi="Courier New" w:cs="Courier New"/>
                <w:sz w:val="14"/>
                <w:szCs w:val="14"/>
                <w:lang w:eastAsia="zh-CN"/>
              </w:rPr>
            </w:pPr>
          </w:p>
        </w:tc>
        <w:tc>
          <w:tcPr>
            <w:tcW w:w="850" w:type="dxa"/>
          </w:tcPr>
          <w:p w14:paraId="46F57243" w14:textId="77777777" w:rsidR="00C61BA9" w:rsidRPr="00CD6E7D" w:rsidRDefault="00C61BA9" w:rsidP="00052016">
            <w:pPr>
              <w:rPr>
                <w:ins w:id="3064" w:author="DENOUAL Franck" w:date="2022-11-18T15:05:00Z"/>
                <w:rFonts w:ascii="Courier New" w:hAnsi="Courier New" w:cs="Courier New"/>
                <w:sz w:val="14"/>
                <w:szCs w:val="14"/>
                <w:lang w:eastAsia="zh-CN"/>
              </w:rPr>
            </w:pPr>
          </w:p>
        </w:tc>
      </w:tr>
      <w:tr w:rsidR="00C61BA9" w:rsidRPr="00CD6E7D" w14:paraId="5C4C1F60" w14:textId="77777777" w:rsidTr="00C61BA9">
        <w:trPr>
          <w:ins w:id="3065" w:author="DENOUAL Franck" w:date="2022-11-18T15:05:00Z"/>
        </w:trPr>
        <w:tc>
          <w:tcPr>
            <w:tcW w:w="567" w:type="dxa"/>
          </w:tcPr>
          <w:p w14:paraId="53FD16C9" w14:textId="77777777" w:rsidR="00C61BA9" w:rsidRPr="00CD6E7D" w:rsidRDefault="00C61BA9" w:rsidP="00052016">
            <w:pPr>
              <w:rPr>
                <w:ins w:id="3066" w:author="DENOUAL Franck" w:date="2022-11-18T15:05:00Z"/>
                <w:rFonts w:ascii="Courier New" w:hAnsi="Courier New" w:cs="Courier New"/>
                <w:b/>
                <w:bCs/>
                <w:sz w:val="14"/>
                <w:szCs w:val="14"/>
                <w:lang w:eastAsia="zh-CN"/>
              </w:rPr>
            </w:pPr>
          </w:p>
        </w:tc>
        <w:tc>
          <w:tcPr>
            <w:tcW w:w="567" w:type="dxa"/>
          </w:tcPr>
          <w:p w14:paraId="2F5FF8BC" w14:textId="77777777" w:rsidR="00C61BA9" w:rsidRPr="00CD6E7D" w:rsidRDefault="00C61BA9" w:rsidP="00052016">
            <w:pPr>
              <w:rPr>
                <w:ins w:id="3067" w:author="DENOUAL Franck" w:date="2022-11-18T15:05:00Z"/>
                <w:rFonts w:ascii="Courier New" w:hAnsi="Courier New" w:cs="Courier New"/>
                <w:b/>
                <w:bCs/>
                <w:sz w:val="14"/>
                <w:szCs w:val="14"/>
                <w:lang w:eastAsia="zh-CN"/>
              </w:rPr>
            </w:pPr>
          </w:p>
        </w:tc>
        <w:tc>
          <w:tcPr>
            <w:tcW w:w="993" w:type="dxa"/>
            <w:tcBorders>
              <w:right w:val="single" w:sz="4" w:space="0" w:color="auto"/>
            </w:tcBorders>
          </w:tcPr>
          <w:p w14:paraId="0FD6045D" w14:textId="77777777" w:rsidR="00C61BA9" w:rsidRPr="00CD6E7D" w:rsidRDefault="00C61BA9" w:rsidP="00052016">
            <w:pPr>
              <w:rPr>
                <w:ins w:id="3068"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207222E1" w14:textId="77777777" w:rsidR="00C61BA9" w:rsidRPr="00CD6E7D" w:rsidRDefault="00C61BA9" w:rsidP="00052016">
            <w:pPr>
              <w:rPr>
                <w:ins w:id="3069" w:author="DENOUAL Franck" w:date="2022-11-18T15:05:00Z"/>
                <w:rFonts w:ascii="Courier New" w:hAnsi="Courier New" w:cs="Courier New"/>
                <w:sz w:val="14"/>
                <w:szCs w:val="14"/>
                <w:lang w:eastAsia="zh-CN"/>
              </w:rPr>
            </w:pPr>
          </w:p>
        </w:tc>
        <w:tc>
          <w:tcPr>
            <w:tcW w:w="567" w:type="dxa"/>
            <w:tcBorders>
              <w:left w:val="single" w:sz="4" w:space="0" w:color="auto"/>
            </w:tcBorders>
          </w:tcPr>
          <w:p w14:paraId="55B0C2F7" w14:textId="77777777" w:rsidR="00C61BA9" w:rsidRPr="00CD6E7D" w:rsidRDefault="00C61BA9" w:rsidP="00052016">
            <w:pPr>
              <w:rPr>
                <w:ins w:id="3070" w:author="DENOUAL Franck" w:date="2022-11-18T15:05:00Z"/>
                <w:rFonts w:ascii="Courier New" w:hAnsi="Courier New" w:cs="Courier New"/>
                <w:sz w:val="14"/>
                <w:szCs w:val="14"/>
                <w:lang w:eastAsia="zh-CN"/>
              </w:rPr>
            </w:pPr>
            <w:ins w:id="3071" w:author="DENOUAL Franck" w:date="2022-11-18T15:05:00Z">
              <w:r w:rsidRPr="00CD6E7D">
                <w:rPr>
                  <w:rFonts w:ascii="Courier New" w:hAnsi="Courier New" w:cs="Courier New"/>
                  <w:sz w:val="14"/>
                  <w:szCs w:val="14"/>
                  <w:lang w:eastAsia="zh-CN"/>
                </w:rPr>
                <w:t xml:space="preserve"> </w:t>
              </w:r>
            </w:ins>
          </w:p>
        </w:tc>
        <w:tc>
          <w:tcPr>
            <w:tcW w:w="709" w:type="dxa"/>
            <w:tcBorders>
              <w:left w:val="single" w:sz="4" w:space="0" w:color="auto"/>
              <w:right w:val="single" w:sz="4" w:space="0" w:color="auto"/>
            </w:tcBorders>
          </w:tcPr>
          <w:p w14:paraId="79346487" w14:textId="77777777" w:rsidR="00C61BA9" w:rsidRPr="00CD6E7D" w:rsidRDefault="00C61BA9" w:rsidP="00052016">
            <w:pPr>
              <w:rPr>
                <w:ins w:id="3072" w:author="DENOUAL Franck" w:date="2022-11-18T15:05:00Z"/>
                <w:rFonts w:ascii="Courier New" w:hAnsi="Courier New" w:cs="Courier New"/>
                <w:sz w:val="14"/>
                <w:szCs w:val="14"/>
                <w:lang w:eastAsia="zh-CN"/>
              </w:rPr>
            </w:pPr>
            <w:ins w:id="3073" w:author="DENOUAL Franck" w:date="2022-11-18T15:05:00Z">
              <w:r w:rsidRPr="00CD6E7D">
                <w:rPr>
                  <w:rFonts w:ascii="Courier New" w:hAnsi="Courier New" w:cs="Courier New"/>
                  <w:sz w:val="14"/>
                  <w:szCs w:val="14"/>
                  <w:lang w:eastAsia="zh-CN"/>
                </w:rPr>
                <w:t>trak_id =</w:t>
              </w:r>
              <w:r>
                <w:rPr>
                  <w:rFonts w:ascii="Courier New" w:hAnsi="Courier New" w:cs="Courier New"/>
                  <w:sz w:val="14"/>
                  <w:szCs w:val="14"/>
                  <w:lang w:eastAsia="zh-CN"/>
                </w:rPr>
                <w:t>1</w:t>
              </w:r>
            </w:ins>
          </w:p>
        </w:tc>
        <w:tc>
          <w:tcPr>
            <w:tcW w:w="709" w:type="dxa"/>
            <w:tcBorders>
              <w:left w:val="single" w:sz="4" w:space="0" w:color="auto"/>
              <w:right w:val="single" w:sz="4" w:space="0" w:color="auto"/>
            </w:tcBorders>
          </w:tcPr>
          <w:p w14:paraId="6A019756" w14:textId="77777777" w:rsidR="00C61BA9" w:rsidRPr="00CD6E7D" w:rsidRDefault="00C61BA9" w:rsidP="00052016">
            <w:pPr>
              <w:rPr>
                <w:ins w:id="3074"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5A17A7AA" w14:textId="77777777" w:rsidR="00C61BA9" w:rsidRPr="00CD6E7D" w:rsidRDefault="00C61BA9" w:rsidP="00052016">
            <w:pPr>
              <w:rPr>
                <w:ins w:id="3075"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8881466" w14:textId="77777777" w:rsidR="00C61BA9" w:rsidRPr="00CD6E7D" w:rsidRDefault="00C61BA9" w:rsidP="00052016">
            <w:pPr>
              <w:rPr>
                <w:ins w:id="3076" w:author="DENOUAL Franck" w:date="2022-11-18T15:05:00Z"/>
                <w:rFonts w:ascii="Courier New" w:hAnsi="Courier New" w:cs="Courier New"/>
                <w:sz w:val="14"/>
                <w:szCs w:val="14"/>
                <w:lang w:eastAsia="zh-CN"/>
              </w:rPr>
            </w:pPr>
          </w:p>
        </w:tc>
        <w:tc>
          <w:tcPr>
            <w:tcW w:w="651" w:type="dxa"/>
          </w:tcPr>
          <w:p w14:paraId="77837F9E" w14:textId="77777777" w:rsidR="00C61BA9" w:rsidRPr="00CD6E7D" w:rsidRDefault="00C61BA9" w:rsidP="00052016">
            <w:pPr>
              <w:rPr>
                <w:ins w:id="3077" w:author="DENOUAL Franck" w:date="2022-11-18T15:05:00Z"/>
                <w:rFonts w:ascii="Courier New" w:hAnsi="Courier New" w:cs="Courier New"/>
                <w:sz w:val="14"/>
                <w:szCs w:val="14"/>
                <w:lang w:eastAsia="zh-CN"/>
              </w:rPr>
            </w:pPr>
            <w:ins w:id="3078" w:author="DENOUAL Franck" w:date="2022-11-18T15:05:00Z">
              <w:r w:rsidRPr="00CD6E7D">
                <w:rPr>
                  <w:rFonts w:ascii="Courier New" w:hAnsi="Courier New" w:cs="Courier New"/>
                  <w:sz w:val="14"/>
                  <w:szCs w:val="14"/>
                  <w:lang w:eastAsia="zh-CN"/>
                </w:rPr>
                <w:t xml:space="preserve"> </w:t>
              </w:r>
            </w:ins>
          </w:p>
        </w:tc>
        <w:tc>
          <w:tcPr>
            <w:tcW w:w="567" w:type="dxa"/>
            <w:tcBorders>
              <w:right w:val="single" w:sz="4" w:space="0" w:color="auto"/>
            </w:tcBorders>
          </w:tcPr>
          <w:p w14:paraId="0AC3C630" w14:textId="77777777" w:rsidR="00C61BA9" w:rsidRPr="00CD6E7D" w:rsidRDefault="00C61BA9" w:rsidP="00052016">
            <w:pPr>
              <w:rPr>
                <w:ins w:id="3079" w:author="DENOUAL Franck" w:date="2022-11-18T15:05:00Z"/>
                <w:rFonts w:ascii="Courier New" w:hAnsi="Courier New" w:cs="Courier New"/>
                <w:sz w:val="14"/>
                <w:szCs w:val="14"/>
                <w:lang w:eastAsia="zh-CN"/>
              </w:rPr>
            </w:pPr>
            <w:ins w:id="3080" w:author="DENOUAL Franck" w:date="2022-11-18T15:05:00Z">
              <w:r w:rsidRPr="00CD6E7D">
                <w:rPr>
                  <w:rFonts w:ascii="Courier New" w:hAnsi="Courier New" w:cs="Courier New"/>
                  <w:sz w:val="14"/>
                  <w:szCs w:val="14"/>
                  <w:lang w:eastAsia="zh-CN"/>
                </w:rPr>
                <w:t>trak_id =</w:t>
              </w:r>
              <w:r>
                <w:rPr>
                  <w:rFonts w:ascii="Courier New" w:hAnsi="Courier New" w:cs="Courier New"/>
                  <w:sz w:val="14"/>
                  <w:szCs w:val="14"/>
                  <w:lang w:eastAsia="zh-CN"/>
                </w:rPr>
                <w:t>2</w:t>
              </w:r>
            </w:ins>
          </w:p>
        </w:tc>
        <w:tc>
          <w:tcPr>
            <w:tcW w:w="582" w:type="dxa"/>
            <w:tcBorders>
              <w:right w:val="single" w:sz="4" w:space="0" w:color="auto"/>
            </w:tcBorders>
          </w:tcPr>
          <w:p w14:paraId="1396E799" w14:textId="77777777" w:rsidR="00C61BA9" w:rsidRPr="00CD6E7D" w:rsidRDefault="00C61BA9" w:rsidP="00052016">
            <w:pPr>
              <w:rPr>
                <w:ins w:id="3081"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6377126C" w14:textId="77777777" w:rsidR="00C61BA9" w:rsidRPr="00CD6E7D" w:rsidRDefault="00C61BA9" w:rsidP="00052016">
            <w:pPr>
              <w:rPr>
                <w:ins w:id="3082" w:author="DENOUAL Franck" w:date="2022-11-18T15:05:00Z"/>
                <w:rFonts w:ascii="Courier New" w:hAnsi="Courier New" w:cs="Courier New"/>
                <w:sz w:val="14"/>
                <w:szCs w:val="14"/>
                <w:lang w:eastAsia="zh-CN"/>
              </w:rPr>
            </w:pPr>
          </w:p>
        </w:tc>
        <w:tc>
          <w:tcPr>
            <w:tcW w:w="630" w:type="dxa"/>
          </w:tcPr>
          <w:p w14:paraId="6A0AA222" w14:textId="77777777" w:rsidR="00C61BA9" w:rsidRPr="00CD6E7D" w:rsidRDefault="00C61BA9" w:rsidP="00052016">
            <w:pPr>
              <w:rPr>
                <w:ins w:id="3083" w:author="DENOUAL Franck" w:date="2022-11-18T15:05:00Z"/>
                <w:rFonts w:ascii="Courier New" w:hAnsi="Courier New" w:cs="Courier New"/>
                <w:sz w:val="14"/>
                <w:szCs w:val="14"/>
                <w:lang w:eastAsia="zh-CN"/>
              </w:rPr>
            </w:pPr>
          </w:p>
        </w:tc>
        <w:tc>
          <w:tcPr>
            <w:tcW w:w="660" w:type="dxa"/>
          </w:tcPr>
          <w:p w14:paraId="34FAD795" w14:textId="77777777" w:rsidR="00C61BA9" w:rsidRPr="00CD6E7D" w:rsidRDefault="00C61BA9" w:rsidP="00052016">
            <w:pPr>
              <w:rPr>
                <w:ins w:id="3084" w:author="DENOUAL Franck" w:date="2022-11-18T15:05:00Z"/>
                <w:rFonts w:ascii="Courier New" w:hAnsi="Courier New" w:cs="Courier New"/>
                <w:sz w:val="14"/>
                <w:szCs w:val="14"/>
                <w:lang w:eastAsia="zh-CN"/>
              </w:rPr>
            </w:pPr>
            <w:ins w:id="3085" w:author="DENOUAL Franck" w:date="2022-11-18T15:05:00Z">
              <w:r w:rsidRPr="00CD6E7D">
                <w:rPr>
                  <w:rFonts w:ascii="Courier New" w:hAnsi="Courier New" w:cs="Courier New"/>
                  <w:sz w:val="14"/>
                  <w:szCs w:val="14"/>
                  <w:lang w:eastAsia="zh-CN"/>
                </w:rPr>
                <w:t>trak_id =</w:t>
              </w:r>
              <w:r>
                <w:rPr>
                  <w:rFonts w:ascii="Courier New" w:hAnsi="Courier New" w:cs="Courier New"/>
                  <w:sz w:val="14"/>
                  <w:szCs w:val="14"/>
                  <w:lang w:eastAsia="zh-CN"/>
                </w:rPr>
                <w:t>3</w:t>
              </w:r>
            </w:ins>
          </w:p>
        </w:tc>
        <w:tc>
          <w:tcPr>
            <w:tcW w:w="851" w:type="dxa"/>
          </w:tcPr>
          <w:p w14:paraId="162D31D1" w14:textId="77777777" w:rsidR="00C61BA9" w:rsidRPr="00CD6E7D" w:rsidRDefault="00C61BA9" w:rsidP="00052016">
            <w:pPr>
              <w:rPr>
                <w:ins w:id="3086" w:author="DENOUAL Franck" w:date="2022-11-18T15:05:00Z"/>
                <w:rFonts w:ascii="Courier New" w:hAnsi="Courier New" w:cs="Courier New"/>
                <w:sz w:val="14"/>
                <w:szCs w:val="14"/>
                <w:lang w:eastAsia="zh-CN"/>
              </w:rPr>
            </w:pPr>
          </w:p>
        </w:tc>
        <w:tc>
          <w:tcPr>
            <w:tcW w:w="850" w:type="dxa"/>
          </w:tcPr>
          <w:p w14:paraId="5EDCEBBA" w14:textId="77777777" w:rsidR="00C61BA9" w:rsidRPr="00CD6E7D" w:rsidRDefault="00C61BA9" w:rsidP="00052016">
            <w:pPr>
              <w:rPr>
                <w:ins w:id="3087" w:author="DENOUAL Franck" w:date="2022-11-18T15:05:00Z"/>
                <w:rFonts w:ascii="Courier New" w:hAnsi="Courier New" w:cs="Courier New"/>
                <w:sz w:val="14"/>
                <w:szCs w:val="14"/>
                <w:lang w:eastAsia="zh-CN"/>
              </w:rPr>
            </w:pPr>
          </w:p>
        </w:tc>
      </w:tr>
      <w:tr w:rsidR="00C61BA9" w:rsidRPr="00CD6E7D" w14:paraId="29C890B0" w14:textId="77777777" w:rsidTr="00C61BA9">
        <w:trPr>
          <w:ins w:id="3088" w:author="DENOUAL Franck" w:date="2022-11-18T15:05:00Z"/>
        </w:trPr>
        <w:tc>
          <w:tcPr>
            <w:tcW w:w="567" w:type="dxa"/>
          </w:tcPr>
          <w:p w14:paraId="6F5C99C9" w14:textId="54A163BB" w:rsidR="00C61BA9" w:rsidRPr="00CD6E7D" w:rsidRDefault="00C61BA9" w:rsidP="00052016">
            <w:pPr>
              <w:rPr>
                <w:ins w:id="3089" w:author="DENOUAL Franck" w:date="2022-11-18T15:05:00Z"/>
                <w:rFonts w:ascii="Courier New" w:hAnsi="Courier New" w:cs="Courier New"/>
                <w:b/>
                <w:bCs/>
                <w:sz w:val="14"/>
                <w:szCs w:val="14"/>
                <w:lang w:eastAsia="zh-CN"/>
              </w:rPr>
            </w:pPr>
            <w:ins w:id="3090" w:author="DENOUAL Franck" w:date="2022-11-18T15:05:00Z">
              <w:r>
                <w:rPr>
                  <w:rFonts w:ascii="Courier New" w:hAnsi="Courier New" w:cs="Courier New"/>
                  <w:b/>
                  <w:bCs/>
                  <w:sz w:val="14"/>
                  <w:szCs w:val="14"/>
                  <w:lang w:eastAsia="zh-CN"/>
                </w:rPr>
                <w:t>m</w:t>
              </w:r>
              <w:r w:rsidRPr="00CD6E7D">
                <w:rPr>
                  <w:rFonts w:ascii="Courier New" w:hAnsi="Courier New" w:cs="Courier New"/>
                  <w:b/>
                  <w:bCs/>
                  <w:sz w:val="14"/>
                  <w:szCs w:val="14"/>
                  <w:lang w:eastAsia="zh-CN"/>
                </w:rPr>
                <w:t>vhd</w:t>
              </w:r>
            </w:ins>
          </w:p>
        </w:tc>
        <w:tc>
          <w:tcPr>
            <w:tcW w:w="567" w:type="dxa"/>
          </w:tcPr>
          <w:p w14:paraId="4E84B425" w14:textId="77777777" w:rsidR="00C61BA9" w:rsidRPr="00CD6E7D" w:rsidRDefault="00C61BA9" w:rsidP="00052016">
            <w:pPr>
              <w:rPr>
                <w:ins w:id="3091" w:author="DENOUAL Franck" w:date="2022-11-18T15:05:00Z"/>
                <w:rFonts w:ascii="Courier New" w:hAnsi="Courier New" w:cs="Courier New"/>
                <w:b/>
                <w:bCs/>
                <w:sz w:val="14"/>
                <w:szCs w:val="14"/>
                <w:lang w:eastAsia="zh-CN"/>
              </w:rPr>
            </w:pPr>
          </w:p>
        </w:tc>
        <w:tc>
          <w:tcPr>
            <w:tcW w:w="993" w:type="dxa"/>
            <w:tcBorders>
              <w:right w:val="single" w:sz="4" w:space="0" w:color="auto"/>
            </w:tcBorders>
          </w:tcPr>
          <w:p w14:paraId="53FFE0A8" w14:textId="77777777" w:rsidR="00C61BA9" w:rsidRPr="00CD6E7D" w:rsidRDefault="00C61BA9" w:rsidP="00052016">
            <w:pPr>
              <w:rPr>
                <w:ins w:id="3092"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1A5A787B" w14:textId="77777777" w:rsidR="00C61BA9" w:rsidRPr="00CD6E7D" w:rsidRDefault="00C61BA9" w:rsidP="00052016">
            <w:pPr>
              <w:rPr>
                <w:ins w:id="3093" w:author="DENOUAL Franck" w:date="2022-11-18T15:05:00Z"/>
                <w:rFonts w:ascii="Courier New" w:hAnsi="Courier New" w:cs="Courier New"/>
                <w:sz w:val="14"/>
                <w:szCs w:val="14"/>
                <w:lang w:eastAsia="zh-CN"/>
              </w:rPr>
            </w:pPr>
          </w:p>
        </w:tc>
        <w:tc>
          <w:tcPr>
            <w:tcW w:w="567" w:type="dxa"/>
            <w:tcBorders>
              <w:left w:val="single" w:sz="4" w:space="0" w:color="auto"/>
            </w:tcBorders>
          </w:tcPr>
          <w:p w14:paraId="1BCCCC4B" w14:textId="77777777" w:rsidR="00C61BA9" w:rsidRPr="00CD6E7D" w:rsidRDefault="00C61BA9" w:rsidP="00052016">
            <w:pPr>
              <w:rPr>
                <w:ins w:id="3094" w:author="DENOUAL Franck" w:date="2022-11-18T15:05:00Z"/>
                <w:rFonts w:ascii="Courier New" w:hAnsi="Courier New" w:cs="Courier New"/>
                <w:sz w:val="14"/>
                <w:szCs w:val="14"/>
                <w:lang w:eastAsia="zh-CN"/>
              </w:rPr>
            </w:pPr>
          </w:p>
          <w:p w14:paraId="1AC62946" w14:textId="77777777" w:rsidR="00C61BA9" w:rsidRPr="00CD6E7D" w:rsidRDefault="00C61BA9" w:rsidP="00052016">
            <w:pPr>
              <w:rPr>
                <w:ins w:id="3095"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3F2A159B" w14:textId="77777777" w:rsidR="00C61BA9" w:rsidRPr="00CD6E7D" w:rsidRDefault="00C61BA9" w:rsidP="00052016">
            <w:pPr>
              <w:rPr>
                <w:ins w:id="3096"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4C8BB778" w14:textId="77777777" w:rsidR="00C61BA9" w:rsidRPr="00CD6E7D" w:rsidRDefault="00C61BA9" w:rsidP="00052016">
            <w:pPr>
              <w:rPr>
                <w:ins w:id="3097"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270A6078" w14:textId="77777777" w:rsidR="00C61BA9" w:rsidRPr="00CD6E7D" w:rsidRDefault="00C61BA9" w:rsidP="00052016">
            <w:pPr>
              <w:rPr>
                <w:ins w:id="3098"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423A852" w14:textId="77777777" w:rsidR="00C61BA9" w:rsidRPr="00CD6E7D" w:rsidRDefault="00C61BA9" w:rsidP="00052016">
            <w:pPr>
              <w:rPr>
                <w:ins w:id="3099" w:author="DENOUAL Franck" w:date="2022-11-18T15:05:00Z"/>
                <w:rFonts w:ascii="Courier New" w:hAnsi="Courier New" w:cs="Courier New"/>
                <w:sz w:val="14"/>
                <w:szCs w:val="14"/>
                <w:lang w:eastAsia="zh-CN"/>
              </w:rPr>
            </w:pPr>
          </w:p>
        </w:tc>
        <w:tc>
          <w:tcPr>
            <w:tcW w:w="651" w:type="dxa"/>
          </w:tcPr>
          <w:p w14:paraId="76FD2BA0" w14:textId="77777777" w:rsidR="00C61BA9" w:rsidRPr="00CD6E7D" w:rsidRDefault="00C61BA9" w:rsidP="00052016">
            <w:pPr>
              <w:rPr>
                <w:ins w:id="3100" w:author="DENOUAL Franck" w:date="2022-11-18T15:05:00Z"/>
                <w:rFonts w:ascii="Courier New" w:hAnsi="Courier New" w:cs="Courier New"/>
                <w:sz w:val="14"/>
                <w:szCs w:val="14"/>
                <w:lang w:eastAsia="zh-CN"/>
              </w:rPr>
            </w:pPr>
          </w:p>
        </w:tc>
        <w:tc>
          <w:tcPr>
            <w:tcW w:w="567" w:type="dxa"/>
            <w:tcBorders>
              <w:right w:val="single" w:sz="4" w:space="0" w:color="auto"/>
            </w:tcBorders>
          </w:tcPr>
          <w:p w14:paraId="697F9128" w14:textId="77777777" w:rsidR="00C61BA9" w:rsidRPr="00CD6E7D" w:rsidRDefault="00C61BA9" w:rsidP="00052016">
            <w:pPr>
              <w:rPr>
                <w:ins w:id="3101" w:author="DENOUAL Franck" w:date="2022-11-18T15:05:00Z"/>
                <w:rFonts w:ascii="Courier New" w:hAnsi="Courier New" w:cs="Courier New"/>
                <w:sz w:val="14"/>
                <w:szCs w:val="14"/>
                <w:lang w:eastAsia="zh-CN"/>
              </w:rPr>
            </w:pPr>
          </w:p>
        </w:tc>
        <w:tc>
          <w:tcPr>
            <w:tcW w:w="582" w:type="dxa"/>
            <w:tcBorders>
              <w:right w:val="single" w:sz="4" w:space="0" w:color="auto"/>
            </w:tcBorders>
          </w:tcPr>
          <w:p w14:paraId="5DF0AB6F" w14:textId="77777777" w:rsidR="00C61BA9" w:rsidRPr="00CD6E7D" w:rsidRDefault="00C61BA9" w:rsidP="00052016">
            <w:pPr>
              <w:rPr>
                <w:ins w:id="3102"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5ABF87EB" w14:textId="77777777" w:rsidR="00C61BA9" w:rsidRPr="00CD6E7D" w:rsidRDefault="00C61BA9" w:rsidP="00052016">
            <w:pPr>
              <w:rPr>
                <w:ins w:id="3103" w:author="DENOUAL Franck" w:date="2022-11-18T15:05:00Z"/>
                <w:rFonts w:ascii="Courier New" w:hAnsi="Courier New" w:cs="Courier New"/>
                <w:sz w:val="14"/>
                <w:szCs w:val="14"/>
                <w:lang w:eastAsia="zh-CN"/>
              </w:rPr>
            </w:pPr>
          </w:p>
        </w:tc>
        <w:tc>
          <w:tcPr>
            <w:tcW w:w="630" w:type="dxa"/>
          </w:tcPr>
          <w:p w14:paraId="00CE358A" w14:textId="77777777" w:rsidR="00C61BA9" w:rsidRPr="00CD6E7D" w:rsidRDefault="00C61BA9" w:rsidP="00052016">
            <w:pPr>
              <w:rPr>
                <w:ins w:id="3104" w:author="DENOUAL Franck" w:date="2022-11-18T15:05:00Z"/>
                <w:rFonts w:ascii="Courier New" w:hAnsi="Courier New" w:cs="Courier New"/>
                <w:sz w:val="14"/>
                <w:szCs w:val="14"/>
                <w:lang w:eastAsia="zh-CN"/>
              </w:rPr>
            </w:pPr>
          </w:p>
        </w:tc>
        <w:tc>
          <w:tcPr>
            <w:tcW w:w="660" w:type="dxa"/>
          </w:tcPr>
          <w:p w14:paraId="01E8A995" w14:textId="77777777" w:rsidR="00C61BA9" w:rsidRPr="00CD6E7D" w:rsidRDefault="00C61BA9" w:rsidP="00052016">
            <w:pPr>
              <w:rPr>
                <w:ins w:id="3105" w:author="DENOUAL Franck" w:date="2022-11-18T15:05:00Z"/>
                <w:rFonts w:ascii="Courier New" w:hAnsi="Courier New" w:cs="Courier New"/>
                <w:sz w:val="14"/>
                <w:szCs w:val="14"/>
                <w:lang w:eastAsia="zh-CN"/>
              </w:rPr>
            </w:pPr>
          </w:p>
        </w:tc>
        <w:tc>
          <w:tcPr>
            <w:tcW w:w="851" w:type="dxa"/>
          </w:tcPr>
          <w:p w14:paraId="55BE6051" w14:textId="77777777" w:rsidR="00C61BA9" w:rsidRPr="00CD6E7D" w:rsidRDefault="00C61BA9" w:rsidP="00052016">
            <w:pPr>
              <w:rPr>
                <w:ins w:id="3106" w:author="DENOUAL Franck" w:date="2022-11-18T15:05:00Z"/>
                <w:rFonts w:ascii="Courier New" w:hAnsi="Courier New" w:cs="Courier New"/>
                <w:sz w:val="14"/>
                <w:szCs w:val="14"/>
                <w:lang w:eastAsia="zh-CN"/>
              </w:rPr>
            </w:pPr>
          </w:p>
        </w:tc>
        <w:tc>
          <w:tcPr>
            <w:tcW w:w="850" w:type="dxa"/>
          </w:tcPr>
          <w:p w14:paraId="0381E8B1" w14:textId="77777777" w:rsidR="00C61BA9" w:rsidRPr="00CD6E7D" w:rsidRDefault="00C61BA9" w:rsidP="00052016">
            <w:pPr>
              <w:rPr>
                <w:ins w:id="3107" w:author="DENOUAL Franck" w:date="2022-11-18T15:05:00Z"/>
                <w:rFonts w:ascii="Courier New" w:hAnsi="Courier New" w:cs="Courier New"/>
                <w:sz w:val="14"/>
                <w:szCs w:val="14"/>
                <w:lang w:eastAsia="zh-CN"/>
              </w:rPr>
            </w:pPr>
          </w:p>
        </w:tc>
      </w:tr>
      <w:tr w:rsidR="00C61BA9" w:rsidRPr="00CD6E7D" w14:paraId="7BDE0D29" w14:textId="77777777" w:rsidTr="00C61BA9">
        <w:trPr>
          <w:ins w:id="3108" w:author="DENOUAL Franck" w:date="2022-11-18T15:05:00Z"/>
        </w:trPr>
        <w:tc>
          <w:tcPr>
            <w:tcW w:w="567" w:type="dxa"/>
          </w:tcPr>
          <w:p w14:paraId="0E63873B" w14:textId="77777777" w:rsidR="00C61BA9" w:rsidRPr="001942C1" w:rsidRDefault="00C61BA9" w:rsidP="00052016">
            <w:pPr>
              <w:rPr>
                <w:ins w:id="3109" w:author="DENOUAL Franck" w:date="2022-11-18T15:05:00Z"/>
                <w:rFonts w:ascii="Courier New" w:hAnsi="Courier New" w:cs="Courier New"/>
                <w:b/>
                <w:bCs/>
                <w:sz w:val="14"/>
                <w:szCs w:val="14"/>
                <w:lang w:eastAsia="zh-CN"/>
              </w:rPr>
            </w:pPr>
            <w:ins w:id="3110" w:author="DENOUAL Franck" w:date="2022-11-18T15:05:00Z">
              <w:r w:rsidRPr="001942C1">
                <w:rPr>
                  <w:rFonts w:ascii="Courier New" w:hAnsi="Courier New" w:cs="Courier New"/>
                  <w:b/>
                  <w:bCs/>
                  <w:sz w:val="14"/>
                  <w:szCs w:val="14"/>
                  <w:lang w:eastAsia="zh-CN"/>
                </w:rPr>
                <w:t>tkgd</w:t>
              </w:r>
            </w:ins>
          </w:p>
        </w:tc>
        <w:tc>
          <w:tcPr>
            <w:tcW w:w="567" w:type="dxa"/>
          </w:tcPr>
          <w:p w14:paraId="1B47AD5D" w14:textId="77777777" w:rsidR="00C61BA9" w:rsidRPr="001942C1" w:rsidRDefault="00C61BA9" w:rsidP="00052016">
            <w:pPr>
              <w:rPr>
                <w:ins w:id="3111" w:author="DENOUAL Franck" w:date="2022-11-18T15:05:00Z"/>
                <w:rFonts w:ascii="Courier New" w:hAnsi="Courier New" w:cs="Courier New"/>
                <w:b/>
                <w:bCs/>
                <w:sz w:val="14"/>
                <w:szCs w:val="14"/>
                <w:lang w:eastAsia="zh-CN"/>
              </w:rPr>
            </w:pPr>
          </w:p>
        </w:tc>
        <w:tc>
          <w:tcPr>
            <w:tcW w:w="993" w:type="dxa"/>
            <w:tcBorders>
              <w:right w:val="single" w:sz="4" w:space="0" w:color="auto"/>
            </w:tcBorders>
          </w:tcPr>
          <w:p w14:paraId="27D294D7" w14:textId="77777777" w:rsidR="00C61BA9" w:rsidRPr="001942C1" w:rsidRDefault="00C61BA9" w:rsidP="00052016">
            <w:pPr>
              <w:rPr>
                <w:ins w:id="3112" w:author="DENOUAL Franck" w:date="2022-11-18T15:05:00Z"/>
                <w:rFonts w:ascii="Courier New" w:hAnsi="Courier New" w:cs="Courier New"/>
                <w:b/>
                <w:bCs/>
                <w:sz w:val="14"/>
                <w:szCs w:val="14"/>
                <w:lang w:eastAsia="zh-CN"/>
              </w:rPr>
            </w:pPr>
          </w:p>
        </w:tc>
        <w:tc>
          <w:tcPr>
            <w:tcW w:w="283" w:type="dxa"/>
            <w:tcBorders>
              <w:top w:val="nil"/>
              <w:left w:val="single" w:sz="4" w:space="0" w:color="auto"/>
              <w:bottom w:val="nil"/>
              <w:right w:val="single" w:sz="4" w:space="0" w:color="auto"/>
            </w:tcBorders>
          </w:tcPr>
          <w:p w14:paraId="54A4BD98" w14:textId="77777777" w:rsidR="00C61BA9" w:rsidRPr="001942C1" w:rsidRDefault="00C61BA9" w:rsidP="00052016">
            <w:pPr>
              <w:rPr>
                <w:ins w:id="3113" w:author="DENOUAL Franck" w:date="2022-11-18T15:05:00Z"/>
                <w:rFonts w:ascii="Courier New" w:hAnsi="Courier New" w:cs="Courier New"/>
                <w:b/>
                <w:bCs/>
                <w:sz w:val="14"/>
                <w:szCs w:val="14"/>
                <w:lang w:eastAsia="zh-CN"/>
              </w:rPr>
            </w:pPr>
          </w:p>
        </w:tc>
        <w:tc>
          <w:tcPr>
            <w:tcW w:w="567" w:type="dxa"/>
            <w:tcBorders>
              <w:left w:val="single" w:sz="4" w:space="0" w:color="auto"/>
            </w:tcBorders>
          </w:tcPr>
          <w:p w14:paraId="4F0A409E" w14:textId="77777777" w:rsidR="00C61BA9" w:rsidRPr="001942C1" w:rsidRDefault="00C61BA9" w:rsidP="00052016">
            <w:pPr>
              <w:rPr>
                <w:ins w:id="3114" w:author="DENOUAL Franck" w:date="2022-11-18T15:05:00Z"/>
                <w:rFonts w:ascii="Courier New" w:hAnsi="Courier New" w:cs="Courier New"/>
                <w:b/>
                <w:bCs/>
                <w:sz w:val="14"/>
                <w:szCs w:val="14"/>
                <w:lang w:eastAsia="zh-CN"/>
              </w:rPr>
            </w:pPr>
            <w:ins w:id="3115" w:author="DENOUAL Franck" w:date="2022-11-18T15:05:00Z">
              <w:r w:rsidRPr="001942C1">
                <w:rPr>
                  <w:rFonts w:ascii="Courier New" w:hAnsi="Courier New" w:cs="Courier New"/>
                  <w:b/>
                  <w:bCs/>
                  <w:sz w:val="14"/>
                  <w:szCs w:val="14"/>
                  <w:lang w:eastAsia="zh-CN"/>
                </w:rPr>
                <w:t>trgr</w:t>
              </w:r>
            </w:ins>
          </w:p>
        </w:tc>
        <w:tc>
          <w:tcPr>
            <w:tcW w:w="709" w:type="dxa"/>
            <w:tcBorders>
              <w:left w:val="single" w:sz="4" w:space="0" w:color="auto"/>
              <w:right w:val="single" w:sz="4" w:space="0" w:color="auto"/>
            </w:tcBorders>
          </w:tcPr>
          <w:p w14:paraId="575DC36A" w14:textId="77777777" w:rsidR="00C61BA9" w:rsidRPr="001942C1" w:rsidRDefault="00C61BA9" w:rsidP="00052016">
            <w:pPr>
              <w:rPr>
                <w:ins w:id="3116" w:author="DENOUAL Franck" w:date="2022-11-18T15:05:00Z"/>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431EA76E" w14:textId="77777777" w:rsidR="00C61BA9" w:rsidRPr="001942C1" w:rsidRDefault="00C61BA9" w:rsidP="00052016">
            <w:pPr>
              <w:rPr>
                <w:ins w:id="3117" w:author="DENOUAL Franck" w:date="2022-11-18T15:05:00Z"/>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0A09EC59" w14:textId="77777777" w:rsidR="00C61BA9" w:rsidRPr="001942C1" w:rsidRDefault="00C61BA9" w:rsidP="00052016">
            <w:pPr>
              <w:rPr>
                <w:ins w:id="3118" w:author="DENOUAL Franck" w:date="2022-11-18T15:05:00Z"/>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39BCCD73" w14:textId="77777777" w:rsidR="00C61BA9" w:rsidRPr="001942C1" w:rsidRDefault="00C61BA9" w:rsidP="00052016">
            <w:pPr>
              <w:rPr>
                <w:ins w:id="3119" w:author="DENOUAL Franck" w:date="2022-11-18T15:05:00Z"/>
                <w:rFonts w:ascii="Courier New" w:hAnsi="Courier New" w:cs="Courier New"/>
                <w:b/>
                <w:bCs/>
                <w:sz w:val="14"/>
                <w:szCs w:val="14"/>
                <w:lang w:eastAsia="zh-CN"/>
              </w:rPr>
            </w:pPr>
          </w:p>
        </w:tc>
        <w:tc>
          <w:tcPr>
            <w:tcW w:w="651" w:type="dxa"/>
          </w:tcPr>
          <w:p w14:paraId="1B229AAF" w14:textId="77777777" w:rsidR="00C61BA9" w:rsidRPr="001942C1" w:rsidRDefault="00C61BA9" w:rsidP="00052016">
            <w:pPr>
              <w:rPr>
                <w:ins w:id="3120" w:author="DENOUAL Franck" w:date="2022-11-18T15:05:00Z"/>
                <w:rFonts w:ascii="Courier New" w:hAnsi="Courier New" w:cs="Courier New"/>
                <w:b/>
                <w:bCs/>
                <w:sz w:val="14"/>
                <w:szCs w:val="14"/>
                <w:lang w:eastAsia="zh-CN"/>
              </w:rPr>
            </w:pPr>
            <w:ins w:id="3121" w:author="DENOUAL Franck" w:date="2022-11-18T15:05:00Z">
              <w:r w:rsidRPr="001942C1">
                <w:rPr>
                  <w:rFonts w:ascii="Courier New" w:hAnsi="Courier New" w:cs="Courier New"/>
                  <w:b/>
                  <w:bCs/>
                  <w:sz w:val="14"/>
                  <w:szCs w:val="14"/>
                  <w:lang w:eastAsia="zh-CN"/>
                </w:rPr>
                <w:t>trgr</w:t>
              </w:r>
            </w:ins>
          </w:p>
        </w:tc>
        <w:tc>
          <w:tcPr>
            <w:tcW w:w="567" w:type="dxa"/>
            <w:tcBorders>
              <w:right w:val="single" w:sz="4" w:space="0" w:color="auto"/>
            </w:tcBorders>
          </w:tcPr>
          <w:p w14:paraId="1994E040" w14:textId="77777777" w:rsidR="00C61BA9" w:rsidRPr="001942C1" w:rsidRDefault="00C61BA9" w:rsidP="00052016">
            <w:pPr>
              <w:rPr>
                <w:ins w:id="3122" w:author="DENOUAL Franck" w:date="2022-11-18T15:05:00Z"/>
                <w:rFonts w:ascii="Courier New" w:hAnsi="Courier New" w:cs="Courier New"/>
                <w:b/>
                <w:bCs/>
                <w:sz w:val="14"/>
                <w:szCs w:val="14"/>
                <w:lang w:eastAsia="zh-CN"/>
              </w:rPr>
            </w:pPr>
          </w:p>
        </w:tc>
        <w:tc>
          <w:tcPr>
            <w:tcW w:w="582" w:type="dxa"/>
            <w:tcBorders>
              <w:right w:val="single" w:sz="4" w:space="0" w:color="auto"/>
            </w:tcBorders>
          </w:tcPr>
          <w:p w14:paraId="7F6BC552" w14:textId="77777777" w:rsidR="00C61BA9" w:rsidRPr="001942C1" w:rsidRDefault="00C61BA9" w:rsidP="00052016">
            <w:pPr>
              <w:rPr>
                <w:ins w:id="3123" w:author="DENOUAL Franck" w:date="2022-11-18T15:05:00Z"/>
                <w:rFonts w:ascii="Courier New" w:hAnsi="Courier New" w:cs="Courier New"/>
                <w:b/>
                <w:bCs/>
                <w:sz w:val="14"/>
                <w:szCs w:val="14"/>
                <w:lang w:eastAsia="zh-CN"/>
              </w:rPr>
            </w:pPr>
          </w:p>
        </w:tc>
        <w:tc>
          <w:tcPr>
            <w:tcW w:w="254" w:type="dxa"/>
            <w:tcBorders>
              <w:top w:val="nil"/>
              <w:left w:val="single" w:sz="4" w:space="0" w:color="auto"/>
              <w:bottom w:val="nil"/>
              <w:right w:val="single" w:sz="4" w:space="0" w:color="auto"/>
            </w:tcBorders>
          </w:tcPr>
          <w:p w14:paraId="4CD3C22C" w14:textId="77777777" w:rsidR="00C61BA9" w:rsidRPr="001942C1" w:rsidRDefault="00C61BA9" w:rsidP="00052016">
            <w:pPr>
              <w:rPr>
                <w:ins w:id="3124" w:author="DENOUAL Franck" w:date="2022-11-18T15:05:00Z"/>
                <w:rFonts w:ascii="Courier New" w:hAnsi="Courier New" w:cs="Courier New"/>
                <w:b/>
                <w:bCs/>
                <w:sz w:val="14"/>
                <w:szCs w:val="14"/>
                <w:lang w:eastAsia="zh-CN"/>
              </w:rPr>
            </w:pPr>
          </w:p>
        </w:tc>
        <w:tc>
          <w:tcPr>
            <w:tcW w:w="630" w:type="dxa"/>
          </w:tcPr>
          <w:p w14:paraId="72CCF915" w14:textId="77777777" w:rsidR="00C61BA9" w:rsidRPr="001942C1" w:rsidRDefault="00C61BA9" w:rsidP="00052016">
            <w:pPr>
              <w:rPr>
                <w:ins w:id="3125" w:author="DENOUAL Franck" w:date="2022-11-18T15:05:00Z"/>
                <w:rFonts w:ascii="Courier New" w:hAnsi="Courier New" w:cs="Courier New"/>
                <w:b/>
                <w:bCs/>
                <w:sz w:val="14"/>
                <w:szCs w:val="14"/>
                <w:lang w:eastAsia="zh-CN"/>
              </w:rPr>
            </w:pPr>
            <w:ins w:id="3126" w:author="DENOUAL Franck" w:date="2022-11-18T15:05:00Z">
              <w:r w:rsidRPr="001942C1">
                <w:rPr>
                  <w:rFonts w:ascii="Courier New" w:hAnsi="Courier New" w:cs="Courier New"/>
                  <w:b/>
                  <w:bCs/>
                  <w:sz w:val="14"/>
                  <w:szCs w:val="14"/>
                  <w:lang w:eastAsia="zh-CN"/>
                </w:rPr>
                <w:t>trgr</w:t>
              </w:r>
            </w:ins>
          </w:p>
        </w:tc>
        <w:tc>
          <w:tcPr>
            <w:tcW w:w="660" w:type="dxa"/>
          </w:tcPr>
          <w:p w14:paraId="3C7C986F" w14:textId="77777777" w:rsidR="00C61BA9" w:rsidRPr="001942C1" w:rsidRDefault="00C61BA9" w:rsidP="00052016">
            <w:pPr>
              <w:rPr>
                <w:ins w:id="3127" w:author="DENOUAL Franck" w:date="2022-11-18T15:05:00Z"/>
                <w:rFonts w:ascii="Courier New" w:hAnsi="Courier New" w:cs="Courier New"/>
                <w:b/>
                <w:bCs/>
                <w:sz w:val="14"/>
                <w:szCs w:val="14"/>
                <w:lang w:eastAsia="zh-CN"/>
              </w:rPr>
            </w:pPr>
          </w:p>
        </w:tc>
        <w:tc>
          <w:tcPr>
            <w:tcW w:w="851" w:type="dxa"/>
          </w:tcPr>
          <w:p w14:paraId="12F0B344" w14:textId="77777777" w:rsidR="00C61BA9" w:rsidRPr="001942C1" w:rsidRDefault="00C61BA9" w:rsidP="00052016">
            <w:pPr>
              <w:rPr>
                <w:ins w:id="3128" w:author="DENOUAL Franck" w:date="2022-11-18T15:05:00Z"/>
                <w:rFonts w:ascii="Courier New" w:hAnsi="Courier New" w:cs="Courier New"/>
                <w:b/>
                <w:bCs/>
                <w:sz w:val="14"/>
                <w:szCs w:val="14"/>
                <w:lang w:eastAsia="zh-CN"/>
              </w:rPr>
            </w:pPr>
          </w:p>
        </w:tc>
        <w:tc>
          <w:tcPr>
            <w:tcW w:w="850" w:type="dxa"/>
          </w:tcPr>
          <w:p w14:paraId="371A027C" w14:textId="77777777" w:rsidR="00C61BA9" w:rsidRPr="001942C1" w:rsidRDefault="00C61BA9" w:rsidP="00052016">
            <w:pPr>
              <w:rPr>
                <w:ins w:id="3129" w:author="DENOUAL Franck" w:date="2022-11-18T15:05:00Z"/>
                <w:rFonts w:ascii="Courier New" w:hAnsi="Courier New" w:cs="Courier New"/>
                <w:b/>
                <w:bCs/>
                <w:sz w:val="14"/>
                <w:szCs w:val="14"/>
                <w:lang w:eastAsia="zh-CN"/>
              </w:rPr>
            </w:pPr>
          </w:p>
        </w:tc>
      </w:tr>
      <w:tr w:rsidR="00C61BA9" w:rsidRPr="00CD6E7D" w14:paraId="6FC5494A" w14:textId="77777777" w:rsidTr="00C61BA9">
        <w:trPr>
          <w:ins w:id="3130" w:author="DENOUAL Franck" w:date="2022-11-18T15:05:00Z"/>
        </w:trPr>
        <w:tc>
          <w:tcPr>
            <w:tcW w:w="567" w:type="dxa"/>
          </w:tcPr>
          <w:p w14:paraId="10ABCDFE" w14:textId="77777777" w:rsidR="00C61BA9" w:rsidRPr="00CD6E7D" w:rsidRDefault="00C61BA9" w:rsidP="00052016">
            <w:pPr>
              <w:rPr>
                <w:ins w:id="3131" w:author="DENOUAL Franck" w:date="2022-11-18T15:05:00Z"/>
                <w:rFonts w:ascii="Courier New" w:hAnsi="Courier New" w:cs="Courier New"/>
                <w:sz w:val="14"/>
                <w:szCs w:val="14"/>
                <w:lang w:eastAsia="zh-CN"/>
              </w:rPr>
            </w:pPr>
          </w:p>
        </w:tc>
        <w:tc>
          <w:tcPr>
            <w:tcW w:w="567" w:type="dxa"/>
          </w:tcPr>
          <w:p w14:paraId="2A0A3290" w14:textId="77777777" w:rsidR="00C61BA9" w:rsidRPr="00CD6E7D" w:rsidRDefault="00C61BA9" w:rsidP="00052016">
            <w:pPr>
              <w:rPr>
                <w:ins w:id="3132" w:author="DENOUAL Franck" w:date="2022-11-18T15:05:00Z"/>
                <w:rFonts w:ascii="Courier New" w:hAnsi="Courier New" w:cs="Courier New"/>
                <w:sz w:val="14"/>
                <w:szCs w:val="14"/>
                <w:lang w:eastAsia="zh-CN"/>
              </w:rPr>
            </w:pPr>
            <w:ins w:id="3133" w:author="DENOUAL Franck" w:date="2022-11-18T15:05:00Z">
              <w:r w:rsidRPr="00CD6E7D">
                <w:rPr>
                  <w:rFonts w:ascii="Courier New" w:hAnsi="Courier New" w:cs="Courier New"/>
                  <w:b/>
                  <w:bCs/>
                  <w:sz w:val="14"/>
                  <w:szCs w:val="14"/>
                  <w:lang w:eastAsia="zh-CN"/>
                </w:rPr>
                <w:t>prse</w:t>
              </w:r>
            </w:ins>
          </w:p>
        </w:tc>
        <w:tc>
          <w:tcPr>
            <w:tcW w:w="993" w:type="dxa"/>
            <w:tcBorders>
              <w:right w:val="single" w:sz="4" w:space="0" w:color="auto"/>
            </w:tcBorders>
          </w:tcPr>
          <w:p w14:paraId="64427502" w14:textId="77777777" w:rsidR="00C61BA9" w:rsidRPr="00CD6E7D" w:rsidRDefault="00C61BA9" w:rsidP="00052016">
            <w:pPr>
              <w:rPr>
                <w:ins w:id="3134"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648FBE7E" w14:textId="77777777" w:rsidR="00C61BA9" w:rsidRPr="00CD6E7D" w:rsidRDefault="00C61BA9" w:rsidP="00052016">
            <w:pPr>
              <w:rPr>
                <w:ins w:id="3135" w:author="DENOUAL Franck" w:date="2022-11-18T15:05:00Z"/>
                <w:rFonts w:ascii="Courier New" w:hAnsi="Courier New" w:cs="Courier New"/>
                <w:sz w:val="14"/>
                <w:szCs w:val="14"/>
                <w:lang w:eastAsia="zh-CN"/>
              </w:rPr>
            </w:pPr>
          </w:p>
        </w:tc>
        <w:tc>
          <w:tcPr>
            <w:tcW w:w="567" w:type="dxa"/>
            <w:tcBorders>
              <w:left w:val="single" w:sz="4" w:space="0" w:color="auto"/>
            </w:tcBorders>
          </w:tcPr>
          <w:p w14:paraId="798BCFC5" w14:textId="77777777" w:rsidR="00C61BA9" w:rsidRPr="00CD6E7D" w:rsidRDefault="00C61BA9" w:rsidP="00052016">
            <w:pPr>
              <w:rPr>
                <w:ins w:id="3136"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03AEBD45" w14:textId="2EA14D16" w:rsidR="00C61BA9" w:rsidRPr="001942C1" w:rsidRDefault="00C61BA9" w:rsidP="00052016">
            <w:pPr>
              <w:rPr>
                <w:ins w:id="3137" w:author="DENOUAL Franck" w:date="2022-11-18T15:05:00Z"/>
                <w:rFonts w:ascii="Courier New" w:hAnsi="Courier New" w:cs="Courier New"/>
                <w:b/>
                <w:bCs/>
                <w:sz w:val="14"/>
                <w:szCs w:val="14"/>
                <w:lang w:eastAsia="zh-CN"/>
              </w:rPr>
            </w:pPr>
            <w:ins w:id="3138" w:author="DENOUAL Franck" w:date="2022-11-18T15:08:00Z">
              <w:r>
                <w:rPr>
                  <w:rFonts w:ascii="Courier New" w:hAnsi="Courier New" w:cs="Courier New"/>
                  <w:b/>
                  <w:bCs/>
                  <w:sz w:val="14"/>
                  <w:szCs w:val="14"/>
                  <w:lang w:eastAsia="zh-CN"/>
                </w:rPr>
                <w:t>p</w:t>
              </w:r>
            </w:ins>
            <w:ins w:id="3139" w:author="DENOUAL Franck" w:date="2022-11-18T15:05:00Z">
              <w:r w:rsidRPr="001942C1">
                <w:rPr>
                  <w:rFonts w:ascii="Courier New" w:hAnsi="Courier New" w:cs="Courier New"/>
                  <w:b/>
                  <w:bCs/>
                  <w:sz w:val="14"/>
                  <w:szCs w:val="14"/>
                  <w:lang w:eastAsia="zh-CN"/>
                </w:rPr>
                <w:t>res</w:t>
              </w:r>
            </w:ins>
          </w:p>
        </w:tc>
        <w:tc>
          <w:tcPr>
            <w:tcW w:w="709" w:type="dxa"/>
            <w:tcBorders>
              <w:left w:val="single" w:sz="4" w:space="0" w:color="auto"/>
              <w:right w:val="single" w:sz="4" w:space="0" w:color="auto"/>
            </w:tcBorders>
          </w:tcPr>
          <w:p w14:paraId="619FA78D" w14:textId="77777777" w:rsidR="00C61BA9" w:rsidRPr="001942C1" w:rsidRDefault="00C61BA9" w:rsidP="00052016">
            <w:pPr>
              <w:rPr>
                <w:ins w:id="3140" w:author="DENOUAL Franck" w:date="2022-11-18T15:05:00Z"/>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44EBC1DC" w14:textId="77777777" w:rsidR="00C61BA9" w:rsidRPr="001942C1" w:rsidRDefault="00C61BA9" w:rsidP="00052016">
            <w:pPr>
              <w:rPr>
                <w:ins w:id="3141" w:author="DENOUAL Franck" w:date="2022-11-18T15:05:00Z"/>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2378F582" w14:textId="77777777" w:rsidR="00C61BA9" w:rsidRPr="001942C1" w:rsidRDefault="00C61BA9" w:rsidP="00052016">
            <w:pPr>
              <w:rPr>
                <w:ins w:id="3142" w:author="DENOUAL Franck" w:date="2022-11-18T15:05:00Z"/>
                <w:rFonts w:ascii="Courier New" w:hAnsi="Courier New" w:cs="Courier New"/>
                <w:b/>
                <w:bCs/>
                <w:sz w:val="14"/>
                <w:szCs w:val="14"/>
                <w:lang w:eastAsia="zh-CN"/>
              </w:rPr>
            </w:pPr>
          </w:p>
        </w:tc>
        <w:tc>
          <w:tcPr>
            <w:tcW w:w="651" w:type="dxa"/>
          </w:tcPr>
          <w:p w14:paraId="726F34DF" w14:textId="77777777" w:rsidR="00C61BA9" w:rsidRPr="001942C1" w:rsidRDefault="00C61BA9" w:rsidP="00052016">
            <w:pPr>
              <w:rPr>
                <w:ins w:id="3143" w:author="DENOUAL Franck" w:date="2022-11-18T15:05:00Z"/>
                <w:rFonts w:ascii="Courier New" w:hAnsi="Courier New" w:cs="Courier New"/>
                <w:b/>
                <w:bCs/>
                <w:sz w:val="14"/>
                <w:szCs w:val="14"/>
                <w:lang w:eastAsia="zh-CN"/>
              </w:rPr>
            </w:pPr>
          </w:p>
        </w:tc>
        <w:tc>
          <w:tcPr>
            <w:tcW w:w="567" w:type="dxa"/>
            <w:tcBorders>
              <w:right w:val="single" w:sz="4" w:space="0" w:color="auto"/>
            </w:tcBorders>
          </w:tcPr>
          <w:p w14:paraId="2F4C3524" w14:textId="002B1DC8" w:rsidR="00C61BA9" w:rsidRPr="001942C1" w:rsidRDefault="00C61BA9" w:rsidP="00052016">
            <w:pPr>
              <w:rPr>
                <w:ins w:id="3144" w:author="DENOUAL Franck" w:date="2022-11-18T15:05:00Z"/>
                <w:rFonts w:ascii="Courier New" w:hAnsi="Courier New" w:cs="Courier New"/>
                <w:b/>
                <w:bCs/>
                <w:sz w:val="14"/>
                <w:szCs w:val="14"/>
                <w:lang w:eastAsia="zh-CN"/>
              </w:rPr>
            </w:pPr>
            <w:ins w:id="3145" w:author="DENOUAL Franck" w:date="2022-11-18T15:05:00Z">
              <w:r w:rsidRPr="001942C1">
                <w:rPr>
                  <w:rFonts w:ascii="Courier New" w:hAnsi="Courier New" w:cs="Courier New"/>
                  <w:b/>
                  <w:bCs/>
                  <w:sz w:val="14"/>
                  <w:szCs w:val="14"/>
                  <w:lang w:eastAsia="zh-CN"/>
                </w:rPr>
                <w:t>pre</w:t>
              </w:r>
            </w:ins>
            <w:ins w:id="3146" w:author="DENOUAL Franck" w:date="2022-11-18T15:06:00Z">
              <w:r>
                <w:rPr>
                  <w:rFonts w:ascii="Courier New" w:hAnsi="Courier New" w:cs="Courier New"/>
                  <w:b/>
                  <w:bCs/>
                  <w:sz w:val="14"/>
                  <w:szCs w:val="14"/>
                  <w:lang w:eastAsia="zh-CN"/>
                </w:rPr>
                <w:t>s</w:t>
              </w:r>
            </w:ins>
          </w:p>
        </w:tc>
        <w:tc>
          <w:tcPr>
            <w:tcW w:w="582" w:type="dxa"/>
            <w:tcBorders>
              <w:right w:val="single" w:sz="4" w:space="0" w:color="auto"/>
            </w:tcBorders>
          </w:tcPr>
          <w:p w14:paraId="199F6FBC" w14:textId="77777777" w:rsidR="00C61BA9" w:rsidRPr="001942C1" w:rsidRDefault="00C61BA9" w:rsidP="00052016">
            <w:pPr>
              <w:rPr>
                <w:ins w:id="3147" w:author="DENOUAL Franck" w:date="2022-11-18T15:05:00Z"/>
                <w:rFonts w:ascii="Courier New" w:hAnsi="Courier New" w:cs="Courier New"/>
                <w:b/>
                <w:bCs/>
                <w:sz w:val="14"/>
                <w:szCs w:val="14"/>
                <w:lang w:eastAsia="zh-CN"/>
              </w:rPr>
            </w:pPr>
          </w:p>
        </w:tc>
        <w:tc>
          <w:tcPr>
            <w:tcW w:w="254" w:type="dxa"/>
            <w:tcBorders>
              <w:top w:val="nil"/>
              <w:left w:val="single" w:sz="4" w:space="0" w:color="auto"/>
              <w:bottom w:val="nil"/>
              <w:right w:val="single" w:sz="4" w:space="0" w:color="auto"/>
            </w:tcBorders>
          </w:tcPr>
          <w:p w14:paraId="316C2301" w14:textId="77777777" w:rsidR="00C61BA9" w:rsidRPr="001942C1" w:rsidRDefault="00C61BA9" w:rsidP="00052016">
            <w:pPr>
              <w:rPr>
                <w:ins w:id="3148" w:author="DENOUAL Franck" w:date="2022-11-18T15:05:00Z"/>
                <w:rFonts w:ascii="Courier New" w:hAnsi="Courier New" w:cs="Courier New"/>
                <w:b/>
                <w:bCs/>
                <w:sz w:val="14"/>
                <w:szCs w:val="14"/>
                <w:lang w:eastAsia="zh-CN"/>
              </w:rPr>
            </w:pPr>
          </w:p>
        </w:tc>
        <w:tc>
          <w:tcPr>
            <w:tcW w:w="630" w:type="dxa"/>
          </w:tcPr>
          <w:p w14:paraId="1C87A765" w14:textId="77777777" w:rsidR="00C61BA9" w:rsidRPr="001942C1" w:rsidRDefault="00C61BA9" w:rsidP="00052016">
            <w:pPr>
              <w:rPr>
                <w:ins w:id="3149" w:author="DENOUAL Franck" w:date="2022-11-18T15:05:00Z"/>
                <w:rFonts w:ascii="Courier New" w:hAnsi="Courier New" w:cs="Courier New"/>
                <w:b/>
                <w:bCs/>
                <w:sz w:val="14"/>
                <w:szCs w:val="14"/>
                <w:lang w:eastAsia="zh-CN"/>
              </w:rPr>
            </w:pPr>
          </w:p>
        </w:tc>
        <w:tc>
          <w:tcPr>
            <w:tcW w:w="660" w:type="dxa"/>
          </w:tcPr>
          <w:p w14:paraId="1B2D92DA" w14:textId="77777777" w:rsidR="00C61BA9" w:rsidRPr="001942C1" w:rsidRDefault="00C61BA9" w:rsidP="00052016">
            <w:pPr>
              <w:rPr>
                <w:ins w:id="3150" w:author="DENOUAL Franck" w:date="2022-11-18T15:05:00Z"/>
                <w:rFonts w:ascii="Courier New" w:hAnsi="Courier New" w:cs="Courier New"/>
                <w:b/>
                <w:bCs/>
                <w:sz w:val="14"/>
                <w:szCs w:val="14"/>
                <w:lang w:eastAsia="zh-CN"/>
              </w:rPr>
            </w:pPr>
            <w:ins w:id="3151" w:author="DENOUAL Franck" w:date="2022-11-18T15:05:00Z">
              <w:r w:rsidRPr="001942C1">
                <w:rPr>
                  <w:rFonts w:ascii="Courier New" w:hAnsi="Courier New" w:cs="Courier New"/>
                  <w:b/>
                  <w:bCs/>
                  <w:sz w:val="14"/>
                  <w:szCs w:val="14"/>
                  <w:lang w:eastAsia="zh-CN"/>
                </w:rPr>
                <w:t>pres</w:t>
              </w:r>
            </w:ins>
          </w:p>
        </w:tc>
        <w:tc>
          <w:tcPr>
            <w:tcW w:w="851" w:type="dxa"/>
          </w:tcPr>
          <w:p w14:paraId="3E6781C6" w14:textId="77777777" w:rsidR="00C61BA9" w:rsidRDefault="00C61BA9" w:rsidP="00052016">
            <w:pPr>
              <w:rPr>
                <w:ins w:id="3152" w:author="DENOUAL Franck" w:date="2022-11-18T15:05:00Z"/>
                <w:rFonts w:ascii="Courier New" w:hAnsi="Courier New" w:cs="Courier New"/>
                <w:sz w:val="14"/>
                <w:szCs w:val="14"/>
                <w:lang w:eastAsia="zh-CN"/>
              </w:rPr>
            </w:pPr>
          </w:p>
        </w:tc>
        <w:tc>
          <w:tcPr>
            <w:tcW w:w="850" w:type="dxa"/>
          </w:tcPr>
          <w:p w14:paraId="23EA54D6" w14:textId="77777777" w:rsidR="00C61BA9" w:rsidRDefault="00C61BA9" w:rsidP="00052016">
            <w:pPr>
              <w:rPr>
                <w:ins w:id="3153" w:author="DENOUAL Franck" w:date="2022-11-18T15:05:00Z"/>
                <w:rFonts w:ascii="Courier New" w:hAnsi="Courier New" w:cs="Courier New"/>
                <w:sz w:val="14"/>
                <w:szCs w:val="14"/>
                <w:lang w:eastAsia="zh-CN"/>
              </w:rPr>
            </w:pPr>
          </w:p>
        </w:tc>
      </w:tr>
      <w:tr w:rsidR="00C61BA9" w:rsidRPr="00CD6E7D" w14:paraId="4D0E3FEF" w14:textId="77777777" w:rsidTr="00C61BA9">
        <w:trPr>
          <w:ins w:id="3154" w:author="DENOUAL Franck" w:date="2022-11-18T15:05:00Z"/>
        </w:trPr>
        <w:tc>
          <w:tcPr>
            <w:tcW w:w="567" w:type="dxa"/>
          </w:tcPr>
          <w:p w14:paraId="7E999AE2" w14:textId="77777777" w:rsidR="00C61BA9" w:rsidRPr="00CD6E7D" w:rsidRDefault="00C61BA9" w:rsidP="00052016">
            <w:pPr>
              <w:rPr>
                <w:ins w:id="3155" w:author="DENOUAL Franck" w:date="2022-11-18T15:05:00Z"/>
                <w:rFonts w:ascii="Courier New" w:hAnsi="Courier New" w:cs="Courier New"/>
                <w:sz w:val="14"/>
                <w:szCs w:val="14"/>
                <w:lang w:eastAsia="zh-CN"/>
              </w:rPr>
            </w:pPr>
          </w:p>
        </w:tc>
        <w:tc>
          <w:tcPr>
            <w:tcW w:w="567" w:type="dxa"/>
          </w:tcPr>
          <w:p w14:paraId="65D7CBCE" w14:textId="77777777" w:rsidR="00C61BA9" w:rsidRPr="00CD6E7D" w:rsidRDefault="00C61BA9" w:rsidP="00052016">
            <w:pPr>
              <w:rPr>
                <w:ins w:id="3156" w:author="DENOUAL Franck" w:date="2022-11-18T15:05:00Z"/>
                <w:rFonts w:ascii="Courier New" w:hAnsi="Courier New" w:cs="Courier New"/>
                <w:sz w:val="14"/>
                <w:szCs w:val="14"/>
                <w:lang w:eastAsia="zh-CN"/>
              </w:rPr>
            </w:pPr>
          </w:p>
        </w:tc>
        <w:tc>
          <w:tcPr>
            <w:tcW w:w="993" w:type="dxa"/>
            <w:tcBorders>
              <w:right w:val="single" w:sz="4" w:space="0" w:color="auto"/>
            </w:tcBorders>
          </w:tcPr>
          <w:p w14:paraId="22B299D8" w14:textId="77777777" w:rsidR="00C61BA9" w:rsidRPr="00CD6E7D" w:rsidRDefault="00C61BA9" w:rsidP="00052016">
            <w:pPr>
              <w:rPr>
                <w:ins w:id="3157" w:author="DENOUAL Franck" w:date="2022-11-18T15:05:00Z"/>
                <w:rFonts w:ascii="Courier New" w:hAnsi="Courier New" w:cs="Courier New"/>
                <w:sz w:val="14"/>
                <w:szCs w:val="14"/>
                <w:lang w:eastAsia="zh-CN"/>
              </w:rPr>
            </w:pPr>
            <w:ins w:id="3158" w:author="DENOUAL Franck" w:date="2022-11-18T15:05:00Z">
              <w:r>
                <w:rPr>
                  <w:rFonts w:ascii="Courier New" w:hAnsi="Courier New" w:cs="Courier New"/>
                  <w:noProof/>
                  <w:sz w:val="14"/>
                  <w:szCs w:val="14"/>
                  <w:lang w:eastAsia="zh-CN"/>
                </w:rPr>
                <mc:AlternateContent>
                  <mc:Choice Requires="wps">
                    <w:drawing>
                      <wp:anchor distT="0" distB="0" distL="114300" distR="114300" simplePos="0" relativeHeight="251666432" behindDoc="0" locked="0" layoutInCell="1" allowOverlap="1" wp14:anchorId="37BB3426" wp14:editId="23CC6BD3">
                        <wp:simplePos x="0" y="0"/>
                        <wp:positionH relativeFrom="column">
                          <wp:posOffset>524443</wp:posOffset>
                        </wp:positionH>
                        <wp:positionV relativeFrom="paragraph">
                          <wp:posOffset>84191</wp:posOffset>
                        </wp:positionV>
                        <wp:extent cx="2980707" cy="45719"/>
                        <wp:effectExtent l="38100" t="38100" r="10160" b="88265"/>
                        <wp:wrapNone/>
                        <wp:docPr id="20" name="Straight Arrow Connector 20"/>
                        <wp:cNvGraphicFramePr/>
                        <a:graphic xmlns:a="http://schemas.openxmlformats.org/drawingml/2006/main">
                          <a:graphicData uri="http://schemas.microsoft.com/office/word/2010/wordprocessingShape">
                            <wps:wsp>
                              <wps:cNvCnPr/>
                              <wps:spPr>
                                <a:xfrm flipH="1">
                                  <a:off x="0" y="0"/>
                                  <a:ext cx="2980707" cy="45719"/>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xmlns:w16="http://schemas.microsoft.com/office/word/2018/wordml" xmlns:w16cex="http://schemas.microsoft.com/office/word/2018/wordml/cex">
                    <w:pict>
                      <v:shapetype w14:anchorId="0D78314F" id="_x0000_t32" coordsize="21600,21600" o:spt="32" o:oned="t" path="m,l21600,21600e" filled="f">
                        <v:path arrowok="t" fillok="f" o:connecttype="none"/>
                        <o:lock v:ext="edit" shapetype="t"/>
                      </v:shapetype>
                      <v:shape id="Straight Arrow Connector 20" o:spid="_x0000_s1026" type="#_x0000_t32" style="position:absolute;margin-left:41.3pt;margin-top:6.65pt;width:234.7pt;height:3.6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" strokecolor="#7f7f7f [1612]" strokeweight=".5pt">
                        <v:stroke endarrow="block" joinstyle="miter"/>
                      </v:shape>
                    </w:pict>
                  </mc:Fallback>
                </mc:AlternateContent>
              </w:r>
              <w:r w:rsidRPr="00CD6E7D">
                <w:rPr>
                  <w:rFonts w:ascii="Courier New" w:hAnsi="Courier New" w:cs="Courier New"/>
                  <w:sz w:val="14"/>
                  <w:szCs w:val="14"/>
                  <w:lang w:eastAsia="zh-CN"/>
                </w:rPr>
                <w:t>track_group_id =</w:t>
              </w:r>
              <w:r>
                <w:rPr>
                  <w:rFonts w:ascii="Courier New" w:hAnsi="Courier New" w:cs="Courier New"/>
                  <w:sz w:val="14"/>
                  <w:szCs w:val="14"/>
                  <w:lang w:eastAsia="zh-CN"/>
                </w:rPr>
                <w:t>1</w:t>
              </w:r>
            </w:ins>
          </w:p>
        </w:tc>
        <w:tc>
          <w:tcPr>
            <w:tcW w:w="283" w:type="dxa"/>
            <w:tcBorders>
              <w:top w:val="nil"/>
              <w:left w:val="single" w:sz="4" w:space="0" w:color="auto"/>
              <w:bottom w:val="nil"/>
              <w:right w:val="single" w:sz="4" w:space="0" w:color="auto"/>
            </w:tcBorders>
          </w:tcPr>
          <w:p w14:paraId="38C4BE8C" w14:textId="77777777" w:rsidR="00C61BA9" w:rsidRPr="00CD6E7D" w:rsidRDefault="00C61BA9" w:rsidP="00052016">
            <w:pPr>
              <w:rPr>
                <w:ins w:id="3159" w:author="DENOUAL Franck" w:date="2022-11-18T15:05:00Z"/>
                <w:rFonts w:ascii="Courier New" w:hAnsi="Courier New" w:cs="Courier New"/>
                <w:sz w:val="14"/>
                <w:szCs w:val="14"/>
                <w:lang w:eastAsia="zh-CN"/>
              </w:rPr>
            </w:pPr>
            <w:ins w:id="3160" w:author="DENOUAL Franck" w:date="2022-11-18T15:05:00Z">
              <w:r>
                <w:rPr>
                  <w:rFonts w:ascii="Courier New" w:hAnsi="Courier New" w:cs="Courier New"/>
                  <w:noProof/>
                  <w:sz w:val="14"/>
                  <w:szCs w:val="14"/>
                  <w:lang w:eastAsia="zh-CN"/>
                </w:rPr>
                <mc:AlternateContent>
                  <mc:Choice Requires="wps">
                    <w:drawing>
                      <wp:anchor distT="0" distB="0" distL="114300" distR="114300" simplePos="0" relativeHeight="251665408" behindDoc="0" locked="0" layoutInCell="1" allowOverlap="1" wp14:anchorId="74514535" wp14:editId="6CD8EE00">
                        <wp:simplePos x="0" y="0"/>
                        <wp:positionH relativeFrom="column">
                          <wp:posOffset>-349687</wp:posOffset>
                        </wp:positionH>
                        <wp:positionV relativeFrom="paragraph">
                          <wp:posOffset>194351</wp:posOffset>
                        </wp:positionV>
                        <wp:extent cx="1255816" cy="118753"/>
                        <wp:effectExtent l="0" t="57150" r="20955" b="33655"/>
                        <wp:wrapNone/>
                        <wp:docPr id="21" name="Straight Arrow Connector 21"/>
                        <wp:cNvGraphicFramePr/>
                        <a:graphic xmlns:a="http://schemas.openxmlformats.org/drawingml/2006/main">
                          <a:graphicData uri="http://schemas.microsoft.com/office/word/2010/wordprocessingShape">
                            <wps:wsp>
                              <wps:cNvCnPr/>
                              <wps:spPr>
                                <a:xfrm flipH="1" flipV="1">
                                  <a:off x="0" y="0"/>
                                  <a:ext cx="1255816" cy="118753"/>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oel="http://schemas.microsoft.com/office/2019/extlst" xmlns:w16="http://schemas.microsoft.com/office/word/2018/wordml" xmlns:w16cex="http://schemas.microsoft.com/office/word/2018/wordml/cex">
                    <w:pict>
                      <v:shape w14:anchorId="795AFB09" id="Straight Arrow Connector 21" o:spid="_x0000_s1026" type="#_x0000_t32" style="position:absolute;margin-left:-27.55pt;margin-top:15.3pt;width:98.9pt;height:9.35pt;flip:x 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" strokecolor="#7f7f7f [1612]" strokeweight=".5pt">
                        <v:stroke endarrow="block" joinstyle="miter"/>
                      </v:shape>
                    </w:pict>
                  </mc:Fallback>
                </mc:AlternateContent>
              </w:r>
            </w:ins>
          </w:p>
        </w:tc>
        <w:tc>
          <w:tcPr>
            <w:tcW w:w="567" w:type="dxa"/>
            <w:tcBorders>
              <w:left w:val="single" w:sz="4" w:space="0" w:color="auto"/>
            </w:tcBorders>
          </w:tcPr>
          <w:p w14:paraId="6ECEDAD9" w14:textId="77777777" w:rsidR="00C61BA9" w:rsidRPr="00CD6E7D" w:rsidRDefault="00C61BA9" w:rsidP="00052016">
            <w:pPr>
              <w:rPr>
                <w:ins w:id="3161"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10AE9672" w14:textId="77777777" w:rsidR="00C61BA9" w:rsidRPr="00CD6E7D" w:rsidRDefault="00C61BA9" w:rsidP="00052016">
            <w:pPr>
              <w:rPr>
                <w:ins w:id="3162"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14CE3E33" w14:textId="77777777" w:rsidR="00C61BA9" w:rsidRPr="00CD6E7D" w:rsidRDefault="00C61BA9" w:rsidP="00052016">
            <w:pPr>
              <w:rPr>
                <w:ins w:id="3163" w:author="DENOUAL Franck" w:date="2022-11-18T15:05:00Z"/>
                <w:rFonts w:ascii="Courier New" w:hAnsi="Courier New" w:cs="Courier New"/>
                <w:sz w:val="14"/>
                <w:szCs w:val="14"/>
                <w:lang w:eastAsia="zh-CN"/>
              </w:rPr>
            </w:pPr>
            <w:ins w:id="3164" w:author="DENOUAL Franck" w:date="2022-11-18T15:05:00Z">
              <w:r w:rsidRPr="00CD6E7D">
                <w:rPr>
                  <w:rFonts w:ascii="Courier New" w:hAnsi="Courier New" w:cs="Courier New"/>
                  <w:sz w:val="14"/>
                  <w:szCs w:val="14"/>
                  <w:lang w:eastAsia="zh-CN"/>
                </w:rPr>
                <w:t>track_group_id =</w:t>
              </w:r>
              <w:r>
                <w:rPr>
                  <w:rFonts w:ascii="Courier New" w:hAnsi="Courier New" w:cs="Courier New"/>
                  <w:sz w:val="14"/>
                  <w:szCs w:val="14"/>
                  <w:lang w:eastAsia="zh-CN"/>
                </w:rPr>
                <w:t>1</w:t>
              </w:r>
            </w:ins>
          </w:p>
        </w:tc>
        <w:tc>
          <w:tcPr>
            <w:tcW w:w="662" w:type="dxa"/>
            <w:tcBorders>
              <w:left w:val="single" w:sz="4" w:space="0" w:color="auto"/>
              <w:right w:val="single" w:sz="4" w:space="0" w:color="auto"/>
            </w:tcBorders>
          </w:tcPr>
          <w:p w14:paraId="4734F980" w14:textId="77777777" w:rsidR="00C61BA9" w:rsidRPr="00CD6E7D" w:rsidRDefault="00C61BA9" w:rsidP="00052016">
            <w:pPr>
              <w:rPr>
                <w:ins w:id="3165"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6548E92" w14:textId="77777777" w:rsidR="00C61BA9" w:rsidRPr="00CD6E7D" w:rsidRDefault="00C61BA9" w:rsidP="00052016">
            <w:pPr>
              <w:rPr>
                <w:ins w:id="3166" w:author="DENOUAL Franck" w:date="2022-11-18T15:05:00Z"/>
                <w:rFonts w:ascii="Courier New" w:hAnsi="Courier New" w:cs="Courier New"/>
                <w:sz w:val="14"/>
                <w:szCs w:val="14"/>
                <w:lang w:eastAsia="zh-CN"/>
              </w:rPr>
            </w:pPr>
          </w:p>
        </w:tc>
        <w:tc>
          <w:tcPr>
            <w:tcW w:w="651" w:type="dxa"/>
          </w:tcPr>
          <w:p w14:paraId="04EE6689" w14:textId="77777777" w:rsidR="00C61BA9" w:rsidRPr="00CD6E7D" w:rsidRDefault="00C61BA9" w:rsidP="00052016">
            <w:pPr>
              <w:rPr>
                <w:ins w:id="3167" w:author="DENOUAL Franck" w:date="2022-11-18T15:05:00Z"/>
                <w:rFonts w:ascii="Courier New" w:hAnsi="Courier New" w:cs="Courier New"/>
                <w:sz w:val="14"/>
                <w:szCs w:val="14"/>
                <w:lang w:eastAsia="zh-CN"/>
              </w:rPr>
            </w:pPr>
          </w:p>
        </w:tc>
        <w:tc>
          <w:tcPr>
            <w:tcW w:w="567" w:type="dxa"/>
            <w:tcBorders>
              <w:right w:val="single" w:sz="4" w:space="0" w:color="auto"/>
            </w:tcBorders>
          </w:tcPr>
          <w:p w14:paraId="48E05409" w14:textId="77777777" w:rsidR="00C61BA9" w:rsidRPr="00CD6E7D" w:rsidRDefault="00C61BA9" w:rsidP="00052016">
            <w:pPr>
              <w:rPr>
                <w:ins w:id="3168" w:author="DENOUAL Franck" w:date="2022-11-18T15:05:00Z"/>
                <w:rFonts w:ascii="Courier New" w:hAnsi="Courier New" w:cs="Courier New"/>
                <w:sz w:val="14"/>
                <w:szCs w:val="14"/>
                <w:lang w:eastAsia="zh-CN"/>
              </w:rPr>
            </w:pPr>
          </w:p>
        </w:tc>
        <w:tc>
          <w:tcPr>
            <w:tcW w:w="582" w:type="dxa"/>
            <w:tcBorders>
              <w:right w:val="single" w:sz="4" w:space="0" w:color="auto"/>
            </w:tcBorders>
          </w:tcPr>
          <w:p w14:paraId="6104B4EF" w14:textId="77777777" w:rsidR="00C61BA9" w:rsidRPr="00CD6E7D" w:rsidRDefault="00C61BA9" w:rsidP="00052016">
            <w:pPr>
              <w:rPr>
                <w:ins w:id="3169" w:author="DENOUAL Franck" w:date="2022-11-18T15:05:00Z"/>
                <w:rFonts w:ascii="Courier New" w:hAnsi="Courier New" w:cs="Courier New"/>
                <w:sz w:val="14"/>
                <w:szCs w:val="14"/>
                <w:lang w:eastAsia="zh-CN"/>
              </w:rPr>
            </w:pPr>
            <w:ins w:id="3170" w:author="DENOUAL Franck" w:date="2022-11-18T15:05:00Z">
              <w:r w:rsidRPr="00CD6E7D">
                <w:rPr>
                  <w:rFonts w:ascii="Courier New" w:hAnsi="Courier New" w:cs="Courier New"/>
                  <w:sz w:val="14"/>
                  <w:szCs w:val="14"/>
                  <w:lang w:eastAsia="zh-CN"/>
                </w:rPr>
                <w:t>track_group_id =</w:t>
              </w:r>
              <w:r>
                <w:rPr>
                  <w:rFonts w:ascii="Courier New" w:hAnsi="Courier New" w:cs="Courier New"/>
                  <w:sz w:val="14"/>
                  <w:szCs w:val="14"/>
                  <w:lang w:eastAsia="zh-CN"/>
                </w:rPr>
                <w:t>1</w:t>
              </w:r>
            </w:ins>
          </w:p>
        </w:tc>
        <w:tc>
          <w:tcPr>
            <w:tcW w:w="254" w:type="dxa"/>
            <w:tcBorders>
              <w:top w:val="nil"/>
              <w:left w:val="single" w:sz="4" w:space="0" w:color="auto"/>
              <w:bottom w:val="nil"/>
              <w:right w:val="single" w:sz="4" w:space="0" w:color="auto"/>
            </w:tcBorders>
          </w:tcPr>
          <w:p w14:paraId="29A1FF08" w14:textId="77777777" w:rsidR="00C61BA9" w:rsidRPr="00CD6E7D" w:rsidRDefault="00C61BA9" w:rsidP="00052016">
            <w:pPr>
              <w:rPr>
                <w:ins w:id="3171" w:author="DENOUAL Franck" w:date="2022-11-18T15:05:00Z"/>
                <w:rFonts w:ascii="Courier New" w:hAnsi="Courier New" w:cs="Courier New"/>
                <w:sz w:val="14"/>
                <w:szCs w:val="14"/>
                <w:lang w:eastAsia="zh-CN"/>
              </w:rPr>
            </w:pPr>
          </w:p>
        </w:tc>
        <w:tc>
          <w:tcPr>
            <w:tcW w:w="630" w:type="dxa"/>
          </w:tcPr>
          <w:p w14:paraId="46C19944" w14:textId="77777777" w:rsidR="00C61BA9" w:rsidRPr="00CD6E7D" w:rsidRDefault="00C61BA9" w:rsidP="00052016">
            <w:pPr>
              <w:rPr>
                <w:ins w:id="3172" w:author="DENOUAL Franck" w:date="2022-11-18T15:05:00Z"/>
                <w:rFonts w:ascii="Courier New" w:hAnsi="Courier New" w:cs="Courier New"/>
                <w:sz w:val="14"/>
                <w:szCs w:val="14"/>
                <w:lang w:eastAsia="zh-CN"/>
              </w:rPr>
            </w:pPr>
          </w:p>
        </w:tc>
        <w:tc>
          <w:tcPr>
            <w:tcW w:w="660" w:type="dxa"/>
          </w:tcPr>
          <w:p w14:paraId="0C21AADC" w14:textId="77777777" w:rsidR="00C61BA9" w:rsidRPr="00CD6E7D" w:rsidRDefault="00C61BA9" w:rsidP="00052016">
            <w:pPr>
              <w:rPr>
                <w:ins w:id="3173" w:author="DENOUAL Franck" w:date="2022-11-18T15:05:00Z"/>
                <w:rFonts w:ascii="Courier New" w:hAnsi="Courier New" w:cs="Courier New"/>
                <w:sz w:val="14"/>
                <w:szCs w:val="14"/>
                <w:lang w:eastAsia="zh-CN"/>
              </w:rPr>
            </w:pPr>
          </w:p>
        </w:tc>
        <w:tc>
          <w:tcPr>
            <w:tcW w:w="851" w:type="dxa"/>
          </w:tcPr>
          <w:p w14:paraId="02A475A5" w14:textId="77777777" w:rsidR="00C61BA9" w:rsidRPr="00CD6E7D" w:rsidRDefault="00C61BA9" w:rsidP="00052016">
            <w:pPr>
              <w:rPr>
                <w:ins w:id="3174" w:author="DENOUAL Franck" w:date="2022-11-18T15:05:00Z"/>
                <w:rFonts w:ascii="Courier New" w:hAnsi="Courier New" w:cs="Courier New"/>
                <w:sz w:val="14"/>
                <w:szCs w:val="14"/>
                <w:lang w:eastAsia="zh-CN"/>
              </w:rPr>
            </w:pPr>
            <w:ins w:id="3175" w:author="DENOUAL Franck" w:date="2022-11-18T15:05:00Z">
              <w:r w:rsidRPr="00CD6E7D">
                <w:rPr>
                  <w:rFonts w:ascii="Courier New" w:hAnsi="Courier New" w:cs="Courier New"/>
                  <w:sz w:val="14"/>
                  <w:szCs w:val="14"/>
                  <w:lang w:eastAsia="zh-CN"/>
                </w:rPr>
                <w:t>track_group_id =</w:t>
              </w:r>
              <w:r>
                <w:rPr>
                  <w:rFonts w:ascii="Courier New" w:hAnsi="Courier New" w:cs="Courier New"/>
                  <w:sz w:val="14"/>
                  <w:szCs w:val="14"/>
                  <w:lang w:eastAsia="zh-CN"/>
                </w:rPr>
                <w:t>2</w:t>
              </w:r>
            </w:ins>
          </w:p>
        </w:tc>
        <w:tc>
          <w:tcPr>
            <w:tcW w:w="850" w:type="dxa"/>
          </w:tcPr>
          <w:p w14:paraId="7A41E57F" w14:textId="77777777" w:rsidR="00C61BA9" w:rsidRPr="00CD6E7D" w:rsidRDefault="00C61BA9" w:rsidP="00052016">
            <w:pPr>
              <w:rPr>
                <w:ins w:id="3176" w:author="DENOUAL Franck" w:date="2022-11-18T15:05:00Z"/>
                <w:rFonts w:ascii="Courier New" w:hAnsi="Courier New" w:cs="Courier New"/>
                <w:sz w:val="14"/>
                <w:szCs w:val="14"/>
                <w:lang w:eastAsia="zh-CN"/>
              </w:rPr>
            </w:pPr>
          </w:p>
        </w:tc>
      </w:tr>
      <w:tr w:rsidR="00C61BA9" w:rsidRPr="00CD6E7D" w14:paraId="7822EC3F" w14:textId="77777777" w:rsidTr="00C61BA9">
        <w:trPr>
          <w:ins w:id="3177" w:author="DENOUAL Franck" w:date="2022-11-18T15:05:00Z"/>
        </w:trPr>
        <w:tc>
          <w:tcPr>
            <w:tcW w:w="567" w:type="dxa"/>
          </w:tcPr>
          <w:p w14:paraId="36B79BE7" w14:textId="77777777" w:rsidR="00C61BA9" w:rsidRPr="00CD6E7D" w:rsidRDefault="00C61BA9" w:rsidP="00052016">
            <w:pPr>
              <w:rPr>
                <w:ins w:id="3178" w:author="DENOUAL Franck" w:date="2022-11-18T15:05:00Z"/>
                <w:rFonts w:ascii="Courier New" w:hAnsi="Courier New" w:cs="Courier New"/>
                <w:sz w:val="14"/>
                <w:szCs w:val="14"/>
                <w:lang w:eastAsia="zh-CN"/>
              </w:rPr>
            </w:pPr>
          </w:p>
        </w:tc>
        <w:tc>
          <w:tcPr>
            <w:tcW w:w="567" w:type="dxa"/>
          </w:tcPr>
          <w:p w14:paraId="3CE4ABDC" w14:textId="77777777" w:rsidR="00C61BA9" w:rsidRPr="00CD6E7D" w:rsidRDefault="00C61BA9" w:rsidP="00052016">
            <w:pPr>
              <w:rPr>
                <w:ins w:id="3179" w:author="DENOUAL Franck" w:date="2022-11-18T15:05:00Z"/>
                <w:rFonts w:ascii="Courier New" w:hAnsi="Courier New" w:cs="Courier New"/>
                <w:sz w:val="14"/>
                <w:szCs w:val="14"/>
                <w:lang w:eastAsia="zh-CN"/>
              </w:rPr>
            </w:pPr>
          </w:p>
        </w:tc>
        <w:tc>
          <w:tcPr>
            <w:tcW w:w="993" w:type="dxa"/>
            <w:tcBorders>
              <w:right w:val="single" w:sz="4" w:space="0" w:color="auto"/>
            </w:tcBorders>
          </w:tcPr>
          <w:p w14:paraId="2BA1E094" w14:textId="77777777" w:rsidR="00C61BA9" w:rsidRPr="00CD6E7D" w:rsidRDefault="00C61BA9" w:rsidP="00052016">
            <w:pPr>
              <w:rPr>
                <w:ins w:id="3180" w:author="DENOUAL Franck" w:date="2022-11-18T15:05:00Z"/>
                <w:rFonts w:ascii="Courier New" w:hAnsi="Courier New" w:cs="Courier New"/>
                <w:sz w:val="14"/>
                <w:szCs w:val="14"/>
                <w:lang w:eastAsia="zh-CN"/>
              </w:rPr>
            </w:pPr>
            <w:ins w:id="3181" w:author="DENOUAL Franck" w:date="2022-11-18T15:05:00Z">
              <w:r w:rsidRPr="00CD6E7D">
                <w:rPr>
                  <w:rFonts w:ascii="Courier New" w:hAnsi="Courier New" w:cs="Courier New"/>
                  <w:sz w:val="14"/>
                  <w:szCs w:val="14"/>
                  <w:lang w:eastAsia="zh-CN"/>
                </w:rPr>
                <w:t>num_tracks =2</w:t>
              </w:r>
            </w:ins>
          </w:p>
        </w:tc>
        <w:tc>
          <w:tcPr>
            <w:tcW w:w="283" w:type="dxa"/>
            <w:tcBorders>
              <w:top w:val="nil"/>
              <w:left w:val="single" w:sz="4" w:space="0" w:color="auto"/>
              <w:bottom w:val="nil"/>
              <w:right w:val="single" w:sz="4" w:space="0" w:color="auto"/>
            </w:tcBorders>
          </w:tcPr>
          <w:p w14:paraId="7C315671" w14:textId="77777777" w:rsidR="00C61BA9" w:rsidRPr="00CD6E7D" w:rsidRDefault="00C61BA9" w:rsidP="00052016">
            <w:pPr>
              <w:rPr>
                <w:ins w:id="3182" w:author="DENOUAL Franck" w:date="2022-11-18T15:05:00Z"/>
                <w:rFonts w:ascii="Courier New" w:hAnsi="Courier New" w:cs="Courier New"/>
                <w:sz w:val="14"/>
                <w:szCs w:val="14"/>
                <w:lang w:eastAsia="zh-CN"/>
              </w:rPr>
            </w:pPr>
          </w:p>
        </w:tc>
        <w:tc>
          <w:tcPr>
            <w:tcW w:w="567" w:type="dxa"/>
            <w:tcBorders>
              <w:left w:val="single" w:sz="4" w:space="0" w:color="auto"/>
            </w:tcBorders>
          </w:tcPr>
          <w:p w14:paraId="0BCE3499" w14:textId="77777777" w:rsidR="00C61BA9" w:rsidRPr="00CD6E7D" w:rsidRDefault="00C61BA9" w:rsidP="00052016">
            <w:pPr>
              <w:rPr>
                <w:ins w:id="3183"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00C49BB1" w14:textId="77777777" w:rsidR="00C61BA9" w:rsidRPr="00CD6E7D" w:rsidRDefault="00C61BA9" w:rsidP="00052016">
            <w:pPr>
              <w:rPr>
                <w:ins w:id="3184" w:author="DENOUAL Franck" w:date="2022-11-18T15:05:00Z"/>
                <w:rFonts w:ascii="Courier New" w:hAnsi="Courier New" w:cs="Courier New"/>
                <w:sz w:val="14"/>
                <w:szCs w:val="14"/>
                <w:lang w:eastAsia="zh-CN"/>
              </w:rPr>
            </w:pPr>
            <w:ins w:id="3185" w:author="DENOUAL Franck" w:date="2022-11-18T15:05:00Z">
              <w:r>
                <w:rPr>
                  <w:rFonts w:ascii="Courier New" w:hAnsi="Courier New" w:cs="Courier New"/>
                  <w:b/>
                  <w:bCs/>
                  <w:sz w:val="14"/>
                  <w:szCs w:val="14"/>
                  <w:lang w:eastAsia="zh-CN"/>
                </w:rPr>
                <w:t>p</w:t>
              </w:r>
              <w:r w:rsidRPr="001942C1">
                <w:rPr>
                  <w:rFonts w:ascii="Courier New" w:hAnsi="Courier New" w:cs="Courier New"/>
                  <w:b/>
                  <w:bCs/>
                  <w:sz w:val="14"/>
                  <w:szCs w:val="14"/>
                  <w:lang w:eastAsia="zh-CN"/>
                </w:rPr>
                <w:t>res</w:t>
              </w:r>
            </w:ins>
          </w:p>
        </w:tc>
        <w:tc>
          <w:tcPr>
            <w:tcW w:w="709" w:type="dxa"/>
            <w:tcBorders>
              <w:left w:val="single" w:sz="4" w:space="0" w:color="auto"/>
              <w:right w:val="single" w:sz="4" w:space="0" w:color="auto"/>
            </w:tcBorders>
          </w:tcPr>
          <w:p w14:paraId="11957B11" w14:textId="77777777" w:rsidR="00C61BA9" w:rsidRPr="00CD6E7D" w:rsidRDefault="00C61BA9" w:rsidP="00052016">
            <w:pPr>
              <w:rPr>
                <w:ins w:id="3186"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2E9F03A2" w14:textId="77777777" w:rsidR="00C61BA9" w:rsidRPr="00CD6E7D" w:rsidRDefault="00C61BA9" w:rsidP="00052016">
            <w:pPr>
              <w:rPr>
                <w:ins w:id="3187"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255B35A2" w14:textId="77777777" w:rsidR="00C61BA9" w:rsidRPr="00CD6E7D" w:rsidRDefault="00C61BA9" w:rsidP="00052016">
            <w:pPr>
              <w:rPr>
                <w:ins w:id="3188" w:author="DENOUAL Franck" w:date="2022-11-18T15:05:00Z"/>
                <w:rFonts w:ascii="Courier New" w:hAnsi="Courier New" w:cs="Courier New"/>
                <w:sz w:val="14"/>
                <w:szCs w:val="14"/>
                <w:lang w:eastAsia="zh-CN"/>
              </w:rPr>
            </w:pPr>
          </w:p>
        </w:tc>
        <w:tc>
          <w:tcPr>
            <w:tcW w:w="651" w:type="dxa"/>
          </w:tcPr>
          <w:p w14:paraId="37254688" w14:textId="77777777" w:rsidR="00C61BA9" w:rsidRPr="00CD6E7D" w:rsidRDefault="00C61BA9" w:rsidP="00052016">
            <w:pPr>
              <w:rPr>
                <w:ins w:id="3189" w:author="DENOUAL Franck" w:date="2022-11-18T15:05:00Z"/>
                <w:rFonts w:ascii="Courier New" w:hAnsi="Courier New" w:cs="Courier New"/>
                <w:sz w:val="14"/>
                <w:szCs w:val="14"/>
                <w:lang w:eastAsia="zh-CN"/>
              </w:rPr>
            </w:pPr>
          </w:p>
        </w:tc>
        <w:tc>
          <w:tcPr>
            <w:tcW w:w="567" w:type="dxa"/>
            <w:tcBorders>
              <w:right w:val="single" w:sz="4" w:space="0" w:color="auto"/>
            </w:tcBorders>
          </w:tcPr>
          <w:p w14:paraId="2C0F93DB" w14:textId="77777777" w:rsidR="00C61BA9" w:rsidRPr="00CD6E7D" w:rsidRDefault="00C61BA9" w:rsidP="00052016">
            <w:pPr>
              <w:rPr>
                <w:ins w:id="3190" w:author="DENOUAL Franck" w:date="2022-11-18T15:05:00Z"/>
                <w:rFonts w:ascii="Courier New" w:hAnsi="Courier New" w:cs="Courier New"/>
                <w:sz w:val="14"/>
                <w:szCs w:val="14"/>
                <w:lang w:eastAsia="zh-CN"/>
              </w:rPr>
            </w:pPr>
          </w:p>
        </w:tc>
        <w:tc>
          <w:tcPr>
            <w:tcW w:w="582" w:type="dxa"/>
            <w:tcBorders>
              <w:right w:val="single" w:sz="4" w:space="0" w:color="auto"/>
            </w:tcBorders>
          </w:tcPr>
          <w:p w14:paraId="6CA7FC71" w14:textId="77777777" w:rsidR="00C61BA9" w:rsidRPr="00CD6E7D" w:rsidRDefault="00C61BA9" w:rsidP="00052016">
            <w:pPr>
              <w:rPr>
                <w:ins w:id="3191"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3CE31B12" w14:textId="77777777" w:rsidR="00C61BA9" w:rsidRPr="00CD6E7D" w:rsidRDefault="00C61BA9" w:rsidP="00052016">
            <w:pPr>
              <w:rPr>
                <w:ins w:id="3192" w:author="DENOUAL Franck" w:date="2022-11-18T15:05:00Z"/>
                <w:rFonts w:ascii="Courier New" w:hAnsi="Courier New" w:cs="Courier New"/>
                <w:sz w:val="14"/>
                <w:szCs w:val="14"/>
                <w:lang w:eastAsia="zh-CN"/>
              </w:rPr>
            </w:pPr>
          </w:p>
        </w:tc>
        <w:tc>
          <w:tcPr>
            <w:tcW w:w="630" w:type="dxa"/>
          </w:tcPr>
          <w:p w14:paraId="6F925C0D" w14:textId="77777777" w:rsidR="00C61BA9" w:rsidRPr="00CD6E7D" w:rsidRDefault="00C61BA9" w:rsidP="00052016">
            <w:pPr>
              <w:rPr>
                <w:ins w:id="3193" w:author="DENOUAL Franck" w:date="2022-11-18T15:05:00Z"/>
                <w:rFonts w:ascii="Courier New" w:hAnsi="Courier New" w:cs="Courier New"/>
                <w:sz w:val="14"/>
                <w:szCs w:val="14"/>
                <w:lang w:eastAsia="zh-CN"/>
              </w:rPr>
            </w:pPr>
          </w:p>
        </w:tc>
        <w:tc>
          <w:tcPr>
            <w:tcW w:w="660" w:type="dxa"/>
          </w:tcPr>
          <w:p w14:paraId="5CE248BF" w14:textId="77777777" w:rsidR="00C61BA9" w:rsidRPr="00CD6E7D" w:rsidRDefault="00C61BA9" w:rsidP="00052016">
            <w:pPr>
              <w:rPr>
                <w:ins w:id="3194" w:author="DENOUAL Franck" w:date="2022-11-18T15:05:00Z"/>
                <w:rFonts w:ascii="Courier New" w:hAnsi="Courier New" w:cs="Courier New"/>
                <w:sz w:val="14"/>
                <w:szCs w:val="14"/>
                <w:lang w:eastAsia="zh-CN"/>
              </w:rPr>
            </w:pPr>
          </w:p>
        </w:tc>
        <w:tc>
          <w:tcPr>
            <w:tcW w:w="851" w:type="dxa"/>
          </w:tcPr>
          <w:p w14:paraId="700DA21F" w14:textId="77777777" w:rsidR="00C61BA9" w:rsidRPr="00CD6E7D" w:rsidRDefault="00C61BA9" w:rsidP="00052016">
            <w:pPr>
              <w:rPr>
                <w:ins w:id="3195" w:author="DENOUAL Franck" w:date="2022-11-18T15:05:00Z"/>
                <w:rFonts w:ascii="Courier New" w:hAnsi="Courier New" w:cs="Courier New"/>
                <w:sz w:val="14"/>
                <w:szCs w:val="14"/>
                <w:lang w:eastAsia="zh-CN"/>
              </w:rPr>
            </w:pPr>
            <w:ins w:id="3196" w:author="DENOUAL Franck" w:date="2022-11-18T15:05:00Z">
              <w:r w:rsidRPr="00D269B0">
                <w:rPr>
                  <w:rFonts w:ascii="Courier New" w:hAnsi="Courier New" w:cs="Courier New"/>
                  <w:b/>
                  <w:bCs/>
                  <w:sz w:val="14"/>
                  <w:szCs w:val="14"/>
                  <w:lang w:eastAsia="zh-CN"/>
                </w:rPr>
                <w:t>prsp</w:t>
              </w:r>
            </w:ins>
          </w:p>
        </w:tc>
        <w:tc>
          <w:tcPr>
            <w:tcW w:w="850" w:type="dxa"/>
          </w:tcPr>
          <w:p w14:paraId="56117E30" w14:textId="77777777" w:rsidR="00C61BA9" w:rsidRPr="00CD6E7D" w:rsidRDefault="00C61BA9" w:rsidP="00052016">
            <w:pPr>
              <w:rPr>
                <w:ins w:id="3197" w:author="DENOUAL Franck" w:date="2022-11-18T15:05:00Z"/>
                <w:rFonts w:ascii="Courier New" w:hAnsi="Courier New" w:cs="Courier New"/>
                <w:sz w:val="14"/>
                <w:szCs w:val="14"/>
                <w:lang w:eastAsia="zh-CN"/>
              </w:rPr>
            </w:pPr>
          </w:p>
        </w:tc>
      </w:tr>
      <w:tr w:rsidR="00C61BA9" w:rsidRPr="00CD6E7D" w14:paraId="29F954AB" w14:textId="77777777" w:rsidTr="00C61BA9">
        <w:trPr>
          <w:ins w:id="3198" w:author="DENOUAL Franck" w:date="2022-11-18T15:05:00Z"/>
        </w:trPr>
        <w:tc>
          <w:tcPr>
            <w:tcW w:w="567" w:type="dxa"/>
          </w:tcPr>
          <w:p w14:paraId="6ECE33E8" w14:textId="77777777" w:rsidR="00C61BA9" w:rsidRPr="00CD6E7D" w:rsidRDefault="00C61BA9" w:rsidP="00052016">
            <w:pPr>
              <w:rPr>
                <w:ins w:id="3199" w:author="DENOUAL Franck" w:date="2022-11-18T15:05:00Z"/>
                <w:rFonts w:ascii="Courier New" w:hAnsi="Courier New" w:cs="Courier New"/>
                <w:sz w:val="14"/>
                <w:szCs w:val="14"/>
                <w:lang w:eastAsia="zh-CN"/>
              </w:rPr>
            </w:pPr>
          </w:p>
        </w:tc>
        <w:tc>
          <w:tcPr>
            <w:tcW w:w="567" w:type="dxa"/>
          </w:tcPr>
          <w:p w14:paraId="77AA3168" w14:textId="77777777" w:rsidR="00C61BA9" w:rsidRPr="00CD6E7D" w:rsidRDefault="00C61BA9" w:rsidP="00052016">
            <w:pPr>
              <w:rPr>
                <w:ins w:id="3200" w:author="DENOUAL Franck" w:date="2022-11-18T15:05:00Z"/>
                <w:rFonts w:ascii="Courier New" w:hAnsi="Courier New" w:cs="Courier New"/>
                <w:sz w:val="14"/>
                <w:szCs w:val="14"/>
                <w:lang w:eastAsia="zh-CN"/>
              </w:rPr>
            </w:pPr>
          </w:p>
        </w:tc>
        <w:tc>
          <w:tcPr>
            <w:tcW w:w="993" w:type="dxa"/>
            <w:tcBorders>
              <w:right w:val="single" w:sz="4" w:space="0" w:color="auto"/>
            </w:tcBorders>
          </w:tcPr>
          <w:p w14:paraId="573652CC" w14:textId="77777777" w:rsidR="00C61BA9" w:rsidRPr="00CD6E7D" w:rsidRDefault="00C61BA9" w:rsidP="00052016">
            <w:pPr>
              <w:rPr>
                <w:ins w:id="3201" w:author="DENOUAL Franck" w:date="2022-11-18T15:05:00Z"/>
                <w:rFonts w:ascii="Courier New" w:hAnsi="Courier New" w:cs="Courier New"/>
                <w:sz w:val="14"/>
                <w:szCs w:val="14"/>
                <w:lang w:eastAsia="zh-CN"/>
              </w:rPr>
            </w:pPr>
            <w:ins w:id="3202" w:author="DENOUAL Franck" w:date="2022-11-18T15:05:00Z">
              <w:r w:rsidRPr="00CD6E7D">
                <w:rPr>
                  <w:rFonts w:ascii="Courier New" w:hAnsi="Courier New" w:cs="Courier New"/>
                  <w:sz w:val="14"/>
                  <w:szCs w:val="14"/>
                  <w:lang w:eastAsia="zh-CN"/>
                </w:rPr>
                <w:t>Preselection_tag = “</w:t>
              </w:r>
              <w:r>
                <w:rPr>
                  <w:rFonts w:ascii="Courier New" w:hAnsi="Courier New" w:cs="Courier New"/>
                  <w:sz w:val="14"/>
                  <w:szCs w:val="14"/>
                  <w:lang w:eastAsia="zh-CN"/>
                </w:rPr>
                <w:t>pip</w:t>
              </w:r>
              <w:r w:rsidRPr="00CD6E7D">
                <w:rPr>
                  <w:rFonts w:ascii="Courier New" w:hAnsi="Courier New" w:cs="Courier New"/>
                  <w:sz w:val="14"/>
                  <w:szCs w:val="14"/>
                  <w:lang w:eastAsia="zh-CN"/>
                </w:rPr>
                <w:t>”</w:t>
              </w:r>
            </w:ins>
          </w:p>
        </w:tc>
        <w:tc>
          <w:tcPr>
            <w:tcW w:w="283" w:type="dxa"/>
            <w:tcBorders>
              <w:top w:val="nil"/>
              <w:left w:val="single" w:sz="4" w:space="0" w:color="auto"/>
              <w:bottom w:val="nil"/>
              <w:right w:val="single" w:sz="4" w:space="0" w:color="auto"/>
            </w:tcBorders>
          </w:tcPr>
          <w:p w14:paraId="5A134B3A" w14:textId="77777777" w:rsidR="00C61BA9" w:rsidRPr="00CD6E7D" w:rsidRDefault="00C61BA9" w:rsidP="00052016">
            <w:pPr>
              <w:rPr>
                <w:ins w:id="3203" w:author="DENOUAL Franck" w:date="2022-11-18T15:05:00Z"/>
                <w:rFonts w:ascii="Courier New" w:hAnsi="Courier New" w:cs="Courier New"/>
                <w:sz w:val="14"/>
                <w:szCs w:val="14"/>
                <w:lang w:eastAsia="zh-CN"/>
              </w:rPr>
            </w:pPr>
          </w:p>
        </w:tc>
        <w:tc>
          <w:tcPr>
            <w:tcW w:w="567" w:type="dxa"/>
            <w:tcBorders>
              <w:left w:val="single" w:sz="4" w:space="0" w:color="auto"/>
            </w:tcBorders>
          </w:tcPr>
          <w:p w14:paraId="3139D839" w14:textId="77777777" w:rsidR="00C61BA9" w:rsidRPr="00CD6E7D" w:rsidRDefault="00C61BA9" w:rsidP="00052016">
            <w:pPr>
              <w:rPr>
                <w:ins w:id="3204"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1328C89E" w14:textId="77777777" w:rsidR="00C61BA9" w:rsidRPr="00CD6E7D" w:rsidRDefault="00C61BA9" w:rsidP="00052016">
            <w:pPr>
              <w:rPr>
                <w:ins w:id="3205"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1EA51AEF" w14:textId="77777777" w:rsidR="00C61BA9" w:rsidRPr="00CD6E7D" w:rsidRDefault="00C61BA9" w:rsidP="00052016">
            <w:pPr>
              <w:rPr>
                <w:ins w:id="3206" w:author="DENOUAL Franck" w:date="2022-11-18T15:05:00Z"/>
                <w:rFonts w:ascii="Courier New" w:hAnsi="Courier New" w:cs="Courier New"/>
                <w:sz w:val="14"/>
                <w:szCs w:val="14"/>
                <w:lang w:eastAsia="zh-CN"/>
              </w:rPr>
            </w:pPr>
            <w:ins w:id="3207" w:author="DENOUAL Franck" w:date="2022-11-18T15:05:00Z">
              <w:r w:rsidRPr="00CD6E7D">
                <w:rPr>
                  <w:rFonts w:ascii="Courier New" w:hAnsi="Courier New" w:cs="Courier New"/>
                  <w:sz w:val="14"/>
                  <w:szCs w:val="14"/>
                  <w:lang w:eastAsia="zh-CN"/>
                </w:rPr>
                <w:t>track_group_id =</w:t>
              </w:r>
              <w:r>
                <w:rPr>
                  <w:rFonts w:ascii="Courier New" w:hAnsi="Courier New" w:cs="Courier New"/>
                  <w:sz w:val="14"/>
                  <w:szCs w:val="14"/>
                  <w:lang w:eastAsia="zh-CN"/>
                </w:rPr>
                <w:t>2</w:t>
              </w:r>
            </w:ins>
          </w:p>
        </w:tc>
        <w:tc>
          <w:tcPr>
            <w:tcW w:w="662" w:type="dxa"/>
            <w:tcBorders>
              <w:left w:val="single" w:sz="4" w:space="0" w:color="auto"/>
              <w:right w:val="single" w:sz="4" w:space="0" w:color="auto"/>
            </w:tcBorders>
          </w:tcPr>
          <w:p w14:paraId="3F070BE1" w14:textId="77777777" w:rsidR="00C61BA9" w:rsidRPr="00CD6E7D" w:rsidRDefault="00C61BA9" w:rsidP="00052016">
            <w:pPr>
              <w:rPr>
                <w:ins w:id="3208"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0C5F9467" w14:textId="77777777" w:rsidR="00C61BA9" w:rsidRPr="00CD6E7D" w:rsidRDefault="00C61BA9" w:rsidP="00052016">
            <w:pPr>
              <w:rPr>
                <w:ins w:id="3209" w:author="DENOUAL Franck" w:date="2022-11-18T15:05:00Z"/>
                <w:rFonts w:ascii="Courier New" w:hAnsi="Courier New" w:cs="Courier New"/>
                <w:sz w:val="14"/>
                <w:szCs w:val="14"/>
                <w:lang w:eastAsia="zh-CN"/>
              </w:rPr>
            </w:pPr>
          </w:p>
        </w:tc>
        <w:tc>
          <w:tcPr>
            <w:tcW w:w="651" w:type="dxa"/>
          </w:tcPr>
          <w:p w14:paraId="49CCE8D7" w14:textId="77777777" w:rsidR="00C61BA9" w:rsidRPr="00CD6E7D" w:rsidRDefault="00C61BA9" w:rsidP="00052016">
            <w:pPr>
              <w:rPr>
                <w:ins w:id="3210" w:author="DENOUAL Franck" w:date="2022-11-18T15:05:00Z"/>
                <w:rFonts w:ascii="Courier New" w:hAnsi="Courier New" w:cs="Courier New"/>
                <w:sz w:val="14"/>
                <w:szCs w:val="14"/>
                <w:lang w:eastAsia="zh-CN"/>
              </w:rPr>
            </w:pPr>
          </w:p>
        </w:tc>
        <w:tc>
          <w:tcPr>
            <w:tcW w:w="567" w:type="dxa"/>
            <w:tcBorders>
              <w:right w:val="single" w:sz="4" w:space="0" w:color="auto"/>
            </w:tcBorders>
          </w:tcPr>
          <w:p w14:paraId="550D6D80" w14:textId="77777777" w:rsidR="00C61BA9" w:rsidRPr="00CD6E7D" w:rsidRDefault="00C61BA9" w:rsidP="00052016">
            <w:pPr>
              <w:rPr>
                <w:ins w:id="3211" w:author="DENOUAL Franck" w:date="2022-11-18T15:05:00Z"/>
                <w:rFonts w:ascii="Courier New" w:hAnsi="Courier New" w:cs="Courier New"/>
                <w:sz w:val="14"/>
                <w:szCs w:val="14"/>
                <w:lang w:eastAsia="zh-CN"/>
              </w:rPr>
            </w:pPr>
          </w:p>
        </w:tc>
        <w:tc>
          <w:tcPr>
            <w:tcW w:w="582" w:type="dxa"/>
            <w:tcBorders>
              <w:right w:val="single" w:sz="4" w:space="0" w:color="auto"/>
            </w:tcBorders>
          </w:tcPr>
          <w:p w14:paraId="7F2EA8D4" w14:textId="77777777" w:rsidR="00C61BA9" w:rsidRPr="00CD6E7D" w:rsidRDefault="00C61BA9" w:rsidP="00052016">
            <w:pPr>
              <w:rPr>
                <w:ins w:id="3212"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44F8D266" w14:textId="77777777" w:rsidR="00C61BA9" w:rsidRPr="00CD6E7D" w:rsidRDefault="00C61BA9" w:rsidP="00052016">
            <w:pPr>
              <w:rPr>
                <w:ins w:id="3213" w:author="DENOUAL Franck" w:date="2022-11-18T15:05:00Z"/>
                <w:rFonts w:ascii="Courier New" w:hAnsi="Courier New" w:cs="Courier New"/>
                <w:sz w:val="14"/>
                <w:szCs w:val="14"/>
                <w:lang w:eastAsia="zh-CN"/>
              </w:rPr>
            </w:pPr>
          </w:p>
        </w:tc>
        <w:tc>
          <w:tcPr>
            <w:tcW w:w="630" w:type="dxa"/>
          </w:tcPr>
          <w:p w14:paraId="18AC6E52" w14:textId="77777777" w:rsidR="00C61BA9" w:rsidRPr="00CD6E7D" w:rsidRDefault="00C61BA9" w:rsidP="00052016">
            <w:pPr>
              <w:rPr>
                <w:ins w:id="3214" w:author="DENOUAL Franck" w:date="2022-11-18T15:05:00Z"/>
                <w:rFonts w:ascii="Courier New" w:hAnsi="Courier New" w:cs="Courier New"/>
                <w:sz w:val="14"/>
                <w:szCs w:val="14"/>
                <w:lang w:eastAsia="zh-CN"/>
              </w:rPr>
            </w:pPr>
          </w:p>
        </w:tc>
        <w:tc>
          <w:tcPr>
            <w:tcW w:w="660" w:type="dxa"/>
          </w:tcPr>
          <w:p w14:paraId="2A10FC68" w14:textId="77777777" w:rsidR="00C61BA9" w:rsidRPr="00CD6E7D" w:rsidRDefault="00C61BA9" w:rsidP="00052016">
            <w:pPr>
              <w:rPr>
                <w:ins w:id="3215" w:author="DENOUAL Franck" w:date="2022-11-18T15:05:00Z"/>
                <w:rFonts w:ascii="Courier New" w:hAnsi="Courier New" w:cs="Courier New"/>
                <w:sz w:val="14"/>
                <w:szCs w:val="14"/>
                <w:lang w:eastAsia="zh-CN"/>
              </w:rPr>
            </w:pPr>
          </w:p>
        </w:tc>
        <w:tc>
          <w:tcPr>
            <w:tcW w:w="851" w:type="dxa"/>
          </w:tcPr>
          <w:p w14:paraId="68AFF998" w14:textId="77777777" w:rsidR="00C61BA9" w:rsidRPr="00CD6E7D" w:rsidRDefault="00C61BA9" w:rsidP="00052016">
            <w:pPr>
              <w:rPr>
                <w:ins w:id="3216" w:author="DENOUAL Franck" w:date="2022-11-18T15:05:00Z"/>
                <w:rFonts w:ascii="Courier New" w:hAnsi="Courier New" w:cs="Courier New"/>
                <w:sz w:val="14"/>
                <w:szCs w:val="14"/>
                <w:lang w:eastAsia="zh-CN"/>
              </w:rPr>
            </w:pPr>
          </w:p>
        </w:tc>
        <w:tc>
          <w:tcPr>
            <w:tcW w:w="850" w:type="dxa"/>
          </w:tcPr>
          <w:p w14:paraId="420737ED" w14:textId="77777777" w:rsidR="00C61BA9" w:rsidRPr="00CD6E7D" w:rsidRDefault="00C61BA9" w:rsidP="00052016">
            <w:pPr>
              <w:rPr>
                <w:ins w:id="3217" w:author="DENOUAL Franck" w:date="2022-11-18T15:05:00Z"/>
                <w:rFonts w:ascii="Courier New" w:hAnsi="Courier New" w:cs="Courier New"/>
                <w:sz w:val="14"/>
                <w:szCs w:val="14"/>
                <w:lang w:eastAsia="zh-CN"/>
              </w:rPr>
            </w:pPr>
            <w:ins w:id="3218" w:author="DENOUAL Franck" w:date="2022-11-18T15:05:00Z">
              <w:r>
                <w:rPr>
                  <w:rFonts w:ascii="Courier New" w:hAnsi="Courier New" w:cs="Courier New"/>
                  <w:sz w:val="14"/>
                  <w:szCs w:val="14"/>
                  <w:lang w:eastAsia="zh-CN"/>
                </w:rPr>
                <w:t>track_order=1</w:t>
              </w:r>
            </w:ins>
          </w:p>
        </w:tc>
      </w:tr>
      <w:tr w:rsidR="00C61BA9" w:rsidRPr="00CD6E7D" w14:paraId="585614CD" w14:textId="77777777" w:rsidTr="00C61BA9">
        <w:trPr>
          <w:ins w:id="3219" w:author="DENOUAL Franck" w:date="2022-11-18T15:05:00Z"/>
        </w:trPr>
        <w:tc>
          <w:tcPr>
            <w:tcW w:w="567" w:type="dxa"/>
          </w:tcPr>
          <w:p w14:paraId="5D31E83B" w14:textId="77777777" w:rsidR="00C61BA9" w:rsidRPr="00CD6E7D" w:rsidRDefault="00C61BA9" w:rsidP="00052016">
            <w:pPr>
              <w:rPr>
                <w:ins w:id="3220" w:author="DENOUAL Franck" w:date="2022-11-18T15:05:00Z"/>
                <w:rFonts w:ascii="Courier New" w:hAnsi="Courier New" w:cs="Courier New"/>
                <w:sz w:val="14"/>
                <w:szCs w:val="14"/>
                <w:lang w:eastAsia="zh-CN"/>
              </w:rPr>
            </w:pPr>
          </w:p>
        </w:tc>
        <w:tc>
          <w:tcPr>
            <w:tcW w:w="567" w:type="dxa"/>
          </w:tcPr>
          <w:p w14:paraId="5EA6FD8B" w14:textId="77777777" w:rsidR="00C61BA9" w:rsidRPr="00CD6E7D" w:rsidRDefault="00C61BA9" w:rsidP="00052016">
            <w:pPr>
              <w:rPr>
                <w:ins w:id="3221" w:author="DENOUAL Franck" w:date="2022-11-18T15:05:00Z"/>
                <w:rFonts w:ascii="Courier New" w:hAnsi="Courier New" w:cs="Courier New"/>
                <w:sz w:val="14"/>
                <w:szCs w:val="14"/>
                <w:lang w:eastAsia="zh-CN"/>
              </w:rPr>
            </w:pPr>
          </w:p>
        </w:tc>
        <w:tc>
          <w:tcPr>
            <w:tcW w:w="993" w:type="dxa"/>
            <w:tcBorders>
              <w:right w:val="single" w:sz="4" w:space="0" w:color="auto"/>
            </w:tcBorders>
          </w:tcPr>
          <w:p w14:paraId="47599CBB" w14:textId="77777777" w:rsidR="00C61BA9" w:rsidRPr="000A7D27" w:rsidRDefault="00C61BA9" w:rsidP="00052016">
            <w:pPr>
              <w:rPr>
                <w:ins w:id="3222" w:author="DENOUAL Franck" w:date="2022-11-18T15:05:00Z"/>
                <w:rFonts w:ascii="Courier New" w:hAnsi="Courier New" w:cs="Courier New"/>
                <w:b/>
                <w:bCs/>
                <w:sz w:val="14"/>
                <w:szCs w:val="14"/>
                <w:lang w:eastAsia="zh-CN"/>
              </w:rPr>
            </w:pPr>
            <w:ins w:id="3223" w:author="DENOUAL Franck" w:date="2022-11-18T15:05:00Z">
              <w:r w:rsidRPr="000A7D27">
                <w:rPr>
                  <w:rFonts w:ascii="Courier New" w:hAnsi="Courier New" w:cs="Courier New"/>
                  <w:b/>
                  <w:bCs/>
                  <w:sz w:val="14"/>
                  <w:szCs w:val="14"/>
                  <w:lang w:eastAsia="zh-CN"/>
                </w:rPr>
                <w:t>kind</w:t>
              </w:r>
            </w:ins>
          </w:p>
        </w:tc>
        <w:tc>
          <w:tcPr>
            <w:tcW w:w="283" w:type="dxa"/>
            <w:tcBorders>
              <w:top w:val="nil"/>
              <w:left w:val="single" w:sz="4" w:space="0" w:color="auto"/>
              <w:bottom w:val="nil"/>
              <w:right w:val="single" w:sz="4" w:space="0" w:color="auto"/>
            </w:tcBorders>
          </w:tcPr>
          <w:p w14:paraId="53DE869A" w14:textId="77777777" w:rsidR="00C61BA9" w:rsidRPr="00CD6E7D" w:rsidRDefault="00C61BA9" w:rsidP="00052016">
            <w:pPr>
              <w:rPr>
                <w:ins w:id="3224" w:author="DENOUAL Franck" w:date="2022-11-18T15:05:00Z"/>
                <w:rFonts w:ascii="Courier New" w:hAnsi="Courier New" w:cs="Courier New"/>
                <w:sz w:val="14"/>
                <w:szCs w:val="14"/>
                <w:lang w:eastAsia="zh-CN"/>
              </w:rPr>
            </w:pPr>
          </w:p>
        </w:tc>
        <w:tc>
          <w:tcPr>
            <w:tcW w:w="567" w:type="dxa"/>
            <w:tcBorders>
              <w:left w:val="single" w:sz="4" w:space="0" w:color="auto"/>
            </w:tcBorders>
          </w:tcPr>
          <w:p w14:paraId="1ADEA587" w14:textId="77777777" w:rsidR="00C61BA9" w:rsidRPr="00CD6E7D" w:rsidRDefault="00C61BA9" w:rsidP="00052016">
            <w:pPr>
              <w:rPr>
                <w:ins w:id="3225" w:author="DENOUAL Franck" w:date="2022-11-18T15:05:00Z"/>
                <w:rFonts w:ascii="Courier New" w:hAnsi="Courier New" w:cs="Courier New"/>
                <w:sz w:val="14"/>
                <w:szCs w:val="14"/>
                <w:lang w:eastAsia="zh-CN"/>
              </w:rPr>
            </w:pPr>
            <w:ins w:id="3226" w:author="DENOUAL Franck" w:date="2022-11-18T15:05:00Z">
              <w:r>
                <w:rPr>
                  <w:rFonts w:ascii="Courier New" w:hAnsi="Courier New" w:cs="Courier New"/>
                  <w:noProof/>
                  <w:sz w:val="14"/>
                  <w:szCs w:val="14"/>
                  <w:lang w:eastAsia="zh-CN"/>
                </w:rPr>
                <mc:AlternateContent>
                  <mc:Choice Requires="wps">
                    <w:drawing>
                      <wp:anchor distT="0" distB="0" distL="114300" distR="114300" simplePos="0" relativeHeight="251667456" behindDoc="0" locked="0" layoutInCell="1" allowOverlap="1" wp14:anchorId="592F57A1" wp14:editId="0841AF68">
                        <wp:simplePos x="0" y="0"/>
                        <wp:positionH relativeFrom="column">
                          <wp:posOffset>-298736</wp:posOffset>
                        </wp:positionH>
                        <wp:positionV relativeFrom="paragraph">
                          <wp:posOffset>-604766</wp:posOffset>
                        </wp:positionV>
                        <wp:extent cx="1047361" cy="1408508"/>
                        <wp:effectExtent l="38100" t="0" r="19685" b="58420"/>
                        <wp:wrapNone/>
                        <wp:docPr id="22" name="Straight Arrow Connector 22"/>
                        <wp:cNvGraphicFramePr/>
                        <a:graphic xmlns:a="http://schemas.openxmlformats.org/drawingml/2006/main">
                          <a:graphicData uri="http://schemas.microsoft.com/office/word/2010/wordprocessingShape">
                            <wps:wsp>
                              <wps:cNvCnPr/>
                              <wps:spPr>
                                <a:xfrm flipH="1">
                                  <a:off x="0" y="0"/>
                                  <a:ext cx="1047361" cy="1408508"/>
                                </a:xfrm>
                                <a:prstGeom prst="straightConnector1">
                                  <a:avLst/>
                                </a:prstGeom>
                                <a:ln>
                                  <a:solidFill>
                                    <a:schemeClr val="bg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xmlns:w16="http://schemas.microsoft.com/office/word/2018/wordml" xmlns:w16cex="http://schemas.microsoft.com/office/word/2018/wordml/cex">
                    <w:pict>
                      <v:shape w14:anchorId="3BB34CEB" id="Straight Arrow Connector 22" o:spid="_x0000_s1026" type="#_x0000_t32" style="position:absolute;margin-left:-23.5pt;margin-top:-47.6pt;width:82.45pt;height:110.9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" strokecolor="#bfbfbf [2412]" strokeweight=".5pt">
                        <v:stroke endarrow="block" joinstyle="miter"/>
                      </v:shape>
                    </w:pict>
                  </mc:Fallback>
                </mc:AlternateContent>
              </w:r>
            </w:ins>
          </w:p>
        </w:tc>
        <w:tc>
          <w:tcPr>
            <w:tcW w:w="709" w:type="dxa"/>
            <w:tcBorders>
              <w:left w:val="single" w:sz="4" w:space="0" w:color="auto"/>
              <w:right w:val="single" w:sz="4" w:space="0" w:color="auto"/>
            </w:tcBorders>
          </w:tcPr>
          <w:p w14:paraId="6A80EEE0" w14:textId="77777777" w:rsidR="00C61BA9" w:rsidRPr="00CD6E7D" w:rsidRDefault="00C61BA9" w:rsidP="00052016">
            <w:pPr>
              <w:rPr>
                <w:ins w:id="3227"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6F590879" w14:textId="77777777" w:rsidR="00C61BA9" w:rsidRPr="00D269B0" w:rsidRDefault="00C61BA9" w:rsidP="00052016">
            <w:pPr>
              <w:rPr>
                <w:ins w:id="3228" w:author="DENOUAL Franck" w:date="2022-11-18T15:05:00Z"/>
                <w:rFonts w:ascii="Courier New" w:hAnsi="Courier New" w:cs="Courier New"/>
                <w:b/>
                <w:bCs/>
                <w:sz w:val="14"/>
                <w:szCs w:val="14"/>
                <w:lang w:eastAsia="zh-CN"/>
              </w:rPr>
            </w:pPr>
            <w:ins w:id="3229" w:author="DENOUAL Franck" w:date="2022-11-18T15:05:00Z">
              <w:r w:rsidRPr="00D269B0">
                <w:rPr>
                  <w:rFonts w:ascii="Courier New" w:hAnsi="Courier New" w:cs="Courier New"/>
                  <w:b/>
                  <w:bCs/>
                  <w:sz w:val="14"/>
                  <w:szCs w:val="14"/>
                  <w:lang w:eastAsia="zh-CN"/>
                </w:rPr>
                <w:t>prsp</w:t>
              </w:r>
            </w:ins>
          </w:p>
        </w:tc>
        <w:tc>
          <w:tcPr>
            <w:tcW w:w="662" w:type="dxa"/>
            <w:tcBorders>
              <w:left w:val="single" w:sz="4" w:space="0" w:color="auto"/>
              <w:right w:val="single" w:sz="4" w:space="0" w:color="auto"/>
            </w:tcBorders>
          </w:tcPr>
          <w:p w14:paraId="45A708E3" w14:textId="77777777" w:rsidR="00C61BA9" w:rsidRPr="00CD6E7D" w:rsidRDefault="00C61BA9" w:rsidP="00052016">
            <w:pPr>
              <w:rPr>
                <w:ins w:id="3230"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340CBAEA" w14:textId="77777777" w:rsidR="00C61BA9" w:rsidRPr="00CD6E7D" w:rsidRDefault="00C61BA9" w:rsidP="00052016">
            <w:pPr>
              <w:rPr>
                <w:ins w:id="3231" w:author="DENOUAL Franck" w:date="2022-11-18T15:05:00Z"/>
                <w:rFonts w:ascii="Courier New" w:hAnsi="Courier New" w:cs="Courier New"/>
                <w:sz w:val="14"/>
                <w:szCs w:val="14"/>
                <w:lang w:eastAsia="zh-CN"/>
              </w:rPr>
            </w:pPr>
          </w:p>
        </w:tc>
        <w:tc>
          <w:tcPr>
            <w:tcW w:w="651" w:type="dxa"/>
          </w:tcPr>
          <w:p w14:paraId="676B83AA" w14:textId="77777777" w:rsidR="00C61BA9" w:rsidRPr="00CD6E7D" w:rsidRDefault="00C61BA9" w:rsidP="00052016">
            <w:pPr>
              <w:rPr>
                <w:ins w:id="3232" w:author="DENOUAL Franck" w:date="2022-11-18T15:05:00Z"/>
                <w:rFonts w:ascii="Courier New" w:hAnsi="Courier New" w:cs="Courier New"/>
                <w:sz w:val="14"/>
                <w:szCs w:val="14"/>
                <w:lang w:eastAsia="zh-CN"/>
              </w:rPr>
            </w:pPr>
          </w:p>
        </w:tc>
        <w:tc>
          <w:tcPr>
            <w:tcW w:w="567" w:type="dxa"/>
            <w:tcBorders>
              <w:right w:val="single" w:sz="4" w:space="0" w:color="auto"/>
            </w:tcBorders>
          </w:tcPr>
          <w:p w14:paraId="22A6F6BD" w14:textId="77777777" w:rsidR="00C61BA9" w:rsidRPr="00CD6E7D" w:rsidRDefault="00C61BA9" w:rsidP="00052016">
            <w:pPr>
              <w:rPr>
                <w:ins w:id="3233" w:author="DENOUAL Franck" w:date="2022-11-18T15:05:00Z"/>
                <w:rFonts w:ascii="Courier New" w:hAnsi="Courier New" w:cs="Courier New"/>
                <w:sz w:val="14"/>
                <w:szCs w:val="14"/>
                <w:lang w:eastAsia="zh-CN"/>
              </w:rPr>
            </w:pPr>
          </w:p>
        </w:tc>
        <w:tc>
          <w:tcPr>
            <w:tcW w:w="582" w:type="dxa"/>
            <w:tcBorders>
              <w:right w:val="single" w:sz="4" w:space="0" w:color="auto"/>
            </w:tcBorders>
          </w:tcPr>
          <w:p w14:paraId="7A546C4D" w14:textId="77777777" w:rsidR="00C61BA9" w:rsidRPr="00CD6E7D" w:rsidRDefault="00C61BA9" w:rsidP="00052016">
            <w:pPr>
              <w:rPr>
                <w:ins w:id="3234"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091D1984" w14:textId="77777777" w:rsidR="00C61BA9" w:rsidRPr="00CD6E7D" w:rsidRDefault="00C61BA9" w:rsidP="00052016">
            <w:pPr>
              <w:rPr>
                <w:ins w:id="3235" w:author="DENOUAL Franck" w:date="2022-11-18T15:05:00Z"/>
                <w:rFonts w:ascii="Courier New" w:hAnsi="Courier New" w:cs="Courier New"/>
                <w:sz w:val="14"/>
                <w:szCs w:val="14"/>
                <w:lang w:eastAsia="zh-CN"/>
              </w:rPr>
            </w:pPr>
          </w:p>
        </w:tc>
        <w:tc>
          <w:tcPr>
            <w:tcW w:w="630" w:type="dxa"/>
          </w:tcPr>
          <w:p w14:paraId="3C688E42" w14:textId="77777777" w:rsidR="00C61BA9" w:rsidRPr="00CD6E7D" w:rsidRDefault="00C61BA9" w:rsidP="00052016">
            <w:pPr>
              <w:rPr>
                <w:ins w:id="3236" w:author="DENOUAL Franck" w:date="2022-11-18T15:05:00Z"/>
                <w:rFonts w:ascii="Courier New" w:hAnsi="Courier New" w:cs="Courier New"/>
                <w:sz w:val="14"/>
                <w:szCs w:val="14"/>
                <w:lang w:eastAsia="zh-CN"/>
              </w:rPr>
            </w:pPr>
          </w:p>
        </w:tc>
        <w:tc>
          <w:tcPr>
            <w:tcW w:w="660" w:type="dxa"/>
          </w:tcPr>
          <w:p w14:paraId="12264163" w14:textId="77777777" w:rsidR="00C61BA9" w:rsidRPr="00CD6E7D" w:rsidRDefault="00C61BA9" w:rsidP="00052016">
            <w:pPr>
              <w:rPr>
                <w:ins w:id="3237" w:author="DENOUAL Franck" w:date="2022-11-18T15:05:00Z"/>
                <w:rFonts w:ascii="Courier New" w:hAnsi="Courier New" w:cs="Courier New"/>
                <w:sz w:val="14"/>
                <w:szCs w:val="14"/>
                <w:lang w:eastAsia="zh-CN"/>
              </w:rPr>
            </w:pPr>
          </w:p>
        </w:tc>
        <w:tc>
          <w:tcPr>
            <w:tcW w:w="851" w:type="dxa"/>
          </w:tcPr>
          <w:p w14:paraId="60A72A69" w14:textId="77777777" w:rsidR="00C61BA9" w:rsidRPr="00CD6E7D" w:rsidRDefault="00C61BA9" w:rsidP="00052016">
            <w:pPr>
              <w:rPr>
                <w:ins w:id="3238" w:author="DENOUAL Franck" w:date="2022-11-18T15:05:00Z"/>
                <w:rFonts w:ascii="Courier New" w:hAnsi="Courier New" w:cs="Courier New"/>
                <w:sz w:val="14"/>
                <w:szCs w:val="14"/>
                <w:lang w:eastAsia="zh-CN"/>
              </w:rPr>
            </w:pPr>
          </w:p>
        </w:tc>
        <w:tc>
          <w:tcPr>
            <w:tcW w:w="850" w:type="dxa"/>
          </w:tcPr>
          <w:p w14:paraId="0812E7DF" w14:textId="77777777" w:rsidR="00C61BA9" w:rsidRPr="00CD6E7D" w:rsidRDefault="00C61BA9" w:rsidP="00052016">
            <w:pPr>
              <w:rPr>
                <w:ins w:id="3239" w:author="DENOUAL Franck" w:date="2022-11-18T15:05:00Z"/>
                <w:rFonts w:ascii="Courier New" w:hAnsi="Courier New" w:cs="Courier New"/>
                <w:sz w:val="14"/>
                <w:szCs w:val="14"/>
                <w:lang w:eastAsia="zh-CN"/>
              </w:rPr>
            </w:pPr>
          </w:p>
        </w:tc>
      </w:tr>
      <w:tr w:rsidR="00C61BA9" w:rsidRPr="00CD6E7D" w14:paraId="6C54100A" w14:textId="77777777" w:rsidTr="00C61BA9">
        <w:trPr>
          <w:ins w:id="3240" w:author="DENOUAL Franck" w:date="2022-11-18T15:05:00Z"/>
        </w:trPr>
        <w:tc>
          <w:tcPr>
            <w:tcW w:w="567" w:type="dxa"/>
          </w:tcPr>
          <w:p w14:paraId="7968DE8D" w14:textId="77777777" w:rsidR="00C61BA9" w:rsidRPr="00CD6E7D" w:rsidRDefault="00C61BA9" w:rsidP="00052016">
            <w:pPr>
              <w:rPr>
                <w:ins w:id="3241" w:author="DENOUAL Franck" w:date="2022-11-18T15:05:00Z"/>
                <w:rFonts w:ascii="Courier New" w:hAnsi="Courier New" w:cs="Courier New"/>
                <w:sz w:val="14"/>
                <w:szCs w:val="14"/>
                <w:lang w:eastAsia="zh-CN"/>
              </w:rPr>
            </w:pPr>
          </w:p>
        </w:tc>
        <w:tc>
          <w:tcPr>
            <w:tcW w:w="567" w:type="dxa"/>
          </w:tcPr>
          <w:p w14:paraId="472EBE82" w14:textId="77777777" w:rsidR="00C61BA9" w:rsidRPr="00CD6E7D" w:rsidRDefault="00C61BA9" w:rsidP="00052016">
            <w:pPr>
              <w:rPr>
                <w:ins w:id="3242" w:author="DENOUAL Franck" w:date="2022-11-18T15:05:00Z"/>
                <w:rFonts w:ascii="Courier New" w:hAnsi="Courier New" w:cs="Courier New"/>
                <w:b/>
                <w:bCs/>
                <w:sz w:val="14"/>
                <w:szCs w:val="14"/>
                <w:lang w:eastAsia="zh-CN"/>
              </w:rPr>
            </w:pPr>
            <w:ins w:id="3243" w:author="DENOUAL Franck" w:date="2022-11-18T15:05:00Z">
              <w:r w:rsidRPr="00CD6E7D">
                <w:rPr>
                  <w:rFonts w:ascii="Courier New" w:hAnsi="Courier New" w:cs="Courier New"/>
                  <w:b/>
                  <w:bCs/>
                  <w:sz w:val="14"/>
                  <w:szCs w:val="14"/>
                  <w:lang w:eastAsia="zh-CN"/>
                </w:rPr>
                <w:t>prse</w:t>
              </w:r>
            </w:ins>
          </w:p>
        </w:tc>
        <w:tc>
          <w:tcPr>
            <w:tcW w:w="993" w:type="dxa"/>
            <w:tcBorders>
              <w:right w:val="single" w:sz="4" w:space="0" w:color="auto"/>
            </w:tcBorders>
          </w:tcPr>
          <w:p w14:paraId="674F61A8" w14:textId="77777777" w:rsidR="00C61BA9" w:rsidRPr="00CD6E7D" w:rsidRDefault="00C61BA9" w:rsidP="00052016">
            <w:pPr>
              <w:rPr>
                <w:ins w:id="3244"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6B626177" w14:textId="77777777" w:rsidR="00C61BA9" w:rsidRPr="00CD6E7D" w:rsidRDefault="00C61BA9" w:rsidP="00052016">
            <w:pPr>
              <w:rPr>
                <w:ins w:id="3245" w:author="DENOUAL Franck" w:date="2022-11-18T15:05:00Z"/>
                <w:rFonts w:ascii="Courier New" w:hAnsi="Courier New" w:cs="Courier New"/>
                <w:sz w:val="14"/>
                <w:szCs w:val="14"/>
                <w:lang w:eastAsia="zh-CN"/>
              </w:rPr>
            </w:pPr>
          </w:p>
        </w:tc>
        <w:tc>
          <w:tcPr>
            <w:tcW w:w="567" w:type="dxa"/>
            <w:tcBorders>
              <w:left w:val="single" w:sz="4" w:space="0" w:color="auto"/>
            </w:tcBorders>
          </w:tcPr>
          <w:p w14:paraId="3842009A" w14:textId="77777777" w:rsidR="00C61BA9" w:rsidRPr="00CD6E7D" w:rsidRDefault="00C61BA9" w:rsidP="00052016">
            <w:pPr>
              <w:rPr>
                <w:ins w:id="3246"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571DDCD9" w14:textId="77777777" w:rsidR="00C61BA9" w:rsidRPr="00CD6E7D" w:rsidRDefault="00C61BA9" w:rsidP="00052016">
            <w:pPr>
              <w:rPr>
                <w:ins w:id="3247"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2FAE66EC" w14:textId="77777777" w:rsidR="00C61BA9" w:rsidRPr="00CD6E7D" w:rsidRDefault="00C61BA9" w:rsidP="00052016">
            <w:pPr>
              <w:rPr>
                <w:ins w:id="3248"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50AF2966" w14:textId="77777777" w:rsidR="00C61BA9" w:rsidRPr="00CD6E7D" w:rsidRDefault="00C61BA9" w:rsidP="00052016">
            <w:pPr>
              <w:rPr>
                <w:ins w:id="3249" w:author="DENOUAL Franck" w:date="2022-11-18T15:05:00Z"/>
                <w:rFonts w:ascii="Courier New" w:hAnsi="Courier New" w:cs="Courier New"/>
                <w:sz w:val="14"/>
                <w:szCs w:val="14"/>
                <w:lang w:eastAsia="zh-CN"/>
              </w:rPr>
            </w:pPr>
            <w:ins w:id="3250" w:author="DENOUAL Franck" w:date="2022-11-18T15:05:00Z">
              <w:r>
                <w:rPr>
                  <w:rFonts w:ascii="Courier New" w:hAnsi="Courier New" w:cs="Courier New"/>
                  <w:sz w:val="14"/>
                  <w:szCs w:val="14"/>
                  <w:lang w:eastAsia="zh-CN"/>
                </w:rPr>
                <w:t>track_order=0</w:t>
              </w:r>
            </w:ins>
          </w:p>
        </w:tc>
        <w:tc>
          <w:tcPr>
            <w:tcW w:w="246" w:type="dxa"/>
            <w:tcBorders>
              <w:top w:val="nil"/>
              <w:left w:val="single" w:sz="4" w:space="0" w:color="auto"/>
              <w:bottom w:val="nil"/>
              <w:right w:val="single" w:sz="4" w:space="0" w:color="auto"/>
            </w:tcBorders>
          </w:tcPr>
          <w:p w14:paraId="6AD41AB3" w14:textId="77777777" w:rsidR="00C61BA9" w:rsidRPr="00CD6E7D" w:rsidRDefault="00C61BA9" w:rsidP="00052016">
            <w:pPr>
              <w:rPr>
                <w:ins w:id="3251" w:author="DENOUAL Franck" w:date="2022-11-18T15:05:00Z"/>
                <w:rFonts w:ascii="Courier New" w:hAnsi="Courier New" w:cs="Courier New"/>
                <w:sz w:val="14"/>
                <w:szCs w:val="14"/>
                <w:lang w:eastAsia="zh-CN"/>
              </w:rPr>
            </w:pPr>
          </w:p>
        </w:tc>
        <w:tc>
          <w:tcPr>
            <w:tcW w:w="651" w:type="dxa"/>
          </w:tcPr>
          <w:p w14:paraId="66112D67" w14:textId="77777777" w:rsidR="00C61BA9" w:rsidRPr="00CD6E7D" w:rsidRDefault="00C61BA9" w:rsidP="00052016">
            <w:pPr>
              <w:rPr>
                <w:ins w:id="3252" w:author="DENOUAL Franck" w:date="2022-11-18T15:05:00Z"/>
                <w:rFonts w:ascii="Courier New" w:hAnsi="Courier New" w:cs="Courier New"/>
                <w:sz w:val="14"/>
                <w:szCs w:val="14"/>
                <w:lang w:eastAsia="zh-CN"/>
              </w:rPr>
            </w:pPr>
          </w:p>
        </w:tc>
        <w:tc>
          <w:tcPr>
            <w:tcW w:w="567" w:type="dxa"/>
            <w:tcBorders>
              <w:right w:val="single" w:sz="4" w:space="0" w:color="auto"/>
            </w:tcBorders>
          </w:tcPr>
          <w:p w14:paraId="3C07A34E" w14:textId="77777777" w:rsidR="00C61BA9" w:rsidRPr="00CD6E7D" w:rsidRDefault="00C61BA9" w:rsidP="00052016">
            <w:pPr>
              <w:rPr>
                <w:ins w:id="3253" w:author="DENOUAL Franck" w:date="2022-11-18T15:05:00Z"/>
                <w:rFonts w:ascii="Courier New" w:hAnsi="Courier New" w:cs="Courier New"/>
                <w:sz w:val="14"/>
                <w:szCs w:val="14"/>
                <w:lang w:eastAsia="zh-CN"/>
              </w:rPr>
            </w:pPr>
          </w:p>
        </w:tc>
        <w:tc>
          <w:tcPr>
            <w:tcW w:w="582" w:type="dxa"/>
            <w:tcBorders>
              <w:right w:val="single" w:sz="4" w:space="0" w:color="auto"/>
            </w:tcBorders>
          </w:tcPr>
          <w:p w14:paraId="0C10CDD7" w14:textId="77777777" w:rsidR="00C61BA9" w:rsidRPr="00CD6E7D" w:rsidRDefault="00C61BA9" w:rsidP="00052016">
            <w:pPr>
              <w:rPr>
                <w:ins w:id="3254"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7BA959BA" w14:textId="77777777" w:rsidR="00C61BA9" w:rsidRPr="00CD6E7D" w:rsidRDefault="00C61BA9" w:rsidP="00052016">
            <w:pPr>
              <w:rPr>
                <w:ins w:id="3255" w:author="DENOUAL Franck" w:date="2022-11-18T15:05:00Z"/>
                <w:rFonts w:ascii="Courier New" w:hAnsi="Courier New" w:cs="Courier New"/>
                <w:sz w:val="14"/>
                <w:szCs w:val="14"/>
                <w:lang w:eastAsia="zh-CN"/>
              </w:rPr>
            </w:pPr>
          </w:p>
        </w:tc>
        <w:tc>
          <w:tcPr>
            <w:tcW w:w="630" w:type="dxa"/>
          </w:tcPr>
          <w:p w14:paraId="2AE41BE6" w14:textId="77777777" w:rsidR="00C61BA9" w:rsidRPr="00CD6E7D" w:rsidRDefault="00C61BA9" w:rsidP="00052016">
            <w:pPr>
              <w:rPr>
                <w:ins w:id="3256" w:author="DENOUAL Franck" w:date="2022-11-18T15:05:00Z"/>
                <w:rFonts w:ascii="Courier New" w:hAnsi="Courier New" w:cs="Courier New"/>
                <w:sz w:val="14"/>
                <w:szCs w:val="14"/>
                <w:lang w:eastAsia="zh-CN"/>
              </w:rPr>
            </w:pPr>
          </w:p>
        </w:tc>
        <w:tc>
          <w:tcPr>
            <w:tcW w:w="660" w:type="dxa"/>
          </w:tcPr>
          <w:p w14:paraId="0C0F0C9E" w14:textId="77777777" w:rsidR="00C61BA9" w:rsidRPr="00CD6E7D" w:rsidRDefault="00C61BA9" w:rsidP="00052016">
            <w:pPr>
              <w:rPr>
                <w:ins w:id="3257" w:author="DENOUAL Franck" w:date="2022-11-18T15:05:00Z"/>
                <w:rFonts w:ascii="Courier New" w:hAnsi="Courier New" w:cs="Courier New"/>
                <w:sz w:val="14"/>
                <w:szCs w:val="14"/>
                <w:lang w:eastAsia="zh-CN"/>
              </w:rPr>
            </w:pPr>
          </w:p>
        </w:tc>
        <w:tc>
          <w:tcPr>
            <w:tcW w:w="851" w:type="dxa"/>
          </w:tcPr>
          <w:p w14:paraId="3863B682" w14:textId="77777777" w:rsidR="00C61BA9" w:rsidRPr="00CD6E7D" w:rsidRDefault="00C61BA9" w:rsidP="00052016">
            <w:pPr>
              <w:rPr>
                <w:ins w:id="3258" w:author="DENOUAL Franck" w:date="2022-11-18T15:05:00Z"/>
                <w:rFonts w:ascii="Courier New" w:hAnsi="Courier New" w:cs="Courier New"/>
                <w:sz w:val="14"/>
                <w:szCs w:val="14"/>
                <w:lang w:eastAsia="zh-CN"/>
              </w:rPr>
            </w:pPr>
          </w:p>
        </w:tc>
        <w:tc>
          <w:tcPr>
            <w:tcW w:w="850" w:type="dxa"/>
          </w:tcPr>
          <w:p w14:paraId="645D5A0A" w14:textId="77777777" w:rsidR="00C61BA9" w:rsidRPr="00CD6E7D" w:rsidRDefault="00C61BA9" w:rsidP="00052016">
            <w:pPr>
              <w:rPr>
                <w:ins w:id="3259" w:author="DENOUAL Franck" w:date="2022-11-18T15:05:00Z"/>
                <w:rFonts w:ascii="Courier New" w:hAnsi="Courier New" w:cs="Courier New"/>
                <w:sz w:val="14"/>
                <w:szCs w:val="14"/>
                <w:lang w:eastAsia="zh-CN"/>
              </w:rPr>
            </w:pPr>
          </w:p>
        </w:tc>
      </w:tr>
      <w:tr w:rsidR="00C61BA9" w:rsidRPr="00CD6E7D" w14:paraId="7B77CE97" w14:textId="77777777" w:rsidTr="00C61BA9">
        <w:trPr>
          <w:ins w:id="3260" w:author="DENOUAL Franck" w:date="2022-11-18T15:05:00Z"/>
        </w:trPr>
        <w:tc>
          <w:tcPr>
            <w:tcW w:w="567" w:type="dxa"/>
          </w:tcPr>
          <w:p w14:paraId="6FF84ABD" w14:textId="77777777" w:rsidR="00C61BA9" w:rsidRPr="00CD6E7D" w:rsidRDefault="00C61BA9" w:rsidP="00052016">
            <w:pPr>
              <w:rPr>
                <w:ins w:id="3261" w:author="DENOUAL Franck" w:date="2022-11-18T15:05:00Z"/>
                <w:rFonts w:ascii="Courier New" w:hAnsi="Courier New" w:cs="Courier New"/>
                <w:sz w:val="14"/>
                <w:szCs w:val="14"/>
                <w:lang w:eastAsia="zh-CN"/>
              </w:rPr>
            </w:pPr>
          </w:p>
        </w:tc>
        <w:tc>
          <w:tcPr>
            <w:tcW w:w="567" w:type="dxa"/>
          </w:tcPr>
          <w:p w14:paraId="23581F49" w14:textId="77777777" w:rsidR="00C61BA9" w:rsidRPr="00CD6E7D" w:rsidRDefault="00C61BA9" w:rsidP="00052016">
            <w:pPr>
              <w:rPr>
                <w:ins w:id="3262" w:author="DENOUAL Franck" w:date="2022-11-18T15:05:00Z"/>
                <w:rFonts w:ascii="Courier New" w:hAnsi="Courier New" w:cs="Courier New"/>
                <w:sz w:val="14"/>
                <w:szCs w:val="14"/>
                <w:lang w:eastAsia="zh-CN"/>
              </w:rPr>
            </w:pPr>
          </w:p>
        </w:tc>
        <w:tc>
          <w:tcPr>
            <w:tcW w:w="993" w:type="dxa"/>
            <w:tcBorders>
              <w:right w:val="single" w:sz="4" w:space="0" w:color="auto"/>
            </w:tcBorders>
          </w:tcPr>
          <w:p w14:paraId="06B4F948" w14:textId="77777777" w:rsidR="00C61BA9" w:rsidRPr="00CD6E7D" w:rsidRDefault="00C61BA9" w:rsidP="00052016">
            <w:pPr>
              <w:rPr>
                <w:ins w:id="3263" w:author="DENOUAL Franck" w:date="2022-11-18T15:05:00Z"/>
                <w:rFonts w:ascii="Courier New" w:hAnsi="Courier New" w:cs="Courier New"/>
                <w:sz w:val="14"/>
                <w:szCs w:val="14"/>
                <w:lang w:eastAsia="zh-CN"/>
              </w:rPr>
            </w:pPr>
            <w:ins w:id="3264" w:author="DENOUAL Franck" w:date="2022-11-18T15:05:00Z">
              <w:r w:rsidRPr="00CD6E7D">
                <w:rPr>
                  <w:rFonts w:ascii="Courier New" w:hAnsi="Courier New" w:cs="Courier New"/>
                  <w:sz w:val="14"/>
                  <w:szCs w:val="14"/>
                  <w:lang w:eastAsia="zh-CN"/>
                </w:rPr>
                <w:t>track_group_id =</w:t>
              </w:r>
              <w:r>
                <w:rPr>
                  <w:rFonts w:ascii="Courier New" w:hAnsi="Courier New" w:cs="Courier New"/>
                  <w:sz w:val="14"/>
                  <w:szCs w:val="14"/>
                  <w:lang w:eastAsia="zh-CN"/>
                </w:rPr>
                <w:t>2</w:t>
              </w:r>
            </w:ins>
          </w:p>
        </w:tc>
        <w:tc>
          <w:tcPr>
            <w:tcW w:w="283" w:type="dxa"/>
            <w:tcBorders>
              <w:top w:val="nil"/>
              <w:left w:val="single" w:sz="4" w:space="0" w:color="auto"/>
              <w:bottom w:val="nil"/>
              <w:right w:val="single" w:sz="4" w:space="0" w:color="auto"/>
            </w:tcBorders>
          </w:tcPr>
          <w:p w14:paraId="67CBF6C0" w14:textId="77777777" w:rsidR="00C61BA9" w:rsidRPr="00CD6E7D" w:rsidRDefault="00C61BA9" w:rsidP="00052016">
            <w:pPr>
              <w:rPr>
                <w:ins w:id="3265" w:author="DENOUAL Franck" w:date="2022-11-18T15:05:00Z"/>
                <w:rFonts w:ascii="Courier New" w:hAnsi="Courier New" w:cs="Courier New"/>
                <w:sz w:val="14"/>
                <w:szCs w:val="14"/>
                <w:lang w:eastAsia="zh-CN"/>
              </w:rPr>
            </w:pPr>
            <w:ins w:id="3266" w:author="DENOUAL Franck" w:date="2022-11-18T15:05:00Z">
              <w:r>
                <w:rPr>
                  <w:rFonts w:ascii="Courier New" w:hAnsi="Courier New" w:cs="Courier New"/>
                  <w:noProof/>
                  <w:sz w:val="14"/>
                  <w:szCs w:val="14"/>
                  <w:lang w:eastAsia="zh-CN"/>
                </w:rPr>
                <mc:AlternateContent>
                  <mc:Choice Requires="wps">
                    <w:drawing>
                      <wp:anchor distT="0" distB="0" distL="114300" distR="114300" simplePos="0" relativeHeight="251668480" behindDoc="0" locked="0" layoutInCell="1" allowOverlap="1" wp14:anchorId="5AF2DC2E" wp14:editId="31F5C1C7">
                        <wp:simplePos x="0" y="0"/>
                        <wp:positionH relativeFrom="column">
                          <wp:posOffset>-104846</wp:posOffset>
                        </wp:positionH>
                        <wp:positionV relativeFrom="paragraph">
                          <wp:posOffset>-2057823</wp:posOffset>
                        </wp:positionV>
                        <wp:extent cx="4398434" cy="2177274"/>
                        <wp:effectExtent l="38100" t="0" r="21590" b="52070"/>
                        <wp:wrapNone/>
                        <wp:docPr id="23" name="Straight Arrow Connector 23"/>
                        <wp:cNvGraphicFramePr/>
                        <a:graphic xmlns:a="http://schemas.openxmlformats.org/drawingml/2006/main">
                          <a:graphicData uri="http://schemas.microsoft.com/office/word/2010/wordprocessingShape">
                            <wps:wsp>
                              <wps:cNvCnPr/>
                              <wps:spPr>
                                <a:xfrm flipH="1">
                                  <a:off x="0" y="0"/>
                                  <a:ext cx="4398434" cy="2177274"/>
                                </a:xfrm>
                                <a:prstGeom prst="straightConnector1">
                                  <a:avLst/>
                                </a:prstGeom>
                                <a:ln>
                                  <a:solidFill>
                                    <a:schemeClr val="bg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xmlns:w16="http://schemas.microsoft.com/office/word/2018/wordml" xmlns:w16cex="http://schemas.microsoft.com/office/word/2018/wordml/cex">
                    <w:pict>
                      <v:shape w14:anchorId="7FC923D7" id="Straight Arrow Connector 23" o:spid="_x0000_s1026" type="#_x0000_t32" style="position:absolute;margin-left:-8.25pt;margin-top:-162.05pt;width:346.35pt;height:171.4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" strokecolor="#bfbfbf [2412]" strokeweight=".5pt">
                        <v:stroke endarrow="block" joinstyle="miter"/>
                      </v:shape>
                    </w:pict>
                  </mc:Fallback>
                </mc:AlternateContent>
              </w:r>
            </w:ins>
          </w:p>
        </w:tc>
        <w:tc>
          <w:tcPr>
            <w:tcW w:w="567" w:type="dxa"/>
            <w:tcBorders>
              <w:left w:val="single" w:sz="4" w:space="0" w:color="auto"/>
            </w:tcBorders>
          </w:tcPr>
          <w:p w14:paraId="16C61B6A" w14:textId="77777777" w:rsidR="00C61BA9" w:rsidRPr="00CD6E7D" w:rsidRDefault="00C61BA9" w:rsidP="00052016">
            <w:pPr>
              <w:rPr>
                <w:ins w:id="3267"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4916680E" w14:textId="77777777" w:rsidR="00C61BA9" w:rsidRPr="00CD6E7D" w:rsidRDefault="00C61BA9" w:rsidP="00052016">
            <w:pPr>
              <w:rPr>
                <w:ins w:id="3268"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7BA2C3EA" w14:textId="77777777" w:rsidR="00C61BA9" w:rsidRPr="00CD6E7D" w:rsidRDefault="00C61BA9" w:rsidP="00052016">
            <w:pPr>
              <w:rPr>
                <w:ins w:id="3269"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2E42D840" w14:textId="77777777" w:rsidR="00C61BA9" w:rsidRPr="00CD6E7D" w:rsidRDefault="00C61BA9" w:rsidP="00052016">
            <w:pPr>
              <w:rPr>
                <w:ins w:id="3270" w:author="DENOUAL Franck" w:date="2022-11-18T15:05:00Z"/>
                <w:rFonts w:ascii="Courier New" w:hAnsi="Courier New" w:cs="Courier New"/>
                <w:sz w:val="14"/>
                <w:szCs w:val="14"/>
                <w:lang w:eastAsia="zh-CN"/>
              </w:rPr>
            </w:pPr>
            <w:bookmarkStart w:id="3271" w:name="_Hlk116846149"/>
            <w:ins w:id="3272" w:author="DENOUAL Franck" w:date="2022-11-18T15:05:00Z">
              <w:r>
                <w:rPr>
                  <w:rFonts w:ascii="Courier New" w:hAnsi="Courier New" w:cs="Courier New"/>
                  <w:sz w:val="14"/>
                  <w:szCs w:val="14"/>
                  <w:lang w:eastAsia="zh-CN"/>
                </w:rPr>
                <w:t>sample_merge_flag =1</w:t>
              </w:r>
              <w:bookmarkEnd w:id="3271"/>
            </w:ins>
          </w:p>
        </w:tc>
        <w:tc>
          <w:tcPr>
            <w:tcW w:w="246" w:type="dxa"/>
            <w:tcBorders>
              <w:top w:val="nil"/>
              <w:left w:val="single" w:sz="4" w:space="0" w:color="auto"/>
              <w:bottom w:val="nil"/>
              <w:right w:val="single" w:sz="4" w:space="0" w:color="auto"/>
            </w:tcBorders>
          </w:tcPr>
          <w:p w14:paraId="556EECFC" w14:textId="77777777" w:rsidR="00C61BA9" w:rsidRPr="00CD6E7D" w:rsidRDefault="00C61BA9" w:rsidP="00052016">
            <w:pPr>
              <w:rPr>
                <w:ins w:id="3273" w:author="DENOUAL Franck" w:date="2022-11-18T15:05:00Z"/>
                <w:rFonts w:ascii="Courier New" w:hAnsi="Courier New" w:cs="Courier New"/>
                <w:sz w:val="14"/>
                <w:szCs w:val="14"/>
                <w:lang w:eastAsia="zh-CN"/>
              </w:rPr>
            </w:pPr>
          </w:p>
        </w:tc>
        <w:tc>
          <w:tcPr>
            <w:tcW w:w="651" w:type="dxa"/>
          </w:tcPr>
          <w:p w14:paraId="1B86624E" w14:textId="77777777" w:rsidR="00C61BA9" w:rsidRPr="00CD6E7D" w:rsidRDefault="00C61BA9" w:rsidP="00052016">
            <w:pPr>
              <w:rPr>
                <w:ins w:id="3274" w:author="DENOUAL Franck" w:date="2022-11-18T15:05:00Z"/>
                <w:rFonts w:ascii="Courier New" w:hAnsi="Courier New" w:cs="Courier New"/>
                <w:sz w:val="14"/>
                <w:szCs w:val="14"/>
                <w:lang w:eastAsia="zh-CN"/>
              </w:rPr>
            </w:pPr>
          </w:p>
        </w:tc>
        <w:tc>
          <w:tcPr>
            <w:tcW w:w="567" w:type="dxa"/>
            <w:tcBorders>
              <w:right w:val="single" w:sz="4" w:space="0" w:color="auto"/>
            </w:tcBorders>
          </w:tcPr>
          <w:p w14:paraId="0D760D40" w14:textId="77777777" w:rsidR="00C61BA9" w:rsidRPr="00CD6E7D" w:rsidRDefault="00C61BA9" w:rsidP="00052016">
            <w:pPr>
              <w:rPr>
                <w:ins w:id="3275" w:author="DENOUAL Franck" w:date="2022-11-18T15:05:00Z"/>
                <w:rFonts w:ascii="Courier New" w:hAnsi="Courier New" w:cs="Courier New"/>
                <w:sz w:val="14"/>
                <w:szCs w:val="14"/>
                <w:lang w:eastAsia="zh-CN"/>
              </w:rPr>
            </w:pPr>
          </w:p>
        </w:tc>
        <w:tc>
          <w:tcPr>
            <w:tcW w:w="582" w:type="dxa"/>
            <w:tcBorders>
              <w:right w:val="single" w:sz="4" w:space="0" w:color="auto"/>
            </w:tcBorders>
          </w:tcPr>
          <w:p w14:paraId="04E70B99" w14:textId="77777777" w:rsidR="00C61BA9" w:rsidRPr="00CD6E7D" w:rsidRDefault="00C61BA9" w:rsidP="00052016">
            <w:pPr>
              <w:rPr>
                <w:ins w:id="3276"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619E3A6E" w14:textId="77777777" w:rsidR="00C61BA9" w:rsidRPr="00CD6E7D" w:rsidRDefault="00C61BA9" w:rsidP="00052016">
            <w:pPr>
              <w:rPr>
                <w:ins w:id="3277" w:author="DENOUAL Franck" w:date="2022-11-18T15:05:00Z"/>
                <w:rFonts w:ascii="Courier New" w:hAnsi="Courier New" w:cs="Courier New"/>
                <w:sz w:val="14"/>
                <w:szCs w:val="14"/>
                <w:lang w:eastAsia="zh-CN"/>
              </w:rPr>
            </w:pPr>
          </w:p>
        </w:tc>
        <w:tc>
          <w:tcPr>
            <w:tcW w:w="630" w:type="dxa"/>
          </w:tcPr>
          <w:p w14:paraId="0E348387" w14:textId="77777777" w:rsidR="00C61BA9" w:rsidRPr="00CD6E7D" w:rsidRDefault="00C61BA9" w:rsidP="00052016">
            <w:pPr>
              <w:rPr>
                <w:ins w:id="3278" w:author="DENOUAL Franck" w:date="2022-11-18T15:05:00Z"/>
                <w:rFonts w:ascii="Courier New" w:hAnsi="Courier New" w:cs="Courier New"/>
                <w:sz w:val="14"/>
                <w:szCs w:val="14"/>
                <w:lang w:eastAsia="zh-CN"/>
              </w:rPr>
            </w:pPr>
          </w:p>
        </w:tc>
        <w:tc>
          <w:tcPr>
            <w:tcW w:w="660" w:type="dxa"/>
          </w:tcPr>
          <w:p w14:paraId="0FA6854C" w14:textId="77777777" w:rsidR="00C61BA9" w:rsidRPr="00CD6E7D" w:rsidRDefault="00C61BA9" w:rsidP="00052016">
            <w:pPr>
              <w:rPr>
                <w:ins w:id="3279" w:author="DENOUAL Franck" w:date="2022-11-18T15:05:00Z"/>
                <w:rFonts w:ascii="Courier New" w:hAnsi="Courier New" w:cs="Courier New"/>
                <w:sz w:val="14"/>
                <w:szCs w:val="14"/>
                <w:lang w:eastAsia="zh-CN"/>
              </w:rPr>
            </w:pPr>
          </w:p>
        </w:tc>
        <w:tc>
          <w:tcPr>
            <w:tcW w:w="851" w:type="dxa"/>
          </w:tcPr>
          <w:p w14:paraId="02547161" w14:textId="77777777" w:rsidR="00C61BA9" w:rsidRPr="00CD6E7D" w:rsidRDefault="00C61BA9" w:rsidP="00052016">
            <w:pPr>
              <w:rPr>
                <w:ins w:id="3280" w:author="DENOUAL Franck" w:date="2022-11-18T15:05:00Z"/>
                <w:rFonts w:ascii="Courier New" w:hAnsi="Courier New" w:cs="Courier New"/>
                <w:sz w:val="14"/>
                <w:szCs w:val="14"/>
                <w:lang w:eastAsia="zh-CN"/>
              </w:rPr>
            </w:pPr>
          </w:p>
        </w:tc>
        <w:tc>
          <w:tcPr>
            <w:tcW w:w="850" w:type="dxa"/>
          </w:tcPr>
          <w:p w14:paraId="7C8E55A0" w14:textId="77777777" w:rsidR="00C61BA9" w:rsidRPr="00CD6E7D" w:rsidRDefault="00C61BA9" w:rsidP="00052016">
            <w:pPr>
              <w:rPr>
                <w:ins w:id="3281" w:author="DENOUAL Franck" w:date="2022-11-18T15:05:00Z"/>
                <w:rFonts w:ascii="Courier New" w:hAnsi="Courier New" w:cs="Courier New"/>
                <w:sz w:val="14"/>
                <w:szCs w:val="14"/>
                <w:lang w:eastAsia="zh-CN"/>
              </w:rPr>
            </w:pPr>
          </w:p>
        </w:tc>
      </w:tr>
      <w:tr w:rsidR="00C61BA9" w:rsidRPr="00CD6E7D" w14:paraId="6E6A5F4E" w14:textId="77777777" w:rsidTr="00C61BA9">
        <w:trPr>
          <w:ins w:id="3282" w:author="DENOUAL Franck" w:date="2022-11-18T15:05:00Z"/>
        </w:trPr>
        <w:tc>
          <w:tcPr>
            <w:tcW w:w="567" w:type="dxa"/>
          </w:tcPr>
          <w:p w14:paraId="3E3D642D" w14:textId="77777777" w:rsidR="00C61BA9" w:rsidRPr="00CD6E7D" w:rsidRDefault="00C61BA9" w:rsidP="00052016">
            <w:pPr>
              <w:rPr>
                <w:ins w:id="3283" w:author="DENOUAL Franck" w:date="2022-11-18T15:05:00Z"/>
                <w:rFonts w:ascii="Courier New" w:hAnsi="Courier New" w:cs="Courier New"/>
                <w:sz w:val="14"/>
                <w:szCs w:val="14"/>
                <w:lang w:eastAsia="zh-CN"/>
              </w:rPr>
            </w:pPr>
          </w:p>
        </w:tc>
        <w:tc>
          <w:tcPr>
            <w:tcW w:w="567" w:type="dxa"/>
          </w:tcPr>
          <w:p w14:paraId="5438ECC9" w14:textId="77777777" w:rsidR="00C61BA9" w:rsidRPr="00CD6E7D" w:rsidRDefault="00C61BA9" w:rsidP="00052016">
            <w:pPr>
              <w:rPr>
                <w:ins w:id="3284" w:author="DENOUAL Franck" w:date="2022-11-18T15:05:00Z"/>
                <w:rFonts w:ascii="Courier New" w:hAnsi="Courier New" w:cs="Courier New"/>
                <w:sz w:val="14"/>
                <w:szCs w:val="14"/>
                <w:lang w:eastAsia="zh-CN"/>
              </w:rPr>
            </w:pPr>
          </w:p>
        </w:tc>
        <w:tc>
          <w:tcPr>
            <w:tcW w:w="993" w:type="dxa"/>
            <w:tcBorders>
              <w:right w:val="single" w:sz="4" w:space="0" w:color="auto"/>
            </w:tcBorders>
          </w:tcPr>
          <w:p w14:paraId="26E0BE14" w14:textId="77777777" w:rsidR="00C61BA9" w:rsidRPr="00CD6E7D" w:rsidRDefault="00C61BA9" w:rsidP="00052016">
            <w:pPr>
              <w:rPr>
                <w:ins w:id="3285" w:author="DENOUAL Franck" w:date="2022-11-18T15:05:00Z"/>
                <w:rFonts w:ascii="Courier New" w:hAnsi="Courier New" w:cs="Courier New"/>
                <w:sz w:val="14"/>
                <w:szCs w:val="14"/>
                <w:lang w:eastAsia="zh-CN"/>
              </w:rPr>
            </w:pPr>
            <w:ins w:id="3286" w:author="DENOUAL Franck" w:date="2022-11-18T15:05:00Z">
              <w:r w:rsidRPr="00CD6E7D">
                <w:rPr>
                  <w:rFonts w:ascii="Courier New" w:hAnsi="Courier New" w:cs="Courier New"/>
                  <w:sz w:val="14"/>
                  <w:szCs w:val="14"/>
                  <w:lang w:eastAsia="zh-CN"/>
                </w:rPr>
                <w:t>num_tracks =2</w:t>
              </w:r>
            </w:ins>
          </w:p>
        </w:tc>
        <w:tc>
          <w:tcPr>
            <w:tcW w:w="283" w:type="dxa"/>
            <w:tcBorders>
              <w:top w:val="nil"/>
              <w:left w:val="single" w:sz="4" w:space="0" w:color="auto"/>
              <w:bottom w:val="nil"/>
              <w:right w:val="single" w:sz="4" w:space="0" w:color="auto"/>
            </w:tcBorders>
          </w:tcPr>
          <w:p w14:paraId="16E8BDB1" w14:textId="77777777" w:rsidR="00C61BA9" w:rsidRPr="00CD6E7D" w:rsidRDefault="00C61BA9" w:rsidP="00052016">
            <w:pPr>
              <w:rPr>
                <w:ins w:id="3287" w:author="DENOUAL Franck" w:date="2022-11-18T15:05:00Z"/>
                <w:rFonts w:ascii="Courier New" w:hAnsi="Courier New" w:cs="Courier New"/>
                <w:sz w:val="14"/>
                <w:szCs w:val="14"/>
                <w:lang w:eastAsia="zh-CN"/>
              </w:rPr>
            </w:pPr>
          </w:p>
        </w:tc>
        <w:tc>
          <w:tcPr>
            <w:tcW w:w="567" w:type="dxa"/>
            <w:tcBorders>
              <w:left w:val="single" w:sz="4" w:space="0" w:color="auto"/>
            </w:tcBorders>
          </w:tcPr>
          <w:p w14:paraId="79C1DA28" w14:textId="77777777" w:rsidR="00C61BA9" w:rsidRPr="00CD6E7D" w:rsidRDefault="00C61BA9" w:rsidP="00052016">
            <w:pPr>
              <w:rPr>
                <w:ins w:id="3288"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1CDB2CD7" w14:textId="77777777" w:rsidR="00C61BA9" w:rsidRPr="00CD6E7D" w:rsidRDefault="00C61BA9" w:rsidP="00052016">
            <w:pPr>
              <w:rPr>
                <w:ins w:id="3289"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1F53F4C5" w14:textId="77777777" w:rsidR="00C61BA9" w:rsidRPr="00CD6E7D" w:rsidRDefault="00C61BA9" w:rsidP="00052016">
            <w:pPr>
              <w:rPr>
                <w:ins w:id="3290"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72E1FA09" w14:textId="77777777" w:rsidR="00C61BA9" w:rsidRPr="00CD6E7D" w:rsidRDefault="00C61BA9" w:rsidP="00052016">
            <w:pPr>
              <w:rPr>
                <w:ins w:id="3291" w:author="DENOUAL Franck" w:date="2022-11-18T15:05:00Z"/>
                <w:rFonts w:ascii="Courier New" w:hAnsi="Courier New" w:cs="Courier New"/>
                <w:sz w:val="14"/>
                <w:szCs w:val="14"/>
                <w:lang w:eastAsia="zh-CN"/>
              </w:rPr>
            </w:pPr>
            <w:ins w:id="3292" w:author="DENOUAL Franck" w:date="2022-11-18T15:05:00Z">
              <w:r>
                <w:rPr>
                  <w:rFonts w:ascii="Courier New" w:hAnsi="Courier New" w:cs="Courier New"/>
                  <w:sz w:val="14"/>
                  <w:szCs w:val="14"/>
                  <w:lang w:eastAsia="zh-CN"/>
                </w:rPr>
                <w:t>region_ids =’1’</w:t>
              </w:r>
            </w:ins>
          </w:p>
        </w:tc>
        <w:tc>
          <w:tcPr>
            <w:tcW w:w="246" w:type="dxa"/>
            <w:tcBorders>
              <w:top w:val="nil"/>
              <w:left w:val="single" w:sz="4" w:space="0" w:color="auto"/>
              <w:bottom w:val="nil"/>
              <w:right w:val="single" w:sz="4" w:space="0" w:color="auto"/>
            </w:tcBorders>
          </w:tcPr>
          <w:p w14:paraId="62422E9E" w14:textId="77777777" w:rsidR="00C61BA9" w:rsidRPr="00CD6E7D" w:rsidRDefault="00C61BA9" w:rsidP="00052016">
            <w:pPr>
              <w:rPr>
                <w:ins w:id="3293" w:author="DENOUAL Franck" w:date="2022-11-18T15:05:00Z"/>
                <w:rFonts w:ascii="Courier New" w:hAnsi="Courier New" w:cs="Courier New"/>
                <w:sz w:val="14"/>
                <w:szCs w:val="14"/>
                <w:lang w:eastAsia="zh-CN"/>
              </w:rPr>
            </w:pPr>
          </w:p>
        </w:tc>
        <w:tc>
          <w:tcPr>
            <w:tcW w:w="651" w:type="dxa"/>
          </w:tcPr>
          <w:p w14:paraId="20034D46" w14:textId="77777777" w:rsidR="00C61BA9" w:rsidRPr="00CD6E7D" w:rsidRDefault="00C61BA9" w:rsidP="00052016">
            <w:pPr>
              <w:rPr>
                <w:ins w:id="3294" w:author="DENOUAL Franck" w:date="2022-11-18T15:05:00Z"/>
                <w:rFonts w:ascii="Courier New" w:hAnsi="Courier New" w:cs="Courier New"/>
                <w:sz w:val="14"/>
                <w:szCs w:val="14"/>
                <w:lang w:eastAsia="zh-CN"/>
              </w:rPr>
            </w:pPr>
          </w:p>
        </w:tc>
        <w:tc>
          <w:tcPr>
            <w:tcW w:w="567" w:type="dxa"/>
            <w:tcBorders>
              <w:right w:val="single" w:sz="4" w:space="0" w:color="auto"/>
            </w:tcBorders>
          </w:tcPr>
          <w:p w14:paraId="39B84328" w14:textId="77777777" w:rsidR="00C61BA9" w:rsidRPr="00CD6E7D" w:rsidRDefault="00C61BA9" w:rsidP="00052016">
            <w:pPr>
              <w:rPr>
                <w:ins w:id="3295" w:author="DENOUAL Franck" w:date="2022-11-18T15:05:00Z"/>
                <w:rFonts w:ascii="Courier New" w:hAnsi="Courier New" w:cs="Courier New"/>
                <w:sz w:val="14"/>
                <w:szCs w:val="14"/>
                <w:lang w:eastAsia="zh-CN"/>
              </w:rPr>
            </w:pPr>
          </w:p>
        </w:tc>
        <w:tc>
          <w:tcPr>
            <w:tcW w:w="582" w:type="dxa"/>
            <w:tcBorders>
              <w:right w:val="single" w:sz="4" w:space="0" w:color="auto"/>
            </w:tcBorders>
          </w:tcPr>
          <w:p w14:paraId="6CF52F5E" w14:textId="77777777" w:rsidR="00C61BA9" w:rsidRPr="00CD6E7D" w:rsidRDefault="00C61BA9" w:rsidP="00052016">
            <w:pPr>
              <w:rPr>
                <w:ins w:id="3296"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1930E19E" w14:textId="77777777" w:rsidR="00C61BA9" w:rsidRPr="00CD6E7D" w:rsidRDefault="00C61BA9" w:rsidP="00052016">
            <w:pPr>
              <w:rPr>
                <w:ins w:id="3297" w:author="DENOUAL Franck" w:date="2022-11-18T15:05:00Z"/>
                <w:rFonts w:ascii="Courier New" w:hAnsi="Courier New" w:cs="Courier New"/>
                <w:sz w:val="14"/>
                <w:szCs w:val="14"/>
                <w:lang w:eastAsia="zh-CN"/>
              </w:rPr>
            </w:pPr>
          </w:p>
        </w:tc>
        <w:tc>
          <w:tcPr>
            <w:tcW w:w="630" w:type="dxa"/>
          </w:tcPr>
          <w:p w14:paraId="034C2033" w14:textId="77777777" w:rsidR="00C61BA9" w:rsidRPr="00CD6E7D" w:rsidRDefault="00C61BA9" w:rsidP="00052016">
            <w:pPr>
              <w:rPr>
                <w:ins w:id="3298" w:author="DENOUAL Franck" w:date="2022-11-18T15:05:00Z"/>
                <w:rFonts w:ascii="Courier New" w:hAnsi="Courier New" w:cs="Courier New"/>
                <w:sz w:val="14"/>
                <w:szCs w:val="14"/>
                <w:lang w:eastAsia="zh-CN"/>
              </w:rPr>
            </w:pPr>
          </w:p>
        </w:tc>
        <w:tc>
          <w:tcPr>
            <w:tcW w:w="660" w:type="dxa"/>
          </w:tcPr>
          <w:p w14:paraId="1A7C080A" w14:textId="77777777" w:rsidR="00C61BA9" w:rsidRPr="00CD6E7D" w:rsidRDefault="00C61BA9" w:rsidP="00052016">
            <w:pPr>
              <w:rPr>
                <w:ins w:id="3299" w:author="DENOUAL Franck" w:date="2022-11-18T15:05:00Z"/>
                <w:rFonts w:ascii="Courier New" w:hAnsi="Courier New" w:cs="Courier New"/>
                <w:sz w:val="14"/>
                <w:szCs w:val="14"/>
                <w:lang w:eastAsia="zh-CN"/>
              </w:rPr>
            </w:pPr>
          </w:p>
        </w:tc>
        <w:tc>
          <w:tcPr>
            <w:tcW w:w="851" w:type="dxa"/>
          </w:tcPr>
          <w:p w14:paraId="234D345D" w14:textId="77777777" w:rsidR="00C61BA9" w:rsidRPr="00CD6E7D" w:rsidRDefault="00C61BA9" w:rsidP="00052016">
            <w:pPr>
              <w:rPr>
                <w:ins w:id="3300" w:author="DENOUAL Franck" w:date="2022-11-18T15:05:00Z"/>
                <w:rFonts w:ascii="Courier New" w:hAnsi="Courier New" w:cs="Courier New"/>
                <w:sz w:val="14"/>
                <w:szCs w:val="14"/>
                <w:lang w:eastAsia="zh-CN"/>
              </w:rPr>
            </w:pPr>
          </w:p>
        </w:tc>
        <w:tc>
          <w:tcPr>
            <w:tcW w:w="850" w:type="dxa"/>
          </w:tcPr>
          <w:p w14:paraId="63DE9E43" w14:textId="77777777" w:rsidR="00C61BA9" w:rsidRPr="00CD6E7D" w:rsidRDefault="00C61BA9" w:rsidP="00052016">
            <w:pPr>
              <w:rPr>
                <w:ins w:id="3301" w:author="DENOUAL Franck" w:date="2022-11-18T15:05:00Z"/>
                <w:rFonts w:ascii="Courier New" w:hAnsi="Courier New" w:cs="Courier New"/>
                <w:sz w:val="14"/>
                <w:szCs w:val="14"/>
                <w:lang w:eastAsia="zh-CN"/>
              </w:rPr>
            </w:pPr>
          </w:p>
        </w:tc>
      </w:tr>
      <w:tr w:rsidR="00C61BA9" w:rsidRPr="00CD6E7D" w14:paraId="50F29E80" w14:textId="77777777" w:rsidTr="00C61BA9">
        <w:trPr>
          <w:ins w:id="3302" w:author="DENOUAL Franck" w:date="2022-11-18T15:05:00Z"/>
        </w:trPr>
        <w:tc>
          <w:tcPr>
            <w:tcW w:w="567" w:type="dxa"/>
          </w:tcPr>
          <w:p w14:paraId="01D733EB" w14:textId="77777777" w:rsidR="00C61BA9" w:rsidRPr="00CD6E7D" w:rsidRDefault="00C61BA9" w:rsidP="00052016">
            <w:pPr>
              <w:rPr>
                <w:ins w:id="3303" w:author="DENOUAL Franck" w:date="2022-11-18T15:05:00Z"/>
                <w:rFonts w:ascii="Courier New" w:hAnsi="Courier New" w:cs="Courier New"/>
                <w:sz w:val="14"/>
                <w:szCs w:val="14"/>
                <w:lang w:eastAsia="zh-CN"/>
              </w:rPr>
            </w:pPr>
          </w:p>
        </w:tc>
        <w:tc>
          <w:tcPr>
            <w:tcW w:w="567" w:type="dxa"/>
          </w:tcPr>
          <w:p w14:paraId="37EF6629" w14:textId="77777777" w:rsidR="00C61BA9" w:rsidRPr="00CD6E7D" w:rsidRDefault="00C61BA9" w:rsidP="00052016">
            <w:pPr>
              <w:rPr>
                <w:ins w:id="3304" w:author="DENOUAL Franck" w:date="2022-11-18T15:05:00Z"/>
                <w:rFonts w:ascii="Courier New" w:hAnsi="Courier New" w:cs="Courier New"/>
                <w:sz w:val="14"/>
                <w:szCs w:val="14"/>
                <w:lang w:eastAsia="zh-CN"/>
              </w:rPr>
            </w:pPr>
          </w:p>
        </w:tc>
        <w:tc>
          <w:tcPr>
            <w:tcW w:w="993" w:type="dxa"/>
            <w:tcBorders>
              <w:right w:val="single" w:sz="4" w:space="0" w:color="auto"/>
            </w:tcBorders>
          </w:tcPr>
          <w:p w14:paraId="762EF7AE" w14:textId="77777777" w:rsidR="00C61BA9" w:rsidRPr="000A7D27" w:rsidRDefault="00C61BA9" w:rsidP="00052016">
            <w:pPr>
              <w:rPr>
                <w:ins w:id="3305" w:author="DENOUAL Franck" w:date="2022-11-18T15:05:00Z"/>
                <w:rFonts w:ascii="Courier New" w:hAnsi="Courier New" w:cs="Courier New"/>
                <w:sz w:val="14"/>
                <w:szCs w:val="14"/>
                <w:lang w:eastAsia="zh-CN"/>
              </w:rPr>
            </w:pPr>
            <w:ins w:id="3306" w:author="DENOUAL Franck" w:date="2022-11-18T15:05:00Z">
              <w:r w:rsidRPr="000A7D27">
                <w:rPr>
                  <w:rFonts w:ascii="Courier New" w:hAnsi="Courier New" w:cs="Courier New"/>
                  <w:b/>
                  <w:bCs/>
                  <w:sz w:val="14"/>
                  <w:szCs w:val="14"/>
                  <w:lang w:eastAsia="zh-CN"/>
                </w:rPr>
                <w:t>kind</w:t>
              </w:r>
            </w:ins>
          </w:p>
        </w:tc>
        <w:tc>
          <w:tcPr>
            <w:tcW w:w="283" w:type="dxa"/>
            <w:tcBorders>
              <w:top w:val="nil"/>
              <w:left w:val="single" w:sz="4" w:space="0" w:color="auto"/>
              <w:bottom w:val="nil"/>
              <w:right w:val="single" w:sz="4" w:space="0" w:color="auto"/>
            </w:tcBorders>
          </w:tcPr>
          <w:p w14:paraId="02E0B551" w14:textId="77777777" w:rsidR="00C61BA9" w:rsidRPr="00CD6E7D" w:rsidRDefault="00C61BA9" w:rsidP="00052016">
            <w:pPr>
              <w:rPr>
                <w:ins w:id="3307" w:author="DENOUAL Franck" w:date="2022-11-18T15:05:00Z"/>
                <w:rFonts w:ascii="Courier New" w:hAnsi="Courier New" w:cs="Courier New"/>
                <w:sz w:val="14"/>
                <w:szCs w:val="14"/>
                <w:lang w:eastAsia="zh-CN"/>
              </w:rPr>
            </w:pPr>
          </w:p>
        </w:tc>
        <w:tc>
          <w:tcPr>
            <w:tcW w:w="567" w:type="dxa"/>
            <w:tcBorders>
              <w:left w:val="single" w:sz="4" w:space="0" w:color="auto"/>
            </w:tcBorders>
          </w:tcPr>
          <w:p w14:paraId="01989582" w14:textId="77777777" w:rsidR="00C61BA9" w:rsidRPr="00CD6E7D" w:rsidRDefault="00C61BA9" w:rsidP="00052016">
            <w:pPr>
              <w:rPr>
                <w:ins w:id="3308"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55AC4EBB" w14:textId="77777777" w:rsidR="00C61BA9" w:rsidRPr="00CD6E7D" w:rsidRDefault="00C61BA9" w:rsidP="00052016">
            <w:pPr>
              <w:rPr>
                <w:ins w:id="3309"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4E5536BE" w14:textId="77777777" w:rsidR="00C61BA9" w:rsidRPr="00CD6E7D" w:rsidRDefault="00C61BA9" w:rsidP="00052016">
            <w:pPr>
              <w:rPr>
                <w:ins w:id="3310"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3621E374" w14:textId="77777777" w:rsidR="00C61BA9" w:rsidRPr="00CD6E7D" w:rsidRDefault="00C61BA9" w:rsidP="00052016">
            <w:pPr>
              <w:rPr>
                <w:ins w:id="3311"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4D1F971B" w14:textId="77777777" w:rsidR="00C61BA9" w:rsidRPr="00CD6E7D" w:rsidRDefault="00C61BA9" w:rsidP="00052016">
            <w:pPr>
              <w:rPr>
                <w:ins w:id="3312" w:author="DENOUAL Franck" w:date="2022-11-18T15:05:00Z"/>
                <w:rFonts w:ascii="Courier New" w:hAnsi="Courier New" w:cs="Courier New"/>
                <w:sz w:val="14"/>
                <w:szCs w:val="14"/>
                <w:lang w:eastAsia="zh-CN"/>
              </w:rPr>
            </w:pPr>
          </w:p>
        </w:tc>
        <w:tc>
          <w:tcPr>
            <w:tcW w:w="651" w:type="dxa"/>
          </w:tcPr>
          <w:p w14:paraId="4FF4C8F7" w14:textId="77777777" w:rsidR="00C61BA9" w:rsidRPr="00CD6E7D" w:rsidRDefault="00C61BA9" w:rsidP="00052016">
            <w:pPr>
              <w:rPr>
                <w:ins w:id="3313" w:author="DENOUAL Franck" w:date="2022-11-18T15:05:00Z"/>
                <w:rFonts w:ascii="Courier New" w:hAnsi="Courier New" w:cs="Courier New"/>
                <w:sz w:val="14"/>
                <w:szCs w:val="14"/>
                <w:lang w:eastAsia="zh-CN"/>
              </w:rPr>
            </w:pPr>
          </w:p>
        </w:tc>
        <w:tc>
          <w:tcPr>
            <w:tcW w:w="567" w:type="dxa"/>
            <w:tcBorders>
              <w:right w:val="single" w:sz="4" w:space="0" w:color="auto"/>
            </w:tcBorders>
          </w:tcPr>
          <w:p w14:paraId="7CCE839E" w14:textId="77777777" w:rsidR="00C61BA9" w:rsidRPr="00CD6E7D" w:rsidRDefault="00C61BA9" w:rsidP="00052016">
            <w:pPr>
              <w:rPr>
                <w:ins w:id="3314" w:author="DENOUAL Franck" w:date="2022-11-18T15:05:00Z"/>
                <w:rFonts w:ascii="Courier New" w:hAnsi="Courier New" w:cs="Courier New"/>
                <w:sz w:val="14"/>
                <w:szCs w:val="14"/>
                <w:lang w:eastAsia="zh-CN"/>
              </w:rPr>
            </w:pPr>
          </w:p>
        </w:tc>
        <w:tc>
          <w:tcPr>
            <w:tcW w:w="582" w:type="dxa"/>
            <w:tcBorders>
              <w:right w:val="single" w:sz="4" w:space="0" w:color="auto"/>
            </w:tcBorders>
          </w:tcPr>
          <w:p w14:paraId="199C4713" w14:textId="77777777" w:rsidR="00C61BA9" w:rsidRPr="00CD6E7D" w:rsidRDefault="00C61BA9" w:rsidP="00052016">
            <w:pPr>
              <w:rPr>
                <w:ins w:id="3315"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3825C22E" w14:textId="77777777" w:rsidR="00C61BA9" w:rsidRPr="00CD6E7D" w:rsidRDefault="00C61BA9" w:rsidP="00052016">
            <w:pPr>
              <w:rPr>
                <w:ins w:id="3316" w:author="DENOUAL Franck" w:date="2022-11-18T15:05:00Z"/>
                <w:rFonts w:ascii="Courier New" w:hAnsi="Courier New" w:cs="Courier New"/>
                <w:sz w:val="14"/>
                <w:szCs w:val="14"/>
                <w:lang w:eastAsia="zh-CN"/>
              </w:rPr>
            </w:pPr>
          </w:p>
        </w:tc>
        <w:tc>
          <w:tcPr>
            <w:tcW w:w="630" w:type="dxa"/>
          </w:tcPr>
          <w:p w14:paraId="1B97394D" w14:textId="77777777" w:rsidR="00C61BA9" w:rsidRPr="00CD6E7D" w:rsidRDefault="00C61BA9" w:rsidP="00052016">
            <w:pPr>
              <w:rPr>
                <w:ins w:id="3317" w:author="DENOUAL Franck" w:date="2022-11-18T15:05:00Z"/>
                <w:rFonts w:ascii="Courier New" w:hAnsi="Courier New" w:cs="Courier New"/>
                <w:sz w:val="14"/>
                <w:szCs w:val="14"/>
                <w:lang w:eastAsia="zh-CN"/>
              </w:rPr>
            </w:pPr>
          </w:p>
        </w:tc>
        <w:tc>
          <w:tcPr>
            <w:tcW w:w="660" w:type="dxa"/>
          </w:tcPr>
          <w:p w14:paraId="137E099B" w14:textId="77777777" w:rsidR="00C61BA9" w:rsidRPr="00CD6E7D" w:rsidRDefault="00C61BA9" w:rsidP="00052016">
            <w:pPr>
              <w:rPr>
                <w:ins w:id="3318" w:author="DENOUAL Franck" w:date="2022-11-18T15:05:00Z"/>
                <w:rFonts w:ascii="Courier New" w:hAnsi="Courier New" w:cs="Courier New"/>
                <w:sz w:val="14"/>
                <w:szCs w:val="14"/>
                <w:lang w:eastAsia="zh-CN"/>
              </w:rPr>
            </w:pPr>
          </w:p>
        </w:tc>
        <w:tc>
          <w:tcPr>
            <w:tcW w:w="851" w:type="dxa"/>
          </w:tcPr>
          <w:p w14:paraId="65432F7C" w14:textId="77777777" w:rsidR="00C61BA9" w:rsidRPr="00CD6E7D" w:rsidRDefault="00C61BA9" w:rsidP="00052016">
            <w:pPr>
              <w:rPr>
                <w:ins w:id="3319" w:author="DENOUAL Franck" w:date="2022-11-18T15:05:00Z"/>
                <w:rFonts w:ascii="Courier New" w:hAnsi="Courier New" w:cs="Courier New"/>
                <w:sz w:val="14"/>
                <w:szCs w:val="14"/>
                <w:lang w:eastAsia="zh-CN"/>
              </w:rPr>
            </w:pPr>
          </w:p>
        </w:tc>
        <w:tc>
          <w:tcPr>
            <w:tcW w:w="850" w:type="dxa"/>
          </w:tcPr>
          <w:p w14:paraId="5D81A061" w14:textId="77777777" w:rsidR="00C61BA9" w:rsidRPr="00CD6E7D" w:rsidRDefault="00C61BA9" w:rsidP="00052016">
            <w:pPr>
              <w:rPr>
                <w:ins w:id="3320" w:author="DENOUAL Franck" w:date="2022-11-18T15:05:00Z"/>
                <w:rFonts w:ascii="Courier New" w:hAnsi="Courier New" w:cs="Courier New"/>
                <w:sz w:val="14"/>
                <w:szCs w:val="14"/>
                <w:lang w:eastAsia="zh-CN"/>
              </w:rPr>
            </w:pPr>
          </w:p>
        </w:tc>
      </w:tr>
      <w:tr w:rsidR="00C61BA9" w:rsidRPr="00CD6E7D" w14:paraId="4EE5B810" w14:textId="77777777" w:rsidTr="00C61BA9">
        <w:trPr>
          <w:ins w:id="3321" w:author="DENOUAL Franck" w:date="2022-11-18T15:05:00Z"/>
        </w:trPr>
        <w:tc>
          <w:tcPr>
            <w:tcW w:w="567" w:type="dxa"/>
          </w:tcPr>
          <w:p w14:paraId="06B7789C" w14:textId="77777777" w:rsidR="00C61BA9" w:rsidRPr="00CD6E7D" w:rsidRDefault="00C61BA9" w:rsidP="00052016">
            <w:pPr>
              <w:rPr>
                <w:ins w:id="3322" w:author="DENOUAL Franck" w:date="2022-11-18T15:05:00Z"/>
                <w:rFonts w:ascii="Courier New" w:hAnsi="Courier New" w:cs="Courier New"/>
                <w:sz w:val="14"/>
                <w:szCs w:val="14"/>
                <w:lang w:eastAsia="zh-CN"/>
              </w:rPr>
            </w:pPr>
          </w:p>
        </w:tc>
        <w:tc>
          <w:tcPr>
            <w:tcW w:w="567" w:type="dxa"/>
          </w:tcPr>
          <w:p w14:paraId="479A9F8F" w14:textId="77777777" w:rsidR="00C61BA9" w:rsidRPr="00CD6E7D" w:rsidRDefault="00C61BA9" w:rsidP="00052016">
            <w:pPr>
              <w:rPr>
                <w:ins w:id="3323" w:author="DENOUAL Franck" w:date="2022-11-18T15:05:00Z"/>
                <w:rFonts w:ascii="Courier New" w:hAnsi="Courier New" w:cs="Courier New"/>
                <w:sz w:val="14"/>
                <w:szCs w:val="14"/>
                <w:lang w:eastAsia="zh-CN"/>
              </w:rPr>
            </w:pPr>
          </w:p>
        </w:tc>
        <w:tc>
          <w:tcPr>
            <w:tcW w:w="993" w:type="dxa"/>
            <w:tcBorders>
              <w:right w:val="single" w:sz="4" w:space="0" w:color="auto"/>
            </w:tcBorders>
          </w:tcPr>
          <w:p w14:paraId="11E81535" w14:textId="77777777" w:rsidR="00C61BA9" w:rsidRPr="000A7D27" w:rsidRDefault="00C61BA9" w:rsidP="00052016">
            <w:pPr>
              <w:rPr>
                <w:ins w:id="3324"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0F824715" w14:textId="77777777" w:rsidR="00C61BA9" w:rsidRPr="00CD6E7D" w:rsidRDefault="00C61BA9" w:rsidP="00052016">
            <w:pPr>
              <w:rPr>
                <w:ins w:id="3325" w:author="DENOUAL Franck" w:date="2022-11-18T15:05:00Z"/>
                <w:rFonts w:ascii="Courier New" w:hAnsi="Courier New" w:cs="Courier New"/>
                <w:sz w:val="14"/>
                <w:szCs w:val="14"/>
                <w:lang w:eastAsia="zh-CN"/>
              </w:rPr>
            </w:pPr>
          </w:p>
        </w:tc>
        <w:tc>
          <w:tcPr>
            <w:tcW w:w="567" w:type="dxa"/>
            <w:tcBorders>
              <w:left w:val="single" w:sz="4" w:space="0" w:color="auto"/>
            </w:tcBorders>
          </w:tcPr>
          <w:p w14:paraId="13EDA648" w14:textId="77777777" w:rsidR="00C61BA9" w:rsidRPr="00CD6E7D" w:rsidRDefault="00C61BA9" w:rsidP="00052016">
            <w:pPr>
              <w:rPr>
                <w:ins w:id="3326"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1F10CDBB" w14:textId="77777777" w:rsidR="00C61BA9" w:rsidRPr="00CD6E7D" w:rsidRDefault="00C61BA9" w:rsidP="00052016">
            <w:pPr>
              <w:rPr>
                <w:ins w:id="3327"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62B153E7" w14:textId="77777777" w:rsidR="00C61BA9" w:rsidRPr="00CD6E7D" w:rsidRDefault="00C61BA9" w:rsidP="00052016">
            <w:pPr>
              <w:rPr>
                <w:ins w:id="3328"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47EC9E02" w14:textId="77777777" w:rsidR="00C61BA9" w:rsidRPr="00CD6E7D" w:rsidRDefault="00C61BA9" w:rsidP="00052016">
            <w:pPr>
              <w:rPr>
                <w:ins w:id="3329"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B768B71" w14:textId="77777777" w:rsidR="00C61BA9" w:rsidRPr="00CD6E7D" w:rsidRDefault="00C61BA9" w:rsidP="00052016">
            <w:pPr>
              <w:rPr>
                <w:ins w:id="3330" w:author="DENOUAL Franck" w:date="2022-11-18T15:05:00Z"/>
                <w:rFonts w:ascii="Courier New" w:hAnsi="Courier New" w:cs="Courier New"/>
                <w:sz w:val="14"/>
                <w:szCs w:val="14"/>
                <w:lang w:eastAsia="zh-CN"/>
              </w:rPr>
            </w:pPr>
          </w:p>
        </w:tc>
        <w:tc>
          <w:tcPr>
            <w:tcW w:w="651" w:type="dxa"/>
          </w:tcPr>
          <w:p w14:paraId="6DD04A49" w14:textId="77777777" w:rsidR="00C61BA9" w:rsidRPr="00CD6E7D" w:rsidRDefault="00C61BA9" w:rsidP="00052016">
            <w:pPr>
              <w:rPr>
                <w:ins w:id="3331" w:author="DENOUAL Franck" w:date="2022-11-18T15:05:00Z"/>
                <w:rFonts w:ascii="Courier New" w:hAnsi="Courier New" w:cs="Courier New"/>
                <w:sz w:val="14"/>
                <w:szCs w:val="14"/>
                <w:lang w:eastAsia="zh-CN"/>
              </w:rPr>
            </w:pPr>
          </w:p>
        </w:tc>
        <w:tc>
          <w:tcPr>
            <w:tcW w:w="567" w:type="dxa"/>
            <w:tcBorders>
              <w:right w:val="single" w:sz="4" w:space="0" w:color="auto"/>
            </w:tcBorders>
          </w:tcPr>
          <w:p w14:paraId="6ABEC35C" w14:textId="77777777" w:rsidR="00C61BA9" w:rsidRPr="00CD6E7D" w:rsidRDefault="00C61BA9" w:rsidP="00052016">
            <w:pPr>
              <w:rPr>
                <w:ins w:id="3332" w:author="DENOUAL Franck" w:date="2022-11-18T15:05:00Z"/>
                <w:rFonts w:ascii="Courier New" w:hAnsi="Courier New" w:cs="Courier New"/>
                <w:sz w:val="14"/>
                <w:szCs w:val="14"/>
                <w:lang w:eastAsia="zh-CN"/>
              </w:rPr>
            </w:pPr>
          </w:p>
        </w:tc>
        <w:tc>
          <w:tcPr>
            <w:tcW w:w="582" w:type="dxa"/>
            <w:tcBorders>
              <w:right w:val="single" w:sz="4" w:space="0" w:color="auto"/>
            </w:tcBorders>
          </w:tcPr>
          <w:p w14:paraId="33598F8B" w14:textId="77777777" w:rsidR="00C61BA9" w:rsidRPr="00CD6E7D" w:rsidRDefault="00C61BA9" w:rsidP="00052016">
            <w:pPr>
              <w:rPr>
                <w:ins w:id="3333"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13737B6E" w14:textId="77777777" w:rsidR="00C61BA9" w:rsidRPr="00CD6E7D" w:rsidRDefault="00C61BA9" w:rsidP="00052016">
            <w:pPr>
              <w:rPr>
                <w:ins w:id="3334" w:author="DENOUAL Franck" w:date="2022-11-18T15:05:00Z"/>
                <w:rFonts w:ascii="Courier New" w:hAnsi="Courier New" w:cs="Courier New"/>
                <w:sz w:val="14"/>
                <w:szCs w:val="14"/>
                <w:lang w:eastAsia="zh-CN"/>
              </w:rPr>
            </w:pPr>
          </w:p>
        </w:tc>
        <w:tc>
          <w:tcPr>
            <w:tcW w:w="630" w:type="dxa"/>
          </w:tcPr>
          <w:p w14:paraId="5052F07E" w14:textId="77777777" w:rsidR="00C61BA9" w:rsidRPr="00CD6E7D" w:rsidRDefault="00C61BA9" w:rsidP="00052016">
            <w:pPr>
              <w:rPr>
                <w:ins w:id="3335" w:author="DENOUAL Franck" w:date="2022-11-18T15:05:00Z"/>
                <w:rFonts w:ascii="Courier New" w:hAnsi="Courier New" w:cs="Courier New"/>
                <w:sz w:val="14"/>
                <w:szCs w:val="14"/>
                <w:lang w:eastAsia="zh-CN"/>
              </w:rPr>
            </w:pPr>
          </w:p>
        </w:tc>
        <w:tc>
          <w:tcPr>
            <w:tcW w:w="660" w:type="dxa"/>
          </w:tcPr>
          <w:p w14:paraId="18E10132" w14:textId="77777777" w:rsidR="00C61BA9" w:rsidRPr="00CD6E7D" w:rsidRDefault="00C61BA9" w:rsidP="00052016">
            <w:pPr>
              <w:rPr>
                <w:ins w:id="3336" w:author="DENOUAL Franck" w:date="2022-11-18T15:05:00Z"/>
                <w:rFonts w:ascii="Courier New" w:hAnsi="Courier New" w:cs="Courier New"/>
                <w:sz w:val="14"/>
                <w:szCs w:val="14"/>
                <w:lang w:eastAsia="zh-CN"/>
              </w:rPr>
            </w:pPr>
          </w:p>
        </w:tc>
        <w:tc>
          <w:tcPr>
            <w:tcW w:w="851" w:type="dxa"/>
          </w:tcPr>
          <w:p w14:paraId="0AF79277" w14:textId="77777777" w:rsidR="00C61BA9" w:rsidRPr="00CD6E7D" w:rsidRDefault="00C61BA9" w:rsidP="00052016">
            <w:pPr>
              <w:rPr>
                <w:ins w:id="3337" w:author="DENOUAL Franck" w:date="2022-11-18T15:05:00Z"/>
                <w:rFonts w:ascii="Courier New" w:hAnsi="Courier New" w:cs="Courier New"/>
                <w:sz w:val="14"/>
                <w:szCs w:val="14"/>
                <w:lang w:eastAsia="zh-CN"/>
              </w:rPr>
            </w:pPr>
          </w:p>
        </w:tc>
        <w:tc>
          <w:tcPr>
            <w:tcW w:w="850" w:type="dxa"/>
          </w:tcPr>
          <w:p w14:paraId="56BA94A7" w14:textId="77777777" w:rsidR="00C61BA9" w:rsidRPr="00CD6E7D" w:rsidRDefault="00C61BA9" w:rsidP="00052016">
            <w:pPr>
              <w:rPr>
                <w:ins w:id="3338" w:author="DENOUAL Franck" w:date="2022-11-18T15:05:00Z"/>
                <w:rFonts w:ascii="Courier New" w:hAnsi="Courier New" w:cs="Courier New"/>
                <w:sz w:val="14"/>
                <w:szCs w:val="14"/>
                <w:lang w:eastAsia="zh-CN"/>
              </w:rPr>
            </w:pPr>
          </w:p>
        </w:tc>
      </w:tr>
      <w:tr w:rsidR="00C61BA9" w:rsidRPr="00CD6E7D" w14:paraId="65D37773" w14:textId="77777777" w:rsidTr="00C61BA9">
        <w:trPr>
          <w:ins w:id="3339" w:author="DENOUAL Franck" w:date="2022-11-18T15:05:00Z"/>
        </w:trPr>
        <w:tc>
          <w:tcPr>
            <w:tcW w:w="567" w:type="dxa"/>
          </w:tcPr>
          <w:p w14:paraId="5FB80910" w14:textId="77777777" w:rsidR="00C61BA9" w:rsidRPr="00CD6E7D" w:rsidRDefault="00C61BA9" w:rsidP="00052016">
            <w:pPr>
              <w:rPr>
                <w:ins w:id="3340" w:author="DENOUAL Franck" w:date="2022-11-18T15:05:00Z"/>
                <w:rFonts w:ascii="Courier New" w:hAnsi="Courier New" w:cs="Courier New"/>
                <w:sz w:val="14"/>
                <w:szCs w:val="14"/>
                <w:lang w:eastAsia="zh-CN"/>
              </w:rPr>
            </w:pPr>
            <w:ins w:id="3341" w:author="DENOUAL Franck" w:date="2022-11-18T15:05:00Z">
              <w:r w:rsidRPr="00CD6E7D">
                <w:rPr>
                  <w:rFonts w:ascii="Courier New" w:hAnsi="Courier New" w:cs="Courier New"/>
                  <w:sz w:val="14"/>
                  <w:szCs w:val="14"/>
                  <w:lang w:eastAsia="zh-CN"/>
                </w:rPr>
                <w:t>trak</w:t>
              </w:r>
            </w:ins>
          </w:p>
        </w:tc>
        <w:tc>
          <w:tcPr>
            <w:tcW w:w="567" w:type="dxa"/>
          </w:tcPr>
          <w:p w14:paraId="32409822" w14:textId="77777777" w:rsidR="00C61BA9" w:rsidRPr="00CD6E7D" w:rsidRDefault="00C61BA9" w:rsidP="00052016">
            <w:pPr>
              <w:rPr>
                <w:ins w:id="3342" w:author="DENOUAL Franck" w:date="2022-11-18T15:05:00Z"/>
                <w:rFonts w:ascii="Courier New" w:hAnsi="Courier New" w:cs="Courier New"/>
                <w:sz w:val="14"/>
                <w:szCs w:val="14"/>
                <w:lang w:eastAsia="zh-CN"/>
              </w:rPr>
            </w:pPr>
          </w:p>
        </w:tc>
        <w:tc>
          <w:tcPr>
            <w:tcW w:w="993" w:type="dxa"/>
            <w:tcBorders>
              <w:right w:val="single" w:sz="4" w:space="0" w:color="auto"/>
            </w:tcBorders>
          </w:tcPr>
          <w:p w14:paraId="73192AB6" w14:textId="77777777" w:rsidR="00C61BA9" w:rsidRPr="00CD6E7D" w:rsidRDefault="00C61BA9" w:rsidP="00052016">
            <w:pPr>
              <w:rPr>
                <w:ins w:id="3343"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27888A92" w14:textId="77777777" w:rsidR="00C61BA9" w:rsidRPr="00CD6E7D" w:rsidRDefault="00C61BA9" w:rsidP="00052016">
            <w:pPr>
              <w:rPr>
                <w:ins w:id="3344" w:author="DENOUAL Franck" w:date="2022-11-18T15:05:00Z"/>
                <w:rFonts w:ascii="Courier New" w:hAnsi="Courier New" w:cs="Courier New"/>
                <w:sz w:val="14"/>
                <w:szCs w:val="14"/>
                <w:lang w:eastAsia="zh-CN"/>
              </w:rPr>
            </w:pPr>
          </w:p>
        </w:tc>
        <w:tc>
          <w:tcPr>
            <w:tcW w:w="567" w:type="dxa"/>
            <w:tcBorders>
              <w:left w:val="single" w:sz="4" w:space="0" w:color="auto"/>
            </w:tcBorders>
          </w:tcPr>
          <w:p w14:paraId="3C38BFA8" w14:textId="77777777" w:rsidR="00C61BA9" w:rsidRPr="00CD6E7D" w:rsidRDefault="00C61BA9" w:rsidP="00052016">
            <w:pPr>
              <w:rPr>
                <w:ins w:id="3345"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681D67D8" w14:textId="77777777" w:rsidR="00C61BA9" w:rsidRPr="00CD6E7D" w:rsidRDefault="00C61BA9" w:rsidP="00052016">
            <w:pPr>
              <w:rPr>
                <w:ins w:id="3346"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4B25C52D" w14:textId="77777777" w:rsidR="00C61BA9" w:rsidRPr="00CD6E7D" w:rsidRDefault="00C61BA9" w:rsidP="00052016">
            <w:pPr>
              <w:rPr>
                <w:ins w:id="3347"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030A24EB" w14:textId="77777777" w:rsidR="00C61BA9" w:rsidRPr="00CD6E7D" w:rsidRDefault="00C61BA9" w:rsidP="00052016">
            <w:pPr>
              <w:rPr>
                <w:ins w:id="3348"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37370F7B" w14:textId="77777777" w:rsidR="00C61BA9" w:rsidRPr="00CD6E7D" w:rsidRDefault="00C61BA9" w:rsidP="00052016">
            <w:pPr>
              <w:rPr>
                <w:ins w:id="3349" w:author="DENOUAL Franck" w:date="2022-11-18T15:05:00Z"/>
                <w:rFonts w:ascii="Courier New" w:hAnsi="Courier New" w:cs="Courier New"/>
                <w:sz w:val="14"/>
                <w:szCs w:val="14"/>
                <w:lang w:eastAsia="zh-CN"/>
              </w:rPr>
            </w:pPr>
          </w:p>
        </w:tc>
        <w:tc>
          <w:tcPr>
            <w:tcW w:w="651" w:type="dxa"/>
          </w:tcPr>
          <w:p w14:paraId="5659BFCB" w14:textId="77777777" w:rsidR="00C61BA9" w:rsidRPr="00CD6E7D" w:rsidRDefault="00C61BA9" w:rsidP="00052016">
            <w:pPr>
              <w:rPr>
                <w:ins w:id="3350" w:author="DENOUAL Franck" w:date="2022-11-18T15:05:00Z"/>
                <w:rFonts w:ascii="Courier New" w:hAnsi="Courier New" w:cs="Courier New"/>
                <w:sz w:val="14"/>
                <w:szCs w:val="14"/>
                <w:lang w:eastAsia="zh-CN"/>
              </w:rPr>
            </w:pPr>
          </w:p>
        </w:tc>
        <w:tc>
          <w:tcPr>
            <w:tcW w:w="567" w:type="dxa"/>
            <w:tcBorders>
              <w:right w:val="single" w:sz="4" w:space="0" w:color="auto"/>
            </w:tcBorders>
          </w:tcPr>
          <w:p w14:paraId="4C1FC4FC" w14:textId="77777777" w:rsidR="00C61BA9" w:rsidRPr="00CD6E7D" w:rsidRDefault="00C61BA9" w:rsidP="00052016">
            <w:pPr>
              <w:rPr>
                <w:ins w:id="3351" w:author="DENOUAL Franck" w:date="2022-11-18T15:05:00Z"/>
                <w:rFonts w:ascii="Courier New" w:hAnsi="Courier New" w:cs="Courier New"/>
                <w:sz w:val="14"/>
                <w:szCs w:val="14"/>
                <w:lang w:eastAsia="zh-CN"/>
              </w:rPr>
            </w:pPr>
          </w:p>
        </w:tc>
        <w:tc>
          <w:tcPr>
            <w:tcW w:w="582" w:type="dxa"/>
            <w:tcBorders>
              <w:right w:val="single" w:sz="4" w:space="0" w:color="auto"/>
            </w:tcBorders>
          </w:tcPr>
          <w:p w14:paraId="79D4C325" w14:textId="77777777" w:rsidR="00C61BA9" w:rsidRPr="00CD6E7D" w:rsidRDefault="00C61BA9" w:rsidP="00052016">
            <w:pPr>
              <w:rPr>
                <w:ins w:id="3352"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6C1D7360" w14:textId="77777777" w:rsidR="00C61BA9" w:rsidRPr="00CD6E7D" w:rsidRDefault="00C61BA9" w:rsidP="00052016">
            <w:pPr>
              <w:rPr>
                <w:ins w:id="3353" w:author="DENOUAL Franck" w:date="2022-11-18T15:05:00Z"/>
                <w:rFonts w:ascii="Courier New" w:hAnsi="Courier New" w:cs="Courier New"/>
                <w:sz w:val="14"/>
                <w:szCs w:val="14"/>
                <w:lang w:eastAsia="zh-CN"/>
              </w:rPr>
            </w:pPr>
          </w:p>
        </w:tc>
        <w:tc>
          <w:tcPr>
            <w:tcW w:w="630" w:type="dxa"/>
          </w:tcPr>
          <w:p w14:paraId="40E02415" w14:textId="77777777" w:rsidR="00C61BA9" w:rsidRPr="00CD6E7D" w:rsidRDefault="00C61BA9" w:rsidP="00052016">
            <w:pPr>
              <w:rPr>
                <w:ins w:id="3354" w:author="DENOUAL Franck" w:date="2022-11-18T15:05:00Z"/>
                <w:rFonts w:ascii="Courier New" w:hAnsi="Courier New" w:cs="Courier New"/>
                <w:sz w:val="14"/>
                <w:szCs w:val="14"/>
                <w:lang w:eastAsia="zh-CN"/>
              </w:rPr>
            </w:pPr>
          </w:p>
        </w:tc>
        <w:tc>
          <w:tcPr>
            <w:tcW w:w="660" w:type="dxa"/>
          </w:tcPr>
          <w:p w14:paraId="71D51D5B" w14:textId="77777777" w:rsidR="00C61BA9" w:rsidRPr="00CD6E7D" w:rsidRDefault="00C61BA9" w:rsidP="00052016">
            <w:pPr>
              <w:rPr>
                <w:ins w:id="3355" w:author="DENOUAL Franck" w:date="2022-11-18T15:05:00Z"/>
                <w:rFonts w:ascii="Courier New" w:hAnsi="Courier New" w:cs="Courier New"/>
                <w:sz w:val="14"/>
                <w:szCs w:val="14"/>
                <w:lang w:eastAsia="zh-CN"/>
              </w:rPr>
            </w:pPr>
          </w:p>
        </w:tc>
        <w:tc>
          <w:tcPr>
            <w:tcW w:w="851" w:type="dxa"/>
          </w:tcPr>
          <w:p w14:paraId="17D42333" w14:textId="77777777" w:rsidR="00C61BA9" w:rsidRPr="00CD6E7D" w:rsidRDefault="00C61BA9" w:rsidP="00052016">
            <w:pPr>
              <w:rPr>
                <w:ins w:id="3356" w:author="DENOUAL Franck" w:date="2022-11-18T15:05:00Z"/>
                <w:rFonts w:ascii="Courier New" w:hAnsi="Courier New" w:cs="Courier New"/>
                <w:sz w:val="14"/>
                <w:szCs w:val="14"/>
                <w:lang w:eastAsia="zh-CN"/>
              </w:rPr>
            </w:pPr>
          </w:p>
        </w:tc>
        <w:tc>
          <w:tcPr>
            <w:tcW w:w="850" w:type="dxa"/>
          </w:tcPr>
          <w:p w14:paraId="405707CF" w14:textId="77777777" w:rsidR="00C61BA9" w:rsidRPr="00CD6E7D" w:rsidRDefault="00C61BA9" w:rsidP="00052016">
            <w:pPr>
              <w:rPr>
                <w:ins w:id="3357" w:author="DENOUAL Franck" w:date="2022-11-18T15:05:00Z"/>
                <w:rFonts w:ascii="Courier New" w:hAnsi="Courier New" w:cs="Courier New"/>
                <w:sz w:val="14"/>
                <w:szCs w:val="14"/>
                <w:lang w:eastAsia="zh-CN"/>
              </w:rPr>
            </w:pPr>
          </w:p>
        </w:tc>
      </w:tr>
      <w:tr w:rsidR="00C61BA9" w:rsidRPr="00CD6E7D" w14:paraId="4D24496A" w14:textId="77777777" w:rsidTr="00C61BA9">
        <w:trPr>
          <w:ins w:id="3358" w:author="DENOUAL Franck" w:date="2022-11-18T15:05:00Z"/>
        </w:trPr>
        <w:tc>
          <w:tcPr>
            <w:tcW w:w="567" w:type="dxa"/>
          </w:tcPr>
          <w:p w14:paraId="7C9A5C27" w14:textId="77777777" w:rsidR="00C61BA9" w:rsidRPr="00CD6E7D" w:rsidRDefault="00C61BA9" w:rsidP="00052016">
            <w:pPr>
              <w:rPr>
                <w:ins w:id="3359" w:author="DENOUAL Franck" w:date="2022-11-18T15:05:00Z"/>
                <w:rFonts w:ascii="Courier New" w:hAnsi="Courier New" w:cs="Courier New"/>
                <w:sz w:val="14"/>
                <w:szCs w:val="14"/>
                <w:lang w:eastAsia="zh-CN"/>
              </w:rPr>
            </w:pPr>
            <w:ins w:id="3360" w:author="DENOUAL Franck" w:date="2022-11-18T15:05:00Z">
              <w:r w:rsidRPr="00CD6E7D">
                <w:rPr>
                  <w:rFonts w:ascii="Courier New" w:hAnsi="Courier New" w:cs="Courier New"/>
                  <w:sz w:val="14"/>
                  <w:szCs w:val="14"/>
                  <w:lang w:eastAsia="zh-CN"/>
                </w:rPr>
                <w:t>trak</w:t>
              </w:r>
            </w:ins>
          </w:p>
        </w:tc>
        <w:tc>
          <w:tcPr>
            <w:tcW w:w="567" w:type="dxa"/>
          </w:tcPr>
          <w:p w14:paraId="48CE3B27" w14:textId="77777777" w:rsidR="00C61BA9" w:rsidRPr="00CD6E7D" w:rsidRDefault="00C61BA9" w:rsidP="00052016">
            <w:pPr>
              <w:rPr>
                <w:ins w:id="3361" w:author="DENOUAL Franck" w:date="2022-11-18T15:05:00Z"/>
                <w:rFonts w:ascii="Courier New" w:hAnsi="Courier New" w:cs="Courier New"/>
                <w:sz w:val="14"/>
                <w:szCs w:val="14"/>
                <w:lang w:eastAsia="zh-CN"/>
              </w:rPr>
            </w:pPr>
          </w:p>
        </w:tc>
        <w:tc>
          <w:tcPr>
            <w:tcW w:w="993" w:type="dxa"/>
            <w:tcBorders>
              <w:right w:val="single" w:sz="4" w:space="0" w:color="auto"/>
            </w:tcBorders>
          </w:tcPr>
          <w:p w14:paraId="2AC03218" w14:textId="77777777" w:rsidR="00C61BA9" w:rsidRPr="00CD6E7D" w:rsidRDefault="00C61BA9" w:rsidP="00052016">
            <w:pPr>
              <w:rPr>
                <w:ins w:id="3362"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2A4E7DEA" w14:textId="77777777" w:rsidR="00C61BA9" w:rsidRPr="00CD6E7D" w:rsidRDefault="00C61BA9" w:rsidP="00052016">
            <w:pPr>
              <w:rPr>
                <w:ins w:id="3363" w:author="DENOUAL Franck" w:date="2022-11-18T15:05:00Z"/>
                <w:rFonts w:ascii="Courier New" w:hAnsi="Courier New" w:cs="Courier New"/>
                <w:sz w:val="14"/>
                <w:szCs w:val="14"/>
                <w:lang w:eastAsia="zh-CN"/>
              </w:rPr>
            </w:pPr>
          </w:p>
        </w:tc>
        <w:tc>
          <w:tcPr>
            <w:tcW w:w="567" w:type="dxa"/>
            <w:tcBorders>
              <w:left w:val="single" w:sz="4" w:space="0" w:color="auto"/>
            </w:tcBorders>
          </w:tcPr>
          <w:p w14:paraId="20414085" w14:textId="77777777" w:rsidR="00C61BA9" w:rsidRPr="00CD6E7D" w:rsidRDefault="00C61BA9" w:rsidP="00052016">
            <w:pPr>
              <w:rPr>
                <w:ins w:id="3364"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0254DEE0" w14:textId="77777777" w:rsidR="00C61BA9" w:rsidRPr="00CD6E7D" w:rsidRDefault="00C61BA9" w:rsidP="00052016">
            <w:pPr>
              <w:rPr>
                <w:ins w:id="3365"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0CF6DF77" w14:textId="77777777" w:rsidR="00C61BA9" w:rsidRPr="00CD6E7D" w:rsidRDefault="00C61BA9" w:rsidP="00052016">
            <w:pPr>
              <w:rPr>
                <w:ins w:id="3366"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75E79286" w14:textId="77777777" w:rsidR="00C61BA9" w:rsidRPr="00CD6E7D" w:rsidRDefault="00C61BA9" w:rsidP="00052016">
            <w:pPr>
              <w:rPr>
                <w:ins w:id="3367"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4FED1BA6" w14:textId="77777777" w:rsidR="00C61BA9" w:rsidRPr="00CD6E7D" w:rsidRDefault="00C61BA9" w:rsidP="00052016">
            <w:pPr>
              <w:rPr>
                <w:ins w:id="3368" w:author="DENOUAL Franck" w:date="2022-11-18T15:05:00Z"/>
                <w:rFonts w:ascii="Courier New" w:hAnsi="Courier New" w:cs="Courier New"/>
                <w:sz w:val="14"/>
                <w:szCs w:val="14"/>
                <w:lang w:eastAsia="zh-CN"/>
              </w:rPr>
            </w:pPr>
          </w:p>
        </w:tc>
        <w:tc>
          <w:tcPr>
            <w:tcW w:w="651" w:type="dxa"/>
          </w:tcPr>
          <w:p w14:paraId="564A9F79" w14:textId="77777777" w:rsidR="00C61BA9" w:rsidRPr="00CD6E7D" w:rsidRDefault="00C61BA9" w:rsidP="00052016">
            <w:pPr>
              <w:rPr>
                <w:ins w:id="3369" w:author="DENOUAL Franck" w:date="2022-11-18T15:05:00Z"/>
                <w:rFonts w:ascii="Courier New" w:hAnsi="Courier New" w:cs="Courier New"/>
                <w:sz w:val="14"/>
                <w:szCs w:val="14"/>
                <w:lang w:eastAsia="zh-CN"/>
              </w:rPr>
            </w:pPr>
          </w:p>
        </w:tc>
        <w:tc>
          <w:tcPr>
            <w:tcW w:w="567" w:type="dxa"/>
            <w:tcBorders>
              <w:right w:val="single" w:sz="4" w:space="0" w:color="auto"/>
            </w:tcBorders>
          </w:tcPr>
          <w:p w14:paraId="07D4BB94" w14:textId="77777777" w:rsidR="00C61BA9" w:rsidRPr="00CD6E7D" w:rsidRDefault="00C61BA9" w:rsidP="00052016">
            <w:pPr>
              <w:rPr>
                <w:ins w:id="3370" w:author="DENOUAL Franck" w:date="2022-11-18T15:05:00Z"/>
                <w:rFonts w:ascii="Courier New" w:hAnsi="Courier New" w:cs="Courier New"/>
                <w:sz w:val="14"/>
                <w:szCs w:val="14"/>
                <w:lang w:eastAsia="zh-CN"/>
              </w:rPr>
            </w:pPr>
          </w:p>
        </w:tc>
        <w:tc>
          <w:tcPr>
            <w:tcW w:w="582" w:type="dxa"/>
            <w:tcBorders>
              <w:right w:val="single" w:sz="4" w:space="0" w:color="auto"/>
            </w:tcBorders>
          </w:tcPr>
          <w:p w14:paraId="072CCF59" w14:textId="77777777" w:rsidR="00C61BA9" w:rsidRPr="00CD6E7D" w:rsidRDefault="00C61BA9" w:rsidP="00052016">
            <w:pPr>
              <w:rPr>
                <w:ins w:id="3371"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76B6DCDD" w14:textId="77777777" w:rsidR="00C61BA9" w:rsidRPr="00CD6E7D" w:rsidRDefault="00C61BA9" w:rsidP="00052016">
            <w:pPr>
              <w:rPr>
                <w:ins w:id="3372" w:author="DENOUAL Franck" w:date="2022-11-18T15:05:00Z"/>
                <w:rFonts w:ascii="Courier New" w:hAnsi="Courier New" w:cs="Courier New"/>
                <w:sz w:val="14"/>
                <w:szCs w:val="14"/>
                <w:lang w:eastAsia="zh-CN"/>
              </w:rPr>
            </w:pPr>
          </w:p>
        </w:tc>
        <w:tc>
          <w:tcPr>
            <w:tcW w:w="630" w:type="dxa"/>
          </w:tcPr>
          <w:p w14:paraId="6043FA60" w14:textId="77777777" w:rsidR="00C61BA9" w:rsidRPr="00CD6E7D" w:rsidRDefault="00C61BA9" w:rsidP="00052016">
            <w:pPr>
              <w:rPr>
                <w:ins w:id="3373" w:author="DENOUAL Franck" w:date="2022-11-18T15:05:00Z"/>
                <w:rFonts w:ascii="Courier New" w:hAnsi="Courier New" w:cs="Courier New"/>
                <w:sz w:val="14"/>
                <w:szCs w:val="14"/>
                <w:lang w:eastAsia="zh-CN"/>
              </w:rPr>
            </w:pPr>
          </w:p>
        </w:tc>
        <w:tc>
          <w:tcPr>
            <w:tcW w:w="660" w:type="dxa"/>
          </w:tcPr>
          <w:p w14:paraId="2AE92AE3" w14:textId="77777777" w:rsidR="00C61BA9" w:rsidRPr="00CD6E7D" w:rsidRDefault="00C61BA9" w:rsidP="00052016">
            <w:pPr>
              <w:rPr>
                <w:ins w:id="3374" w:author="DENOUAL Franck" w:date="2022-11-18T15:05:00Z"/>
                <w:rFonts w:ascii="Courier New" w:hAnsi="Courier New" w:cs="Courier New"/>
                <w:sz w:val="14"/>
                <w:szCs w:val="14"/>
                <w:lang w:eastAsia="zh-CN"/>
              </w:rPr>
            </w:pPr>
          </w:p>
        </w:tc>
        <w:tc>
          <w:tcPr>
            <w:tcW w:w="851" w:type="dxa"/>
          </w:tcPr>
          <w:p w14:paraId="4E1F2386" w14:textId="77777777" w:rsidR="00C61BA9" w:rsidRPr="00CD6E7D" w:rsidRDefault="00C61BA9" w:rsidP="00052016">
            <w:pPr>
              <w:rPr>
                <w:ins w:id="3375" w:author="DENOUAL Franck" w:date="2022-11-18T15:05:00Z"/>
                <w:rFonts w:ascii="Courier New" w:hAnsi="Courier New" w:cs="Courier New"/>
                <w:sz w:val="14"/>
                <w:szCs w:val="14"/>
                <w:lang w:eastAsia="zh-CN"/>
              </w:rPr>
            </w:pPr>
          </w:p>
        </w:tc>
        <w:tc>
          <w:tcPr>
            <w:tcW w:w="850" w:type="dxa"/>
          </w:tcPr>
          <w:p w14:paraId="1BA2BC73" w14:textId="77777777" w:rsidR="00C61BA9" w:rsidRPr="00CD6E7D" w:rsidRDefault="00C61BA9" w:rsidP="00052016">
            <w:pPr>
              <w:rPr>
                <w:ins w:id="3376" w:author="DENOUAL Franck" w:date="2022-11-18T15:05:00Z"/>
                <w:rFonts w:ascii="Courier New" w:hAnsi="Courier New" w:cs="Courier New"/>
                <w:sz w:val="14"/>
                <w:szCs w:val="14"/>
                <w:lang w:eastAsia="zh-CN"/>
              </w:rPr>
            </w:pPr>
          </w:p>
        </w:tc>
      </w:tr>
      <w:tr w:rsidR="00C61BA9" w:rsidRPr="00CD6E7D" w14:paraId="1FF4B60D" w14:textId="77777777" w:rsidTr="00C61BA9">
        <w:trPr>
          <w:ins w:id="3377" w:author="DENOUAL Franck" w:date="2022-11-18T15:05:00Z"/>
        </w:trPr>
        <w:tc>
          <w:tcPr>
            <w:tcW w:w="567" w:type="dxa"/>
          </w:tcPr>
          <w:p w14:paraId="042145D9" w14:textId="77777777" w:rsidR="00C61BA9" w:rsidRPr="00CD6E7D" w:rsidRDefault="00C61BA9" w:rsidP="00052016">
            <w:pPr>
              <w:rPr>
                <w:ins w:id="3378" w:author="DENOUAL Franck" w:date="2022-11-18T15:05:00Z"/>
                <w:rFonts w:ascii="Courier New" w:hAnsi="Courier New" w:cs="Courier New"/>
                <w:sz w:val="14"/>
                <w:szCs w:val="14"/>
                <w:lang w:eastAsia="zh-CN"/>
              </w:rPr>
            </w:pPr>
            <w:ins w:id="3379" w:author="DENOUAL Franck" w:date="2022-11-18T15:05:00Z">
              <w:r w:rsidRPr="00CD6E7D">
                <w:rPr>
                  <w:rFonts w:ascii="Courier New" w:hAnsi="Courier New" w:cs="Courier New"/>
                  <w:sz w:val="14"/>
                  <w:szCs w:val="14"/>
                  <w:lang w:eastAsia="zh-CN"/>
                </w:rPr>
                <w:t>trak</w:t>
              </w:r>
            </w:ins>
          </w:p>
        </w:tc>
        <w:tc>
          <w:tcPr>
            <w:tcW w:w="567" w:type="dxa"/>
          </w:tcPr>
          <w:p w14:paraId="0B813D3F" w14:textId="77777777" w:rsidR="00C61BA9" w:rsidRPr="00CD6E7D" w:rsidRDefault="00C61BA9" w:rsidP="00052016">
            <w:pPr>
              <w:rPr>
                <w:ins w:id="3380" w:author="DENOUAL Franck" w:date="2022-11-18T15:05:00Z"/>
                <w:rFonts w:ascii="Courier New" w:hAnsi="Courier New" w:cs="Courier New"/>
                <w:sz w:val="14"/>
                <w:szCs w:val="14"/>
                <w:lang w:eastAsia="zh-CN"/>
              </w:rPr>
            </w:pPr>
          </w:p>
        </w:tc>
        <w:tc>
          <w:tcPr>
            <w:tcW w:w="993" w:type="dxa"/>
            <w:tcBorders>
              <w:right w:val="single" w:sz="4" w:space="0" w:color="auto"/>
            </w:tcBorders>
          </w:tcPr>
          <w:p w14:paraId="78176230" w14:textId="77777777" w:rsidR="00C61BA9" w:rsidRPr="00CD6E7D" w:rsidRDefault="00C61BA9" w:rsidP="00052016">
            <w:pPr>
              <w:rPr>
                <w:ins w:id="3381" w:author="DENOUAL Franck" w:date="2022-11-18T15:05:00Z"/>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341ED681" w14:textId="77777777" w:rsidR="00C61BA9" w:rsidRPr="00CD6E7D" w:rsidRDefault="00C61BA9" w:rsidP="00052016">
            <w:pPr>
              <w:rPr>
                <w:ins w:id="3382" w:author="DENOUAL Franck" w:date="2022-11-18T15:05:00Z"/>
                <w:rFonts w:ascii="Courier New" w:hAnsi="Courier New" w:cs="Courier New"/>
                <w:sz w:val="14"/>
                <w:szCs w:val="14"/>
                <w:lang w:eastAsia="zh-CN"/>
              </w:rPr>
            </w:pPr>
          </w:p>
        </w:tc>
        <w:tc>
          <w:tcPr>
            <w:tcW w:w="567" w:type="dxa"/>
            <w:tcBorders>
              <w:left w:val="single" w:sz="4" w:space="0" w:color="auto"/>
            </w:tcBorders>
          </w:tcPr>
          <w:p w14:paraId="1E17F180" w14:textId="77777777" w:rsidR="00C61BA9" w:rsidRPr="00CD6E7D" w:rsidRDefault="00C61BA9" w:rsidP="00052016">
            <w:pPr>
              <w:rPr>
                <w:ins w:id="3383"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17987ECA" w14:textId="77777777" w:rsidR="00C61BA9" w:rsidRPr="00CD6E7D" w:rsidRDefault="00C61BA9" w:rsidP="00052016">
            <w:pPr>
              <w:rPr>
                <w:ins w:id="3384" w:author="DENOUAL Franck" w:date="2022-11-18T15:05:00Z"/>
                <w:rFonts w:ascii="Courier New" w:hAnsi="Courier New" w:cs="Courier New"/>
                <w:sz w:val="14"/>
                <w:szCs w:val="14"/>
                <w:lang w:eastAsia="zh-CN"/>
              </w:rPr>
            </w:pPr>
          </w:p>
        </w:tc>
        <w:tc>
          <w:tcPr>
            <w:tcW w:w="709" w:type="dxa"/>
            <w:tcBorders>
              <w:left w:val="single" w:sz="4" w:space="0" w:color="auto"/>
              <w:right w:val="single" w:sz="4" w:space="0" w:color="auto"/>
            </w:tcBorders>
          </w:tcPr>
          <w:p w14:paraId="5044C334" w14:textId="77777777" w:rsidR="00C61BA9" w:rsidRPr="00CD6E7D" w:rsidRDefault="00C61BA9" w:rsidP="00052016">
            <w:pPr>
              <w:rPr>
                <w:ins w:id="3385" w:author="DENOUAL Franck" w:date="2022-11-18T15:05:00Z"/>
                <w:rFonts w:ascii="Courier New" w:hAnsi="Courier New" w:cs="Courier New"/>
                <w:sz w:val="14"/>
                <w:szCs w:val="14"/>
                <w:lang w:eastAsia="zh-CN"/>
              </w:rPr>
            </w:pPr>
          </w:p>
        </w:tc>
        <w:tc>
          <w:tcPr>
            <w:tcW w:w="662" w:type="dxa"/>
            <w:tcBorders>
              <w:left w:val="single" w:sz="4" w:space="0" w:color="auto"/>
              <w:right w:val="single" w:sz="4" w:space="0" w:color="auto"/>
            </w:tcBorders>
          </w:tcPr>
          <w:p w14:paraId="79018817" w14:textId="77777777" w:rsidR="00C61BA9" w:rsidRPr="00CD6E7D" w:rsidRDefault="00C61BA9" w:rsidP="00052016">
            <w:pPr>
              <w:rPr>
                <w:ins w:id="3386" w:author="DENOUAL Franck" w:date="2022-11-18T15:05:00Z"/>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4ACED144" w14:textId="77777777" w:rsidR="00C61BA9" w:rsidRPr="00CD6E7D" w:rsidRDefault="00C61BA9" w:rsidP="00052016">
            <w:pPr>
              <w:rPr>
                <w:ins w:id="3387" w:author="DENOUAL Franck" w:date="2022-11-18T15:05:00Z"/>
                <w:rFonts w:ascii="Courier New" w:hAnsi="Courier New" w:cs="Courier New"/>
                <w:sz w:val="14"/>
                <w:szCs w:val="14"/>
                <w:lang w:eastAsia="zh-CN"/>
              </w:rPr>
            </w:pPr>
          </w:p>
        </w:tc>
        <w:tc>
          <w:tcPr>
            <w:tcW w:w="651" w:type="dxa"/>
          </w:tcPr>
          <w:p w14:paraId="7B3F01BB" w14:textId="77777777" w:rsidR="00C61BA9" w:rsidRPr="00CD6E7D" w:rsidRDefault="00C61BA9" w:rsidP="00052016">
            <w:pPr>
              <w:rPr>
                <w:ins w:id="3388" w:author="DENOUAL Franck" w:date="2022-11-18T15:05:00Z"/>
                <w:rFonts w:ascii="Courier New" w:hAnsi="Courier New" w:cs="Courier New"/>
                <w:sz w:val="14"/>
                <w:szCs w:val="14"/>
                <w:lang w:eastAsia="zh-CN"/>
              </w:rPr>
            </w:pPr>
          </w:p>
        </w:tc>
        <w:tc>
          <w:tcPr>
            <w:tcW w:w="567" w:type="dxa"/>
            <w:tcBorders>
              <w:right w:val="single" w:sz="4" w:space="0" w:color="auto"/>
            </w:tcBorders>
          </w:tcPr>
          <w:p w14:paraId="3B324F95" w14:textId="77777777" w:rsidR="00C61BA9" w:rsidRPr="00CD6E7D" w:rsidRDefault="00C61BA9" w:rsidP="00052016">
            <w:pPr>
              <w:rPr>
                <w:ins w:id="3389" w:author="DENOUAL Franck" w:date="2022-11-18T15:05:00Z"/>
                <w:rFonts w:ascii="Courier New" w:hAnsi="Courier New" w:cs="Courier New"/>
                <w:sz w:val="14"/>
                <w:szCs w:val="14"/>
                <w:lang w:eastAsia="zh-CN"/>
              </w:rPr>
            </w:pPr>
          </w:p>
        </w:tc>
        <w:tc>
          <w:tcPr>
            <w:tcW w:w="582" w:type="dxa"/>
            <w:tcBorders>
              <w:right w:val="single" w:sz="4" w:space="0" w:color="auto"/>
            </w:tcBorders>
          </w:tcPr>
          <w:p w14:paraId="1423C94B" w14:textId="77777777" w:rsidR="00C61BA9" w:rsidRPr="00CD6E7D" w:rsidRDefault="00C61BA9" w:rsidP="00052016">
            <w:pPr>
              <w:rPr>
                <w:ins w:id="3390" w:author="DENOUAL Franck" w:date="2022-11-18T15:05:00Z"/>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35349225" w14:textId="77777777" w:rsidR="00C61BA9" w:rsidRPr="00CD6E7D" w:rsidRDefault="00C61BA9" w:rsidP="00052016">
            <w:pPr>
              <w:rPr>
                <w:ins w:id="3391" w:author="DENOUAL Franck" w:date="2022-11-18T15:05:00Z"/>
                <w:rFonts w:ascii="Courier New" w:hAnsi="Courier New" w:cs="Courier New"/>
                <w:sz w:val="14"/>
                <w:szCs w:val="14"/>
                <w:lang w:eastAsia="zh-CN"/>
              </w:rPr>
            </w:pPr>
          </w:p>
        </w:tc>
        <w:tc>
          <w:tcPr>
            <w:tcW w:w="630" w:type="dxa"/>
          </w:tcPr>
          <w:p w14:paraId="3CD7605F" w14:textId="77777777" w:rsidR="00C61BA9" w:rsidRPr="00CD6E7D" w:rsidRDefault="00C61BA9" w:rsidP="00052016">
            <w:pPr>
              <w:rPr>
                <w:ins w:id="3392" w:author="DENOUAL Franck" w:date="2022-11-18T15:05:00Z"/>
                <w:rFonts w:ascii="Courier New" w:hAnsi="Courier New" w:cs="Courier New"/>
                <w:sz w:val="14"/>
                <w:szCs w:val="14"/>
                <w:lang w:eastAsia="zh-CN"/>
              </w:rPr>
            </w:pPr>
          </w:p>
        </w:tc>
        <w:tc>
          <w:tcPr>
            <w:tcW w:w="660" w:type="dxa"/>
          </w:tcPr>
          <w:p w14:paraId="2D98E891" w14:textId="77777777" w:rsidR="00C61BA9" w:rsidRPr="00CD6E7D" w:rsidRDefault="00C61BA9" w:rsidP="00052016">
            <w:pPr>
              <w:rPr>
                <w:ins w:id="3393" w:author="DENOUAL Franck" w:date="2022-11-18T15:05:00Z"/>
                <w:rFonts w:ascii="Courier New" w:hAnsi="Courier New" w:cs="Courier New"/>
                <w:sz w:val="14"/>
                <w:szCs w:val="14"/>
                <w:lang w:eastAsia="zh-CN"/>
              </w:rPr>
            </w:pPr>
          </w:p>
        </w:tc>
        <w:tc>
          <w:tcPr>
            <w:tcW w:w="851" w:type="dxa"/>
          </w:tcPr>
          <w:p w14:paraId="5E1EC429" w14:textId="77777777" w:rsidR="00C61BA9" w:rsidRPr="00CD6E7D" w:rsidRDefault="00C61BA9" w:rsidP="00052016">
            <w:pPr>
              <w:rPr>
                <w:ins w:id="3394" w:author="DENOUAL Franck" w:date="2022-11-18T15:05:00Z"/>
                <w:rFonts w:ascii="Courier New" w:hAnsi="Courier New" w:cs="Courier New"/>
                <w:sz w:val="14"/>
                <w:szCs w:val="14"/>
                <w:lang w:eastAsia="zh-CN"/>
              </w:rPr>
            </w:pPr>
          </w:p>
        </w:tc>
        <w:tc>
          <w:tcPr>
            <w:tcW w:w="850" w:type="dxa"/>
          </w:tcPr>
          <w:p w14:paraId="5D584FA8" w14:textId="77777777" w:rsidR="00C61BA9" w:rsidRPr="00CD6E7D" w:rsidRDefault="00C61BA9" w:rsidP="00052016">
            <w:pPr>
              <w:rPr>
                <w:ins w:id="3395" w:author="DENOUAL Franck" w:date="2022-11-18T15:05:00Z"/>
                <w:rFonts w:ascii="Courier New" w:hAnsi="Courier New" w:cs="Courier New"/>
                <w:sz w:val="14"/>
                <w:szCs w:val="14"/>
                <w:lang w:eastAsia="zh-CN"/>
              </w:rPr>
            </w:pPr>
          </w:p>
        </w:tc>
      </w:tr>
    </w:tbl>
    <w:p w14:paraId="09F8D848" w14:textId="77777777" w:rsidR="00C61BA9" w:rsidRDefault="00C61BA9">
      <w:pPr>
        <w:pStyle w:val="ListParagraph"/>
        <w:numPr>
          <w:ilvl w:val="0"/>
          <w:numId w:val="73"/>
        </w:numPr>
        <w:autoSpaceDE w:val="0"/>
        <w:spacing w:after="0" w:line="240" w:lineRule="auto"/>
        <w:contextualSpacing w:val="0"/>
        <w:jc w:val="left"/>
        <w:textAlignment w:val="auto"/>
        <w:rPr>
          <w:ins w:id="3396" w:author="DENOUAL Franck" w:date="2022-11-18T15:05:00Z"/>
          <w:lang w:eastAsia="zh-CN"/>
        </w:rPr>
        <w:pPrChange w:id="3397" w:author="DENOUAL Franck" w:date="2022-11-18T18:03:00Z">
          <w:pPr>
            <w:pStyle w:val="ListParagraph"/>
            <w:numPr>
              <w:numId w:val="103"/>
            </w:numPr>
            <w:tabs>
              <w:tab w:val="num" w:pos="360"/>
              <w:tab w:val="num" w:pos="720"/>
            </w:tabs>
            <w:autoSpaceDE w:val="0"/>
            <w:spacing w:after="0" w:line="240" w:lineRule="auto"/>
            <w:ind w:hanging="720"/>
            <w:contextualSpacing w:val="0"/>
            <w:jc w:val="left"/>
            <w:textAlignment w:val="auto"/>
          </w:pPr>
        </w:pPrChange>
      </w:pPr>
      <w:ins w:id="3398" w:author="DENOUAL Franck" w:date="2022-11-18T15:05:00Z">
        <w:r>
          <w:rPr>
            <w:lang w:eastAsia="zh-CN"/>
          </w:rPr>
          <w:t>The “prse” box in the track group indicates the existence of a PIP experience:</w:t>
        </w:r>
      </w:ins>
    </w:p>
    <w:p w14:paraId="2A8E078B" w14:textId="77777777" w:rsidR="00C61BA9" w:rsidRDefault="00C61BA9">
      <w:pPr>
        <w:pStyle w:val="ListParagraph"/>
        <w:numPr>
          <w:ilvl w:val="1"/>
          <w:numId w:val="73"/>
        </w:numPr>
        <w:autoSpaceDE w:val="0"/>
        <w:spacing w:after="0" w:line="240" w:lineRule="auto"/>
        <w:contextualSpacing w:val="0"/>
        <w:jc w:val="left"/>
        <w:textAlignment w:val="auto"/>
        <w:rPr>
          <w:ins w:id="3399" w:author="DENOUAL Franck" w:date="2022-11-18T15:05:00Z"/>
          <w:lang w:eastAsia="zh-CN"/>
        </w:rPr>
        <w:pPrChange w:id="3400" w:author="DENOUAL Franck" w:date="2022-11-18T18:03:00Z">
          <w:pPr>
            <w:pStyle w:val="ListParagraph"/>
            <w:numPr>
              <w:ilvl w:val="1"/>
              <w:numId w:val="103"/>
            </w:numPr>
            <w:tabs>
              <w:tab w:val="num" w:pos="360"/>
              <w:tab w:val="num" w:pos="1440"/>
            </w:tabs>
            <w:autoSpaceDE w:val="0"/>
            <w:spacing w:after="0" w:line="240" w:lineRule="auto"/>
            <w:ind w:left="1440" w:hanging="720"/>
            <w:contextualSpacing w:val="0"/>
            <w:jc w:val="left"/>
            <w:textAlignment w:val="auto"/>
          </w:pPr>
        </w:pPrChange>
      </w:pPr>
      <w:ins w:id="3401" w:author="DENOUAL Franck" w:date="2022-11-18T15:05:00Z">
        <w:r w:rsidRPr="00766242">
          <w:rPr>
            <w:rFonts w:ascii="Courier New" w:hAnsi="Courier New" w:cs="Courier New"/>
            <w:lang w:eastAsia="zh-CN"/>
          </w:rPr>
          <w:t xml:space="preserve">track_group_id </w:t>
        </w:r>
        <w:r w:rsidRPr="00766242">
          <w:rPr>
            <w:rFonts w:asciiTheme="minorBidi" w:hAnsiTheme="minorBidi" w:cstheme="minorBidi"/>
            <w:lang w:eastAsia="zh-CN"/>
          </w:rPr>
          <w:t xml:space="preserve">is </w:t>
        </w:r>
        <w:r>
          <w:rPr>
            <w:lang w:eastAsia="zh-CN"/>
          </w:rPr>
          <w:t>used as the identifier.</w:t>
        </w:r>
      </w:ins>
    </w:p>
    <w:p w14:paraId="25C41A9E" w14:textId="77777777" w:rsidR="00C61BA9" w:rsidRDefault="00C61BA9">
      <w:pPr>
        <w:pStyle w:val="ListParagraph"/>
        <w:numPr>
          <w:ilvl w:val="1"/>
          <w:numId w:val="73"/>
        </w:numPr>
        <w:autoSpaceDE w:val="0"/>
        <w:spacing w:after="0" w:line="240" w:lineRule="auto"/>
        <w:contextualSpacing w:val="0"/>
        <w:jc w:val="left"/>
        <w:textAlignment w:val="auto"/>
        <w:rPr>
          <w:ins w:id="3402" w:author="DENOUAL Franck" w:date="2022-11-18T15:05:00Z"/>
          <w:lang w:eastAsia="zh-CN"/>
        </w:rPr>
        <w:pPrChange w:id="3403" w:author="DENOUAL Franck" w:date="2022-11-18T18:03:00Z">
          <w:pPr>
            <w:pStyle w:val="ListParagraph"/>
            <w:numPr>
              <w:ilvl w:val="1"/>
              <w:numId w:val="103"/>
            </w:numPr>
            <w:tabs>
              <w:tab w:val="num" w:pos="360"/>
              <w:tab w:val="num" w:pos="1440"/>
            </w:tabs>
            <w:autoSpaceDE w:val="0"/>
            <w:spacing w:after="0" w:line="240" w:lineRule="auto"/>
            <w:ind w:left="1440" w:hanging="720"/>
            <w:contextualSpacing w:val="0"/>
            <w:jc w:val="left"/>
            <w:textAlignment w:val="auto"/>
          </w:pPr>
        </w:pPrChange>
      </w:pPr>
      <w:ins w:id="3404" w:author="DENOUAL Franck" w:date="2022-11-18T15:05:00Z">
        <w:r w:rsidRPr="00766242">
          <w:rPr>
            <w:rFonts w:ascii="Courier New" w:hAnsi="Courier New" w:cs="Courier New"/>
            <w:lang w:eastAsia="zh-CN"/>
          </w:rPr>
          <w:t>num_tracks</w:t>
        </w:r>
        <w:r>
          <w:rPr>
            <w:lang w:eastAsia="zh-CN"/>
          </w:rPr>
          <w:t xml:space="preserve"> indicates the total number of components in this PiP preselection.</w:t>
        </w:r>
      </w:ins>
    </w:p>
    <w:p w14:paraId="6F3DDEEF" w14:textId="77777777" w:rsidR="00C61BA9" w:rsidRDefault="00C61BA9">
      <w:pPr>
        <w:pStyle w:val="ListParagraph"/>
        <w:numPr>
          <w:ilvl w:val="1"/>
          <w:numId w:val="73"/>
        </w:numPr>
        <w:autoSpaceDE w:val="0"/>
        <w:spacing w:after="0" w:line="240" w:lineRule="auto"/>
        <w:contextualSpacing w:val="0"/>
        <w:jc w:val="left"/>
        <w:textAlignment w:val="auto"/>
        <w:rPr>
          <w:ins w:id="3405" w:author="DENOUAL Franck" w:date="2022-11-18T15:05:00Z"/>
          <w:lang w:eastAsia="zh-CN"/>
        </w:rPr>
        <w:pPrChange w:id="3406" w:author="DENOUAL Franck" w:date="2022-11-18T18:03:00Z">
          <w:pPr>
            <w:pStyle w:val="ListParagraph"/>
            <w:numPr>
              <w:ilvl w:val="1"/>
              <w:numId w:val="103"/>
            </w:numPr>
            <w:tabs>
              <w:tab w:val="num" w:pos="360"/>
              <w:tab w:val="num" w:pos="1440"/>
            </w:tabs>
            <w:autoSpaceDE w:val="0"/>
            <w:spacing w:after="0" w:line="240" w:lineRule="auto"/>
            <w:ind w:left="1440" w:hanging="720"/>
            <w:contextualSpacing w:val="0"/>
            <w:jc w:val="left"/>
            <w:textAlignment w:val="auto"/>
          </w:pPr>
        </w:pPrChange>
      </w:pPr>
      <w:ins w:id="3407" w:author="DENOUAL Franck" w:date="2022-11-18T15:05:00Z">
        <w:r>
          <w:rPr>
            <w:lang w:eastAsia="zh-CN"/>
          </w:rPr>
          <w:t>The kind box includes the DASH Role scheme with “pip” value.</w:t>
        </w:r>
      </w:ins>
    </w:p>
    <w:p w14:paraId="339E783A" w14:textId="77777777" w:rsidR="00C61BA9" w:rsidRDefault="00C61BA9">
      <w:pPr>
        <w:pStyle w:val="ListParagraph"/>
        <w:numPr>
          <w:ilvl w:val="0"/>
          <w:numId w:val="73"/>
        </w:numPr>
        <w:autoSpaceDE w:val="0"/>
        <w:spacing w:after="0" w:line="240" w:lineRule="auto"/>
        <w:contextualSpacing w:val="0"/>
        <w:jc w:val="left"/>
        <w:textAlignment w:val="auto"/>
        <w:rPr>
          <w:ins w:id="3408" w:author="DENOUAL Franck" w:date="2022-11-18T15:05:00Z"/>
          <w:lang w:eastAsia="zh-CN"/>
        </w:rPr>
        <w:pPrChange w:id="3409" w:author="DENOUAL Franck" w:date="2022-11-18T18:03:00Z">
          <w:pPr>
            <w:pStyle w:val="ListParagraph"/>
            <w:numPr>
              <w:numId w:val="103"/>
            </w:numPr>
            <w:tabs>
              <w:tab w:val="num" w:pos="360"/>
              <w:tab w:val="num" w:pos="720"/>
            </w:tabs>
            <w:autoSpaceDE w:val="0"/>
            <w:spacing w:after="0" w:line="240" w:lineRule="auto"/>
            <w:ind w:hanging="720"/>
            <w:contextualSpacing w:val="0"/>
            <w:jc w:val="left"/>
            <w:textAlignment w:val="auto"/>
          </w:pPr>
        </w:pPrChange>
      </w:pPr>
      <w:ins w:id="3410" w:author="DENOUAL Franck" w:date="2022-11-18T15:05:00Z">
        <w:r>
          <w:rPr>
            <w:lang w:eastAsia="zh-CN"/>
          </w:rPr>
          <w:t>The  “pres” box in each track indicates that  the track is a part of one PiP experience.</w:t>
        </w:r>
      </w:ins>
    </w:p>
    <w:p w14:paraId="61771738" w14:textId="77777777" w:rsidR="00C61BA9" w:rsidRDefault="00C61BA9">
      <w:pPr>
        <w:pStyle w:val="ListParagraph"/>
        <w:numPr>
          <w:ilvl w:val="1"/>
          <w:numId w:val="73"/>
        </w:numPr>
        <w:autoSpaceDE w:val="0"/>
        <w:spacing w:after="0" w:line="240" w:lineRule="auto"/>
        <w:contextualSpacing w:val="0"/>
        <w:jc w:val="left"/>
        <w:textAlignment w:val="auto"/>
        <w:rPr>
          <w:ins w:id="3411" w:author="DENOUAL Franck" w:date="2022-11-18T15:05:00Z"/>
          <w:lang w:eastAsia="zh-CN"/>
        </w:rPr>
        <w:pPrChange w:id="3412" w:author="DENOUAL Franck" w:date="2022-11-18T18:03:00Z">
          <w:pPr>
            <w:pStyle w:val="ListParagraph"/>
            <w:numPr>
              <w:ilvl w:val="1"/>
              <w:numId w:val="103"/>
            </w:numPr>
            <w:tabs>
              <w:tab w:val="num" w:pos="360"/>
              <w:tab w:val="num" w:pos="1440"/>
            </w:tabs>
            <w:autoSpaceDE w:val="0"/>
            <w:spacing w:after="0" w:line="240" w:lineRule="auto"/>
            <w:ind w:left="1440" w:hanging="720"/>
            <w:contextualSpacing w:val="0"/>
            <w:jc w:val="left"/>
            <w:textAlignment w:val="auto"/>
          </w:pPr>
        </w:pPrChange>
      </w:pPr>
      <w:ins w:id="3413" w:author="DENOUAL Franck" w:date="2022-11-18T15:05:00Z">
        <w:r w:rsidRPr="00766242">
          <w:rPr>
            <w:rFonts w:ascii="Courier New" w:hAnsi="Courier New" w:cs="Courier New"/>
            <w:lang w:eastAsia="zh-CN"/>
          </w:rPr>
          <w:t>trackgroup_id</w:t>
        </w:r>
        <w:r>
          <w:rPr>
            <w:lang w:eastAsia="zh-CN"/>
          </w:rPr>
          <w:t xml:space="preserve"> identifies the corresponding ‘prse’ box.</w:t>
        </w:r>
      </w:ins>
    </w:p>
    <w:p w14:paraId="30C2AA7E" w14:textId="77777777" w:rsidR="00C61BA9" w:rsidRDefault="00C61BA9">
      <w:pPr>
        <w:pStyle w:val="ListParagraph"/>
        <w:numPr>
          <w:ilvl w:val="1"/>
          <w:numId w:val="73"/>
        </w:numPr>
        <w:autoSpaceDE w:val="0"/>
        <w:spacing w:after="0" w:line="240" w:lineRule="auto"/>
        <w:contextualSpacing w:val="0"/>
        <w:jc w:val="left"/>
        <w:textAlignment w:val="auto"/>
        <w:rPr>
          <w:ins w:id="3414" w:author="DENOUAL Franck" w:date="2022-11-18T15:05:00Z"/>
          <w:lang w:eastAsia="zh-CN"/>
        </w:rPr>
        <w:pPrChange w:id="3415" w:author="DENOUAL Franck" w:date="2022-11-18T18:03:00Z">
          <w:pPr>
            <w:pStyle w:val="ListParagraph"/>
            <w:numPr>
              <w:ilvl w:val="1"/>
              <w:numId w:val="103"/>
            </w:numPr>
            <w:tabs>
              <w:tab w:val="num" w:pos="360"/>
              <w:tab w:val="num" w:pos="1440"/>
            </w:tabs>
            <w:autoSpaceDE w:val="0"/>
            <w:spacing w:after="0" w:line="240" w:lineRule="auto"/>
            <w:ind w:left="1440" w:hanging="720"/>
            <w:contextualSpacing w:val="0"/>
            <w:jc w:val="left"/>
            <w:textAlignment w:val="auto"/>
          </w:pPr>
        </w:pPrChange>
      </w:pPr>
      <w:ins w:id="3416" w:author="DENOUAL Franck" w:date="2022-11-18T15:05:00Z">
        <w:r>
          <w:rPr>
            <w:lang w:eastAsia="zh-CN"/>
          </w:rPr>
          <w:t>The ‘prsp’ box defines the processing of PiP:</w:t>
        </w:r>
      </w:ins>
    </w:p>
    <w:p w14:paraId="371373DF" w14:textId="77777777" w:rsidR="00C61BA9" w:rsidRDefault="00C61BA9">
      <w:pPr>
        <w:pStyle w:val="ListParagraph"/>
        <w:numPr>
          <w:ilvl w:val="2"/>
          <w:numId w:val="73"/>
        </w:numPr>
        <w:autoSpaceDE w:val="0"/>
        <w:spacing w:after="0" w:line="240" w:lineRule="auto"/>
        <w:contextualSpacing w:val="0"/>
        <w:jc w:val="left"/>
        <w:textAlignment w:val="auto"/>
        <w:rPr>
          <w:ins w:id="3417" w:author="DENOUAL Franck" w:date="2022-11-18T15:05:00Z"/>
          <w:lang w:eastAsia="zh-CN"/>
        </w:rPr>
        <w:pPrChange w:id="3418" w:author="DENOUAL Franck" w:date="2022-11-18T18:03:00Z">
          <w:pPr>
            <w:pStyle w:val="ListParagraph"/>
            <w:numPr>
              <w:ilvl w:val="2"/>
              <w:numId w:val="103"/>
            </w:numPr>
            <w:tabs>
              <w:tab w:val="num" w:pos="360"/>
              <w:tab w:val="num" w:pos="2160"/>
            </w:tabs>
            <w:autoSpaceDE w:val="0"/>
            <w:spacing w:after="0" w:line="240" w:lineRule="auto"/>
            <w:ind w:left="2160" w:hanging="720"/>
            <w:contextualSpacing w:val="0"/>
            <w:jc w:val="left"/>
            <w:textAlignment w:val="auto"/>
          </w:pPr>
        </w:pPrChange>
      </w:pPr>
      <w:ins w:id="3419" w:author="DENOUAL Franck" w:date="2022-11-18T15:05:00Z">
        <w:r w:rsidRPr="00766242">
          <w:rPr>
            <w:rFonts w:ascii="Courier New" w:hAnsi="Courier New" w:cs="Courier New"/>
            <w:lang w:eastAsia="zh-CN"/>
          </w:rPr>
          <w:t>track_order =0</w:t>
        </w:r>
        <w:r>
          <w:rPr>
            <w:lang w:eastAsia="zh-CN"/>
          </w:rPr>
          <w:t xml:space="preserve"> defines the main PIP picture, while </w:t>
        </w:r>
        <w:r w:rsidRPr="00766242">
          <w:rPr>
            <w:rFonts w:ascii="Courier New" w:hAnsi="Courier New" w:cs="Courier New"/>
            <w:lang w:eastAsia="zh-CN"/>
          </w:rPr>
          <w:t>track_order</w:t>
        </w:r>
        <w:r>
          <w:rPr>
            <w:rFonts w:ascii="Courier New" w:hAnsi="Courier New" w:cs="Courier New"/>
            <w:lang w:eastAsia="zh-CN"/>
          </w:rPr>
          <w:t>&gt;0</w:t>
        </w:r>
        <w:r>
          <w:rPr>
            <w:lang w:eastAsia="zh-CN"/>
          </w:rPr>
          <w:t xml:space="preserve"> defines the substitute PiP picture. If the main PiP consists of multiple tracks, all those tracks must set their </w:t>
        </w:r>
        <w:r w:rsidRPr="00766242">
          <w:rPr>
            <w:rFonts w:ascii="Courier New" w:hAnsi="Courier New" w:cs="Courier New"/>
            <w:lang w:eastAsia="zh-CN"/>
          </w:rPr>
          <w:t xml:space="preserve">track_order </w:t>
        </w:r>
        <w:r>
          <w:rPr>
            <w:lang w:eastAsia="zh-CN"/>
          </w:rPr>
          <w:t>to 0.</w:t>
        </w:r>
      </w:ins>
    </w:p>
    <w:p w14:paraId="00511286" w14:textId="77777777" w:rsidR="00C61BA9" w:rsidRDefault="00C61BA9">
      <w:pPr>
        <w:pStyle w:val="ListParagraph"/>
        <w:numPr>
          <w:ilvl w:val="2"/>
          <w:numId w:val="73"/>
        </w:numPr>
        <w:autoSpaceDE w:val="0"/>
        <w:spacing w:after="0" w:line="240" w:lineRule="auto"/>
        <w:contextualSpacing w:val="0"/>
        <w:jc w:val="left"/>
        <w:textAlignment w:val="auto"/>
        <w:rPr>
          <w:ins w:id="3420" w:author="DENOUAL Franck" w:date="2022-11-18T15:05:00Z"/>
          <w:lang w:eastAsia="zh-CN"/>
        </w:rPr>
        <w:pPrChange w:id="3421" w:author="DENOUAL Franck" w:date="2022-11-18T18:03:00Z">
          <w:pPr>
            <w:pStyle w:val="ListParagraph"/>
            <w:numPr>
              <w:ilvl w:val="2"/>
              <w:numId w:val="103"/>
            </w:numPr>
            <w:tabs>
              <w:tab w:val="num" w:pos="360"/>
              <w:tab w:val="num" w:pos="2160"/>
            </w:tabs>
            <w:autoSpaceDE w:val="0"/>
            <w:spacing w:after="0" w:line="240" w:lineRule="auto"/>
            <w:ind w:left="2160" w:hanging="720"/>
            <w:contextualSpacing w:val="0"/>
            <w:jc w:val="left"/>
            <w:textAlignment w:val="auto"/>
          </w:pPr>
        </w:pPrChange>
      </w:pPr>
      <w:ins w:id="3422" w:author="DENOUAL Franck" w:date="2022-11-18T15:05:00Z">
        <w:r w:rsidRPr="00766242">
          <w:rPr>
            <w:rFonts w:ascii="Courier New" w:hAnsi="Courier New" w:cs="Courier New"/>
            <w:lang w:eastAsia="zh-CN"/>
          </w:rPr>
          <w:t>sample_merge_flag =1</w:t>
        </w:r>
        <w:r>
          <w:rPr>
            <w:lang w:eastAsia="zh-CN"/>
          </w:rPr>
          <w:t xml:space="preserve"> defines that the merge with this track is possible for single decode.</w:t>
        </w:r>
      </w:ins>
    </w:p>
    <w:p w14:paraId="4140505B" w14:textId="77777777" w:rsidR="00C61BA9" w:rsidRPr="009D62DF" w:rsidRDefault="00C61BA9">
      <w:pPr>
        <w:pStyle w:val="ListParagraph"/>
        <w:numPr>
          <w:ilvl w:val="2"/>
          <w:numId w:val="73"/>
        </w:numPr>
        <w:autoSpaceDE w:val="0"/>
        <w:spacing w:after="0" w:line="240" w:lineRule="auto"/>
        <w:contextualSpacing w:val="0"/>
        <w:jc w:val="left"/>
        <w:textAlignment w:val="auto"/>
        <w:rPr>
          <w:ins w:id="3423" w:author="DENOUAL Franck" w:date="2022-11-18T15:05:00Z"/>
          <w:lang w:eastAsia="zh-CN"/>
        </w:rPr>
        <w:pPrChange w:id="3424" w:author="DENOUAL Franck" w:date="2022-11-18T18:03:00Z">
          <w:pPr>
            <w:pStyle w:val="ListParagraph"/>
            <w:numPr>
              <w:ilvl w:val="2"/>
              <w:numId w:val="103"/>
            </w:numPr>
            <w:tabs>
              <w:tab w:val="num" w:pos="360"/>
              <w:tab w:val="num" w:pos="2160"/>
            </w:tabs>
            <w:autoSpaceDE w:val="0"/>
            <w:spacing w:after="0" w:line="240" w:lineRule="auto"/>
            <w:ind w:left="2160" w:hanging="720"/>
            <w:contextualSpacing w:val="0"/>
            <w:jc w:val="left"/>
            <w:textAlignment w:val="auto"/>
          </w:pPr>
        </w:pPrChange>
      </w:pPr>
      <w:ins w:id="3425" w:author="DENOUAL Franck" w:date="2022-11-18T15:05:00Z">
        <w:r w:rsidRPr="00766242">
          <w:rPr>
            <w:rFonts w:ascii="Courier New" w:hAnsi="Courier New" w:cs="Courier New"/>
            <w:lang w:eastAsia="zh-CN"/>
          </w:rPr>
          <w:t>region_ids</w:t>
        </w:r>
        <w:r>
          <w:rPr>
            <w:lang w:eastAsia="zh-CN"/>
          </w:rPr>
          <w:t xml:space="preserve"> provides the list of region ids in the track that can be replaced with the substitute PiP picture. This field is ignored when  </w:t>
        </w:r>
        <w:r w:rsidRPr="00766242">
          <w:rPr>
            <w:rFonts w:ascii="Courier New" w:hAnsi="Courier New" w:cs="Courier New"/>
            <w:lang w:eastAsia="zh-CN"/>
          </w:rPr>
          <w:t>track_order</w:t>
        </w:r>
        <w:r>
          <w:rPr>
            <w:rFonts w:ascii="Courier New" w:hAnsi="Courier New" w:cs="Courier New"/>
            <w:lang w:eastAsia="zh-CN"/>
          </w:rPr>
          <w:t>&gt;0.</w:t>
        </w:r>
      </w:ins>
    </w:p>
    <w:p w14:paraId="5B579D4F" w14:textId="77777777" w:rsidR="00C61BA9" w:rsidRPr="00304F2F" w:rsidRDefault="00C61BA9" w:rsidP="00C61BA9">
      <w:pPr>
        <w:pStyle w:val="ListParagraph"/>
        <w:ind w:left="2160"/>
        <w:rPr>
          <w:ins w:id="3426" w:author="DENOUAL Franck" w:date="2022-11-18T15:05:00Z"/>
          <w:rFonts w:asciiTheme="minorBidi" w:hAnsiTheme="minorBidi" w:cstheme="minorBidi"/>
          <w:lang w:eastAsia="zh-CN"/>
        </w:rPr>
      </w:pPr>
      <w:ins w:id="3427" w:author="DENOUAL Franck" w:date="2022-11-18T15:05:00Z">
        <w:r w:rsidRPr="00304F2F">
          <w:rPr>
            <w:rFonts w:asciiTheme="minorBidi" w:hAnsiTheme="minorBidi" w:cstheme="minorBidi"/>
            <w:lang w:eastAsia="zh-CN"/>
          </w:rPr>
          <w:t xml:space="preserve">Note: </w:t>
        </w:r>
        <w:r>
          <w:rPr>
            <w:rFonts w:asciiTheme="minorBidi" w:hAnsiTheme="minorBidi" w:cstheme="minorBidi"/>
            <w:lang w:eastAsia="zh-CN"/>
          </w:rPr>
          <w:t xml:space="preserve">Use of </w:t>
        </w:r>
        <w:r w:rsidRPr="00766242">
          <w:rPr>
            <w:rFonts w:ascii="Courier New" w:hAnsi="Courier New" w:cs="Courier New"/>
            <w:lang w:eastAsia="zh-CN"/>
          </w:rPr>
          <w:t>sample_merge_flag</w:t>
        </w:r>
        <w:r>
          <w:rPr>
            <w:rFonts w:ascii="Courier New" w:hAnsi="Courier New" w:cs="Courier New"/>
            <w:lang w:eastAsia="zh-CN"/>
          </w:rPr>
          <w:t xml:space="preserve"> </w:t>
        </w:r>
        <w:r>
          <w:rPr>
            <w:lang w:eastAsia="zh-CN"/>
          </w:rPr>
          <w:t xml:space="preserve">is not needed for PIP. A </w:t>
        </w:r>
        <w:r w:rsidRPr="00766242">
          <w:rPr>
            <w:rFonts w:ascii="Courier New" w:hAnsi="Courier New" w:cs="Courier New"/>
            <w:lang w:eastAsia="zh-CN"/>
          </w:rPr>
          <w:lastRenderedPageBreak/>
          <w:t>region_ids</w:t>
        </w:r>
        <w:r>
          <w:rPr>
            <w:rFonts w:ascii="Courier New" w:hAnsi="Courier New" w:cs="Courier New"/>
            <w:lang w:eastAsia="zh-CN"/>
          </w:rPr>
          <w:t xml:space="preserve"> </w:t>
        </w:r>
        <w:r>
          <w:rPr>
            <w:lang w:eastAsia="zh-CN"/>
          </w:rPr>
          <w:t xml:space="preserve">with a value of NULL can also indicate that the track doesn’t have replaceable regions. </w:t>
        </w:r>
      </w:ins>
    </w:p>
    <w:p w14:paraId="4B3AB74A" w14:textId="77777777" w:rsidR="00C61BA9" w:rsidRDefault="00C61BA9" w:rsidP="00C61BA9">
      <w:pPr>
        <w:rPr>
          <w:ins w:id="3428" w:author="DENOUAL Franck" w:date="2022-11-18T15:05:00Z"/>
          <w:lang w:eastAsia="zh-CN"/>
        </w:rPr>
      </w:pPr>
      <w:ins w:id="3429" w:author="DENOUAL Franck" w:date="2022-11-18T15:05:00Z">
        <w:r>
          <w:rPr>
            <w:lang w:eastAsia="zh-CN"/>
          </w:rPr>
          <w:t>In the above example, two PiP experiences are defined as the following:</w:t>
        </w:r>
      </w:ins>
    </w:p>
    <w:p w14:paraId="269678B0" w14:textId="77777777" w:rsidR="00C61BA9" w:rsidRDefault="00C61BA9">
      <w:pPr>
        <w:pStyle w:val="ListParagraph"/>
        <w:numPr>
          <w:ilvl w:val="0"/>
          <w:numId w:val="74"/>
        </w:numPr>
        <w:autoSpaceDE w:val="0"/>
        <w:spacing w:after="0" w:line="240" w:lineRule="auto"/>
        <w:contextualSpacing w:val="0"/>
        <w:jc w:val="left"/>
        <w:textAlignment w:val="auto"/>
        <w:rPr>
          <w:ins w:id="3430" w:author="DENOUAL Franck" w:date="2022-11-18T15:05:00Z"/>
          <w:lang w:eastAsia="zh-CN"/>
        </w:rPr>
        <w:pPrChange w:id="3431" w:author="DENOUAL Franck" w:date="2022-11-18T18:03:00Z">
          <w:pPr>
            <w:pStyle w:val="ListParagraph"/>
            <w:numPr>
              <w:numId w:val="104"/>
            </w:numPr>
            <w:tabs>
              <w:tab w:val="num" w:pos="360"/>
              <w:tab w:val="num" w:pos="720"/>
            </w:tabs>
            <w:autoSpaceDE w:val="0"/>
            <w:spacing w:after="0" w:line="240" w:lineRule="auto"/>
            <w:ind w:hanging="720"/>
            <w:contextualSpacing w:val="0"/>
            <w:jc w:val="left"/>
            <w:textAlignment w:val="auto"/>
          </w:pPr>
        </w:pPrChange>
      </w:pPr>
      <w:ins w:id="3432" w:author="DENOUAL Franck" w:date="2022-11-18T15:05:00Z">
        <w:r>
          <w:rPr>
            <w:lang w:eastAsia="zh-CN"/>
          </w:rPr>
          <w:t xml:space="preserve">Preselection with </w:t>
        </w:r>
        <w:r w:rsidRPr="00BC2BB9">
          <w:rPr>
            <w:lang w:eastAsia="zh-CN"/>
          </w:rPr>
          <w:t>track_group_id =1</w:t>
        </w:r>
        <w:r>
          <w:rPr>
            <w:lang w:eastAsia="zh-CN"/>
          </w:rPr>
          <w:t xml:space="preserve"> defines a PiP experience with two independent decodes.</w:t>
        </w:r>
      </w:ins>
    </w:p>
    <w:p w14:paraId="75A0B381" w14:textId="77777777" w:rsidR="00C61BA9" w:rsidRDefault="00C61BA9">
      <w:pPr>
        <w:pStyle w:val="ListParagraph"/>
        <w:numPr>
          <w:ilvl w:val="0"/>
          <w:numId w:val="74"/>
        </w:numPr>
        <w:autoSpaceDE w:val="0"/>
        <w:spacing w:after="0" w:line="240" w:lineRule="auto"/>
        <w:contextualSpacing w:val="0"/>
        <w:jc w:val="left"/>
        <w:textAlignment w:val="auto"/>
        <w:rPr>
          <w:ins w:id="3433" w:author="DENOUAL Franck" w:date="2022-11-18T15:05:00Z"/>
          <w:lang w:eastAsia="zh-CN"/>
        </w:rPr>
        <w:pPrChange w:id="3434" w:author="DENOUAL Franck" w:date="2022-11-18T18:03:00Z">
          <w:pPr>
            <w:pStyle w:val="ListParagraph"/>
            <w:numPr>
              <w:numId w:val="104"/>
            </w:numPr>
            <w:tabs>
              <w:tab w:val="num" w:pos="360"/>
              <w:tab w:val="num" w:pos="720"/>
            </w:tabs>
            <w:autoSpaceDE w:val="0"/>
            <w:spacing w:after="0" w:line="240" w:lineRule="auto"/>
            <w:ind w:hanging="720"/>
            <w:contextualSpacing w:val="0"/>
            <w:jc w:val="left"/>
            <w:textAlignment w:val="auto"/>
          </w:pPr>
        </w:pPrChange>
      </w:pPr>
      <w:ins w:id="3435" w:author="DENOUAL Franck" w:date="2022-11-18T15:05:00Z">
        <w:r>
          <w:rPr>
            <w:lang w:eastAsia="zh-CN"/>
          </w:rPr>
          <w:t xml:space="preserve">Preselection with </w:t>
        </w:r>
        <w:r w:rsidRPr="00BC2BB9">
          <w:rPr>
            <w:lang w:eastAsia="zh-CN"/>
          </w:rPr>
          <w:t>track_group_id =</w:t>
        </w:r>
        <w:r>
          <w:rPr>
            <w:lang w:eastAsia="zh-CN"/>
          </w:rPr>
          <w:t>2 defines a PiP experience with the</w:t>
        </w:r>
        <w:r w:rsidRPr="00720832">
          <w:t xml:space="preserve"> </w:t>
        </w:r>
        <w:r>
          <w:t>video</w:t>
        </w:r>
        <w:r>
          <w:rPr>
            <w:lang w:eastAsia="zh-CN"/>
          </w:rPr>
          <w:t xml:space="preserve"> possibility of substituting the subpicture streams of the main PiP picture with the substitute picture stream.</w:t>
        </w:r>
      </w:ins>
    </w:p>
    <w:p w14:paraId="31134537" w14:textId="77777777" w:rsidR="00C61BA9" w:rsidRDefault="00C61BA9" w:rsidP="00C61BA9">
      <w:pPr>
        <w:rPr>
          <w:ins w:id="3436" w:author="DENOUAL Franck" w:date="2022-11-18T15:05:00Z"/>
          <w:lang w:eastAsia="zh-CN"/>
        </w:rPr>
      </w:pPr>
    </w:p>
    <w:p w14:paraId="4B531171" w14:textId="605E647C" w:rsidR="00C61BA9" w:rsidRDefault="00C61BA9" w:rsidP="00C61BA9">
      <w:pPr>
        <w:pStyle w:val="Heading2"/>
        <w:keepLines/>
        <w:autoSpaceDE w:val="0"/>
        <w:autoSpaceDN w:val="0"/>
        <w:spacing w:before="40" w:after="0" w:line="240" w:lineRule="auto"/>
        <w:jc w:val="left"/>
        <w:rPr>
          <w:ins w:id="3437" w:author="DENOUAL Franck" w:date="2022-11-18T15:05:00Z"/>
          <w:lang w:eastAsia="zh-CN"/>
        </w:rPr>
      </w:pPr>
      <w:ins w:id="3438" w:author="DENOUAL Franck" w:date="2022-11-18T15:05:00Z">
        <w:r>
          <w:rPr>
            <w:lang w:eastAsia="zh-CN"/>
          </w:rPr>
          <w:t>Proposed changes in ISOBMFF text</w:t>
        </w:r>
      </w:ins>
      <w:ins w:id="3439" w:author="DENOUAL Franck" w:date="2022-11-18T15:23:00Z">
        <w:r w:rsidR="00020BF1">
          <w:rPr>
            <w:lang w:val="en-US" w:eastAsia="zh-CN"/>
          </w:rPr>
          <w:t xml:space="preserve"> (</w:t>
        </w:r>
      </w:ins>
      <w:ins w:id="3440" w:author="DENOUAL Franck" w:date="2022-11-18T16:46:00Z">
        <w:r w:rsidR="00355BAA">
          <w:rPr>
            <w:lang w:val="en-US"/>
          </w:rPr>
          <w:t xml:space="preserve">from m61182, </w:t>
        </w:r>
      </w:ins>
      <w:ins w:id="3441" w:author="DENOUAL Franck" w:date="2022-11-18T15:23:00Z">
        <w:r w:rsidR="00020BF1">
          <w:rPr>
            <w:lang w:val="en-US" w:eastAsia="zh-CN"/>
          </w:rPr>
          <w:t>yellow-highlighted)</w:t>
        </w:r>
      </w:ins>
    </w:p>
    <w:p w14:paraId="4CD0FA4F" w14:textId="77777777" w:rsidR="00C61BA9" w:rsidRDefault="00C61BA9" w:rsidP="00C61BA9">
      <w:pPr>
        <w:rPr>
          <w:ins w:id="3442" w:author="DENOUAL Franck" w:date="2022-11-18T15:05:00Z"/>
          <w:lang w:eastAsia="zh-CN"/>
        </w:rPr>
      </w:pPr>
    </w:p>
    <w:p w14:paraId="081F95E0" w14:textId="77777777" w:rsidR="00C61BA9" w:rsidRDefault="00C61BA9">
      <w:pPr>
        <w:pStyle w:val="BoxHeading5"/>
        <w:numPr>
          <w:ilvl w:val="5"/>
          <w:numId w:val="75"/>
        </w:numPr>
        <w:tabs>
          <w:tab w:val="clear" w:pos="1080"/>
        </w:tabs>
        <w:ind w:left="1152" w:hanging="1152"/>
        <w:rPr>
          <w:ins w:id="3443" w:author="DENOUAL Franck" w:date="2022-11-18T15:05:00Z"/>
        </w:rPr>
        <w:pPrChange w:id="3444" w:author="DENOUAL Franck" w:date="2022-11-18T18:03:00Z">
          <w:pPr>
            <w:pStyle w:val="BoxHeading5"/>
            <w:numPr>
              <w:ilvl w:val="5"/>
              <w:numId w:val="105"/>
            </w:numPr>
            <w:tabs>
              <w:tab w:val="num" w:pos="360"/>
              <w:tab w:val="num" w:pos="4320"/>
            </w:tabs>
            <w:ind w:left="1152" w:hanging="1152"/>
          </w:pPr>
        </w:pPrChange>
      </w:pPr>
      <w:bookmarkStart w:id="3445" w:name="_Ref112933025"/>
      <w:ins w:id="3446" w:author="DENOUAL Franck" w:date="2022-11-18T15:05:00Z">
        <w:r>
          <w:t>Preselection processing box</w:t>
        </w:r>
        <w:bookmarkEnd w:id="3445"/>
      </w:ins>
    </w:p>
    <w:p w14:paraId="3EC55870" w14:textId="77777777" w:rsidR="00C61BA9" w:rsidRDefault="00C61BA9">
      <w:pPr>
        <w:pStyle w:val="BoxHeading5"/>
        <w:numPr>
          <w:ilvl w:val="6"/>
          <w:numId w:val="75"/>
        </w:numPr>
        <w:tabs>
          <w:tab w:val="clear" w:pos="1440"/>
          <w:tab w:val="num" w:pos="2520"/>
        </w:tabs>
        <w:ind w:left="1296" w:hanging="1296"/>
        <w:rPr>
          <w:ins w:id="3447" w:author="DENOUAL Franck" w:date="2022-11-18T15:05:00Z"/>
        </w:rPr>
        <w:pPrChange w:id="3448" w:author="DENOUAL Franck" w:date="2022-11-18T18:03:00Z">
          <w:pPr>
            <w:pStyle w:val="BoxHeading5"/>
            <w:numPr>
              <w:ilvl w:val="6"/>
              <w:numId w:val="105"/>
            </w:numPr>
            <w:tabs>
              <w:tab w:val="num" w:pos="360"/>
              <w:tab w:val="num" w:pos="2520"/>
              <w:tab w:val="num" w:pos="5040"/>
            </w:tabs>
            <w:ind w:left="1296" w:hanging="1296"/>
          </w:pPr>
        </w:pPrChange>
      </w:pPr>
      <w:ins w:id="3449" w:author="DENOUAL Franck" w:date="2022-11-18T15:05:00Z">
        <w:r>
          <w:t>Definition</w:t>
        </w:r>
      </w:ins>
    </w:p>
    <w:p w14:paraId="33DEA504" w14:textId="77777777" w:rsidR="00C61BA9" w:rsidRDefault="00C61BA9" w:rsidP="00C61BA9">
      <w:pPr>
        <w:pStyle w:val="Atom"/>
        <w:rPr>
          <w:ins w:id="3450" w:author="DENOUAL Franck" w:date="2022-11-18T15:05:00Z"/>
        </w:rPr>
      </w:pPr>
      <w:ins w:id="3451" w:author="DENOUAL Franck" w:date="2022-11-18T15:05:00Z">
        <w:r>
          <w:t>Box Type:</w:t>
        </w:r>
        <w:r>
          <w:tab/>
        </w:r>
        <w:r>
          <w:rPr>
            <w:rStyle w:val="codeZchn"/>
          </w:rPr>
          <w:t>'prsp'</w:t>
        </w:r>
        <w:r>
          <w:br/>
          <w:t>Container:</w:t>
        </w:r>
        <w:r>
          <w:tab/>
        </w:r>
        <w:r>
          <w:rPr>
            <w:rStyle w:val="codeChar"/>
          </w:rPr>
          <w:t>PreselectionGroupBox</w:t>
        </w:r>
        <w:r>
          <w:br/>
          <w:t>Mandatory:</w:t>
        </w:r>
        <w:r>
          <w:tab/>
          <w:t>No</w:t>
        </w:r>
        <w:r>
          <w:br/>
          <w:t>Quantity:</w:t>
        </w:r>
        <w:r>
          <w:tab/>
          <w:t>Zero or one</w:t>
        </w:r>
      </w:ins>
    </w:p>
    <w:p w14:paraId="7F6D6C9B" w14:textId="77777777" w:rsidR="00C61BA9" w:rsidRDefault="00C61BA9" w:rsidP="00C61BA9">
      <w:pPr>
        <w:rPr>
          <w:ins w:id="3452" w:author="DENOUAL Franck" w:date="2022-11-18T15:05:00Z"/>
        </w:rPr>
      </w:pPr>
      <w:ins w:id="3453" w:author="DENOUAL Franck" w:date="2022-11-18T15:05:00Z">
        <w:r>
          <w:t>This box contains information about how the tracks contributing to the preselection can be processed. Media type specific boxes may be used to describe further processing.</w:t>
        </w:r>
      </w:ins>
    </w:p>
    <w:p w14:paraId="23EC7491" w14:textId="77777777" w:rsidR="00C61BA9" w:rsidRDefault="00C61BA9">
      <w:pPr>
        <w:pStyle w:val="BoxHeading5"/>
        <w:numPr>
          <w:ilvl w:val="6"/>
          <w:numId w:val="75"/>
        </w:numPr>
        <w:tabs>
          <w:tab w:val="clear" w:pos="1440"/>
          <w:tab w:val="num" w:pos="2520"/>
        </w:tabs>
        <w:ind w:left="1296" w:hanging="1296"/>
        <w:rPr>
          <w:ins w:id="3454" w:author="DENOUAL Franck" w:date="2022-11-18T15:05:00Z"/>
        </w:rPr>
        <w:pPrChange w:id="3455" w:author="DENOUAL Franck" w:date="2022-11-18T18:03:00Z">
          <w:pPr>
            <w:pStyle w:val="BoxHeading5"/>
            <w:numPr>
              <w:ilvl w:val="6"/>
              <w:numId w:val="105"/>
            </w:numPr>
            <w:tabs>
              <w:tab w:val="num" w:pos="360"/>
              <w:tab w:val="num" w:pos="2520"/>
              <w:tab w:val="num" w:pos="5040"/>
            </w:tabs>
            <w:ind w:left="1296" w:hanging="1296"/>
          </w:pPr>
        </w:pPrChange>
      </w:pPr>
      <w:ins w:id="3456" w:author="DENOUAL Franck" w:date="2022-11-18T15:05:00Z">
        <w:r>
          <w:t>Syntax</w:t>
        </w:r>
      </w:ins>
    </w:p>
    <w:p w14:paraId="414094B3" w14:textId="77777777" w:rsidR="00C61BA9" w:rsidRDefault="00C61BA9" w:rsidP="00C61BA9">
      <w:pPr>
        <w:pStyle w:val="code"/>
        <w:rPr>
          <w:ins w:id="3457" w:author="DENOUAL Franck" w:date="2022-11-18T15:05:00Z"/>
          <w:rFonts w:cs="Courier New"/>
        </w:rPr>
      </w:pPr>
      <w:ins w:id="3458" w:author="DENOUAL Franck" w:date="2022-11-18T15:05:00Z">
        <w:r>
          <w:rPr>
            <w:rFonts w:cs="Courier New"/>
          </w:rPr>
          <w:t xml:space="preserve">aligned(8) class PreselectionProcessingBox </w:t>
        </w:r>
        <w:r>
          <w:rPr>
            <w:rFonts w:cs="Courier New"/>
          </w:rPr>
          <w:br/>
        </w:r>
        <w:r>
          <w:rPr>
            <w:rFonts w:cs="Courier New"/>
          </w:rPr>
          <w:tab/>
          <w:t>extends FullBox('prsp', version=0, flags ){</w:t>
        </w:r>
        <w:r>
          <w:rPr>
            <w:rFonts w:cs="Courier New"/>
          </w:rPr>
          <w:tab/>
        </w:r>
        <w:r>
          <w:rPr>
            <w:rFonts w:cs="Courier New"/>
          </w:rPr>
          <w:br/>
        </w:r>
        <w:r>
          <w:rPr>
            <w:rFonts w:cs="Courier New"/>
          </w:rPr>
          <w:tab/>
          <w:t>unsigned int(8) track_order;</w:t>
        </w:r>
        <w:r>
          <w:rPr>
            <w:rFonts w:cs="Courier New"/>
          </w:rPr>
          <w:br/>
        </w:r>
        <w:r>
          <w:rPr>
            <w:rFonts w:cs="Courier New"/>
          </w:rPr>
          <w:tab/>
          <w:t>unsigned int(1) sample_merge_flag;</w:t>
        </w:r>
        <w:r>
          <w:rPr>
            <w:rFonts w:cs="Courier New"/>
          </w:rPr>
          <w:br/>
        </w:r>
        <w:r>
          <w:rPr>
            <w:rFonts w:cs="Courier New"/>
          </w:rPr>
          <w:tab/>
          <w:t>unsigned int(7) reserved;</w:t>
        </w:r>
      </w:ins>
    </w:p>
    <w:p w14:paraId="65956F71" w14:textId="77777777" w:rsidR="00C61BA9" w:rsidRPr="00F00A0B" w:rsidRDefault="00C61BA9" w:rsidP="00C61BA9">
      <w:pPr>
        <w:pStyle w:val="code"/>
        <w:rPr>
          <w:ins w:id="3459" w:author="DENOUAL Franck" w:date="2022-11-18T15:05:00Z"/>
        </w:rPr>
      </w:pPr>
      <w:ins w:id="3460" w:author="DENOUAL Franck" w:date="2022-11-18T15:05:00Z">
        <w:r>
          <w:rPr>
            <w:rFonts w:cs="Courier New"/>
          </w:rPr>
          <w:t xml:space="preserve">   </w:t>
        </w:r>
        <w:r w:rsidRPr="00E07FB3">
          <w:rPr>
            <w:highlight w:val="yellow"/>
          </w:rPr>
          <w:t>utf8string region_ids;</w:t>
        </w:r>
        <w:r>
          <w:rPr>
            <w:rFonts w:cs="Courier New"/>
          </w:rPr>
          <w:br/>
        </w:r>
        <w:r>
          <w:rPr>
            <w:rFonts w:cs="Courier New"/>
          </w:rPr>
          <w:tab/>
          <w:t>// further attributes and Boxes defining additional processing of</w:t>
        </w:r>
        <w:r>
          <w:rPr>
            <w:rFonts w:cs="Courier New"/>
          </w:rPr>
          <w:br/>
        </w:r>
        <w:r>
          <w:rPr>
            <w:rFonts w:cs="Courier New"/>
          </w:rPr>
          <w:tab/>
          <w:t>// the track contributing to the preselection</w:t>
        </w:r>
        <w:r>
          <w:rPr>
            <w:rFonts w:cs="Courier New"/>
          </w:rPr>
          <w:br/>
          <w:t>}</w:t>
        </w:r>
      </w:ins>
    </w:p>
    <w:p w14:paraId="30E128C7" w14:textId="77777777" w:rsidR="00C61BA9" w:rsidRDefault="00C61BA9">
      <w:pPr>
        <w:pStyle w:val="BoxHeading5"/>
        <w:numPr>
          <w:ilvl w:val="6"/>
          <w:numId w:val="75"/>
        </w:numPr>
        <w:tabs>
          <w:tab w:val="clear" w:pos="1440"/>
          <w:tab w:val="num" w:pos="2520"/>
        </w:tabs>
        <w:ind w:left="1296" w:hanging="1296"/>
        <w:rPr>
          <w:ins w:id="3461" w:author="DENOUAL Franck" w:date="2022-11-18T15:05:00Z"/>
        </w:rPr>
        <w:pPrChange w:id="3462" w:author="DENOUAL Franck" w:date="2022-11-18T18:03:00Z">
          <w:pPr>
            <w:pStyle w:val="BoxHeading5"/>
            <w:numPr>
              <w:ilvl w:val="6"/>
              <w:numId w:val="105"/>
            </w:numPr>
            <w:tabs>
              <w:tab w:val="num" w:pos="360"/>
              <w:tab w:val="num" w:pos="2520"/>
              <w:tab w:val="num" w:pos="5040"/>
            </w:tabs>
            <w:ind w:left="1296" w:hanging="1296"/>
          </w:pPr>
        </w:pPrChange>
      </w:pPr>
      <w:ins w:id="3463" w:author="DENOUAL Franck" w:date="2022-11-18T15:05:00Z">
        <w:r>
          <w:t>Semantics</w:t>
        </w:r>
      </w:ins>
    </w:p>
    <w:p w14:paraId="48E63541" w14:textId="77777777" w:rsidR="00C61BA9" w:rsidRDefault="00C61BA9" w:rsidP="00C61BA9">
      <w:pPr>
        <w:pStyle w:val="fields"/>
        <w:rPr>
          <w:ins w:id="3464" w:author="DENOUAL Franck" w:date="2022-11-18T15:05:00Z"/>
        </w:rPr>
      </w:pPr>
      <w:ins w:id="3465" w:author="DENOUAL Franck" w:date="2022-11-18T15:05:00Z">
        <w:r>
          <w:rPr>
            <w:rStyle w:val="codeChar"/>
          </w:rPr>
          <w:t>track_order</w:t>
        </w:r>
        <w:r>
          <w:rPr>
            <w:rFonts w:eastAsia="MS Mincho"/>
          </w:rPr>
          <w:t xml:space="preserve"> </w:t>
        </w:r>
        <w:r>
          <w:t>defines the order of this track relative to other tracks in the preselection as described below.</w:t>
        </w:r>
      </w:ins>
    </w:p>
    <w:p w14:paraId="4295EC15" w14:textId="77777777" w:rsidR="00C61BA9" w:rsidRDefault="00C61BA9" w:rsidP="00C61BA9">
      <w:pPr>
        <w:pStyle w:val="fields"/>
        <w:rPr>
          <w:ins w:id="3466" w:author="DENOUAL Franck" w:date="2022-11-18T15:05:00Z"/>
        </w:rPr>
      </w:pPr>
      <w:ins w:id="3467" w:author="DENOUAL Franck" w:date="2022-11-18T15:05:00Z">
        <w:r>
          <w:rPr>
            <w:rStyle w:val="codeChar"/>
          </w:rPr>
          <w:t>sample_merge_flag</w:t>
        </w:r>
        <w:r>
          <w:t xml:space="preserve"> equal to 1 indicates that this track is enabled to be merged with another track as described below.</w:t>
        </w:r>
      </w:ins>
    </w:p>
    <w:p w14:paraId="0C8EC9EF" w14:textId="281FB6D6" w:rsidR="00C61BA9" w:rsidRDefault="00C61BA9" w:rsidP="00C61BA9">
      <w:pPr>
        <w:pStyle w:val="fields"/>
        <w:rPr>
          <w:ins w:id="3468" w:author="DENOUAL Franck" w:date="2022-11-18T15:30:00Z"/>
          <w:highlight w:val="yellow"/>
        </w:rPr>
      </w:pPr>
      <w:ins w:id="3469" w:author="DENOUAL Franck" w:date="2022-11-18T15:05:00Z">
        <w:r w:rsidRPr="00945539">
          <w:rPr>
            <w:rStyle w:val="codeChar"/>
            <w:highlight w:val="yellow"/>
          </w:rPr>
          <w:t>region_ids</w:t>
        </w:r>
        <w:r w:rsidRPr="00945539">
          <w:rPr>
            <w:highlight w:val="yellow"/>
          </w:rPr>
          <w:t xml:space="preserve"> specifies a list of white-spaced IDs for the coded data units that their corresponding substreams can be replaced with the other tracks in this preselection</w:t>
        </w:r>
        <w:r w:rsidRPr="00945539">
          <w:rPr>
            <w:rFonts w:eastAsia="MS Mincho"/>
            <w:highlight w:val="yellow"/>
          </w:rPr>
          <w:t xml:space="preserve">. </w:t>
        </w:r>
        <w:r w:rsidRPr="00945539">
          <w:rPr>
            <w:highlight w:val="yellow"/>
          </w:rPr>
          <w:t xml:space="preserve">A NULL string means that no region is replaceable. This field can have a non-NULL value only if </w:t>
        </w:r>
        <w:r w:rsidRPr="00945539">
          <w:rPr>
            <w:rStyle w:val="codeChar"/>
            <w:highlight w:val="yellow"/>
          </w:rPr>
          <w:t>track_order</w:t>
        </w:r>
        <w:r w:rsidRPr="00945539">
          <w:rPr>
            <w:rFonts w:eastAsia="MS Mincho"/>
            <w:highlight w:val="yellow"/>
          </w:rPr>
          <w:t xml:space="preserve"> </w:t>
        </w:r>
        <w:r w:rsidRPr="00945539">
          <w:rPr>
            <w:rFonts w:ascii="Courier New" w:eastAsia="MS Mincho" w:hAnsi="Courier New" w:cs="Courier New"/>
            <w:highlight w:val="yellow"/>
          </w:rPr>
          <w:t>=0</w:t>
        </w:r>
        <w:r w:rsidRPr="00945539">
          <w:rPr>
            <w:rFonts w:eastAsia="MS Mincho"/>
            <w:highlight w:val="yellow"/>
          </w:rPr>
          <w:t xml:space="preserve">. </w:t>
        </w:r>
        <w:r w:rsidRPr="00945539">
          <w:rPr>
            <w:highlight w:val="yellow"/>
          </w:rPr>
          <w:t>The use of this field is described below.</w:t>
        </w:r>
      </w:ins>
    </w:p>
    <w:p w14:paraId="63B6077B" w14:textId="17B72CEF" w:rsidR="00945539" w:rsidRPr="00945539" w:rsidRDefault="00945539" w:rsidP="00C61BA9">
      <w:pPr>
        <w:pStyle w:val="fields"/>
        <w:rPr>
          <w:ins w:id="3470" w:author="DENOUAL Franck" w:date="2022-11-18T15:05:00Z"/>
          <w:highlight w:val="yellow"/>
        </w:rPr>
      </w:pPr>
      <w:ins w:id="3471" w:author="DENOUAL Franck" w:date="2022-11-18T15:30:00Z">
        <w:r>
          <w:rPr>
            <w:rStyle w:val="codeChar"/>
            <w:highlight w:val="yellow"/>
          </w:rPr>
          <w:t>[Editor’s Note(MPEG#140):</w:t>
        </w:r>
        <w:r w:rsidRPr="00945539">
          <w:rPr>
            <w:rStyle w:val="codeChar"/>
            <w:highlight w:val="yellow"/>
          </w:rPr>
          <w:t xml:space="preserve"> </w:t>
        </w:r>
        <w:r w:rsidRPr="00945539">
          <w:rPr>
            <w:i/>
            <w:iCs/>
            <w:sz w:val="24"/>
            <w:szCs w:val="24"/>
            <w:highlight w:val="yellow"/>
            <w:lang w:val="en-US" w:eastAsia="en-US"/>
          </w:rPr>
          <w:t xml:space="preserve">The contribution proposes to add the </w:t>
        </w:r>
        <w:r w:rsidRPr="00945539">
          <w:rPr>
            <w:rFonts w:ascii="Courier New" w:hAnsi="Courier New" w:cs="Courier New"/>
            <w:i/>
            <w:iCs/>
            <w:highlight w:val="yellow"/>
            <w:lang w:val="en-US" w:eastAsia="en-US"/>
          </w:rPr>
          <w:t>region_ids</w:t>
        </w:r>
        <w:r w:rsidRPr="00945539">
          <w:rPr>
            <w:i/>
            <w:iCs/>
            <w:sz w:val="24"/>
            <w:szCs w:val="24"/>
            <w:highlight w:val="yellow"/>
            <w:lang w:val="en-US" w:eastAsia="en-US"/>
          </w:rPr>
          <w:t xml:space="preserve"> to the </w:t>
        </w:r>
        <w:r w:rsidRPr="00945539">
          <w:rPr>
            <w:rFonts w:ascii="Courier New" w:hAnsi="Courier New" w:cs="Courier New"/>
            <w:i/>
            <w:iCs/>
            <w:highlight w:val="yellow"/>
            <w:lang w:val="en-US" w:eastAsia="en-US"/>
          </w:rPr>
          <w:t>PreselectionProcessingBox</w:t>
        </w:r>
        <w:r w:rsidRPr="00945539">
          <w:rPr>
            <w:i/>
            <w:iCs/>
            <w:sz w:val="24"/>
            <w:szCs w:val="24"/>
            <w:highlight w:val="yellow"/>
            <w:lang w:val="en-US" w:eastAsia="en-US"/>
          </w:rPr>
          <w:t xml:space="preserve">, but these will never be used in the audio context. We propose to have a generic version of the </w:t>
        </w:r>
        <w:r w:rsidRPr="00945539">
          <w:rPr>
            <w:rFonts w:ascii="Courier New" w:hAnsi="Courier New" w:cs="Courier New"/>
            <w:i/>
            <w:iCs/>
            <w:highlight w:val="yellow"/>
            <w:lang w:val="en-US" w:eastAsia="en-US"/>
          </w:rPr>
          <w:t>PreselectionProcessingBox</w:t>
        </w:r>
        <w:r w:rsidRPr="00945539">
          <w:rPr>
            <w:i/>
            <w:iCs/>
            <w:sz w:val="24"/>
            <w:szCs w:val="24"/>
            <w:highlight w:val="yellow"/>
            <w:lang w:val="en-US" w:eastAsia="en-US"/>
          </w:rPr>
          <w:t xml:space="preserve"> from which specific audio and pip versions can be inherited instead</w:t>
        </w:r>
        <w:r w:rsidRPr="00945539">
          <w:rPr>
            <w:sz w:val="24"/>
            <w:szCs w:val="24"/>
            <w:highlight w:val="yellow"/>
            <w:lang w:val="en-US" w:eastAsia="en-US"/>
          </w:rPr>
          <w:t>.]</w:t>
        </w:r>
      </w:ins>
    </w:p>
    <w:p w14:paraId="5CE5834E" w14:textId="77777777" w:rsidR="00C61BA9" w:rsidRPr="00945539" w:rsidRDefault="00C61BA9" w:rsidP="00C61BA9">
      <w:pPr>
        <w:pStyle w:val="fields"/>
        <w:rPr>
          <w:ins w:id="3472" w:author="DENOUAL Franck" w:date="2022-11-18T15:05:00Z"/>
          <w:highlight w:val="yellow"/>
        </w:rPr>
      </w:pPr>
    </w:p>
    <w:p w14:paraId="6BEB2AFD" w14:textId="77777777" w:rsidR="00C61BA9" w:rsidRDefault="00C61BA9" w:rsidP="00C61BA9">
      <w:pPr>
        <w:rPr>
          <w:ins w:id="3473" w:author="DENOUAL Franck" w:date="2022-11-18T15:05:00Z"/>
        </w:rPr>
      </w:pPr>
      <w:ins w:id="3474" w:author="DENOUAL Franck" w:date="2022-11-18T15:05:00Z">
        <w:r w:rsidRPr="00945539">
          <w:rPr>
            <w:highlight w:val="yellow"/>
          </w:rPr>
          <w:t xml:space="preserve">For picture-in-picture applications, every track that is a part of the main picture shall have its </w:t>
        </w:r>
        <w:r w:rsidRPr="00945539">
          <w:rPr>
            <w:rStyle w:val="codeChar"/>
            <w:highlight w:val="yellow"/>
          </w:rPr>
          <w:t>track_order=0.</w:t>
        </w:r>
        <w:r w:rsidRPr="00945539">
          <w:rPr>
            <w:highlight w:val="yellow"/>
          </w:rPr>
          <w:t xml:space="preserve"> Any track in the picture-in-picture applications that is intended to be used as an overlay or substitute of one or more regions of the main picture (known as the substitute picture) shall have its </w:t>
        </w:r>
        <w:r w:rsidRPr="00945539">
          <w:rPr>
            <w:rStyle w:val="codeChar"/>
            <w:highlight w:val="yellow"/>
          </w:rPr>
          <w:t>track_order</w:t>
        </w:r>
        <w:r w:rsidRPr="00945539">
          <w:rPr>
            <w:highlight w:val="yellow"/>
          </w:rPr>
          <w:t xml:space="preserve"> to be set with a value higher than 0. A lower </w:t>
        </w:r>
        <w:r w:rsidRPr="00945539">
          <w:rPr>
            <w:rStyle w:val="codeChar"/>
            <w:highlight w:val="yellow"/>
          </w:rPr>
          <w:lastRenderedPageBreak/>
          <w:t>track_order</w:t>
        </w:r>
        <w:r w:rsidRPr="00945539">
          <w:rPr>
            <w:highlight w:val="yellow"/>
          </w:rPr>
          <w:t xml:space="preserve"> value indicates the higher priority to be used as a substitute picture in the main picture.</w:t>
        </w:r>
      </w:ins>
    </w:p>
    <w:p w14:paraId="37DD1C14" w14:textId="77777777" w:rsidR="00C61BA9" w:rsidRDefault="00C61BA9" w:rsidP="00C61BA9">
      <w:pPr>
        <w:rPr>
          <w:ins w:id="3475" w:author="DENOUAL Franck" w:date="2022-11-18T15:05:00Z"/>
        </w:rPr>
      </w:pPr>
      <w:ins w:id="3476" w:author="DENOUAL Franck" w:date="2022-11-18T15:05:00Z">
        <w:r>
          <w:t xml:space="preserve"> </w:t>
        </w:r>
      </w:ins>
    </w:p>
    <w:p w14:paraId="388B01F5" w14:textId="77777777" w:rsidR="00C61BA9" w:rsidRDefault="00C61BA9" w:rsidP="00C61BA9">
      <w:pPr>
        <w:rPr>
          <w:ins w:id="3477" w:author="DENOUAL Franck" w:date="2022-11-18T15:05:00Z"/>
        </w:rPr>
      </w:pPr>
      <w:ins w:id="3478" w:author="DENOUAL Franck" w:date="2022-11-18T15:05:00Z">
        <w:r>
          <w:t xml:space="preserve"> Sample entry specific specifications might require the tracks for a preselection to be provided to the respective decoder instances in a specific order. Since other means, such as the </w:t>
        </w:r>
        <w:r>
          <w:rPr>
            <w:rStyle w:val="codeChar"/>
          </w:rPr>
          <w:t>track_id</w:t>
        </w:r>
        <w:r>
          <w:rPr>
            <w:rFonts w:ascii="Courier" w:hAnsi="Courier"/>
          </w:rPr>
          <w:t>,</w:t>
        </w:r>
        <w:r>
          <w:t xml:space="preserve"> are not reliable for this purpose, the </w:t>
        </w:r>
        <w:r>
          <w:rPr>
            <w:rStyle w:val="codeChar"/>
          </w:rPr>
          <w:t>track_order</w:t>
        </w:r>
        <w:r>
          <w:t xml:space="preserve"> is used to order tracks in a preselection relative to each other. A lower number indicates that at a given time the sample of the containing track is provided to the decoder before the sample with the same given of other tracks with higher number. If two tracks in a preselection have their </w:t>
        </w:r>
        <w:r>
          <w:rPr>
            <w:rStyle w:val="codeChar"/>
          </w:rPr>
          <w:t>track_order</w:t>
        </w:r>
        <w:r>
          <w:t xml:space="preserve"> set to the same value or if the preselection processing box is absent for at least one of the tracks, the order of these tracks is not relevant for the preselection, and samples can be provided to the decoder in any order.</w:t>
        </w:r>
      </w:ins>
    </w:p>
    <w:p w14:paraId="47D6F3E9" w14:textId="77777777" w:rsidR="00C61BA9" w:rsidRDefault="00C61BA9" w:rsidP="00C61BA9">
      <w:pPr>
        <w:rPr>
          <w:ins w:id="3479" w:author="DENOUAL Franck" w:date="2022-11-18T15:05:00Z"/>
        </w:rPr>
      </w:pPr>
      <w:ins w:id="3480" w:author="DENOUAL Franck" w:date="2022-11-18T15:05:00Z">
        <w:r>
          <w:t xml:space="preserve">A merge group is defined as a group of tracks, sorted according to </w:t>
        </w:r>
        <w:r>
          <w:rPr>
            <w:rStyle w:val="codeChar"/>
          </w:rPr>
          <w:t>track_order</w:t>
        </w:r>
        <w:r>
          <w:t xml:space="preserve">, where one track with the </w:t>
        </w:r>
        <w:r>
          <w:rPr>
            <w:rStyle w:val="codeChar"/>
          </w:rPr>
          <w:t>sample_merge_flag</w:t>
        </w:r>
        <w:r>
          <w:t xml:space="preserve"> set to 0 is followed by a group of consecutive tracks with the </w:t>
        </w:r>
        <w:r>
          <w:rPr>
            <w:rStyle w:val="codeChar"/>
          </w:rPr>
          <w:t>sample_merge_flag</w:t>
        </w:r>
        <w:r>
          <w:t xml:space="preserve"> set to 1. All tracks of a merge group shall be of the same media type and shall have all samples time-aligned.</w:t>
        </w:r>
      </w:ins>
    </w:p>
    <w:p w14:paraId="1C581EAB" w14:textId="77777777" w:rsidR="00C61BA9" w:rsidRDefault="00C61BA9" w:rsidP="00C61BA9">
      <w:pPr>
        <w:rPr>
          <w:ins w:id="3481" w:author="DENOUAL Franck" w:date="2022-11-18T15:05:00Z"/>
        </w:rPr>
      </w:pPr>
      <w:ins w:id="3482" w:author="DENOUAL Franck" w:date="2022-11-18T15:05:00Z">
        <w:r>
          <w:t>If the sample entry type is associated with a codec-specific process to merge samples of a preselection, this process shall be used.</w:t>
        </w:r>
      </w:ins>
    </w:p>
    <w:p w14:paraId="7B9D449C" w14:textId="77777777" w:rsidR="00C61BA9" w:rsidRPr="00F00A0B" w:rsidRDefault="00C61BA9" w:rsidP="00C61BA9">
      <w:pPr>
        <w:rPr>
          <w:ins w:id="3483" w:author="DENOUAL Franck" w:date="2022-11-18T15:05:00Z"/>
          <w:rFonts w:asciiTheme="minorBidi" w:hAnsiTheme="minorBidi" w:cstheme="minorBidi"/>
        </w:rPr>
      </w:pPr>
      <w:ins w:id="3484" w:author="DENOUAL Franck" w:date="2022-11-18T15:05:00Z">
        <w:r w:rsidRPr="00355BAA">
          <w:rPr>
            <w:highlight w:val="yellow"/>
          </w:rPr>
          <w:t xml:space="preserve">The combination of </w:t>
        </w:r>
        <w:r w:rsidRPr="00355BAA">
          <w:rPr>
            <w:rStyle w:val="codeChar"/>
            <w:highlight w:val="yellow"/>
          </w:rPr>
          <w:t xml:space="preserve">sample_merge_flag = 1 </w:t>
        </w:r>
        <w:r w:rsidRPr="00355BAA">
          <w:rPr>
            <w:highlight w:val="yellow"/>
          </w:rPr>
          <w:t xml:space="preserve">and a non-NULL </w:t>
        </w:r>
        <w:r w:rsidRPr="00355BAA">
          <w:rPr>
            <w:rStyle w:val="codeChar"/>
            <w:highlight w:val="yellow"/>
          </w:rPr>
          <w:t>region_ids</w:t>
        </w:r>
        <w:r w:rsidRPr="00355BAA">
          <w:rPr>
            <w:highlight w:val="yellow"/>
          </w:rPr>
          <w:t xml:space="preserve"> indicates that any of the coded data units represented by the ids in the </w:t>
        </w:r>
        <w:r w:rsidRPr="00355BAA">
          <w:rPr>
            <w:rFonts w:ascii="Courier New" w:hAnsi="Courier New" w:cs="Courier New"/>
            <w:highlight w:val="yellow"/>
          </w:rPr>
          <w:t>region_ids</w:t>
        </w:r>
        <w:r w:rsidRPr="00355BAA">
          <w:rPr>
            <w:highlight w:val="yellow"/>
          </w:rPr>
          <w:t xml:space="preserve"> can be replaced by the other tracks with a </w:t>
        </w:r>
        <w:r w:rsidRPr="00355BAA">
          <w:rPr>
            <w:rStyle w:val="codeChar"/>
            <w:highlight w:val="yellow"/>
          </w:rPr>
          <w:t xml:space="preserve">track_order </w:t>
        </w:r>
        <w:r w:rsidRPr="00355BAA">
          <w:rPr>
            <w:highlight w:val="yellow"/>
          </w:rPr>
          <w:t>value larger than 0.</w:t>
        </w:r>
        <w:r w:rsidRPr="00355BAA">
          <w:rPr>
            <w:rStyle w:val="codeChar"/>
            <w:highlight w:val="yellow"/>
          </w:rPr>
          <w:t xml:space="preserve"> </w:t>
        </w:r>
        <w:r w:rsidRPr="00355BAA">
          <w:rPr>
            <w:rStyle w:val="codeChar"/>
            <w:rFonts w:ascii="Times New Roman" w:hAnsi="Times New Roman"/>
            <w:highlight w:val="yellow"/>
          </w:rPr>
          <w:t>The concrete semantics of the region IDs need to be explicitly specified for specific codecs</w:t>
        </w:r>
        <w:r w:rsidRPr="00355BAA">
          <w:rPr>
            <w:rStyle w:val="codeChar"/>
            <w:rFonts w:asciiTheme="minorBidi" w:hAnsiTheme="minorBidi" w:cstheme="minorBidi"/>
            <w:highlight w:val="yellow"/>
          </w:rPr>
          <w:t>.</w:t>
        </w:r>
        <w:r w:rsidRPr="00F00A0B">
          <w:rPr>
            <w:rStyle w:val="codeChar"/>
            <w:rFonts w:asciiTheme="minorBidi" w:hAnsiTheme="minorBidi" w:cstheme="minorBidi"/>
          </w:rPr>
          <w:t xml:space="preserve"> </w:t>
        </w:r>
      </w:ins>
    </w:p>
    <w:p w14:paraId="5B5E013E" w14:textId="77777777" w:rsidR="00C61BA9" w:rsidRDefault="00C61BA9" w:rsidP="00C61BA9">
      <w:pPr>
        <w:rPr>
          <w:ins w:id="3485" w:author="DENOUAL Franck" w:date="2022-11-18T15:05:00Z"/>
        </w:rPr>
      </w:pPr>
    </w:p>
    <w:p w14:paraId="40628901" w14:textId="77777777" w:rsidR="00C61BA9" w:rsidRDefault="00C61BA9" w:rsidP="00C61BA9">
      <w:pPr>
        <w:rPr>
          <w:ins w:id="3486" w:author="DENOUAL Franck" w:date="2022-11-18T15:05:00Z"/>
          <w:rStyle w:val="NoteChar"/>
        </w:rPr>
      </w:pPr>
      <w:ins w:id="3487" w:author="DENOUAL Franck" w:date="2022-11-18T15:05:00Z">
        <w:r>
          <w:rPr>
            <w:rStyle w:val="NoteChar"/>
          </w:rPr>
          <w:t>NOTE 1</w:t>
        </w:r>
        <w:r>
          <w:rPr>
            <w:rStyle w:val="NoteChar"/>
          </w:rPr>
          <w:tab/>
          <w:t>If the tracks in the merge group are all of sample entry type of “mhm2” (MPEG-H 3D Audio), the merging process is defined in ISO/IEC 23008-3:2019, subclause 14.6.</w:t>
        </w:r>
      </w:ins>
    </w:p>
    <w:p w14:paraId="1F2ED145" w14:textId="77777777" w:rsidR="00C61BA9" w:rsidRDefault="00C61BA9" w:rsidP="00355BAA">
      <w:pPr>
        <w:jc w:val="both"/>
        <w:rPr>
          <w:ins w:id="3488" w:author="DENOUAL Franck" w:date="2022-11-18T15:05:00Z"/>
          <w:rStyle w:val="NoteChar"/>
        </w:rPr>
      </w:pPr>
      <w:ins w:id="3489" w:author="DENOUAL Franck" w:date="2022-11-18T15:05:00Z">
        <w:r>
          <w:rPr>
            <w:rStyle w:val="NoteChar"/>
          </w:rPr>
          <w:t>NOTE 2</w:t>
        </w:r>
        <w:r>
          <w:rPr>
            <w:rStyle w:val="NoteChar"/>
          </w:rPr>
          <w:tab/>
          <w:t>Tracks in a merge group may have different sample entry types.</w:t>
        </w:r>
      </w:ins>
    </w:p>
    <w:p w14:paraId="621EF8BD" w14:textId="77777777" w:rsidR="00C61BA9" w:rsidRDefault="00C61BA9" w:rsidP="00355BAA">
      <w:pPr>
        <w:jc w:val="both"/>
        <w:rPr>
          <w:ins w:id="3490" w:author="DENOUAL Franck" w:date="2022-11-18T15:05:00Z"/>
          <w:rFonts w:eastAsia="MS Mincho"/>
        </w:rPr>
      </w:pPr>
      <w:ins w:id="3491" w:author="DENOUAL Franck" w:date="2022-11-18T15:05:00Z">
        <w:r>
          <w:t xml:space="preserve">If the sample entry type is not associated with a codec-specific process to merge samples of a preselection </w:t>
        </w:r>
        <w:r w:rsidRPr="00355BAA">
          <w:rPr>
            <w:highlight w:val="yellow"/>
          </w:rPr>
          <w:t xml:space="preserve">and when </w:t>
        </w:r>
        <w:r w:rsidRPr="00355BAA">
          <w:rPr>
            <w:rStyle w:val="codeChar"/>
            <w:highlight w:val="yellow"/>
          </w:rPr>
          <w:t xml:space="preserve">region_ids </w:t>
        </w:r>
        <w:r w:rsidRPr="00355BAA">
          <w:rPr>
            <w:highlight w:val="yellow"/>
          </w:rPr>
          <w:t>is NULL</w:t>
        </w:r>
        <w:r>
          <w:t>, then the following process shall be used:</w:t>
        </w:r>
      </w:ins>
    </w:p>
    <w:p w14:paraId="59395F19" w14:textId="77777777" w:rsidR="00C61BA9" w:rsidRDefault="00C61BA9" w:rsidP="00355BAA">
      <w:pPr>
        <w:jc w:val="both"/>
        <w:rPr>
          <w:ins w:id="3492" w:author="DENOUAL Franck" w:date="2022-11-18T15:05:00Z"/>
        </w:rPr>
      </w:pPr>
      <w:ins w:id="3493" w:author="DENOUAL Franck" w:date="2022-11-18T15:05:00Z">
        <w:r>
          <w:t xml:space="preserve">Merging within the merge group shall proceed by forming tuples of track samples with the same time stamp across contributing tracks. The ordering of samples within the tuple shall be determined by </w:t>
        </w:r>
        <w:r>
          <w:rPr>
            <w:rStyle w:val="codeChar"/>
          </w:rPr>
          <w:t>track_order</w:t>
        </w:r>
        <w:r>
          <w:t>. These tuples shall be formed by byte-wise concatenation of the samples resulting in a single sample with having the respective time stamp assigned. If generation of new tracks is targeted, each merge group shall result in a separate output track conformant to a media type derived from the media types of the merged tracks.</w:t>
        </w:r>
      </w:ins>
    </w:p>
    <w:p w14:paraId="3282AC8F" w14:textId="0670CF3A" w:rsidR="00C61BA9" w:rsidRPr="00355BAA" w:rsidRDefault="00C61BA9" w:rsidP="00355BAA">
      <w:pPr>
        <w:jc w:val="both"/>
        <w:rPr>
          <w:ins w:id="3494" w:author="DENOUAL Franck" w:date="2022-11-18T15:05:00Z"/>
        </w:rPr>
      </w:pPr>
      <w:ins w:id="3495" w:author="DENOUAL Franck" w:date="2022-11-18T15:05:00Z">
        <w:r>
          <w:t>For tracks not part of a merge group, a merging process is not specified by the present document.</w:t>
        </w:r>
      </w:ins>
    </w:p>
    <w:p w14:paraId="5A22CA15" w14:textId="77777777" w:rsidR="00C61BA9" w:rsidRDefault="00C61BA9" w:rsidP="00C61BA9">
      <w:pPr>
        <w:rPr>
          <w:ins w:id="3496" w:author="DENOUAL Franck" w:date="2022-11-18T15:05:00Z"/>
          <w:highlight w:val="yellow"/>
        </w:rPr>
      </w:pPr>
    </w:p>
    <w:p w14:paraId="03AF6332" w14:textId="77777777" w:rsidR="00C61BA9" w:rsidRPr="0001108C" w:rsidRDefault="00C61BA9">
      <w:pPr>
        <w:pStyle w:val="Heading5"/>
        <w:keepNext/>
        <w:keepLines/>
        <w:numPr>
          <w:ilvl w:val="3"/>
          <w:numId w:val="75"/>
        </w:numPr>
        <w:tabs>
          <w:tab w:val="clear" w:pos="720"/>
          <w:tab w:val="num" w:pos="360"/>
        </w:tabs>
        <w:autoSpaceDE w:val="0"/>
        <w:autoSpaceDN w:val="0"/>
        <w:spacing w:before="40" w:after="0" w:line="240" w:lineRule="auto"/>
        <w:ind w:left="360" w:hanging="360"/>
        <w:jc w:val="left"/>
        <w:rPr>
          <w:ins w:id="3497" w:author="DENOUAL Franck" w:date="2022-11-18T15:05:00Z"/>
          <w:rFonts w:ascii="Cambria" w:eastAsia="MS Mincho" w:hAnsi="Cambria"/>
          <w:b w:val="0"/>
        </w:rPr>
        <w:pPrChange w:id="3498" w:author="DENOUAL Franck" w:date="2022-11-18T18:03:00Z">
          <w:pPr>
            <w:pStyle w:val="Heading5"/>
            <w:keepNext/>
            <w:keepLines/>
            <w:numPr>
              <w:ilvl w:val="3"/>
              <w:numId w:val="105"/>
            </w:numPr>
            <w:tabs>
              <w:tab w:val="num" w:pos="360"/>
              <w:tab w:val="num" w:pos="2880"/>
            </w:tabs>
            <w:autoSpaceDE w:val="0"/>
            <w:autoSpaceDN w:val="0"/>
            <w:spacing w:before="40" w:after="0" w:line="240" w:lineRule="auto"/>
            <w:ind w:left="360" w:hanging="360"/>
            <w:jc w:val="left"/>
          </w:pPr>
        </w:pPrChange>
      </w:pPr>
      <w:ins w:id="3499" w:author="DENOUAL Franck" w:date="2022-11-18T15:05:00Z">
        <w:r w:rsidRPr="0001108C">
          <w:rPr>
            <w:rFonts w:eastAsia="MS Mincho"/>
          </w:rPr>
          <w:t>Track group entry definitions</w:t>
        </w:r>
      </w:ins>
    </w:p>
    <w:p w14:paraId="7A7D274A" w14:textId="77777777" w:rsidR="00C61BA9" w:rsidRDefault="00C61BA9">
      <w:pPr>
        <w:pStyle w:val="BoxHeading5"/>
        <w:numPr>
          <w:ilvl w:val="4"/>
          <w:numId w:val="75"/>
        </w:numPr>
        <w:tabs>
          <w:tab w:val="clear" w:pos="1080"/>
          <w:tab w:val="num" w:pos="360"/>
        </w:tabs>
        <w:ind w:left="360" w:hanging="360"/>
        <w:outlineLvl w:val="5"/>
        <w:rPr>
          <w:ins w:id="3500" w:author="DENOUAL Franck" w:date="2022-11-18T15:05:00Z"/>
        </w:rPr>
        <w:pPrChange w:id="3501" w:author="DENOUAL Franck" w:date="2022-11-18T18:03:00Z">
          <w:pPr>
            <w:pStyle w:val="BoxHeading5"/>
            <w:numPr>
              <w:numId w:val="105"/>
            </w:numPr>
            <w:tabs>
              <w:tab w:val="num" w:pos="360"/>
              <w:tab w:val="num" w:pos="3600"/>
            </w:tabs>
            <w:ind w:left="360" w:hanging="360"/>
            <w:outlineLvl w:val="5"/>
          </w:pPr>
        </w:pPrChange>
      </w:pPr>
      <w:bookmarkStart w:id="3502" w:name="_Ref112933481"/>
      <w:ins w:id="3503" w:author="DENOUAL Franck" w:date="2022-11-18T15:05:00Z">
        <w:r>
          <w:rPr>
            <w:lang w:val="en-US"/>
          </w:rPr>
          <w:t>Preselection track group entry box</w:t>
        </w:r>
        <w:bookmarkEnd w:id="3502"/>
      </w:ins>
    </w:p>
    <w:p w14:paraId="2E592F94" w14:textId="77777777" w:rsidR="00C61BA9" w:rsidRDefault="00C61BA9">
      <w:pPr>
        <w:pStyle w:val="BoxHeading5"/>
        <w:numPr>
          <w:ilvl w:val="5"/>
          <w:numId w:val="75"/>
        </w:numPr>
        <w:tabs>
          <w:tab w:val="clear" w:pos="1080"/>
          <w:tab w:val="num" w:pos="360"/>
        </w:tabs>
        <w:ind w:left="360" w:hanging="360"/>
        <w:rPr>
          <w:ins w:id="3504" w:author="DENOUAL Franck" w:date="2022-11-18T15:05:00Z"/>
        </w:rPr>
        <w:pPrChange w:id="3505" w:author="DENOUAL Franck" w:date="2022-11-18T18:03:00Z">
          <w:pPr>
            <w:pStyle w:val="BoxHeading5"/>
            <w:numPr>
              <w:ilvl w:val="5"/>
              <w:numId w:val="105"/>
            </w:numPr>
            <w:tabs>
              <w:tab w:val="num" w:pos="360"/>
              <w:tab w:val="num" w:pos="4320"/>
            </w:tabs>
            <w:ind w:left="360" w:hanging="360"/>
          </w:pPr>
        </w:pPrChange>
      </w:pPr>
      <w:ins w:id="3506" w:author="DENOUAL Franck" w:date="2022-11-18T15:05:00Z">
        <w:r>
          <w:t>Definition</w:t>
        </w:r>
      </w:ins>
    </w:p>
    <w:p w14:paraId="2E83179C" w14:textId="77777777" w:rsidR="00C61BA9" w:rsidRDefault="00C61BA9" w:rsidP="00C61BA9">
      <w:pPr>
        <w:pStyle w:val="Atom"/>
        <w:rPr>
          <w:ins w:id="3507" w:author="DENOUAL Franck" w:date="2022-11-18T15:05:00Z"/>
        </w:rPr>
      </w:pPr>
      <w:ins w:id="3508" w:author="DENOUAL Franck" w:date="2022-11-18T15:05:00Z">
        <w:r>
          <w:t xml:space="preserve">Box Type: </w:t>
        </w:r>
        <w:r>
          <w:tab/>
        </w:r>
        <w:r>
          <w:rPr>
            <w:rStyle w:val="codeChar"/>
          </w:rPr>
          <w:t>'prse'</w:t>
        </w:r>
        <w:r>
          <w:br/>
          <w:t>Container:</w:t>
        </w:r>
        <w:r>
          <w:tab/>
        </w:r>
        <w:r>
          <w:rPr>
            <w:rFonts w:ascii="Courier New" w:hAnsi="Courier New" w:cs="Courier New"/>
          </w:rPr>
          <w:t>TrackGroupDescriptionBox</w:t>
        </w:r>
        <w:r>
          <w:br/>
          <w:t>Mandatory:</w:t>
        </w:r>
        <w:r>
          <w:tab/>
          <w:t>No</w:t>
        </w:r>
        <w:r>
          <w:br/>
          <w:t>Quantity:</w:t>
        </w:r>
        <w:r>
          <w:tab/>
          <w:t>Zero or More</w:t>
        </w:r>
      </w:ins>
    </w:p>
    <w:p w14:paraId="762D8327" w14:textId="77777777" w:rsidR="00C61BA9" w:rsidRDefault="00C61BA9" w:rsidP="00C61BA9">
      <w:pPr>
        <w:spacing w:after="120"/>
        <w:rPr>
          <w:ins w:id="3509" w:author="DENOUAL Franck" w:date="2022-11-18T15:05:00Z"/>
          <w:noProof/>
        </w:rPr>
      </w:pPr>
      <w:ins w:id="3510" w:author="DENOUAL Franck" w:date="2022-11-18T15:05:00Z">
        <w:r>
          <w:rPr>
            <w:noProof/>
          </w:rPr>
          <w:lastRenderedPageBreak/>
          <w:t xml:space="preserve">Preselections can be qualified, for example, by language, kind or media specific attributes like audio rendering indications, audio interactivity or channel layouts. Attributes signalled in a </w:t>
        </w:r>
        <w:r>
          <w:rPr>
            <w:rStyle w:val="codeChar"/>
          </w:rPr>
          <w:t>PreselectionTrackGroupEntryBox</w:t>
        </w:r>
        <w:r>
          <w:t xml:space="preserve"> </w:t>
        </w:r>
        <w:r>
          <w:rPr>
            <w:noProof/>
          </w:rPr>
          <w:t>take precedence over attributes signalled in contributing tracks.</w:t>
        </w:r>
      </w:ins>
    </w:p>
    <w:p w14:paraId="4B0D53F2" w14:textId="77777777" w:rsidR="00C61BA9" w:rsidRDefault="00C61BA9" w:rsidP="00C61BA9">
      <w:pPr>
        <w:spacing w:after="120"/>
        <w:rPr>
          <w:ins w:id="3511" w:author="DENOUAL Franck" w:date="2022-11-18T15:05:00Z"/>
          <w:noProof/>
        </w:rPr>
      </w:pPr>
      <w:ins w:id="3512" w:author="DENOUAL Franck" w:date="2022-11-18T15:05:00Z">
        <w:r>
          <w:rPr>
            <w:rStyle w:val="codeChar"/>
          </w:rPr>
          <w:t>PreselectionTrackGroupEntryBox</w:t>
        </w:r>
        <w:r>
          <w:rPr>
            <w:rFonts w:ascii="Courier New" w:hAnsi="Courier New" w:cs="Courier New"/>
          </w:rPr>
          <w:t xml:space="preserve"> </w:t>
        </w:r>
        <w:r>
          <w:rPr>
            <w:noProof/>
          </w:rPr>
          <w:t xml:space="preserve">shall describe only track groups identified by </w:t>
        </w:r>
        <w:r>
          <w:rPr>
            <w:rStyle w:val="codeChar"/>
          </w:rPr>
          <w:t>track_group_type</w:t>
        </w:r>
        <w:r>
          <w:rPr>
            <w:noProof/>
          </w:rPr>
          <w:t xml:space="preserve"> equal to </w:t>
        </w:r>
        <w:r>
          <w:rPr>
            <w:rStyle w:val="codeChar"/>
          </w:rPr>
          <w:t>'prse'</w:t>
        </w:r>
        <w:r>
          <w:t>.</w:t>
        </w:r>
      </w:ins>
    </w:p>
    <w:p w14:paraId="595A5097" w14:textId="77777777" w:rsidR="00C61BA9" w:rsidRDefault="00C61BA9" w:rsidP="00C61BA9">
      <w:pPr>
        <w:spacing w:after="120"/>
        <w:rPr>
          <w:ins w:id="3513" w:author="DENOUAL Franck" w:date="2022-11-18T15:05:00Z"/>
          <w:noProof/>
        </w:rPr>
      </w:pPr>
      <w:ins w:id="3514" w:author="DENOUAL Franck" w:date="2022-11-18T15:05:00Z">
        <w:r>
          <w:rPr>
            <w:noProof/>
          </w:rPr>
          <w:t xml:space="preserve">All preselections with at least one contributing track having the </w:t>
        </w:r>
        <w:r>
          <w:rPr>
            <w:rStyle w:val="codeChar"/>
          </w:rPr>
          <w:t>track_in_movie</w:t>
        </w:r>
        <w:r>
          <w:rPr>
            <w:noProof/>
          </w:rPr>
          <w:t xml:space="preserve"> flag set to 1 shall be qualified by </w:t>
        </w:r>
        <w:r>
          <w:rPr>
            <w:rStyle w:val="codeChar"/>
          </w:rPr>
          <w:t>PreselectionTrackGroupEntryBoxes</w:t>
        </w:r>
        <w:r>
          <w:rPr>
            <w:noProof/>
          </w:rPr>
          <w:t xml:space="preserve">. Otherwise, the presence of the </w:t>
        </w:r>
        <w:r>
          <w:rPr>
            <w:rStyle w:val="codeChar"/>
          </w:rPr>
          <w:t>PreselectionTrackGroupEntryBoxes</w:t>
        </w:r>
        <w:r>
          <w:rPr>
            <w:noProof/>
          </w:rPr>
          <w:t xml:space="preserve"> is optional.</w:t>
        </w:r>
      </w:ins>
    </w:p>
    <w:p w14:paraId="78D29D59" w14:textId="77777777" w:rsidR="00C61BA9" w:rsidRDefault="00C61BA9" w:rsidP="00C61BA9">
      <w:pPr>
        <w:spacing w:after="120"/>
        <w:rPr>
          <w:ins w:id="3515" w:author="DENOUAL Franck" w:date="2022-11-18T15:05:00Z"/>
          <w:noProof/>
        </w:rPr>
      </w:pPr>
      <w:bookmarkStart w:id="3516" w:name="_Hlk112917374"/>
      <w:ins w:id="3517" w:author="DENOUAL Franck" w:date="2022-11-18T15:05:00Z">
        <w:r>
          <w:rPr>
            <w:noProof/>
          </w:rPr>
          <w:t xml:space="preserve">All attributes uniquely qualifying a preselection shall be present in </w:t>
        </w:r>
        <w:r>
          <w:rPr>
            <w:rStyle w:val="codeChar"/>
          </w:rPr>
          <w:t>PreselectionTrackGroupEntryBox</w:t>
        </w:r>
        <w:r>
          <w:rPr>
            <w:noProof/>
          </w:rPr>
          <w:t xml:space="preserve"> of the preselection.</w:t>
        </w:r>
        <w:bookmarkEnd w:id="3516"/>
      </w:ins>
    </w:p>
    <w:p w14:paraId="42EB6022" w14:textId="77777777" w:rsidR="00C61BA9" w:rsidRDefault="00C61BA9">
      <w:pPr>
        <w:pStyle w:val="BoxHeading5"/>
        <w:numPr>
          <w:ilvl w:val="5"/>
          <w:numId w:val="75"/>
        </w:numPr>
        <w:tabs>
          <w:tab w:val="clear" w:pos="1080"/>
          <w:tab w:val="num" w:pos="360"/>
        </w:tabs>
        <w:ind w:left="360" w:hanging="360"/>
        <w:rPr>
          <w:ins w:id="3518" w:author="DENOUAL Franck" w:date="2022-11-18T15:05:00Z"/>
        </w:rPr>
        <w:pPrChange w:id="3519" w:author="DENOUAL Franck" w:date="2022-11-18T18:03:00Z">
          <w:pPr>
            <w:pStyle w:val="BoxHeading5"/>
            <w:numPr>
              <w:ilvl w:val="5"/>
              <w:numId w:val="105"/>
            </w:numPr>
            <w:tabs>
              <w:tab w:val="num" w:pos="360"/>
              <w:tab w:val="num" w:pos="4320"/>
            </w:tabs>
            <w:ind w:left="360" w:hanging="360"/>
          </w:pPr>
        </w:pPrChange>
      </w:pPr>
      <w:ins w:id="3520" w:author="DENOUAL Franck" w:date="2022-11-18T15:05:00Z">
        <w:r>
          <w:t>Syntax</w:t>
        </w:r>
      </w:ins>
    </w:p>
    <w:p w14:paraId="5AD3DB7B" w14:textId="77777777" w:rsidR="00C61BA9" w:rsidRDefault="00C61BA9" w:rsidP="00C61BA9">
      <w:pPr>
        <w:pStyle w:val="code"/>
        <w:rPr>
          <w:ins w:id="3521" w:author="DENOUAL Franck" w:date="2022-11-18T15:05:00Z"/>
          <w:rFonts w:cs="Courier New"/>
        </w:rPr>
      </w:pPr>
      <w:ins w:id="3522" w:author="DENOUAL Franck" w:date="2022-11-18T15:05:00Z">
        <w:r>
          <w:rPr>
            <w:rFonts w:cs="Courier New"/>
          </w:rPr>
          <w:t>aligned(8) class PreselectionTrackGroupEntryBox</w:t>
        </w:r>
        <w:r>
          <w:rPr>
            <w:rFonts w:cs="Courier New"/>
          </w:rPr>
          <w:br/>
        </w:r>
        <w:r>
          <w:rPr>
            <w:rFonts w:cs="Courier New"/>
          </w:rPr>
          <w:tab/>
        </w:r>
        <w:r>
          <w:rPr>
            <w:rFonts w:cs="Courier New"/>
          </w:rPr>
          <w:tab/>
          <w:t>extends TrackGroupEntryBox('prse', version=0, flags)</w:t>
        </w:r>
        <w:r>
          <w:rPr>
            <w:rFonts w:cs="Courier New"/>
          </w:rPr>
          <w:br/>
          <w:t>{</w:t>
        </w:r>
        <w:r>
          <w:rPr>
            <w:rFonts w:cs="Courier New"/>
          </w:rPr>
          <w:br/>
        </w:r>
        <w:r>
          <w:rPr>
            <w:rFonts w:cs="Courier New"/>
          </w:rPr>
          <w:tab/>
          <w:t>unsigned int(8) num_tracks;</w:t>
        </w:r>
        <w:r>
          <w:rPr>
            <w:rFonts w:cs="Courier New"/>
          </w:rPr>
          <w:br/>
        </w:r>
        <w:r>
          <w:rPr>
            <w:rFonts w:cs="Courier New"/>
          </w:rPr>
          <w:tab/>
        </w:r>
        <w:bookmarkStart w:id="3523" w:name="_Hlk116846866"/>
        <w:r>
          <w:rPr>
            <w:rFonts w:cs="Courier New"/>
          </w:rPr>
          <w:t>utf8string</w:t>
        </w:r>
        <w:bookmarkEnd w:id="3523"/>
        <w:r>
          <w:rPr>
            <w:rFonts w:cs="Courier New"/>
          </w:rPr>
          <w:t xml:space="preserve"> preselection_tag;</w:t>
        </w:r>
        <w:r>
          <w:rPr>
            <w:rFonts w:cs="Courier New"/>
          </w:rPr>
          <w:br/>
        </w:r>
        <w:r>
          <w:rPr>
            <w:rFonts w:cs="Courier New"/>
          </w:rPr>
          <w:tab/>
          <w:t>if (flags &amp; 1) {</w:t>
        </w:r>
        <w:r>
          <w:rPr>
            <w:rFonts w:cs="Courier New"/>
          </w:rPr>
          <w:br/>
        </w:r>
        <w:r>
          <w:rPr>
            <w:rFonts w:cs="Courier New"/>
          </w:rPr>
          <w:tab/>
        </w:r>
        <w:r>
          <w:rPr>
            <w:rFonts w:cs="Courier New"/>
          </w:rPr>
          <w:tab/>
          <w:t>unsigned int(8) selection_priority;</w:t>
        </w:r>
        <w:r>
          <w:rPr>
            <w:rFonts w:cs="Courier New"/>
          </w:rPr>
          <w:br/>
        </w:r>
        <w:r>
          <w:rPr>
            <w:rFonts w:cs="Courier New"/>
          </w:rPr>
          <w:tab/>
          <w:t>}</w:t>
        </w:r>
        <w:r>
          <w:rPr>
            <w:rFonts w:cs="Courier New"/>
          </w:rPr>
          <w:br/>
        </w:r>
        <w:r>
          <w:rPr>
            <w:rFonts w:cs="Courier New"/>
          </w:rPr>
          <w:tab/>
          <w:t>if (flags &amp; 2) {</w:t>
        </w:r>
        <w:r>
          <w:rPr>
            <w:rFonts w:cs="Courier New"/>
          </w:rPr>
          <w:br/>
        </w:r>
        <w:r>
          <w:rPr>
            <w:rFonts w:cs="Courier New"/>
          </w:rPr>
          <w:tab/>
        </w:r>
        <w:r>
          <w:rPr>
            <w:rFonts w:cs="Courier New"/>
          </w:rPr>
          <w:tab/>
          <w:t>unsigned int(8)</w:t>
        </w:r>
        <w:r>
          <w:rPr>
            <w:rFonts w:cs="Courier New"/>
          </w:rPr>
          <w:tab/>
          <w:t>segment_order;</w:t>
        </w:r>
        <w:r>
          <w:rPr>
            <w:rFonts w:cs="Courier New"/>
          </w:rPr>
          <w:br/>
        </w:r>
        <w:r>
          <w:rPr>
            <w:rFonts w:cs="Courier New"/>
          </w:rPr>
          <w:tab/>
          <w:t>}</w:t>
        </w:r>
        <w:r>
          <w:rPr>
            <w:rFonts w:cs="Courier New"/>
          </w:rPr>
          <w:br/>
        </w:r>
        <w:r>
          <w:rPr>
            <w:rFonts w:cs="Courier New"/>
          </w:rPr>
          <w:tab/>
          <w:t>// Boxes describing the preselection</w:t>
        </w:r>
        <w:r>
          <w:rPr>
            <w:rFonts w:cs="Courier New"/>
          </w:rPr>
          <w:br/>
          <w:t>}</w:t>
        </w:r>
      </w:ins>
    </w:p>
    <w:p w14:paraId="0C97E371" w14:textId="77777777" w:rsidR="00C61BA9" w:rsidRDefault="00C61BA9">
      <w:pPr>
        <w:pStyle w:val="BoxHeading5"/>
        <w:numPr>
          <w:ilvl w:val="5"/>
          <w:numId w:val="75"/>
        </w:numPr>
        <w:tabs>
          <w:tab w:val="clear" w:pos="1080"/>
          <w:tab w:val="num" w:pos="360"/>
        </w:tabs>
        <w:ind w:left="360" w:hanging="360"/>
        <w:rPr>
          <w:ins w:id="3524" w:author="DENOUAL Franck" w:date="2022-11-18T15:05:00Z"/>
        </w:rPr>
        <w:pPrChange w:id="3525" w:author="DENOUAL Franck" w:date="2022-11-18T18:03:00Z">
          <w:pPr>
            <w:pStyle w:val="BoxHeading5"/>
            <w:numPr>
              <w:ilvl w:val="5"/>
              <w:numId w:val="105"/>
            </w:numPr>
            <w:tabs>
              <w:tab w:val="num" w:pos="360"/>
              <w:tab w:val="num" w:pos="4320"/>
            </w:tabs>
            <w:ind w:left="360" w:hanging="360"/>
          </w:pPr>
        </w:pPrChange>
      </w:pPr>
      <w:ins w:id="3526" w:author="DENOUAL Franck" w:date="2022-11-18T15:05:00Z">
        <w:r>
          <w:t>Semantics</w:t>
        </w:r>
      </w:ins>
    </w:p>
    <w:p w14:paraId="39FD0CCA" w14:textId="77777777" w:rsidR="00C61BA9" w:rsidRDefault="00C61BA9" w:rsidP="00C61BA9">
      <w:pPr>
        <w:rPr>
          <w:ins w:id="3527" w:author="DENOUAL Franck" w:date="2022-11-18T15:05:00Z"/>
        </w:rPr>
      </w:pPr>
      <w:ins w:id="3528" w:author="DENOUAL Franck" w:date="2022-11-18T15:05:00Z">
        <w:r>
          <w:t>This box contains information on what experience is available when this preselection is selected.</w:t>
        </w:r>
      </w:ins>
    </w:p>
    <w:p w14:paraId="3BE077B3" w14:textId="77777777" w:rsidR="00C61BA9" w:rsidRDefault="00C61BA9" w:rsidP="00C61BA9">
      <w:pPr>
        <w:rPr>
          <w:ins w:id="3529" w:author="DENOUAL Franck" w:date="2022-11-18T15:05:00Z"/>
        </w:rPr>
      </w:pPr>
      <w:ins w:id="3530" w:author="DENOUAL Franck" w:date="2022-11-18T15:05:00Z">
        <w:r>
          <w:t>Boxes suitable to describe a preselection include but are not limited to the following list of boxes defined in this document:</w:t>
        </w:r>
      </w:ins>
    </w:p>
    <w:p w14:paraId="2D5CF175" w14:textId="2948DFD0" w:rsidR="00C61BA9" w:rsidRDefault="00C61BA9">
      <w:pPr>
        <w:pStyle w:val="ListParagraph"/>
        <w:widowControl/>
        <w:numPr>
          <w:ilvl w:val="0"/>
          <w:numId w:val="76"/>
        </w:numPr>
        <w:autoSpaceDN/>
        <w:spacing w:after="240" w:line="230" w:lineRule="atLeast"/>
        <w:textAlignment w:val="auto"/>
        <w:rPr>
          <w:ins w:id="3531" w:author="DENOUAL Franck" w:date="2022-11-18T15:05:00Z"/>
        </w:rPr>
        <w:pPrChange w:id="3532" w:author="DENOUAL Franck" w:date="2022-11-18T18:03:00Z">
          <w:pPr>
            <w:pStyle w:val="ListParagraph"/>
            <w:widowControl/>
            <w:numPr>
              <w:numId w:val="106"/>
            </w:numPr>
            <w:tabs>
              <w:tab w:val="num" w:pos="360"/>
              <w:tab w:val="num" w:pos="720"/>
            </w:tabs>
            <w:autoSpaceDN/>
            <w:spacing w:after="240" w:line="230" w:lineRule="atLeast"/>
            <w:ind w:hanging="720"/>
            <w:textAlignment w:val="auto"/>
          </w:pPr>
        </w:pPrChange>
      </w:pPr>
      <w:commentRangeStart w:id="3533"/>
      <w:ins w:id="3534" w:author="DENOUAL Franck" w:date="2022-11-18T15:05:00Z">
        <w:r>
          <w:rPr>
            <w:rFonts w:ascii="Courier New" w:hAnsi="Courier New" w:cs="Courier New"/>
          </w:rPr>
          <w:t>A</w:t>
        </w:r>
        <w:commentRangeEnd w:id="3533"/>
        <w:r>
          <w:rPr>
            <w:rStyle w:val="CommentReference"/>
            <w:rFonts w:ascii="Cambria" w:hAnsi="Cambria"/>
            <w:lang w:val="fr-FR" w:eastAsia="ja-JP"/>
          </w:rPr>
          <w:commentReference w:id="3533"/>
        </w:r>
        <w:r>
          <w:rPr>
            <w:rFonts w:ascii="Courier New" w:hAnsi="Courier New" w:cs="Courier New"/>
          </w:rPr>
          <w:t>udioElementBox</w:t>
        </w:r>
        <w:r>
          <w:t xml:space="preserve"> (subclause</w:t>
        </w:r>
      </w:ins>
      <w:ins w:id="3535" w:author="DENOUAL Franck" w:date="2022-11-18T18:01:00Z">
        <w:r w:rsidR="00E04EE8">
          <w:t xml:space="preserve"> 12.2.9</w:t>
        </w:r>
      </w:ins>
      <w:ins w:id="3536" w:author="DENOUAL Franck" w:date="2022-11-18T15:05:00Z">
        <w:r>
          <w:rPr>
            <w:lang w:val="en-GB"/>
          </w:rPr>
          <w:fldChar w:fldCharType="begin"/>
        </w:r>
        <w:r>
          <w:rPr>
            <w:lang w:val="en-GB"/>
          </w:rPr>
          <w:instrText xml:space="preserve"> REF _Ref112856747 \r \h  \* MERGEFORMAT </w:instrText>
        </w:r>
      </w:ins>
      <w:r>
        <w:rPr>
          <w:lang w:val="en-GB"/>
        </w:rPr>
      </w:r>
      <w:ins w:id="3537" w:author="DENOUAL Franck" w:date="2022-11-18T15:05:00Z">
        <w:r>
          <w:rPr>
            <w:lang w:val="en-GB"/>
          </w:rPr>
          <w:fldChar w:fldCharType="end"/>
        </w:r>
        <w:r>
          <w:t>)</w:t>
        </w:r>
      </w:ins>
    </w:p>
    <w:p w14:paraId="61A7F0C4" w14:textId="4F48F7A9" w:rsidR="00C61BA9" w:rsidRDefault="00C61BA9">
      <w:pPr>
        <w:pStyle w:val="ListParagraph"/>
        <w:widowControl/>
        <w:numPr>
          <w:ilvl w:val="0"/>
          <w:numId w:val="76"/>
        </w:numPr>
        <w:autoSpaceDN/>
        <w:spacing w:after="240" w:line="230" w:lineRule="atLeast"/>
        <w:textAlignment w:val="auto"/>
        <w:rPr>
          <w:ins w:id="3538" w:author="DENOUAL Franck" w:date="2022-11-18T15:05:00Z"/>
        </w:rPr>
        <w:pPrChange w:id="3539" w:author="DENOUAL Franck" w:date="2022-11-18T18:03:00Z">
          <w:pPr>
            <w:pStyle w:val="ListParagraph"/>
            <w:widowControl/>
            <w:numPr>
              <w:numId w:val="106"/>
            </w:numPr>
            <w:tabs>
              <w:tab w:val="num" w:pos="360"/>
              <w:tab w:val="num" w:pos="720"/>
            </w:tabs>
            <w:autoSpaceDN/>
            <w:spacing w:after="240" w:line="230" w:lineRule="atLeast"/>
            <w:ind w:hanging="720"/>
            <w:textAlignment w:val="auto"/>
          </w:pPr>
        </w:pPrChange>
      </w:pPr>
      <w:ins w:id="3540" w:author="DENOUAL Franck" w:date="2022-11-18T15:05:00Z">
        <w:r>
          <w:rPr>
            <w:rFonts w:ascii="Courier New" w:hAnsi="Courier New" w:cs="Courier New"/>
          </w:rPr>
          <w:t>AudioElementSelectionBox</w:t>
        </w:r>
        <w:r>
          <w:t xml:space="preserve"> (subclaus</w:t>
        </w:r>
      </w:ins>
      <w:ins w:id="3541" w:author="DENOUAL Franck" w:date="2022-11-18T18:01:00Z">
        <w:r w:rsidR="00E04EE8">
          <w:t>e</w:t>
        </w:r>
      </w:ins>
      <w:ins w:id="3542" w:author="DENOUAL Franck" w:date="2022-11-18T18:02:00Z">
        <w:r w:rsidR="00E04EE8">
          <w:t xml:space="preserve"> 12.2.13</w:t>
        </w:r>
      </w:ins>
      <w:ins w:id="3543" w:author="DENOUAL Franck" w:date="2022-11-18T15:05:00Z">
        <w:r>
          <w:rPr>
            <w:lang w:val="en-GB"/>
          </w:rPr>
          <w:fldChar w:fldCharType="begin"/>
        </w:r>
        <w:r>
          <w:rPr>
            <w:lang w:val="en-GB"/>
          </w:rPr>
          <w:instrText xml:space="preserve"> REF _Ref112856762 \r \h  \* MERGEFORMAT </w:instrText>
        </w:r>
      </w:ins>
      <w:r>
        <w:rPr>
          <w:lang w:val="en-GB"/>
        </w:rPr>
      </w:r>
      <w:ins w:id="3544" w:author="DENOUAL Franck" w:date="2022-11-18T15:05:00Z">
        <w:r>
          <w:rPr>
            <w:lang w:val="en-GB"/>
          </w:rPr>
          <w:fldChar w:fldCharType="end"/>
        </w:r>
        <w:r>
          <w:t>)</w:t>
        </w:r>
      </w:ins>
    </w:p>
    <w:p w14:paraId="02CC7230" w14:textId="4A50CED0" w:rsidR="00C61BA9" w:rsidRDefault="00C61BA9">
      <w:pPr>
        <w:pStyle w:val="ListParagraph"/>
        <w:widowControl/>
        <w:numPr>
          <w:ilvl w:val="0"/>
          <w:numId w:val="76"/>
        </w:numPr>
        <w:autoSpaceDN/>
        <w:spacing w:after="240" w:line="230" w:lineRule="atLeast"/>
        <w:textAlignment w:val="auto"/>
        <w:rPr>
          <w:ins w:id="3545" w:author="DENOUAL Franck" w:date="2022-11-18T15:05:00Z"/>
        </w:rPr>
        <w:pPrChange w:id="3546" w:author="DENOUAL Franck" w:date="2022-11-18T18:03:00Z">
          <w:pPr>
            <w:pStyle w:val="ListParagraph"/>
            <w:widowControl/>
            <w:numPr>
              <w:numId w:val="106"/>
            </w:numPr>
            <w:tabs>
              <w:tab w:val="num" w:pos="360"/>
              <w:tab w:val="num" w:pos="720"/>
            </w:tabs>
            <w:autoSpaceDN/>
            <w:spacing w:after="240" w:line="230" w:lineRule="atLeast"/>
            <w:ind w:hanging="720"/>
            <w:textAlignment w:val="auto"/>
          </w:pPr>
        </w:pPrChange>
      </w:pPr>
      <w:ins w:id="3547" w:author="DENOUAL Franck" w:date="2022-11-18T15:05:00Z">
        <w:r>
          <w:rPr>
            <w:rFonts w:ascii="Courier New" w:hAnsi="Courier New" w:cs="Courier New"/>
          </w:rPr>
          <w:t>ExtendedLanguageBox</w:t>
        </w:r>
        <w:r>
          <w:t xml:space="preserve"> (subclause </w:t>
        </w:r>
      </w:ins>
      <w:ins w:id="3548" w:author="DENOUAL Franck" w:date="2022-11-18T18:02:00Z">
        <w:r w:rsidR="00E04EE8">
          <w:t>8.4.6</w:t>
        </w:r>
      </w:ins>
      <w:ins w:id="3549" w:author="DENOUAL Franck" w:date="2022-11-18T15:05:00Z">
        <w:r>
          <w:fldChar w:fldCharType="begin"/>
        </w:r>
        <w:r>
          <w:instrText xml:space="preserve"> REF _Ref287106563 \r \h  \* MERGEFORMAT </w:instrText>
        </w:r>
      </w:ins>
      <w:ins w:id="3550" w:author="DENOUAL Franck" w:date="2022-11-18T15:05:00Z">
        <w:r>
          <w:fldChar w:fldCharType="end"/>
        </w:r>
        <w:r>
          <w:t>)</w:t>
        </w:r>
      </w:ins>
    </w:p>
    <w:p w14:paraId="78454CE3" w14:textId="50CAD4C8" w:rsidR="00C61BA9" w:rsidRDefault="00C61BA9">
      <w:pPr>
        <w:pStyle w:val="ListParagraph"/>
        <w:widowControl/>
        <w:numPr>
          <w:ilvl w:val="0"/>
          <w:numId w:val="76"/>
        </w:numPr>
        <w:autoSpaceDN/>
        <w:spacing w:after="240" w:line="230" w:lineRule="atLeast"/>
        <w:textAlignment w:val="auto"/>
        <w:rPr>
          <w:ins w:id="3551" w:author="DENOUAL Franck" w:date="2022-11-18T15:05:00Z"/>
        </w:rPr>
        <w:pPrChange w:id="3552" w:author="DENOUAL Franck" w:date="2022-11-18T18:03:00Z">
          <w:pPr>
            <w:pStyle w:val="ListParagraph"/>
            <w:widowControl/>
            <w:numPr>
              <w:numId w:val="106"/>
            </w:numPr>
            <w:tabs>
              <w:tab w:val="num" w:pos="360"/>
              <w:tab w:val="num" w:pos="720"/>
            </w:tabs>
            <w:autoSpaceDN/>
            <w:spacing w:after="240" w:line="230" w:lineRule="atLeast"/>
            <w:ind w:hanging="720"/>
            <w:textAlignment w:val="auto"/>
          </w:pPr>
        </w:pPrChange>
      </w:pPr>
      <w:ins w:id="3553" w:author="DENOUAL Franck" w:date="2022-11-18T15:05:00Z">
        <w:r>
          <w:rPr>
            <w:rFonts w:ascii="Courier New" w:hAnsi="Courier New" w:cs="Courier New"/>
          </w:rPr>
          <w:t>UserDataBox</w:t>
        </w:r>
        <w:r>
          <w:t xml:space="preserve"> (subclause </w:t>
        </w:r>
      </w:ins>
      <w:ins w:id="3554" w:author="DENOUAL Franck" w:date="2022-11-18T18:02:00Z">
        <w:r w:rsidR="00E04EE8">
          <w:t>8.10.1</w:t>
        </w:r>
      </w:ins>
      <w:ins w:id="3555" w:author="DENOUAL Franck" w:date="2022-11-18T15:05:00Z">
        <w:r>
          <w:fldChar w:fldCharType="begin"/>
        </w:r>
        <w:r>
          <w:instrText xml:space="preserve"> REF _Ref112857043 \r \h  \* MERGEFORMAT </w:instrText>
        </w:r>
      </w:ins>
      <w:ins w:id="3556" w:author="DENOUAL Franck" w:date="2022-11-18T15:05:00Z">
        <w:r>
          <w:fldChar w:fldCharType="end"/>
        </w:r>
        <w:r>
          <w:t>)</w:t>
        </w:r>
      </w:ins>
    </w:p>
    <w:p w14:paraId="15A39C2D" w14:textId="74C0FE19" w:rsidR="00C61BA9" w:rsidRDefault="00C61BA9">
      <w:pPr>
        <w:pStyle w:val="ListParagraph"/>
        <w:widowControl/>
        <w:numPr>
          <w:ilvl w:val="0"/>
          <w:numId w:val="76"/>
        </w:numPr>
        <w:autoSpaceDN/>
        <w:spacing w:after="240" w:line="230" w:lineRule="atLeast"/>
        <w:textAlignment w:val="auto"/>
        <w:rPr>
          <w:ins w:id="3557" w:author="DENOUAL Franck" w:date="2022-11-18T15:05:00Z"/>
        </w:rPr>
        <w:pPrChange w:id="3558" w:author="DENOUAL Franck" w:date="2022-11-18T18:03:00Z">
          <w:pPr>
            <w:pStyle w:val="ListParagraph"/>
            <w:widowControl/>
            <w:numPr>
              <w:numId w:val="106"/>
            </w:numPr>
            <w:tabs>
              <w:tab w:val="num" w:pos="360"/>
              <w:tab w:val="num" w:pos="720"/>
            </w:tabs>
            <w:autoSpaceDN/>
            <w:spacing w:after="240" w:line="230" w:lineRule="atLeast"/>
            <w:ind w:hanging="720"/>
            <w:textAlignment w:val="auto"/>
          </w:pPr>
        </w:pPrChange>
      </w:pPr>
      <w:ins w:id="3559" w:author="DENOUAL Franck" w:date="2022-11-18T15:05:00Z">
        <w:r>
          <w:rPr>
            <w:rFonts w:ascii="Courier New" w:hAnsi="Courier New" w:cs="Courier New"/>
          </w:rPr>
          <w:t>KindBox</w:t>
        </w:r>
        <w:r>
          <w:t xml:space="preserve"> (subclause</w:t>
        </w:r>
      </w:ins>
      <w:ins w:id="3560" w:author="DENOUAL Franck" w:date="2022-11-18T18:02:00Z">
        <w:r w:rsidR="00E04EE8">
          <w:t xml:space="preserve"> 8.10.4</w:t>
        </w:r>
      </w:ins>
      <w:ins w:id="3561" w:author="DENOUAL Franck" w:date="2022-11-18T15:05:00Z">
        <w:r>
          <w:t>)</w:t>
        </w:r>
      </w:ins>
    </w:p>
    <w:p w14:paraId="40AB308E" w14:textId="5820A681" w:rsidR="00C61BA9" w:rsidRDefault="00C61BA9">
      <w:pPr>
        <w:pStyle w:val="ListParagraph"/>
        <w:widowControl/>
        <w:numPr>
          <w:ilvl w:val="0"/>
          <w:numId w:val="76"/>
        </w:numPr>
        <w:autoSpaceDN/>
        <w:spacing w:after="240" w:line="230" w:lineRule="atLeast"/>
        <w:textAlignment w:val="auto"/>
        <w:rPr>
          <w:ins w:id="3562" w:author="DENOUAL Franck" w:date="2022-11-18T15:05:00Z"/>
        </w:rPr>
        <w:pPrChange w:id="3563" w:author="DENOUAL Franck" w:date="2022-11-18T18:03:00Z">
          <w:pPr>
            <w:pStyle w:val="ListParagraph"/>
            <w:widowControl/>
            <w:numPr>
              <w:numId w:val="106"/>
            </w:numPr>
            <w:tabs>
              <w:tab w:val="num" w:pos="360"/>
              <w:tab w:val="num" w:pos="720"/>
            </w:tabs>
            <w:autoSpaceDN/>
            <w:spacing w:after="240" w:line="230" w:lineRule="atLeast"/>
            <w:ind w:hanging="720"/>
            <w:textAlignment w:val="auto"/>
          </w:pPr>
        </w:pPrChange>
      </w:pPr>
      <w:ins w:id="3564" w:author="DENOUAL Franck" w:date="2022-11-18T15:05:00Z">
        <w:r>
          <w:rPr>
            <w:rFonts w:ascii="Courier New" w:hAnsi="Courier New" w:cs="Courier New"/>
          </w:rPr>
          <w:t>LabelBox</w:t>
        </w:r>
        <w:r>
          <w:t xml:space="preserve"> (subclause</w:t>
        </w:r>
      </w:ins>
      <w:ins w:id="3565" w:author="DENOUAL Franck" w:date="2022-11-18T18:02:00Z">
        <w:r w:rsidR="00E04EE8">
          <w:t xml:space="preserve"> 8.10.5</w:t>
        </w:r>
      </w:ins>
      <w:ins w:id="3566" w:author="DENOUAL Franck" w:date="2022-11-18T15:05:00Z">
        <w:r>
          <w:t>)</w:t>
        </w:r>
      </w:ins>
    </w:p>
    <w:p w14:paraId="027298FF" w14:textId="6DA76CDE" w:rsidR="00C61BA9" w:rsidRDefault="00C61BA9">
      <w:pPr>
        <w:pStyle w:val="ListParagraph"/>
        <w:widowControl/>
        <w:numPr>
          <w:ilvl w:val="0"/>
          <w:numId w:val="76"/>
        </w:numPr>
        <w:autoSpaceDN/>
        <w:spacing w:after="240" w:line="230" w:lineRule="atLeast"/>
        <w:textAlignment w:val="auto"/>
        <w:rPr>
          <w:ins w:id="3567" w:author="DENOUAL Franck" w:date="2022-11-18T15:05:00Z"/>
        </w:rPr>
        <w:pPrChange w:id="3568" w:author="DENOUAL Franck" w:date="2022-11-18T18:03:00Z">
          <w:pPr>
            <w:pStyle w:val="ListParagraph"/>
            <w:widowControl/>
            <w:numPr>
              <w:numId w:val="106"/>
            </w:numPr>
            <w:tabs>
              <w:tab w:val="num" w:pos="360"/>
              <w:tab w:val="num" w:pos="720"/>
            </w:tabs>
            <w:autoSpaceDN/>
            <w:spacing w:after="240" w:line="230" w:lineRule="atLeast"/>
            <w:ind w:hanging="720"/>
            <w:textAlignment w:val="auto"/>
          </w:pPr>
        </w:pPrChange>
      </w:pPr>
      <w:ins w:id="3569" w:author="DENOUAL Franck" w:date="2022-11-18T15:05:00Z">
        <w:r>
          <w:rPr>
            <w:rFonts w:ascii="Courier New" w:hAnsi="Courier New" w:cs="Courier New"/>
          </w:rPr>
          <w:t>AudioRenderingIndicationBox</w:t>
        </w:r>
        <w:r>
          <w:t xml:space="preserve"> (subclause</w:t>
        </w:r>
      </w:ins>
      <w:ins w:id="3570" w:author="DENOUAL Franck" w:date="2022-11-18T18:03:00Z">
        <w:r w:rsidR="00E04EE8">
          <w:t xml:space="preserve"> 12.2.8</w:t>
        </w:r>
      </w:ins>
      <w:ins w:id="3571" w:author="DENOUAL Franck" w:date="2022-11-18T15:05:00Z">
        <w:r>
          <w:t>)</w:t>
        </w:r>
      </w:ins>
    </w:p>
    <w:p w14:paraId="01642736" w14:textId="4D220884" w:rsidR="00C61BA9" w:rsidRDefault="00C61BA9">
      <w:pPr>
        <w:pStyle w:val="ListParagraph"/>
        <w:widowControl/>
        <w:numPr>
          <w:ilvl w:val="0"/>
          <w:numId w:val="76"/>
        </w:numPr>
        <w:autoSpaceDN/>
        <w:spacing w:after="240" w:line="230" w:lineRule="atLeast"/>
        <w:textAlignment w:val="auto"/>
        <w:rPr>
          <w:ins w:id="3572" w:author="DENOUAL Franck" w:date="2022-11-18T15:05:00Z"/>
        </w:rPr>
        <w:pPrChange w:id="3573" w:author="DENOUAL Franck" w:date="2022-11-18T18:03:00Z">
          <w:pPr>
            <w:pStyle w:val="ListParagraph"/>
            <w:widowControl/>
            <w:numPr>
              <w:numId w:val="106"/>
            </w:numPr>
            <w:tabs>
              <w:tab w:val="num" w:pos="360"/>
              <w:tab w:val="num" w:pos="720"/>
            </w:tabs>
            <w:autoSpaceDN/>
            <w:spacing w:after="240" w:line="230" w:lineRule="atLeast"/>
            <w:ind w:hanging="720"/>
            <w:textAlignment w:val="auto"/>
          </w:pPr>
        </w:pPrChange>
      </w:pPr>
      <w:ins w:id="3574" w:author="DENOUAL Franck" w:date="2022-11-18T15:05:00Z">
        <w:r>
          <w:rPr>
            <w:rFonts w:ascii="Courier New" w:hAnsi="Courier New" w:cs="Courier New"/>
          </w:rPr>
          <w:t>ChannelLayout</w:t>
        </w:r>
        <w:r>
          <w:t xml:space="preserve"> (subclause</w:t>
        </w:r>
      </w:ins>
      <w:ins w:id="3575" w:author="DENOUAL Franck" w:date="2022-11-18T18:03:00Z">
        <w:r w:rsidR="00E04EE8">
          <w:t xml:space="preserve"> 12.2.4</w:t>
        </w:r>
      </w:ins>
      <w:ins w:id="3576" w:author="DENOUAL Franck" w:date="2022-11-18T15:05:00Z">
        <w:r>
          <w:t>)</w:t>
        </w:r>
      </w:ins>
    </w:p>
    <w:p w14:paraId="7A40FB69" w14:textId="77777777" w:rsidR="00C61BA9" w:rsidRDefault="00C61BA9" w:rsidP="00C61BA9">
      <w:pPr>
        <w:rPr>
          <w:ins w:id="3577" w:author="DENOUAL Franck" w:date="2022-11-18T15:05:00Z"/>
        </w:rPr>
      </w:pPr>
      <w:ins w:id="3578" w:author="DENOUAL Franck" w:date="2022-11-18T15:05:00Z">
        <w:r>
          <w:t xml:space="preserve">If a </w:t>
        </w:r>
        <w:r>
          <w:rPr>
            <w:rFonts w:ascii="Courier New" w:hAnsi="Courier New" w:cs="Courier New"/>
          </w:rPr>
          <w:t>UserDataBox</w:t>
        </w:r>
        <w:r>
          <w:t xml:space="preserve"> is contained in a </w:t>
        </w:r>
        <w:r>
          <w:rPr>
            <w:rStyle w:val="codeChar"/>
          </w:rPr>
          <w:t>PreselectionTrackGroupEntryBox</w:t>
        </w:r>
        <w:r>
          <w:t>, then it shall not carry any of the above boxes.</w:t>
        </w:r>
      </w:ins>
    </w:p>
    <w:p w14:paraId="29F9F635" w14:textId="77777777" w:rsidR="00C61BA9" w:rsidRDefault="00C61BA9" w:rsidP="00C61BA9">
      <w:pPr>
        <w:pStyle w:val="fields"/>
        <w:spacing w:after="240" w:line="230" w:lineRule="atLeast"/>
        <w:rPr>
          <w:ins w:id="3579" w:author="DENOUAL Franck" w:date="2022-11-18T15:05:00Z"/>
        </w:rPr>
      </w:pPr>
      <w:bookmarkStart w:id="3580" w:name="_Hlk112917806"/>
      <w:commentRangeStart w:id="3581"/>
      <w:commentRangeStart w:id="3582"/>
      <w:commentRangeStart w:id="3583"/>
      <w:commentRangeStart w:id="3584"/>
      <w:ins w:id="3585" w:author="DENOUAL Franck" w:date="2022-11-18T15:05:00Z">
        <w:r>
          <w:rPr>
            <w:rStyle w:val="codeChar"/>
          </w:rPr>
          <w:t>num_tracks</w:t>
        </w:r>
        <w:r>
          <w:rPr>
            <w:sz w:val="24"/>
            <w:szCs w:val="24"/>
          </w:rPr>
          <w:t xml:space="preserve"> </w:t>
        </w:r>
        <w:r>
          <w:t>specifies the number of non-alternative tracks grouped by this preselection track group.</w:t>
        </w:r>
      </w:ins>
    </w:p>
    <w:p w14:paraId="75671ADB" w14:textId="77777777" w:rsidR="00C61BA9" w:rsidRDefault="00C61BA9" w:rsidP="00C61BA9">
      <w:pPr>
        <w:pStyle w:val="fields"/>
        <w:spacing w:after="240" w:line="230" w:lineRule="atLeast"/>
        <w:rPr>
          <w:ins w:id="3586" w:author="DENOUAL Franck" w:date="2022-11-18T15:05:00Z"/>
          <w:lang w:val="en-US"/>
        </w:rPr>
      </w:pPr>
      <w:ins w:id="3587" w:author="DENOUAL Franck" w:date="2022-11-18T15:05:00Z">
        <w:r>
          <w:tab/>
          <w:t xml:space="preserve">A track grouped by this preselection track group is a track that has the </w:t>
        </w:r>
        <w:r>
          <w:rPr>
            <w:rStyle w:val="codeChar"/>
          </w:rPr>
          <w:t>'pres'</w:t>
        </w:r>
        <w:r>
          <w:rPr>
            <w:szCs w:val="18"/>
            <w:lang w:val="en-US"/>
          </w:rPr>
          <w:t xml:space="preserve"> track group </w:t>
        </w:r>
        <w:r>
          <w:rPr>
            <w:lang w:val="en-US"/>
          </w:rPr>
          <w:t xml:space="preserve">with </w:t>
        </w:r>
        <w:r>
          <w:rPr>
            <w:rStyle w:val="codeChar"/>
          </w:rPr>
          <w:t>track_group_id</w:t>
        </w:r>
        <w:r>
          <w:rPr>
            <w:lang w:val="en-US"/>
          </w:rPr>
          <w:t xml:space="preserve"> equal to the ID of this preselection.</w:t>
        </w:r>
        <w:r>
          <w:rPr>
            <w:lang w:val="en-US"/>
          </w:rPr>
          <w:br/>
          <w:t xml:space="preserve">The number of </w:t>
        </w:r>
        <w:r>
          <w:t>non-alternative tracks grouped by this preselection track group is the sum of the following:</w:t>
        </w:r>
      </w:ins>
    </w:p>
    <w:p w14:paraId="0F7E27F7" w14:textId="77777777" w:rsidR="00C61BA9" w:rsidRDefault="00C61BA9">
      <w:pPr>
        <w:pStyle w:val="fields"/>
        <w:numPr>
          <w:ilvl w:val="0"/>
          <w:numId w:val="77"/>
        </w:numPr>
        <w:spacing w:after="240" w:line="230" w:lineRule="atLeast"/>
        <w:contextualSpacing/>
        <w:jc w:val="left"/>
        <w:rPr>
          <w:ins w:id="3588" w:author="DENOUAL Franck" w:date="2022-11-18T15:05:00Z"/>
        </w:rPr>
        <w:pPrChange w:id="3589" w:author="DENOUAL Franck" w:date="2022-11-18T18:03:00Z">
          <w:pPr>
            <w:pStyle w:val="fields"/>
            <w:numPr>
              <w:numId w:val="107"/>
            </w:numPr>
            <w:tabs>
              <w:tab w:val="num" w:pos="360"/>
              <w:tab w:val="num" w:pos="720"/>
            </w:tabs>
            <w:spacing w:after="240" w:line="230" w:lineRule="atLeast"/>
            <w:ind w:hanging="720"/>
            <w:contextualSpacing/>
            <w:jc w:val="left"/>
          </w:pPr>
        </w:pPrChange>
      </w:pPr>
      <w:ins w:id="3590" w:author="DENOUAL Franck" w:date="2022-11-18T15:05:00Z">
        <w:r>
          <w:lastRenderedPageBreak/>
          <w:t xml:space="preserve">the number of tracks that have </w:t>
        </w:r>
        <w:r>
          <w:rPr>
            <w:rFonts w:ascii="Courier New" w:hAnsi="Courier New" w:cs="Courier New"/>
          </w:rPr>
          <w:t>alternate_group</w:t>
        </w:r>
        <w:r>
          <w:t xml:space="preserve"> equal to 0 and are grouped by this preselection track group,</w:t>
        </w:r>
      </w:ins>
    </w:p>
    <w:p w14:paraId="75CFF17D" w14:textId="77777777" w:rsidR="00C61BA9" w:rsidRDefault="00C61BA9">
      <w:pPr>
        <w:pStyle w:val="fields"/>
        <w:numPr>
          <w:ilvl w:val="0"/>
          <w:numId w:val="77"/>
        </w:numPr>
        <w:spacing w:after="240" w:line="230" w:lineRule="atLeast"/>
        <w:contextualSpacing/>
        <w:jc w:val="left"/>
        <w:rPr>
          <w:ins w:id="3591" w:author="DENOUAL Franck" w:date="2022-11-18T15:05:00Z"/>
        </w:rPr>
        <w:pPrChange w:id="3592" w:author="DENOUAL Franck" w:date="2022-11-18T18:03:00Z">
          <w:pPr>
            <w:pStyle w:val="fields"/>
            <w:numPr>
              <w:numId w:val="107"/>
            </w:numPr>
            <w:tabs>
              <w:tab w:val="num" w:pos="360"/>
              <w:tab w:val="num" w:pos="720"/>
            </w:tabs>
            <w:spacing w:after="240" w:line="230" w:lineRule="atLeast"/>
            <w:ind w:hanging="720"/>
            <w:contextualSpacing/>
            <w:jc w:val="left"/>
          </w:pPr>
        </w:pPrChange>
      </w:pPr>
      <w:ins w:id="3593" w:author="DENOUAL Franck" w:date="2022-11-18T15:05:00Z">
        <w:r>
          <w:t xml:space="preserve">the number of unique non-zero </w:t>
        </w:r>
        <w:r>
          <w:rPr>
            <w:rFonts w:ascii="Courier New" w:hAnsi="Courier New" w:cs="Courier New"/>
          </w:rPr>
          <w:t>alternate_group</w:t>
        </w:r>
        <w:r>
          <w:t xml:space="preserve"> values in all tracks that are grouped by this preselection track group.</w:t>
        </w:r>
      </w:ins>
    </w:p>
    <w:p w14:paraId="4570428B" w14:textId="77777777" w:rsidR="00C61BA9" w:rsidRDefault="00C61BA9" w:rsidP="00C61BA9">
      <w:pPr>
        <w:pStyle w:val="fields"/>
        <w:spacing w:after="240" w:line="230" w:lineRule="atLeast"/>
        <w:rPr>
          <w:ins w:id="3594" w:author="DENOUAL Franck" w:date="2022-11-18T15:05:00Z"/>
        </w:rPr>
      </w:pPr>
      <w:bookmarkStart w:id="3595" w:name="_Hlk112917829"/>
      <w:ins w:id="3596" w:author="DENOUAL Franck" w:date="2022-11-18T15:05:00Z">
        <w:r>
          <w:tab/>
          <w:t xml:space="preserve">The value of </w:t>
        </w:r>
        <w:r>
          <w:rPr>
            <w:rFonts w:ascii="Courier New" w:hAnsi="Courier New" w:cs="Courier New"/>
          </w:rPr>
          <w:t>num_tracks</w:t>
        </w:r>
        <w:r>
          <w:t xml:space="preserve"> shall be greater than or equal to the number of non-alternative tracks grouped by this preselection track group in this file.</w:t>
        </w:r>
        <w:r>
          <w:br/>
        </w:r>
        <w:bookmarkEnd w:id="3580"/>
        <w:r>
          <w:t>A value equal to 0 indicates that the number of tracks grouped by this track group is unknown or not essential for processing the track group.</w:t>
        </w:r>
        <w:r>
          <w:br/>
        </w:r>
        <w:r>
          <w:rPr>
            <w:sz w:val="18"/>
            <w:szCs w:val="18"/>
          </w:rPr>
          <w:t>NOTE 1</w:t>
        </w:r>
        <w:r>
          <w:rPr>
            <w:sz w:val="18"/>
            <w:szCs w:val="18"/>
          </w:rPr>
          <w:tab/>
          <w:t xml:space="preserve">The value of </w:t>
        </w:r>
        <w:r>
          <w:rPr>
            <w:rFonts w:ascii="Courier New" w:hAnsi="Courier New" w:cs="Courier New"/>
            <w:sz w:val="18"/>
            <w:szCs w:val="18"/>
          </w:rPr>
          <w:t>num_tracks</w:t>
        </w:r>
        <w:r>
          <w:rPr>
            <w:sz w:val="18"/>
            <w:szCs w:val="18"/>
          </w:rPr>
          <w:t xml:space="preserve"> can be greater than the number of non-alternative tracks containing a </w:t>
        </w:r>
        <w:r>
          <w:rPr>
            <w:rStyle w:val="codeChar"/>
            <w:rFonts w:eastAsia="MS Mincho"/>
            <w:sz w:val="18"/>
            <w:szCs w:val="18"/>
          </w:rPr>
          <w:t>PreselectionGroupBox</w:t>
        </w:r>
        <w:r>
          <w:rPr>
            <w:sz w:val="18"/>
            <w:szCs w:val="18"/>
          </w:rPr>
          <w:t xml:space="preserve"> with the same </w:t>
        </w:r>
        <w:r>
          <w:rPr>
            <w:rStyle w:val="codeChar"/>
            <w:rFonts w:eastAsia="MS Mincho"/>
            <w:sz w:val="18"/>
            <w:szCs w:val="18"/>
          </w:rPr>
          <w:t>track_group_id</w:t>
        </w:r>
        <w:r>
          <w:rPr>
            <w:sz w:val="18"/>
            <w:szCs w:val="18"/>
          </w:rPr>
          <w:t xml:space="preserve"> in this file when the preselection is split into multiple files.</w:t>
        </w:r>
        <w:commentRangeEnd w:id="3581"/>
        <w:r>
          <w:rPr>
            <w:rStyle w:val="CommentReference"/>
            <w:rFonts w:ascii="Cambria" w:eastAsia="MS Mincho" w:hAnsi="Cambria"/>
            <w:sz w:val="18"/>
            <w:szCs w:val="18"/>
            <w:lang w:val="fr-FR"/>
          </w:rPr>
          <w:commentReference w:id="3581"/>
        </w:r>
        <w:commentRangeEnd w:id="3582"/>
        <w:r>
          <w:rPr>
            <w:rStyle w:val="CommentReference"/>
            <w:rFonts w:ascii="Cambria" w:eastAsia="MS Mincho" w:hAnsi="Cambria"/>
            <w:lang w:val="fr-FR"/>
          </w:rPr>
          <w:commentReference w:id="3582"/>
        </w:r>
        <w:commentRangeEnd w:id="3583"/>
        <w:r>
          <w:rPr>
            <w:rStyle w:val="CommentReference"/>
            <w:rFonts w:ascii="Cambria" w:eastAsia="MS Mincho" w:hAnsi="Cambria"/>
            <w:lang w:val="fr-FR"/>
          </w:rPr>
          <w:commentReference w:id="3583"/>
        </w:r>
        <w:commentRangeEnd w:id="3584"/>
        <w:r>
          <w:rPr>
            <w:rStyle w:val="CommentReference"/>
            <w:rFonts w:ascii="Cambria" w:eastAsia="MS Mincho" w:hAnsi="Cambria"/>
            <w:lang w:val="fr-FR"/>
          </w:rPr>
          <w:commentReference w:id="3584"/>
        </w:r>
        <w:r>
          <w:rPr>
            <w:sz w:val="18"/>
            <w:szCs w:val="18"/>
          </w:rPr>
          <w:br/>
          <w:t>NOTE 2</w:t>
        </w:r>
        <w:r>
          <w:rPr>
            <w:sz w:val="18"/>
            <w:szCs w:val="18"/>
          </w:rPr>
          <w:tab/>
          <w:t>When a p</w:t>
        </w:r>
        <w:r>
          <w:rPr>
            <w:sz w:val="18"/>
            <w:szCs w:val="18"/>
            <w:lang w:val="de-DE"/>
          </w:rPr>
          <w:t xml:space="preserve">layer has access to fewer non-alternative tracks grouped by this preselection track group than indicated by </w:t>
        </w:r>
        <w:r>
          <w:rPr>
            <w:rFonts w:ascii="Courier New" w:hAnsi="Courier New" w:cs="Courier New"/>
            <w:sz w:val="18"/>
            <w:szCs w:val="18"/>
            <w:lang w:val="de-DE"/>
          </w:rPr>
          <w:t>num_tracks</w:t>
        </w:r>
        <w:r>
          <w:rPr>
            <w:sz w:val="18"/>
            <w:szCs w:val="18"/>
            <w:lang w:val="de-DE"/>
          </w:rPr>
          <w:t>, the player might need to omit the tracks grouped by this preselection track group.</w:t>
        </w:r>
      </w:ins>
    </w:p>
    <w:bookmarkEnd w:id="3595"/>
    <w:p w14:paraId="7EB5AB54" w14:textId="77777777" w:rsidR="00C61BA9" w:rsidRDefault="00C61BA9" w:rsidP="00C61BA9">
      <w:pPr>
        <w:pStyle w:val="fields"/>
        <w:rPr>
          <w:ins w:id="3597" w:author="DENOUAL Franck" w:date="2022-11-18T15:05:00Z"/>
        </w:rPr>
      </w:pPr>
      <w:ins w:id="3598" w:author="DENOUAL Franck" w:date="2022-11-18T15:05:00Z">
        <w:r>
          <w:rPr>
            <w:rStyle w:val="codeChar"/>
          </w:rPr>
          <w:t>preselection_tag</w:t>
        </w:r>
        <w:r>
          <w:rPr>
            <w:rStyle w:val="codeChar"/>
            <w:rFonts w:eastAsia="MS Mincho"/>
          </w:rPr>
          <w:t xml:space="preserve"> </w:t>
        </w:r>
        <w:r>
          <w:rPr>
            <w:rFonts w:eastAsia="MS Mincho"/>
            <w:lang w:val="en-US"/>
          </w:rPr>
          <w:t>is a codec specific value that a playback system can provide to a decoder to uniquely identify one out of several preselections in the media.</w:t>
        </w:r>
      </w:ins>
    </w:p>
    <w:p w14:paraId="1A7AB7BE" w14:textId="77777777" w:rsidR="00C61BA9" w:rsidRDefault="00C61BA9" w:rsidP="00C61BA9">
      <w:pPr>
        <w:pStyle w:val="fields"/>
        <w:rPr>
          <w:ins w:id="3599" w:author="DENOUAL Franck" w:date="2022-11-18T15:05:00Z"/>
          <w:lang w:val="en-US"/>
        </w:rPr>
      </w:pPr>
      <w:ins w:id="3600" w:author="DENOUAL Franck" w:date="2022-11-18T15:05:00Z">
        <w:r>
          <w:rPr>
            <w:rFonts w:ascii="Courier New" w:hAnsi="Courier New"/>
            <w:noProof/>
          </w:rPr>
          <w:t xml:space="preserve">selection_priority </w:t>
        </w:r>
        <w:r>
          <w:rPr>
            <w:rFonts w:eastAsia="MS Mincho"/>
            <w:lang w:val="en-US"/>
          </w:rPr>
          <w:t>is an integer that declares the priority of the preselection in cases where no other differentiation such as through the media language is possible. A lower number indicates a higher priority.</w:t>
        </w:r>
      </w:ins>
    </w:p>
    <w:p w14:paraId="70E7C22C" w14:textId="77777777" w:rsidR="00C61BA9" w:rsidRDefault="00C61BA9" w:rsidP="00C61BA9">
      <w:pPr>
        <w:pStyle w:val="fields"/>
        <w:rPr>
          <w:ins w:id="3601" w:author="DENOUAL Franck" w:date="2022-11-18T15:05:00Z"/>
        </w:rPr>
      </w:pPr>
      <w:ins w:id="3602" w:author="DENOUAL Franck" w:date="2022-11-18T15:05:00Z">
        <w:r>
          <w:rPr>
            <w:rFonts w:ascii="Courier New" w:hAnsi="Courier New"/>
            <w:noProof/>
          </w:rPr>
          <w:t xml:space="preserve">segment_order </w:t>
        </w:r>
        <w:r>
          <w:t>specifies, if present, an order rule of segments that is suggested to be followed for ordering received segments of the Preselection. The following values are specified with semantics according to ISO/IEC 23009-1:2022, subclause 5.3.11.5:</w:t>
        </w:r>
      </w:ins>
    </w:p>
    <w:p w14:paraId="0610FD23" w14:textId="77777777" w:rsidR="00C61BA9" w:rsidRDefault="00C61BA9" w:rsidP="00C61BA9">
      <w:pPr>
        <w:pStyle w:val="fields"/>
        <w:rPr>
          <w:ins w:id="3603" w:author="DENOUAL Franck" w:date="2022-11-18T15:05:00Z"/>
          <w:rStyle w:val="codeChar"/>
        </w:rPr>
      </w:pPr>
      <w:ins w:id="3604" w:author="DENOUAL Franck" w:date="2022-11-18T15:05:00Z">
        <w:r>
          <w:rPr>
            <w:rStyle w:val="codeChar"/>
          </w:rPr>
          <w:tab/>
        </w:r>
        <w:r>
          <w:rPr>
            <w:rStyle w:val="codeChar"/>
          </w:rPr>
          <w:tab/>
          <w:t>0: undefined</w:t>
        </w:r>
      </w:ins>
    </w:p>
    <w:p w14:paraId="54CBD199" w14:textId="77777777" w:rsidR="00C61BA9" w:rsidRDefault="00C61BA9" w:rsidP="00C61BA9">
      <w:pPr>
        <w:pStyle w:val="fields"/>
        <w:rPr>
          <w:ins w:id="3605" w:author="DENOUAL Franck" w:date="2022-11-18T15:05:00Z"/>
          <w:rStyle w:val="codeChar"/>
        </w:rPr>
      </w:pPr>
      <w:ins w:id="3606" w:author="DENOUAL Franck" w:date="2022-11-18T15:05:00Z">
        <w:r>
          <w:rPr>
            <w:rStyle w:val="codeChar"/>
          </w:rPr>
          <w:tab/>
        </w:r>
        <w:r>
          <w:rPr>
            <w:rStyle w:val="codeChar"/>
          </w:rPr>
          <w:tab/>
          <w:t>1: time-ordered</w:t>
        </w:r>
      </w:ins>
    </w:p>
    <w:p w14:paraId="2A34C907" w14:textId="77777777" w:rsidR="00C61BA9" w:rsidRDefault="00C61BA9" w:rsidP="00C61BA9">
      <w:pPr>
        <w:pStyle w:val="fields"/>
        <w:rPr>
          <w:ins w:id="3607" w:author="DENOUAL Franck" w:date="2022-11-18T15:05:00Z"/>
          <w:rStyle w:val="codeChar"/>
        </w:rPr>
      </w:pPr>
      <w:ins w:id="3608" w:author="DENOUAL Franck" w:date="2022-11-18T15:05:00Z">
        <w:r>
          <w:rPr>
            <w:rStyle w:val="codeChar"/>
          </w:rPr>
          <w:tab/>
        </w:r>
        <w:r>
          <w:rPr>
            <w:rStyle w:val="codeChar"/>
          </w:rPr>
          <w:tab/>
          <w:t>2: fully-ordered</w:t>
        </w:r>
      </w:ins>
    </w:p>
    <w:p w14:paraId="4610E157" w14:textId="77777777" w:rsidR="00C61BA9" w:rsidRDefault="00C61BA9" w:rsidP="00C61BA9">
      <w:pPr>
        <w:pStyle w:val="fields"/>
        <w:rPr>
          <w:ins w:id="3609" w:author="DENOUAL Franck" w:date="2022-11-18T15:05:00Z"/>
          <w:rFonts w:ascii="Cambria" w:hAnsi="Cambria"/>
          <w:lang w:eastAsia="en-US"/>
        </w:rPr>
      </w:pPr>
      <w:ins w:id="3610" w:author="DENOUAL Franck" w:date="2022-11-18T15:05:00Z">
        <w:r>
          <w:rPr>
            <w:noProof/>
          </w:rPr>
          <w:tab/>
        </w:r>
        <w:r>
          <w:t xml:space="preserve">Other values are reserved. If </w:t>
        </w:r>
        <w:r>
          <w:rPr>
            <w:rStyle w:val="codeChar"/>
          </w:rPr>
          <w:t>segment_order</w:t>
        </w:r>
        <w:r>
          <w:t xml:space="preserve"> is not present, its value shall be inferred to be equal to 0.</w:t>
        </w:r>
      </w:ins>
    </w:p>
    <w:p w14:paraId="10A1B19B" w14:textId="77777777" w:rsidR="00C61BA9" w:rsidRDefault="00C61BA9" w:rsidP="00C61BA9">
      <w:pPr>
        <w:rPr>
          <w:ins w:id="3611" w:author="DENOUAL Franck" w:date="2022-11-18T15:05:00Z"/>
          <w:rStyle w:val="NoteChar"/>
          <w:sz w:val="18"/>
          <w:szCs w:val="18"/>
        </w:rPr>
      </w:pPr>
      <w:ins w:id="3612" w:author="DENOUAL Franck" w:date="2022-11-18T15:05:00Z">
        <w:r>
          <w:rPr>
            <w:rStyle w:val="NoteChar"/>
            <w:sz w:val="18"/>
            <w:szCs w:val="18"/>
          </w:rPr>
          <w:t>NOTE 3</w:t>
        </w:r>
        <w:r>
          <w:rPr>
            <w:rStyle w:val="NoteChar"/>
            <w:sz w:val="18"/>
            <w:szCs w:val="18"/>
          </w:rPr>
          <w:tab/>
          <w:t>Not all tracks contributing to the playout of a preselection may be delivered in the same file.</w:t>
        </w:r>
      </w:ins>
    </w:p>
    <w:p w14:paraId="26274979" w14:textId="77777777" w:rsidR="00C61BA9" w:rsidRDefault="00C61BA9" w:rsidP="00C61BA9">
      <w:pPr>
        <w:rPr>
          <w:ins w:id="3613" w:author="DENOUAL Franck" w:date="2022-11-18T15:05:00Z"/>
          <w:rStyle w:val="NoteChar"/>
          <w:sz w:val="18"/>
          <w:szCs w:val="18"/>
        </w:rPr>
      </w:pPr>
      <w:ins w:id="3614" w:author="DENOUAL Franck" w:date="2022-11-18T15:05:00Z">
        <w:r>
          <w:rPr>
            <w:rStyle w:val="NoteChar"/>
            <w:sz w:val="18"/>
            <w:szCs w:val="18"/>
          </w:rPr>
          <w:t>NOTE 4</w:t>
        </w:r>
        <w:r>
          <w:rPr>
            <w:rStyle w:val="NoteChar"/>
            <w:sz w:val="18"/>
            <w:szCs w:val="18"/>
          </w:rPr>
          <w:tab/>
          <w:t>The kind box might utilize the Role scheme defined in ISO/IEC 23009-1:2022, subclause 5.8.5.5 as it provides a commonly used scheme to describe characteristics of preselections.</w:t>
        </w:r>
      </w:ins>
    </w:p>
    <w:p w14:paraId="4C3A6958" w14:textId="77777777" w:rsidR="00C61BA9" w:rsidRDefault="00C61BA9" w:rsidP="00C61BA9">
      <w:pPr>
        <w:rPr>
          <w:ins w:id="3615" w:author="DENOUAL Franck" w:date="2022-11-18T15:05:00Z"/>
          <w:rStyle w:val="NoteChar"/>
          <w:sz w:val="18"/>
          <w:szCs w:val="18"/>
        </w:rPr>
      </w:pPr>
      <w:ins w:id="3616" w:author="DENOUAL Franck" w:date="2022-11-18T15:05:00Z">
        <w:r>
          <w:rPr>
            <w:rStyle w:val="NoteChar"/>
            <w:sz w:val="18"/>
            <w:szCs w:val="18"/>
          </w:rPr>
          <w:t>NOTE 5</w:t>
        </w:r>
        <w:r>
          <w:rPr>
            <w:rStyle w:val="NoteChar"/>
            <w:sz w:val="18"/>
            <w:szCs w:val="18"/>
          </w:rPr>
          <w:tab/>
          <w:t>This box carries information about the initial experience of the preselection in the referenced tracks. The preselection experience can change during the playback of these tracks, e.g., audio language can change during playback. These changes are not subject to the information presented in this box.</w:t>
        </w:r>
      </w:ins>
    </w:p>
    <w:p w14:paraId="77E82C42" w14:textId="77777777" w:rsidR="00C61BA9" w:rsidRDefault="00C61BA9" w:rsidP="00C61BA9">
      <w:pPr>
        <w:rPr>
          <w:ins w:id="3617" w:author="DENOUAL Franck" w:date="2022-11-18T15:05:00Z"/>
          <w:rFonts w:eastAsia="MS Mincho"/>
          <w:szCs w:val="20"/>
        </w:rPr>
      </w:pPr>
      <w:ins w:id="3618" w:author="DENOUAL Franck" w:date="2022-11-18T15:05:00Z">
        <w:r>
          <w:t xml:space="preserve">Further media type specific boxes may be used to describe properties of the preselection. </w:t>
        </w:r>
        <w:commentRangeStart w:id="3619"/>
        <w:r>
          <w:t>R</w:t>
        </w:r>
        <w:commentRangeEnd w:id="3619"/>
        <w:r>
          <w:rPr>
            <w:rStyle w:val="CommentReference"/>
            <w:rFonts w:ascii="Cambria" w:hAnsi="Cambria"/>
            <w:lang w:val="fr-FR" w:eastAsia="ja-JP"/>
          </w:rPr>
          <w:commentReference w:id="3619"/>
        </w:r>
        <w:r>
          <w:t>eaders may ignore and skip boxes that are not recognized.</w:t>
        </w:r>
      </w:ins>
    </w:p>
    <w:p w14:paraId="20F6D145" w14:textId="77777777" w:rsidR="00C61BA9" w:rsidRDefault="00C61BA9" w:rsidP="00C61BA9">
      <w:pPr>
        <w:rPr>
          <w:ins w:id="3620" w:author="DENOUAL Franck" w:date="2022-11-18T15:05:00Z"/>
          <w:highlight w:val="yellow"/>
        </w:rPr>
      </w:pPr>
    </w:p>
    <w:p w14:paraId="37C7101F" w14:textId="77777777" w:rsidR="00C61BA9" w:rsidRDefault="00C61BA9" w:rsidP="00020BF1">
      <w:pPr>
        <w:jc w:val="both"/>
        <w:rPr>
          <w:ins w:id="3621" w:author="DENOUAL Franck" w:date="2022-11-18T15:05:00Z"/>
          <w:rFonts w:eastAsia="MS Mincho"/>
          <w:szCs w:val="20"/>
        </w:rPr>
      </w:pPr>
      <w:ins w:id="3622" w:author="DENOUAL Franck" w:date="2022-11-18T15:05:00Z">
        <w:r w:rsidRPr="00020BF1">
          <w:rPr>
            <w:highlight w:val="yellow"/>
          </w:rPr>
          <w:t xml:space="preserve">A </w:t>
        </w:r>
        <w:r w:rsidRPr="00020BF1">
          <w:rPr>
            <w:rFonts w:ascii="Courier New" w:hAnsi="Courier New" w:cs="Courier New"/>
            <w:highlight w:val="yellow"/>
          </w:rPr>
          <w:t xml:space="preserve">KindBox </w:t>
        </w:r>
        <w:r w:rsidRPr="00020BF1">
          <w:rPr>
            <w:highlight w:val="yellow"/>
          </w:rPr>
          <w:t>may be used to signal the picture in picture experience,  by using the DASH Role schemeIdURI (ISO/IEC 23009-1) and the value “pip”, meaning that one or more regions of the main picture can be overlayed with one or more substitute pictures.</w:t>
        </w:r>
        <w:r>
          <w:t xml:space="preserve"> </w:t>
        </w:r>
      </w:ins>
    </w:p>
    <w:bookmarkEnd w:id="3019"/>
    <w:p w14:paraId="0A3C98E0" w14:textId="23E3D003" w:rsidR="00C61BA9" w:rsidRDefault="00C61BA9" w:rsidP="00C20371">
      <w:pPr>
        <w:rPr>
          <w:ins w:id="3623" w:author="DENOUAL Franck" w:date="2022-11-14T19:28:00Z"/>
        </w:rPr>
      </w:pPr>
    </w:p>
    <w:p w14:paraId="10BC2A07" w14:textId="5323EC74" w:rsidR="00B802DD" w:rsidRDefault="00620D5B" w:rsidP="00620D5B">
      <w:pPr>
        <w:pStyle w:val="Heading1"/>
        <w:rPr>
          <w:ins w:id="3624" w:author="DENOUAL Franck" w:date="2022-11-18T15:33:00Z"/>
        </w:rPr>
      </w:pPr>
      <w:bookmarkStart w:id="3625" w:name="_Toc119686683"/>
      <w:ins w:id="3626" w:author="DENOUAL Franck" w:date="2022-11-14T20:12:00Z">
        <w:r>
          <w:t xml:space="preserve">Attaching </w:t>
        </w:r>
      </w:ins>
      <w:ins w:id="3627" w:author="DENOUAL Franck" w:date="2022-11-28T19:34:00Z">
        <w:r w:rsidR="004B379D">
          <w:t>collection timestamps and large metadata</w:t>
        </w:r>
      </w:ins>
      <w:ins w:id="3628" w:author="DENOUAL Franck" w:date="2022-11-28T19:38:00Z">
        <w:r w:rsidR="003329E1">
          <w:t xml:space="preserve"> to every samples</w:t>
        </w:r>
      </w:ins>
      <w:ins w:id="3629" w:author="DENOUAL Franck" w:date="2022-11-28T19:34:00Z">
        <w:r w:rsidR="004B379D">
          <w:t xml:space="preserve"> </w:t>
        </w:r>
      </w:ins>
      <w:bookmarkEnd w:id="3625"/>
    </w:p>
    <w:p w14:paraId="2E9340B9" w14:textId="607D35EB" w:rsidR="00052016" w:rsidRDefault="00052016" w:rsidP="00052016">
      <w:pPr>
        <w:rPr>
          <w:ins w:id="3630" w:author="DENOUAL Franck" w:date="2022-11-18T15:33:00Z"/>
        </w:rPr>
      </w:pPr>
      <w:ins w:id="3631" w:author="DENOUAL Franck" w:date="2022-11-18T15:33:00Z">
        <w:r>
          <w:t xml:space="preserve">This topic comes from the discussions related to the input contribution m61022: </w:t>
        </w:r>
      </w:ins>
    </w:p>
    <w:p w14:paraId="71795326" w14:textId="180DA1A2" w:rsidR="00052016" w:rsidRDefault="00052016" w:rsidP="00052016">
      <w:pPr>
        <w:rPr>
          <w:ins w:id="3632" w:author="DENOUAL Franck" w:date="2022-11-18T15:34:00Z"/>
        </w:rPr>
      </w:pPr>
      <w:ins w:id="3633" w:author="DENOUAL Franck" w:date="2022-11-18T15:33:00Z">
        <w:r w:rsidRPr="00350E92">
          <w:t>http://mpegx.int-evry.fr/software/</w:t>
        </w:r>
        <w:r w:rsidRPr="00350E92">
          <w:rPr>
            <w:rFonts w:eastAsia="Calibri"/>
          </w:rPr>
          <w:t>MPEG/Systems/FileFormat/isobmff#14</w:t>
        </w:r>
      </w:ins>
      <w:ins w:id="3634" w:author="DENOUAL Franck" w:date="2022-11-18T15:34:00Z">
        <w:r>
          <w:rPr>
            <w:rFonts w:eastAsia="Calibri"/>
          </w:rPr>
          <w:t>3</w:t>
        </w:r>
      </w:ins>
      <w:ins w:id="3635" w:author="DENOUAL Franck" w:date="2022-11-18T15:33:00Z">
        <w:r>
          <w:rPr>
            <w:rFonts w:eastAsia="Calibri"/>
          </w:rPr>
          <w:t xml:space="preserve"> </w:t>
        </w:r>
        <w:r>
          <w:t xml:space="preserve"> </w:t>
        </w:r>
      </w:ins>
    </w:p>
    <w:p w14:paraId="54766BD4" w14:textId="77777777" w:rsidR="00052016" w:rsidRDefault="00052016" w:rsidP="00350E92">
      <w:pPr>
        <w:pStyle w:val="Heading2"/>
        <w:rPr>
          <w:ins w:id="3636" w:author="DENOUAL Franck" w:date="2022-11-18T15:39:00Z"/>
        </w:rPr>
      </w:pPr>
      <w:ins w:id="3637" w:author="DENOUAL Franck" w:date="2022-11-18T15:39:00Z">
        <w:r>
          <w:t>Scope:</w:t>
        </w:r>
      </w:ins>
    </w:p>
    <w:p w14:paraId="5E1378AF" w14:textId="38CE7513" w:rsidR="00052016" w:rsidRPr="004739F7" w:rsidRDefault="00052016" w:rsidP="00350E92">
      <w:pPr>
        <w:jc w:val="both"/>
        <w:rPr>
          <w:ins w:id="3638" w:author="DENOUAL Franck" w:date="2022-11-18T15:39:00Z"/>
        </w:rPr>
      </w:pPr>
      <w:ins w:id="3639" w:author="DENOUAL Franck" w:date="2022-11-18T15:39:00Z">
        <w:r>
          <w:t xml:space="preserve">Certain motion imagery applications require knowledge of the absolute time-of-day (referenced to start of exposure) for each image in a sequence. GEOINT and time-space-position-information (TSPI) measurement applications, security video, sporting events, and scientific testing are common examples. The specific time related to a media sample collection time (the start of exposure of an image, capture of a timed metadata item in a timed metadata track, and capture of an audio sample), is referred to in this </w:t>
        </w:r>
      </w:ins>
      <w:ins w:id="3640" w:author="DENOUAL Franck" w:date="2022-11-18T16:49:00Z">
        <w:r w:rsidR="00355BAA">
          <w:t>section</w:t>
        </w:r>
      </w:ins>
      <w:ins w:id="3641" w:author="DENOUAL Franck" w:date="2022-11-18T15:39:00Z">
        <w:r>
          <w:t xml:space="preserve"> as the </w:t>
        </w:r>
      </w:ins>
      <w:ins w:id="3642" w:author="DENOUAL Franck" w:date="2022-11-18T16:49:00Z">
        <w:r w:rsidR="00355BAA">
          <w:t>“</w:t>
        </w:r>
      </w:ins>
      <w:ins w:id="3643" w:author="DENOUAL Franck" w:date="2022-11-18T15:39:00Z">
        <w:r>
          <w:t>collection time</w:t>
        </w:r>
      </w:ins>
      <w:ins w:id="3644" w:author="DENOUAL Franck" w:date="2022-11-18T16:49:00Z">
        <w:r w:rsidR="00355BAA">
          <w:t>”</w:t>
        </w:r>
      </w:ins>
      <w:ins w:id="3645" w:author="DENOUAL Franck" w:date="2022-11-18T15:39:00Z">
        <w:r>
          <w:t>.</w:t>
        </w:r>
      </w:ins>
    </w:p>
    <w:p w14:paraId="2C09B528" w14:textId="2D40B8C2" w:rsidR="00052016" w:rsidRDefault="00052016" w:rsidP="00350E92">
      <w:pPr>
        <w:spacing w:after="120" w:line="216" w:lineRule="auto"/>
        <w:jc w:val="both"/>
        <w:rPr>
          <w:ins w:id="3646" w:author="DENOUAL Franck" w:date="2022-11-18T15:39:00Z"/>
          <w:rFonts w:eastAsiaTheme="minorEastAsia" w:cstheme="minorHAnsi"/>
          <w:color w:val="000000" w:themeColor="text1"/>
          <w:kern w:val="24"/>
        </w:rPr>
      </w:pPr>
      <w:ins w:id="3647" w:author="DENOUAL Franck" w:date="2022-11-18T15:39:00Z">
        <w:r>
          <w:rPr>
            <w:rFonts w:eastAsiaTheme="minorEastAsia" w:cstheme="minorHAnsi"/>
            <w:color w:val="000000" w:themeColor="text1"/>
            <w:kern w:val="24"/>
          </w:rPr>
          <w:t xml:space="preserve">This </w:t>
        </w:r>
      </w:ins>
      <w:ins w:id="3648" w:author="DENOUAL Franck" w:date="2022-11-18T16:49:00Z">
        <w:r w:rsidR="00355BAA">
          <w:rPr>
            <w:rFonts w:eastAsiaTheme="minorEastAsia" w:cstheme="minorHAnsi"/>
            <w:color w:val="000000" w:themeColor="text1"/>
            <w:kern w:val="24"/>
          </w:rPr>
          <w:t>section</w:t>
        </w:r>
      </w:ins>
      <w:ins w:id="3649" w:author="DENOUAL Franck" w:date="2022-11-18T15:39:00Z">
        <w:r>
          <w:rPr>
            <w:rFonts w:eastAsiaTheme="minorEastAsia" w:cstheme="minorHAnsi"/>
            <w:color w:val="000000" w:themeColor="text1"/>
            <w:kern w:val="24"/>
          </w:rPr>
          <w:t xml:space="preserve"> proposes to:</w:t>
        </w:r>
      </w:ins>
    </w:p>
    <w:p w14:paraId="0B77825F" w14:textId="77777777" w:rsidR="00052016" w:rsidRDefault="00052016">
      <w:pPr>
        <w:numPr>
          <w:ilvl w:val="4"/>
          <w:numId w:val="78"/>
        </w:numPr>
        <w:spacing w:line="216" w:lineRule="auto"/>
        <w:contextualSpacing/>
        <w:jc w:val="both"/>
        <w:rPr>
          <w:ins w:id="3650" w:author="DENOUAL Franck" w:date="2022-11-18T15:39:00Z"/>
          <w:rFonts w:eastAsiaTheme="minorEastAsia" w:cstheme="minorHAnsi"/>
          <w:color w:val="000000" w:themeColor="text1"/>
          <w:kern w:val="24"/>
        </w:rPr>
        <w:pPrChange w:id="3651" w:author="DENOUAL Franck" w:date="2022-11-18T18:03:00Z">
          <w:pPr>
            <w:numPr>
              <w:ilvl w:val="4"/>
              <w:numId w:val="108"/>
            </w:numPr>
            <w:tabs>
              <w:tab w:val="num" w:pos="360"/>
              <w:tab w:val="num" w:pos="3600"/>
            </w:tabs>
            <w:spacing w:line="216" w:lineRule="auto"/>
            <w:ind w:left="3600" w:hanging="720"/>
            <w:contextualSpacing/>
            <w:jc w:val="both"/>
          </w:pPr>
        </w:pPrChange>
      </w:pPr>
      <w:ins w:id="3652" w:author="DENOUAL Franck" w:date="2022-11-18T15:39:00Z">
        <w:r>
          <w:rPr>
            <w:rFonts w:eastAsiaTheme="minorEastAsia" w:cstheme="minorHAnsi"/>
            <w:color w:val="000000" w:themeColor="text1"/>
            <w:kern w:val="24"/>
          </w:rPr>
          <w:t>Provide basic use cases where this capability is a requirement.</w:t>
        </w:r>
      </w:ins>
    </w:p>
    <w:p w14:paraId="02D12AE4" w14:textId="77777777" w:rsidR="00052016" w:rsidRDefault="00052016">
      <w:pPr>
        <w:numPr>
          <w:ilvl w:val="4"/>
          <w:numId w:val="78"/>
        </w:numPr>
        <w:spacing w:line="216" w:lineRule="auto"/>
        <w:contextualSpacing/>
        <w:jc w:val="both"/>
        <w:rPr>
          <w:ins w:id="3653" w:author="DENOUAL Franck" w:date="2022-11-18T15:39:00Z"/>
          <w:rFonts w:eastAsiaTheme="minorEastAsia" w:cstheme="minorHAnsi"/>
          <w:color w:val="000000" w:themeColor="text1"/>
          <w:kern w:val="24"/>
        </w:rPr>
        <w:pPrChange w:id="3654" w:author="DENOUAL Franck" w:date="2022-11-18T18:03:00Z">
          <w:pPr>
            <w:numPr>
              <w:ilvl w:val="4"/>
              <w:numId w:val="108"/>
            </w:numPr>
            <w:tabs>
              <w:tab w:val="num" w:pos="360"/>
              <w:tab w:val="num" w:pos="3600"/>
            </w:tabs>
            <w:spacing w:line="216" w:lineRule="auto"/>
            <w:ind w:left="3600" w:hanging="720"/>
            <w:contextualSpacing/>
            <w:jc w:val="both"/>
          </w:pPr>
        </w:pPrChange>
      </w:pPr>
      <w:ins w:id="3655" w:author="DENOUAL Franck" w:date="2022-11-18T15:39:00Z">
        <w:r>
          <w:rPr>
            <w:rFonts w:eastAsiaTheme="minorEastAsia" w:cstheme="minorHAnsi"/>
            <w:color w:val="000000" w:themeColor="text1"/>
            <w:kern w:val="24"/>
          </w:rPr>
          <w:lastRenderedPageBreak/>
          <w:t>Define the requirements for information to be included in the box.</w:t>
        </w:r>
      </w:ins>
    </w:p>
    <w:p w14:paraId="2D671F08" w14:textId="77777777" w:rsidR="00052016" w:rsidRPr="003F2FB1" w:rsidRDefault="00052016">
      <w:pPr>
        <w:numPr>
          <w:ilvl w:val="4"/>
          <w:numId w:val="78"/>
        </w:numPr>
        <w:spacing w:line="216" w:lineRule="auto"/>
        <w:contextualSpacing/>
        <w:jc w:val="both"/>
        <w:rPr>
          <w:ins w:id="3656" w:author="DENOUAL Franck" w:date="2022-11-18T15:39:00Z"/>
          <w:rFonts w:eastAsiaTheme="minorEastAsia" w:cstheme="minorHAnsi"/>
          <w:color w:val="000000" w:themeColor="text1"/>
          <w:kern w:val="24"/>
        </w:rPr>
        <w:pPrChange w:id="3657" w:author="DENOUAL Franck" w:date="2022-11-18T18:03:00Z">
          <w:pPr>
            <w:numPr>
              <w:ilvl w:val="4"/>
              <w:numId w:val="108"/>
            </w:numPr>
            <w:tabs>
              <w:tab w:val="num" w:pos="360"/>
              <w:tab w:val="num" w:pos="3600"/>
            </w:tabs>
            <w:spacing w:line="216" w:lineRule="auto"/>
            <w:ind w:left="3600" w:hanging="720"/>
            <w:contextualSpacing/>
            <w:jc w:val="both"/>
          </w:pPr>
        </w:pPrChange>
      </w:pPr>
      <w:ins w:id="3658" w:author="DENOUAL Franck" w:date="2022-11-18T15:39:00Z">
        <w:r>
          <w:rPr>
            <w:rFonts w:eastAsiaTheme="minorEastAsia" w:cstheme="minorHAnsi"/>
            <w:color w:val="000000" w:themeColor="text1"/>
            <w:kern w:val="24"/>
          </w:rPr>
          <w:t>Describe</w:t>
        </w:r>
        <w:r w:rsidRPr="003F2FB1">
          <w:rPr>
            <w:rFonts w:eastAsiaTheme="minorEastAsia" w:cstheme="minorHAnsi"/>
            <w:color w:val="000000" w:themeColor="text1"/>
            <w:kern w:val="24"/>
          </w:rPr>
          <w:t xml:space="preserve"> a </w:t>
        </w:r>
        <w:r>
          <w:rPr>
            <w:rFonts w:eastAsiaTheme="minorEastAsia" w:cstheme="minorHAnsi"/>
            <w:color w:val="000000" w:themeColor="text1"/>
            <w:kern w:val="24"/>
          </w:rPr>
          <w:t xml:space="preserve">Collection </w:t>
        </w:r>
        <w:r w:rsidRPr="003F2FB1">
          <w:rPr>
            <w:rFonts w:eastAsiaTheme="minorEastAsia" w:cstheme="minorHAnsi"/>
            <w:color w:val="000000" w:themeColor="text1"/>
            <w:kern w:val="24"/>
          </w:rPr>
          <w:t xml:space="preserve">Timestamp box </w:t>
        </w:r>
        <w:r>
          <w:rPr>
            <w:rFonts w:eastAsiaTheme="minorEastAsia" w:cstheme="minorHAnsi"/>
            <w:color w:val="000000" w:themeColor="text1"/>
            <w:kern w:val="24"/>
          </w:rPr>
          <w:t xml:space="preserve">(‘colt’) </w:t>
        </w:r>
        <w:r w:rsidRPr="003F2FB1">
          <w:rPr>
            <w:rFonts w:eastAsiaTheme="minorEastAsia" w:cstheme="minorHAnsi"/>
            <w:color w:val="000000" w:themeColor="text1"/>
            <w:kern w:val="24"/>
          </w:rPr>
          <w:t>inside the Sample Table box, which provides for close coupling of the timestamps with the</w:t>
        </w:r>
        <w:r>
          <w:rPr>
            <w:rFonts w:eastAsiaTheme="minorEastAsia" w:cstheme="minorHAnsi"/>
            <w:color w:val="000000" w:themeColor="text1"/>
            <w:kern w:val="24"/>
          </w:rPr>
          <w:t>ir</w:t>
        </w:r>
        <w:r w:rsidRPr="003F2FB1">
          <w:rPr>
            <w:rFonts w:eastAsiaTheme="minorEastAsia" w:cstheme="minorHAnsi"/>
            <w:color w:val="000000" w:themeColor="text1"/>
            <w:kern w:val="24"/>
          </w:rPr>
          <w:t xml:space="preserve"> image frames.  </w:t>
        </w:r>
      </w:ins>
    </w:p>
    <w:p w14:paraId="681E4435" w14:textId="77777777" w:rsidR="00052016" w:rsidRDefault="00052016">
      <w:pPr>
        <w:numPr>
          <w:ilvl w:val="4"/>
          <w:numId w:val="78"/>
        </w:numPr>
        <w:spacing w:line="216" w:lineRule="auto"/>
        <w:contextualSpacing/>
        <w:jc w:val="both"/>
        <w:rPr>
          <w:ins w:id="3659" w:author="DENOUAL Franck" w:date="2022-11-18T15:39:00Z"/>
          <w:rFonts w:eastAsiaTheme="minorEastAsia" w:cstheme="minorHAnsi"/>
          <w:color w:val="000000" w:themeColor="text1"/>
          <w:kern w:val="24"/>
        </w:rPr>
        <w:pPrChange w:id="3660" w:author="DENOUAL Franck" w:date="2022-11-18T18:03:00Z">
          <w:pPr>
            <w:numPr>
              <w:ilvl w:val="4"/>
              <w:numId w:val="108"/>
            </w:numPr>
            <w:tabs>
              <w:tab w:val="num" w:pos="360"/>
              <w:tab w:val="num" w:pos="3600"/>
            </w:tabs>
            <w:spacing w:line="216" w:lineRule="auto"/>
            <w:ind w:left="3600" w:hanging="720"/>
            <w:contextualSpacing/>
            <w:jc w:val="both"/>
          </w:pPr>
        </w:pPrChange>
      </w:pPr>
      <w:ins w:id="3661" w:author="DENOUAL Franck" w:date="2022-11-18T15:39:00Z">
        <w:r>
          <w:rPr>
            <w:rFonts w:eastAsiaTheme="minorEastAsia" w:cstheme="minorHAnsi"/>
            <w:color w:val="000000" w:themeColor="text1"/>
            <w:kern w:val="24"/>
          </w:rPr>
          <w:t>Include quality and status information in the form of static and dynamic metadata providing information on the clock source, lock status of the source, and accuracy of the timestamps.</w:t>
        </w:r>
      </w:ins>
    </w:p>
    <w:p w14:paraId="6C2B8EFA" w14:textId="77777777" w:rsidR="00052016" w:rsidRDefault="00052016" w:rsidP="00350E92">
      <w:pPr>
        <w:spacing w:line="216" w:lineRule="auto"/>
        <w:contextualSpacing/>
        <w:jc w:val="both"/>
        <w:rPr>
          <w:ins w:id="3662" w:author="DENOUAL Franck" w:date="2022-11-18T15:39:00Z"/>
          <w:rFonts w:eastAsiaTheme="minorEastAsia" w:cstheme="minorHAnsi"/>
          <w:color w:val="000000" w:themeColor="text1"/>
          <w:kern w:val="24"/>
        </w:rPr>
      </w:pPr>
    </w:p>
    <w:p w14:paraId="5E18F1F9" w14:textId="77777777" w:rsidR="00052016" w:rsidRDefault="00052016" w:rsidP="00350E92">
      <w:pPr>
        <w:spacing w:after="120" w:line="216" w:lineRule="auto"/>
        <w:jc w:val="both"/>
        <w:rPr>
          <w:ins w:id="3663" w:author="DENOUAL Franck" w:date="2022-11-18T15:39:00Z"/>
          <w:rFonts w:eastAsiaTheme="minorEastAsia" w:cstheme="minorHAnsi"/>
          <w:color w:val="000000" w:themeColor="text1"/>
          <w:kern w:val="24"/>
        </w:rPr>
      </w:pPr>
      <w:ins w:id="3664" w:author="DENOUAL Franck" w:date="2022-11-18T15:39:00Z">
        <w:r>
          <w:rPr>
            <w:rFonts w:eastAsiaTheme="minorEastAsia" w:cstheme="minorHAnsi"/>
            <w:color w:val="000000" w:themeColor="text1"/>
            <w:kern w:val="24"/>
          </w:rPr>
          <w:t>Timing information in a video file provides utility for a variety of user purposes.  At a fundamental level, timing is required to understand:</w:t>
        </w:r>
      </w:ins>
    </w:p>
    <w:p w14:paraId="7E07BFAF" w14:textId="77777777" w:rsidR="00052016" w:rsidRDefault="00052016">
      <w:pPr>
        <w:numPr>
          <w:ilvl w:val="4"/>
          <w:numId w:val="78"/>
        </w:numPr>
        <w:spacing w:line="216" w:lineRule="auto"/>
        <w:contextualSpacing/>
        <w:jc w:val="both"/>
        <w:rPr>
          <w:ins w:id="3665" w:author="DENOUAL Franck" w:date="2022-11-18T15:39:00Z"/>
          <w:rFonts w:eastAsiaTheme="minorEastAsia" w:cstheme="minorHAnsi"/>
          <w:color w:val="000000" w:themeColor="text1"/>
          <w:kern w:val="24"/>
        </w:rPr>
        <w:pPrChange w:id="3666" w:author="DENOUAL Franck" w:date="2022-11-18T18:03:00Z">
          <w:pPr>
            <w:numPr>
              <w:ilvl w:val="4"/>
              <w:numId w:val="108"/>
            </w:numPr>
            <w:tabs>
              <w:tab w:val="num" w:pos="360"/>
              <w:tab w:val="num" w:pos="3600"/>
            </w:tabs>
            <w:spacing w:line="216" w:lineRule="auto"/>
            <w:ind w:left="3600" w:hanging="720"/>
            <w:contextualSpacing/>
            <w:jc w:val="both"/>
          </w:pPr>
        </w:pPrChange>
      </w:pPr>
      <w:ins w:id="3667" w:author="DENOUAL Franck" w:date="2022-11-18T15:39:00Z">
        <w:r w:rsidRPr="00887B05">
          <w:rPr>
            <w:rFonts w:eastAsiaTheme="minorEastAsia" w:cstheme="minorHAnsi"/>
            <w:color w:val="000000" w:themeColor="text1"/>
            <w:kern w:val="24"/>
          </w:rPr>
          <w:t xml:space="preserve">the ordering of </w:t>
        </w:r>
        <w:r>
          <w:rPr>
            <w:rFonts w:eastAsiaTheme="minorEastAsia" w:cstheme="minorHAnsi"/>
            <w:color w:val="000000" w:themeColor="text1"/>
            <w:kern w:val="24"/>
          </w:rPr>
          <w:t>samples</w:t>
        </w:r>
        <w:r w:rsidRPr="00887B05">
          <w:rPr>
            <w:rFonts w:eastAsiaTheme="minorEastAsia" w:cstheme="minorHAnsi"/>
            <w:color w:val="000000" w:themeColor="text1"/>
            <w:kern w:val="24"/>
          </w:rPr>
          <w:t xml:space="preserve">, </w:t>
        </w:r>
      </w:ins>
    </w:p>
    <w:p w14:paraId="0A51A1CD" w14:textId="77777777" w:rsidR="00052016" w:rsidRDefault="00052016">
      <w:pPr>
        <w:numPr>
          <w:ilvl w:val="4"/>
          <w:numId w:val="78"/>
        </w:numPr>
        <w:spacing w:line="216" w:lineRule="auto"/>
        <w:contextualSpacing/>
        <w:jc w:val="both"/>
        <w:rPr>
          <w:ins w:id="3668" w:author="DENOUAL Franck" w:date="2022-11-18T15:39:00Z"/>
          <w:rFonts w:eastAsiaTheme="minorEastAsia" w:cstheme="minorHAnsi"/>
          <w:color w:val="000000" w:themeColor="text1"/>
          <w:kern w:val="24"/>
        </w:rPr>
        <w:pPrChange w:id="3669" w:author="DENOUAL Franck" w:date="2022-11-18T18:03:00Z">
          <w:pPr>
            <w:numPr>
              <w:ilvl w:val="4"/>
              <w:numId w:val="108"/>
            </w:numPr>
            <w:tabs>
              <w:tab w:val="num" w:pos="360"/>
              <w:tab w:val="num" w:pos="3600"/>
            </w:tabs>
            <w:spacing w:line="216" w:lineRule="auto"/>
            <w:ind w:left="3600" w:hanging="720"/>
            <w:contextualSpacing/>
            <w:jc w:val="both"/>
          </w:pPr>
        </w:pPrChange>
      </w:pPr>
      <w:ins w:id="3670" w:author="DENOUAL Franck" w:date="2022-11-18T15:39:00Z">
        <w:r w:rsidRPr="00887B05">
          <w:rPr>
            <w:rFonts w:eastAsiaTheme="minorEastAsia" w:cstheme="minorHAnsi"/>
            <w:color w:val="000000" w:themeColor="text1"/>
            <w:kern w:val="24"/>
          </w:rPr>
          <w:t>the time differen</w:t>
        </w:r>
        <w:r>
          <w:rPr>
            <w:rFonts w:eastAsiaTheme="minorEastAsia" w:cstheme="minorHAnsi"/>
            <w:color w:val="000000" w:themeColor="text1"/>
            <w:kern w:val="24"/>
          </w:rPr>
          <w:t>ce</w:t>
        </w:r>
        <w:r w:rsidRPr="00887B05">
          <w:rPr>
            <w:rFonts w:eastAsiaTheme="minorEastAsia" w:cstheme="minorHAnsi"/>
            <w:color w:val="000000" w:themeColor="text1"/>
            <w:kern w:val="24"/>
          </w:rPr>
          <w:t xml:space="preserve"> between </w:t>
        </w:r>
        <w:r>
          <w:rPr>
            <w:rFonts w:eastAsiaTheme="minorEastAsia" w:cstheme="minorHAnsi"/>
            <w:color w:val="000000" w:themeColor="text1"/>
            <w:kern w:val="24"/>
          </w:rPr>
          <w:t>samples</w:t>
        </w:r>
        <w:r w:rsidRPr="00887B05">
          <w:rPr>
            <w:rFonts w:eastAsiaTheme="minorEastAsia" w:cstheme="minorHAnsi"/>
            <w:color w:val="000000" w:themeColor="text1"/>
            <w:kern w:val="24"/>
          </w:rPr>
          <w:t xml:space="preserve"> (frame rate</w:t>
        </w:r>
        <w:r>
          <w:rPr>
            <w:rFonts w:eastAsiaTheme="minorEastAsia" w:cstheme="minorHAnsi"/>
            <w:color w:val="000000" w:themeColor="text1"/>
            <w:kern w:val="24"/>
          </w:rPr>
          <w:t xml:space="preserve"> or sample rate</w:t>
        </w:r>
        <w:r w:rsidRPr="00887B05">
          <w:rPr>
            <w:rFonts w:eastAsiaTheme="minorEastAsia" w:cstheme="minorHAnsi"/>
            <w:color w:val="000000" w:themeColor="text1"/>
            <w:kern w:val="24"/>
          </w:rPr>
          <w:t xml:space="preserve">), </w:t>
        </w:r>
      </w:ins>
    </w:p>
    <w:p w14:paraId="78B8E772" w14:textId="77777777" w:rsidR="00052016" w:rsidRDefault="00052016">
      <w:pPr>
        <w:numPr>
          <w:ilvl w:val="4"/>
          <w:numId w:val="78"/>
        </w:numPr>
        <w:spacing w:line="216" w:lineRule="auto"/>
        <w:contextualSpacing/>
        <w:jc w:val="both"/>
        <w:rPr>
          <w:ins w:id="3671" w:author="DENOUAL Franck" w:date="2022-11-18T15:39:00Z"/>
          <w:rFonts w:eastAsiaTheme="minorEastAsia" w:cstheme="minorHAnsi"/>
          <w:color w:val="000000" w:themeColor="text1"/>
          <w:kern w:val="24"/>
        </w:rPr>
        <w:pPrChange w:id="3672" w:author="DENOUAL Franck" w:date="2022-11-18T18:03:00Z">
          <w:pPr>
            <w:numPr>
              <w:ilvl w:val="4"/>
              <w:numId w:val="108"/>
            </w:numPr>
            <w:tabs>
              <w:tab w:val="num" w:pos="360"/>
              <w:tab w:val="num" w:pos="3600"/>
            </w:tabs>
            <w:spacing w:line="216" w:lineRule="auto"/>
            <w:ind w:left="3600" w:hanging="720"/>
            <w:contextualSpacing/>
            <w:jc w:val="both"/>
          </w:pPr>
        </w:pPrChange>
      </w:pPr>
      <w:ins w:id="3673" w:author="DENOUAL Franck" w:date="2022-11-18T15:39:00Z">
        <w:r w:rsidRPr="00887B05">
          <w:rPr>
            <w:rFonts w:eastAsiaTheme="minorEastAsia" w:cstheme="minorHAnsi"/>
            <w:color w:val="000000" w:themeColor="text1"/>
            <w:kern w:val="24"/>
          </w:rPr>
          <w:t xml:space="preserve">the consistency of time between </w:t>
        </w:r>
        <w:r>
          <w:rPr>
            <w:rFonts w:eastAsiaTheme="minorEastAsia" w:cstheme="minorHAnsi"/>
            <w:color w:val="000000" w:themeColor="text1"/>
            <w:kern w:val="24"/>
          </w:rPr>
          <w:t>samples</w:t>
        </w:r>
        <w:r w:rsidRPr="00887B05">
          <w:rPr>
            <w:rFonts w:eastAsiaTheme="minorEastAsia" w:cstheme="minorHAnsi"/>
            <w:color w:val="000000" w:themeColor="text1"/>
            <w:kern w:val="24"/>
          </w:rPr>
          <w:t xml:space="preserve"> (jitter), </w:t>
        </w:r>
      </w:ins>
    </w:p>
    <w:p w14:paraId="68940689" w14:textId="77777777" w:rsidR="00052016" w:rsidRDefault="00052016">
      <w:pPr>
        <w:numPr>
          <w:ilvl w:val="4"/>
          <w:numId w:val="78"/>
        </w:numPr>
        <w:spacing w:line="216" w:lineRule="auto"/>
        <w:contextualSpacing/>
        <w:jc w:val="both"/>
        <w:rPr>
          <w:ins w:id="3674" w:author="DENOUAL Franck" w:date="2022-11-18T15:39:00Z"/>
          <w:rFonts w:eastAsiaTheme="minorEastAsia" w:cstheme="minorHAnsi"/>
          <w:color w:val="000000" w:themeColor="text1"/>
          <w:kern w:val="24"/>
        </w:rPr>
        <w:pPrChange w:id="3675" w:author="DENOUAL Franck" w:date="2022-11-18T18:03:00Z">
          <w:pPr>
            <w:numPr>
              <w:ilvl w:val="4"/>
              <w:numId w:val="108"/>
            </w:numPr>
            <w:tabs>
              <w:tab w:val="num" w:pos="360"/>
              <w:tab w:val="num" w:pos="3600"/>
            </w:tabs>
            <w:spacing w:line="216" w:lineRule="auto"/>
            <w:ind w:left="3600" w:hanging="720"/>
            <w:contextualSpacing/>
            <w:jc w:val="both"/>
          </w:pPr>
        </w:pPrChange>
      </w:pPr>
      <w:ins w:id="3676" w:author="DENOUAL Franck" w:date="2022-11-18T15:39:00Z">
        <w:r w:rsidRPr="00887B05">
          <w:rPr>
            <w:rFonts w:eastAsiaTheme="minorEastAsia" w:cstheme="minorHAnsi"/>
            <w:color w:val="000000" w:themeColor="text1"/>
            <w:kern w:val="24"/>
          </w:rPr>
          <w:t xml:space="preserve">the presence of dropped/lost </w:t>
        </w:r>
        <w:r>
          <w:rPr>
            <w:rFonts w:eastAsiaTheme="minorEastAsia" w:cstheme="minorHAnsi"/>
            <w:color w:val="000000" w:themeColor="text1"/>
            <w:kern w:val="24"/>
          </w:rPr>
          <w:t>samples</w:t>
        </w:r>
        <w:r w:rsidRPr="00887B05">
          <w:rPr>
            <w:rFonts w:eastAsiaTheme="minorEastAsia" w:cstheme="minorHAnsi"/>
            <w:color w:val="000000" w:themeColor="text1"/>
            <w:kern w:val="24"/>
          </w:rPr>
          <w:t xml:space="preserve">, </w:t>
        </w:r>
      </w:ins>
    </w:p>
    <w:p w14:paraId="11CB9502" w14:textId="77777777" w:rsidR="00052016" w:rsidRDefault="00052016">
      <w:pPr>
        <w:numPr>
          <w:ilvl w:val="4"/>
          <w:numId w:val="78"/>
        </w:numPr>
        <w:spacing w:line="216" w:lineRule="auto"/>
        <w:contextualSpacing/>
        <w:jc w:val="both"/>
        <w:rPr>
          <w:ins w:id="3677" w:author="DENOUAL Franck" w:date="2022-11-18T15:39:00Z"/>
          <w:rFonts w:eastAsiaTheme="minorEastAsia" w:cstheme="minorHAnsi"/>
          <w:color w:val="000000" w:themeColor="text1"/>
          <w:kern w:val="24"/>
        </w:rPr>
        <w:pPrChange w:id="3678" w:author="DENOUAL Franck" w:date="2022-11-18T18:03:00Z">
          <w:pPr>
            <w:numPr>
              <w:ilvl w:val="4"/>
              <w:numId w:val="108"/>
            </w:numPr>
            <w:tabs>
              <w:tab w:val="num" w:pos="360"/>
              <w:tab w:val="num" w:pos="3600"/>
            </w:tabs>
            <w:spacing w:line="216" w:lineRule="auto"/>
            <w:ind w:left="3600" w:hanging="720"/>
            <w:contextualSpacing/>
            <w:jc w:val="both"/>
          </w:pPr>
        </w:pPrChange>
      </w:pPr>
      <w:ins w:id="3679" w:author="DENOUAL Franck" w:date="2022-11-18T15:39:00Z">
        <w:r>
          <w:rPr>
            <w:rFonts w:eastAsiaTheme="minorEastAsia" w:cstheme="minorHAnsi"/>
            <w:color w:val="000000" w:themeColor="text1"/>
            <w:kern w:val="24"/>
          </w:rPr>
          <w:t xml:space="preserve">for video, </w:t>
        </w:r>
        <w:r w:rsidRPr="00887B05">
          <w:rPr>
            <w:rFonts w:eastAsiaTheme="minorEastAsia" w:cstheme="minorHAnsi"/>
            <w:color w:val="000000" w:themeColor="text1"/>
            <w:kern w:val="24"/>
          </w:rPr>
          <w:t xml:space="preserve">the timing of pixel information within a frame (global vs rolling shutter, </w:t>
        </w:r>
        <w:r>
          <w:rPr>
            <w:rFonts w:eastAsiaTheme="minorEastAsia" w:cstheme="minorHAnsi"/>
            <w:color w:val="000000" w:themeColor="text1"/>
            <w:kern w:val="24"/>
          </w:rPr>
          <w:t xml:space="preserve">push-broom sensors, </w:t>
        </w:r>
        <w:r w:rsidRPr="00887B05">
          <w:rPr>
            <w:rFonts w:eastAsiaTheme="minorEastAsia" w:cstheme="minorHAnsi"/>
            <w:color w:val="000000" w:themeColor="text1"/>
            <w:kern w:val="24"/>
          </w:rPr>
          <w:t xml:space="preserve">etc.), </w:t>
        </w:r>
      </w:ins>
    </w:p>
    <w:p w14:paraId="4A201C08" w14:textId="77777777" w:rsidR="00052016" w:rsidRPr="001810A2" w:rsidRDefault="00052016">
      <w:pPr>
        <w:numPr>
          <w:ilvl w:val="4"/>
          <w:numId w:val="78"/>
        </w:numPr>
        <w:spacing w:line="216" w:lineRule="auto"/>
        <w:contextualSpacing/>
        <w:jc w:val="both"/>
        <w:rPr>
          <w:ins w:id="3680" w:author="DENOUAL Franck" w:date="2022-11-18T15:39:00Z"/>
          <w:rFonts w:eastAsiaTheme="minorEastAsia" w:cstheme="minorHAnsi"/>
          <w:color w:val="000000" w:themeColor="text1"/>
          <w:kern w:val="24"/>
        </w:rPr>
        <w:pPrChange w:id="3681" w:author="DENOUAL Franck" w:date="2022-11-18T18:03:00Z">
          <w:pPr>
            <w:numPr>
              <w:ilvl w:val="4"/>
              <w:numId w:val="108"/>
            </w:numPr>
            <w:tabs>
              <w:tab w:val="num" w:pos="360"/>
              <w:tab w:val="num" w:pos="3600"/>
            </w:tabs>
            <w:spacing w:line="216" w:lineRule="auto"/>
            <w:ind w:left="3600" w:hanging="720"/>
            <w:contextualSpacing/>
            <w:jc w:val="both"/>
          </w:pPr>
        </w:pPrChange>
      </w:pPr>
      <w:ins w:id="3682" w:author="DENOUAL Franck" w:date="2022-11-18T15:39:00Z">
        <w:r w:rsidRPr="00887B05">
          <w:rPr>
            <w:rFonts w:eastAsiaTheme="minorEastAsia" w:cstheme="minorHAnsi"/>
            <w:color w:val="000000" w:themeColor="text1"/>
            <w:kern w:val="24"/>
          </w:rPr>
          <w:t xml:space="preserve">the </w:t>
        </w:r>
        <w:r>
          <w:rPr>
            <w:rFonts w:eastAsiaTheme="minorEastAsia" w:cstheme="minorHAnsi"/>
            <w:color w:val="000000" w:themeColor="text1"/>
            <w:kern w:val="24"/>
          </w:rPr>
          <w:t xml:space="preserve">temporal </w:t>
        </w:r>
        <w:r w:rsidRPr="00887B05">
          <w:rPr>
            <w:rFonts w:eastAsiaTheme="minorEastAsia" w:cstheme="minorHAnsi"/>
            <w:color w:val="000000" w:themeColor="text1"/>
            <w:kern w:val="24"/>
          </w:rPr>
          <w:t>correlation between</w:t>
        </w:r>
        <w:r>
          <w:rPr>
            <w:rFonts w:eastAsiaTheme="minorEastAsia" w:cstheme="minorHAnsi"/>
            <w:color w:val="000000" w:themeColor="text1"/>
            <w:kern w:val="24"/>
          </w:rPr>
          <w:t xml:space="preserve"> individual</w:t>
        </w:r>
        <w:r w:rsidRPr="00887B05">
          <w:rPr>
            <w:rFonts w:eastAsiaTheme="minorEastAsia" w:cstheme="minorHAnsi"/>
            <w:color w:val="000000" w:themeColor="text1"/>
            <w:kern w:val="24"/>
          </w:rPr>
          <w:t xml:space="preserve"> samples in separate tracks</w:t>
        </w:r>
        <w:r>
          <w:rPr>
            <w:rFonts w:eastAsiaTheme="minorEastAsia" w:cstheme="minorHAnsi"/>
            <w:color w:val="000000" w:themeColor="text1"/>
            <w:kern w:val="24"/>
          </w:rPr>
          <w:t xml:space="preserve"> or files</w:t>
        </w:r>
      </w:ins>
    </w:p>
    <w:p w14:paraId="4CE0427C" w14:textId="77777777" w:rsidR="00052016" w:rsidRDefault="00052016" w:rsidP="00052016">
      <w:pPr>
        <w:spacing w:line="216" w:lineRule="auto"/>
        <w:contextualSpacing/>
        <w:rPr>
          <w:ins w:id="3683" w:author="DENOUAL Franck" w:date="2022-11-18T15:39:00Z"/>
          <w:rFonts w:eastAsiaTheme="minorEastAsia" w:cstheme="minorHAnsi"/>
          <w:color w:val="000000" w:themeColor="text1"/>
          <w:kern w:val="24"/>
        </w:rPr>
      </w:pPr>
    </w:p>
    <w:p w14:paraId="5263783F" w14:textId="77777777" w:rsidR="00052016" w:rsidRPr="00FB1FFF" w:rsidRDefault="00052016" w:rsidP="00350E92">
      <w:pPr>
        <w:pStyle w:val="Heading2"/>
        <w:rPr>
          <w:ins w:id="3684" w:author="DENOUAL Franck" w:date="2022-11-18T15:39:00Z"/>
        </w:rPr>
      </w:pPr>
      <w:ins w:id="3685" w:author="DENOUAL Franck" w:date="2022-11-18T15:39:00Z">
        <w:r w:rsidRPr="00FB1FFF">
          <w:t xml:space="preserve">Use cases </w:t>
        </w:r>
      </w:ins>
    </w:p>
    <w:p w14:paraId="4D08E3A0" w14:textId="77777777" w:rsidR="00052016" w:rsidRPr="008063B0" w:rsidRDefault="00052016">
      <w:pPr>
        <w:numPr>
          <w:ilvl w:val="0"/>
          <w:numId w:val="78"/>
        </w:numPr>
        <w:tabs>
          <w:tab w:val="left" w:pos="720"/>
        </w:tabs>
        <w:spacing w:line="216" w:lineRule="auto"/>
        <w:ind w:left="720"/>
        <w:contextualSpacing/>
        <w:jc w:val="both"/>
        <w:rPr>
          <w:ins w:id="3686" w:author="DENOUAL Franck" w:date="2022-11-18T15:39:00Z"/>
          <w:rFonts w:eastAsiaTheme="minorEastAsia" w:cstheme="minorHAnsi"/>
          <w:b/>
          <w:bCs/>
          <w:color w:val="000000" w:themeColor="text1"/>
          <w:kern w:val="24"/>
        </w:rPr>
        <w:pPrChange w:id="3687" w:author="DENOUAL Franck" w:date="2022-11-18T18:03:00Z">
          <w:pPr>
            <w:numPr>
              <w:numId w:val="108"/>
            </w:numPr>
            <w:tabs>
              <w:tab w:val="num" w:pos="360"/>
              <w:tab w:val="left" w:pos="720"/>
            </w:tabs>
            <w:spacing w:line="216" w:lineRule="auto"/>
            <w:ind w:left="720" w:hanging="720"/>
            <w:contextualSpacing/>
            <w:jc w:val="both"/>
          </w:pPr>
        </w:pPrChange>
      </w:pPr>
      <w:ins w:id="3688" w:author="DENOUAL Franck" w:date="2022-11-18T15:39:00Z">
        <w:r>
          <w:rPr>
            <w:rFonts w:eastAsiaTheme="minorEastAsia" w:cstheme="minorHAnsi"/>
            <w:color w:val="000000" w:themeColor="text1"/>
            <w:kern w:val="24"/>
          </w:rPr>
          <w:t>Correlation of image frames taken from different locations but looking at the same scene content (3D analysis)</w:t>
        </w:r>
      </w:ins>
    </w:p>
    <w:p w14:paraId="691149B0" w14:textId="77777777" w:rsidR="00052016" w:rsidRPr="005A5F36" w:rsidRDefault="00052016">
      <w:pPr>
        <w:numPr>
          <w:ilvl w:val="0"/>
          <w:numId w:val="78"/>
        </w:numPr>
        <w:tabs>
          <w:tab w:val="left" w:pos="720"/>
        </w:tabs>
        <w:spacing w:line="216" w:lineRule="auto"/>
        <w:ind w:left="720"/>
        <w:contextualSpacing/>
        <w:jc w:val="both"/>
        <w:rPr>
          <w:ins w:id="3689" w:author="DENOUAL Franck" w:date="2022-11-18T15:39:00Z"/>
          <w:rFonts w:eastAsiaTheme="minorEastAsia" w:cstheme="minorHAnsi"/>
          <w:b/>
          <w:bCs/>
          <w:color w:val="000000" w:themeColor="text1"/>
          <w:kern w:val="24"/>
        </w:rPr>
        <w:pPrChange w:id="3690" w:author="DENOUAL Franck" w:date="2022-11-18T18:03:00Z">
          <w:pPr>
            <w:numPr>
              <w:numId w:val="108"/>
            </w:numPr>
            <w:tabs>
              <w:tab w:val="num" w:pos="360"/>
              <w:tab w:val="left" w:pos="720"/>
            </w:tabs>
            <w:spacing w:line="216" w:lineRule="auto"/>
            <w:ind w:left="720" w:hanging="720"/>
            <w:contextualSpacing/>
            <w:jc w:val="both"/>
          </w:pPr>
        </w:pPrChange>
      </w:pPr>
      <w:ins w:id="3691" w:author="DENOUAL Franck" w:date="2022-11-18T15:39:00Z">
        <w:r>
          <w:rPr>
            <w:rFonts w:eastAsiaTheme="minorEastAsia" w:cstheme="minorHAnsi"/>
            <w:color w:val="000000" w:themeColor="text1"/>
            <w:kern w:val="24"/>
          </w:rPr>
          <w:t>Correlation of sample information, in real-world time, for different media types</w:t>
        </w:r>
      </w:ins>
    </w:p>
    <w:p w14:paraId="5744D99A" w14:textId="77777777" w:rsidR="00052016" w:rsidRPr="00C52AC3" w:rsidRDefault="00052016">
      <w:pPr>
        <w:numPr>
          <w:ilvl w:val="0"/>
          <w:numId w:val="78"/>
        </w:numPr>
        <w:tabs>
          <w:tab w:val="left" w:pos="720"/>
        </w:tabs>
        <w:spacing w:line="216" w:lineRule="auto"/>
        <w:ind w:left="720"/>
        <w:contextualSpacing/>
        <w:jc w:val="both"/>
        <w:rPr>
          <w:ins w:id="3692" w:author="DENOUAL Franck" w:date="2022-11-18T15:39:00Z"/>
          <w:rFonts w:eastAsiaTheme="minorEastAsia" w:cstheme="minorHAnsi"/>
          <w:b/>
          <w:bCs/>
          <w:color w:val="000000" w:themeColor="text1"/>
          <w:kern w:val="24"/>
        </w:rPr>
        <w:pPrChange w:id="3693" w:author="DENOUAL Franck" w:date="2022-11-18T18:03:00Z">
          <w:pPr>
            <w:numPr>
              <w:numId w:val="108"/>
            </w:numPr>
            <w:tabs>
              <w:tab w:val="num" w:pos="360"/>
              <w:tab w:val="left" w:pos="720"/>
            </w:tabs>
            <w:spacing w:line="216" w:lineRule="auto"/>
            <w:ind w:left="720" w:hanging="720"/>
            <w:contextualSpacing/>
            <w:jc w:val="both"/>
          </w:pPr>
        </w:pPrChange>
      </w:pPr>
      <w:ins w:id="3694" w:author="DENOUAL Franck" w:date="2022-11-18T15:39:00Z">
        <w:r>
          <w:rPr>
            <w:rFonts w:eastAsiaTheme="minorEastAsia" w:cstheme="minorHAnsi"/>
            <w:color w:val="000000" w:themeColor="text1"/>
            <w:kern w:val="24"/>
          </w:rPr>
          <w:t>Correlation of scene content to real world events and information derived from other sensors</w:t>
        </w:r>
      </w:ins>
    </w:p>
    <w:p w14:paraId="075CBBAC" w14:textId="77777777" w:rsidR="00052016" w:rsidRPr="001810A2" w:rsidRDefault="00052016">
      <w:pPr>
        <w:numPr>
          <w:ilvl w:val="0"/>
          <w:numId w:val="78"/>
        </w:numPr>
        <w:tabs>
          <w:tab w:val="left" w:pos="720"/>
        </w:tabs>
        <w:spacing w:line="216" w:lineRule="auto"/>
        <w:ind w:left="720"/>
        <w:contextualSpacing/>
        <w:jc w:val="both"/>
        <w:rPr>
          <w:ins w:id="3695" w:author="DENOUAL Franck" w:date="2022-11-18T15:39:00Z"/>
          <w:rFonts w:eastAsiaTheme="minorEastAsia" w:cstheme="minorHAnsi"/>
          <w:b/>
          <w:bCs/>
          <w:color w:val="000000" w:themeColor="text1"/>
          <w:kern w:val="24"/>
        </w:rPr>
        <w:pPrChange w:id="3696" w:author="DENOUAL Franck" w:date="2022-11-18T18:03:00Z">
          <w:pPr>
            <w:numPr>
              <w:numId w:val="108"/>
            </w:numPr>
            <w:tabs>
              <w:tab w:val="num" w:pos="360"/>
              <w:tab w:val="left" w:pos="720"/>
            </w:tabs>
            <w:spacing w:line="216" w:lineRule="auto"/>
            <w:ind w:left="720" w:hanging="720"/>
            <w:contextualSpacing/>
            <w:jc w:val="both"/>
          </w:pPr>
        </w:pPrChange>
      </w:pPr>
      <w:ins w:id="3697" w:author="DENOUAL Franck" w:date="2022-11-18T15:39:00Z">
        <w:r>
          <w:rPr>
            <w:rFonts w:eastAsiaTheme="minorEastAsia" w:cstheme="minorHAnsi"/>
            <w:color w:val="000000" w:themeColor="text1"/>
            <w:kern w:val="24"/>
          </w:rPr>
          <w:t>Confirmation of event times and sequences in one or more security cameras</w:t>
        </w:r>
      </w:ins>
    </w:p>
    <w:p w14:paraId="0B9856FB" w14:textId="77777777" w:rsidR="00052016" w:rsidRPr="005A5F36" w:rsidRDefault="00052016">
      <w:pPr>
        <w:numPr>
          <w:ilvl w:val="0"/>
          <w:numId w:val="78"/>
        </w:numPr>
        <w:tabs>
          <w:tab w:val="left" w:pos="720"/>
        </w:tabs>
        <w:spacing w:line="216" w:lineRule="auto"/>
        <w:ind w:left="720"/>
        <w:contextualSpacing/>
        <w:jc w:val="both"/>
        <w:rPr>
          <w:ins w:id="3698" w:author="DENOUAL Franck" w:date="2022-11-18T15:39:00Z"/>
          <w:rFonts w:eastAsiaTheme="minorEastAsia" w:cstheme="minorHAnsi"/>
          <w:b/>
          <w:bCs/>
          <w:color w:val="000000" w:themeColor="text1"/>
          <w:kern w:val="24"/>
        </w:rPr>
        <w:pPrChange w:id="3699" w:author="DENOUAL Franck" w:date="2022-11-18T18:03:00Z">
          <w:pPr>
            <w:numPr>
              <w:numId w:val="108"/>
            </w:numPr>
            <w:tabs>
              <w:tab w:val="num" w:pos="360"/>
              <w:tab w:val="left" w:pos="720"/>
            </w:tabs>
            <w:spacing w:line="216" w:lineRule="auto"/>
            <w:ind w:left="720" w:hanging="720"/>
            <w:contextualSpacing/>
            <w:jc w:val="both"/>
          </w:pPr>
        </w:pPrChange>
      </w:pPr>
      <w:ins w:id="3700" w:author="DENOUAL Franck" w:date="2022-11-18T15:39:00Z">
        <w:r>
          <w:rPr>
            <w:rFonts w:eastAsiaTheme="minorEastAsia" w:cstheme="minorHAnsi"/>
            <w:color w:val="000000" w:themeColor="text1"/>
            <w:kern w:val="24"/>
          </w:rPr>
          <w:t>Confirmation of an event time or sequence at a sporting event, race, etc.</w:t>
        </w:r>
      </w:ins>
    </w:p>
    <w:p w14:paraId="6E4D9613" w14:textId="77777777" w:rsidR="00052016" w:rsidRPr="005A5F36" w:rsidRDefault="00052016">
      <w:pPr>
        <w:numPr>
          <w:ilvl w:val="0"/>
          <w:numId w:val="78"/>
        </w:numPr>
        <w:tabs>
          <w:tab w:val="left" w:pos="720"/>
        </w:tabs>
        <w:spacing w:line="216" w:lineRule="auto"/>
        <w:ind w:left="720"/>
        <w:contextualSpacing/>
        <w:jc w:val="both"/>
        <w:rPr>
          <w:ins w:id="3701" w:author="DENOUAL Franck" w:date="2022-11-18T15:39:00Z"/>
          <w:rFonts w:eastAsiaTheme="minorEastAsia" w:cstheme="minorHAnsi"/>
          <w:b/>
          <w:bCs/>
          <w:color w:val="000000" w:themeColor="text1"/>
          <w:kern w:val="24"/>
        </w:rPr>
        <w:pPrChange w:id="3702" w:author="DENOUAL Franck" w:date="2022-11-18T18:03:00Z">
          <w:pPr>
            <w:numPr>
              <w:numId w:val="108"/>
            </w:numPr>
            <w:tabs>
              <w:tab w:val="num" w:pos="360"/>
              <w:tab w:val="left" w:pos="720"/>
            </w:tabs>
            <w:spacing w:line="216" w:lineRule="auto"/>
            <w:ind w:left="720" w:hanging="720"/>
            <w:contextualSpacing/>
            <w:jc w:val="both"/>
          </w:pPr>
        </w:pPrChange>
      </w:pPr>
      <w:ins w:id="3703" w:author="DENOUAL Franck" w:date="2022-11-18T15:39:00Z">
        <w:r>
          <w:rPr>
            <w:rFonts w:eastAsiaTheme="minorEastAsia" w:cstheme="minorHAnsi"/>
            <w:color w:val="000000" w:themeColor="text1"/>
            <w:kern w:val="24"/>
          </w:rPr>
          <w:t>Temporal correlation of still media with timed media</w:t>
        </w:r>
      </w:ins>
    </w:p>
    <w:p w14:paraId="31834E44" w14:textId="77777777" w:rsidR="00052016" w:rsidRDefault="00052016">
      <w:pPr>
        <w:numPr>
          <w:ilvl w:val="5"/>
          <w:numId w:val="78"/>
        </w:numPr>
        <w:tabs>
          <w:tab w:val="clear" w:pos="1440"/>
          <w:tab w:val="left" w:pos="720"/>
          <w:tab w:val="num" w:pos="1080"/>
        </w:tabs>
        <w:spacing w:line="216" w:lineRule="auto"/>
        <w:ind w:left="1080"/>
        <w:contextualSpacing/>
        <w:jc w:val="both"/>
        <w:rPr>
          <w:ins w:id="3704" w:author="DENOUAL Franck" w:date="2022-11-18T15:39:00Z"/>
          <w:rFonts w:eastAsiaTheme="minorEastAsia" w:cstheme="minorHAnsi"/>
          <w:color w:val="000000" w:themeColor="text1"/>
          <w:kern w:val="24"/>
        </w:rPr>
        <w:pPrChange w:id="3705" w:author="DENOUAL Franck" w:date="2022-11-18T18:03:00Z">
          <w:pPr>
            <w:numPr>
              <w:ilvl w:val="5"/>
              <w:numId w:val="108"/>
            </w:numPr>
            <w:tabs>
              <w:tab w:val="num" w:pos="360"/>
              <w:tab w:val="left" w:pos="720"/>
              <w:tab w:val="num" w:pos="1080"/>
              <w:tab w:val="num" w:pos="4320"/>
            </w:tabs>
            <w:spacing w:line="216" w:lineRule="auto"/>
            <w:ind w:left="1080" w:hanging="720"/>
            <w:contextualSpacing/>
            <w:jc w:val="both"/>
          </w:pPr>
        </w:pPrChange>
      </w:pPr>
      <w:ins w:id="3706" w:author="DENOUAL Franck" w:date="2022-11-18T15:39:00Z">
        <w:r>
          <w:rPr>
            <w:rFonts w:eastAsiaTheme="minorEastAsia" w:cstheme="minorHAnsi"/>
            <w:color w:val="000000" w:themeColor="text1"/>
            <w:kern w:val="24"/>
          </w:rPr>
          <w:t>Ex: Correlation of a phone camera still image with a security camera video frame</w:t>
        </w:r>
      </w:ins>
    </w:p>
    <w:p w14:paraId="155E47D2" w14:textId="77777777" w:rsidR="00052016" w:rsidRPr="005A5F36" w:rsidRDefault="00052016">
      <w:pPr>
        <w:numPr>
          <w:ilvl w:val="5"/>
          <w:numId w:val="78"/>
        </w:numPr>
        <w:tabs>
          <w:tab w:val="clear" w:pos="1440"/>
          <w:tab w:val="left" w:pos="720"/>
          <w:tab w:val="num" w:pos="1080"/>
        </w:tabs>
        <w:spacing w:line="216" w:lineRule="auto"/>
        <w:ind w:left="1080"/>
        <w:contextualSpacing/>
        <w:jc w:val="both"/>
        <w:rPr>
          <w:ins w:id="3707" w:author="DENOUAL Franck" w:date="2022-11-18T15:39:00Z"/>
          <w:rFonts w:eastAsiaTheme="minorEastAsia" w:cstheme="minorHAnsi"/>
          <w:color w:val="000000" w:themeColor="text1"/>
          <w:kern w:val="24"/>
        </w:rPr>
        <w:pPrChange w:id="3708" w:author="DENOUAL Franck" w:date="2022-11-18T18:03:00Z">
          <w:pPr>
            <w:numPr>
              <w:ilvl w:val="5"/>
              <w:numId w:val="108"/>
            </w:numPr>
            <w:tabs>
              <w:tab w:val="num" w:pos="360"/>
              <w:tab w:val="left" w:pos="720"/>
              <w:tab w:val="num" w:pos="1080"/>
              <w:tab w:val="num" w:pos="4320"/>
            </w:tabs>
            <w:spacing w:line="216" w:lineRule="auto"/>
            <w:ind w:left="1080" w:hanging="720"/>
            <w:contextualSpacing/>
            <w:jc w:val="both"/>
          </w:pPr>
        </w:pPrChange>
      </w:pPr>
      <w:ins w:id="3709" w:author="DENOUAL Franck" w:date="2022-11-18T15:39:00Z">
        <w:r w:rsidRPr="005A5F36">
          <w:rPr>
            <w:rFonts w:eastAsiaTheme="minorEastAsia" w:cstheme="minorHAnsi"/>
            <w:color w:val="000000" w:themeColor="text1"/>
            <w:kern w:val="24"/>
          </w:rPr>
          <w:t>Ex: Correlation of an image frame with a motion sensor trigger</w:t>
        </w:r>
      </w:ins>
    </w:p>
    <w:p w14:paraId="5CF5F0D8" w14:textId="77777777" w:rsidR="00052016" w:rsidRPr="006D581B" w:rsidRDefault="00052016">
      <w:pPr>
        <w:pStyle w:val="ListParagraph"/>
        <w:widowControl/>
        <w:numPr>
          <w:ilvl w:val="0"/>
          <w:numId w:val="78"/>
        </w:numPr>
        <w:autoSpaceDN/>
        <w:spacing w:after="0" w:line="216" w:lineRule="auto"/>
        <w:jc w:val="left"/>
        <w:textAlignment w:val="auto"/>
        <w:rPr>
          <w:ins w:id="3710" w:author="DENOUAL Franck" w:date="2022-11-18T15:39:00Z"/>
          <w:rFonts w:eastAsiaTheme="minorEastAsia" w:cstheme="minorHAnsi"/>
          <w:b/>
          <w:bCs/>
          <w:color w:val="000000" w:themeColor="text1"/>
          <w:kern w:val="24"/>
        </w:rPr>
        <w:pPrChange w:id="3711" w:author="DENOUAL Franck" w:date="2022-11-18T18:03:00Z">
          <w:pPr>
            <w:pStyle w:val="ListParagraph"/>
            <w:widowControl/>
            <w:numPr>
              <w:numId w:val="108"/>
            </w:numPr>
            <w:tabs>
              <w:tab w:val="num" w:pos="360"/>
              <w:tab w:val="num" w:pos="720"/>
            </w:tabs>
            <w:autoSpaceDN/>
            <w:spacing w:after="0" w:line="216" w:lineRule="auto"/>
            <w:ind w:hanging="720"/>
            <w:jc w:val="left"/>
            <w:textAlignment w:val="auto"/>
          </w:pPr>
        </w:pPrChange>
      </w:pPr>
    </w:p>
    <w:p w14:paraId="62257917" w14:textId="77777777" w:rsidR="00052016" w:rsidRPr="00FB1FFF" w:rsidRDefault="00052016" w:rsidP="00350E92">
      <w:pPr>
        <w:pStyle w:val="Heading2"/>
        <w:rPr>
          <w:ins w:id="3712" w:author="DENOUAL Franck" w:date="2022-11-18T15:39:00Z"/>
        </w:rPr>
      </w:pPr>
      <w:ins w:id="3713" w:author="DENOUAL Franck" w:date="2022-11-18T15:39:00Z">
        <w:r w:rsidRPr="00FB1FFF">
          <w:t>Requirements</w:t>
        </w:r>
      </w:ins>
    </w:p>
    <w:p w14:paraId="52A35367" w14:textId="77777777" w:rsidR="00052016" w:rsidRDefault="00052016">
      <w:pPr>
        <w:numPr>
          <w:ilvl w:val="0"/>
          <w:numId w:val="78"/>
        </w:numPr>
        <w:tabs>
          <w:tab w:val="left" w:pos="720"/>
        </w:tabs>
        <w:spacing w:line="216" w:lineRule="auto"/>
        <w:ind w:left="720"/>
        <w:contextualSpacing/>
        <w:jc w:val="both"/>
        <w:rPr>
          <w:ins w:id="3714" w:author="DENOUAL Franck" w:date="2022-11-18T15:39:00Z"/>
          <w:rFonts w:eastAsiaTheme="minorEastAsia" w:cstheme="minorHAnsi"/>
          <w:color w:val="000000" w:themeColor="text1"/>
          <w:kern w:val="24"/>
        </w:rPr>
        <w:pPrChange w:id="3715" w:author="DENOUAL Franck" w:date="2022-11-18T18:03:00Z">
          <w:pPr>
            <w:numPr>
              <w:numId w:val="108"/>
            </w:numPr>
            <w:tabs>
              <w:tab w:val="num" w:pos="360"/>
              <w:tab w:val="left" w:pos="720"/>
            </w:tabs>
            <w:spacing w:line="216" w:lineRule="auto"/>
            <w:ind w:left="720" w:hanging="720"/>
            <w:contextualSpacing/>
            <w:jc w:val="both"/>
          </w:pPr>
        </w:pPrChange>
      </w:pPr>
      <w:ins w:id="3716" w:author="DENOUAL Franck" w:date="2022-11-18T15:39:00Z">
        <w:r w:rsidRPr="006D581B">
          <w:rPr>
            <w:rFonts w:eastAsiaTheme="minorEastAsia" w:cstheme="minorHAnsi"/>
            <w:color w:val="000000" w:themeColor="text1"/>
            <w:kern w:val="24"/>
          </w:rPr>
          <w:t>Provide</w:t>
        </w:r>
        <w:r>
          <w:rPr>
            <w:rFonts w:eastAsiaTheme="minorEastAsia" w:cstheme="minorHAnsi"/>
            <w:color w:val="000000" w:themeColor="text1"/>
            <w:kern w:val="24"/>
          </w:rPr>
          <w:t xml:space="preserve"> the ability to annotate each sample (motion imagery, metadata, audio, etc.) with a high precision and high accuracy collection timestamp.</w:t>
        </w:r>
      </w:ins>
    </w:p>
    <w:p w14:paraId="5EC36D68" w14:textId="77777777" w:rsidR="00052016" w:rsidRPr="006D581B" w:rsidRDefault="00052016">
      <w:pPr>
        <w:numPr>
          <w:ilvl w:val="0"/>
          <w:numId w:val="78"/>
        </w:numPr>
        <w:tabs>
          <w:tab w:val="left" w:pos="720"/>
        </w:tabs>
        <w:spacing w:line="216" w:lineRule="auto"/>
        <w:ind w:left="720"/>
        <w:contextualSpacing/>
        <w:jc w:val="both"/>
        <w:rPr>
          <w:ins w:id="3717" w:author="DENOUAL Franck" w:date="2022-11-18T15:39:00Z"/>
          <w:rFonts w:eastAsiaTheme="minorEastAsia" w:cstheme="minorHAnsi"/>
          <w:color w:val="000000" w:themeColor="text1"/>
          <w:kern w:val="24"/>
        </w:rPr>
        <w:pPrChange w:id="3718" w:author="DENOUAL Franck" w:date="2022-11-18T18:03:00Z">
          <w:pPr>
            <w:numPr>
              <w:numId w:val="108"/>
            </w:numPr>
            <w:tabs>
              <w:tab w:val="num" w:pos="360"/>
              <w:tab w:val="left" w:pos="720"/>
            </w:tabs>
            <w:spacing w:line="216" w:lineRule="auto"/>
            <w:ind w:left="720" w:hanging="720"/>
            <w:contextualSpacing/>
            <w:jc w:val="both"/>
          </w:pPr>
        </w:pPrChange>
      </w:pPr>
      <w:ins w:id="3719" w:author="DENOUAL Franck" w:date="2022-11-18T15:39:00Z">
        <w:r>
          <w:rPr>
            <w:rFonts w:eastAsiaTheme="minorEastAsia" w:cstheme="minorHAnsi"/>
            <w:color w:val="000000" w:themeColor="text1"/>
            <w:kern w:val="24"/>
          </w:rPr>
          <w:t>Provide sufficient metadata to determine the quality and accuracy of the timestamps.</w:t>
        </w:r>
      </w:ins>
    </w:p>
    <w:p w14:paraId="0A492A91" w14:textId="77777777" w:rsidR="00052016" w:rsidRDefault="00052016">
      <w:pPr>
        <w:numPr>
          <w:ilvl w:val="4"/>
          <w:numId w:val="78"/>
        </w:numPr>
        <w:spacing w:line="216" w:lineRule="auto"/>
        <w:contextualSpacing/>
        <w:jc w:val="both"/>
        <w:rPr>
          <w:ins w:id="3720" w:author="DENOUAL Franck" w:date="2022-11-18T15:39:00Z"/>
          <w:rFonts w:eastAsiaTheme="minorEastAsia" w:cstheme="minorHAnsi"/>
          <w:color w:val="000000" w:themeColor="text1"/>
          <w:kern w:val="24"/>
        </w:rPr>
        <w:pPrChange w:id="3721" w:author="DENOUAL Franck" w:date="2022-11-18T18:03:00Z">
          <w:pPr>
            <w:numPr>
              <w:ilvl w:val="4"/>
              <w:numId w:val="108"/>
            </w:numPr>
            <w:tabs>
              <w:tab w:val="num" w:pos="360"/>
              <w:tab w:val="num" w:pos="3600"/>
            </w:tabs>
            <w:spacing w:line="216" w:lineRule="auto"/>
            <w:ind w:left="3600" w:hanging="720"/>
            <w:contextualSpacing/>
            <w:jc w:val="both"/>
          </w:pPr>
        </w:pPrChange>
      </w:pPr>
      <w:ins w:id="3722" w:author="DENOUAL Franck" w:date="2022-11-18T15:39:00Z">
        <w:r>
          <w:rPr>
            <w:rFonts w:eastAsiaTheme="minorEastAsia" w:cstheme="minorHAnsi"/>
            <w:color w:val="000000" w:themeColor="text1"/>
            <w:kern w:val="24"/>
          </w:rPr>
          <w:t>Timestamps in the Timestamp box are collection timestamps, representing the “real-world” time a sample is generated.  The values are not intended to be modified once captured during initial recording into a file unless the modifications are part of an intended process to refine and improve the accuracy of the timestamp information.</w:t>
        </w:r>
      </w:ins>
    </w:p>
    <w:p w14:paraId="33F2B2DA" w14:textId="77777777" w:rsidR="00052016" w:rsidRDefault="00052016">
      <w:pPr>
        <w:numPr>
          <w:ilvl w:val="0"/>
          <w:numId w:val="78"/>
        </w:numPr>
        <w:tabs>
          <w:tab w:val="left" w:pos="720"/>
        </w:tabs>
        <w:spacing w:line="216" w:lineRule="auto"/>
        <w:ind w:left="720"/>
        <w:contextualSpacing/>
        <w:jc w:val="both"/>
        <w:rPr>
          <w:ins w:id="3723" w:author="DENOUAL Franck" w:date="2022-11-18T15:39:00Z"/>
          <w:rFonts w:eastAsiaTheme="minorEastAsia" w:cstheme="minorHAnsi"/>
          <w:color w:val="000000" w:themeColor="text1"/>
          <w:kern w:val="24"/>
        </w:rPr>
        <w:pPrChange w:id="3724" w:author="DENOUAL Franck" w:date="2022-11-18T18:03:00Z">
          <w:pPr>
            <w:numPr>
              <w:numId w:val="108"/>
            </w:numPr>
            <w:tabs>
              <w:tab w:val="num" w:pos="360"/>
              <w:tab w:val="left" w:pos="720"/>
            </w:tabs>
            <w:spacing w:line="216" w:lineRule="auto"/>
            <w:ind w:left="720" w:hanging="720"/>
            <w:contextualSpacing/>
            <w:jc w:val="both"/>
          </w:pPr>
        </w:pPrChange>
      </w:pPr>
      <w:ins w:id="3725" w:author="DENOUAL Franck" w:date="2022-11-18T15:39:00Z">
        <w:r>
          <w:rPr>
            <w:rFonts w:eastAsiaTheme="minorEastAsia" w:cstheme="minorHAnsi"/>
            <w:color w:val="000000" w:themeColor="text1"/>
            <w:kern w:val="24"/>
          </w:rPr>
          <w:t>Timestamps are based on “atomic” time standards, such as TAI, GPS, etc.  Conversion of timestamp information to UTC is enabled in user applications through the ability to carry leap seconds information in the metadata.</w:t>
        </w:r>
      </w:ins>
    </w:p>
    <w:p w14:paraId="00C41530" w14:textId="77777777" w:rsidR="00052016" w:rsidRDefault="00052016" w:rsidP="00052016">
      <w:pPr>
        <w:spacing w:line="216" w:lineRule="auto"/>
        <w:contextualSpacing/>
        <w:rPr>
          <w:ins w:id="3726" w:author="DENOUAL Franck" w:date="2022-11-18T15:39:00Z"/>
          <w:rFonts w:eastAsiaTheme="minorEastAsia" w:cstheme="minorHAnsi"/>
          <w:b/>
          <w:bCs/>
          <w:color w:val="000000" w:themeColor="text1"/>
          <w:kern w:val="24"/>
        </w:rPr>
      </w:pPr>
    </w:p>
    <w:p w14:paraId="7D6D8A8E" w14:textId="77777777" w:rsidR="00052016" w:rsidRDefault="00052016" w:rsidP="00350E92">
      <w:pPr>
        <w:pStyle w:val="Heading2"/>
        <w:rPr>
          <w:ins w:id="3727" w:author="DENOUAL Franck" w:date="2022-11-18T15:39:00Z"/>
        </w:rPr>
      </w:pPr>
      <w:ins w:id="3728" w:author="DENOUAL Franck" w:date="2022-11-18T15:39:00Z">
        <w:r>
          <w:t>Analysis of Alternatives</w:t>
        </w:r>
      </w:ins>
    </w:p>
    <w:p w14:paraId="6E696BA9" w14:textId="77777777" w:rsidR="00052016" w:rsidRDefault="00052016" w:rsidP="00350E92">
      <w:pPr>
        <w:spacing w:line="216" w:lineRule="auto"/>
        <w:contextualSpacing/>
        <w:jc w:val="both"/>
        <w:rPr>
          <w:ins w:id="3729" w:author="DENOUAL Franck" w:date="2022-11-18T15:39:00Z"/>
          <w:rFonts w:eastAsiaTheme="minorEastAsia" w:cstheme="minorHAnsi"/>
          <w:color w:val="000000" w:themeColor="text1"/>
          <w:kern w:val="24"/>
        </w:rPr>
      </w:pPr>
      <w:ins w:id="3730" w:author="DENOUAL Franck" w:date="2022-11-18T15:39:00Z">
        <w:r w:rsidRPr="00C806AF">
          <w:rPr>
            <w:rFonts w:eastAsiaTheme="minorEastAsia" w:cstheme="minorHAnsi"/>
            <w:color w:val="000000" w:themeColor="text1"/>
            <w:kern w:val="24"/>
          </w:rPr>
          <w:t xml:space="preserve">To implement </w:t>
        </w:r>
        <w:r>
          <w:rPr>
            <w:rFonts w:eastAsiaTheme="minorEastAsia" w:cstheme="minorHAnsi"/>
            <w:color w:val="000000" w:themeColor="text1"/>
            <w:kern w:val="24"/>
          </w:rPr>
          <w:t xml:space="preserve">a </w:t>
        </w:r>
        <w:r w:rsidRPr="00C806AF">
          <w:rPr>
            <w:rFonts w:eastAsiaTheme="minorEastAsia" w:cstheme="minorHAnsi"/>
            <w:color w:val="000000" w:themeColor="text1"/>
            <w:kern w:val="24"/>
          </w:rPr>
          <w:t xml:space="preserve">generalized collection timestamp capability, </w:t>
        </w:r>
        <w:r>
          <w:rPr>
            <w:rFonts w:eastAsiaTheme="minorEastAsia" w:cstheme="minorHAnsi"/>
            <w:color w:val="000000" w:themeColor="text1"/>
            <w:kern w:val="24"/>
          </w:rPr>
          <w:t>a few</w:t>
        </w:r>
        <w:r w:rsidRPr="00C806AF">
          <w:rPr>
            <w:rFonts w:eastAsiaTheme="minorEastAsia" w:cstheme="minorHAnsi"/>
            <w:color w:val="000000" w:themeColor="text1"/>
            <w:kern w:val="24"/>
          </w:rPr>
          <w:t xml:space="preserve"> alternative approaches are </w:t>
        </w:r>
        <w:r>
          <w:rPr>
            <w:rFonts w:eastAsiaTheme="minorEastAsia" w:cstheme="minorHAnsi"/>
            <w:color w:val="000000" w:themeColor="text1"/>
            <w:kern w:val="24"/>
          </w:rPr>
          <w:t>examined:</w:t>
        </w:r>
      </w:ins>
    </w:p>
    <w:p w14:paraId="5D54245C" w14:textId="77777777" w:rsidR="00052016" w:rsidRDefault="00052016" w:rsidP="00350E92">
      <w:pPr>
        <w:spacing w:line="216" w:lineRule="auto"/>
        <w:contextualSpacing/>
        <w:jc w:val="both"/>
        <w:rPr>
          <w:ins w:id="3731" w:author="DENOUAL Franck" w:date="2022-11-18T15:39:00Z"/>
          <w:rFonts w:eastAsiaTheme="minorEastAsia" w:cstheme="minorHAnsi"/>
          <w:color w:val="000000" w:themeColor="text1"/>
          <w:kern w:val="24"/>
        </w:rPr>
      </w:pPr>
    </w:p>
    <w:p w14:paraId="0003C1E8" w14:textId="77777777" w:rsidR="00052016" w:rsidRDefault="00052016">
      <w:pPr>
        <w:pStyle w:val="ListParagraph"/>
        <w:widowControl/>
        <w:numPr>
          <w:ilvl w:val="0"/>
          <w:numId w:val="80"/>
        </w:numPr>
        <w:autoSpaceDN/>
        <w:spacing w:after="0" w:line="216" w:lineRule="auto"/>
        <w:textAlignment w:val="auto"/>
        <w:rPr>
          <w:ins w:id="3732" w:author="DENOUAL Franck" w:date="2022-11-18T15:39:00Z"/>
          <w:rFonts w:eastAsiaTheme="minorEastAsia" w:cstheme="minorHAnsi"/>
          <w:color w:val="000000" w:themeColor="text1"/>
          <w:kern w:val="24"/>
        </w:rPr>
        <w:pPrChange w:id="3733" w:author="DENOUAL Franck" w:date="2022-11-18T18:03:00Z">
          <w:pPr>
            <w:pStyle w:val="ListParagraph"/>
            <w:widowControl/>
            <w:numPr>
              <w:numId w:val="109"/>
            </w:numPr>
            <w:tabs>
              <w:tab w:val="num" w:pos="360"/>
              <w:tab w:val="num" w:pos="720"/>
            </w:tabs>
            <w:autoSpaceDN/>
            <w:spacing w:after="0" w:line="216" w:lineRule="auto"/>
            <w:ind w:hanging="720"/>
            <w:textAlignment w:val="auto"/>
          </w:pPr>
        </w:pPrChange>
      </w:pPr>
      <w:ins w:id="3734" w:author="DENOUAL Franck" w:date="2022-11-18T15:39:00Z">
        <w:r>
          <w:rPr>
            <w:rFonts w:eastAsiaTheme="minorEastAsia" w:cstheme="minorHAnsi"/>
            <w:color w:val="000000" w:themeColor="text1"/>
            <w:kern w:val="24"/>
          </w:rPr>
          <w:t>Items associated to samples</w:t>
        </w:r>
      </w:ins>
    </w:p>
    <w:p w14:paraId="2B3284A6" w14:textId="77777777" w:rsidR="00052016" w:rsidRDefault="00052016">
      <w:pPr>
        <w:pStyle w:val="ListParagraph"/>
        <w:widowControl/>
        <w:numPr>
          <w:ilvl w:val="1"/>
          <w:numId w:val="81"/>
        </w:numPr>
        <w:autoSpaceDN/>
        <w:spacing w:after="160" w:line="216" w:lineRule="auto"/>
        <w:textAlignment w:val="auto"/>
        <w:rPr>
          <w:ins w:id="3735" w:author="DENOUAL Franck" w:date="2022-11-18T15:39:00Z"/>
          <w:rFonts w:eastAsiaTheme="minorEastAsia" w:cstheme="minorHAnsi"/>
          <w:color w:val="000000" w:themeColor="text1"/>
          <w:kern w:val="24"/>
        </w:rPr>
        <w:pPrChange w:id="3736" w:author="DENOUAL Franck" w:date="2022-11-18T18:03:00Z">
          <w:pPr>
            <w:pStyle w:val="ListParagraph"/>
            <w:widowControl/>
            <w:numPr>
              <w:ilvl w:val="1"/>
              <w:numId w:val="110"/>
            </w:numPr>
            <w:tabs>
              <w:tab w:val="num" w:pos="360"/>
              <w:tab w:val="num" w:pos="1440"/>
            </w:tabs>
            <w:autoSpaceDN/>
            <w:spacing w:after="160" w:line="216" w:lineRule="auto"/>
            <w:ind w:left="1440" w:hanging="720"/>
            <w:textAlignment w:val="auto"/>
          </w:pPr>
        </w:pPrChange>
      </w:pPr>
      <w:ins w:id="3737" w:author="DENOUAL Franck" w:date="2022-11-18T15:39:00Z">
        <w:r>
          <w:rPr>
            <w:rFonts w:eastAsiaTheme="minorEastAsia" w:cstheme="minorHAnsi"/>
            <w:color w:val="000000" w:themeColor="text1"/>
            <w:kern w:val="24"/>
          </w:rPr>
          <w:t>One metadata item is created to carry the static collection timestamp information for the entire track</w:t>
        </w:r>
      </w:ins>
    </w:p>
    <w:p w14:paraId="4C17A3F4" w14:textId="77777777" w:rsidR="00052016" w:rsidRDefault="00052016">
      <w:pPr>
        <w:pStyle w:val="ListParagraph"/>
        <w:widowControl/>
        <w:numPr>
          <w:ilvl w:val="1"/>
          <w:numId w:val="81"/>
        </w:numPr>
        <w:autoSpaceDN/>
        <w:spacing w:after="160" w:line="216" w:lineRule="auto"/>
        <w:textAlignment w:val="auto"/>
        <w:rPr>
          <w:ins w:id="3738" w:author="DENOUAL Franck" w:date="2022-11-18T15:39:00Z"/>
          <w:rFonts w:eastAsiaTheme="minorEastAsia" w:cstheme="minorHAnsi"/>
          <w:color w:val="000000" w:themeColor="text1"/>
          <w:kern w:val="24"/>
        </w:rPr>
        <w:pPrChange w:id="3739" w:author="DENOUAL Franck" w:date="2022-11-18T18:03:00Z">
          <w:pPr>
            <w:pStyle w:val="ListParagraph"/>
            <w:widowControl/>
            <w:numPr>
              <w:ilvl w:val="1"/>
              <w:numId w:val="110"/>
            </w:numPr>
            <w:tabs>
              <w:tab w:val="num" w:pos="360"/>
              <w:tab w:val="num" w:pos="1440"/>
            </w:tabs>
            <w:autoSpaceDN/>
            <w:spacing w:after="160" w:line="216" w:lineRule="auto"/>
            <w:ind w:left="1440" w:hanging="720"/>
            <w:textAlignment w:val="auto"/>
          </w:pPr>
        </w:pPrChange>
      </w:pPr>
      <w:ins w:id="3740" w:author="DENOUAL Franck" w:date="2022-11-18T15:39:00Z">
        <w:r>
          <w:rPr>
            <w:rFonts w:eastAsiaTheme="minorEastAsia" w:cstheme="minorHAnsi"/>
            <w:color w:val="000000" w:themeColor="text1"/>
            <w:kern w:val="24"/>
          </w:rPr>
          <w:lastRenderedPageBreak/>
          <w:t>Additional metadata items are created, one for each track sample, to carry the time stamps and associated dynamic time quality metadata.</w:t>
        </w:r>
      </w:ins>
    </w:p>
    <w:p w14:paraId="41F9B287" w14:textId="77777777" w:rsidR="00052016" w:rsidRDefault="00052016">
      <w:pPr>
        <w:pStyle w:val="ListParagraph"/>
        <w:widowControl/>
        <w:numPr>
          <w:ilvl w:val="1"/>
          <w:numId w:val="81"/>
        </w:numPr>
        <w:autoSpaceDN/>
        <w:spacing w:after="160" w:line="216" w:lineRule="auto"/>
        <w:textAlignment w:val="auto"/>
        <w:rPr>
          <w:ins w:id="3741" w:author="DENOUAL Franck" w:date="2022-11-18T15:39:00Z"/>
          <w:rFonts w:eastAsiaTheme="minorEastAsia" w:cstheme="minorHAnsi"/>
          <w:color w:val="000000" w:themeColor="text1"/>
          <w:kern w:val="24"/>
        </w:rPr>
        <w:pPrChange w:id="3742" w:author="DENOUAL Franck" w:date="2022-11-18T18:03:00Z">
          <w:pPr>
            <w:pStyle w:val="ListParagraph"/>
            <w:widowControl/>
            <w:numPr>
              <w:ilvl w:val="1"/>
              <w:numId w:val="110"/>
            </w:numPr>
            <w:tabs>
              <w:tab w:val="num" w:pos="360"/>
              <w:tab w:val="num" w:pos="1440"/>
            </w:tabs>
            <w:autoSpaceDN/>
            <w:spacing w:after="160" w:line="216" w:lineRule="auto"/>
            <w:ind w:left="1440" w:hanging="720"/>
            <w:textAlignment w:val="auto"/>
          </w:pPr>
        </w:pPrChange>
      </w:pPr>
      <w:ins w:id="3743" w:author="DENOUAL Franck" w:date="2022-11-18T15:39:00Z">
        <w:r>
          <w:rPr>
            <w:rFonts w:eastAsiaTheme="minorEastAsia" w:cstheme="minorHAnsi"/>
            <w:color w:val="000000" w:themeColor="text1"/>
            <w:kern w:val="24"/>
          </w:rPr>
          <w:t>The items are referenced to each individual sample in a track.</w:t>
        </w:r>
      </w:ins>
    </w:p>
    <w:p w14:paraId="2342AFF9" w14:textId="77777777" w:rsidR="00052016" w:rsidRDefault="00052016" w:rsidP="00350E92">
      <w:pPr>
        <w:spacing w:line="216" w:lineRule="auto"/>
        <w:ind w:left="1440" w:hanging="720"/>
        <w:jc w:val="both"/>
        <w:rPr>
          <w:ins w:id="3744" w:author="DENOUAL Franck" w:date="2022-11-18T15:39:00Z"/>
          <w:rFonts w:eastAsiaTheme="minorEastAsia" w:cstheme="minorHAnsi"/>
          <w:color w:val="000000" w:themeColor="text1"/>
          <w:kern w:val="24"/>
        </w:rPr>
      </w:pPr>
      <w:ins w:id="3745" w:author="DENOUAL Franck" w:date="2022-11-18T15:39:00Z">
        <w:r>
          <w:rPr>
            <w:rFonts w:eastAsiaTheme="minorEastAsia" w:cstheme="minorHAnsi"/>
            <w:color w:val="000000" w:themeColor="text1"/>
            <w:kern w:val="24"/>
          </w:rPr>
          <w:t xml:space="preserve">Pros: </w:t>
        </w:r>
        <w:r>
          <w:rPr>
            <w:rFonts w:eastAsiaTheme="minorEastAsia" w:cstheme="minorHAnsi"/>
            <w:color w:val="000000" w:themeColor="text1"/>
            <w:kern w:val="24"/>
          </w:rPr>
          <w:tab/>
        </w:r>
      </w:ins>
    </w:p>
    <w:p w14:paraId="5065AF82" w14:textId="77777777" w:rsidR="00052016" w:rsidRDefault="00052016">
      <w:pPr>
        <w:pStyle w:val="ListParagraph"/>
        <w:widowControl/>
        <w:numPr>
          <w:ilvl w:val="1"/>
          <w:numId w:val="81"/>
        </w:numPr>
        <w:autoSpaceDN/>
        <w:spacing w:after="0" w:line="216" w:lineRule="auto"/>
        <w:textAlignment w:val="auto"/>
        <w:rPr>
          <w:ins w:id="3746" w:author="DENOUAL Franck" w:date="2022-11-18T15:39:00Z"/>
          <w:rFonts w:eastAsiaTheme="minorEastAsia" w:cstheme="minorHAnsi"/>
          <w:color w:val="000000" w:themeColor="text1"/>
          <w:kern w:val="24"/>
        </w:rPr>
        <w:pPrChange w:id="3747"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748" w:author="DENOUAL Franck" w:date="2022-11-18T15:39:00Z">
        <w:r w:rsidRPr="00A86B8A">
          <w:rPr>
            <w:rFonts w:eastAsiaTheme="minorEastAsia" w:cstheme="minorHAnsi"/>
            <w:color w:val="000000" w:themeColor="text1"/>
            <w:kern w:val="24"/>
          </w:rPr>
          <w:t>The method is straightforward conceptually.</w:t>
        </w:r>
      </w:ins>
    </w:p>
    <w:p w14:paraId="680AF613" w14:textId="77777777" w:rsidR="00052016" w:rsidRDefault="00052016">
      <w:pPr>
        <w:pStyle w:val="ListParagraph"/>
        <w:widowControl/>
        <w:numPr>
          <w:ilvl w:val="1"/>
          <w:numId w:val="81"/>
        </w:numPr>
        <w:autoSpaceDN/>
        <w:spacing w:after="0" w:line="216" w:lineRule="auto"/>
        <w:textAlignment w:val="auto"/>
        <w:rPr>
          <w:ins w:id="3749" w:author="DENOUAL Franck" w:date="2022-11-18T15:39:00Z"/>
          <w:rFonts w:eastAsiaTheme="minorEastAsia" w:cstheme="minorHAnsi"/>
          <w:color w:val="000000" w:themeColor="text1"/>
          <w:kern w:val="24"/>
        </w:rPr>
        <w:pPrChange w:id="3750"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751" w:author="DENOUAL Franck" w:date="2022-11-18T15:39:00Z">
        <w:r>
          <w:rPr>
            <w:rFonts w:eastAsiaTheme="minorEastAsia" w:cstheme="minorHAnsi"/>
            <w:color w:val="000000" w:themeColor="text1"/>
            <w:kern w:val="24"/>
          </w:rPr>
          <w:t>There are defined locations for both the static information and the dynamic information.</w:t>
        </w:r>
      </w:ins>
    </w:p>
    <w:p w14:paraId="078F2DAB" w14:textId="77777777" w:rsidR="00052016" w:rsidRPr="00A86B8A" w:rsidRDefault="00052016">
      <w:pPr>
        <w:pStyle w:val="ListParagraph"/>
        <w:widowControl/>
        <w:numPr>
          <w:ilvl w:val="1"/>
          <w:numId w:val="81"/>
        </w:numPr>
        <w:autoSpaceDN/>
        <w:spacing w:after="0" w:line="216" w:lineRule="auto"/>
        <w:textAlignment w:val="auto"/>
        <w:rPr>
          <w:ins w:id="3752" w:author="DENOUAL Franck" w:date="2022-11-18T15:39:00Z"/>
          <w:rFonts w:eastAsiaTheme="minorEastAsia" w:cstheme="minorHAnsi"/>
          <w:color w:val="000000" w:themeColor="text1"/>
          <w:kern w:val="24"/>
        </w:rPr>
        <w:pPrChange w:id="3753"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754" w:author="DENOUAL Franck" w:date="2022-11-18T15:39:00Z">
        <w:r>
          <w:rPr>
            <w:rFonts w:eastAsiaTheme="minorEastAsia" w:cstheme="minorHAnsi"/>
            <w:color w:val="000000" w:themeColor="text1"/>
            <w:kern w:val="24"/>
          </w:rPr>
          <w:t>The method leverages existing format capabilities, although an encoding method for the timestamps and quality metadata will need to be selected.</w:t>
        </w:r>
      </w:ins>
    </w:p>
    <w:p w14:paraId="1AD7A8C7" w14:textId="77777777" w:rsidR="00052016" w:rsidRDefault="00052016" w:rsidP="00350E92">
      <w:pPr>
        <w:spacing w:line="216" w:lineRule="auto"/>
        <w:ind w:left="1440" w:hanging="720"/>
        <w:jc w:val="both"/>
        <w:rPr>
          <w:ins w:id="3755" w:author="DENOUAL Franck" w:date="2022-11-18T15:39:00Z"/>
          <w:rFonts w:eastAsiaTheme="minorEastAsia" w:cstheme="minorHAnsi"/>
          <w:color w:val="000000" w:themeColor="text1"/>
          <w:kern w:val="24"/>
        </w:rPr>
      </w:pPr>
      <w:ins w:id="3756" w:author="DENOUAL Franck" w:date="2022-11-18T15:39:00Z">
        <w:r>
          <w:rPr>
            <w:rFonts w:eastAsiaTheme="minorEastAsia" w:cstheme="minorHAnsi"/>
            <w:color w:val="000000" w:themeColor="text1"/>
            <w:kern w:val="24"/>
          </w:rPr>
          <w:t xml:space="preserve">Cons: </w:t>
        </w:r>
        <w:r>
          <w:rPr>
            <w:rFonts w:eastAsiaTheme="minorEastAsia" w:cstheme="minorHAnsi"/>
            <w:color w:val="000000" w:themeColor="text1"/>
            <w:kern w:val="24"/>
          </w:rPr>
          <w:tab/>
        </w:r>
      </w:ins>
    </w:p>
    <w:p w14:paraId="5E72A1D9" w14:textId="77777777" w:rsidR="00052016" w:rsidRDefault="00052016">
      <w:pPr>
        <w:pStyle w:val="ListParagraph"/>
        <w:widowControl/>
        <w:numPr>
          <w:ilvl w:val="1"/>
          <w:numId w:val="81"/>
        </w:numPr>
        <w:autoSpaceDN/>
        <w:spacing w:after="0" w:line="216" w:lineRule="auto"/>
        <w:textAlignment w:val="auto"/>
        <w:rPr>
          <w:ins w:id="3757" w:author="DENOUAL Franck" w:date="2022-11-18T15:39:00Z"/>
          <w:rFonts w:eastAsiaTheme="minorEastAsia" w:cstheme="minorHAnsi"/>
          <w:color w:val="000000" w:themeColor="text1"/>
          <w:kern w:val="24"/>
        </w:rPr>
        <w:pPrChange w:id="3758"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759" w:author="DENOUAL Franck" w:date="2022-11-18T15:39:00Z">
        <w:r w:rsidRPr="00A86B8A">
          <w:rPr>
            <w:rFonts w:eastAsiaTheme="minorEastAsia" w:cstheme="minorHAnsi"/>
            <w:color w:val="000000" w:themeColor="text1"/>
            <w:kern w:val="24"/>
          </w:rPr>
          <w:t>There is a significant amount of overhead associated with creating the large number of items necessary to annotate each individual sample in a track.</w:t>
        </w:r>
        <w:r>
          <w:rPr>
            <w:rFonts w:eastAsiaTheme="minorEastAsia" w:cstheme="minorHAnsi"/>
            <w:color w:val="000000" w:themeColor="text1"/>
            <w:kern w:val="24"/>
          </w:rPr>
          <w:t xml:space="preserve">  Security cameras, for instance, may record continuously for many hours or days.</w:t>
        </w:r>
      </w:ins>
    </w:p>
    <w:p w14:paraId="6EB7ED94" w14:textId="77777777" w:rsidR="00052016" w:rsidRPr="00A86B8A" w:rsidRDefault="00052016">
      <w:pPr>
        <w:pStyle w:val="ListParagraph"/>
        <w:widowControl/>
        <w:numPr>
          <w:ilvl w:val="1"/>
          <w:numId w:val="81"/>
        </w:numPr>
        <w:autoSpaceDN/>
        <w:spacing w:after="0" w:line="216" w:lineRule="auto"/>
        <w:textAlignment w:val="auto"/>
        <w:rPr>
          <w:ins w:id="3760" w:author="DENOUAL Franck" w:date="2022-11-18T15:39:00Z"/>
          <w:rFonts w:eastAsiaTheme="minorEastAsia" w:cstheme="minorHAnsi"/>
          <w:color w:val="000000" w:themeColor="text1"/>
          <w:kern w:val="24"/>
        </w:rPr>
        <w:pPrChange w:id="3761"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762" w:author="DENOUAL Franck" w:date="2022-11-18T15:39:00Z">
        <w:r>
          <w:rPr>
            <w:rFonts w:eastAsiaTheme="minorEastAsia" w:cstheme="minorHAnsi"/>
            <w:color w:val="000000" w:themeColor="text1"/>
            <w:kern w:val="24"/>
          </w:rPr>
          <w:t>The timestamps are loosely coupled with the track through referencing and may get handled improperly, or possibly get dropped during editing and file export operations.</w:t>
        </w:r>
      </w:ins>
    </w:p>
    <w:p w14:paraId="21222840" w14:textId="77777777" w:rsidR="00052016" w:rsidRDefault="00052016" w:rsidP="00350E92">
      <w:pPr>
        <w:spacing w:line="216" w:lineRule="auto"/>
        <w:ind w:left="720"/>
        <w:jc w:val="both"/>
        <w:rPr>
          <w:ins w:id="3763" w:author="DENOUAL Franck" w:date="2022-11-18T15:39:00Z"/>
          <w:rFonts w:eastAsiaTheme="minorEastAsia" w:cstheme="minorHAnsi"/>
          <w:color w:val="000000" w:themeColor="text1"/>
          <w:kern w:val="24"/>
        </w:rPr>
      </w:pPr>
    </w:p>
    <w:p w14:paraId="366EDEDD" w14:textId="77777777" w:rsidR="00052016" w:rsidRDefault="00052016">
      <w:pPr>
        <w:pStyle w:val="ListParagraph"/>
        <w:widowControl/>
        <w:numPr>
          <w:ilvl w:val="0"/>
          <w:numId w:val="80"/>
        </w:numPr>
        <w:autoSpaceDN/>
        <w:spacing w:after="0" w:line="216" w:lineRule="auto"/>
        <w:textAlignment w:val="auto"/>
        <w:rPr>
          <w:ins w:id="3764" w:author="DENOUAL Franck" w:date="2022-11-18T15:39:00Z"/>
          <w:rFonts w:eastAsiaTheme="minorEastAsia" w:cstheme="minorHAnsi"/>
          <w:color w:val="000000" w:themeColor="text1"/>
          <w:kern w:val="24"/>
        </w:rPr>
        <w:pPrChange w:id="3765" w:author="DENOUAL Franck" w:date="2022-11-18T18:03:00Z">
          <w:pPr>
            <w:pStyle w:val="ListParagraph"/>
            <w:widowControl/>
            <w:numPr>
              <w:numId w:val="109"/>
            </w:numPr>
            <w:tabs>
              <w:tab w:val="num" w:pos="360"/>
              <w:tab w:val="num" w:pos="720"/>
            </w:tabs>
            <w:autoSpaceDN/>
            <w:spacing w:after="0" w:line="216" w:lineRule="auto"/>
            <w:ind w:hanging="720"/>
            <w:textAlignment w:val="auto"/>
          </w:pPr>
        </w:pPrChange>
      </w:pPr>
      <w:ins w:id="3766" w:author="DENOUAL Franck" w:date="2022-11-18T15:39:00Z">
        <w:r>
          <w:rPr>
            <w:rFonts w:eastAsiaTheme="minorEastAsia" w:cstheme="minorHAnsi"/>
            <w:color w:val="000000" w:themeColor="text1"/>
            <w:kern w:val="24"/>
          </w:rPr>
          <w:t>Creation of a ‘collection timestamp’ metadata track, time-synchronized with another video/media track</w:t>
        </w:r>
      </w:ins>
    </w:p>
    <w:p w14:paraId="5668A64A" w14:textId="77777777" w:rsidR="00052016" w:rsidRDefault="00052016">
      <w:pPr>
        <w:pStyle w:val="ListParagraph"/>
        <w:widowControl/>
        <w:numPr>
          <w:ilvl w:val="1"/>
          <w:numId w:val="82"/>
        </w:numPr>
        <w:autoSpaceDN/>
        <w:spacing w:after="160" w:line="216" w:lineRule="auto"/>
        <w:textAlignment w:val="auto"/>
        <w:rPr>
          <w:ins w:id="3767" w:author="DENOUAL Franck" w:date="2022-11-18T15:39:00Z"/>
          <w:rFonts w:eastAsiaTheme="minorEastAsia" w:cstheme="minorHAnsi"/>
          <w:color w:val="000000" w:themeColor="text1"/>
          <w:kern w:val="24"/>
        </w:rPr>
        <w:pPrChange w:id="3768" w:author="DENOUAL Franck" w:date="2022-11-18T18:03:00Z">
          <w:pPr>
            <w:pStyle w:val="ListParagraph"/>
            <w:widowControl/>
            <w:numPr>
              <w:ilvl w:val="1"/>
              <w:numId w:val="111"/>
            </w:numPr>
            <w:tabs>
              <w:tab w:val="num" w:pos="360"/>
              <w:tab w:val="num" w:pos="1440"/>
            </w:tabs>
            <w:autoSpaceDN/>
            <w:spacing w:after="160" w:line="216" w:lineRule="auto"/>
            <w:ind w:left="1440" w:hanging="720"/>
            <w:textAlignment w:val="auto"/>
          </w:pPr>
        </w:pPrChange>
      </w:pPr>
      <w:ins w:id="3769" w:author="DENOUAL Franck" w:date="2022-11-18T15:39:00Z">
        <w:r>
          <w:rPr>
            <w:rFonts w:eastAsiaTheme="minorEastAsia" w:cstheme="minorHAnsi"/>
            <w:color w:val="000000" w:themeColor="text1"/>
            <w:kern w:val="24"/>
          </w:rPr>
          <w:t>In this approach, individual metadata items, that carry the collection timestamp information, are generated and referenced to each individual sample in a track.</w:t>
        </w:r>
      </w:ins>
    </w:p>
    <w:p w14:paraId="07C05534" w14:textId="77777777" w:rsidR="00052016" w:rsidRDefault="00052016">
      <w:pPr>
        <w:pStyle w:val="ListParagraph"/>
        <w:widowControl/>
        <w:numPr>
          <w:ilvl w:val="1"/>
          <w:numId w:val="82"/>
        </w:numPr>
        <w:autoSpaceDN/>
        <w:spacing w:after="160" w:line="216" w:lineRule="auto"/>
        <w:textAlignment w:val="auto"/>
        <w:rPr>
          <w:ins w:id="3770" w:author="DENOUAL Franck" w:date="2022-11-18T15:39:00Z"/>
          <w:rFonts w:eastAsiaTheme="minorEastAsia" w:cstheme="minorHAnsi"/>
          <w:color w:val="000000" w:themeColor="text1"/>
          <w:kern w:val="24"/>
        </w:rPr>
        <w:pPrChange w:id="3771" w:author="DENOUAL Franck" w:date="2022-11-18T18:03:00Z">
          <w:pPr>
            <w:pStyle w:val="ListParagraph"/>
            <w:widowControl/>
            <w:numPr>
              <w:ilvl w:val="1"/>
              <w:numId w:val="111"/>
            </w:numPr>
            <w:tabs>
              <w:tab w:val="num" w:pos="360"/>
              <w:tab w:val="num" w:pos="1440"/>
            </w:tabs>
            <w:autoSpaceDN/>
            <w:spacing w:after="160" w:line="216" w:lineRule="auto"/>
            <w:ind w:left="1440" w:hanging="720"/>
            <w:textAlignment w:val="auto"/>
          </w:pPr>
        </w:pPrChange>
      </w:pPr>
      <w:ins w:id="3772" w:author="DENOUAL Franck" w:date="2022-11-18T15:39:00Z">
        <w:r>
          <w:rPr>
            <w:rFonts w:eastAsiaTheme="minorEastAsia" w:cstheme="minorHAnsi"/>
            <w:color w:val="000000" w:themeColor="text1"/>
            <w:kern w:val="24"/>
          </w:rPr>
          <w:t>Static metadata for the collection timestamps is carried in the static metabox of the track.</w:t>
        </w:r>
      </w:ins>
    </w:p>
    <w:p w14:paraId="78916A14" w14:textId="77777777" w:rsidR="00052016" w:rsidRDefault="00052016">
      <w:pPr>
        <w:pStyle w:val="ListParagraph"/>
        <w:widowControl/>
        <w:numPr>
          <w:ilvl w:val="1"/>
          <w:numId w:val="82"/>
        </w:numPr>
        <w:autoSpaceDN/>
        <w:spacing w:after="160" w:line="216" w:lineRule="auto"/>
        <w:textAlignment w:val="auto"/>
        <w:rPr>
          <w:ins w:id="3773" w:author="DENOUAL Franck" w:date="2022-11-18T15:39:00Z"/>
          <w:rFonts w:eastAsiaTheme="minorEastAsia" w:cstheme="minorHAnsi"/>
          <w:color w:val="000000" w:themeColor="text1"/>
          <w:kern w:val="24"/>
        </w:rPr>
        <w:pPrChange w:id="3774" w:author="DENOUAL Franck" w:date="2022-11-18T18:03:00Z">
          <w:pPr>
            <w:pStyle w:val="ListParagraph"/>
            <w:widowControl/>
            <w:numPr>
              <w:ilvl w:val="1"/>
              <w:numId w:val="111"/>
            </w:numPr>
            <w:tabs>
              <w:tab w:val="num" w:pos="360"/>
              <w:tab w:val="num" w:pos="1440"/>
            </w:tabs>
            <w:autoSpaceDN/>
            <w:spacing w:after="160" w:line="216" w:lineRule="auto"/>
            <w:ind w:left="1440" w:hanging="720"/>
            <w:textAlignment w:val="auto"/>
          </w:pPr>
        </w:pPrChange>
      </w:pPr>
      <w:ins w:id="3775" w:author="DENOUAL Franck" w:date="2022-11-18T15:39:00Z">
        <w:r>
          <w:rPr>
            <w:rFonts w:eastAsiaTheme="minorEastAsia" w:cstheme="minorHAnsi"/>
            <w:color w:val="000000" w:themeColor="text1"/>
            <w:kern w:val="24"/>
          </w:rPr>
          <w:t>Collection timestamps and associated dynamic time quality metadata are carried in the track samples</w:t>
        </w:r>
      </w:ins>
    </w:p>
    <w:p w14:paraId="7D9F7853" w14:textId="77777777" w:rsidR="00052016" w:rsidRDefault="00052016">
      <w:pPr>
        <w:pStyle w:val="ListParagraph"/>
        <w:widowControl/>
        <w:numPr>
          <w:ilvl w:val="1"/>
          <w:numId w:val="82"/>
        </w:numPr>
        <w:autoSpaceDN/>
        <w:spacing w:after="160" w:line="216" w:lineRule="auto"/>
        <w:textAlignment w:val="auto"/>
        <w:rPr>
          <w:ins w:id="3776" w:author="DENOUAL Franck" w:date="2022-11-18T15:39:00Z"/>
          <w:rFonts w:eastAsiaTheme="minorEastAsia" w:cstheme="minorHAnsi"/>
          <w:color w:val="000000" w:themeColor="text1"/>
          <w:kern w:val="24"/>
        </w:rPr>
        <w:pPrChange w:id="3777" w:author="DENOUAL Franck" w:date="2022-11-18T18:03:00Z">
          <w:pPr>
            <w:pStyle w:val="ListParagraph"/>
            <w:widowControl/>
            <w:numPr>
              <w:ilvl w:val="1"/>
              <w:numId w:val="111"/>
            </w:numPr>
            <w:tabs>
              <w:tab w:val="num" w:pos="360"/>
              <w:tab w:val="num" w:pos="1440"/>
            </w:tabs>
            <w:autoSpaceDN/>
            <w:spacing w:after="160" w:line="216" w:lineRule="auto"/>
            <w:ind w:left="1440" w:hanging="720"/>
            <w:textAlignment w:val="auto"/>
          </w:pPr>
        </w:pPrChange>
      </w:pPr>
      <w:ins w:id="3778" w:author="DENOUAL Franck" w:date="2022-11-18T15:39:00Z">
        <w:r>
          <w:rPr>
            <w:rFonts w:eastAsiaTheme="minorEastAsia" w:cstheme="minorHAnsi"/>
            <w:color w:val="000000" w:themeColor="text1"/>
            <w:kern w:val="24"/>
          </w:rPr>
          <w:t>The track is referenced to the track carrying the associated video/media samples</w:t>
        </w:r>
      </w:ins>
    </w:p>
    <w:p w14:paraId="69D7FA1E" w14:textId="77777777" w:rsidR="00052016" w:rsidRDefault="00052016">
      <w:pPr>
        <w:pStyle w:val="ListParagraph"/>
        <w:widowControl/>
        <w:numPr>
          <w:ilvl w:val="1"/>
          <w:numId w:val="82"/>
        </w:numPr>
        <w:autoSpaceDN/>
        <w:spacing w:after="160" w:line="216" w:lineRule="auto"/>
        <w:textAlignment w:val="auto"/>
        <w:rPr>
          <w:ins w:id="3779" w:author="DENOUAL Franck" w:date="2022-11-18T15:39:00Z"/>
          <w:rFonts w:eastAsiaTheme="minorEastAsia" w:cstheme="minorHAnsi"/>
          <w:color w:val="000000" w:themeColor="text1"/>
          <w:kern w:val="24"/>
        </w:rPr>
        <w:pPrChange w:id="3780" w:author="DENOUAL Franck" w:date="2022-11-18T18:03:00Z">
          <w:pPr>
            <w:pStyle w:val="ListParagraph"/>
            <w:widowControl/>
            <w:numPr>
              <w:ilvl w:val="1"/>
              <w:numId w:val="111"/>
            </w:numPr>
            <w:tabs>
              <w:tab w:val="num" w:pos="360"/>
              <w:tab w:val="num" w:pos="1440"/>
            </w:tabs>
            <w:autoSpaceDN/>
            <w:spacing w:after="160" w:line="216" w:lineRule="auto"/>
            <w:ind w:left="1440" w:hanging="720"/>
            <w:textAlignment w:val="auto"/>
          </w:pPr>
        </w:pPrChange>
      </w:pPr>
      <w:ins w:id="3781" w:author="DENOUAL Franck" w:date="2022-11-18T15:39:00Z">
        <w:r>
          <w:rPr>
            <w:rFonts w:eastAsiaTheme="minorEastAsia" w:cstheme="minorHAnsi"/>
            <w:color w:val="000000" w:themeColor="text1"/>
            <w:kern w:val="24"/>
          </w:rPr>
          <w:t>The composition timeline is used to correlate the collection timestamps with the individual image frames</w:t>
        </w:r>
      </w:ins>
    </w:p>
    <w:p w14:paraId="1DA33561" w14:textId="77777777" w:rsidR="00052016" w:rsidRDefault="00052016" w:rsidP="00350E92">
      <w:pPr>
        <w:spacing w:line="216" w:lineRule="auto"/>
        <w:ind w:left="1440" w:hanging="720"/>
        <w:jc w:val="both"/>
        <w:rPr>
          <w:ins w:id="3782" w:author="DENOUAL Franck" w:date="2022-11-18T15:39:00Z"/>
          <w:rFonts w:eastAsiaTheme="minorEastAsia" w:cstheme="minorHAnsi"/>
          <w:color w:val="000000" w:themeColor="text1"/>
          <w:kern w:val="24"/>
        </w:rPr>
      </w:pPr>
      <w:ins w:id="3783" w:author="DENOUAL Franck" w:date="2022-11-18T15:39:00Z">
        <w:r>
          <w:rPr>
            <w:rFonts w:eastAsiaTheme="minorEastAsia" w:cstheme="minorHAnsi"/>
            <w:color w:val="000000" w:themeColor="text1"/>
            <w:kern w:val="24"/>
          </w:rPr>
          <w:t xml:space="preserve">Pros: </w:t>
        </w:r>
        <w:r>
          <w:rPr>
            <w:rFonts w:eastAsiaTheme="minorEastAsia" w:cstheme="minorHAnsi"/>
            <w:color w:val="000000" w:themeColor="text1"/>
            <w:kern w:val="24"/>
          </w:rPr>
          <w:tab/>
        </w:r>
      </w:ins>
    </w:p>
    <w:p w14:paraId="194393F8" w14:textId="77777777" w:rsidR="00052016" w:rsidRPr="00F86B48" w:rsidRDefault="00052016">
      <w:pPr>
        <w:pStyle w:val="ListParagraph"/>
        <w:widowControl/>
        <w:numPr>
          <w:ilvl w:val="1"/>
          <w:numId w:val="82"/>
        </w:numPr>
        <w:autoSpaceDN/>
        <w:spacing w:after="0" w:line="216" w:lineRule="auto"/>
        <w:textAlignment w:val="auto"/>
        <w:rPr>
          <w:ins w:id="3784" w:author="DENOUAL Franck" w:date="2022-11-18T15:39:00Z"/>
          <w:rFonts w:eastAsiaTheme="minorEastAsia" w:cstheme="minorHAnsi"/>
          <w:color w:val="000000" w:themeColor="text1"/>
          <w:kern w:val="24"/>
        </w:rPr>
        <w:pPrChange w:id="3785"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786" w:author="DENOUAL Franck" w:date="2022-11-18T15:39:00Z">
        <w:r w:rsidRPr="00F86B48">
          <w:rPr>
            <w:rFonts w:eastAsiaTheme="minorEastAsia" w:cstheme="minorHAnsi"/>
            <w:color w:val="000000" w:themeColor="text1"/>
            <w:kern w:val="24"/>
          </w:rPr>
          <w:t>The method is straightforward conceptually.</w:t>
        </w:r>
      </w:ins>
    </w:p>
    <w:p w14:paraId="509060BE" w14:textId="77777777" w:rsidR="00052016" w:rsidRDefault="00052016">
      <w:pPr>
        <w:pStyle w:val="ListParagraph"/>
        <w:widowControl/>
        <w:numPr>
          <w:ilvl w:val="1"/>
          <w:numId w:val="81"/>
        </w:numPr>
        <w:autoSpaceDN/>
        <w:spacing w:after="0" w:line="216" w:lineRule="auto"/>
        <w:textAlignment w:val="auto"/>
        <w:rPr>
          <w:ins w:id="3787" w:author="DENOUAL Franck" w:date="2022-11-18T15:39:00Z"/>
          <w:rFonts w:eastAsiaTheme="minorEastAsia" w:cstheme="minorHAnsi"/>
          <w:color w:val="000000" w:themeColor="text1"/>
          <w:kern w:val="24"/>
        </w:rPr>
        <w:pPrChange w:id="3788"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789" w:author="DENOUAL Franck" w:date="2022-11-18T15:39:00Z">
        <w:r>
          <w:rPr>
            <w:rFonts w:eastAsiaTheme="minorEastAsia" w:cstheme="minorHAnsi"/>
            <w:color w:val="000000" w:themeColor="text1"/>
            <w:kern w:val="24"/>
          </w:rPr>
          <w:t>There are defined locations for both the static information and the dynamic information.</w:t>
        </w:r>
      </w:ins>
    </w:p>
    <w:p w14:paraId="4DDC3615" w14:textId="77777777" w:rsidR="00052016" w:rsidRPr="00A86B8A" w:rsidRDefault="00052016">
      <w:pPr>
        <w:pStyle w:val="ListParagraph"/>
        <w:widowControl/>
        <w:numPr>
          <w:ilvl w:val="1"/>
          <w:numId w:val="81"/>
        </w:numPr>
        <w:autoSpaceDN/>
        <w:spacing w:after="0" w:line="216" w:lineRule="auto"/>
        <w:textAlignment w:val="auto"/>
        <w:rPr>
          <w:ins w:id="3790" w:author="DENOUAL Franck" w:date="2022-11-18T15:39:00Z"/>
          <w:rFonts w:eastAsiaTheme="minorEastAsia" w:cstheme="minorHAnsi"/>
          <w:color w:val="000000" w:themeColor="text1"/>
          <w:kern w:val="24"/>
        </w:rPr>
        <w:pPrChange w:id="3791"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792" w:author="DENOUAL Franck" w:date="2022-11-18T15:39:00Z">
        <w:r>
          <w:rPr>
            <w:rFonts w:eastAsiaTheme="minorEastAsia" w:cstheme="minorHAnsi"/>
            <w:color w:val="000000" w:themeColor="text1"/>
            <w:kern w:val="24"/>
          </w:rPr>
          <w:t>The method leverages existing format capabilities, although an encoding method for the timestamps and quality metadata will need to be selected.</w:t>
        </w:r>
      </w:ins>
    </w:p>
    <w:p w14:paraId="1413B466" w14:textId="77777777" w:rsidR="00052016" w:rsidRDefault="00052016" w:rsidP="00350E92">
      <w:pPr>
        <w:spacing w:line="216" w:lineRule="auto"/>
        <w:ind w:left="1440" w:hanging="720"/>
        <w:jc w:val="both"/>
        <w:rPr>
          <w:ins w:id="3793" w:author="DENOUAL Franck" w:date="2022-11-18T15:39:00Z"/>
          <w:rFonts w:eastAsiaTheme="minorEastAsia" w:cstheme="minorHAnsi"/>
          <w:color w:val="000000" w:themeColor="text1"/>
          <w:kern w:val="24"/>
        </w:rPr>
      </w:pPr>
      <w:ins w:id="3794" w:author="DENOUAL Franck" w:date="2022-11-18T15:39:00Z">
        <w:r>
          <w:rPr>
            <w:rFonts w:eastAsiaTheme="minorEastAsia" w:cstheme="minorHAnsi"/>
            <w:color w:val="000000" w:themeColor="text1"/>
            <w:kern w:val="24"/>
          </w:rPr>
          <w:t xml:space="preserve">Cons: </w:t>
        </w:r>
        <w:r>
          <w:rPr>
            <w:rFonts w:eastAsiaTheme="minorEastAsia" w:cstheme="minorHAnsi"/>
            <w:color w:val="000000" w:themeColor="text1"/>
            <w:kern w:val="24"/>
          </w:rPr>
          <w:tab/>
        </w:r>
      </w:ins>
    </w:p>
    <w:p w14:paraId="52FC6EB1" w14:textId="77777777" w:rsidR="00052016" w:rsidRPr="00F86B48" w:rsidRDefault="00052016">
      <w:pPr>
        <w:pStyle w:val="ListParagraph"/>
        <w:widowControl/>
        <w:numPr>
          <w:ilvl w:val="1"/>
          <w:numId w:val="81"/>
        </w:numPr>
        <w:autoSpaceDN/>
        <w:spacing w:after="0" w:line="216" w:lineRule="auto"/>
        <w:textAlignment w:val="auto"/>
        <w:rPr>
          <w:ins w:id="3795" w:author="DENOUAL Franck" w:date="2022-11-18T15:39:00Z"/>
          <w:rFonts w:eastAsiaTheme="minorEastAsia" w:cstheme="minorHAnsi"/>
          <w:color w:val="000000" w:themeColor="text1"/>
          <w:kern w:val="24"/>
        </w:rPr>
        <w:pPrChange w:id="3796"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797" w:author="DENOUAL Franck" w:date="2022-11-18T15:39:00Z">
        <w:r w:rsidRPr="00F86B48">
          <w:rPr>
            <w:rFonts w:eastAsiaTheme="minorEastAsia" w:cstheme="minorHAnsi"/>
            <w:color w:val="000000" w:themeColor="text1"/>
            <w:kern w:val="24"/>
          </w:rPr>
          <w:t xml:space="preserve">There is a </w:t>
        </w:r>
        <w:r>
          <w:rPr>
            <w:rFonts w:eastAsiaTheme="minorEastAsia" w:cstheme="minorHAnsi"/>
            <w:color w:val="000000" w:themeColor="text1"/>
            <w:kern w:val="24"/>
          </w:rPr>
          <w:t>fair</w:t>
        </w:r>
        <w:r w:rsidRPr="00F86B48">
          <w:rPr>
            <w:rFonts w:eastAsiaTheme="minorEastAsia" w:cstheme="minorHAnsi"/>
            <w:color w:val="000000" w:themeColor="text1"/>
            <w:kern w:val="24"/>
          </w:rPr>
          <w:t xml:space="preserve"> amount of overhead associated with creating </w:t>
        </w:r>
        <w:r>
          <w:rPr>
            <w:rFonts w:eastAsiaTheme="minorEastAsia" w:cstheme="minorHAnsi"/>
            <w:color w:val="000000" w:themeColor="text1"/>
            <w:kern w:val="24"/>
          </w:rPr>
          <w:t xml:space="preserve">a separate </w:t>
        </w:r>
        <w:r w:rsidRPr="00F86B48">
          <w:rPr>
            <w:rFonts w:eastAsiaTheme="minorEastAsia" w:cstheme="minorHAnsi"/>
            <w:color w:val="000000" w:themeColor="text1"/>
            <w:kern w:val="24"/>
          </w:rPr>
          <w:t>track</w:t>
        </w:r>
        <w:r>
          <w:rPr>
            <w:rFonts w:eastAsiaTheme="minorEastAsia" w:cstheme="minorHAnsi"/>
            <w:color w:val="000000" w:themeColor="text1"/>
            <w:kern w:val="24"/>
          </w:rPr>
          <w:t xml:space="preserve"> to carry just the timestamps</w:t>
        </w:r>
        <w:r w:rsidRPr="00F86B48">
          <w:rPr>
            <w:rFonts w:eastAsiaTheme="minorEastAsia" w:cstheme="minorHAnsi"/>
            <w:color w:val="000000" w:themeColor="text1"/>
            <w:kern w:val="24"/>
          </w:rPr>
          <w:t>.</w:t>
        </w:r>
      </w:ins>
    </w:p>
    <w:p w14:paraId="392F5AA3" w14:textId="77777777" w:rsidR="00052016" w:rsidRPr="00A86B8A" w:rsidRDefault="00052016">
      <w:pPr>
        <w:pStyle w:val="ListParagraph"/>
        <w:widowControl/>
        <w:numPr>
          <w:ilvl w:val="1"/>
          <w:numId w:val="81"/>
        </w:numPr>
        <w:autoSpaceDN/>
        <w:spacing w:after="0" w:line="216" w:lineRule="auto"/>
        <w:textAlignment w:val="auto"/>
        <w:rPr>
          <w:ins w:id="3798" w:author="DENOUAL Franck" w:date="2022-11-18T15:39:00Z"/>
          <w:rFonts w:eastAsiaTheme="minorEastAsia" w:cstheme="minorHAnsi"/>
          <w:color w:val="000000" w:themeColor="text1"/>
          <w:kern w:val="24"/>
        </w:rPr>
        <w:pPrChange w:id="3799"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800" w:author="DENOUAL Franck" w:date="2022-11-18T15:39:00Z">
        <w:r>
          <w:rPr>
            <w:rFonts w:eastAsiaTheme="minorEastAsia" w:cstheme="minorHAnsi"/>
            <w:color w:val="000000" w:themeColor="text1"/>
            <w:kern w:val="24"/>
          </w:rPr>
          <w:t>The timestamps are loosely coupled with the track through referencing and may get handled improperly, or possibly get dropped during editing and file export operations.</w:t>
        </w:r>
      </w:ins>
    </w:p>
    <w:p w14:paraId="68B4ECFD" w14:textId="77777777" w:rsidR="00052016" w:rsidRPr="00C806AF" w:rsidRDefault="00052016" w:rsidP="00350E92">
      <w:pPr>
        <w:spacing w:line="216" w:lineRule="auto"/>
        <w:ind w:left="720"/>
        <w:jc w:val="both"/>
        <w:rPr>
          <w:ins w:id="3801" w:author="DENOUAL Franck" w:date="2022-11-18T15:39:00Z"/>
          <w:rFonts w:eastAsiaTheme="minorEastAsia" w:cstheme="minorHAnsi"/>
          <w:color w:val="000000" w:themeColor="text1"/>
          <w:kern w:val="24"/>
        </w:rPr>
      </w:pPr>
    </w:p>
    <w:p w14:paraId="7FF49493" w14:textId="28DE411C" w:rsidR="00052016" w:rsidRDefault="00052016">
      <w:pPr>
        <w:pStyle w:val="ListParagraph"/>
        <w:widowControl/>
        <w:numPr>
          <w:ilvl w:val="0"/>
          <w:numId w:val="80"/>
        </w:numPr>
        <w:autoSpaceDN/>
        <w:spacing w:after="0" w:line="216" w:lineRule="auto"/>
        <w:textAlignment w:val="auto"/>
        <w:rPr>
          <w:ins w:id="3802" w:author="DENOUAL Franck" w:date="2022-11-18T15:39:00Z"/>
          <w:rFonts w:eastAsiaTheme="minorEastAsia" w:cstheme="minorHAnsi"/>
          <w:color w:val="000000" w:themeColor="text1"/>
          <w:kern w:val="24"/>
        </w:rPr>
        <w:pPrChange w:id="3803" w:author="DENOUAL Franck" w:date="2022-11-18T18:03:00Z">
          <w:pPr>
            <w:pStyle w:val="ListParagraph"/>
            <w:widowControl/>
            <w:numPr>
              <w:numId w:val="109"/>
            </w:numPr>
            <w:tabs>
              <w:tab w:val="num" w:pos="360"/>
              <w:tab w:val="num" w:pos="720"/>
            </w:tabs>
            <w:autoSpaceDN/>
            <w:spacing w:after="0" w:line="216" w:lineRule="auto"/>
            <w:ind w:hanging="720"/>
            <w:textAlignment w:val="auto"/>
          </w:pPr>
        </w:pPrChange>
      </w:pPr>
      <w:ins w:id="3804" w:author="DENOUAL Franck" w:date="2022-11-18T15:39:00Z">
        <w:r>
          <w:rPr>
            <w:rFonts w:eastAsiaTheme="minorEastAsia" w:cstheme="minorHAnsi"/>
            <w:color w:val="000000" w:themeColor="text1"/>
            <w:kern w:val="24"/>
          </w:rPr>
          <w:t xml:space="preserve">Utilization of the Sample Auxiliary Information Sizes/Offsets boxes (‘saiz’/’saio’) to carry the ‘collection timestamp’ metadata information for a specific media track. See </w:t>
        </w:r>
      </w:ins>
      <w:ins w:id="3805" w:author="DENOUAL Franck" w:date="2022-11-18T16:52:00Z">
        <w:r w:rsidR="00355BAA">
          <w:rPr>
            <w:rFonts w:eastAsiaTheme="minorEastAsia" w:cstheme="minorHAnsi"/>
            <w:color w:val="000000" w:themeColor="text1"/>
            <w:kern w:val="24"/>
          </w:rPr>
          <w:fldChar w:fldCharType="begin"/>
        </w:r>
        <w:r w:rsidR="00355BAA">
          <w:rPr>
            <w:rFonts w:eastAsiaTheme="minorEastAsia" w:cstheme="minorHAnsi"/>
            <w:color w:val="000000" w:themeColor="text1"/>
            <w:kern w:val="24"/>
          </w:rPr>
          <w:instrText xml:space="preserve"> REF _Ref119682780 \h </w:instrText>
        </w:r>
      </w:ins>
      <w:r w:rsidR="00355BAA">
        <w:rPr>
          <w:rFonts w:eastAsiaTheme="minorEastAsia" w:cstheme="minorHAnsi"/>
          <w:color w:val="000000" w:themeColor="text1"/>
          <w:kern w:val="24"/>
        </w:rPr>
      </w:r>
      <w:r w:rsidR="00355BAA">
        <w:rPr>
          <w:rFonts w:eastAsiaTheme="minorEastAsia" w:cstheme="minorHAnsi"/>
          <w:color w:val="000000" w:themeColor="text1"/>
          <w:kern w:val="24"/>
        </w:rPr>
        <w:fldChar w:fldCharType="separate"/>
      </w:r>
      <w:ins w:id="3806" w:author="DENOUAL Franck" w:date="2022-11-18T17:57:00Z">
        <w:r w:rsidR="00E07FB3">
          <w:t xml:space="preserve">Annex A - </w:t>
        </w:r>
        <w:r w:rsidR="00E07FB3" w:rsidRPr="00FB1FFF">
          <w:t xml:space="preserve">Proposed </w:t>
        </w:r>
        <w:r w:rsidR="00E07FB3">
          <w:t xml:space="preserve">Expanded ‘saiz’/’saio’ box </w:t>
        </w:r>
        <w:r w:rsidR="00E07FB3" w:rsidRPr="00FB1FFF">
          <w:t>solution</w:t>
        </w:r>
      </w:ins>
      <w:ins w:id="3807" w:author="DENOUAL Franck" w:date="2022-11-18T16:52:00Z">
        <w:r w:rsidR="00355BAA">
          <w:rPr>
            <w:rFonts w:eastAsiaTheme="minorEastAsia" w:cstheme="minorHAnsi"/>
            <w:color w:val="000000" w:themeColor="text1"/>
            <w:kern w:val="24"/>
          </w:rPr>
          <w:fldChar w:fldCharType="end"/>
        </w:r>
        <w:r w:rsidR="00355BAA">
          <w:rPr>
            <w:rFonts w:eastAsiaTheme="minorEastAsia" w:cstheme="minorHAnsi"/>
            <w:color w:val="000000" w:themeColor="text1"/>
            <w:kern w:val="24"/>
          </w:rPr>
          <w:t xml:space="preserve"> </w:t>
        </w:r>
      </w:ins>
      <w:ins w:id="3808" w:author="DENOUAL Franck" w:date="2022-11-18T15:39:00Z">
        <w:r>
          <w:rPr>
            <w:rFonts w:eastAsiaTheme="minorEastAsia" w:cstheme="minorHAnsi"/>
            <w:color w:val="000000" w:themeColor="text1"/>
            <w:kern w:val="24"/>
          </w:rPr>
          <w:t>for a detailed description.</w:t>
        </w:r>
      </w:ins>
    </w:p>
    <w:p w14:paraId="64F4D678" w14:textId="77777777" w:rsidR="00052016" w:rsidRDefault="00052016">
      <w:pPr>
        <w:pStyle w:val="ListParagraph"/>
        <w:widowControl/>
        <w:numPr>
          <w:ilvl w:val="1"/>
          <w:numId w:val="82"/>
        </w:numPr>
        <w:autoSpaceDN/>
        <w:spacing w:after="0" w:line="216" w:lineRule="auto"/>
        <w:textAlignment w:val="auto"/>
        <w:rPr>
          <w:ins w:id="3809" w:author="DENOUAL Franck" w:date="2022-11-18T15:39:00Z"/>
          <w:rFonts w:eastAsiaTheme="minorEastAsia" w:cstheme="minorHAnsi"/>
          <w:color w:val="000000" w:themeColor="text1"/>
          <w:kern w:val="24"/>
        </w:rPr>
        <w:pPrChange w:id="3810"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11" w:author="DENOUAL Franck" w:date="2022-11-18T15:39:00Z">
        <w:r w:rsidRPr="00F67F6A">
          <w:rPr>
            <w:rFonts w:eastAsiaTheme="minorEastAsia" w:cstheme="minorHAnsi"/>
            <w:color w:val="000000" w:themeColor="text1"/>
            <w:kern w:val="24"/>
          </w:rPr>
          <w:t>In thi</w:t>
        </w:r>
        <w:r>
          <w:rPr>
            <w:rFonts w:eastAsiaTheme="minorEastAsia" w:cstheme="minorHAnsi"/>
            <w:color w:val="000000" w:themeColor="text1"/>
            <w:kern w:val="24"/>
          </w:rPr>
          <w:t>s approach, the timestamp information is carried using expanded versions of the existing ‘saiz’ and ‘saio’ boxes inside the Sample Table box</w:t>
        </w:r>
      </w:ins>
    </w:p>
    <w:p w14:paraId="1FD4983B" w14:textId="77777777" w:rsidR="00052016" w:rsidRDefault="00052016">
      <w:pPr>
        <w:pStyle w:val="ListParagraph"/>
        <w:widowControl/>
        <w:numPr>
          <w:ilvl w:val="1"/>
          <w:numId w:val="82"/>
        </w:numPr>
        <w:autoSpaceDN/>
        <w:spacing w:after="0" w:line="216" w:lineRule="auto"/>
        <w:textAlignment w:val="auto"/>
        <w:rPr>
          <w:ins w:id="3812" w:author="DENOUAL Franck" w:date="2022-11-18T15:39:00Z"/>
          <w:rFonts w:eastAsiaTheme="minorEastAsia" w:cstheme="minorHAnsi"/>
          <w:color w:val="000000" w:themeColor="text1"/>
          <w:kern w:val="24"/>
        </w:rPr>
        <w:pPrChange w:id="3813"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14" w:author="DENOUAL Franck" w:date="2022-11-18T15:39:00Z">
        <w:r>
          <w:rPr>
            <w:rFonts w:eastAsiaTheme="minorEastAsia" w:cstheme="minorHAnsi"/>
            <w:color w:val="000000" w:themeColor="text1"/>
            <w:kern w:val="24"/>
          </w:rPr>
          <w:t>Static collection timestamp metadata is carried</w:t>
        </w:r>
      </w:ins>
    </w:p>
    <w:p w14:paraId="39E0D2B8" w14:textId="77777777" w:rsidR="00052016" w:rsidRDefault="00052016" w:rsidP="00350E92">
      <w:pPr>
        <w:spacing w:line="216" w:lineRule="auto"/>
        <w:jc w:val="both"/>
        <w:rPr>
          <w:ins w:id="3815" w:author="DENOUAL Franck" w:date="2022-11-18T15:39:00Z"/>
          <w:rFonts w:eastAsiaTheme="minorEastAsia" w:cstheme="minorHAnsi"/>
          <w:color w:val="000000" w:themeColor="text1"/>
          <w:kern w:val="24"/>
        </w:rPr>
      </w:pPr>
    </w:p>
    <w:p w14:paraId="0100BB08" w14:textId="77777777" w:rsidR="00052016" w:rsidRDefault="00052016" w:rsidP="00350E92">
      <w:pPr>
        <w:spacing w:line="216" w:lineRule="auto"/>
        <w:ind w:left="1440" w:hanging="720"/>
        <w:jc w:val="both"/>
        <w:rPr>
          <w:ins w:id="3816" w:author="DENOUAL Franck" w:date="2022-11-18T15:39:00Z"/>
          <w:rFonts w:eastAsiaTheme="minorEastAsia" w:cstheme="minorHAnsi"/>
          <w:color w:val="000000" w:themeColor="text1"/>
          <w:kern w:val="24"/>
        </w:rPr>
      </w:pPr>
      <w:ins w:id="3817" w:author="DENOUAL Franck" w:date="2022-11-18T15:39:00Z">
        <w:r>
          <w:rPr>
            <w:rFonts w:eastAsiaTheme="minorEastAsia" w:cstheme="minorHAnsi"/>
            <w:color w:val="000000" w:themeColor="text1"/>
            <w:kern w:val="24"/>
          </w:rPr>
          <w:t xml:space="preserve">Pros: </w:t>
        </w:r>
        <w:r>
          <w:rPr>
            <w:rFonts w:eastAsiaTheme="minorEastAsia" w:cstheme="minorHAnsi"/>
            <w:color w:val="000000" w:themeColor="text1"/>
            <w:kern w:val="24"/>
          </w:rPr>
          <w:tab/>
        </w:r>
      </w:ins>
    </w:p>
    <w:p w14:paraId="1413E1C0" w14:textId="77777777" w:rsidR="00052016" w:rsidRDefault="00052016">
      <w:pPr>
        <w:pStyle w:val="ListParagraph"/>
        <w:widowControl/>
        <w:numPr>
          <w:ilvl w:val="1"/>
          <w:numId w:val="82"/>
        </w:numPr>
        <w:autoSpaceDN/>
        <w:spacing w:after="0" w:line="216" w:lineRule="auto"/>
        <w:textAlignment w:val="auto"/>
        <w:rPr>
          <w:ins w:id="3818" w:author="DENOUAL Franck" w:date="2022-11-18T15:39:00Z"/>
          <w:rFonts w:eastAsiaTheme="minorEastAsia" w:cstheme="minorHAnsi"/>
          <w:color w:val="000000" w:themeColor="text1"/>
          <w:kern w:val="24"/>
        </w:rPr>
        <w:pPrChange w:id="3819"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20" w:author="DENOUAL Franck" w:date="2022-11-18T15:39:00Z">
        <w:r>
          <w:rPr>
            <w:rFonts w:eastAsiaTheme="minorEastAsia" w:cstheme="minorHAnsi"/>
            <w:color w:val="000000" w:themeColor="text1"/>
            <w:kern w:val="24"/>
          </w:rPr>
          <w:t>This leverages an existing capability within 14496-12</w:t>
        </w:r>
      </w:ins>
    </w:p>
    <w:p w14:paraId="59C82CEF" w14:textId="77777777" w:rsidR="00052016" w:rsidRPr="00F86B48" w:rsidRDefault="00052016">
      <w:pPr>
        <w:pStyle w:val="ListParagraph"/>
        <w:widowControl/>
        <w:numPr>
          <w:ilvl w:val="1"/>
          <w:numId w:val="82"/>
        </w:numPr>
        <w:autoSpaceDN/>
        <w:spacing w:after="0" w:line="216" w:lineRule="auto"/>
        <w:textAlignment w:val="auto"/>
        <w:rPr>
          <w:ins w:id="3821" w:author="DENOUAL Franck" w:date="2022-11-18T15:39:00Z"/>
          <w:rFonts w:eastAsiaTheme="minorEastAsia" w:cstheme="minorHAnsi"/>
          <w:color w:val="000000" w:themeColor="text1"/>
          <w:kern w:val="24"/>
        </w:rPr>
        <w:pPrChange w:id="3822"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23" w:author="DENOUAL Franck" w:date="2022-11-18T15:39:00Z">
        <w:r>
          <w:rPr>
            <w:rFonts w:eastAsiaTheme="minorEastAsia" w:cstheme="minorHAnsi"/>
            <w:color w:val="000000" w:themeColor="text1"/>
            <w:kern w:val="24"/>
          </w:rPr>
          <w:t>The timestamps are included within the track structure of the media they apply to, resulting in a tighter coupling</w:t>
        </w:r>
      </w:ins>
    </w:p>
    <w:p w14:paraId="6F70BC47" w14:textId="77777777" w:rsidR="00052016" w:rsidRDefault="00052016" w:rsidP="00350E92">
      <w:pPr>
        <w:spacing w:line="216" w:lineRule="auto"/>
        <w:ind w:left="1440" w:hanging="720"/>
        <w:jc w:val="both"/>
        <w:rPr>
          <w:ins w:id="3824" w:author="DENOUAL Franck" w:date="2022-11-18T15:39:00Z"/>
          <w:rFonts w:eastAsiaTheme="minorEastAsia" w:cstheme="minorHAnsi"/>
          <w:color w:val="000000" w:themeColor="text1"/>
          <w:kern w:val="24"/>
        </w:rPr>
      </w:pPr>
      <w:ins w:id="3825" w:author="DENOUAL Franck" w:date="2022-11-18T15:39:00Z">
        <w:r>
          <w:rPr>
            <w:rFonts w:eastAsiaTheme="minorEastAsia" w:cstheme="minorHAnsi"/>
            <w:color w:val="000000" w:themeColor="text1"/>
            <w:kern w:val="24"/>
          </w:rPr>
          <w:t xml:space="preserve">Cons: </w:t>
        </w:r>
        <w:r>
          <w:rPr>
            <w:rFonts w:eastAsiaTheme="minorEastAsia" w:cstheme="minorHAnsi"/>
            <w:color w:val="000000" w:themeColor="text1"/>
            <w:kern w:val="24"/>
          </w:rPr>
          <w:tab/>
        </w:r>
      </w:ins>
    </w:p>
    <w:p w14:paraId="52F3E415" w14:textId="77777777" w:rsidR="00052016" w:rsidRDefault="00052016">
      <w:pPr>
        <w:pStyle w:val="ListParagraph"/>
        <w:widowControl/>
        <w:numPr>
          <w:ilvl w:val="1"/>
          <w:numId w:val="81"/>
        </w:numPr>
        <w:autoSpaceDN/>
        <w:spacing w:after="0" w:line="216" w:lineRule="auto"/>
        <w:textAlignment w:val="auto"/>
        <w:rPr>
          <w:ins w:id="3826" w:author="DENOUAL Franck" w:date="2022-11-18T15:39:00Z"/>
          <w:rFonts w:eastAsiaTheme="minorEastAsia" w:cstheme="minorHAnsi"/>
          <w:color w:val="000000" w:themeColor="text1"/>
          <w:kern w:val="24"/>
        </w:rPr>
        <w:pPrChange w:id="3827"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828" w:author="DENOUAL Franck" w:date="2022-11-18T15:39:00Z">
        <w:r>
          <w:rPr>
            <w:rFonts w:eastAsiaTheme="minorEastAsia" w:cstheme="minorHAnsi"/>
            <w:color w:val="000000" w:themeColor="text1"/>
            <w:kern w:val="24"/>
          </w:rPr>
          <w:t>The ‘saiz’/’saio’ boxes have some constraints on placing the data, based on matching the chunking of the track media, etc.</w:t>
        </w:r>
      </w:ins>
    </w:p>
    <w:p w14:paraId="7181CFDE" w14:textId="77777777" w:rsidR="00052016" w:rsidRDefault="00052016">
      <w:pPr>
        <w:pStyle w:val="ListParagraph"/>
        <w:widowControl/>
        <w:numPr>
          <w:ilvl w:val="1"/>
          <w:numId w:val="81"/>
        </w:numPr>
        <w:autoSpaceDN/>
        <w:spacing w:after="0" w:line="216" w:lineRule="auto"/>
        <w:textAlignment w:val="auto"/>
        <w:rPr>
          <w:ins w:id="3829" w:author="DENOUAL Franck" w:date="2022-11-18T15:39:00Z"/>
          <w:rFonts w:eastAsiaTheme="minorEastAsia" w:cstheme="minorHAnsi"/>
          <w:color w:val="000000" w:themeColor="text1"/>
          <w:kern w:val="24"/>
        </w:rPr>
        <w:pPrChange w:id="3830"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831" w:author="DENOUAL Franck" w:date="2022-11-18T15:39:00Z">
        <w:r>
          <w:rPr>
            <w:rFonts w:eastAsiaTheme="minorEastAsia" w:cstheme="minorHAnsi"/>
            <w:color w:val="000000" w:themeColor="text1"/>
            <w:kern w:val="24"/>
          </w:rPr>
          <w:t xml:space="preserve">If the ‘saio’ and ‘saio’ boxes are not closely accounted for, or if the application doesn’t understand the data carried in the ‘saiz’/’saio’ boxes, editing and export operations </w:t>
        </w:r>
        <w:r>
          <w:rPr>
            <w:rFonts w:eastAsiaTheme="minorEastAsia" w:cstheme="minorHAnsi"/>
            <w:color w:val="000000" w:themeColor="text1"/>
            <w:kern w:val="24"/>
          </w:rPr>
          <w:lastRenderedPageBreak/>
          <w:t>might potentially corrupt the alignment of the timestamps with their respective image frames</w:t>
        </w:r>
      </w:ins>
    </w:p>
    <w:p w14:paraId="1C107A7A" w14:textId="77777777" w:rsidR="00052016" w:rsidRDefault="00052016">
      <w:pPr>
        <w:pStyle w:val="ListParagraph"/>
        <w:widowControl/>
        <w:numPr>
          <w:ilvl w:val="1"/>
          <w:numId w:val="81"/>
        </w:numPr>
        <w:autoSpaceDN/>
        <w:spacing w:after="0" w:line="216" w:lineRule="auto"/>
        <w:textAlignment w:val="auto"/>
        <w:rPr>
          <w:ins w:id="3832" w:author="DENOUAL Franck" w:date="2022-11-18T15:39:00Z"/>
          <w:rFonts w:eastAsiaTheme="minorEastAsia" w:cstheme="minorHAnsi"/>
          <w:color w:val="000000" w:themeColor="text1"/>
          <w:kern w:val="24"/>
        </w:rPr>
        <w:pPrChange w:id="3833" w:author="DENOUAL Franck" w:date="2022-11-18T18:03:00Z">
          <w:pPr>
            <w:pStyle w:val="ListParagraph"/>
            <w:widowControl/>
            <w:numPr>
              <w:ilvl w:val="1"/>
              <w:numId w:val="110"/>
            </w:numPr>
            <w:tabs>
              <w:tab w:val="num" w:pos="360"/>
              <w:tab w:val="num" w:pos="1440"/>
            </w:tabs>
            <w:autoSpaceDN/>
            <w:spacing w:after="0" w:line="216" w:lineRule="auto"/>
            <w:ind w:left="1440" w:hanging="720"/>
            <w:textAlignment w:val="auto"/>
          </w:pPr>
        </w:pPrChange>
      </w:pPr>
      <w:ins w:id="3834" w:author="DENOUAL Franck" w:date="2022-11-18T15:39:00Z">
        <w:r>
          <w:rPr>
            <w:rFonts w:eastAsiaTheme="minorEastAsia" w:cstheme="minorHAnsi"/>
            <w:color w:val="000000" w:themeColor="text1"/>
            <w:kern w:val="24"/>
          </w:rPr>
          <w:t>The boxes need to be modified to support larger sample auxiliary information (although this then provides a benefit)</w:t>
        </w:r>
      </w:ins>
    </w:p>
    <w:p w14:paraId="3F37537E" w14:textId="77777777" w:rsidR="00052016" w:rsidRPr="00827677" w:rsidRDefault="00052016" w:rsidP="00350E92">
      <w:pPr>
        <w:spacing w:line="216" w:lineRule="auto"/>
        <w:jc w:val="both"/>
        <w:rPr>
          <w:ins w:id="3835" w:author="DENOUAL Franck" w:date="2022-11-18T15:39:00Z"/>
          <w:rFonts w:eastAsiaTheme="minorEastAsia" w:cstheme="minorHAnsi"/>
          <w:color w:val="000000" w:themeColor="text1"/>
          <w:kern w:val="24"/>
        </w:rPr>
      </w:pPr>
    </w:p>
    <w:p w14:paraId="488AD2F4" w14:textId="77777777" w:rsidR="00052016" w:rsidRDefault="00052016">
      <w:pPr>
        <w:pStyle w:val="ListParagraph"/>
        <w:widowControl/>
        <w:numPr>
          <w:ilvl w:val="0"/>
          <w:numId w:val="80"/>
        </w:numPr>
        <w:autoSpaceDN/>
        <w:spacing w:after="0" w:line="216" w:lineRule="auto"/>
        <w:textAlignment w:val="auto"/>
        <w:rPr>
          <w:ins w:id="3836" w:author="DENOUAL Franck" w:date="2022-11-18T15:39:00Z"/>
          <w:rFonts w:eastAsiaTheme="minorEastAsia" w:cstheme="minorHAnsi"/>
          <w:color w:val="000000" w:themeColor="text1"/>
          <w:kern w:val="24"/>
        </w:rPr>
        <w:pPrChange w:id="3837" w:author="DENOUAL Franck" w:date="2022-11-18T18:03:00Z">
          <w:pPr>
            <w:pStyle w:val="ListParagraph"/>
            <w:widowControl/>
            <w:numPr>
              <w:numId w:val="109"/>
            </w:numPr>
            <w:tabs>
              <w:tab w:val="num" w:pos="360"/>
              <w:tab w:val="num" w:pos="720"/>
            </w:tabs>
            <w:autoSpaceDN/>
            <w:spacing w:after="0" w:line="216" w:lineRule="auto"/>
            <w:ind w:hanging="720"/>
            <w:textAlignment w:val="auto"/>
          </w:pPr>
        </w:pPrChange>
      </w:pPr>
      <w:ins w:id="3838" w:author="DENOUAL Franck" w:date="2022-11-18T15:39:00Z">
        <w:r>
          <w:rPr>
            <w:rFonts w:eastAsiaTheme="minorEastAsia" w:cstheme="minorHAnsi"/>
            <w:color w:val="000000" w:themeColor="text1"/>
            <w:kern w:val="24"/>
          </w:rPr>
          <w:t>Utilization of T.35 messages to carry the collection timestamp information</w:t>
        </w:r>
      </w:ins>
    </w:p>
    <w:p w14:paraId="10CBADBD" w14:textId="77777777" w:rsidR="00052016" w:rsidRDefault="00052016">
      <w:pPr>
        <w:pStyle w:val="ListParagraph"/>
        <w:widowControl/>
        <w:numPr>
          <w:ilvl w:val="1"/>
          <w:numId w:val="82"/>
        </w:numPr>
        <w:autoSpaceDN/>
        <w:spacing w:after="0" w:line="216" w:lineRule="auto"/>
        <w:textAlignment w:val="auto"/>
        <w:rPr>
          <w:ins w:id="3839" w:author="DENOUAL Franck" w:date="2022-11-18T15:39:00Z"/>
          <w:rFonts w:eastAsiaTheme="minorEastAsia" w:cstheme="minorHAnsi"/>
          <w:color w:val="000000" w:themeColor="text1"/>
          <w:kern w:val="24"/>
        </w:rPr>
        <w:pPrChange w:id="3840"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41" w:author="DENOUAL Franck" w:date="2022-11-18T15:39:00Z">
        <w:r w:rsidRPr="00F67F6A">
          <w:rPr>
            <w:rFonts w:eastAsiaTheme="minorEastAsia" w:cstheme="minorHAnsi"/>
            <w:color w:val="000000" w:themeColor="text1"/>
            <w:kern w:val="24"/>
          </w:rPr>
          <w:t>In thi</w:t>
        </w:r>
        <w:r>
          <w:rPr>
            <w:rFonts w:eastAsiaTheme="minorEastAsia" w:cstheme="minorHAnsi"/>
            <w:color w:val="000000" w:themeColor="text1"/>
            <w:kern w:val="24"/>
          </w:rPr>
          <w:t>s approach, the timestamp information is carried using Supplemental Enhancement Information (SEI) message areas</w:t>
        </w:r>
      </w:ins>
    </w:p>
    <w:p w14:paraId="70D4EFFE" w14:textId="77777777" w:rsidR="00052016" w:rsidRDefault="00052016">
      <w:pPr>
        <w:pStyle w:val="ListParagraph"/>
        <w:widowControl/>
        <w:numPr>
          <w:ilvl w:val="1"/>
          <w:numId w:val="82"/>
        </w:numPr>
        <w:autoSpaceDN/>
        <w:spacing w:after="0" w:line="216" w:lineRule="auto"/>
        <w:textAlignment w:val="auto"/>
        <w:rPr>
          <w:ins w:id="3842" w:author="DENOUAL Franck" w:date="2022-11-18T15:39:00Z"/>
          <w:rFonts w:eastAsiaTheme="minorEastAsia" w:cstheme="minorHAnsi"/>
          <w:color w:val="000000" w:themeColor="text1"/>
          <w:kern w:val="24"/>
        </w:rPr>
        <w:pPrChange w:id="3843"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44" w:author="DENOUAL Franck" w:date="2022-11-18T15:39:00Z">
        <w:r>
          <w:rPr>
            <w:rFonts w:eastAsiaTheme="minorEastAsia" w:cstheme="minorHAnsi"/>
            <w:color w:val="000000" w:themeColor="text1"/>
            <w:kern w:val="24"/>
          </w:rPr>
          <w:t>Static collection timestamp metadata can be carried in the track metabox, which will require a definition and defined coding mechanism.</w:t>
        </w:r>
      </w:ins>
    </w:p>
    <w:p w14:paraId="3407D64A" w14:textId="77777777" w:rsidR="00052016" w:rsidRDefault="00052016" w:rsidP="00350E92">
      <w:pPr>
        <w:spacing w:line="216" w:lineRule="auto"/>
        <w:jc w:val="both"/>
        <w:rPr>
          <w:ins w:id="3845" w:author="DENOUAL Franck" w:date="2022-11-18T15:39:00Z"/>
          <w:rFonts w:eastAsiaTheme="minorEastAsia" w:cstheme="minorHAnsi"/>
          <w:color w:val="000000" w:themeColor="text1"/>
          <w:kern w:val="24"/>
        </w:rPr>
      </w:pPr>
    </w:p>
    <w:p w14:paraId="2BB4A7D4" w14:textId="77777777" w:rsidR="00052016" w:rsidRDefault="00052016" w:rsidP="00350E92">
      <w:pPr>
        <w:spacing w:line="216" w:lineRule="auto"/>
        <w:ind w:left="1440" w:hanging="720"/>
        <w:jc w:val="both"/>
        <w:rPr>
          <w:ins w:id="3846" w:author="DENOUAL Franck" w:date="2022-11-18T15:39:00Z"/>
          <w:rFonts w:eastAsiaTheme="minorEastAsia" w:cstheme="minorHAnsi"/>
          <w:color w:val="000000" w:themeColor="text1"/>
          <w:kern w:val="24"/>
        </w:rPr>
      </w:pPr>
      <w:ins w:id="3847" w:author="DENOUAL Franck" w:date="2022-11-18T15:39:00Z">
        <w:r>
          <w:rPr>
            <w:rFonts w:eastAsiaTheme="minorEastAsia" w:cstheme="minorHAnsi"/>
            <w:color w:val="000000" w:themeColor="text1"/>
            <w:kern w:val="24"/>
          </w:rPr>
          <w:t xml:space="preserve">Pros: </w:t>
        </w:r>
        <w:r>
          <w:rPr>
            <w:rFonts w:eastAsiaTheme="minorEastAsia" w:cstheme="minorHAnsi"/>
            <w:color w:val="000000" w:themeColor="text1"/>
            <w:kern w:val="24"/>
          </w:rPr>
          <w:tab/>
        </w:r>
      </w:ins>
    </w:p>
    <w:p w14:paraId="4C974CC7" w14:textId="77777777" w:rsidR="00052016" w:rsidRDefault="00052016">
      <w:pPr>
        <w:pStyle w:val="ListParagraph"/>
        <w:widowControl/>
        <w:numPr>
          <w:ilvl w:val="1"/>
          <w:numId w:val="82"/>
        </w:numPr>
        <w:autoSpaceDN/>
        <w:spacing w:after="0" w:line="216" w:lineRule="auto"/>
        <w:textAlignment w:val="auto"/>
        <w:rPr>
          <w:ins w:id="3848" w:author="DENOUAL Franck" w:date="2022-11-18T15:39:00Z"/>
          <w:rFonts w:eastAsiaTheme="minorEastAsia" w:cstheme="minorHAnsi"/>
          <w:color w:val="000000" w:themeColor="text1"/>
          <w:kern w:val="24"/>
        </w:rPr>
        <w:pPrChange w:id="3849"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50" w:author="DENOUAL Franck" w:date="2022-11-18T15:39:00Z">
        <w:r>
          <w:rPr>
            <w:rFonts w:eastAsiaTheme="minorEastAsia" w:cstheme="minorHAnsi"/>
            <w:color w:val="000000" w:themeColor="text1"/>
            <w:kern w:val="24"/>
          </w:rPr>
          <w:t>Information is carried as part of the track</w:t>
        </w:r>
      </w:ins>
    </w:p>
    <w:p w14:paraId="6369432F" w14:textId="77777777" w:rsidR="00052016" w:rsidRDefault="00052016">
      <w:pPr>
        <w:pStyle w:val="ListParagraph"/>
        <w:widowControl/>
        <w:numPr>
          <w:ilvl w:val="1"/>
          <w:numId w:val="82"/>
        </w:numPr>
        <w:autoSpaceDN/>
        <w:spacing w:after="0" w:line="216" w:lineRule="auto"/>
        <w:textAlignment w:val="auto"/>
        <w:rPr>
          <w:ins w:id="3851" w:author="DENOUAL Franck" w:date="2022-11-18T15:39:00Z"/>
          <w:rFonts w:eastAsiaTheme="minorEastAsia" w:cstheme="minorHAnsi"/>
          <w:color w:val="000000" w:themeColor="text1"/>
          <w:kern w:val="24"/>
        </w:rPr>
        <w:pPrChange w:id="3852"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53" w:author="DENOUAL Franck" w:date="2022-11-18T15:39:00Z">
        <w:r>
          <w:rPr>
            <w:rFonts w:eastAsiaTheme="minorEastAsia" w:cstheme="minorHAnsi"/>
            <w:color w:val="000000" w:themeColor="text1"/>
            <w:kern w:val="24"/>
          </w:rPr>
          <w:t>SEI messages can be generated for each frame</w:t>
        </w:r>
      </w:ins>
    </w:p>
    <w:p w14:paraId="58435A8F" w14:textId="77777777" w:rsidR="00052016" w:rsidRDefault="00052016" w:rsidP="00350E92">
      <w:pPr>
        <w:spacing w:line="216" w:lineRule="auto"/>
        <w:ind w:left="1440" w:hanging="720"/>
        <w:jc w:val="both"/>
        <w:rPr>
          <w:ins w:id="3854" w:author="DENOUAL Franck" w:date="2022-11-18T15:39:00Z"/>
          <w:rFonts w:eastAsiaTheme="minorEastAsia" w:cstheme="minorHAnsi"/>
          <w:color w:val="000000" w:themeColor="text1"/>
          <w:kern w:val="24"/>
        </w:rPr>
      </w:pPr>
      <w:ins w:id="3855" w:author="DENOUAL Franck" w:date="2022-11-18T15:39:00Z">
        <w:r>
          <w:rPr>
            <w:rFonts w:eastAsiaTheme="minorEastAsia" w:cstheme="minorHAnsi"/>
            <w:color w:val="000000" w:themeColor="text1"/>
            <w:kern w:val="24"/>
          </w:rPr>
          <w:t xml:space="preserve">Cons: </w:t>
        </w:r>
        <w:r>
          <w:rPr>
            <w:rFonts w:eastAsiaTheme="minorEastAsia" w:cstheme="minorHAnsi"/>
            <w:color w:val="000000" w:themeColor="text1"/>
            <w:kern w:val="24"/>
          </w:rPr>
          <w:tab/>
        </w:r>
      </w:ins>
    </w:p>
    <w:p w14:paraId="2AF5FCC9" w14:textId="77777777" w:rsidR="00052016" w:rsidRDefault="00052016">
      <w:pPr>
        <w:pStyle w:val="ListParagraph"/>
        <w:widowControl/>
        <w:numPr>
          <w:ilvl w:val="1"/>
          <w:numId w:val="82"/>
        </w:numPr>
        <w:autoSpaceDN/>
        <w:spacing w:after="0" w:line="216" w:lineRule="auto"/>
        <w:textAlignment w:val="auto"/>
        <w:rPr>
          <w:ins w:id="3856" w:author="DENOUAL Franck" w:date="2022-11-18T15:39:00Z"/>
          <w:rFonts w:eastAsiaTheme="minorEastAsia" w:cstheme="minorHAnsi"/>
          <w:color w:val="000000" w:themeColor="text1"/>
          <w:kern w:val="24"/>
        </w:rPr>
        <w:pPrChange w:id="3857"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58" w:author="DENOUAL Franck" w:date="2022-11-18T15:39:00Z">
        <w:r>
          <w:rPr>
            <w:rFonts w:eastAsiaTheme="minorEastAsia" w:cstheme="minorHAnsi"/>
            <w:color w:val="000000" w:themeColor="text1"/>
            <w:kern w:val="24"/>
          </w:rPr>
          <w:t>Not all video and other media formats support T.35 messages</w:t>
        </w:r>
      </w:ins>
    </w:p>
    <w:p w14:paraId="39EF86E2" w14:textId="77777777" w:rsidR="00052016" w:rsidRPr="00C5531D" w:rsidRDefault="00052016" w:rsidP="00350E92">
      <w:pPr>
        <w:spacing w:line="216" w:lineRule="auto"/>
        <w:jc w:val="both"/>
        <w:rPr>
          <w:ins w:id="3859" w:author="DENOUAL Franck" w:date="2022-11-18T15:39:00Z"/>
          <w:rFonts w:eastAsiaTheme="minorEastAsia" w:cstheme="minorHAnsi"/>
          <w:color w:val="000000" w:themeColor="text1"/>
          <w:kern w:val="24"/>
        </w:rPr>
      </w:pPr>
    </w:p>
    <w:p w14:paraId="35165A1A" w14:textId="210B07EF" w:rsidR="00052016" w:rsidRPr="00500729" w:rsidRDefault="00052016">
      <w:pPr>
        <w:pStyle w:val="ListParagraph"/>
        <w:widowControl/>
        <w:numPr>
          <w:ilvl w:val="0"/>
          <w:numId w:val="80"/>
        </w:numPr>
        <w:autoSpaceDN/>
        <w:spacing w:after="0" w:line="216" w:lineRule="auto"/>
        <w:textAlignment w:val="auto"/>
        <w:rPr>
          <w:ins w:id="3860" w:author="DENOUAL Franck" w:date="2022-11-18T15:39:00Z"/>
          <w:rFonts w:eastAsiaTheme="minorEastAsia" w:cstheme="minorHAnsi"/>
          <w:color w:val="000000" w:themeColor="text1"/>
          <w:kern w:val="24"/>
        </w:rPr>
        <w:pPrChange w:id="3861" w:author="DENOUAL Franck" w:date="2022-11-18T18:03:00Z">
          <w:pPr>
            <w:pStyle w:val="ListParagraph"/>
            <w:widowControl/>
            <w:numPr>
              <w:numId w:val="109"/>
            </w:numPr>
            <w:tabs>
              <w:tab w:val="num" w:pos="360"/>
              <w:tab w:val="num" w:pos="720"/>
            </w:tabs>
            <w:autoSpaceDN/>
            <w:spacing w:after="0" w:line="216" w:lineRule="auto"/>
            <w:ind w:hanging="720"/>
            <w:textAlignment w:val="auto"/>
          </w:pPr>
        </w:pPrChange>
      </w:pPr>
      <w:ins w:id="3862" w:author="DENOUAL Franck" w:date="2022-11-18T15:39:00Z">
        <w:r w:rsidRPr="00500729">
          <w:rPr>
            <w:rFonts w:eastAsiaTheme="minorEastAsia" w:cstheme="minorHAnsi"/>
            <w:color w:val="000000" w:themeColor="text1"/>
            <w:kern w:val="24"/>
          </w:rPr>
          <w:t xml:space="preserve">Implementation of a new Collection Timestamp (‘colt’) box. See </w:t>
        </w:r>
      </w:ins>
      <w:ins w:id="3863" w:author="DENOUAL Franck" w:date="2022-11-18T16:52:00Z">
        <w:r w:rsidR="00355BAA">
          <w:rPr>
            <w:rFonts w:eastAsiaTheme="minorEastAsia" w:cstheme="minorHAnsi"/>
            <w:color w:val="000000" w:themeColor="text1"/>
            <w:kern w:val="24"/>
          </w:rPr>
          <w:fldChar w:fldCharType="begin"/>
        </w:r>
        <w:r w:rsidR="00355BAA">
          <w:rPr>
            <w:rFonts w:eastAsiaTheme="minorEastAsia" w:cstheme="minorHAnsi"/>
            <w:color w:val="000000" w:themeColor="text1"/>
            <w:kern w:val="24"/>
          </w:rPr>
          <w:instrText xml:space="preserve"> REF _Ref119682744 \h </w:instrText>
        </w:r>
      </w:ins>
      <w:r w:rsidR="00355BAA">
        <w:rPr>
          <w:rFonts w:eastAsiaTheme="minorEastAsia" w:cstheme="minorHAnsi"/>
          <w:color w:val="000000" w:themeColor="text1"/>
          <w:kern w:val="24"/>
        </w:rPr>
      </w:r>
      <w:r w:rsidR="00355BAA">
        <w:rPr>
          <w:rFonts w:eastAsiaTheme="minorEastAsia" w:cstheme="minorHAnsi"/>
          <w:color w:val="000000" w:themeColor="text1"/>
          <w:kern w:val="24"/>
        </w:rPr>
        <w:fldChar w:fldCharType="separate"/>
      </w:r>
      <w:ins w:id="3864" w:author="DENOUAL Franck" w:date="2022-11-18T17:57:00Z">
        <w:r w:rsidR="00E07FB3">
          <w:t xml:space="preserve">Annex B - </w:t>
        </w:r>
        <w:r w:rsidR="00E07FB3" w:rsidRPr="00FB1FFF">
          <w:t xml:space="preserve">Proposed </w:t>
        </w:r>
        <w:r w:rsidR="00E07FB3">
          <w:t xml:space="preserve">Collection Timestamp (‘colt’) box </w:t>
        </w:r>
        <w:r w:rsidR="00E07FB3" w:rsidRPr="00FB1FFF">
          <w:t>solution</w:t>
        </w:r>
      </w:ins>
      <w:ins w:id="3865" w:author="DENOUAL Franck" w:date="2022-11-18T16:52:00Z">
        <w:r w:rsidR="00355BAA">
          <w:rPr>
            <w:rFonts w:eastAsiaTheme="minorEastAsia" w:cstheme="minorHAnsi"/>
            <w:color w:val="000000" w:themeColor="text1"/>
            <w:kern w:val="24"/>
          </w:rPr>
          <w:fldChar w:fldCharType="end"/>
        </w:r>
        <w:r w:rsidR="00355BAA">
          <w:rPr>
            <w:rFonts w:eastAsiaTheme="minorEastAsia" w:cstheme="minorHAnsi"/>
            <w:color w:val="000000" w:themeColor="text1"/>
            <w:kern w:val="24"/>
          </w:rPr>
          <w:t xml:space="preserve"> </w:t>
        </w:r>
      </w:ins>
      <w:ins w:id="3866" w:author="DENOUAL Franck" w:date="2022-11-18T15:39:00Z">
        <w:r w:rsidRPr="00500729">
          <w:rPr>
            <w:rFonts w:eastAsiaTheme="minorEastAsia" w:cstheme="minorHAnsi"/>
            <w:color w:val="000000" w:themeColor="text1"/>
            <w:kern w:val="24"/>
          </w:rPr>
          <w:t>for a detailed description.</w:t>
        </w:r>
      </w:ins>
    </w:p>
    <w:p w14:paraId="358B74A8" w14:textId="77777777" w:rsidR="00052016" w:rsidRDefault="00052016">
      <w:pPr>
        <w:pStyle w:val="ListParagraph"/>
        <w:widowControl/>
        <w:numPr>
          <w:ilvl w:val="1"/>
          <w:numId w:val="82"/>
        </w:numPr>
        <w:autoSpaceDN/>
        <w:spacing w:after="0" w:line="216" w:lineRule="auto"/>
        <w:textAlignment w:val="auto"/>
        <w:rPr>
          <w:ins w:id="3867" w:author="DENOUAL Franck" w:date="2022-11-18T15:39:00Z"/>
          <w:rFonts w:eastAsiaTheme="minorEastAsia" w:cstheme="minorHAnsi"/>
          <w:color w:val="000000" w:themeColor="text1"/>
          <w:kern w:val="24"/>
        </w:rPr>
        <w:pPrChange w:id="3868"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69" w:author="DENOUAL Franck" w:date="2022-11-18T15:39:00Z">
        <w:r>
          <w:rPr>
            <w:rFonts w:eastAsiaTheme="minorEastAsia" w:cstheme="minorHAnsi"/>
            <w:color w:val="000000" w:themeColor="text1"/>
            <w:kern w:val="24"/>
          </w:rPr>
          <w:t>The box will be located in the Sample Table box</w:t>
        </w:r>
      </w:ins>
    </w:p>
    <w:p w14:paraId="4207295F" w14:textId="77777777" w:rsidR="00052016" w:rsidRDefault="00052016">
      <w:pPr>
        <w:pStyle w:val="ListParagraph"/>
        <w:widowControl/>
        <w:numPr>
          <w:ilvl w:val="1"/>
          <w:numId w:val="82"/>
        </w:numPr>
        <w:autoSpaceDN/>
        <w:spacing w:after="0" w:line="216" w:lineRule="auto"/>
        <w:textAlignment w:val="auto"/>
        <w:rPr>
          <w:ins w:id="3870" w:author="DENOUAL Franck" w:date="2022-11-18T15:39:00Z"/>
          <w:rFonts w:eastAsiaTheme="minorEastAsia" w:cstheme="minorHAnsi"/>
          <w:color w:val="000000" w:themeColor="text1"/>
          <w:kern w:val="24"/>
        </w:rPr>
        <w:pPrChange w:id="3871"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72" w:author="DENOUAL Franck" w:date="2022-11-18T15:39:00Z">
        <w:r>
          <w:rPr>
            <w:rFonts w:eastAsiaTheme="minorEastAsia" w:cstheme="minorHAnsi"/>
            <w:color w:val="000000" w:themeColor="text1"/>
            <w:kern w:val="24"/>
          </w:rPr>
          <w:t>The top portion of the box contains static collection timestamp metadata, followed by the addressing for the dynamic sample-based timestamp information.</w:t>
        </w:r>
      </w:ins>
    </w:p>
    <w:p w14:paraId="27CB0146" w14:textId="77777777" w:rsidR="00052016" w:rsidRDefault="00052016">
      <w:pPr>
        <w:pStyle w:val="ListParagraph"/>
        <w:widowControl/>
        <w:numPr>
          <w:ilvl w:val="1"/>
          <w:numId w:val="82"/>
        </w:numPr>
        <w:autoSpaceDN/>
        <w:spacing w:after="0" w:line="216" w:lineRule="auto"/>
        <w:textAlignment w:val="auto"/>
        <w:rPr>
          <w:ins w:id="3873" w:author="DENOUAL Franck" w:date="2022-11-18T15:39:00Z"/>
          <w:rFonts w:eastAsiaTheme="minorEastAsia" w:cstheme="minorHAnsi"/>
          <w:color w:val="000000" w:themeColor="text1"/>
          <w:kern w:val="24"/>
        </w:rPr>
        <w:pPrChange w:id="3874"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75" w:author="DENOUAL Franck" w:date="2022-11-18T15:39:00Z">
        <w:r>
          <w:rPr>
            <w:rFonts w:eastAsiaTheme="minorEastAsia" w:cstheme="minorHAnsi"/>
            <w:color w:val="000000" w:themeColor="text1"/>
            <w:kern w:val="24"/>
          </w:rPr>
          <w:t>The dynamic information is allowed to be carried within the box or located externally to the box via offsets.</w:t>
        </w:r>
      </w:ins>
    </w:p>
    <w:p w14:paraId="31FC9327" w14:textId="77777777" w:rsidR="00052016" w:rsidRDefault="00052016" w:rsidP="00350E92">
      <w:pPr>
        <w:spacing w:line="216" w:lineRule="auto"/>
        <w:contextualSpacing/>
        <w:jc w:val="both"/>
        <w:rPr>
          <w:ins w:id="3876" w:author="DENOUAL Franck" w:date="2022-11-18T15:39:00Z"/>
          <w:rFonts w:eastAsiaTheme="minorEastAsia" w:cstheme="minorHAnsi"/>
          <w:b/>
          <w:bCs/>
          <w:color w:val="000000" w:themeColor="text1"/>
          <w:kern w:val="24"/>
          <w:sz w:val="28"/>
          <w:szCs w:val="28"/>
        </w:rPr>
      </w:pPr>
    </w:p>
    <w:p w14:paraId="41A605E7" w14:textId="77777777" w:rsidR="00052016" w:rsidRDefault="00052016" w:rsidP="00350E92">
      <w:pPr>
        <w:spacing w:line="216" w:lineRule="auto"/>
        <w:ind w:left="1440" w:hanging="720"/>
        <w:jc w:val="both"/>
        <w:rPr>
          <w:ins w:id="3877" w:author="DENOUAL Franck" w:date="2022-11-18T15:39:00Z"/>
          <w:rFonts w:eastAsiaTheme="minorEastAsia" w:cstheme="minorHAnsi"/>
          <w:color w:val="000000" w:themeColor="text1"/>
          <w:kern w:val="24"/>
        </w:rPr>
      </w:pPr>
      <w:ins w:id="3878" w:author="DENOUAL Franck" w:date="2022-11-18T15:39:00Z">
        <w:r>
          <w:rPr>
            <w:rFonts w:eastAsiaTheme="minorEastAsia" w:cstheme="minorHAnsi"/>
            <w:color w:val="000000" w:themeColor="text1"/>
            <w:kern w:val="24"/>
          </w:rPr>
          <w:t xml:space="preserve">Pros: </w:t>
        </w:r>
        <w:r>
          <w:rPr>
            <w:rFonts w:eastAsiaTheme="minorEastAsia" w:cstheme="minorHAnsi"/>
            <w:color w:val="000000" w:themeColor="text1"/>
            <w:kern w:val="24"/>
          </w:rPr>
          <w:tab/>
        </w:r>
      </w:ins>
    </w:p>
    <w:p w14:paraId="193D3461" w14:textId="77777777" w:rsidR="00052016" w:rsidRDefault="00052016">
      <w:pPr>
        <w:pStyle w:val="ListParagraph"/>
        <w:widowControl/>
        <w:numPr>
          <w:ilvl w:val="1"/>
          <w:numId w:val="82"/>
        </w:numPr>
        <w:autoSpaceDN/>
        <w:spacing w:after="0" w:line="216" w:lineRule="auto"/>
        <w:textAlignment w:val="auto"/>
        <w:rPr>
          <w:ins w:id="3879" w:author="DENOUAL Franck" w:date="2022-11-18T15:39:00Z"/>
          <w:rFonts w:eastAsiaTheme="minorEastAsia" w:cstheme="minorHAnsi"/>
          <w:color w:val="000000" w:themeColor="text1"/>
          <w:kern w:val="24"/>
        </w:rPr>
        <w:pPrChange w:id="3880"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81" w:author="DENOUAL Franck" w:date="2022-11-18T15:39:00Z">
        <w:r>
          <w:rPr>
            <w:rFonts w:eastAsiaTheme="minorEastAsia" w:cstheme="minorHAnsi"/>
            <w:color w:val="000000" w:themeColor="text1"/>
            <w:kern w:val="24"/>
          </w:rPr>
          <w:t>The collection timestamp information is tightly coupled within the media track</w:t>
        </w:r>
      </w:ins>
    </w:p>
    <w:p w14:paraId="5C0F2F53" w14:textId="77777777" w:rsidR="00052016" w:rsidRDefault="00052016">
      <w:pPr>
        <w:pStyle w:val="ListParagraph"/>
        <w:widowControl/>
        <w:numPr>
          <w:ilvl w:val="1"/>
          <w:numId w:val="82"/>
        </w:numPr>
        <w:autoSpaceDN/>
        <w:spacing w:after="0" w:line="216" w:lineRule="auto"/>
        <w:textAlignment w:val="auto"/>
        <w:rPr>
          <w:ins w:id="3882" w:author="DENOUAL Franck" w:date="2022-11-18T15:39:00Z"/>
          <w:rFonts w:eastAsiaTheme="minorEastAsia" w:cstheme="minorHAnsi"/>
          <w:color w:val="000000" w:themeColor="text1"/>
          <w:kern w:val="24"/>
        </w:rPr>
        <w:pPrChange w:id="3883"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84" w:author="DENOUAL Franck" w:date="2022-11-18T15:39:00Z">
        <w:r>
          <w:rPr>
            <w:rFonts w:eastAsiaTheme="minorEastAsia" w:cstheme="minorHAnsi"/>
            <w:color w:val="000000" w:themeColor="text1"/>
            <w:kern w:val="24"/>
          </w:rPr>
          <w:t>The information is clearly defined and should be well understood</w:t>
        </w:r>
      </w:ins>
    </w:p>
    <w:p w14:paraId="4D9764EF" w14:textId="77777777" w:rsidR="00052016" w:rsidRDefault="00052016" w:rsidP="00350E92">
      <w:pPr>
        <w:spacing w:line="216" w:lineRule="auto"/>
        <w:ind w:left="1440" w:hanging="720"/>
        <w:jc w:val="both"/>
        <w:rPr>
          <w:ins w:id="3885" w:author="DENOUAL Franck" w:date="2022-11-18T15:39:00Z"/>
          <w:rFonts w:eastAsiaTheme="minorEastAsia" w:cstheme="minorHAnsi"/>
          <w:color w:val="000000" w:themeColor="text1"/>
          <w:kern w:val="24"/>
        </w:rPr>
      </w:pPr>
      <w:ins w:id="3886" w:author="DENOUAL Franck" w:date="2022-11-18T15:39:00Z">
        <w:r>
          <w:rPr>
            <w:rFonts w:eastAsiaTheme="minorEastAsia" w:cstheme="minorHAnsi"/>
            <w:color w:val="000000" w:themeColor="text1"/>
            <w:kern w:val="24"/>
          </w:rPr>
          <w:t xml:space="preserve">Cons: </w:t>
        </w:r>
        <w:r>
          <w:rPr>
            <w:rFonts w:eastAsiaTheme="minorEastAsia" w:cstheme="minorHAnsi"/>
            <w:color w:val="000000" w:themeColor="text1"/>
            <w:kern w:val="24"/>
          </w:rPr>
          <w:tab/>
        </w:r>
      </w:ins>
    </w:p>
    <w:p w14:paraId="4408003D" w14:textId="77777777" w:rsidR="00052016" w:rsidRDefault="00052016">
      <w:pPr>
        <w:pStyle w:val="ListParagraph"/>
        <w:widowControl/>
        <w:numPr>
          <w:ilvl w:val="1"/>
          <w:numId w:val="82"/>
        </w:numPr>
        <w:autoSpaceDN/>
        <w:spacing w:after="0" w:line="216" w:lineRule="auto"/>
        <w:textAlignment w:val="auto"/>
        <w:rPr>
          <w:ins w:id="3887" w:author="DENOUAL Franck" w:date="2022-11-18T15:39:00Z"/>
          <w:rFonts w:eastAsiaTheme="minorEastAsia" w:cstheme="minorHAnsi"/>
          <w:color w:val="000000" w:themeColor="text1"/>
          <w:kern w:val="24"/>
        </w:rPr>
        <w:pPrChange w:id="3888" w:author="DENOUAL Franck" w:date="2022-11-18T18:03:00Z">
          <w:pPr>
            <w:pStyle w:val="ListParagraph"/>
            <w:widowControl/>
            <w:numPr>
              <w:ilvl w:val="1"/>
              <w:numId w:val="111"/>
            </w:numPr>
            <w:tabs>
              <w:tab w:val="num" w:pos="360"/>
              <w:tab w:val="num" w:pos="1440"/>
            </w:tabs>
            <w:autoSpaceDN/>
            <w:spacing w:after="0" w:line="216" w:lineRule="auto"/>
            <w:ind w:left="1440" w:hanging="720"/>
            <w:textAlignment w:val="auto"/>
          </w:pPr>
        </w:pPrChange>
      </w:pPr>
      <w:ins w:id="3889" w:author="DENOUAL Franck" w:date="2022-11-18T15:39:00Z">
        <w:r>
          <w:rPr>
            <w:rFonts w:eastAsiaTheme="minorEastAsia" w:cstheme="minorHAnsi"/>
            <w:color w:val="000000" w:themeColor="text1"/>
            <w:kern w:val="24"/>
          </w:rPr>
          <w:t>This approach requires a new box</w:t>
        </w:r>
      </w:ins>
    </w:p>
    <w:p w14:paraId="05BBB20F" w14:textId="5D493938" w:rsidR="00052016" w:rsidRDefault="00052016" w:rsidP="00052016">
      <w:pPr>
        <w:rPr>
          <w:ins w:id="3890" w:author="DENOUAL Franck" w:date="2022-11-18T15:39:00Z"/>
          <w:rFonts w:eastAsiaTheme="minorEastAsia" w:cstheme="minorHAnsi"/>
          <w:b/>
          <w:bCs/>
          <w:color w:val="000000" w:themeColor="text1"/>
          <w:kern w:val="24"/>
          <w:sz w:val="28"/>
          <w:szCs w:val="28"/>
        </w:rPr>
      </w:pPr>
    </w:p>
    <w:p w14:paraId="0CAA992F" w14:textId="77777777" w:rsidR="00052016" w:rsidRDefault="00052016" w:rsidP="00350E92">
      <w:pPr>
        <w:pStyle w:val="Heading2"/>
        <w:rPr>
          <w:ins w:id="3891" w:author="DENOUAL Franck" w:date="2022-11-18T15:39:00Z"/>
        </w:rPr>
      </w:pPr>
      <w:bookmarkStart w:id="3892" w:name="_Ref119682780"/>
      <w:ins w:id="3893" w:author="DENOUAL Franck" w:date="2022-11-18T15:39:00Z">
        <w:r>
          <w:t xml:space="preserve">Annex A - </w:t>
        </w:r>
        <w:r w:rsidRPr="00FB1FFF">
          <w:t xml:space="preserve">Proposed </w:t>
        </w:r>
        <w:r>
          <w:t xml:space="preserve">Expanded ‘saiz’/’saio’ box </w:t>
        </w:r>
        <w:r w:rsidRPr="00FB1FFF">
          <w:t>solution</w:t>
        </w:r>
        <w:bookmarkEnd w:id="3892"/>
      </w:ins>
    </w:p>
    <w:p w14:paraId="07C35F3C" w14:textId="77777777" w:rsidR="00052016" w:rsidRPr="00F86E8F" w:rsidRDefault="00052016" w:rsidP="00350E92">
      <w:pPr>
        <w:spacing w:before="240"/>
        <w:jc w:val="both"/>
        <w:rPr>
          <w:ins w:id="3894" w:author="DENOUAL Franck" w:date="2022-11-18T15:39:00Z"/>
          <w:rFonts w:eastAsiaTheme="minorEastAsia" w:cstheme="minorHAnsi"/>
          <w:color w:val="000000" w:themeColor="text1"/>
          <w:kern w:val="24"/>
        </w:rPr>
      </w:pPr>
      <w:ins w:id="3895" w:author="DENOUAL Franck" w:date="2022-11-18T15:39:00Z">
        <w:r w:rsidRPr="00F86E8F">
          <w:rPr>
            <w:rFonts w:eastAsiaTheme="minorEastAsia" w:cstheme="minorHAnsi"/>
            <w:color w:val="000000" w:themeColor="text1"/>
            <w:kern w:val="24"/>
          </w:rPr>
          <w:t>Note: This solution is general in nature and provides additional capability beyond the carriage of collection timestamp information.</w:t>
        </w:r>
        <w:r>
          <w:rPr>
            <w:rFonts w:eastAsiaTheme="minorEastAsia" w:cstheme="minorHAnsi"/>
            <w:color w:val="000000" w:themeColor="text1"/>
            <w:kern w:val="24"/>
          </w:rPr>
          <w:t xml:space="preserve">  It is proposed here in a form that supports the general solution.</w:t>
        </w:r>
      </w:ins>
    </w:p>
    <w:p w14:paraId="6D2929BC" w14:textId="77777777" w:rsidR="00052016" w:rsidRDefault="00052016" w:rsidP="00350E92">
      <w:pPr>
        <w:pStyle w:val="Heading3"/>
        <w:rPr>
          <w:ins w:id="3896" w:author="DENOUAL Franck" w:date="2022-11-18T15:39:00Z"/>
        </w:rPr>
      </w:pPr>
      <w:ins w:id="3897" w:author="DENOUAL Franck" w:date="2022-11-18T15:39:00Z">
        <w:r>
          <w:t>Scope:</w:t>
        </w:r>
      </w:ins>
    </w:p>
    <w:p w14:paraId="5F32F949" w14:textId="77777777" w:rsidR="00052016" w:rsidRDefault="00052016">
      <w:pPr>
        <w:numPr>
          <w:ilvl w:val="0"/>
          <w:numId w:val="78"/>
        </w:numPr>
        <w:spacing w:line="216" w:lineRule="auto"/>
        <w:ind w:left="360"/>
        <w:contextualSpacing/>
        <w:jc w:val="both"/>
        <w:rPr>
          <w:ins w:id="3898" w:author="DENOUAL Franck" w:date="2022-11-18T15:39:00Z"/>
          <w:rFonts w:eastAsiaTheme="minorEastAsia" w:cstheme="minorHAnsi"/>
          <w:color w:val="000000" w:themeColor="text1"/>
          <w:kern w:val="24"/>
        </w:rPr>
        <w:pPrChange w:id="3899" w:author="DENOUAL Franck" w:date="2022-11-18T18:03:00Z">
          <w:pPr>
            <w:numPr>
              <w:numId w:val="108"/>
            </w:numPr>
            <w:tabs>
              <w:tab w:val="num" w:pos="360"/>
              <w:tab w:val="num" w:pos="720"/>
            </w:tabs>
            <w:spacing w:line="216" w:lineRule="auto"/>
            <w:ind w:left="360" w:hanging="720"/>
            <w:contextualSpacing/>
            <w:jc w:val="both"/>
          </w:pPr>
        </w:pPrChange>
      </w:pPr>
      <w:ins w:id="3900" w:author="DENOUAL Franck" w:date="2022-11-18T15:39:00Z">
        <w:r>
          <w:rPr>
            <w:rFonts w:eastAsiaTheme="minorEastAsia" w:cstheme="minorHAnsi"/>
            <w:color w:val="000000" w:themeColor="text1"/>
            <w:kern w:val="24"/>
          </w:rPr>
          <w:t xml:space="preserve">In a generic sense, expand the ability to attach metadata to each individual sample of a track using the ‘saiz’/’saio’ boxes. </w:t>
        </w:r>
      </w:ins>
    </w:p>
    <w:p w14:paraId="41925B15" w14:textId="77777777" w:rsidR="00052016" w:rsidRDefault="00052016">
      <w:pPr>
        <w:numPr>
          <w:ilvl w:val="0"/>
          <w:numId w:val="78"/>
        </w:numPr>
        <w:spacing w:line="216" w:lineRule="auto"/>
        <w:ind w:left="360"/>
        <w:contextualSpacing/>
        <w:jc w:val="both"/>
        <w:rPr>
          <w:ins w:id="3901" w:author="DENOUAL Franck" w:date="2022-11-18T15:39:00Z"/>
          <w:rFonts w:eastAsiaTheme="minorEastAsia" w:cstheme="minorHAnsi"/>
          <w:color w:val="000000" w:themeColor="text1"/>
          <w:kern w:val="24"/>
        </w:rPr>
        <w:pPrChange w:id="3902" w:author="DENOUAL Franck" w:date="2022-11-18T18:03:00Z">
          <w:pPr>
            <w:numPr>
              <w:numId w:val="108"/>
            </w:numPr>
            <w:tabs>
              <w:tab w:val="num" w:pos="360"/>
              <w:tab w:val="num" w:pos="720"/>
            </w:tabs>
            <w:spacing w:line="216" w:lineRule="auto"/>
            <w:ind w:left="360" w:hanging="720"/>
            <w:contextualSpacing/>
            <w:jc w:val="both"/>
          </w:pPr>
        </w:pPrChange>
      </w:pPr>
      <w:ins w:id="3903" w:author="DENOUAL Franck" w:date="2022-11-18T15:39:00Z">
        <w:r>
          <w:rPr>
            <w:rFonts w:eastAsiaTheme="minorEastAsia" w:cstheme="minorHAnsi"/>
            <w:color w:val="000000" w:themeColor="text1"/>
            <w:kern w:val="24"/>
          </w:rPr>
          <w:t>In a specific sense, use this capability to attach collection timestamp information to each individual sample of a track.</w:t>
        </w:r>
      </w:ins>
    </w:p>
    <w:p w14:paraId="26BD0E3F" w14:textId="77777777" w:rsidR="00052016" w:rsidRDefault="00052016">
      <w:pPr>
        <w:numPr>
          <w:ilvl w:val="0"/>
          <w:numId w:val="78"/>
        </w:numPr>
        <w:spacing w:line="216" w:lineRule="auto"/>
        <w:ind w:left="360"/>
        <w:contextualSpacing/>
        <w:jc w:val="both"/>
        <w:rPr>
          <w:ins w:id="3904" w:author="DENOUAL Franck" w:date="2022-11-18T15:39:00Z"/>
          <w:rFonts w:eastAsiaTheme="minorEastAsia" w:cstheme="minorHAnsi"/>
          <w:color w:val="000000" w:themeColor="text1"/>
          <w:kern w:val="24"/>
        </w:rPr>
        <w:pPrChange w:id="3905" w:author="DENOUAL Franck" w:date="2022-11-18T18:03:00Z">
          <w:pPr>
            <w:numPr>
              <w:numId w:val="108"/>
            </w:numPr>
            <w:tabs>
              <w:tab w:val="num" w:pos="360"/>
              <w:tab w:val="num" w:pos="720"/>
            </w:tabs>
            <w:spacing w:line="216" w:lineRule="auto"/>
            <w:ind w:left="360" w:hanging="720"/>
            <w:contextualSpacing/>
            <w:jc w:val="both"/>
          </w:pPr>
        </w:pPrChange>
      </w:pPr>
      <w:ins w:id="3906" w:author="DENOUAL Franck" w:date="2022-11-18T15:39:00Z">
        <w:r>
          <w:rPr>
            <w:rFonts w:eastAsiaTheme="minorEastAsia" w:cstheme="minorHAnsi"/>
            <w:color w:val="000000" w:themeColor="text1"/>
            <w:kern w:val="24"/>
          </w:rPr>
          <w:t xml:space="preserve">The current capability is limited to 255 bytes of information.  </w:t>
        </w:r>
      </w:ins>
    </w:p>
    <w:p w14:paraId="3DD843A7" w14:textId="77777777" w:rsidR="00052016" w:rsidRDefault="00052016">
      <w:pPr>
        <w:numPr>
          <w:ilvl w:val="0"/>
          <w:numId w:val="78"/>
        </w:numPr>
        <w:spacing w:line="216" w:lineRule="auto"/>
        <w:ind w:left="360"/>
        <w:contextualSpacing/>
        <w:jc w:val="both"/>
        <w:rPr>
          <w:ins w:id="3907" w:author="DENOUAL Franck" w:date="2022-11-18T15:39:00Z"/>
          <w:rFonts w:eastAsiaTheme="minorEastAsia" w:cstheme="minorHAnsi"/>
          <w:color w:val="000000" w:themeColor="text1"/>
          <w:kern w:val="24"/>
        </w:rPr>
        <w:pPrChange w:id="3908" w:author="DENOUAL Franck" w:date="2022-11-18T18:03:00Z">
          <w:pPr>
            <w:numPr>
              <w:numId w:val="108"/>
            </w:numPr>
            <w:tabs>
              <w:tab w:val="num" w:pos="360"/>
              <w:tab w:val="num" w:pos="720"/>
            </w:tabs>
            <w:spacing w:line="216" w:lineRule="auto"/>
            <w:ind w:left="360" w:hanging="720"/>
            <w:contextualSpacing/>
            <w:jc w:val="both"/>
          </w:pPr>
        </w:pPrChange>
      </w:pPr>
      <w:ins w:id="3909" w:author="DENOUAL Franck" w:date="2022-11-18T15:39:00Z">
        <w:r>
          <w:rPr>
            <w:rFonts w:eastAsiaTheme="minorEastAsia" w:cstheme="minorHAnsi"/>
            <w:color w:val="000000" w:themeColor="text1"/>
            <w:kern w:val="24"/>
          </w:rPr>
          <w:t>This contribution proposes to:</w:t>
        </w:r>
      </w:ins>
    </w:p>
    <w:p w14:paraId="2CA8436C" w14:textId="77777777" w:rsidR="00052016" w:rsidRDefault="00052016">
      <w:pPr>
        <w:numPr>
          <w:ilvl w:val="4"/>
          <w:numId w:val="78"/>
        </w:numPr>
        <w:spacing w:line="216" w:lineRule="auto"/>
        <w:contextualSpacing/>
        <w:jc w:val="both"/>
        <w:rPr>
          <w:ins w:id="3910" w:author="DENOUAL Franck" w:date="2022-11-18T15:39:00Z"/>
          <w:rFonts w:eastAsiaTheme="minorEastAsia" w:cstheme="minorHAnsi"/>
          <w:color w:val="000000" w:themeColor="text1"/>
          <w:kern w:val="24"/>
        </w:rPr>
        <w:pPrChange w:id="3911" w:author="DENOUAL Franck" w:date="2022-11-18T18:03:00Z">
          <w:pPr>
            <w:numPr>
              <w:ilvl w:val="4"/>
              <w:numId w:val="108"/>
            </w:numPr>
            <w:tabs>
              <w:tab w:val="num" w:pos="360"/>
              <w:tab w:val="num" w:pos="3600"/>
            </w:tabs>
            <w:spacing w:line="216" w:lineRule="auto"/>
            <w:ind w:left="3600" w:hanging="720"/>
            <w:contextualSpacing/>
            <w:jc w:val="both"/>
          </w:pPr>
        </w:pPrChange>
      </w:pPr>
      <w:ins w:id="3912" w:author="DENOUAL Franck" w:date="2022-11-18T15:39:00Z">
        <w:r>
          <w:rPr>
            <w:rFonts w:eastAsiaTheme="minorEastAsia" w:cstheme="minorHAnsi"/>
            <w:color w:val="000000" w:themeColor="text1"/>
            <w:kern w:val="24"/>
          </w:rPr>
          <w:t>Expand the size of a metadata block that can be attached to each frame.</w:t>
        </w:r>
      </w:ins>
    </w:p>
    <w:p w14:paraId="4E2F5356" w14:textId="77777777" w:rsidR="00052016" w:rsidRDefault="00052016">
      <w:pPr>
        <w:numPr>
          <w:ilvl w:val="4"/>
          <w:numId w:val="78"/>
        </w:numPr>
        <w:spacing w:line="216" w:lineRule="auto"/>
        <w:contextualSpacing/>
        <w:jc w:val="both"/>
        <w:rPr>
          <w:ins w:id="3913" w:author="DENOUAL Franck" w:date="2022-11-18T15:39:00Z"/>
          <w:rFonts w:eastAsiaTheme="minorEastAsia" w:cstheme="minorHAnsi"/>
          <w:color w:val="000000" w:themeColor="text1"/>
          <w:kern w:val="24"/>
        </w:rPr>
        <w:pPrChange w:id="3914" w:author="DENOUAL Franck" w:date="2022-11-18T18:03:00Z">
          <w:pPr>
            <w:numPr>
              <w:ilvl w:val="4"/>
              <w:numId w:val="108"/>
            </w:numPr>
            <w:tabs>
              <w:tab w:val="num" w:pos="360"/>
              <w:tab w:val="num" w:pos="3600"/>
            </w:tabs>
            <w:spacing w:line="216" w:lineRule="auto"/>
            <w:ind w:left="3600" w:hanging="720"/>
            <w:contextualSpacing/>
            <w:jc w:val="both"/>
          </w:pPr>
        </w:pPrChange>
      </w:pPr>
      <w:ins w:id="3915" w:author="DENOUAL Franck" w:date="2022-11-18T15:39:00Z">
        <w:r>
          <w:rPr>
            <w:rFonts w:eastAsiaTheme="minorEastAsia" w:cstheme="minorHAnsi"/>
            <w:color w:val="000000" w:themeColor="text1"/>
            <w:kern w:val="24"/>
          </w:rPr>
          <w:t>Allow an application to signal the encoding format for frame metadata identified in the ‘saiz’ box</w:t>
        </w:r>
      </w:ins>
    </w:p>
    <w:p w14:paraId="089CE090" w14:textId="77777777" w:rsidR="00052016" w:rsidRDefault="00052016">
      <w:pPr>
        <w:numPr>
          <w:ilvl w:val="4"/>
          <w:numId w:val="78"/>
        </w:numPr>
        <w:spacing w:line="216" w:lineRule="auto"/>
        <w:contextualSpacing/>
        <w:jc w:val="both"/>
        <w:rPr>
          <w:ins w:id="3916" w:author="DENOUAL Franck" w:date="2022-11-18T15:39:00Z"/>
          <w:rFonts w:eastAsiaTheme="minorEastAsia" w:cstheme="minorHAnsi"/>
          <w:color w:val="000000" w:themeColor="text1"/>
          <w:kern w:val="24"/>
        </w:rPr>
        <w:pPrChange w:id="3917" w:author="DENOUAL Franck" w:date="2022-11-18T18:03:00Z">
          <w:pPr>
            <w:numPr>
              <w:ilvl w:val="4"/>
              <w:numId w:val="108"/>
            </w:numPr>
            <w:tabs>
              <w:tab w:val="num" w:pos="360"/>
              <w:tab w:val="num" w:pos="3600"/>
            </w:tabs>
            <w:spacing w:line="216" w:lineRule="auto"/>
            <w:ind w:left="3600" w:hanging="720"/>
            <w:contextualSpacing/>
            <w:jc w:val="both"/>
          </w:pPr>
        </w:pPrChange>
      </w:pPr>
      <w:ins w:id="3918" w:author="DENOUAL Franck" w:date="2022-11-18T15:39:00Z">
        <w:r>
          <w:rPr>
            <w:rFonts w:eastAsiaTheme="minorEastAsia" w:cstheme="minorHAnsi"/>
            <w:color w:val="000000" w:themeColor="text1"/>
            <w:kern w:val="24"/>
          </w:rPr>
          <w:t xml:space="preserve">Allow for multiple instances of ‘saiz’/’saio’ boxes within a single track and provide IDs for each instance so the corresponding ‘saiz’ and ‘saio’ boxes can be determined. </w:t>
        </w:r>
      </w:ins>
    </w:p>
    <w:p w14:paraId="055FB162" w14:textId="77777777" w:rsidR="00052016" w:rsidRDefault="00052016">
      <w:pPr>
        <w:numPr>
          <w:ilvl w:val="4"/>
          <w:numId w:val="78"/>
        </w:numPr>
        <w:spacing w:line="216" w:lineRule="auto"/>
        <w:contextualSpacing/>
        <w:jc w:val="both"/>
        <w:rPr>
          <w:ins w:id="3919" w:author="DENOUAL Franck" w:date="2022-11-18T15:39:00Z"/>
          <w:rFonts w:eastAsiaTheme="minorEastAsia" w:cstheme="minorHAnsi"/>
          <w:color w:val="000000" w:themeColor="text1"/>
          <w:kern w:val="24"/>
        </w:rPr>
        <w:pPrChange w:id="3920" w:author="DENOUAL Franck" w:date="2022-11-18T18:03:00Z">
          <w:pPr>
            <w:numPr>
              <w:ilvl w:val="4"/>
              <w:numId w:val="108"/>
            </w:numPr>
            <w:tabs>
              <w:tab w:val="num" w:pos="360"/>
              <w:tab w:val="num" w:pos="3600"/>
            </w:tabs>
            <w:spacing w:line="216" w:lineRule="auto"/>
            <w:ind w:left="3600" w:hanging="720"/>
            <w:contextualSpacing/>
            <w:jc w:val="both"/>
          </w:pPr>
        </w:pPrChange>
      </w:pPr>
      <w:ins w:id="3921" w:author="DENOUAL Franck" w:date="2022-11-18T15:39:00Z">
        <w:r>
          <w:rPr>
            <w:rFonts w:eastAsiaTheme="minorEastAsia" w:cstheme="minorHAnsi"/>
            <w:color w:val="000000" w:themeColor="text1"/>
            <w:kern w:val="24"/>
          </w:rPr>
          <w:t>Include an ID within the ‘saiz’ box to uniquely label the stream of synchronous metadata, which can then be available for referencing.</w:t>
        </w:r>
      </w:ins>
    </w:p>
    <w:p w14:paraId="4324B180" w14:textId="77777777" w:rsidR="00052016" w:rsidRDefault="00052016" w:rsidP="00350E92">
      <w:pPr>
        <w:spacing w:line="216" w:lineRule="auto"/>
        <w:contextualSpacing/>
        <w:jc w:val="both"/>
        <w:rPr>
          <w:ins w:id="3922" w:author="DENOUAL Franck" w:date="2022-11-18T15:39:00Z"/>
          <w:rFonts w:eastAsiaTheme="minorEastAsia" w:cstheme="minorHAnsi"/>
          <w:color w:val="000000" w:themeColor="text1"/>
          <w:kern w:val="24"/>
        </w:rPr>
      </w:pPr>
    </w:p>
    <w:p w14:paraId="71BA5E7A" w14:textId="77777777" w:rsidR="00052016" w:rsidRPr="00153D0E" w:rsidRDefault="00052016">
      <w:pPr>
        <w:numPr>
          <w:ilvl w:val="0"/>
          <w:numId w:val="78"/>
        </w:numPr>
        <w:spacing w:line="216" w:lineRule="auto"/>
        <w:ind w:left="360"/>
        <w:contextualSpacing/>
        <w:jc w:val="both"/>
        <w:rPr>
          <w:ins w:id="3923" w:author="DENOUAL Franck" w:date="2022-11-18T15:39:00Z"/>
          <w:rFonts w:eastAsiaTheme="minorEastAsia" w:cstheme="minorHAnsi"/>
          <w:color w:val="000000" w:themeColor="text1"/>
          <w:kern w:val="24"/>
        </w:rPr>
        <w:pPrChange w:id="3924" w:author="DENOUAL Franck" w:date="2022-11-18T18:03:00Z">
          <w:pPr>
            <w:numPr>
              <w:numId w:val="108"/>
            </w:numPr>
            <w:tabs>
              <w:tab w:val="num" w:pos="360"/>
              <w:tab w:val="num" w:pos="720"/>
            </w:tabs>
            <w:spacing w:line="216" w:lineRule="auto"/>
            <w:ind w:left="360" w:hanging="720"/>
            <w:contextualSpacing/>
            <w:jc w:val="both"/>
          </w:pPr>
        </w:pPrChange>
      </w:pPr>
      <w:ins w:id="3925" w:author="DENOUAL Franck" w:date="2022-11-18T15:39:00Z">
        <w:r>
          <w:rPr>
            <w:rFonts w:eastAsiaTheme="minorEastAsia" w:cstheme="minorHAnsi"/>
            <w:color w:val="000000" w:themeColor="text1"/>
            <w:kern w:val="24"/>
          </w:rPr>
          <w:lastRenderedPageBreak/>
          <w:t xml:space="preserve">As an additional observation, this approach might provide a mechanism </w:t>
        </w:r>
        <w:r w:rsidRPr="00153D0E">
          <w:rPr>
            <w:rFonts w:eastAsiaTheme="minorEastAsia" w:cstheme="minorHAnsi"/>
            <w:color w:val="000000" w:themeColor="text1"/>
            <w:kern w:val="24"/>
          </w:rPr>
          <w:t>for labeling user defined regions of interest within each frame:</w:t>
        </w:r>
      </w:ins>
    </w:p>
    <w:p w14:paraId="15C76C81" w14:textId="77777777" w:rsidR="00052016" w:rsidRDefault="00052016">
      <w:pPr>
        <w:numPr>
          <w:ilvl w:val="5"/>
          <w:numId w:val="78"/>
        </w:numPr>
        <w:spacing w:line="216" w:lineRule="auto"/>
        <w:contextualSpacing/>
        <w:jc w:val="both"/>
        <w:rPr>
          <w:ins w:id="3926" w:author="DENOUAL Franck" w:date="2022-11-18T15:39:00Z"/>
          <w:rFonts w:eastAsiaTheme="minorEastAsia" w:cstheme="minorHAnsi"/>
          <w:color w:val="000000" w:themeColor="text1"/>
          <w:kern w:val="24"/>
        </w:rPr>
        <w:pPrChange w:id="3927" w:author="DENOUAL Franck" w:date="2022-11-18T18:03:00Z">
          <w:pPr>
            <w:numPr>
              <w:ilvl w:val="5"/>
              <w:numId w:val="108"/>
            </w:numPr>
            <w:tabs>
              <w:tab w:val="num" w:pos="360"/>
              <w:tab w:val="num" w:pos="4320"/>
            </w:tabs>
            <w:spacing w:line="216" w:lineRule="auto"/>
            <w:ind w:left="4320" w:hanging="720"/>
            <w:contextualSpacing/>
            <w:jc w:val="both"/>
          </w:pPr>
        </w:pPrChange>
      </w:pPr>
      <w:ins w:id="3928" w:author="DENOUAL Franck" w:date="2022-11-18T15:39:00Z">
        <w:r>
          <w:rPr>
            <w:rFonts w:eastAsiaTheme="minorEastAsia" w:cstheme="minorHAnsi"/>
            <w:color w:val="000000" w:themeColor="text1"/>
            <w:kern w:val="24"/>
          </w:rPr>
          <w:t>The ROI’s may change from frame to frame</w:t>
        </w:r>
      </w:ins>
    </w:p>
    <w:p w14:paraId="1E9A3FD8" w14:textId="77777777" w:rsidR="00052016" w:rsidRDefault="00052016">
      <w:pPr>
        <w:numPr>
          <w:ilvl w:val="5"/>
          <w:numId w:val="78"/>
        </w:numPr>
        <w:spacing w:line="216" w:lineRule="auto"/>
        <w:contextualSpacing/>
        <w:jc w:val="both"/>
        <w:rPr>
          <w:ins w:id="3929" w:author="DENOUAL Franck" w:date="2022-11-18T15:39:00Z"/>
          <w:rFonts w:eastAsiaTheme="minorEastAsia" w:cstheme="minorHAnsi"/>
          <w:color w:val="000000" w:themeColor="text1"/>
          <w:kern w:val="24"/>
        </w:rPr>
        <w:pPrChange w:id="3930" w:author="DENOUAL Franck" w:date="2022-11-18T18:03:00Z">
          <w:pPr>
            <w:numPr>
              <w:ilvl w:val="5"/>
              <w:numId w:val="108"/>
            </w:numPr>
            <w:tabs>
              <w:tab w:val="num" w:pos="360"/>
              <w:tab w:val="num" w:pos="4320"/>
            </w:tabs>
            <w:spacing w:line="216" w:lineRule="auto"/>
            <w:ind w:left="4320" w:hanging="720"/>
            <w:contextualSpacing/>
            <w:jc w:val="both"/>
          </w:pPr>
        </w:pPrChange>
      </w:pPr>
      <w:ins w:id="3931" w:author="DENOUAL Franck" w:date="2022-11-18T15:39:00Z">
        <w:r>
          <w:rPr>
            <w:rFonts w:eastAsiaTheme="minorEastAsia" w:cstheme="minorHAnsi"/>
            <w:color w:val="000000" w:themeColor="text1"/>
            <w:kern w:val="24"/>
          </w:rPr>
          <w:t>There may be more than one ROI for each frame</w:t>
        </w:r>
      </w:ins>
    </w:p>
    <w:p w14:paraId="1E90170A" w14:textId="77777777" w:rsidR="00052016" w:rsidRPr="00617884" w:rsidRDefault="00052016">
      <w:pPr>
        <w:numPr>
          <w:ilvl w:val="5"/>
          <w:numId w:val="78"/>
        </w:numPr>
        <w:spacing w:after="160" w:line="216" w:lineRule="auto"/>
        <w:contextualSpacing/>
        <w:jc w:val="both"/>
        <w:rPr>
          <w:ins w:id="3932" w:author="DENOUAL Franck" w:date="2022-11-18T15:39:00Z"/>
          <w:rFonts w:eastAsiaTheme="minorEastAsia" w:cstheme="minorHAnsi"/>
          <w:color w:val="000000" w:themeColor="text1"/>
          <w:kern w:val="24"/>
        </w:rPr>
        <w:pPrChange w:id="3933" w:author="DENOUAL Franck" w:date="2022-11-18T18:03:00Z">
          <w:pPr>
            <w:numPr>
              <w:ilvl w:val="5"/>
              <w:numId w:val="108"/>
            </w:numPr>
            <w:tabs>
              <w:tab w:val="num" w:pos="360"/>
              <w:tab w:val="num" w:pos="4320"/>
            </w:tabs>
            <w:spacing w:after="160" w:line="216" w:lineRule="auto"/>
            <w:ind w:left="4320" w:hanging="720"/>
            <w:contextualSpacing/>
            <w:jc w:val="both"/>
          </w:pPr>
        </w:pPrChange>
      </w:pPr>
      <w:ins w:id="3934" w:author="DENOUAL Franck" w:date="2022-11-18T15:39:00Z">
        <w:r w:rsidRPr="00617884">
          <w:rPr>
            <w:rFonts w:eastAsiaTheme="minorEastAsia" w:cstheme="minorHAnsi"/>
            <w:color w:val="000000" w:themeColor="text1"/>
            <w:kern w:val="24"/>
          </w:rPr>
          <w:t>The number of ROI</w:t>
        </w:r>
        <w:r>
          <w:rPr>
            <w:rFonts w:eastAsiaTheme="minorEastAsia" w:cstheme="minorHAnsi"/>
            <w:color w:val="000000" w:themeColor="text1"/>
            <w:kern w:val="24"/>
          </w:rPr>
          <w:t>s</w:t>
        </w:r>
        <w:r w:rsidRPr="00617884">
          <w:rPr>
            <w:rFonts w:eastAsiaTheme="minorEastAsia" w:cstheme="minorHAnsi"/>
            <w:color w:val="000000" w:themeColor="text1"/>
            <w:kern w:val="24"/>
          </w:rPr>
          <w:t xml:space="preserve"> may not be the same for all frames.</w:t>
        </w:r>
        <w:r w:rsidRPr="00617884">
          <w:rPr>
            <w:rFonts w:eastAsiaTheme="minorEastAsia" w:cstheme="minorHAnsi"/>
            <w:color w:val="000000" w:themeColor="text1"/>
            <w:kern w:val="24"/>
          </w:rPr>
          <w:tab/>
        </w:r>
      </w:ins>
    </w:p>
    <w:p w14:paraId="18D09EBF" w14:textId="77777777" w:rsidR="00052016" w:rsidRDefault="00052016" w:rsidP="00350E92">
      <w:pPr>
        <w:pStyle w:val="Heading3"/>
        <w:rPr>
          <w:ins w:id="3935" w:author="DENOUAL Franck" w:date="2022-11-18T15:39:00Z"/>
        </w:rPr>
      </w:pPr>
      <w:ins w:id="3936" w:author="DENOUAL Franck" w:date="2022-11-18T15:39:00Z">
        <w:r w:rsidRPr="00725BA6">
          <w:t>Use Case Descriptions:</w:t>
        </w:r>
      </w:ins>
    </w:p>
    <w:p w14:paraId="1666BD23" w14:textId="77777777" w:rsidR="00052016" w:rsidRDefault="00052016">
      <w:pPr>
        <w:numPr>
          <w:ilvl w:val="0"/>
          <w:numId w:val="78"/>
        </w:numPr>
        <w:spacing w:line="216" w:lineRule="auto"/>
        <w:ind w:left="360"/>
        <w:contextualSpacing/>
        <w:jc w:val="both"/>
        <w:rPr>
          <w:ins w:id="3937" w:author="DENOUAL Franck" w:date="2022-11-18T15:39:00Z"/>
          <w:rFonts w:eastAsiaTheme="minorEastAsia" w:cstheme="minorHAnsi"/>
          <w:color w:val="000000" w:themeColor="text1"/>
          <w:kern w:val="24"/>
        </w:rPr>
        <w:pPrChange w:id="3938" w:author="DENOUAL Franck" w:date="2022-11-18T18:03:00Z">
          <w:pPr>
            <w:numPr>
              <w:numId w:val="108"/>
            </w:numPr>
            <w:tabs>
              <w:tab w:val="num" w:pos="360"/>
              <w:tab w:val="num" w:pos="720"/>
            </w:tabs>
            <w:spacing w:line="216" w:lineRule="auto"/>
            <w:ind w:left="360" w:hanging="720"/>
            <w:contextualSpacing/>
            <w:jc w:val="both"/>
          </w:pPr>
        </w:pPrChange>
      </w:pPr>
      <w:ins w:id="3939" w:author="DENOUAL Franck" w:date="2022-11-18T15:39:00Z">
        <w:r>
          <w:rPr>
            <w:rFonts w:eastAsiaTheme="minorEastAsia" w:cstheme="minorHAnsi"/>
            <w:color w:val="000000" w:themeColor="text1"/>
            <w:kern w:val="24"/>
          </w:rPr>
          <w:t>Annotate each frame with collection timestamp and associated metadata (primary purpose here)</w:t>
        </w:r>
      </w:ins>
    </w:p>
    <w:p w14:paraId="7E72A095" w14:textId="77777777" w:rsidR="00052016" w:rsidRDefault="00052016">
      <w:pPr>
        <w:numPr>
          <w:ilvl w:val="0"/>
          <w:numId w:val="78"/>
        </w:numPr>
        <w:spacing w:line="216" w:lineRule="auto"/>
        <w:ind w:left="360"/>
        <w:contextualSpacing/>
        <w:jc w:val="both"/>
        <w:rPr>
          <w:ins w:id="3940" w:author="DENOUAL Franck" w:date="2022-11-18T15:39:00Z"/>
          <w:rFonts w:eastAsiaTheme="minorEastAsia" w:cstheme="minorHAnsi"/>
          <w:color w:val="000000" w:themeColor="text1"/>
          <w:kern w:val="24"/>
        </w:rPr>
        <w:pPrChange w:id="3941" w:author="DENOUAL Franck" w:date="2022-11-18T18:03:00Z">
          <w:pPr>
            <w:numPr>
              <w:numId w:val="108"/>
            </w:numPr>
            <w:tabs>
              <w:tab w:val="num" w:pos="360"/>
              <w:tab w:val="num" w:pos="720"/>
            </w:tabs>
            <w:spacing w:line="216" w:lineRule="auto"/>
            <w:ind w:left="360" w:hanging="720"/>
            <w:contextualSpacing/>
            <w:jc w:val="both"/>
          </w:pPr>
        </w:pPrChange>
      </w:pPr>
      <w:ins w:id="3942" w:author="DENOUAL Franck" w:date="2022-11-18T15:39:00Z">
        <w:r>
          <w:rPr>
            <w:rFonts w:eastAsiaTheme="minorEastAsia" w:cstheme="minorHAnsi"/>
            <w:color w:val="000000" w:themeColor="text1"/>
            <w:kern w:val="24"/>
          </w:rPr>
          <w:t>Annotate image frames with information created through analysis</w:t>
        </w:r>
      </w:ins>
    </w:p>
    <w:p w14:paraId="0E876F2A" w14:textId="77777777" w:rsidR="00052016" w:rsidRDefault="00052016">
      <w:pPr>
        <w:numPr>
          <w:ilvl w:val="0"/>
          <w:numId w:val="78"/>
        </w:numPr>
        <w:spacing w:line="216" w:lineRule="auto"/>
        <w:ind w:left="360"/>
        <w:contextualSpacing/>
        <w:jc w:val="both"/>
        <w:rPr>
          <w:ins w:id="3943" w:author="DENOUAL Franck" w:date="2022-11-18T15:39:00Z"/>
          <w:rFonts w:eastAsiaTheme="minorEastAsia" w:cstheme="minorHAnsi"/>
          <w:color w:val="000000" w:themeColor="text1"/>
          <w:kern w:val="24"/>
        </w:rPr>
        <w:pPrChange w:id="3944" w:author="DENOUAL Franck" w:date="2022-11-18T18:03:00Z">
          <w:pPr>
            <w:numPr>
              <w:numId w:val="108"/>
            </w:numPr>
            <w:tabs>
              <w:tab w:val="num" w:pos="360"/>
              <w:tab w:val="num" w:pos="720"/>
            </w:tabs>
            <w:spacing w:line="216" w:lineRule="auto"/>
            <w:ind w:left="360" w:hanging="720"/>
            <w:contextualSpacing/>
            <w:jc w:val="both"/>
          </w:pPr>
        </w:pPrChange>
      </w:pPr>
      <w:ins w:id="3945" w:author="DENOUAL Franck" w:date="2022-11-18T15:39:00Z">
        <w:r>
          <w:rPr>
            <w:rFonts w:eastAsiaTheme="minorEastAsia" w:cstheme="minorHAnsi"/>
            <w:color w:val="000000" w:themeColor="text1"/>
            <w:kern w:val="24"/>
          </w:rPr>
          <w:t>Attached metadata to individual tracked objects across multiple frames.  Maintain information on each region of interest location and size.</w:t>
        </w:r>
      </w:ins>
    </w:p>
    <w:p w14:paraId="7CC05B9F" w14:textId="77777777" w:rsidR="00052016" w:rsidRDefault="00052016">
      <w:pPr>
        <w:numPr>
          <w:ilvl w:val="0"/>
          <w:numId w:val="78"/>
        </w:numPr>
        <w:spacing w:after="240" w:line="216" w:lineRule="auto"/>
        <w:ind w:left="360"/>
        <w:contextualSpacing/>
        <w:jc w:val="both"/>
        <w:rPr>
          <w:ins w:id="3946" w:author="DENOUAL Franck" w:date="2022-11-18T15:39:00Z"/>
          <w:rFonts w:eastAsiaTheme="minorEastAsia" w:cstheme="minorHAnsi"/>
          <w:color w:val="000000" w:themeColor="text1"/>
          <w:kern w:val="24"/>
        </w:rPr>
        <w:pPrChange w:id="3947" w:author="DENOUAL Franck" w:date="2022-11-18T18:03:00Z">
          <w:pPr>
            <w:numPr>
              <w:numId w:val="108"/>
            </w:numPr>
            <w:tabs>
              <w:tab w:val="num" w:pos="360"/>
              <w:tab w:val="num" w:pos="720"/>
            </w:tabs>
            <w:spacing w:after="240" w:line="216" w:lineRule="auto"/>
            <w:ind w:left="360" w:hanging="720"/>
            <w:contextualSpacing/>
            <w:jc w:val="both"/>
          </w:pPr>
        </w:pPrChange>
      </w:pPr>
      <w:ins w:id="3948" w:author="DENOUAL Franck" w:date="2022-11-18T15:39:00Z">
        <w:r>
          <w:rPr>
            <w:rFonts w:eastAsiaTheme="minorEastAsia" w:cstheme="minorHAnsi"/>
            <w:color w:val="000000" w:themeColor="text1"/>
            <w:kern w:val="24"/>
          </w:rPr>
          <w:t>Attach metadata to each pixel in an image, such as inclusion of latitude, longitude, and height above ellipsoid for each pixel.</w:t>
        </w:r>
      </w:ins>
    </w:p>
    <w:p w14:paraId="7A87D9E5" w14:textId="77777777" w:rsidR="00052016" w:rsidRPr="00A300F9" w:rsidRDefault="00052016" w:rsidP="00350E92">
      <w:pPr>
        <w:spacing w:after="240" w:line="216" w:lineRule="auto"/>
        <w:contextualSpacing/>
        <w:jc w:val="both"/>
        <w:rPr>
          <w:ins w:id="3949" w:author="DENOUAL Franck" w:date="2022-11-18T15:39:00Z"/>
          <w:rFonts w:eastAsiaTheme="minorEastAsia" w:cstheme="minorHAnsi"/>
          <w:color w:val="000000" w:themeColor="text1"/>
          <w:kern w:val="24"/>
        </w:rPr>
      </w:pPr>
    </w:p>
    <w:p w14:paraId="48BF1F33" w14:textId="77777777" w:rsidR="00052016" w:rsidRDefault="00052016" w:rsidP="00350E92">
      <w:pPr>
        <w:pStyle w:val="Heading3"/>
        <w:rPr>
          <w:ins w:id="3950" w:author="DENOUAL Franck" w:date="2022-11-18T15:39:00Z"/>
        </w:rPr>
      </w:pPr>
      <w:bookmarkStart w:id="3951" w:name="_Hlk115816094"/>
      <w:ins w:id="3952" w:author="DENOUAL Franck" w:date="2022-11-18T15:39:00Z">
        <w:r>
          <w:t>Requirements:</w:t>
        </w:r>
      </w:ins>
    </w:p>
    <w:p w14:paraId="671CCEDA" w14:textId="77777777" w:rsidR="00052016" w:rsidRDefault="00052016">
      <w:pPr>
        <w:numPr>
          <w:ilvl w:val="0"/>
          <w:numId w:val="78"/>
        </w:numPr>
        <w:spacing w:line="216" w:lineRule="auto"/>
        <w:ind w:left="360"/>
        <w:contextualSpacing/>
        <w:jc w:val="both"/>
        <w:rPr>
          <w:ins w:id="3953" w:author="DENOUAL Franck" w:date="2022-11-18T15:39:00Z"/>
          <w:rFonts w:eastAsiaTheme="minorEastAsia" w:cstheme="minorHAnsi"/>
          <w:color w:val="000000" w:themeColor="text1"/>
          <w:kern w:val="24"/>
        </w:rPr>
        <w:pPrChange w:id="3954" w:author="DENOUAL Franck" w:date="2022-11-18T18:03:00Z">
          <w:pPr>
            <w:numPr>
              <w:numId w:val="108"/>
            </w:numPr>
            <w:tabs>
              <w:tab w:val="num" w:pos="360"/>
              <w:tab w:val="num" w:pos="720"/>
            </w:tabs>
            <w:spacing w:line="216" w:lineRule="auto"/>
            <w:ind w:left="360" w:hanging="720"/>
            <w:contextualSpacing/>
            <w:jc w:val="both"/>
          </w:pPr>
        </w:pPrChange>
      </w:pPr>
      <w:ins w:id="3955" w:author="DENOUAL Franck" w:date="2022-11-18T15:39:00Z">
        <w:r>
          <w:rPr>
            <w:rFonts w:eastAsiaTheme="minorEastAsia" w:cstheme="minorHAnsi"/>
            <w:color w:val="000000" w:themeColor="text1"/>
            <w:kern w:val="24"/>
          </w:rPr>
          <w:t xml:space="preserve">Support frame metadata sizes using an addressing size of up to 64-bits. </w:t>
        </w:r>
      </w:ins>
    </w:p>
    <w:p w14:paraId="57386D8A" w14:textId="77777777" w:rsidR="00052016" w:rsidRDefault="00052016">
      <w:pPr>
        <w:numPr>
          <w:ilvl w:val="0"/>
          <w:numId w:val="78"/>
        </w:numPr>
        <w:spacing w:line="216" w:lineRule="auto"/>
        <w:ind w:left="360"/>
        <w:contextualSpacing/>
        <w:jc w:val="both"/>
        <w:rPr>
          <w:ins w:id="3956" w:author="DENOUAL Franck" w:date="2022-11-18T15:39:00Z"/>
          <w:rFonts w:eastAsiaTheme="minorEastAsia" w:cstheme="minorHAnsi"/>
          <w:color w:val="000000" w:themeColor="text1"/>
          <w:kern w:val="24"/>
        </w:rPr>
        <w:pPrChange w:id="3957" w:author="DENOUAL Franck" w:date="2022-11-18T18:03:00Z">
          <w:pPr>
            <w:numPr>
              <w:numId w:val="108"/>
            </w:numPr>
            <w:tabs>
              <w:tab w:val="num" w:pos="360"/>
              <w:tab w:val="num" w:pos="720"/>
            </w:tabs>
            <w:spacing w:line="216" w:lineRule="auto"/>
            <w:ind w:left="360" w:hanging="720"/>
            <w:contextualSpacing/>
            <w:jc w:val="both"/>
          </w:pPr>
        </w:pPrChange>
      </w:pPr>
      <w:ins w:id="3958" w:author="DENOUAL Franck" w:date="2022-11-18T15:39:00Z">
        <w:r>
          <w:rPr>
            <w:rFonts w:eastAsiaTheme="minorEastAsia" w:cstheme="minorHAnsi"/>
            <w:color w:val="000000" w:themeColor="text1"/>
            <w:kern w:val="24"/>
          </w:rPr>
          <w:t xml:space="preserve">Support pixel level metadata, where there are metadata elements for each pixel in an image.   </w:t>
        </w:r>
      </w:ins>
    </w:p>
    <w:p w14:paraId="2ACF3A00" w14:textId="77777777" w:rsidR="00052016" w:rsidRDefault="00052016">
      <w:pPr>
        <w:numPr>
          <w:ilvl w:val="0"/>
          <w:numId w:val="78"/>
        </w:numPr>
        <w:spacing w:line="216" w:lineRule="auto"/>
        <w:ind w:left="360"/>
        <w:contextualSpacing/>
        <w:jc w:val="both"/>
        <w:rPr>
          <w:ins w:id="3959" w:author="DENOUAL Franck" w:date="2022-11-18T15:39:00Z"/>
          <w:rFonts w:eastAsiaTheme="minorEastAsia" w:cstheme="minorHAnsi"/>
          <w:color w:val="000000" w:themeColor="text1"/>
          <w:kern w:val="24"/>
        </w:rPr>
        <w:pPrChange w:id="3960" w:author="DENOUAL Franck" w:date="2022-11-18T18:03:00Z">
          <w:pPr>
            <w:numPr>
              <w:numId w:val="108"/>
            </w:numPr>
            <w:tabs>
              <w:tab w:val="num" w:pos="360"/>
              <w:tab w:val="num" w:pos="720"/>
            </w:tabs>
            <w:spacing w:line="216" w:lineRule="auto"/>
            <w:ind w:left="360" w:hanging="720"/>
            <w:contextualSpacing/>
            <w:jc w:val="both"/>
          </w:pPr>
        </w:pPrChange>
      </w:pPr>
      <w:ins w:id="3961" w:author="DENOUAL Franck" w:date="2022-11-18T15:39:00Z">
        <w:r>
          <w:rPr>
            <w:rFonts w:eastAsiaTheme="minorEastAsia" w:cstheme="minorHAnsi"/>
            <w:color w:val="000000" w:themeColor="text1"/>
            <w:kern w:val="24"/>
          </w:rPr>
          <w:t>Support metadata that is specific to each band or to all bands.</w:t>
        </w:r>
      </w:ins>
    </w:p>
    <w:p w14:paraId="6AF0D6EF" w14:textId="77777777" w:rsidR="00052016" w:rsidRPr="00EE6DC5" w:rsidRDefault="00052016">
      <w:pPr>
        <w:numPr>
          <w:ilvl w:val="0"/>
          <w:numId w:val="78"/>
        </w:numPr>
        <w:spacing w:line="216" w:lineRule="auto"/>
        <w:ind w:left="360"/>
        <w:contextualSpacing/>
        <w:jc w:val="both"/>
        <w:rPr>
          <w:ins w:id="3962" w:author="DENOUAL Franck" w:date="2022-11-18T15:39:00Z"/>
          <w:rFonts w:eastAsiaTheme="minorEastAsia" w:cstheme="minorHAnsi"/>
          <w:color w:val="000000" w:themeColor="text1"/>
          <w:kern w:val="24"/>
        </w:rPr>
        <w:pPrChange w:id="3963" w:author="DENOUAL Franck" w:date="2022-11-18T18:03:00Z">
          <w:pPr>
            <w:numPr>
              <w:numId w:val="108"/>
            </w:numPr>
            <w:tabs>
              <w:tab w:val="num" w:pos="360"/>
              <w:tab w:val="num" w:pos="720"/>
            </w:tabs>
            <w:spacing w:line="216" w:lineRule="auto"/>
            <w:ind w:left="360" w:hanging="720"/>
            <w:contextualSpacing/>
            <w:jc w:val="both"/>
          </w:pPr>
        </w:pPrChange>
      </w:pPr>
      <w:ins w:id="3964" w:author="DENOUAL Franck" w:date="2022-11-18T15:39:00Z">
        <w:r>
          <w:rPr>
            <w:rFonts w:eastAsiaTheme="minorEastAsia" w:cstheme="minorHAnsi"/>
            <w:color w:val="000000" w:themeColor="text1"/>
            <w:kern w:val="24"/>
          </w:rPr>
          <w:t>Support metadata that is specific to a region of interest within a frame and/or within a band of the frame.  The region of interest may change location and size from frame to frame. Provide for ROI IDs to provide traceability of regions over the course of a track.</w:t>
        </w:r>
      </w:ins>
    </w:p>
    <w:p w14:paraId="34726CDC" w14:textId="77777777" w:rsidR="00052016" w:rsidRPr="00A300F9" w:rsidRDefault="00052016">
      <w:pPr>
        <w:numPr>
          <w:ilvl w:val="0"/>
          <w:numId w:val="78"/>
        </w:numPr>
        <w:spacing w:line="216" w:lineRule="auto"/>
        <w:ind w:left="360"/>
        <w:contextualSpacing/>
        <w:jc w:val="both"/>
        <w:rPr>
          <w:ins w:id="3965" w:author="DENOUAL Franck" w:date="2022-11-18T15:39:00Z"/>
          <w:rFonts w:eastAsiaTheme="minorEastAsia" w:cstheme="minorHAnsi"/>
          <w:color w:val="000000" w:themeColor="text1"/>
          <w:kern w:val="24"/>
        </w:rPr>
        <w:pPrChange w:id="3966" w:author="DENOUAL Franck" w:date="2022-11-18T18:03:00Z">
          <w:pPr>
            <w:numPr>
              <w:numId w:val="108"/>
            </w:numPr>
            <w:tabs>
              <w:tab w:val="num" w:pos="360"/>
              <w:tab w:val="num" w:pos="720"/>
            </w:tabs>
            <w:spacing w:line="216" w:lineRule="auto"/>
            <w:ind w:left="360" w:hanging="720"/>
            <w:contextualSpacing/>
            <w:jc w:val="both"/>
          </w:pPr>
        </w:pPrChange>
      </w:pPr>
      <w:ins w:id="3967" w:author="DENOUAL Franck" w:date="2022-11-18T15:39:00Z">
        <w:r>
          <w:rPr>
            <w:rFonts w:eastAsiaTheme="minorEastAsia" w:cstheme="minorHAnsi"/>
            <w:color w:val="000000" w:themeColor="text1"/>
            <w:kern w:val="24"/>
          </w:rPr>
          <w:t>Provide a method for linking/referencing ‘saiz’/’saio’ metadata to other metadata in a file</w:t>
        </w:r>
      </w:ins>
    </w:p>
    <w:p w14:paraId="24C70C44" w14:textId="77777777" w:rsidR="00052016" w:rsidRDefault="00052016">
      <w:pPr>
        <w:numPr>
          <w:ilvl w:val="0"/>
          <w:numId w:val="78"/>
        </w:numPr>
        <w:spacing w:line="216" w:lineRule="auto"/>
        <w:ind w:left="360"/>
        <w:contextualSpacing/>
        <w:jc w:val="both"/>
        <w:rPr>
          <w:ins w:id="3968" w:author="DENOUAL Franck" w:date="2022-11-18T15:39:00Z"/>
          <w:rFonts w:cstheme="minorHAnsi"/>
          <w:szCs w:val="8"/>
        </w:rPr>
        <w:pPrChange w:id="3969" w:author="DENOUAL Franck" w:date="2022-11-18T18:03:00Z">
          <w:pPr>
            <w:numPr>
              <w:numId w:val="108"/>
            </w:numPr>
            <w:tabs>
              <w:tab w:val="num" w:pos="360"/>
              <w:tab w:val="num" w:pos="720"/>
            </w:tabs>
            <w:spacing w:line="216" w:lineRule="auto"/>
            <w:ind w:left="360" w:hanging="720"/>
            <w:contextualSpacing/>
            <w:jc w:val="both"/>
          </w:pPr>
        </w:pPrChange>
      </w:pPr>
      <w:ins w:id="3970" w:author="DENOUAL Franck" w:date="2022-11-18T15:39:00Z">
        <w:r>
          <w:rPr>
            <w:rFonts w:cstheme="minorHAnsi"/>
            <w:szCs w:val="8"/>
          </w:rPr>
          <w:t>Provide a mechanism for applying an ID to an individual frame in a track</w:t>
        </w:r>
      </w:ins>
    </w:p>
    <w:bookmarkEnd w:id="3951"/>
    <w:p w14:paraId="032E461A" w14:textId="77777777" w:rsidR="00052016" w:rsidRDefault="00052016" w:rsidP="00350E92">
      <w:pPr>
        <w:jc w:val="both"/>
        <w:rPr>
          <w:ins w:id="3971" w:author="DENOUAL Franck" w:date="2022-11-18T15:39:00Z"/>
        </w:rPr>
      </w:pPr>
    </w:p>
    <w:p w14:paraId="21440C2B" w14:textId="77777777" w:rsidR="00052016" w:rsidRDefault="00052016" w:rsidP="00350E92">
      <w:pPr>
        <w:jc w:val="both"/>
        <w:rPr>
          <w:ins w:id="3972" w:author="DENOUAL Franck" w:date="2022-11-18T15:39:00Z"/>
          <w:b/>
          <w:bCs/>
          <w:sz w:val="28"/>
          <w:szCs w:val="28"/>
        </w:rPr>
      </w:pPr>
      <w:ins w:id="3973" w:author="DENOUAL Franck" w:date="2022-11-18T15:39:00Z">
        <w:r>
          <w:rPr>
            <w:b/>
            <w:bCs/>
            <w:sz w:val="28"/>
            <w:szCs w:val="28"/>
          </w:rPr>
          <w:br w:type="page"/>
        </w:r>
      </w:ins>
    </w:p>
    <w:p w14:paraId="4A93945B" w14:textId="01FB986B" w:rsidR="00052016" w:rsidRPr="00CD35A1" w:rsidRDefault="00052016" w:rsidP="00350E92">
      <w:pPr>
        <w:pStyle w:val="Heading3"/>
        <w:rPr>
          <w:ins w:id="3974" w:author="DENOUAL Franck" w:date="2022-11-18T15:39:00Z"/>
        </w:rPr>
      </w:pPr>
      <w:ins w:id="3975" w:author="DENOUAL Franck" w:date="2022-11-18T15:39:00Z">
        <w:r w:rsidRPr="00CD35A1">
          <w:lastRenderedPageBreak/>
          <w:t>S</w:t>
        </w:r>
      </w:ins>
      <w:ins w:id="3976" w:author="DENOUAL Franck" w:date="2022-11-18T15:41:00Z">
        <w:r>
          <w:rPr>
            <w:lang w:val="en-US"/>
          </w:rPr>
          <w:t>yntax</w:t>
        </w:r>
      </w:ins>
      <w:ins w:id="3977" w:author="DENOUAL Franck" w:date="2022-11-18T15:39:00Z">
        <w:r w:rsidRPr="00CD35A1">
          <w:t>:</w:t>
        </w:r>
      </w:ins>
    </w:p>
    <w:p w14:paraId="08C4A343" w14:textId="228BCC9D" w:rsidR="00052016" w:rsidRPr="00E4646F" w:rsidRDefault="00052016" w:rsidP="00856F39">
      <w:pPr>
        <w:rPr>
          <w:ins w:id="3978" w:author="DENOUAL Franck" w:date="2022-11-18T15:39:00Z"/>
          <w:rFonts w:ascii="Courier New" w:hAnsi="Courier New"/>
          <w:noProof/>
          <w:sz w:val="22"/>
          <w:szCs w:val="20"/>
          <w:lang w:val="en-GB"/>
        </w:rPr>
      </w:pPr>
      <w:ins w:id="3979" w:author="DENOUAL Franck" w:date="2022-11-18T15:39:00Z">
        <w:r w:rsidRPr="00E4646F">
          <w:rPr>
            <w:rFonts w:ascii="Courier New" w:hAnsi="Courier New"/>
            <w:noProof/>
            <w:sz w:val="22"/>
            <w:szCs w:val="20"/>
            <w:lang w:val="en-GB"/>
          </w:rPr>
          <w:t>aligned(8) class SampleAuxiliaryInformationSizesBox extends FullBox('saiz', version, flags){</w:t>
        </w:r>
      </w:ins>
      <w:ins w:id="3980" w:author="DENOUAL Franck" w:date="2022-11-18T16:10:00Z">
        <w:r w:rsidR="00E4646F" w:rsidRPr="00E4646F">
          <w:t xml:space="preserve"> </w:t>
        </w:r>
        <w:r w:rsidR="00E4646F">
          <w:br/>
        </w:r>
      </w:ins>
      <w:ins w:id="3981" w:author="DENOUAL Franck" w:date="2022-11-18T16:13:00Z">
        <w:r w:rsidR="00E4646F" w:rsidRPr="00350E92">
          <w:rPr>
            <w:rFonts w:ascii="Courier New" w:hAnsi="Courier New"/>
            <w:sz w:val="22"/>
          </w:rPr>
          <w:tab/>
        </w:r>
      </w:ins>
      <w:ins w:id="3982" w:author="DENOUAL Franck" w:date="2022-11-18T15:39:00Z">
        <w:r w:rsidRPr="00E4646F">
          <w:rPr>
            <w:rFonts w:ascii="Courier New" w:hAnsi="Courier New"/>
            <w:noProof/>
            <w:sz w:val="22"/>
            <w:szCs w:val="20"/>
            <w:lang w:val="en-GB"/>
          </w:rPr>
          <w:t>if (flags &amp; 1){</w:t>
        </w:r>
      </w:ins>
      <w:ins w:id="3983" w:author="DENOUAL Franck" w:date="2022-11-18T16:10:00Z">
        <w:r w:rsidR="00E4646F" w:rsidRPr="00E4646F">
          <w:t xml:space="preserve"> </w:t>
        </w:r>
        <w:r w:rsidR="00E4646F">
          <w:br/>
        </w:r>
      </w:ins>
      <w:ins w:id="3984" w:author="DENOUAL Franck" w:date="2022-11-18T16:13:00Z">
        <w:r w:rsidR="00E4646F" w:rsidRPr="00350E92">
          <w:rPr>
            <w:rFonts w:ascii="Courier New" w:hAnsi="Courier New"/>
            <w:sz w:val="22"/>
          </w:rPr>
          <w:tab/>
        </w:r>
        <w:r w:rsidR="00E4646F" w:rsidRPr="00350E92">
          <w:rPr>
            <w:rFonts w:ascii="Courier New" w:hAnsi="Courier New"/>
            <w:sz w:val="22"/>
          </w:rPr>
          <w:tab/>
        </w:r>
      </w:ins>
      <w:ins w:id="3985" w:author="DENOUAL Franck" w:date="2022-11-18T15:39:00Z">
        <w:r w:rsidRPr="00E4646F">
          <w:rPr>
            <w:rFonts w:ascii="Courier New" w:hAnsi="Courier New"/>
            <w:noProof/>
            <w:sz w:val="22"/>
            <w:szCs w:val="20"/>
            <w:lang w:val="en-GB"/>
          </w:rPr>
          <w:t xml:space="preserve">unsigned int(32) aux_info_type; </w:t>
        </w:r>
        <w:r w:rsidRPr="00E4646F">
          <w:rPr>
            <w:rFonts w:ascii="Courier New" w:hAnsi="Courier New"/>
            <w:noProof/>
            <w:sz w:val="22"/>
            <w:szCs w:val="20"/>
            <w:lang w:val="en-GB"/>
          </w:rPr>
          <w:tab/>
          <w:t>// a registered FourCC code set to ‘misb’</w:t>
        </w:r>
      </w:ins>
      <w:ins w:id="3986" w:author="DENOUAL Franck" w:date="2022-11-18T16:10:00Z">
        <w:r w:rsidR="00E4646F">
          <w:br/>
        </w:r>
      </w:ins>
      <w:ins w:id="3987" w:author="DENOUAL Franck" w:date="2022-11-18T16:13:00Z">
        <w:r w:rsidR="00E4646F" w:rsidRPr="00350E92">
          <w:rPr>
            <w:rFonts w:ascii="Courier New" w:hAnsi="Courier New"/>
            <w:sz w:val="22"/>
          </w:rPr>
          <w:tab/>
        </w:r>
        <w:r w:rsidR="00E4646F" w:rsidRPr="00350E92">
          <w:rPr>
            <w:rFonts w:ascii="Courier New" w:hAnsi="Courier New"/>
            <w:sz w:val="22"/>
          </w:rPr>
          <w:tab/>
        </w:r>
      </w:ins>
      <w:ins w:id="3988" w:author="DENOUAL Franck" w:date="2022-11-18T15:39:00Z">
        <w:r w:rsidRPr="00E4646F">
          <w:rPr>
            <w:rFonts w:ascii="Courier New" w:hAnsi="Courier New"/>
            <w:noProof/>
            <w:sz w:val="22"/>
            <w:szCs w:val="20"/>
            <w:lang w:val="en-GB"/>
          </w:rPr>
          <w:t xml:space="preserve">unsigned int(32) aux_info_type_parameter; // a coded 32-bit word </w:t>
        </w:r>
      </w:ins>
      <w:ins w:id="3989" w:author="DENOUAL Franck" w:date="2022-11-18T16:10:00Z">
        <w:r w:rsidR="00E4646F">
          <w:br/>
        </w:r>
      </w:ins>
      <w:ins w:id="3990" w:author="DENOUAL Franck" w:date="2022-11-18T16:13:00Z">
        <w:r w:rsidR="00E4646F" w:rsidRPr="00350E92">
          <w:rPr>
            <w:rFonts w:ascii="Courier New" w:hAnsi="Courier New"/>
            <w:sz w:val="22"/>
          </w:rPr>
          <w:tab/>
        </w:r>
      </w:ins>
      <w:ins w:id="3991" w:author="DENOUAL Franck" w:date="2022-11-18T15:39:00Z">
        <w:r w:rsidRPr="00E4646F">
          <w:rPr>
            <w:rFonts w:ascii="Courier New" w:hAnsi="Courier New"/>
            <w:noProof/>
            <w:sz w:val="22"/>
            <w:szCs w:val="20"/>
            <w:lang w:val="en-GB"/>
          </w:rPr>
          <w:t>}</w:t>
        </w:r>
      </w:ins>
      <w:ins w:id="3992" w:author="DENOUAL Franck" w:date="2022-11-18T16:10:00Z">
        <w:r w:rsidR="00E4646F">
          <w:br/>
        </w:r>
      </w:ins>
      <w:ins w:id="3993" w:author="DENOUAL Franck" w:date="2022-11-18T16:13:00Z">
        <w:r w:rsidR="00E4646F" w:rsidRPr="00350E92">
          <w:rPr>
            <w:rFonts w:ascii="Courier New" w:hAnsi="Courier New"/>
            <w:sz w:val="22"/>
          </w:rPr>
          <w:tab/>
        </w:r>
      </w:ins>
      <w:ins w:id="3994" w:author="DENOUAL Franck" w:date="2022-11-18T15:39:00Z">
        <w:r w:rsidRPr="00856F39">
          <w:rPr>
            <w:rFonts w:ascii="Courier New" w:hAnsi="Courier New"/>
            <w:noProof/>
            <w:sz w:val="22"/>
            <w:szCs w:val="20"/>
            <w:highlight w:val="yellow"/>
            <w:lang w:val="en-GB"/>
          </w:rPr>
          <w:t>if (version == 0){</w:t>
        </w:r>
      </w:ins>
      <w:ins w:id="3995" w:author="DENOUAL Franck" w:date="2022-11-18T16:10:00Z">
        <w:r w:rsidR="00E4646F" w:rsidRPr="00E4646F">
          <w:t xml:space="preserve"> </w:t>
        </w:r>
        <w:r w:rsidR="00E4646F">
          <w:br/>
        </w:r>
      </w:ins>
      <w:ins w:id="3996" w:author="DENOUAL Franck" w:date="2022-11-18T16:13:00Z">
        <w:r w:rsidR="00E4646F" w:rsidRPr="00350E92">
          <w:rPr>
            <w:rFonts w:ascii="Courier New" w:hAnsi="Courier New"/>
            <w:sz w:val="22"/>
          </w:rPr>
          <w:tab/>
        </w:r>
        <w:r w:rsidR="00E4646F" w:rsidRPr="00350E92">
          <w:rPr>
            <w:rFonts w:ascii="Courier New" w:hAnsi="Courier New"/>
            <w:sz w:val="22"/>
          </w:rPr>
          <w:tab/>
        </w:r>
      </w:ins>
      <w:ins w:id="3997" w:author="DENOUAL Franck" w:date="2022-11-18T15:39:00Z">
        <w:r w:rsidRPr="00E4646F">
          <w:rPr>
            <w:rFonts w:ascii="Courier New" w:hAnsi="Courier New"/>
            <w:noProof/>
            <w:sz w:val="22"/>
            <w:szCs w:val="20"/>
            <w:lang w:val="en-GB"/>
          </w:rPr>
          <w:t xml:space="preserve">unsigned int(8) default_sample_info_size; </w:t>
        </w:r>
        <w:r w:rsidRPr="00E4646F">
          <w:rPr>
            <w:rFonts w:ascii="Courier New" w:hAnsi="Courier New"/>
            <w:noProof/>
            <w:sz w:val="22"/>
            <w:szCs w:val="20"/>
            <w:lang w:val="en-GB"/>
          </w:rPr>
          <w:tab/>
          <w:t>//size of synchronous metadata block (255 bytes //max), 0 if sizes vary</w:t>
        </w:r>
      </w:ins>
      <w:ins w:id="3998" w:author="DENOUAL Franck" w:date="2022-11-18T16:10:00Z">
        <w:r w:rsidR="00E4646F">
          <w:br/>
        </w:r>
      </w:ins>
      <w:ins w:id="3999" w:author="DENOUAL Franck" w:date="2022-11-18T16:13:00Z">
        <w:r w:rsidR="00E4646F" w:rsidRPr="00350E92">
          <w:rPr>
            <w:rFonts w:ascii="Courier New" w:hAnsi="Courier New"/>
            <w:sz w:val="22"/>
          </w:rPr>
          <w:tab/>
        </w:r>
        <w:r w:rsidR="00E4646F" w:rsidRPr="00350E92">
          <w:rPr>
            <w:rFonts w:ascii="Courier New" w:hAnsi="Courier New"/>
            <w:sz w:val="22"/>
          </w:rPr>
          <w:tab/>
        </w:r>
      </w:ins>
      <w:ins w:id="4000" w:author="DENOUAL Franck" w:date="2022-11-18T15:39:00Z">
        <w:r w:rsidRPr="00E4646F">
          <w:rPr>
            <w:rFonts w:ascii="Courier New" w:hAnsi="Courier New"/>
            <w:noProof/>
            <w:sz w:val="22"/>
            <w:szCs w:val="20"/>
            <w:lang w:val="en-GB"/>
          </w:rPr>
          <w:t xml:space="preserve">unsigned int(32) sample_count; </w:t>
        </w:r>
        <w:r w:rsidRPr="00E4646F">
          <w:rPr>
            <w:rFonts w:ascii="Courier New" w:hAnsi="Courier New"/>
            <w:noProof/>
            <w:sz w:val="22"/>
            <w:szCs w:val="20"/>
            <w:lang w:val="en-GB"/>
          </w:rPr>
          <w:tab/>
          <w:t>//number of samples in track</w:t>
        </w:r>
      </w:ins>
      <w:ins w:id="4001" w:author="DENOUAL Franck" w:date="2022-11-18T16:10:00Z">
        <w:r w:rsidR="00E4646F">
          <w:br/>
        </w:r>
      </w:ins>
      <w:ins w:id="4002" w:author="DENOUAL Franck" w:date="2022-11-18T16:13:00Z">
        <w:r w:rsidR="00E4646F" w:rsidRPr="00350E92">
          <w:rPr>
            <w:rFonts w:ascii="Courier New" w:hAnsi="Courier New"/>
            <w:sz w:val="22"/>
          </w:rPr>
          <w:tab/>
        </w:r>
        <w:r w:rsidR="00E4646F" w:rsidRPr="00350E92">
          <w:rPr>
            <w:rFonts w:ascii="Courier New" w:hAnsi="Courier New"/>
            <w:sz w:val="22"/>
          </w:rPr>
          <w:tab/>
        </w:r>
      </w:ins>
      <w:ins w:id="4003" w:author="DENOUAL Franck" w:date="2022-11-18T15:39:00Z">
        <w:r w:rsidRPr="00E4646F">
          <w:rPr>
            <w:rFonts w:ascii="Courier New" w:hAnsi="Courier New"/>
            <w:noProof/>
            <w:sz w:val="22"/>
            <w:szCs w:val="20"/>
            <w:lang w:val="en-GB"/>
          </w:rPr>
          <w:t>if (default_sample_info_size == 0) {</w:t>
        </w:r>
      </w:ins>
      <w:ins w:id="4004" w:author="DENOUAL Franck" w:date="2022-11-18T16:10:00Z">
        <w:r w:rsidR="00E4646F">
          <w:br/>
        </w:r>
      </w:ins>
      <w:ins w:id="4005" w:author="DENOUAL Franck" w:date="2022-11-18T15:39:00Z">
        <w:r w:rsidRPr="00E4646F">
          <w:rPr>
            <w:rFonts w:ascii="Courier New" w:hAnsi="Courier New"/>
            <w:noProof/>
            <w:sz w:val="22"/>
            <w:szCs w:val="20"/>
            <w:lang w:val="en-GB"/>
          </w:rPr>
          <w:tab/>
        </w:r>
      </w:ins>
      <w:ins w:id="4006" w:author="DENOUAL Franck" w:date="2022-11-18T16:13:00Z">
        <w:r w:rsidR="00E4646F" w:rsidRPr="00350E92">
          <w:rPr>
            <w:rFonts w:ascii="Courier New" w:hAnsi="Courier New"/>
            <w:sz w:val="22"/>
          </w:rPr>
          <w:tab/>
        </w:r>
        <w:r w:rsidR="00E4646F" w:rsidRPr="00350E92">
          <w:rPr>
            <w:rFonts w:ascii="Courier New" w:hAnsi="Courier New"/>
            <w:sz w:val="22"/>
          </w:rPr>
          <w:tab/>
        </w:r>
      </w:ins>
      <w:ins w:id="4007" w:author="DENOUAL Franck" w:date="2022-11-18T15:39:00Z">
        <w:r w:rsidRPr="00E4646F">
          <w:rPr>
            <w:rFonts w:ascii="Courier New" w:hAnsi="Courier New"/>
            <w:noProof/>
            <w:sz w:val="22"/>
            <w:szCs w:val="20"/>
            <w:lang w:val="en-GB"/>
          </w:rPr>
          <w:t xml:space="preserve">unsigned int(8) sample_info_size[sample_count]; </w:t>
        </w:r>
        <w:r w:rsidRPr="00E4646F">
          <w:rPr>
            <w:rFonts w:ascii="Courier New" w:hAnsi="Courier New"/>
            <w:noProof/>
            <w:sz w:val="22"/>
            <w:szCs w:val="20"/>
            <w:lang w:val="en-GB"/>
          </w:rPr>
          <w:tab/>
          <w:t>// (255 bytes max)</w:t>
        </w:r>
      </w:ins>
      <w:ins w:id="4008" w:author="DENOUAL Franck" w:date="2022-11-18T16:10:00Z">
        <w:r w:rsidR="00E4646F" w:rsidRPr="00E4646F">
          <w:t xml:space="preserve"> </w:t>
        </w:r>
        <w:r w:rsidR="00E4646F">
          <w:br/>
        </w:r>
      </w:ins>
      <w:ins w:id="4009" w:author="DENOUAL Franck" w:date="2022-11-18T16:13:00Z">
        <w:r w:rsidR="00E4646F" w:rsidRPr="00350E92">
          <w:rPr>
            <w:rFonts w:ascii="Courier New" w:hAnsi="Courier New"/>
            <w:sz w:val="22"/>
          </w:rPr>
          <w:tab/>
        </w:r>
        <w:r w:rsidR="00E4646F" w:rsidRPr="00350E92">
          <w:rPr>
            <w:rFonts w:ascii="Courier New" w:hAnsi="Courier New"/>
            <w:sz w:val="22"/>
          </w:rPr>
          <w:tab/>
        </w:r>
      </w:ins>
      <w:ins w:id="4010" w:author="DENOUAL Franck" w:date="2022-11-18T15:39:00Z">
        <w:r w:rsidRPr="00E4646F">
          <w:rPr>
            <w:rFonts w:ascii="Courier New" w:hAnsi="Courier New"/>
            <w:noProof/>
            <w:sz w:val="22"/>
            <w:szCs w:val="20"/>
            <w:lang w:val="en-GB"/>
          </w:rPr>
          <w:t>}</w:t>
        </w:r>
      </w:ins>
      <w:ins w:id="4011" w:author="DENOUAL Franck" w:date="2022-11-18T16:10:00Z">
        <w:r w:rsidR="00E4646F">
          <w:br/>
        </w:r>
      </w:ins>
      <w:ins w:id="4012" w:author="DENOUAL Franck" w:date="2022-11-18T16:13:00Z">
        <w:r w:rsidR="00E4646F" w:rsidRPr="00350E92">
          <w:rPr>
            <w:rFonts w:ascii="Courier New" w:hAnsi="Courier New"/>
            <w:sz w:val="22"/>
          </w:rPr>
          <w:tab/>
        </w:r>
      </w:ins>
      <w:ins w:id="4013" w:author="DENOUAL Franck" w:date="2022-11-18T15:39:00Z">
        <w:r w:rsidRPr="00E4646F">
          <w:rPr>
            <w:rFonts w:ascii="Courier New" w:hAnsi="Courier New"/>
            <w:noProof/>
            <w:sz w:val="22"/>
            <w:szCs w:val="20"/>
            <w:lang w:val="en-GB"/>
          </w:rPr>
          <w:t>}</w:t>
        </w:r>
      </w:ins>
      <w:ins w:id="4014" w:author="DENOUAL Franck" w:date="2022-11-18T16:10:00Z">
        <w:r w:rsidR="00E4646F">
          <w:br/>
        </w:r>
      </w:ins>
      <w:ins w:id="4015" w:author="DENOUAL Franck" w:date="2022-11-18T16:13:00Z">
        <w:r w:rsidR="00E4646F" w:rsidRPr="00350E92">
          <w:rPr>
            <w:rFonts w:ascii="Courier New" w:hAnsi="Courier New"/>
            <w:sz w:val="22"/>
          </w:rPr>
          <w:tab/>
        </w:r>
      </w:ins>
      <w:ins w:id="4016" w:author="DENOUAL Franck" w:date="2022-11-18T15:39:00Z">
        <w:r w:rsidRPr="00856F39">
          <w:rPr>
            <w:rFonts w:ascii="Courier New" w:hAnsi="Courier New"/>
            <w:noProof/>
            <w:sz w:val="22"/>
            <w:szCs w:val="20"/>
            <w:highlight w:val="yellow"/>
            <w:lang w:val="en-GB"/>
          </w:rPr>
          <w:t>else if (version==1){</w:t>
        </w:r>
      </w:ins>
      <w:ins w:id="4017" w:author="DENOUAL Franck" w:date="2022-11-18T16:10:00Z">
        <w:r w:rsidR="00E4646F" w:rsidRPr="00856F39">
          <w:rPr>
            <w:highlight w:val="yellow"/>
          </w:rPr>
          <w:t xml:space="preserve"> </w:t>
        </w:r>
        <w:r w:rsidR="00E4646F" w:rsidRPr="00856F39">
          <w:rPr>
            <w:highlight w:val="yellow"/>
          </w:rPr>
          <w:br/>
        </w:r>
      </w:ins>
      <w:ins w:id="4018" w:author="DENOUAL Franck" w:date="2022-11-18T16:13:00Z">
        <w:r w:rsidR="00E4646F" w:rsidRPr="00856F39">
          <w:rPr>
            <w:rFonts w:ascii="Courier New" w:hAnsi="Courier New"/>
            <w:sz w:val="22"/>
            <w:highlight w:val="yellow"/>
          </w:rPr>
          <w:tab/>
        </w:r>
        <w:r w:rsidR="00E4646F" w:rsidRPr="00856F39">
          <w:rPr>
            <w:rFonts w:ascii="Courier New" w:hAnsi="Courier New"/>
            <w:sz w:val="22"/>
            <w:highlight w:val="yellow"/>
          </w:rPr>
          <w:tab/>
        </w:r>
      </w:ins>
      <w:ins w:id="4019" w:author="DENOUAL Franck" w:date="2022-11-18T15:39:00Z">
        <w:r w:rsidRPr="00856F39">
          <w:rPr>
            <w:rFonts w:ascii="Courier New" w:hAnsi="Courier New"/>
            <w:noProof/>
            <w:sz w:val="22"/>
            <w:szCs w:val="20"/>
            <w:highlight w:val="yellow"/>
            <w:lang w:val="en-GB"/>
          </w:rPr>
          <w:t>unsigned int(32) saiz_ID;</w:t>
        </w:r>
        <w:r w:rsidRPr="00856F39">
          <w:rPr>
            <w:rFonts w:ascii="Courier New" w:hAnsi="Courier New"/>
            <w:noProof/>
            <w:sz w:val="22"/>
            <w:szCs w:val="20"/>
            <w:highlight w:val="yellow"/>
            <w:lang w:val="en-GB"/>
          </w:rPr>
          <w:tab/>
          <w:t>//ID that uniquely identifies frame metadata stream</w:t>
        </w:r>
      </w:ins>
      <w:ins w:id="4020" w:author="DENOUAL Franck" w:date="2022-11-18T16:10:00Z">
        <w:r w:rsidR="00E4646F" w:rsidRPr="00856F39">
          <w:rPr>
            <w:highlight w:val="yellow"/>
          </w:rPr>
          <w:br/>
        </w:r>
      </w:ins>
      <w:ins w:id="4021" w:author="DENOUAL Franck" w:date="2022-11-18T16:13:00Z">
        <w:r w:rsidR="00E4646F" w:rsidRPr="00856F39">
          <w:rPr>
            <w:rFonts w:ascii="Courier New" w:hAnsi="Courier New"/>
            <w:sz w:val="22"/>
            <w:highlight w:val="yellow"/>
          </w:rPr>
          <w:tab/>
        </w:r>
        <w:r w:rsidR="00E4646F" w:rsidRPr="00856F39">
          <w:rPr>
            <w:rFonts w:ascii="Courier New" w:hAnsi="Courier New"/>
            <w:sz w:val="22"/>
            <w:highlight w:val="yellow"/>
          </w:rPr>
          <w:tab/>
        </w:r>
      </w:ins>
      <w:ins w:id="4022" w:author="DENOUAL Franck" w:date="2022-11-18T15:39:00Z">
        <w:r w:rsidRPr="00856F39">
          <w:rPr>
            <w:rFonts w:ascii="Courier New" w:hAnsi="Courier New"/>
            <w:noProof/>
            <w:sz w:val="22"/>
            <w:szCs w:val="20"/>
            <w:highlight w:val="yellow"/>
            <w:lang w:val="en-GB"/>
          </w:rPr>
          <w:t>//need to determine if a matching ID is needed in the ‘saio’ box</w:t>
        </w:r>
      </w:ins>
      <w:ins w:id="4023" w:author="DENOUAL Franck" w:date="2022-11-18T16:10:00Z">
        <w:r w:rsidR="00E4646F" w:rsidRPr="00856F39">
          <w:rPr>
            <w:highlight w:val="yellow"/>
          </w:rPr>
          <w:br/>
        </w:r>
      </w:ins>
      <w:ins w:id="4024" w:author="DENOUAL Franck" w:date="2022-11-18T16:13:00Z">
        <w:r w:rsidR="00E4646F" w:rsidRPr="00856F39">
          <w:rPr>
            <w:rFonts w:ascii="Courier New" w:hAnsi="Courier New"/>
            <w:sz w:val="22"/>
            <w:highlight w:val="yellow"/>
          </w:rPr>
          <w:tab/>
        </w:r>
        <w:r w:rsidR="00E4646F" w:rsidRPr="00856F39">
          <w:rPr>
            <w:rFonts w:ascii="Courier New" w:hAnsi="Courier New"/>
            <w:sz w:val="22"/>
            <w:highlight w:val="yellow"/>
          </w:rPr>
          <w:tab/>
        </w:r>
      </w:ins>
      <w:ins w:id="4025" w:author="DENOUAL Franck" w:date="2022-11-18T15:39:00Z">
        <w:r w:rsidRPr="00856F39">
          <w:rPr>
            <w:rFonts w:ascii="Courier New" w:hAnsi="Courier New"/>
            <w:noProof/>
            <w:sz w:val="22"/>
            <w:szCs w:val="20"/>
            <w:highlight w:val="yellow"/>
            <w:lang w:val="en-GB"/>
          </w:rPr>
          <w:t>ItemInfoEntry[1];</w:t>
        </w:r>
        <w:r w:rsidRPr="00856F39">
          <w:rPr>
            <w:rFonts w:ascii="Courier New" w:hAnsi="Courier New"/>
            <w:noProof/>
            <w:sz w:val="22"/>
            <w:szCs w:val="20"/>
            <w:highlight w:val="yellow"/>
            <w:lang w:val="en-GB"/>
          </w:rPr>
          <w:tab/>
          <w:t>//Implement a generic method for signaling the metadata //encoding method</w:t>
        </w:r>
      </w:ins>
      <w:ins w:id="4026" w:author="DENOUAL Franck" w:date="2022-11-18T16:10:00Z">
        <w:r w:rsidR="00E4646F" w:rsidRPr="00856F39">
          <w:rPr>
            <w:highlight w:val="yellow"/>
          </w:rPr>
          <w:br/>
        </w:r>
        <w:r w:rsidR="00E4646F" w:rsidRPr="00856F39">
          <w:rPr>
            <w:highlight w:val="yellow"/>
          </w:rPr>
          <w:br/>
        </w:r>
      </w:ins>
      <w:ins w:id="4027" w:author="DENOUAL Franck" w:date="2022-11-18T16:13:00Z">
        <w:r w:rsidR="00E4646F" w:rsidRPr="00856F39">
          <w:rPr>
            <w:rFonts w:ascii="Courier New" w:hAnsi="Courier New"/>
            <w:sz w:val="22"/>
            <w:highlight w:val="yellow"/>
          </w:rPr>
          <w:tab/>
        </w:r>
        <w:r w:rsidR="00E4646F" w:rsidRPr="00856F39">
          <w:rPr>
            <w:rFonts w:ascii="Courier New" w:hAnsi="Courier New"/>
            <w:sz w:val="22"/>
            <w:highlight w:val="yellow"/>
          </w:rPr>
          <w:tab/>
        </w:r>
      </w:ins>
      <w:ins w:id="4028" w:author="DENOUAL Franck" w:date="2022-11-18T15:39:00Z">
        <w:r w:rsidRPr="00856F39">
          <w:rPr>
            <w:rFonts w:ascii="Courier New" w:hAnsi="Courier New"/>
            <w:noProof/>
            <w:sz w:val="22"/>
            <w:szCs w:val="20"/>
            <w:highlight w:val="yellow"/>
            <w:lang w:val="en-GB"/>
          </w:rPr>
          <w:t>if(flags &amp; 2){</w:t>
        </w:r>
      </w:ins>
      <w:ins w:id="4029" w:author="DENOUAL Franck" w:date="2022-11-18T16:10:00Z">
        <w:r w:rsidR="00E4646F" w:rsidRPr="00856F39">
          <w:rPr>
            <w:highlight w:val="yellow"/>
          </w:rPr>
          <w:t xml:space="preserve"> </w:t>
        </w:r>
        <w:r w:rsidR="00E4646F" w:rsidRPr="00856F39">
          <w:rPr>
            <w:highlight w:val="yellow"/>
          </w:rPr>
          <w:br/>
        </w:r>
      </w:ins>
      <w:ins w:id="4030" w:author="DENOUAL Franck" w:date="2022-11-18T16:13: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31" w:author="DENOUAL Franck" w:date="2022-11-18T15:39:00Z">
        <w:r w:rsidRPr="00856F39">
          <w:rPr>
            <w:rFonts w:ascii="Courier New" w:hAnsi="Courier New"/>
            <w:noProof/>
            <w:sz w:val="22"/>
            <w:szCs w:val="20"/>
            <w:highlight w:val="yellow"/>
            <w:lang w:val="en-GB"/>
          </w:rPr>
          <w:t xml:space="preserve">unsigned int(64) default_sample_info_size; </w:t>
        </w:r>
        <w:r w:rsidRPr="00856F39">
          <w:rPr>
            <w:rFonts w:ascii="Courier New" w:hAnsi="Courier New"/>
            <w:noProof/>
            <w:sz w:val="22"/>
            <w:szCs w:val="20"/>
            <w:highlight w:val="yellow"/>
            <w:lang w:val="en-GB"/>
          </w:rPr>
          <w:tab/>
          <w:t>//size of synchronous metadata block  //0 when sizes vary</w:t>
        </w:r>
      </w:ins>
      <w:ins w:id="4032" w:author="DENOUAL Franck" w:date="2022-11-18T16:11:00Z">
        <w:r w:rsidR="00E4646F" w:rsidRPr="00856F39">
          <w:rPr>
            <w:highlight w:val="yellow"/>
          </w:rPr>
          <w:br/>
        </w:r>
      </w:ins>
      <w:ins w:id="4033" w:author="DENOUAL Franck" w:date="2022-11-18T16:13: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34" w:author="DENOUAL Franck" w:date="2022-11-18T15:39:00Z">
        <w:r w:rsidRPr="00856F39">
          <w:rPr>
            <w:rFonts w:ascii="Courier New" w:hAnsi="Courier New"/>
            <w:noProof/>
            <w:sz w:val="22"/>
            <w:szCs w:val="20"/>
            <w:highlight w:val="yellow"/>
            <w:lang w:val="en-GB"/>
          </w:rPr>
          <w:t xml:space="preserve">unsigned int(32) sample_count; </w:t>
        </w:r>
        <w:r w:rsidRPr="00856F39">
          <w:rPr>
            <w:rFonts w:ascii="Courier New" w:hAnsi="Courier New"/>
            <w:noProof/>
            <w:sz w:val="22"/>
            <w:szCs w:val="20"/>
            <w:highlight w:val="yellow"/>
            <w:lang w:val="en-GB"/>
          </w:rPr>
          <w:tab/>
          <w:t>//number of samples in track</w:t>
        </w:r>
      </w:ins>
      <w:ins w:id="4035" w:author="DENOUAL Franck" w:date="2022-11-18T16:11:00Z">
        <w:r w:rsidR="00E4646F" w:rsidRPr="00856F39">
          <w:rPr>
            <w:highlight w:val="yellow"/>
          </w:rPr>
          <w:br/>
        </w:r>
      </w:ins>
      <w:ins w:id="4036" w:author="DENOUAL Franck" w:date="2022-11-18T16:13: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37" w:author="DENOUAL Franck" w:date="2022-11-18T15:39:00Z">
        <w:r w:rsidRPr="00856F39">
          <w:rPr>
            <w:rFonts w:ascii="Courier New" w:hAnsi="Courier New"/>
            <w:noProof/>
            <w:sz w:val="22"/>
            <w:szCs w:val="20"/>
            <w:highlight w:val="yellow"/>
            <w:lang w:val="en-GB"/>
          </w:rPr>
          <w:t>if (default_sample_info_size == 0) {</w:t>
        </w:r>
        <w:r w:rsidRPr="00856F39">
          <w:rPr>
            <w:rFonts w:ascii="Courier New" w:hAnsi="Courier New"/>
            <w:noProof/>
            <w:sz w:val="22"/>
            <w:szCs w:val="20"/>
            <w:highlight w:val="yellow"/>
            <w:lang w:val="en-GB"/>
          </w:rPr>
          <w:tab/>
          <w:t>//signals sizes are different</w:t>
        </w:r>
      </w:ins>
      <w:ins w:id="4038" w:author="DENOUAL Franck" w:date="2022-11-18T16:11:00Z">
        <w:r w:rsidR="00E4646F" w:rsidRPr="00856F39">
          <w:rPr>
            <w:highlight w:val="yellow"/>
          </w:rPr>
          <w:br/>
        </w:r>
      </w:ins>
      <w:ins w:id="4039"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40" w:author="DENOUAL Franck" w:date="2022-11-18T15:39:00Z">
        <w:r w:rsidRPr="00856F39">
          <w:rPr>
            <w:rFonts w:ascii="Courier New" w:hAnsi="Courier New"/>
            <w:noProof/>
            <w:sz w:val="22"/>
            <w:szCs w:val="20"/>
            <w:highlight w:val="yellow"/>
            <w:lang w:val="en-GB"/>
          </w:rPr>
          <w:t>unsigned int(32) sample_info_size[sample_count];</w:t>
        </w:r>
        <w:r w:rsidRPr="00856F39">
          <w:rPr>
            <w:rFonts w:ascii="Courier New" w:hAnsi="Courier New"/>
            <w:noProof/>
            <w:sz w:val="22"/>
            <w:szCs w:val="20"/>
            <w:highlight w:val="yellow"/>
            <w:lang w:val="en-GB"/>
          </w:rPr>
          <w:tab/>
          <w:t xml:space="preserve">//size of each synchronous </w:t>
        </w:r>
      </w:ins>
      <w:ins w:id="4041"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42" w:author="DENOUAL Franck" w:date="2022-11-18T15:39:00Z">
        <w:r w:rsidRPr="00856F39">
          <w:rPr>
            <w:rFonts w:ascii="Courier New" w:hAnsi="Courier New"/>
            <w:noProof/>
            <w:sz w:val="22"/>
            <w:szCs w:val="20"/>
            <w:highlight w:val="yellow"/>
            <w:lang w:val="en-GB"/>
          </w:rPr>
          <w:t>//metadata block</w:t>
        </w:r>
      </w:ins>
      <w:ins w:id="4043" w:author="DENOUAL Franck" w:date="2022-11-18T16:11:00Z">
        <w:r w:rsidR="00E4646F" w:rsidRPr="00856F39">
          <w:rPr>
            <w:highlight w:val="yellow"/>
          </w:rPr>
          <w:br/>
        </w:r>
      </w:ins>
      <w:ins w:id="4044"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45" w:author="DENOUAL Franck" w:date="2022-11-18T15:39:00Z">
        <w:r w:rsidRPr="00856F39">
          <w:rPr>
            <w:rFonts w:ascii="Courier New" w:hAnsi="Courier New"/>
            <w:noProof/>
            <w:sz w:val="22"/>
            <w:szCs w:val="20"/>
            <w:highlight w:val="yellow"/>
            <w:lang w:val="en-GB"/>
          </w:rPr>
          <w:t>}</w:t>
        </w:r>
      </w:ins>
      <w:ins w:id="4046" w:author="DENOUAL Franck" w:date="2022-11-18T16:11:00Z">
        <w:r w:rsidR="00E4646F" w:rsidRPr="00856F39">
          <w:rPr>
            <w:highlight w:val="yellow"/>
          </w:rPr>
          <w:br/>
        </w:r>
      </w:ins>
      <w:ins w:id="4047"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ins>
      <w:ins w:id="4048" w:author="DENOUAL Franck" w:date="2022-11-18T15:39:00Z">
        <w:r w:rsidRPr="00856F39">
          <w:rPr>
            <w:rFonts w:ascii="Courier New" w:hAnsi="Courier New"/>
            <w:noProof/>
            <w:sz w:val="22"/>
            <w:szCs w:val="20"/>
            <w:highlight w:val="yellow"/>
            <w:lang w:val="en-GB"/>
          </w:rPr>
          <w:t>}</w:t>
        </w:r>
      </w:ins>
      <w:ins w:id="4049" w:author="DENOUAL Franck" w:date="2022-11-18T16:11:00Z">
        <w:r w:rsidR="00E4646F" w:rsidRPr="00856F39">
          <w:rPr>
            <w:highlight w:val="yellow"/>
          </w:rPr>
          <w:br/>
        </w:r>
      </w:ins>
      <w:ins w:id="4050"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ins>
      <w:ins w:id="4051" w:author="DENOUAL Franck" w:date="2022-11-18T15:39:00Z">
        <w:r w:rsidRPr="00856F39">
          <w:rPr>
            <w:rFonts w:ascii="Courier New" w:hAnsi="Courier New"/>
            <w:noProof/>
            <w:sz w:val="22"/>
            <w:szCs w:val="20"/>
            <w:highlight w:val="yellow"/>
            <w:lang w:val="en-GB"/>
          </w:rPr>
          <w:t>else if(flags &amp; 4){</w:t>
        </w:r>
      </w:ins>
      <w:ins w:id="4052" w:author="DENOUAL Franck" w:date="2022-11-18T16:11:00Z">
        <w:r w:rsidR="00E4646F" w:rsidRPr="00856F39">
          <w:rPr>
            <w:highlight w:val="yellow"/>
          </w:rPr>
          <w:t xml:space="preserve"> </w:t>
        </w:r>
        <w:r w:rsidR="00E4646F" w:rsidRPr="00856F39">
          <w:rPr>
            <w:highlight w:val="yellow"/>
          </w:rPr>
          <w:br/>
        </w:r>
      </w:ins>
      <w:ins w:id="4053"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54" w:author="DENOUAL Franck" w:date="2022-11-18T15:39:00Z">
        <w:r w:rsidRPr="00856F39">
          <w:rPr>
            <w:rFonts w:ascii="Courier New" w:hAnsi="Courier New"/>
            <w:noProof/>
            <w:sz w:val="22"/>
            <w:szCs w:val="20"/>
            <w:highlight w:val="yellow"/>
            <w:lang w:val="en-GB"/>
          </w:rPr>
          <w:t xml:space="preserve">unsigned int(32) default_sample_info_size; </w:t>
        </w:r>
        <w:r w:rsidRPr="00856F39">
          <w:rPr>
            <w:rFonts w:ascii="Courier New" w:hAnsi="Courier New"/>
            <w:noProof/>
            <w:sz w:val="22"/>
            <w:szCs w:val="20"/>
            <w:highlight w:val="yellow"/>
            <w:lang w:val="en-GB"/>
          </w:rPr>
          <w:tab/>
          <w:t>//size of synchronous metadata block //(4GB max), 0 if sizes vary</w:t>
        </w:r>
      </w:ins>
      <w:ins w:id="4055" w:author="DENOUAL Franck" w:date="2022-11-18T16:11:00Z">
        <w:r w:rsidR="00E4646F" w:rsidRPr="00856F39">
          <w:rPr>
            <w:highlight w:val="yellow"/>
          </w:rPr>
          <w:br/>
        </w:r>
      </w:ins>
      <w:ins w:id="4056"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57" w:author="DENOUAL Franck" w:date="2022-11-18T15:39:00Z">
        <w:r w:rsidRPr="00856F39">
          <w:rPr>
            <w:rFonts w:ascii="Courier New" w:hAnsi="Courier New"/>
            <w:noProof/>
            <w:sz w:val="22"/>
            <w:szCs w:val="20"/>
            <w:highlight w:val="yellow"/>
            <w:lang w:val="en-GB"/>
          </w:rPr>
          <w:t xml:space="preserve">unsigned int(32) sample_count; </w:t>
        </w:r>
        <w:r w:rsidRPr="00856F39">
          <w:rPr>
            <w:rFonts w:ascii="Courier New" w:hAnsi="Courier New"/>
            <w:noProof/>
            <w:sz w:val="22"/>
            <w:szCs w:val="20"/>
            <w:highlight w:val="yellow"/>
            <w:lang w:val="en-GB"/>
          </w:rPr>
          <w:tab/>
          <w:t>//number of samples in track</w:t>
        </w:r>
      </w:ins>
      <w:ins w:id="4058" w:author="DENOUAL Franck" w:date="2022-11-18T16:11:00Z">
        <w:r w:rsidR="00E4646F" w:rsidRPr="00856F39">
          <w:rPr>
            <w:highlight w:val="yellow"/>
          </w:rPr>
          <w:br/>
        </w:r>
      </w:ins>
      <w:ins w:id="4059"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60" w:author="DENOUAL Franck" w:date="2022-11-18T15:39:00Z">
        <w:r w:rsidRPr="00856F39">
          <w:rPr>
            <w:rFonts w:ascii="Courier New" w:hAnsi="Courier New"/>
            <w:noProof/>
            <w:sz w:val="22"/>
            <w:szCs w:val="20"/>
            <w:highlight w:val="yellow"/>
            <w:lang w:val="en-GB"/>
          </w:rPr>
          <w:t>if (default_sample_info_size == 0) {</w:t>
        </w:r>
      </w:ins>
      <w:ins w:id="4061" w:author="DENOUAL Franck" w:date="2022-11-18T16:11:00Z">
        <w:r w:rsidR="00E4646F" w:rsidRPr="00856F39">
          <w:rPr>
            <w:highlight w:val="yellow"/>
          </w:rPr>
          <w:br/>
        </w:r>
      </w:ins>
      <w:ins w:id="4062"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ins>
      <w:ins w:id="4063" w:author="DENOUAL Franck" w:date="2022-11-18T16:18:00Z">
        <w:r w:rsidR="00856F39" w:rsidRPr="00856F39">
          <w:rPr>
            <w:rFonts w:ascii="Courier New" w:hAnsi="Courier New"/>
            <w:sz w:val="22"/>
            <w:highlight w:val="yellow"/>
          </w:rPr>
          <w:tab/>
        </w:r>
        <w:r w:rsidR="00856F39" w:rsidRPr="00856F39">
          <w:rPr>
            <w:rFonts w:ascii="Courier New" w:hAnsi="Courier New"/>
            <w:sz w:val="22"/>
            <w:highlight w:val="yellow"/>
          </w:rPr>
          <w:tab/>
        </w:r>
      </w:ins>
      <w:ins w:id="4064" w:author="DENOUAL Franck" w:date="2022-11-18T15:39:00Z">
        <w:r w:rsidRPr="00856F39">
          <w:rPr>
            <w:rFonts w:ascii="Courier New" w:hAnsi="Courier New"/>
            <w:noProof/>
            <w:sz w:val="22"/>
            <w:szCs w:val="20"/>
            <w:highlight w:val="yellow"/>
            <w:lang w:val="en-GB"/>
          </w:rPr>
          <w:t>unsigned int(32) sample_info_size[sample_count];</w:t>
        </w:r>
        <w:r w:rsidRPr="00856F39">
          <w:rPr>
            <w:rFonts w:ascii="Courier New" w:hAnsi="Courier New"/>
            <w:noProof/>
            <w:sz w:val="22"/>
            <w:szCs w:val="20"/>
            <w:highlight w:val="yellow"/>
            <w:lang w:val="en-GB"/>
          </w:rPr>
          <w:tab/>
          <w:t>//size of each synchronous metadata //block (4GB max)</w:t>
        </w:r>
      </w:ins>
      <w:ins w:id="4065" w:author="DENOUAL Franck" w:date="2022-11-18T16:11:00Z">
        <w:r w:rsidR="00E4646F" w:rsidRPr="00856F39">
          <w:rPr>
            <w:highlight w:val="yellow"/>
          </w:rPr>
          <w:t xml:space="preserve"> </w:t>
        </w:r>
        <w:r w:rsidR="00E4646F" w:rsidRPr="00856F39">
          <w:rPr>
            <w:highlight w:val="yellow"/>
          </w:rPr>
          <w:br/>
        </w:r>
      </w:ins>
      <w:ins w:id="4066"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67" w:author="DENOUAL Franck" w:date="2022-11-18T15:39:00Z">
        <w:r w:rsidRPr="00856F39">
          <w:rPr>
            <w:rFonts w:ascii="Courier New" w:hAnsi="Courier New"/>
            <w:noProof/>
            <w:sz w:val="22"/>
            <w:szCs w:val="20"/>
            <w:highlight w:val="yellow"/>
            <w:lang w:val="en-GB"/>
          </w:rPr>
          <w:t>}</w:t>
        </w:r>
      </w:ins>
      <w:ins w:id="4068" w:author="DENOUAL Franck" w:date="2022-11-18T16:11:00Z">
        <w:r w:rsidR="00E4646F" w:rsidRPr="00856F39">
          <w:rPr>
            <w:highlight w:val="yellow"/>
          </w:rPr>
          <w:br/>
        </w:r>
      </w:ins>
      <w:ins w:id="4069"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ins>
      <w:ins w:id="4070" w:author="DENOUAL Franck" w:date="2022-11-18T15:39:00Z">
        <w:r w:rsidRPr="00856F39">
          <w:rPr>
            <w:rFonts w:ascii="Courier New" w:hAnsi="Courier New"/>
            <w:noProof/>
            <w:sz w:val="22"/>
            <w:szCs w:val="20"/>
            <w:highlight w:val="yellow"/>
            <w:lang w:val="en-GB"/>
          </w:rPr>
          <w:t>}</w:t>
        </w:r>
      </w:ins>
      <w:ins w:id="4071" w:author="DENOUAL Franck" w:date="2022-11-18T16:11:00Z">
        <w:r w:rsidR="00E4646F" w:rsidRPr="00856F39">
          <w:rPr>
            <w:highlight w:val="yellow"/>
          </w:rPr>
          <w:br/>
        </w:r>
      </w:ins>
      <w:ins w:id="4072"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ins>
      <w:ins w:id="4073" w:author="DENOUAL Franck" w:date="2022-11-18T15:39:00Z">
        <w:r w:rsidRPr="00856F39">
          <w:rPr>
            <w:rFonts w:ascii="Courier New" w:hAnsi="Courier New"/>
            <w:noProof/>
            <w:sz w:val="22"/>
            <w:szCs w:val="20"/>
            <w:highlight w:val="yellow"/>
            <w:lang w:val="en-GB"/>
          </w:rPr>
          <w:t>else if(flags &amp; 8){</w:t>
        </w:r>
      </w:ins>
      <w:ins w:id="4074" w:author="DENOUAL Franck" w:date="2022-11-18T16:11:00Z">
        <w:r w:rsidR="00E4646F" w:rsidRPr="00856F39">
          <w:rPr>
            <w:highlight w:val="yellow"/>
          </w:rPr>
          <w:t xml:space="preserve"> </w:t>
        </w:r>
        <w:r w:rsidR="00E4646F" w:rsidRPr="00856F39">
          <w:rPr>
            <w:highlight w:val="yellow"/>
          </w:rPr>
          <w:br/>
        </w:r>
      </w:ins>
      <w:ins w:id="4075"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76" w:author="DENOUAL Franck" w:date="2022-11-18T15:39:00Z">
        <w:r w:rsidRPr="00856F39">
          <w:rPr>
            <w:rFonts w:ascii="Courier New" w:hAnsi="Courier New"/>
            <w:noProof/>
            <w:sz w:val="22"/>
            <w:szCs w:val="20"/>
            <w:highlight w:val="yellow"/>
            <w:lang w:val="en-GB"/>
          </w:rPr>
          <w:t xml:space="preserve">unsigned int(16) default_sample_info_size; </w:t>
        </w:r>
        <w:r w:rsidRPr="00856F39">
          <w:rPr>
            <w:rFonts w:ascii="Courier New" w:hAnsi="Courier New"/>
            <w:noProof/>
            <w:sz w:val="22"/>
            <w:szCs w:val="20"/>
            <w:highlight w:val="yellow"/>
            <w:lang w:val="en-GB"/>
          </w:rPr>
          <w:tab/>
          <w:t>//size of synch metadata block    //(65,535 bytes max), 0 if sizes vary</w:t>
        </w:r>
      </w:ins>
      <w:ins w:id="4077" w:author="DENOUAL Franck" w:date="2022-11-18T16:11:00Z">
        <w:r w:rsidR="00E4646F" w:rsidRPr="00856F39">
          <w:rPr>
            <w:highlight w:val="yellow"/>
          </w:rPr>
          <w:br/>
        </w:r>
      </w:ins>
      <w:ins w:id="4078"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79" w:author="DENOUAL Franck" w:date="2022-11-18T15:39:00Z">
        <w:r w:rsidRPr="00856F39">
          <w:rPr>
            <w:rFonts w:ascii="Courier New" w:hAnsi="Courier New"/>
            <w:noProof/>
            <w:sz w:val="22"/>
            <w:szCs w:val="20"/>
            <w:highlight w:val="yellow"/>
            <w:lang w:val="en-GB"/>
          </w:rPr>
          <w:t xml:space="preserve">unsigned int(32) sample_count; </w:t>
        </w:r>
        <w:r w:rsidRPr="00856F39">
          <w:rPr>
            <w:rFonts w:ascii="Courier New" w:hAnsi="Courier New"/>
            <w:noProof/>
            <w:sz w:val="22"/>
            <w:szCs w:val="20"/>
            <w:highlight w:val="yellow"/>
            <w:lang w:val="en-GB"/>
          </w:rPr>
          <w:tab/>
          <w:t xml:space="preserve">//number of samples </w:t>
        </w:r>
        <w:r w:rsidRPr="00856F39">
          <w:rPr>
            <w:rFonts w:ascii="Courier New" w:hAnsi="Courier New"/>
            <w:noProof/>
            <w:sz w:val="22"/>
            <w:szCs w:val="20"/>
            <w:highlight w:val="yellow"/>
            <w:lang w:val="en-GB"/>
          </w:rPr>
          <w:lastRenderedPageBreak/>
          <w:t>in track</w:t>
        </w:r>
      </w:ins>
      <w:ins w:id="4080" w:author="DENOUAL Franck" w:date="2022-11-18T16:11:00Z">
        <w:r w:rsidR="00E4646F" w:rsidRPr="00856F39">
          <w:rPr>
            <w:highlight w:val="yellow"/>
          </w:rPr>
          <w:br/>
        </w:r>
      </w:ins>
      <w:ins w:id="4081" w:author="DENOUAL Franck" w:date="2022-11-18T16:14: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82" w:author="DENOUAL Franck" w:date="2022-11-18T15:39:00Z">
        <w:r w:rsidRPr="00856F39">
          <w:rPr>
            <w:rFonts w:ascii="Courier New" w:hAnsi="Courier New"/>
            <w:noProof/>
            <w:sz w:val="22"/>
            <w:szCs w:val="20"/>
            <w:highlight w:val="yellow"/>
            <w:lang w:val="en-GB"/>
          </w:rPr>
          <w:t>if (default_sample_info_size == 0) {</w:t>
        </w:r>
      </w:ins>
      <w:ins w:id="4083" w:author="DENOUAL Franck" w:date="2022-11-18T16:11:00Z">
        <w:r w:rsidR="00E4646F" w:rsidRPr="00856F39">
          <w:rPr>
            <w:highlight w:val="yellow"/>
          </w:rPr>
          <w:br/>
        </w:r>
      </w:ins>
      <w:ins w:id="4084"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85" w:author="DENOUAL Franck" w:date="2022-11-18T15:39:00Z">
        <w:r w:rsidRPr="00856F39">
          <w:rPr>
            <w:rFonts w:ascii="Courier New" w:hAnsi="Courier New"/>
            <w:noProof/>
            <w:sz w:val="22"/>
            <w:szCs w:val="20"/>
            <w:highlight w:val="yellow"/>
            <w:lang w:val="en-GB"/>
          </w:rPr>
          <w:t>unsigned int(16) sample_info_size[sample_count];</w:t>
        </w:r>
        <w:r w:rsidRPr="00856F39">
          <w:rPr>
            <w:rFonts w:ascii="Courier New" w:hAnsi="Courier New"/>
            <w:noProof/>
            <w:sz w:val="22"/>
            <w:szCs w:val="20"/>
            <w:highlight w:val="yellow"/>
            <w:lang w:val="en-GB"/>
          </w:rPr>
          <w:tab/>
          <w:t>//size of each synch metadata block //(65,535 bytes max)</w:t>
        </w:r>
      </w:ins>
      <w:ins w:id="4086" w:author="DENOUAL Franck" w:date="2022-11-18T16:11:00Z">
        <w:r w:rsidR="00E4646F" w:rsidRPr="00856F39">
          <w:rPr>
            <w:highlight w:val="yellow"/>
          </w:rPr>
          <w:t xml:space="preserve"> </w:t>
        </w:r>
        <w:r w:rsidR="00E4646F" w:rsidRPr="00856F39">
          <w:rPr>
            <w:highlight w:val="yellow"/>
          </w:rPr>
          <w:br/>
        </w:r>
      </w:ins>
      <w:ins w:id="4087"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88" w:author="DENOUAL Franck" w:date="2022-11-18T15:39:00Z">
        <w:r w:rsidRPr="00856F39">
          <w:rPr>
            <w:rFonts w:ascii="Courier New" w:hAnsi="Courier New"/>
            <w:noProof/>
            <w:sz w:val="22"/>
            <w:szCs w:val="20"/>
            <w:highlight w:val="yellow"/>
            <w:lang w:val="en-GB"/>
          </w:rPr>
          <w:t>}</w:t>
        </w:r>
      </w:ins>
      <w:ins w:id="4089" w:author="DENOUAL Franck" w:date="2022-11-18T16:11:00Z">
        <w:r w:rsidR="00E4646F" w:rsidRPr="00856F39">
          <w:rPr>
            <w:highlight w:val="yellow"/>
          </w:rPr>
          <w:br/>
        </w:r>
      </w:ins>
      <w:ins w:id="4090"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ins>
      <w:ins w:id="4091" w:author="DENOUAL Franck" w:date="2022-11-18T15:39:00Z">
        <w:r w:rsidRPr="00856F39">
          <w:rPr>
            <w:rFonts w:ascii="Courier New" w:hAnsi="Courier New"/>
            <w:noProof/>
            <w:sz w:val="22"/>
            <w:szCs w:val="20"/>
            <w:highlight w:val="yellow"/>
            <w:lang w:val="en-GB"/>
          </w:rPr>
          <w:t>}</w:t>
        </w:r>
      </w:ins>
      <w:ins w:id="4092" w:author="DENOUAL Franck" w:date="2022-11-18T16:11:00Z">
        <w:r w:rsidR="00E4646F" w:rsidRPr="00856F39">
          <w:rPr>
            <w:highlight w:val="yellow"/>
          </w:rPr>
          <w:br/>
        </w:r>
      </w:ins>
      <w:ins w:id="4093"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ins>
      <w:ins w:id="4094" w:author="DENOUAL Franck" w:date="2022-11-18T15:39:00Z">
        <w:r w:rsidRPr="00856F39">
          <w:rPr>
            <w:rFonts w:ascii="Courier New" w:hAnsi="Courier New"/>
            <w:noProof/>
            <w:sz w:val="22"/>
            <w:szCs w:val="20"/>
            <w:highlight w:val="yellow"/>
            <w:lang w:val="en-GB"/>
          </w:rPr>
          <w:t>else{</w:t>
        </w:r>
      </w:ins>
      <w:ins w:id="4095" w:author="DENOUAL Franck" w:date="2022-11-18T16:11:00Z">
        <w:r w:rsidR="00E4646F" w:rsidRPr="00856F39">
          <w:rPr>
            <w:highlight w:val="yellow"/>
          </w:rPr>
          <w:br/>
        </w:r>
      </w:ins>
      <w:ins w:id="4096"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097" w:author="DENOUAL Franck" w:date="2022-11-18T15:39:00Z">
        <w:r w:rsidRPr="00856F39">
          <w:rPr>
            <w:rFonts w:ascii="Courier New" w:hAnsi="Courier New"/>
            <w:noProof/>
            <w:sz w:val="22"/>
            <w:szCs w:val="20"/>
            <w:highlight w:val="yellow"/>
            <w:lang w:val="en-GB"/>
          </w:rPr>
          <w:t xml:space="preserve">unsigned int(8) default_sample_info_size; </w:t>
        </w:r>
        <w:r w:rsidRPr="00856F39">
          <w:rPr>
            <w:rFonts w:ascii="Courier New" w:hAnsi="Courier New"/>
            <w:noProof/>
            <w:sz w:val="22"/>
            <w:szCs w:val="20"/>
            <w:highlight w:val="yellow"/>
            <w:lang w:val="en-GB"/>
          </w:rPr>
          <w:tab/>
          <w:t>//size of synch metadata block (255 bytes //max), 0 if sizes vary</w:t>
        </w:r>
      </w:ins>
      <w:ins w:id="4098" w:author="DENOUAL Franck" w:date="2022-11-18T16:11:00Z">
        <w:r w:rsidR="00E4646F" w:rsidRPr="00856F39">
          <w:rPr>
            <w:highlight w:val="yellow"/>
          </w:rPr>
          <w:br/>
        </w:r>
      </w:ins>
      <w:ins w:id="4099"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100" w:author="DENOUAL Franck" w:date="2022-11-18T15:39:00Z">
        <w:r w:rsidRPr="00856F39">
          <w:rPr>
            <w:rFonts w:ascii="Courier New" w:hAnsi="Courier New"/>
            <w:noProof/>
            <w:sz w:val="22"/>
            <w:szCs w:val="20"/>
            <w:highlight w:val="yellow"/>
            <w:lang w:val="en-GB"/>
          </w:rPr>
          <w:t xml:space="preserve">unsigned int(32) sample_count; </w:t>
        </w:r>
        <w:r w:rsidRPr="00856F39">
          <w:rPr>
            <w:rFonts w:ascii="Courier New" w:hAnsi="Courier New"/>
            <w:noProof/>
            <w:sz w:val="22"/>
            <w:szCs w:val="20"/>
            <w:highlight w:val="yellow"/>
            <w:lang w:val="en-GB"/>
          </w:rPr>
          <w:tab/>
          <w:t>//number of samples in track</w:t>
        </w:r>
      </w:ins>
      <w:ins w:id="4101" w:author="DENOUAL Franck" w:date="2022-11-18T16:11:00Z">
        <w:r w:rsidR="00E4646F" w:rsidRPr="00856F39">
          <w:rPr>
            <w:highlight w:val="yellow"/>
          </w:rPr>
          <w:br/>
        </w:r>
      </w:ins>
      <w:ins w:id="4102"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103" w:author="DENOUAL Franck" w:date="2022-11-18T15:39:00Z">
        <w:r w:rsidRPr="00856F39">
          <w:rPr>
            <w:rFonts w:ascii="Courier New" w:hAnsi="Courier New"/>
            <w:noProof/>
            <w:sz w:val="22"/>
            <w:szCs w:val="20"/>
            <w:highlight w:val="yellow"/>
            <w:lang w:val="en-GB"/>
          </w:rPr>
          <w:t>if (default_sample_info_size == 0) {</w:t>
        </w:r>
        <w:r w:rsidRPr="00856F39">
          <w:rPr>
            <w:rFonts w:ascii="Courier New" w:hAnsi="Courier New"/>
            <w:noProof/>
            <w:sz w:val="22"/>
            <w:szCs w:val="20"/>
            <w:highlight w:val="yellow"/>
            <w:lang w:val="en-GB"/>
          </w:rPr>
          <w:tab/>
        </w:r>
      </w:ins>
      <w:ins w:id="4104" w:author="DENOUAL Franck" w:date="2022-11-18T16:11:00Z">
        <w:r w:rsidR="00E4646F" w:rsidRPr="00856F39">
          <w:rPr>
            <w:highlight w:val="yellow"/>
          </w:rPr>
          <w:br/>
        </w:r>
      </w:ins>
      <w:ins w:id="4105"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106" w:author="DENOUAL Franck" w:date="2022-11-18T15:39:00Z">
        <w:r w:rsidRPr="00856F39">
          <w:rPr>
            <w:rFonts w:ascii="Courier New" w:hAnsi="Courier New"/>
            <w:noProof/>
            <w:sz w:val="22"/>
            <w:szCs w:val="20"/>
            <w:highlight w:val="yellow"/>
            <w:lang w:val="en-GB"/>
          </w:rPr>
          <w:t xml:space="preserve">unsigned int(8) sample_info_size[sample_count]; </w:t>
        </w:r>
        <w:r w:rsidRPr="00856F39">
          <w:rPr>
            <w:rFonts w:ascii="Courier New" w:hAnsi="Courier New"/>
            <w:noProof/>
            <w:sz w:val="22"/>
            <w:szCs w:val="20"/>
            <w:highlight w:val="yellow"/>
            <w:lang w:val="en-GB"/>
          </w:rPr>
          <w:tab/>
          <w:t>//size of each synch metadata block //(255 bytes max)</w:t>
        </w:r>
      </w:ins>
      <w:ins w:id="4107" w:author="DENOUAL Franck" w:date="2022-11-18T16:12:00Z">
        <w:r w:rsidR="00E4646F" w:rsidRPr="00856F39">
          <w:rPr>
            <w:highlight w:val="yellow"/>
          </w:rPr>
          <w:t xml:space="preserve"> </w:t>
        </w:r>
        <w:r w:rsidR="00E4646F" w:rsidRPr="00856F39">
          <w:rPr>
            <w:highlight w:val="yellow"/>
          </w:rPr>
          <w:br/>
        </w:r>
      </w:ins>
      <w:ins w:id="4108"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ins>
      <w:ins w:id="4109" w:author="DENOUAL Franck" w:date="2022-11-18T15:39:00Z">
        <w:r w:rsidRPr="00856F39">
          <w:rPr>
            <w:rFonts w:ascii="Courier New" w:hAnsi="Courier New"/>
            <w:noProof/>
            <w:sz w:val="22"/>
            <w:szCs w:val="20"/>
            <w:highlight w:val="yellow"/>
            <w:lang w:val="en-GB"/>
          </w:rPr>
          <w:t>}</w:t>
        </w:r>
      </w:ins>
      <w:ins w:id="4110" w:author="DENOUAL Franck" w:date="2022-11-18T16:12:00Z">
        <w:r w:rsidR="00E4646F" w:rsidRPr="00856F39">
          <w:rPr>
            <w:highlight w:val="yellow"/>
          </w:rPr>
          <w:br/>
        </w:r>
      </w:ins>
      <w:ins w:id="4111" w:author="DENOUAL Franck" w:date="2022-11-18T16:15:00Z">
        <w:r w:rsidR="00E4646F" w:rsidRPr="00856F39">
          <w:rPr>
            <w:rFonts w:ascii="Courier New" w:hAnsi="Courier New"/>
            <w:sz w:val="22"/>
            <w:highlight w:val="yellow"/>
          </w:rPr>
          <w:tab/>
        </w:r>
        <w:r w:rsidR="00E4646F" w:rsidRPr="00856F39">
          <w:rPr>
            <w:rFonts w:ascii="Courier New" w:hAnsi="Courier New"/>
            <w:sz w:val="22"/>
            <w:highlight w:val="yellow"/>
          </w:rPr>
          <w:tab/>
        </w:r>
      </w:ins>
      <w:ins w:id="4112" w:author="DENOUAL Franck" w:date="2022-11-18T15:39:00Z">
        <w:r w:rsidRPr="00856F39">
          <w:rPr>
            <w:rFonts w:ascii="Courier New" w:hAnsi="Courier New"/>
            <w:noProof/>
            <w:sz w:val="22"/>
            <w:szCs w:val="20"/>
            <w:highlight w:val="yellow"/>
            <w:lang w:val="en-GB"/>
          </w:rPr>
          <w:t>}</w:t>
        </w:r>
      </w:ins>
      <w:ins w:id="4113" w:author="DENOUAL Franck" w:date="2022-11-18T16:12:00Z">
        <w:r w:rsidR="00E4646F" w:rsidRPr="00856F39">
          <w:rPr>
            <w:highlight w:val="yellow"/>
          </w:rPr>
          <w:br/>
        </w:r>
      </w:ins>
      <w:ins w:id="4114" w:author="DENOUAL Franck" w:date="2022-11-18T16:15:00Z">
        <w:r w:rsidR="00E4646F" w:rsidRPr="00856F39">
          <w:rPr>
            <w:rFonts w:ascii="Courier New" w:hAnsi="Courier New"/>
            <w:sz w:val="22"/>
            <w:highlight w:val="yellow"/>
          </w:rPr>
          <w:tab/>
        </w:r>
      </w:ins>
      <w:ins w:id="4115" w:author="DENOUAL Franck" w:date="2022-11-18T15:39:00Z">
        <w:r w:rsidRPr="00856F39">
          <w:rPr>
            <w:rFonts w:ascii="Courier New" w:hAnsi="Courier New"/>
            <w:noProof/>
            <w:sz w:val="22"/>
            <w:szCs w:val="20"/>
            <w:highlight w:val="yellow"/>
            <w:lang w:val="en-GB"/>
          </w:rPr>
          <w:t>}</w:t>
        </w:r>
      </w:ins>
      <w:ins w:id="4116" w:author="DENOUAL Franck" w:date="2022-11-18T16:12:00Z">
        <w:r w:rsidR="00E4646F">
          <w:br/>
        </w:r>
      </w:ins>
      <w:ins w:id="4117" w:author="DENOUAL Franck" w:date="2022-11-18T15:39:00Z">
        <w:r w:rsidRPr="00E4646F">
          <w:rPr>
            <w:rFonts w:ascii="Courier New" w:hAnsi="Courier New"/>
            <w:noProof/>
            <w:sz w:val="22"/>
            <w:szCs w:val="20"/>
            <w:lang w:val="en-GB"/>
          </w:rPr>
          <w:t>}</w:t>
        </w:r>
      </w:ins>
    </w:p>
    <w:p w14:paraId="7AB8091E" w14:textId="77777777" w:rsidR="00052016" w:rsidRDefault="00052016" w:rsidP="00350E92">
      <w:pPr>
        <w:pStyle w:val="Heading3"/>
        <w:rPr>
          <w:ins w:id="4118" w:author="DENOUAL Franck" w:date="2022-11-18T15:39:00Z"/>
        </w:rPr>
      </w:pPr>
      <w:ins w:id="4119" w:author="DENOUAL Franck" w:date="2022-11-18T15:39:00Z">
        <w:r>
          <w:t>Semantics</w:t>
        </w:r>
      </w:ins>
    </w:p>
    <w:p w14:paraId="0142C48E" w14:textId="77777777" w:rsidR="00052016" w:rsidRDefault="00052016" w:rsidP="00052016">
      <w:pPr>
        <w:pStyle w:val="Pa28"/>
        <w:spacing w:after="180"/>
        <w:ind w:left="360" w:hanging="360"/>
        <w:jc w:val="both"/>
        <w:rPr>
          <w:ins w:id="4120" w:author="DENOUAL Franck" w:date="2022-11-18T15:39:00Z"/>
          <w:rFonts w:cs="Cambria"/>
          <w:color w:val="000000"/>
          <w:sz w:val="22"/>
          <w:szCs w:val="22"/>
        </w:rPr>
      </w:pPr>
      <w:ins w:id="4121" w:author="DENOUAL Franck" w:date="2022-11-18T15:39:00Z">
        <w:r>
          <w:rPr>
            <w:rStyle w:val="A50"/>
          </w:rPr>
          <w:t xml:space="preserve">aux_info_type </w:t>
        </w:r>
        <w:r>
          <w:rPr>
            <w:rFonts w:cs="Cambria"/>
            <w:color w:val="000000"/>
            <w:sz w:val="22"/>
            <w:szCs w:val="22"/>
          </w:rPr>
          <w:t xml:space="preserve">is an integer that identifies the type of the sample auxiliary information. At most one occurrence of this box with the same values for </w:t>
        </w:r>
        <w:r>
          <w:rPr>
            <w:rStyle w:val="A50"/>
          </w:rPr>
          <w:t xml:space="preserve">aux_info_type </w:t>
        </w:r>
        <w:r>
          <w:rPr>
            <w:rFonts w:cs="Cambria"/>
            <w:color w:val="000000"/>
            <w:sz w:val="22"/>
            <w:szCs w:val="22"/>
          </w:rPr>
          <w:t xml:space="preserve">and </w:t>
        </w:r>
        <w:r>
          <w:rPr>
            <w:rStyle w:val="A50"/>
          </w:rPr>
          <w:t xml:space="preserve">aux_info_type_parameter </w:t>
        </w:r>
        <w:r>
          <w:rPr>
            <w:rFonts w:cs="Cambria"/>
            <w:color w:val="000000"/>
            <w:sz w:val="22"/>
            <w:szCs w:val="22"/>
          </w:rPr>
          <w:t xml:space="preserve">shall exist in the containing box. </w:t>
        </w:r>
      </w:ins>
    </w:p>
    <w:p w14:paraId="797B2A6A" w14:textId="77777777" w:rsidR="00052016" w:rsidRDefault="00052016" w:rsidP="00E4646F">
      <w:pPr>
        <w:pStyle w:val="Default"/>
        <w:spacing w:after="240"/>
        <w:ind w:left="360" w:hanging="360"/>
        <w:jc w:val="both"/>
        <w:rPr>
          <w:ins w:id="4122" w:author="DENOUAL Franck" w:date="2022-11-18T15:39:00Z"/>
          <w:rFonts w:eastAsia="Arial Unicode MS"/>
          <w:sz w:val="22"/>
          <w:szCs w:val="22"/>
        </w:rPr>
      </w:pPr>
      <w:ins w:id="4123" w:author="DENOUAL Franck" w:date="2022-11-18T15:39:00Z">
        <w:r>
          <w:rPr>
            <w:rFonts w:cstheme="minorBidi"/>
            <w:color w:val="auto"/>
          </w:rPr>
          <w:t>‍</w:t>
        </w:r>
        <w:r>
          <w:rPr>
            <w:rStyle w:val="A50"/>
            <w:rFonts w:eastAsia="Arial Unicode MS"/>
          </w:rPr>
          <w:t xml:space="preserve">aux_info_type_parameter </w:t>
        </w:r>
        <w:r w:rsidRPr="00E4646F">
          <w:rPr>
            <w:rFonts w:ascii="Cambria" w:eastAsia="Arial Unicode MS" w:hAnsi="Cambria"/>
            <w:sz w:val="22"/>
            <w:szCs w:val="22"/>
          </w:rPr>
          <w:t>identifies the “stream” of auxiliary information having the same value of</w:t>
        </w:r>
        <w:r>
          <w:rPr>
            <w:rFonts w:eastAsia="Arial Unicode MS"/>
            <w:sz w:val="22"/>
            <w:szCs w:val="22"/>
          </w:rPr>
          <w:t xml:space="preserve"> </w:t>
        </w:r>
        <w:r>
          <w:rPr>
            <w:rStyle w:val="A50"/>
            <w:rFonts w:eastAsia="Arial Unicode MS"/>
          </w:rPr>
          <w:t xml:space="preserve">aux_info_type </w:t>
        </w:r>
        <w:r w:rsidRPr="00E4646F">
          <w:rPr>
            <w:rFonts w:ascii="Cambria" w:eastAsia="Arial Unicode MS" w:hAnsi="Cambria"/>
            <w:sz w:val="22"/>
            <w:szCs w:val="22"/>
          </w:rPr>
          <w:t>and associated to the same track. The semantics of</w:t>
        </w:r>
        <w:r>
          <w:rPr>
            <w:rFonts w:eastAsia="Arial Unicode MS"/>
            <w:sz w:val="22"/>
            <w:szCs w:val="22"/>
          </w:rPr>
          <w:t xml:space="preserve"> </w:t>
        </w:r>
        <w:r>
          <w:rPr>
            <w:rStyle w:val="A50"/>
            <w:rFonts w:eastAsia="Arial Unicode MS"/>
          </w:rPr>
          <w:t xml:space="preserve">aux_info_type_parameter </w:t>
        </w:r>
        <w:r w:rsidRPr="00E4646F">
          <w:rPr>
            <w:rFonts w:ascii="Cambria" w:eastAsia="Arial Unicode MS" w:hAnsi="Cambria"/>
            <w:sz w:val="22"/>
            <w:szCs w:val="22"/>
          </w:rPr>
          <w:t>are determined by the value of</w:t>
        </w:r>
        <w:r>
          <w:rPr>
            <w:rFonts w:eastAsia="Arial Unicode MS"/>
            <w:sz w:val="22"/>
            <w:szCs w:val="22"/>
          </w:rPr>
          <w:t xml:space="preserve"> </w:t>
        </w:r>
        <w:r>
          <w:rPr>
            <w:rStyle w:val="A50"/>
            <w:rFonts w:eastAsia="Arial Unicode MS"/>
          </w:rPr>
          <w:t>aux_info_type</w:t>
        </w:r>
        <w:r>
          <w:rPr>
            <w:rFonts w:eastAsia="Arial Unicode MS"/>
            <w:sz w:val="22"/>
            <w:szCs w:val="22"/>
          </w:rPr>
          <w:t>.</w:t>
        </w:r>
      </w:ins>
    </w:p>
    <w:p w14:paraId="05171282" w14:textId="77777777" w:rsidR="00052016" w:rsidRPr="00BA7C5D" w:rsidRDefault="00052016" w:rsidP="00E4646F">
      <w:pPr>
        <w:pStyle w:val="Default"/>
        <w:spacing w:after="240"/>
        <w:ind w:left="360" w:hanging="360"/>
        <w:jc w:val="both"/>
        <w:rPr>
          <w:ins w:id="4124" w:author="DENOUAL Franck" w:date="2022-11-18T15:39:00Z"/>
          <w:rFonts w:cs="Courier New"/>
          <w:color w:val="auto"/>
          <w:sz w:val="22"/>
          <w:szCs w:val="22"/>
        </w:rPr>
      </w:pPr>
      <w:ins w:id="4125" w:author="DENOUAL Franck" w:date="2022-11-18T15:39:00Z">
        <w:r w:rsidRPr="00E4646F">
          <w:rPr>
            <w:rFonts w:ascii="Courier New" w:hAnsi="Courier New" w:cs="Courier New"/>
            <w:color w:val="auto"/>
            <w:sz w:val="18"/>
            <w:szCs w:val="18"/>
            <w:highlight w:val="yellow"/>
          </w:rPr>
          <w:t xml:space="preserve">saiz_ID </w:t>
        </w:r>
        <w:r w:rsidRPr="00E4646F">
          <w:rPr>
            <w:rFonts w:ascii="Cambria" w:hAnsi="Cambria" w:cs="Courier New"/>
            <w:color w:val="auto"/>
            <w:sz w:val="22"/>
            <w:szCs w:val="22"/>
            <w:highlight w:val="yellow"/>
          </w:rPr>
          <w:t>is an ID used to uniquely identify a specific ‘saiz’ metadata track, in the event more than one ‘saiz’/’saio’ box pair is included within a single track</w:t>
        </w:r>
        <w:r w:rsidRPr="00E4646F">
          <w:rPr>
            <w:rFonts w:cs="Courier New"/>
            <w:color w:val="auto"/>
            <w:sz w:val="22"/>
            <w:szCs w:val="22"/>
            <w:highlight w:val="yellow"/>
          </w:rPr>
          <w:t>.</w:t>
        </w:r>
      </w:ins>
    </w:p>
    <w:p w14:paraId="612DB6C1" w14:textId="77777777" w:rsidR="00052016" w:rsidRDefault="00052016" w:rsidP="00052016">
      <w:pPr>
        <w:pStyle w:val="Pa28"/>
        <w:spacing w:after="180"/>
        <w:ind w:left="360" w:hanging="360"/>
        <w:jc w:val="both"/>
        <w:rPr>
          <w:ins w:id="4126" w:author="DENOUAL Franck" w:date="2022-11-18T15:39:00Z"/>
          <w:rFonts w:eastAsia="Arial Unicode MS" w:cs="Cambria"/>
          <w:color w:val="000000"/>
          <w:sz w:val="22"/>
          <w:szCs w:val="22"/>
        </w:rPr>
      </w:pPr>
      <w:ins w:id="4127" w:author="DENOUAL Franck" w:date="2022-11-18T15:39:00Z">
        <w:r>
          <w:rPr>
            <w:rStyle w:val="A50"/>
            <w:rFonts w:eastAsia="Arial Unicode MS"/>
          </w:rPr>
          <w:t xml:space="preserve">default_sample_info_size </w:t>
        </w:r>
        <w:r>
          <w:rPr>
            <w:rFonts w:eastAsia="Arial Unicode MS" w:cs="Cambria"/>
            <w:color w:val="000000"/>
            <w:sz w:val="22"/>
            <w:szCs w:val="22"/>
          </w:rPr>
          <w:t>is an integer specifying the sample auxiliary information size for the case where all the indicated samples have the same sample auxiliary information size. If the size varies then this field shall be zero.</w:t>
        </w:r>
      </w:ins>
    </w:p>
    <w:p w14:paraId="31C8E66D" w14:textId="77777777" w:rsidR="00052016" w:rsidRDefault="00052016" w:rsidP="00052016">
      <w:pPr>
        <w:pStyle w:val="Pa28"/>
        <w:spacing w:after="180"/>
        <w:ind w:left="360" w:hanging="360"/>
        <w:jc w:val="both"/>
        <w:rPr>
          <w:ins w:id="4128" w:author="DENOUAL Franck" w:date="2022-11-18T15:39:00Z"/>
          <w:rFonts w:eastAsia="Arial Unicode MS" w:cs="Cambria"/>
          <w:color w:val="000000"/>
          <w:sz w:val="22"/>
          <w:szCs w:val="22"/>
        </w:rPr>
      </w:pPr>
      <w:ins w:id="4129" w:author="DENOUAL Franck" w:date="2022-11-18T15:39:00Z">
        <w:r>
          <w:rPr>
            <w:rStyle w:val="A50"/>
            <w:rFonts w:eastAsia="Arial Unicode MS"/>
          </w:rPr>
          <w:t xml:space="preserve">sample_count </w:t>
        </w:r>
        <w:r>
          <w:rPr>
            <w:rFonts w:eastAsia="Arial Unicode MS" w:cs="Cambria"/>
            <w:color w:val="000000"/>
            <w:sz w:val="22"/>
            <w:szCs w:val="22"/>
          </w:rPr>
          <w:t xml:space="preserve">is an integer that gives the number of samples for which a size is defined. For a </w:t>
        </w:r>
        <w:r>
          <w:rPr>
            <w:rStyle w:val="A50"/>
            <w:rFonts w:eastAsia="Arial Unicode MS"/>
          </w:rPr>
          <w:t xml:space="preserve">SampleAuxiliaryInformationSizesBox </w:t>
        </w:r>
        <w:r>
          <w:rPr>
            <w:rFonts w:eastAsia="Arial Unicode MS" w:cs="Cambria"/>
            <w:color w:val="000000"/>
            <w:sz w:val="22"/>
            <w:szCs w:val="22"/>
          </w:rPr>
          <w:t xml:space="preserve">appearing in the </w:t>
        </w:r>
        <w:r>
          <w:rPr>
            <w:rStyle w:val="A50"/>
            <w:rFonts w:eastAsia="Arial Unicode MS"/>
          </w:rPr>
          <w:t xml:space="preserve">SampleTableBox </w:t>
        </w:r>
        <w:r>
          <w:rPr>
            <w:rFonts w:eastAsia="Arial Unicode MS" w:cs="Cambria"/>
            <w:color w:val="000000"/>
            <w:sz w:val="22"/>
            <w:szCs w:val="22"/>
          </w:rPr>
          <w:t xml:space="preserve">this shall be the same as, or less than, the </w:t>
        </w:r>
        <w:r>
          <w:rPr>
            <w:rStyle w:val="A50"/>
            <w:rFonts w:eastAsia="Arial Unicode MS"/>
          </w:rPr>
          <w:t xml:space="preserve">sample_count </w:t>
        </w:r>
        <w:r>
          <w:rPr>
            <w:rFonts w:eastAsia="Arial Unicode MS" w:cs="Cambria"/>
            <w:color w:val="000000"/>
            <w:sz w:val="22"/>
            <w:szCs w:val="22"/>
          </w:rPr>
          <w:t xml:space="preserve">within the </w:t>
        </w:r>
        <w:r>
          <w:rPr>
            <w:rStyle w:val="A50"/>
            <w:rFonts w:eastAsia="Arial Unicode MS"/>
          </w:rPr>
          <w:t xml:space="preserve">SampleSizeBox </w:t>
        </w:r>
        <w:r>
          <w:rPr>
            <w:rFonts w:eastAsia="Arial Unicode MS" w:cs="Cambria"/>
            <w:color w:val="000000"/>
            <w:sz w:val="22"/>
            <w:szCs w:val="22"/>
          </w:rPr>
          <w:t xml:space="preserve">or </w:t>
        </w:r>
        <w:r>
          <w:rPr>
            <w:rStyle w:val="A50"/>
            <w:rFonts w:eastAsia="Arial Unicode MS"/>
          </w:rPr>
          <w:t>CompactSampleSizeBox</w:t>
        </w:r>
        <w:r>
          <w:rPr>
            <w:rFonts w:eastAsia="Arial Unicode MS" w:cs="Cambria"/>
            <w:color w:val="000000"/>
            <w:sz w:val="22"/>
            <w:szCs w:val="22"/>
          </w:rPr>
          <w:t xml:space="preserve">. For a </w:t>
        </w:r>
        <w:r>
          <w:rPr>
            <w:rStyle w:val="A50"/>
            <w:rFonts w:eastAsia="Arial Unicode MS"/>
          </w:rPr>
          <w:t xml:space="preserve">SampleAuxiliaryInformationSizesBox </w:t>
        </w:r>
        <w:r>
          <w:rPr>
            <w:rFonts w:eastAsia="Arial Unicode MS" w:cs="Cambria"/>
            <w:color w:val="000000"/>
            <w:sz w:val="22"/>
            <w:szCs w:val="22"/>
          </w:rPr>
          <w:t xml:space="preserve">appearing in a </w:t>
        </w:r>
        <w:r>
          <w:rPr>
            <w:rStyle w:val="A50"/>
            <w:rFonts w:eastAsia="Arial Unicode MS"/>
          </w:rPr>
          <w:t xml:space="preserve">TrackFragmentBox </w:t>
        </w:r>
        <w:r>
          <w:rPr>
            <w:rFonts w:eastAsia="Arial Unicode MS" w:cs="Cambria"/>
            <w:color w:val="000000"/>
            <w:sz w:val="22"/>
            <w:szCs w:val="22"/>
          </w:rPr>
          <w:t xml:space="preserve">this shall be the same as, or less than, the sum of the </w:t>
        </w:r>
        <w:r>
          <w:rPr>
            <w:rStyle w:val="A50"/>
            <w:rFonts w:eastAsia="Arial Unicode MS"/>
          </w:rPr>
          <w:t xml:space="preserve">sample_count </w:t>
        </w:r>
        <w:r>
          <w:rPr>
            <w:rFonts w:eastAsia="Arial Unicode MS" w:cs="Cambria"/>
            <w:color w:val="000000"/>
            <w:sz w:val="22"/>
            <w:szCs w:val="22"/>
          </w:rPr>
          <w:t xml:space="preserve">entries within the </w:t>
        </w:r>
        <w:r>
          <w:rPr>
            <w:rStyle w:val="A50"/>
            <w:rFonts w:eastAsia="Arial Unicode MS"/>
          </w:rPr>
          <w:t>TrackRunBox</w:t>
        </w:r>
        <w:r>
          <w:rPr>
            <w:rFonts w:eastAsia="Arial Unicode MS" w:cs="Cambria"/>
            <w:color w:val="000000"/>
            <w:sz w:val="22"/>
            <w:szCs w:val="22"/>
          </w:rPr>
          <w:t>es of the track fragment. If this is less than the number of samples, then auxiliary information is supplied for the initial samples, and the remaining samples have no associated auxiliary information.</w:t>
        </w:r>
      </w:ins>
    </w:p>
    <w:p w14:paraId="033CB50C" w14:textId="77777777" w:rsidR="00052016" w:rsidRDefault="00052016" w:rsidP="00052016">
      <w:pPr>
        <w:ind w:left="360" w:hanging="360"/>
        <w:rPr>
          <w:ins w:id="4130" w:author="DENOUAL Franck" w:date="2022-11-18T15:39:00Z"/>
          <w:rFonts w:eastAsia="Arial Unicode MS" w:cs="Cambria"/>
          <w:color w:val="000000"/>
        </w:rPr>
      </w:pPr>
      <w:ins w:id="4131" w:author="DENOUAL Franck" w:date="2022-11-18T15:39:00Z">
        <w:r>
          <w:rPr>
            <w:rStyle w:val="A50"/>
            <w:rFonts w:eastAsia="Arial Unicode MS"/>
          </w:rPr>
          <w:t xml:space="preserve">sample_info_size </w:t>
        </w:r>
        <w:r>
          <w:rPr>
            <w:rFonts w:eastAsia="Arial Unicode MS" w:cs="Cambria"/>
            <w:color w:val="000000"/>
          </w:rPr>
          <w:t>gives the size of the sample auxiliary information in bytes. This may be zero to indicate samples with no associated auxiliary information.</w:t>
        </w:r>
      </w:ins>
    </w:p>
    <w:p w14:paraId="4AFA51D8" w14:textId="77777777" w:rsidR="00052016" w:rsidRDefault="00052016" w:rsidP="00052016">
      <w:pPr>
        <w:rPr>
          <w:ins w:id="4132" w:author="DENOUAL Franck" w:date="2022-11-18T15:39:00Z"/>
          <w:rFonts w:eastAsia="Arial Unicode MS" w:cs="Cambria"/>
          <w:color w:val="000000"/>
        </w:rPr>
      </w:pPr>
    </w:p>
    <w:p w14:paraId="0022A610" w14:textId="77777777" w:rsidR="00052016" w:rsidRDefault="00052016" w:rsidP="00350E92">
      <w:pPr>
        <w:pStyle w:val="Heading3"/>
        <w:rPr>
          <w:ins w:id="4133" w:author="DENOUAL Franck" w:date="2022-11-18T15:39:00Z"/>
        </w:rPr>
      </w:pPr>
      <w:ins w:id="4134" w:author="DENOUAL Franck" w:date="2022-11-18T15:39:00Z">
        <w:r w:rsidRPr="00CD35A1">
          <w:t xml:space="preserve">Modification to </w:t>
        </w:r>
        <w:r>
          <w:t>‘saio’</w:t>
        </w:r>
        <w:r w:rsidRPr="00CD35A1">
          <w:t xml:space="preserve"> box to include an ID to match with the </w:t>
        </w:r>
        <w:r>
          <w:t>‘saiz’</w:t>
        </w:r>
        <w:r w:rsidRPr="00CD35A1">
          <w:t xml:space="preserve"> box</w:t>
        </w:r>
      </w:ins>
    </w:p>
    <w:p w14:paraId="4C496F15" w14:textId="77777777" w:rsidR="00052016" w:rsidRPr="00FE7F31" w:rsidRDefault="00052016" w:rsidP="00052016">
      <w:pPr>
        <w:rPr>
          <w:ins w:id="4135" w:author="DENOUAL Franck" w:date="2022-11-18T15:39:00Z"/>
          <w:rFonts w:eastAsia="Arial Unicode MS" w:cs="Cambria"/>
          <w:color w:val="000000"/>
        </w:rPr>
      </w:pPr>
    </w:p>
    <w:p w14:paraId="3837461B" w14:textId="6FAE7B38" w:rsidR="00052016" w:rsidRDefault="00052016" w:rsidP="00052016">
      <w:pPr>
        <w:rPr>
          <w:ins w:id="4136" w:author="DENOUAL Franck" w:date="2022-11-18T15:57:00Z"/>
          <w:rFonts w:eastAsia="Arial Unicode MS" w:cs="Cambria"/>
          <w:i/>
          <w:iCs/>
          <w:color w:val="000000"/>
        </w:rPr>
      </w:pPr>
      <w:ins w:id="4137" w:author="DENOUAL Franck" w:date="2022-11-18T15:39:00Z">
        <w:r w:rsidRPr="00FE7F31">
          <w:rPr>
            <w:rFonts w:eastAsia="Arial Unicode MS" w:cs="Cambria"/>
            <w:i/>
            <w:iCs/>
            <w:color w:val="000000"/>
          </w:rPr>
          <w:lastRenderedPageBreak/>
          <w:t xml:space="preserve">Note: If “paired” ‘saiz’/’saio’ boxes are mandated to follow each other in order, a change to the </w:t>
        </w:r>
        <w:r>
          <w:rPr>
            <w:rFonts w:eastAsia="Arial Unicode MS" w:cs="Cambria"/>
            <w:i/>
            <w:iCs/>
            <w:color w:val="000000"/>
          </w:rPr>
          <w:t>‘saio’</w:t>
        </w:r>
        <w:r w:rsidRPr="00FE7F31">
          <w:rPr>
            <w:rFonts w:eastAsia="Arial Unicode MS" w:cs="Cambria"/>
            <w:i/>
            <w:iCs/>
            <w:color w:val="000000"/>
          </w:rPr>
          <w:t xml:space="preserve"> box is not necessary</w:t>
        </w:r>
        <w:r>
          <w:rPr>
            <w:rFonts w:eastAsia="Arial Unicode MS" w:cs="Cambria"/>
            <w:i/>
            <w:iCs/>
            <w:color w:val="000000"/>
          </w:rPr>
          <w:t>.  Otherwise, a method is needed to align matching ‘saiz’ and ‘saio’ boxes.</w:t>
        </w:r>
      </w:ins>
    </w:p>
    <w:p w14:paraId="13BA193E" w14:textId="77777777" w:rsidR="00AC1568" w:rsidRPr="00FE7F31" w:rsidRDefault="00AC1568" w:rsidP="00052016">
      <w:pPr>
        <w:rPr>
          <w:ins w:id="4138" w:author="DENOUAL Franck" w:date="2022-11-18T15:39:00Z"/>
          <w:rFonts w:eastAsia="Arial Unicode MS" w:cs="Cambria"/>
          <w:i/>
          <w:iCs/>
          <w:color w:val="000000"/>
        </w:rPr>
      </w:pPr>
    </w:p>
    <w:p w14:paraId="13A6C1BE" w14:textId="0D610D2B" w:rsidR="00052016" w:rsidRPr="00B239BF" w:rsidRDefault="00052016" w:rsidP="00052016">
      <w:pPr>
        <w:autoSpaceDE w:val="0"/>
        <w:autoSpaceDN w:val="0"/>
        <w:adjustRightInd w:val="0"/>
        <w:rPr>
          <w:ins w:id="4139" w:author="DENOUAL Franck" w:date="2022-11-18T15:42:00Z"/>
          <w:rFonts w:ascii="Cambria-Bold" w:hAnsi="Cambria-Bold" w:cs="Cambria-Bold"/>
          <w:b/>
          <w:bCs/>
        </w:rPr>
      </w:pPr>
      <w:ins w:id="4140" w:author="DENOUAL Franck" w:date="2022-11-18T15:42:00Z">
        <w:r>
          <w:rPr>
            <w:rFonts w:ascii="Cambria-Bold" w:hAnsi="Cambria-Bold" w:cs="Cambria-Bold"/>
            <w:b/>
            <w:bCs/>
          </w:rPr>
          <w:t>Syntax</w:t>
        </w:r>
      </w:ins>
    </w:p>
    <w:p w14:paraId="3B895AFE" w14:textId="77777777" w:rsidR="00052016" w:rsidRDefault="00052016" w:rsidP="00052016">
      <w:pPr>
        <w:rPr>
          <w:ins w:id="4141" w:author="DENOUAL Franck" w:date="2022-11-18T15:39:00Z"/>
          <w:rFonts w:eastAsia="Arial Unicode MS" w:cs="Cambria"/>
          <w:color w:val="000000"/>
        </w:rPr>
      </w:pPr>
    </w:p>
    <w:p w14:paraId="1CA60992" w14:textId="6612054B" w:rsidR="00AC1568" w:rsidRDefault="00052016" w:rsidP="00AC1568">
      <w:pPr>
        <w:rPr>
          <w:ins w:id="4142" w:author="DENOUAL Franck" w:date="2022-11-18T15:57:00Z"/>
        </w:rPr>
      </w:pPr>
      <w:ins w:id="4143" w:author="DENOUAL Franck" w:date="2022-11-18T15:39:00Z">
        <w:r w:rsidRPr="00AC1568">
          <w:rPr>
            <w:rFonts w:ascii="Courier New" w:hAnsi="Courier New"/>
            <w:noProof/>
            <w:sz w:val="22"/>
            <w:szCs w:val="20"/>
            <w:lang w:val="en-GB"/>
          </w:rPr>
          <w:t>aligned(8) class SampleAuxiliaryInformationOffsetsBox extends FullBox('saio', version, flags){</w:t>
        </w:r>
      </w:ins>
      <w:ins w:id="4144" w:author="DENOUAL Franck" w:date="2022-11-18T15:59:00Z">
        <w:r w:rsidR="00AC1568" w:rsidRPr="00AC1568">
          <w:t xml:space="preserve"> </w:t>
        </w:r>
        <w:r w:rsidR="00AC1568">
          <w:br/>
        </w:r>
      </w:ins>
      <w:ins w:id="4145" w:author="DENOUAL Franck" w:date="2022-11-18T16:00:00Z">
        <w:r w:rsidR="00AC1568" w:rsidRPr="00350E92">
          <w:rPr>
            <w:rFonts w:ascii="Courier New" w:hAnsi="Courier New"/>
            <w:sz w:val="22"/>
          </w:rPr>
          <w:tab/>
        </w:r>
      </w:ins>
      <w:ins w:id="4146" w:author="DENOUAL Franck" w:date="2022-11-18T15:39:00Z">
        <w:r w:rsidRPr="00AC1568">
          <w:rPr>
            <w:rFonts w:ascii="Courier New" w:hAnsi="Courier New"/>
            <w:noProof/>
            <w:sz w:val="22"/>
            <w:szCs w:val="20"/>
            <w:lang w:val="en-GB"/>
          </w:rPr>
          <w:t xml:space="preserve">if (flags &amp; 1) { </w:t>
        </w:r>
      </w:ins>
      <w:ins w:id="4147" w:author="DENOUAL Franck" w:date="2022-11-18T15:59:00Z">
        <w:r w:rsidR="00AC1568">
          <w:br/>
        </w:r>
      </w:ins>
      <w:ins w:id="4148" w:author="DENOUAL Franck" w:date="2022-11-18T16:00:00Z">
        <w:r w:rsidR="00AC1568" w:rsidRPr="00350E92">
          <w:rPr>
            <w:rFonts w:ascii="Courier New" w:hAnsi="Courier New"/>
            <w:sz w:val="22"/>
          </w:rPr>
          <w:tab/>
        </w:r>
        <w:r w:rsidR="00AC1568" w:rsidRPr="00350E92">
          <w:rPr>
            <w:rFonts w:ascii="Courier New" w:hAnsi="Courier New"/>
            <w:sz w:val="22"/>
          </w:rPr>
          <w:tab/>
        </w:r>
      </w:ins>
      <w:ins w:id="4149" w:author="DENOUAL Franck" w:date="2022-11-18T15:39:00Z">
        <w:r w:rsidRPr="00AC1568">
          <w:rPr>
            <w:rFonts w:ascii="Courier New" w:hAnsi="Courier New"/>
            <w:noProof/>
            <w:sz w:val="22"/>
            <w:szCs w:val="20"/>
            <w:lang w:val="en-GB"/>
          </w:rPr>
          <w:t xml:space="preserve">unsigned int(32) aux_info_type; </w:t>
        </w:r>
      </w:ins>
      <w:ins w:id="4150" w:author="DENOUAL Franck" w:date="2022-11-18T15:59:00Z">
        <w:r w:rsidR="00AC1568">
          <w:br/>
        </w:r>
      </w:ins>
      <w:ins w:id="4151" w:author="DENOUAL Franck" w:date="2022-11-18T16:00:00Z">
        <w:r w:rsidR="00AC1568" w:rsidRPr="00350E92">
          <w:rPr>
            <w:rFonts w:ascii="Courier New" w:hAnsi="Courier New"/>
            <w:sz w:val="22"/>
          </w:rPr>
          <w:tab/>
        </w:r>
        <w:r w:rsidR="00AC1568" w:rsidRPr="00350E92">
          <w:rPr>
            <w:rFonts w:ascii="Courier New" w:hAnsi="Courier New"/>
            <w:sz w:val="22"/>
          </w:rPr>
          <w:tab/>
        </w:r>
      </w:ins>
      <w:ins w:id="4152" w:author="DENOUAL Franck" w:date="2022-11-18T15:39:00Z">
        <w:r w:rsidRPr="00AC1568">
          <w:rPr>
            <w:rFonts w:ascii="Courier New" w:hAnsi="Courier New"/>
            <w:noProof/>
            <w:sz w:val="22"/>
            <w:szCs w:val="20"/>
            <w:lang w:val="en-GB"/>
          </w:rPr>
          <w:t xml:space="preserve">unsigned int(32) aux_info_type_parameter; </w:t>
        </w:r>
      </w:ins>
      <w:ins w:id="4153" w:author="DENOUAL Franck" w:date="2022-11-18T15:59:00Z">
        <w:r w:rsidR="00AC1568">
          <w:br/>
        </w:r>
      </w:ins>
      <w:ins w:id="4154" w:author="DENOUAL Franck" w:date="2022-11-18T16:00:00Z">
        <w:r w:rsidR="00AC1568" w:rsidRPr="00350E92">
          <w:rPr>
            <w:rFonts w:ascii="Courier New" w:hAnsi="Courier New"/>
            <w:sz w:val="22"/>
          </w:rPr>
          <w:tab/>
        </w:r>
      </w:ins>
      <w:ins w:id="4155" w:author="DENOUAL Franck" w:date="2022-11-18T15:39:00Z">
        <w:r w:rsidRPr="00AC1568">
          <w:rPr>
            <w:rFonts w:ascii="Courier New" w:hAnsi="Courier New"/>
            <w:noProof/>
            <w:sz w:val="22"/>
            <w:szCs w:val="20"/>
            <w:lang w:val="en-GB"/>
          </w:rPr>
          <w:t xml:space="preserve">} </w:t>
        </w:r>
      </w:ins>
      <w:ins w:id="4156" w:author="DENOUAL Franck" w:date="2022-11-18T15:59:00Z">
        <w:r w:rsidR="00AC1568">
          <w:br/>
        </w:r>
      </w:ins>
      <w:ins w:id="4157" w:author="DENOUAL Franck" w:date="2022-11-18T16:00:00Z">
        <w:r w:rsidR="00AC1568" w:rsidRPr="00350E92">
          <w:rPr>
            <w:rFonts w:ascii="Courier New" w:hAnsi="Courier New"/>
            <w:sz w:val="22"/>
          </w:rPr>
          <w:tab/>
        </w:r>
      </w:ins>
      <w:ins w:id="4158" w:author="DENOUAL Franck" w:date="2022-11-18T15:39:00Z">
        <w:r w:rsidRPr="00AC1568">
          <w:rPr>
            <w:rFonts w:ascii="Courier New" w:hAnsi="Courier New"/>
            <w:noProof/>
            <w:sz w:val="22"/>
            <w:szCs w:val="20"/>
            <w:lang w:val="en-GB"/>
          </w:rPr>
          <w:t xml:space="preserve">unsigned int(32) entry_count; </w:t>
        </w:r>
      </w:ins>
      <w:ins w:id="4159" w:author="DENOUAL Franck" w:date="2022-11-18T15:59:00Z">
        <w:r w:rsidR="00AC1568">
          <w:br/>
        </w:r>
      </w:ins>
      <w:ins w:id="4160" w:author="DENOUAL Franck" w:date="2022-11-18T16:00:00Z">
        <w:r w:rsidR="00AC1568" w:rsidRPr="00350E92">
          <w:rPr>
            <w:rFonts w:ascii="Courier New" w:hAnsi="Courier New"/>
            <w:sz w:val="22"/>
          </w:rPr>
          <w:tab/>
        </w:r>
      </w:ins>
      <w:ins w:id="4161" w:author="DENOUAL Franck" w:date="2022-11-18T15:39:00Z">
        <w:r w:rsidRPr="00AC1568">
          <w:rPr>
            <w:rFonts w:ascii="Courier New" w:hAnsi="Courier New"/>
            <w:noProof/>
            <w:sz w:val="22"/>
            <w:szCs w:val="20"/>
            <w:lang w:val="en-GB"/>
          </w:rPr>
          <w:t>if ( version == 0 ) {</w:t>
        </w:r>
      </w:ins>
      <w:ins w:id="4162" w:author="DENOUAL Franck" w:date="2022-11-18T15:59:00Z">
        <w:r w:rsidR="00AC1568">
          <w:br/>
        </w:r>
      </w:ins>
      <w:ins w:id="4163" w:author="DENOUAL Franck" w:date="2022-11-18T16:00:00Z">
        <w:r w:rsidR="00AC1568" w:rsidRPr="00350E92">
          <w:rPr>
            <w:rFonts w:ascii="Courier New" w:hAnsi="Courier New"/>
            <w:sz w:val="22"/>
          </w:rPr>
          <w:tab/>
        </w:r>
        <w:r w:rsidR="00AC1568" w:rsidRPr="00350E92">
          <w:rPr>
            <w:rFonts w:ascii="Courier New" w:hAnsi="Courier New"/>
            <w:sz w:val="22"/>
          </w:rPr>
          <w:tab/>
        </w:r>
      </w:ins>
      <w:ins w:id="4164" w:author="DENOUAL Franck" w:date="2022-11-18T15:39:00Z">
        <w:r w:rsidRPr="00AC1568">
          <w:rPr>
            <w:rFonts w:ascii="Courier New" w:hAnsi="Courier New"/>
            <w:noProof/>
            <w:sz w:val="22"/>
            <w:szCs w:val="20"/>
            <w:lang w:val="en-GB"/>
          </w:rPr>
          <w:t xml:space="preserve">unsigned int(32) offset[ entry_count ]; </w:t>
        </w:r>
      </w:ins>
      <w:ins w:id="4165" w:author="DENOUAL Franck" w:date="2022-11-18T15:59:00Z">
        <w:r w:rsidR="00AC1568">
          <w:br/>
        </w:r>
      </w:ins>
      <w:ins w:id="4166" w:author="DENOUAL Franck" w:date="2022-11-18T16:00:00Z">
        <w:r w:rsidR="00AC1568" w:rsidRPr="00350E92">
          <w:rPr>
            <w:rFonts w:ascii="Courier New" w:hAnsi="Courier New"/>
            <w:sz w:val="22"/>
          </w:rPr>
          <w:tab/>
        </w:r>
      </w:ins>
      <w:ins w:id="4167" w:author="DENOUAL Franck" w:date="2022-11-18T15:39:00Z">
        <w:r w:rsidRPr="00AC1568">
          <w:rPr>
            <w:rFonts w:ascii="Courier New" w:hAnsi="Courier New"/>
            <w:noProof/>
            <w:sz w:val="22"/>
            <w:szCs w:val="20"/>
            <w:lang w:val="en-GB"/>
          </w:rPr>
          <w:t xml:space="preserve">} </w:t>
        </w:r>
      </w:ins>
      <w:ins w:id="4168" w:author="DENOUAL Franck" w:date="2022-11-18T16:00:00Z">
        <w:r w:rsidR="00AC1568">
          <w:br/>
        </w:r>
        <w:r w:rsidR="00AC1568" w:rsidRPr="00350E92">
          <w:rPr>
            <w:rFonts w:ascii="Courier New" w:hAnsi="Courier New"/>
            <w:sz w:val="22"/>
          </w:rPr>
          <w:tab/>
        </w:r>
      </w:ins>
      <w:ins w:id="4169" w:author="DENOUAL Franck" w:date="2022-11-18T15:39:00Z">
        <w:r w:rsidRPr="00AC1568">
          <w:rPr>
            <w:rFonts w:ascii="Courier New" w:hAnsi="Courier New"/>
            <w:noProof/>
            <w:sz w:val="22"/>
            <w:szCs w:val="20"/>
            <w:lang w:val="en-GB"/>
          </w:rPr>
          <w:t>else if (</w:t>
        </w:r>
        <w:r w:rsidRPr="00AC1568">
          <w:rPr>
            <w:rFonts w:ascii="Courier New" w:hAnsi="Courier New"/>
            <w:noProof/>
            <w:sz w:val="22"/>
            <w:szCs w:val="20"/>
            <w:highlight w:val="yellow"/>
            <w:lang w:val="en-GB"/>
          </w:rPr>
          <w:t>version == 1</w:t>
        </w:r>
        <w:r w:rsidRPr="00AC1568">
          <w:rPr>
            <w:rFonts w:ascii="Courier New" w:hAnsi="Courier New"/>
            <w:noProof/>
            <w:sz w:val="22"/>
            <w:szCs w:val="20"/>
            <w:lang w:val="en-GB"/>
          </w:rPr>
          <w:t>){ //</w:t>
        </w:r>
        <w:r w:rsidRPr="00AC1568">
          <w:rPr>
            <w:rFonts w:ascii="Courier New" w:hAnsi="Courier New"/>
            <w:noProof/>
            <w:sz w:val="22"/>
            <w:szCs w:val="20"/>
            <w:highlight w:val="yellow"/>
            <w:lang w:val="en-GB"/>
          </w:rPr>
          <w:t>required to meet current guidance on version signaling</w:t>
        </w:r>
      </w:ins>
      <w:ins w:id="4170" w:author="DENOUAL Franck" w:date="2022-11-18T16:00:00Z">
        <w:r w:rsidR="00AC1568">
          <w:br/>
        </w:r>
        <w:r w:rsidR="00AC1568" w:rsidRPr="00350E92">
          <w:rPr>
            <w:rFonts w:ascii="Courier New" w:hAnsi="Courier New"/>
            <w:sz w:val="22"/>
          </w:rPr>
          <w:tab/>
        </w:r>
        <w:r w:rsidR="00AC1568" w:rsidRPr="00350E92">
          <w:rPr>
            <w:rFonts w:ascii="Courier New" w:hAnsi="Courier New"/>
            <w:sz w:val="22"/>
          </w:rPr>
          <w:tab/>
        </w:r>
      </w:ins>
      <w:ins w:id="4171" w:author="DENOUAL Franck" w:date="2022-11-18T15:39:00Z">
        <w:r w:rsidRPr="00AC1568">
          <w:rPr>
            <w:rFonts w:ascii="Courier New" w:hAnsi="Courier New"/>
            <w:noProof/>
            <w:sz w:val="22"/>
            <w:szCs w:val="20"/>
            <w:lang w:val="en-GB"/>
          </w:rPr>
          <w:t xml:space="preserve">unsigned int(64) offset[ entry_count ]; </w:t>
        </w:r>
      </w:ins>
      <w:ins w:id="4172" w:author="DENOUAL Franck" w:date="2022-11-18T16:00:00Z">
        <w:r w:rsidR="00AC1568">
          <w:br/>
        </w:r>
        <w:r w:rsidR="00AC1568" w:rsidRPr="00350E92">
          <w:rPr>
            <w:rFonts w:ascii="Courier New" w:hAnsi="Courier New"/>
            <w:sz w:val="22"/>
          </w:rPr>
          <w:tab/>
        </w:r>
      </w:ins>
      <w:ins w:id="4173" w:author="DENOUAL Franck" w:date="2022-11-18T15:39:00Z">
        <w:r w:rsidRPr="00AC1568">
          <w:rPr>
            <w:rFonts w:ascii="Courier New" w:hAnsi="Courier New"/>
            <w:noProof/>
            <w:sz w:val="22"/>
            <w:szCs w:val="20"/>
            <w:lang w:val="en-GB"/>
          </w:rPr>
          <w:t>}</w:t>
        </w:r>
      </w:ins>
    </w:p>
    <w:p w14:paraId="61DD8BFA" w14:textId="093FB4D7" w:rsidR="00052016" w:rsidRDefault="00AC1568" w:rsidP="00052016">
      <w:pPr>
        <w:rPr>
          <w:ins w:id="4174" w:author="DENOUAL Franck" w:date="2022-11-18T15:39:00Z"/>
        </w:rPr>
      </w:pPr>
      <w:ins w:id="4175" w:author="DENOUAL Franck" w:date="2022-11-18T16:00:00Z">
        <w:r w:rsidRPr="00350E92">
          <w:rPr>
            <w:rFonts w:ascii="Courier New" w:hAnsi="Courier New"/>
            <w:sz w:val="22"/>
          </w:rPr>
          <w:tab/>
        </w:r>
      </w:ins>
      <w:ins w:id="4176" w:author="DENOUAL Franck" w:date="2022-11-18T15:57:00Z">
        <w:r>
          <w:rPr>
            <w:rFonts w:ascii="Courier New" w:hAnsi="Courier New"/>
            <w:noProof/>
            <w:sz w:val="22"/>
            <w:szCs w:val="20"/>
            <w:highlight w:val="yellow"/>
            <w:lang w:val="en-GB"/>
          </w:rPr>
          <w:t xml:space="preserve">else </w:t>
        </w:r>
        <w:r w:rsidRPr="00AC1568">
          <w:rPr>
            <w:rFonts w:ascii="Courier New" w:hAnsi="Courier New"/>
            <w:noProof/>
            <w:sz w:val="22"/>
            <w:szCs w:val="20"/>
            <w:highlight w:val="yellow"/>
            <w:lang w:val="en-GB"/>
          </w:rPr>
          <w:t>if (version == 2) {</w:t>
        </w:r>
      </w:ins>
      <w:ins w:id="4177" w:author="DENOUAL Franck" w:date="2022-11-18T16:00:00Z">
        <w:r>
          <w:br/>
        </w:r>
        <w:r w:rsidRPr="00350E92">
          <w:rPr>
            <w:rFonts w:ascii="Courier New" w:hAnsi="Courier New"/>
            <w:sz w:val="22"/>
          </w:rPr>
          <w:tab/>
        </w:r>
        <w:r w:rsidRPr="00350E92">
          <w:rPr>
            <w:rFonts w:ascii="Courier New" w:hAnsi="Courier New"/>
            <w:sz w:val="22"/>
          </w:rPr>
          <w:tab/>
        </w:r>
      </w:ins>
      <w:ins w:id="4178" w:author="DENOUAL Franck" w:date="2022-11-18T15:57:00Z">
        <w:r w:rsidRPr="00AC1568">
          <w:rPr>
            <w:rFonts w:ascii="Courier New" w:hAnsi="Courier New"/>
            <w:noProof/>
            <w:sz w:val="22"/>
            <w:szCs w:val="20"/>
            <w:highlight w:val="yellow"/>
            <w:lang w:val="en-GB"/>
          </w:rPr>
          <w:t>unsigned int(32) saio_ID;</w:t>
        </w:r>
        <w:r>
          <w:rPr>
            <w:rFonts w:ascii="Courier New" w:hAnsi="Courier New"/>
            <w:noProof/>
            <w:sz w:val="22"/>
            <w:szCs w:val="20"/>
            <w:highlight w:val="yellow"/>
            <w:lang w:val="en-GB"/>
          </w:rPr>
          <w:t xml:space="preserve"> </w:t>
        </w:r>
        <w:r w:rsidRPr="00AC1568">
          <w:rPr>
            <w:rFonts w:ascii="Courier New" w:hAnsi="Courier New"/>
            <w:noProof/>
            <w:sz w:val="22"/>
            <w:szCs w:val="20"/>
            <w:highlight w:val="yellow"/>
            <w:lang w:val="en-GB"/>
          </w:rPr>
          <w:t>//required to match the corresponding saiz_ID</w:t>
        </w:r>
      </w:ins>
      <w:ins w:id="4179" w:author="DENOUAL Franck" w:date="2022-11-18T16:00:00Z">
        <w:r>
          <w:br/>
        </w:r>
        <w:r w:rsidRPr="00350E92">
          <w:rPr>
            <w:rFonts w:ascii="Courier New" w:hAnsi="Courier New"/>
            <w:sz w:val="22"/>
          </w:rPr>
          <w:tab/>
        </w:r>
      </w:ins>
      <w:ins w:id="4180" w:author="DENOUAL Franck" w:date="2022-11-18T15:57:00Z">
        <w:r w:rsidRPr="00AC1568">
          <w:rPr>
            <w:rFonts w:ascii="Courier New" w:hAnsi="Courier New"/>
            <w:noProof/>
            <w:sz w:val="22"/>
            <w:szCs w:val="20"/>
            <w:highlight w:val="yellow"/>
            <w:lang w:val="en-GB"/>
          </w:rPr>
          <w:t>}</w:t>
        </w:r>
      </w:ins>
      <w:ins w:id="4181" w:author="DENOUAL Franck" w:date="2022-11-18T16:00:00Z">
        <w:r>
          <w:br/>
        </w:r>
      </w:ins>
      <w:ins w:id="4182" w:author="DENOUAL Franck" w:date="2022-11-18T15:39:00Z">
        <w:r w:rsidR="00052016" w:rsidRPr="00463DAC">
          <w:t>}</w:t>
        </w:r>
      </w:ins>
      <w:ins w:id="4183" w:author="DENOUAL Franck" w:date="2022-11-18T16:00:00Z">
        <w:r>
          <w:br/>
        </w:r>
      </w:ins>
    </w:p>
    <w:p w14:paraId="0B4FE5FE" w14:textId="77777777" w:rsidR="00052016" w:rsidRPr="00B239BF" w:rsidRDefault="00052016" w:rsidP="00052016">
      <w:pPr>
        <w:autoSpaceDE w:val="0"/>
        <w:autoSpaceDN w:val="0"/>
        <w:adjustRightInd w:val="0"/>
        <w:rPr>
          <w:ins w:id="4184" w:author="DENOUAL Franck" w:date="2022-11-18T15:39:00Z"/>
          <w:rFonts w:ascii="Cambria-Bold" w:hAnsi="Cambria-Bold" w:cs="Cambria-Bold"/>
          <w:b/>
          <w:bCs/>
        </w:rPr>
      </w:pPr>
      <w:ins w:id="4185" w:author="DENOUAL Franck" w:date="2022-11-18T15:39:00Z">
        <w:r w:rsidRPr="00B239BF">
          <w:rPr>
            <w:rFonts w:ascii="Cambria-Bold" w:hAnsi="Cambria-Bold" w:cs="Cambria-Bold"/>
            <w:b/>
            <w:bCs/>
          </w:rPr>
          <w:t>Semantics</w:t>
        </w:r>
      </w:ins>
    </w:p>
    <w:p w14:paraId="1336F188" w14:textId="77777777" w:rsidR="00052016" w:rsidRPr="00B239BF" w:rsidRDefault="00052016" w:rsidP="00350E92">
      <w:pPr>
        <w:autoSpaceDE w:val="0"/>
        <w:autoSpaceDN w:val="0"/>
        <w:adjustRightInd w:val="0"/>
        <w:ind w:left="360" w:hanging="360"/>
        <w:jc w:val="both"/>
        <w:rPr>
          <w:ins w:id="4186" w:author="DENOUAL Franck" w:date="2022-11-18T15:39:00Z"/>
          <w:rFonts w:ascii="CourierNewPSMT" w:hAnsi="CourierNewPSMT" w:cs="CourierNewPSMT"/>
          <w:sz w:val="23"/>
          <w:szCs w:val="23"/>
        </w:rPr>
      </w:pPr>
      <w:ins w:id="4187" w:author="DENOUAL Franck" w:date="2022-11-18T15:39:00Z">
        <w:r w:rsidRPr="00E4646F">
          <w:rPr>
            <w:rFonts w:ascii="CourierNewPSMT" w:hAnsi="CourierNewPSMT" w:cs="CourierNewPSMT"/>
            <w:sz w:val="22"/>
            <w:szCs w:val="22"/>
          </w:rPr>
          <w:t>aux_info_type</w:t>
        </w:r>
        <w:r w:rsidRPr="00B239BF">
          <w:rPr>
            <w:rFonts w:ascii="CourierNewPSMT" w:hAnsi="CourierNewPSMT" w:cs="CourierNewPSMT"/>
            <w:sz w:val="23"/>
            <w:szCs w:val="23"/>
          </w:rPr>
          <w:t xml:space="preserve"> </w:t>
        </w:r>
        <w:r w:rsidRPr="00B239BF">
          <w:rPr>
            <w:rFonts w:ascii="Cambria" w:hAnsi="Cambria" w:cs="Cambria"/>
          </w:rPr>
          <w:t xml:space="preserve">and </w:t>
        </w:r>
        <w:r w:rsidRPr="00B239BF">
          <w:rPr>
            <w:rFonts w:ascii="CourierNewPSMT" w:hAnsi="CourierNewPSMT" w:cs="CourierNewPSMT"/>
            <w:sz w:val="23"/>
            <w:szCs w:val="23"/>
          </w:rPr>
          <w:t xml:space="preserve">aux_info_type_parameter </w:t>
        </w:r>
        <w:r w:rsidRPr="00B239BF">
          <w:rPr>
            <w:rFonts w:ascii="Cambria" w:hAnsi="Cambria" w:cs="Cambria"/>
          </w:rPr>
          <w:t>are defined as in the</w:t>
        </w:r>
        <w:r>
          <w:rPr>
            <w:rFonts w:ascii="Cambria" w:hAnsi="Cambria" w:cs="Cambria"/>
          </w:rPr>
          <w:t xml:space="preserve"> </w:t>
        </w:r>
        <w:r w:rsidRPr="00B239BF">
          <w:rPr>
            <w:rFonts w:ascii="CourierNewPSMT" w:hAnsi="CourierNewPSMT" w:cs="CourierNewPSMT"/>
            <w:sz w:val="23"/>
            <w:szCs w:val="23"/>
          </w:rPr>
          <w:t>SampleAuxiliaryInformationSizesBox</w:t>
        </w:r>
      </w:ins>
    </w:p>
    <w:p w14:paraId="3DDCA0FC" w14:textId="77777777" w:rsidR="00052016" w:rsidRDefault="00052016" w:rsidP="00350E92">
      <w:pPr>
        <w:autoSpaceDE w:val="0"/>
        <w:autoSpaceDN w:val="0"/>
        <w:adjustRightInd w:val="0"/>
        <w:ind w:left="360" w:hanging="360"/>
        <w:jc w:val="both"/>
        <w:rPr>
          <w:ins w:id="4188" w:author="DENOUAL Franck" w:date="2022-11-18T15:39:00Z"/>
          <w:rFonts w:ascii="Cambria" w:hAnsi="Cambria" w:cs="Cambria"/>
        </w:rPr>
      </w:pPr>
      <w:ins w:id="4189" w:author="DENOUAL Franck" w:date="2022-11-18T15:39:00Z">
        <w:r w:rsidRPr="00E4646F">
          <w:rPr>
            <w:rFonts w:ascii="CourierNewPSMT" w:hAnsi="CourierNewPSMT" w:cs="CourierNewPSMT"/>
            <w:sz w:val="22"/>
            <w:szCs w:val="22"/>
          </w:rPr>
          <w:t>entry_count</w:t>
        </w:r>
        <w:r w:rsidRPr="00B239BF">
          <w:rPr>
            <w:rFonts w:ascii="CourierNewPSMT" w:hAnsi="CourierNewPSMT" w:cs="CourierNewPSMT"/>
            <w:sz w:val="23"/>
            <w:szCs w:val="23"/>
          </w:rPr>
          <w:t xml:space="preserve"> </w:t>
        </w:r>
        <w:r w:rsidRPr="00B239BF">
          <w:rPr>
            <w:rFonts w:ascii="Cambria" w:hAnsi="Cambria" w:cs="Cambria"/>
          </w:rPr>
          <w:t>gives the number of entries in the following table. For a</w:t>
        </w:r>
        <w:r>
          <w:rPr>
            <w:rFonts w:ascii="Cambria" w:hAnsi="Cambria" w:cs="Cambria"/>
          </w:rPr>
          <w:t xml:space="preserve"> </w:t>
        </w:r>
        <w:r w:rsidRPr="00B239BF">
          <w:rPr>
            <w:rFonts w:ascii="CourierNewPSMT" w:hAnsi="CourierNewPSMT" w:cs="CourierNewPSMT"/>
            <w:sz w:val="23"/>
            <w:szCs w:val="23"/>
          </w:rPr>
          <w:t xml:space="preserve">SampleAuxiliaryInformationOffsetsBox </w:t>
        </w:r>
        <w:r w:rsidRPr="00B239BF">
          <w:rPr>
            <w:rFonts w:ascii="Cambria" w:hAnsi="Cambria" w:cs="Cambria"/>
          </w:rPr>
          <w:t>appearing in a Sample Table Box this shall be</w:t>
        </w:r>
        <w:r>
          <w:rPr>
            <w:rFonts w:ascii="Cambria" w:hAnsi="Cambria" w:cs="Cambria"/>
          </w:rPr>
          <w:t xml:space="preserve"> </w:t>
        </w:r>
        <w:r w:rsidRPr="00B239BF">
          <w:rPr>
            <w:rFonts w:ascii="Cambria" w:hAnsi="Cambria" w:cs="Cambria"/>
          </w:rPr>
          <w:t xml:space="preserve">equal to one or to the value of the </w:t>
        </w:r>
        <w:r w:rsidRPr="00B239BF">
          <w:rPr>
            <w:rFonts w:ascii="CourierNewPSMT" w:hAnsi="CourierNewPSMT" w:cs="CourierNewPSMT"/>
            <w:sz w:val="23"/>
            <w:szCs w:val="23"/>
          </w:rPr>
          <w:t xml:space="preserve">entry_count </w:t>
        </w:r>
        <w:r w:rsidRPr="00B239BF">
          <w:rPr>
            <w:rFonts w:ascii="Cambria" w:hAnsi="Cambria" w:cs="Cambria"/>
          </w:rPr>
          <w:t xml:space="preserve">field in the </w:t>
        </w:r>
        <w:r w:rsidRPr="00B239BF">
          <w:rPr>
            <w:rFonts w:ascii="CourierNewPSMT" w:hAnsi="CourierNewPSMT" w:cs="CourierNewPSMT"/>
            <w:sz w:val="23"/>
            <w:szCs w:val="23"/>
          </w:rPr>
          <w:t xml:space="preserve">ChunkOffsetBox </w:t>
        </w:r>
        <w:r w:rsidRPr="00B239BF">
          <w:rPr>
            <w:rFonts w:ascii="Cambria" w:hAnsi="Cambria" w:cs="Cambria"/>
          </w:rPr>
          <w:t>or</w:t>
        </w:r>
        <w:r>
          <w:rPr>
            <w:rFonts w:ascii="Cambria" w:hAnsi="Cambria" w:cs="Cambria"/>
          </w:rPr>
          <w:t xml:space="preserve"> </w:t>
        </w:r>
        <w:r w:rsidRPr="00B239BF">
          <w:rPr>
            <w:rFonts w:ascii="CourierNewPSMT" w:hAnsi="CourierNewPSMT" w:cs="CourierNewPSMT"/>
            <w:sz w:val="23"/>
            <w:szCs w:val="23"/>
          </w:rPr>
          <w:t>ChunkLargeOffsetBox</w:t>
        </w:r>
        <w:r w:rsidRPr="00B239BF">
          <w:rPr>
            <w:rFonts w:ascii="Cambria" w:hAnsi="Cambria" w:cs="Cambria"/>
          </w:rPr>
          <w:t xml:space="preserve">. For a </w:t>
        </w:r>
        <w:r w:rsidRPr="00B239BF">
          <w:rPr>
            <w:rFonts w:ascii="CourierNewPSMT" w:hAnsi="CourierNewPSMT" w:cs="CourierNewPSMT"/>
            <w:sz w:val="23"/>
            <w:szCs w:val="23"/>
          </w:rPr>
          <w:t xml:space="preserve">SampleAuxiliaryInformationOffsetsBox </w:t>
        </w:r>
        <w:r w:rsidRPr="00B239BF">
          <w:rPr>
            <w:rFonts w:ascii="Cambria" w:hAnsi="Cambria" w:cs="Cambria"/>
          </w:rPr>
          <w:t>appearing</w:t>
        </w:r>
        <w:r>
          <w:rPr>
            <w:rFonts w:ascii="Cambria" w:hAnsi="Cambria" w:cs="Cambria"/>
          </w:rPr>
          <w:t xml:space="preserve"> </w:t>
        </w:r>
        <w:r w:rsidRPr="00B239BF">
          <w:rPr>
            <w:rFonts w:ascii="Cambria" w:hAnsi="Cambria" w:cs="Cambria"/>
          </w:rPr>
          <w:t xml:space="preserve">in a </w:t>
        </w:r>
        <w:r w:rsidRPr="00B239BF">
          <w:rPr>
            <w:rFonts w:ascii="CourierNewPSMT" w:hAnsi="CourierNewPSMT" w:cs="CourierNewPSMT"/>
            <w:sz w:val="23"/>
            <w:szCs w:val="23"/>
          </w:rPr>
          <w:t>TrackFragmentBox</w:t>
        </w:r>
        <w:r w:rsidRPr="00B239BF">
          <w:rPr>
            <w:rFonts w:ascii="Cambria" w:hAnsi="Cambria" w:cs="Cambria"/>
          </w:rPr>
          <w:t xml:space="preserve">, this shall be equal to one or to the number of </w:t>
        </w:r>
        <w:r w:rsidRPr="00B239BF">
          <w:rPr>
            <w:rFonts w:ascii="CourierNewPSMT" w:hAnsi="CourierNewPSMT" w:cs="CourierNewPSMT"/>
            <w:sz w:val="23"/>
            <w:szCs w:val="23"/>
          </w:rPr>
          <w:t>TrackRunBox</w:t>
        </w:r>
        <w:r w:rsidRPr="00B239BF">
          <w:rPr>
            <w:rFonts w:ascii="Cambria" w:hAnsi="Cambria" w:cs="Cambria"/>
          </w:rPr>
          <w:t>es in the</w:t>
        </w:r>
        <w:r>
          <w:rPr>
            <w:rFonts w:ascii="Cambria" w:hAnsi="Cambria" w:cs="Cambria"/>
          </w:rPr>
          <w:t xml:space="preserve"> </w:t>
        </w:r>
        <w:r w:rsidRPr="00B239BF">
          <w:rPr>
            <w:rFonts w:ascii="CourierNewPSMT" w:hAnsi="CourierNewPSMT" w:cs="CourierNewPSMT"/>
            <w:sz w:val="23"/>
            <w:szCs w:val="23"/>
          </w:rPr>
          <w:t>TrackFragmentBox</w:t>
        </w:r>
        <w:r w:rsidRPr="00B239BF">
          <w:rPr>
            <w:rFonts w:ascii="Cambria" w:hAnsi="Cambria" w:cs="Cambria"/>
          </w:rPr>
          <w:t>.</w:t>
        </w:r>
      </w:ins>
    </w:p>
    <w:p w14:paraId="51E48AA1" w14:textId="7A209829" w:rsidR="00052016" w:rsidRDefault="00052016" w:rsidP="00350E92">
      <w:pPr>
        <w:autoSpaceDE w:val="0"/>
        <w:autoSpaceDN w:val="0"/>
        <w:adjustRightInd w:val="0"/>
        <w:ind w:left="360" w:hanging="360"/>
        <w:jc w:val="both"/>
        <w:rPr>
          <w:ins w:id="4190" w:author="DENOUAL Franck" w:date="2022-11-18T16:05:00Z"/>
          <w:rFonts w:ascii="Cambria" w:hAnsi="Cambria" w:cs="Cambria"/>
        </w:rPr>
      </w:pPr>
      <w:ins w:id="4191" w:author="DENOUAL Franck" w:date="2022-11-18T15:39:00Z">
        <w:r w:rsidRPr="00E4646F">
          <w:rPr>
            <w:rFonts w:ascii="CourierNewPSMT" w:hAnsi="CourierNewPSMT" w:cs="CourierNewPSMT"/>
            <w:sz w:val="22"/>
            <w:szCs w:val="22"/>
          </w:rPr>
          <w:t>offset</w:t>
        </w:r>
        <w:r w:rsidRPr="00B239BF">
          <w:rPr>
            <w:rFonts w:ascii="CourierNewPSMT" w:hAnsi="CourierNewPSMT" w:cs="CourierNewPSMT"/>
            <w:sz w:val="23"/>
            <w:szCs w:val="23"/>
          </w:rPr>
          <w:t xml:space="preserve"> </w:t>
        </w:r>
        <w:r w:rsidRPr="00B239BF">
          <w:rPr>
            <w:rFonts w:ascii="Cambria" w:hAnsi="Cambria" w:cs="Cambria"/>
          </w:rPr>
          <w:t>gives the position in the file of the Sample Auxiliary Information for each Chunk or Track</w:t>
        </w:r>
        <w:r>
          <w:rPr>
            <w:rFonts w:ascii="Cambria" w:hAnsi="Cambria" w:cs="Cambria"/>
          </w:rPr>
          <w:t xml:space="preserve"> </w:t>
        </w:r>
        <w:r w:rsidRPr="00B239BF">
          <w:rPr>
            <w:rFonts w:ascii="Cambria" w:hAnsi="Cambria" w:cs="Cambria"/>
          </w:rPr>
          <w:t xml:space="preserve">Fragment Run. If </w:t>
        </w:r>
        <w:r w:rsidRPr="00B239BF">
          <w:rPr>
            <w:rFonts w:ascii="CourierNewPSMT" w:hAnsi="CourierNewPSMT" w:cs="CourierNewPSMT"/>
            <w:sz w:val="23"/>
            <w:szCs w:val="23"/>
          </w:rPr>
          <w:t xml:space="preserve">entry_count </w:t>
        </w:r>
        <w:r w:rsidRPr="00B239BF">
          <w:rPr>
            <w:rFonts w:ascii="Cambria" w:hAnsi="Cambria" w:cs="Cambria"/>
          </w:rPr>
          <w:t>is one, then the Sample Auxiliary Information for all Chunks or</w:t>
        </w:r>
        <w:r>
          <w:rPr>
            <w:rFonts w:ascii="Cambria" w:hAnsi="Cambria" w:cs="Cambria"/>
          </w:rPr>
          <w:t xml:space="preserve"> </w:t>
        </w:r>
        <w:r w:rsidRPr="00B239BF">
          <w:rPr>
            <w:rFonts w:ascii="Cambria" w:hAnsi="Cambria" w:cs="Cambria"/>
          </w:rPr>
          <w:t xml:space="preserve">Runs is contiguous in the file in chunk or run order. When in the </w:t>
        </w:r>
        <w:r w:rsidRPr="00B239BF">
          <w:rPr>
            <w:rFonts w:ascii="CourierNewPSMT" w:hAnsi="CourierNewPSMT" w:cs="CourierNewPSMT"/>
            <w:sz w:val="23"/>
            <w:szCs w:val="23"/>
          </w:rPr>
          <w:t>SampleTableBox</w:t>
        </w:r>
        <w:r w:rsidRPr="00B239BF">
          <w:rPr>
            <w:rFonts w:ascii="Cambria" w:hAnsi="Cambria" w:cs="Cambria"/>
          </w:rPr>
          <w:t>, the offsets</w:t>
        </w:r>
        <w:r>
          <w:rPr>
            <w:rFonts w:ascii="Cambria" w:hAnsi="Cambria" w:cs="Cambria"/>
          </w:rPr>
          <w:t xml:space="preserve"> </w:t>
        </w:r>
        <w:r w:rsidRPr="00B239BF">
          <w:rPr>
            <w:rFonts w:ascii="Cambria" w:hAnsi="Cambria" w:cs="Cambria"/>
          </w:rPr>
          <w:t>are relative to the same base offset as derived for the respective samples through the</w:t>
        </w:r>
        <w:r>
          <w:rPr>
            <w:rFonts w:ascii="Cambria" w:hAnsi="Cambria" w:cs="Cambria"/>
          </w:rPr>
          <w:t xml:space="preserve"> </w:t>
        </w:r>
        <w:r w:rsidRPr="00B239BF">
          <w:rPr>
            <w:rFonts w:ascii="CourierNewPSMT" w:hAnsi="CourierNewPSMT" w:cs="CourierNewPSMT"/>
            <w:sz w:val="23"/>
            <w:szCs w:val="23"/>
          </w:rPr>
          <w:t xml:space="preserve">data_reference_index </w:t>
        </w:r>
        <w:r w:rsidRPr="00B239BF">
          <w:rPr>
            <w:rFonts w:ascii="Cambria" w:hAnsi="Cambria" w:cs="Cambria"/>
          </w:rPr>
          <w:t>of the sample entry referenced by the samples. In a</w:t>
        </w:r>
        <w:r>
          <w:rPr>
            <w:rFonts w:ascii="Cambria" w:hAnsi="Cambria" w:cs="Cambria"/>
          </w:rPr>
          <w:t xml:space="preserve"> </w:t>
        </w:r>
        <w:r w:rsidRPr="00B239BF">
          <w:rPr>
            <w:rFonts w:ascii="CourierNewPSMT" w:hAnsi="CourierNewPSMT" w:cs="CourierNewPSMT"/>
            <w:sz w:val="23"/>
            <w:szCs w:val="23"/>
          </w:rPr>
          <w:t>TrackFragmentBox</w:t>
        </w:r>
        <w:r w:rsidRPr="00B239BF">
          <w:rPr>
            <w:rFonts w:ascii="Cambria" w:hAnsi="Cambria" w:cs="Cambria"/>
          </w:rPr>
          <w:t>, this value is relative to the base offset established by the</w:t>
        </w:r>
        <w:r>
          <w:rPr>
            <w:rFonts w:ascii="Cambria" w:hAnsi="Cambria" w:cs="Cambria"/>
          </w:rPr>
          <w:t xml:space="preserve"> </w:t>
        </w:r>
        <w:r w:rsidRPr="00B239BF">
          <w:rPr>
            <w:rFonts w:ascii="CourierNewPSMT" w:hAnsi="CourierNewPSMT" w:cs="CourierNewPSMT"/>
            <w:sz w:val="23"/>
            <w:szCs w:val="23"/>
          </w:rPr>
          <w:t xml:space="preserve">TrackFragmentHeaderBox </w:t>
        </w:r>
        <w:r w:rsidRPr="00B239BF">
          <w:rPr>
            <w:rFonts w:ascii="Cambria" w:hAnsi="Cambria" w:cs="Cambria"/>
          </w:rPr>
          <w:t>in the same track fragment (see 8.8.14).</w:t>
        </w:r>
      </w:ins>
    </w:p>
    <w:p w14:paraId="2AC13A66" w14:textId="77777777" w:rsidR="00E4646F" w:rsidRPr="00BA7C5D" w:rsidRDefault="00E4646F" w:rsidP="00E4646F">
      <w:pPr>
        <w:pStyle w:val="Default"/>
        <w:spacing w:after="240"/>
        <w:ind w:left="360" w:hanging="360"/>
        <w:jc w:val="both"/>
        <w:rPr>
          <w:ins w:id="4192" w:author="DENOUAL Franck" w:date="2022-11-18T16:05:00Z"/>
          <w:rFonts w:cs="Courier New"/>
          <w:color w:val="auto"/>
          <w:sz w:val="22"/>
          <w:szCs w:val="22"/>
        </w:rPr>
      </w:pPr>
      <w:ins w:id="4193" w:author="DENOUAL Franck" w:date="2022-11-18T16:05:00Z">
        <w:r w:rsidRPr="00E4646F">
          <w:rPr>
            <w:rFonts w:ascii="CourierNewPSMT" w:hAnsi="CourierNewPSMT" w:cs="CourierNewPSMT"/>
            <w:color w:val="auto"/>
            <w:sz w:val="22"/>
            <w:szCs w:val="22"/>
            <w:highlight w:val="yellow"/>
          </w:rPr>
          <w:t>saio_ID</w:t>
        </w:r>
        <w:r w:rsidRPr="00E4646F">
          <w:rPr>
            <w:rFonts w:ascii="Courier New" w:hAnsi="Courier New" w:cs="Courier New"/>
            <w:color w:val="auto"/>
            <w:sz w:val="18"/>
            <w:szCs w:val="18"/>
            <w:highlight w:val="yellow"/>
          </w:rPr>
          <w:t xml:space="preserve"> </w:t>
        </w:r>
        <w:r w:rsidRPr="00AC1568">
          <w:rPr>
            <w:rFonts w:ascii="Cambria" w:hAnsi="Cambria" w:cs="Cambria"/>
            <w:color w:val="auto"/>
            <w:highlight w:val="yellow"/>
          </w:rPr>
          <w:t>is an ID used to uniquely match the ‘saio’ box to its corresponding ‘saiz’ box within a track, in the event more than one ‘saiz’/’saio’ box pair is included within a single track</w:t>
        </w:r>
        <w:r w:rsidRPr="00AC1568">
          <w:rPr>
            <w:rFonts w:ascii="Cambria" w:hAnsi="Cambria" w:cs="Cambria"/>
            <w:color w:val="auto"/>
          </w:rPr>
          <w:t>.</w:t>
        </w:r>
      </w:ins>
    </w:p>
    <w:p w14:paraId="4F7A644A" w14:textId="77777777" w:rsidR="00E4646F" w:rsidRPr="00B239BF" w:rsidRDefault="00E4646F" w:rsidP="00350E92">
      <w:pPr>
        <w:autoSpaceDE w:val="0"/>
        <w:autoSpaceDN w:val="0"/>
        <w:adjustRightInd w:val="0"/>
        <w:ind w:left="360" w:hanging="360"/>
        <w:jc w:val="both"/>
        <w:rPr>
          <w:ins w:id="4194" w:author="DENOUAL Franck" w:date="2022-11-18T15:39:00Z"/>
          <w:sz w:val="36"/>
          <w:szCs w:val="36"/>
        </w:rPr>
      </w:pPr>
    </w:p>
    <w:p w14:paraId="47A73295" w14:textId="77777777" w:rsidR="00052016" w:rsidRDefault="00052016" w:rsidP="00350E92">
      <w:pPr>
        <w:jc w:val="both"/>
        <w:rPr>
          <w:ins w:id="4195" w:author="DENOUAL Franck" w:date="2022-11-18T15:39:00Z"/>
          <w:rFonts w:eastAsiaTheme="minorEastAsia" w:cstheme="minorHAnsi"/>
          <w:b/>
          <w:bCs/>
          <w:color w:val="000000" w:themeColor="text1"/>
          <w:kern w:val="24"/>
          <w:sz w:val="28"/>
          <w:szCs w:val="28"/>
        </w:rPr>
      </w:pPr>
      <w:ins w:id="4196" w:author="DENOUAL Franck" w:date="2022-11-18T15:39:00Z">
        <w:r>
          <w:rPr>
            <w:rFonts w:eastAsiaTheme="minorEastAsia" w:cstheme="minorHAnsi"/>
            <w:b/>
            <w:bCs/>
            <w:color w:val="000000" w:themeColor="text1"/>
            <w:kern w:val="24"/>
            <w:sz w:val="28"/>
            <w:szCs w:val="28"/>
          </w:rPr>
          <w:lastRenderedPageBreak/>
          <w:br w:type="page"/>
        </w:r>
      </w:ins>
    </w:p>
    <w:p w14:paraId="744C4DC6" w14:textId="77777777" w:rsidR="00052016" w:rsidRPr="00FB1FFF" w:rsidRDefault="00052016" w:rsidP="00350E92">
      <w:pPr>
        <w:pStyle w:val="Heading2"/>
        <w:rPr>
          <w:ins w:id="4197" w:author="DENOUAL Franck" w:date="2022-11-18T15:39:00Z"/>
        </w:rPr>
      </w:pPr>
      <w:bookmarkStart w:id="4198" w:name="_Ref119682744"/>
      <w:ins w:id="4199" w:author="DENOUAL Franck" w:date="2022-11-18T15:39:00Z">
        <w:r>
          <w:lastRenderedPageBreak/>
          <w:t xml:space="preserve">Annex B - </w:t>
        </w:r>
        <w:r w:rsidRPr="00FB1FFF">
          <w:t xml:space="preserve">Proposed </w:t>
        </w:r>
        <w:r>
          <w:t xml:space="preserve">Collection Timestamp (‘colt’) box </w:t>
        </w:r>
        <w:r w:rsidRPr="00FB1FFF">
          <w:t>solution</w:t>
        </w:r>
        <w:bookmarkEnd w:id="4198"/>
      </w:ins>
    </w:p>
    <w:p w14:paraId="2E50A85B" w14:textId="77777777" w:rsidR="00052016" w:rsidRDefault="00052016" w:rsidP="00052016">
      <w:pPr>
        <w:spacing w:line="216" w:lineRule="auto"/>
        <w:contextualSpacing/>
        <w:rPr>
          <w:ins w:id="4200" w:author="DENOUAL Franck" w:date="2022-11-18T15:39:00Z"/>
          <w:rFonts w:eastAsiaTheme="minorEastAsia" w:cstheme="minorHAnsi"/>
          <w:b/>
          <w:bCs/>
          <w:color w:val="000000" w:themeColor="text1"/>
          <w:kern w:val="24"/>
        </w:rPr>
      </w:pPr>
    </w:p>
    <w:p w14:paraId="6757759C" w14:textId="77777777" w:rsidR="00052016" w:rsidRPr="00C52AC3" w:rsidRDefault="00052016" w:rsidP="00052016">
      <w:pPr>
        <w:spacing w:line="216" w:lineRule="auto"/>
        <w:contextualSpacing/>
        <w:rPr>
          <w:ins w:id="4201" w:author="DENOUAL Franck" w:date="2022-11-18T15:39:00Z"/>
          <w:rFonts w:eastAsiaTheme="minorEastAsia" w:cstheme="minorHAnsi"/>
          <w:color w:val="000000" w:themeColor="text1"/>
          <w:kern w:val="24"/>
        </w:rPr>
      </w:pPr>
      <w:ins w:id="4202" w:author="DENOUAL Franck" w:date="2022-11-18T15:39:00Z">
        <w:r w:rsidRPr="00C52AC3">
          <w:rPr>
            <w:rFonts w:eastAsiaTheme="minorEastAsia" w:cstheme="minorHAnsi"/>
            <w:color w:val="000000" w:themeColor="text1"/>
            <w:kern w:val="24"/>
          </w:rPr>
          <w:t>Description of content to be included in the Timestamp box:</w:t>
        </w:r>
      </w:ins>
    </w:p>
    <w:p w14:paraId="2147D79C" w14:textId="77777777" w:rsidR="00052016" w:rsidRDefault="00052016" w:rsidP="00052016">
      <w:pPr>
        <w:spacing w:line="216" w:lineRule="auto"/>
        <w:ind w:left="1080"/>
        <w:contextualSpacing/>
        <w:rPr>
          <w:ins w:id="4203" w:author="DENOUAL Franck" w:date="2022-11-18T15:39:00Z"/>
          <w:rFonts w:eastAsiaTheme="minorEastAsia" w:cstheme="minorHAnsi"/>
          <w:color w:val="000000" w:themeColor="text1"/>
          <w:kern w:val="24"/>
        </w:rPr>
      </w:pPr>
    </w:p>
    <w:p w14:paraId="5C2751C3" w14:textId="77777777" w:rsidR="00052016" w:rsidRPr="00B778F5" w:rsidRDefault="00052016" w:rsidP="00350E92">
      <w:pPr>
        <w:pStyle w:val="Heading3"/>
        <w:rPr>
          <w:ins w:id="4204" w:author="DENOUAL Franck" w:date="2022-11-18T15:39:00Z"/>
        </w:rPr>
      </w:pPr>
      <w:ins w:id="4205" w:author="DENOUAL Franck" w:date="2022-11-18T15:39:00Z">
        <w:r w:rsidRPr="00B778F5">
          <w:t xml:space="preserve">Static </w:t>
        </w:r>
        <w:r>
          <w:t>information</w:t>
        </w:r>
        <w:r w:rsidRPr="00B778F5">
          <w:t xml:space="preserve"> (stored at the front of the box):</w:t>
        </w:r>
      </w:ins>
    </w:p>
    <w:p w14:paraId="6B789ABA" w14:textId="77777777" w:rsidR="00052016" w:rsidRDefault="00052016" w:rsidP="00052016">
      <w:pPr>
        <w:spacing w:line="216" w:lineRule="auto"/>
        <w:contextualSpacing/>
        <w:rPr>
          <w:ins w:id="4206" w:author="DENOUAL Franck" w:date="2022-11-18T15:39:00Z"/>
          <w:rFonts w:eastAsiaTheme="minorEastAsia" w:cstheme="minorHAnsi"/>
          <w:color w:val="000000" w:themeColor="text1"/>
          <w:kern w:val="24"/>
        </w:rPr>
      </w:pPr>
    </w:p>
    <w:p w14:paraId="0CD4B933" w14:textId="77777777" w:rsidR="00052016" w:rsidRPr="00414AA0" w:rsidRDefault="00052016">
      <w:pPr>
        <w:numPr>
          <w:ilvl w:val="4"/>
          <w:numId w:val="78"/>
        </w:numPr>
        <w:spacing w:line="216" w:lineRule="auto"/>
        <w:contextualSpacing/>
        <w:rPr>
          <w:ins w:id="4207" w:author="DENOUAL Franck" w:date="2022-11-18T15:39:00Z"/>
          <w:rFonts w:eastAsiaTheme="minorEastAsia" w:cstheme="minorHAnsi"/>
          <w:b/>
          <w:bCs/>
          <w:color w:val="000000" w:themeColor="text1"/>
          <w:kern w:val="24"/>
        </w:rPr>
        <w:pPrChange w:id="4208" w:author="DENOUAL Franck" w:date="2022-11-18T18:03:00Z">
          <w:pPr>
            <w:numPr>
              <w:ilvl w:val="4"/>
              <w:numId w:val="108"/>
            </w:numPr>
            <w:tabs>
              <w:tab w:val="num" w:pos="360"/>
              <w:tab w:val="num" w:pos="3600"/>
            </w:tabs>
            <w:spacing w:line="216" w:lineRule="auto"/>
            <w:ind w:left="3600" w:hanging="720"/>
            <w:contextualSpacing/>
          </w:pPr>
        </w:pPrChange>
      </w:pPr>
      <w:ins w:id="4209" w:author="DENOUAL Franck" w:date="2022-11-18T15:39:00Z">
        <w:r w:rsidRPr="00414AA0">
          <w:rPr>
            <w:rFonts w:eastAsiaTheme="minorEastAsia" w:cstheme="minorHAnsi"/>
            <w:b/>
            <w:bCs/>
            <w:color w:val="000000" w:themeColor="text1"/>
            <w:kern w:val="24"/>
          </w:rPr>
          <w:t>Tim</w:t>
        </w:r>
        <w:r>
          <w:rPr>
            <w:rFonts w:eastAsiaTheme="minorEastAsia" w:cstheme="minorHAnsi"/>
            <w:b/>
            <w:bCs/>
            <w:color w:val="000000" w:themeColor="text1"/>
            <w:kern w:val="24"/>
          </w:rPr>
          <w:t>ing System</w:t>
        </w:r>
        <w:r w:rsidRPr="00414AA0">
          <w:rPr>
            <w:rFonts w:eastAsiaTheme="minorEastAsia" w:cstheme="minorHAnsi"/>
            <w:b/>
            <w:bCs/>
            <w:color w:val="000000" w:themeColor="text1"/>
            <w:kern w:val="24"/>
          </w:rPr>
          <w:t xml:space="preserve"> Level</w:t>
        </w:r>
      </w:ins>
    </w:p>
    <w:p w14:paraId="57D19518" w14:textId="77777777" w:rsidR="00052016" w:rsidRDefault="00052016">
      <w:pPr>
        <w:pStyle w:val="ListParagraph"/>
        <w:widowControl/>
        <w:numPr>
          <w:ilvl w:val="1"/>
          <w:numId w:val="82"/>
        </w:numPr>
        <w:autoSpaceDN/>
        <w:spacing w:after="0" w:line="216" w:lineRule="auto"/>
        <w:jc w:val="left"/>
        <w:textAlignment w:val="auto"/>
        <w:rPr>
          <w:ins w:id="4210" w:author="DENOUAL Franck" w:date="2022-11-18T15:39:00Z"/>
          <w:rFonts w:eastAsiaTheme="minorEastAsia" w:cstheme="minorHAnsi"/>
          <w:color w:val="000000" w:themeColor="text1"/>
          <w:kern w:val="24"/>
        </w:rPr>
        <w:pPrChange w:id="4211" w:author="DENOUAL Franck" w:date="2022-11-18T18:03:00Z">
          <w:pPr>
            <w:pStyle w:val="ListParagraph"/>
            <w:widowControl/>
            <w:numPr>
              <w:ilvl w:val="1"/>
              <w:numId w:val="111"/>
            </w:numPr>
            <w:tabs>
              <w:tab w:val="num" w:pos="360"/>
              <w:tab w:val="num" w:pos="1440"/>
            </w:tabs>
            <w:autoSpaceDN/>
            <w:spacing w:after="0" w:line="216" w:lineRule="auto"/>
            <w:ind w:left="1440" w:hanging="720"/>
            <w:jc w:val="left"/>
            <w:textAlignment w:val="auto"/>
          </w:pPr>
        </w:pPrChange>
      </w:pPr>
      <w:ins w:id="4212" w:author="DENOUAL Franck" w:date="2022-11-18T15:39:00Z">
        <w:r>
          <w:rPr>
            <w:rFonts w:eastAsiaTheme="minorEastAsia" w:cstheme="minorHAnsi"/>
            <w:color w:val="000000" w:themeColor="text1"/>
            <w:kern w:val="24"/>
          </w:rPr>
          <w:t>Units: Encoded integer enum</w:t>
        </w:r>
      </w:ins>
    </w:p>
    <w:p w14:paraId="1E51A312" w14:textId="77777777" w:rsidR="00052016" w:rsidRDefault="00052016">
      <w:pPr>
        <w:pStyle w:val="ListParagraph"/>
        <w:widowControl/>
        <w:numPr>
          <w:ilvl w:val="1"/>
          <w:numId w:val="82"/>
        </w:numPr>
        <w:autoSpaceDN/>
        <w:spacing w:after="0" w:line="216" w:lineRule="auto"/>
        <w:jc w:val="left"/>
        <w:textAlignment w:val="auto"/>
        <w:rPr>
          <w:ins w:id="4213" w:author="DENOUAL Franck" w:date="2022-11-18T15:39:00Z"/>
          <w:rFonts w:eastAsiaTheme="minorEastAsia" w:cstheme="minorHAnsi"/>
          <w:color w:val="000000" w:themeColor="text1"/>
          <w:kern w:val="24"/>
        </w:rPr>
        <w:pPrChange w:id="4214" w:author="DENOUAL Franck" w:date="2022-11-18T18:03:00Z">
          <w:pPr>
            <w:pStyle w:val="ListParagraph"/>
            <w:widowControl/>
            <w:numPr>
              <w:ilvl w:val="1"/>
              <w:numId w:val="111"/>
            </w:numPr>
            <w:tabs>
              <w:tab w:val="num" w:pos="360"/>
              <w:tab w:val="num" w:pos="1440"/>
            </w:tabs>
            <w:autoSpaceDN/>
            <w:spacing w:after="0" w:line="216" w:lineRule="auto"/>
            <w:ind w:left="1440" w:hanging="720"/>
            <w:jc w:val="left"/>
            <w:textAlignment w:val="auto"/>
          </w:pPr>
        </w:pPrChange>
      </w:pPr>
      <w:ins w:id="4215" w:author="DENOUAL Franck" w:date="2022-11-18T15:39:00Z">
        <w:r>
          <w:rPr>
            <w:rFonts w:eastAsiaTheme="minorEastAsia" w:cstheme="minorHAnsi"/>
            <w:color w:val="000000" w:themeColor="text1"/>
            <w:kern w:val="24"/>
          </w:rPr>
          <w:t>Type: UINT8</w:t>
        </w:r>
      </w:ins>
    </w:p>
    <w:p w14:paraId="3CE9ABDA" w14:textId="77777777" w:rsidR="00052016" w:rsidRDefault="00052016">
      <w:pPr>
        <w:pStyle w:val="ListParagraph"/>
        <w:widowControl/>
        <w:numPr>
          <w:ilvl w:val="1"/>
          <w:numId w:val="82"/>
        </w:numPr>
        <w:autoSpaceDN/>
        <w:spacing w:after="120" w:line="216" w:lineRule="auto"/>
        <w:jc w:val="left"/>
        <w:textAlignment w:val="auto"/>
        <w:rPr>
          <w:ins w:id="4216" w:author="DENOUAL Franck" w:date="2022-11-18T15:39:00Z"/>
          <w:rFonts w:eastAsiaTheme="minorEastAsia" w:cstheme="minorHAnsi"/>
          <w:color w:val="000000" w:themeColor="text1"/>
          <w:kern w:val="24"/>
        </w:rPr>
        <w:pPrChange w:id="4217" w:author="DENOUAL Franck" w:date="2022-11-18T18:03:00Z">
          <w:pPr>
            <w:pStyle w:val="ListParagraph"/>
            <w:widowControl/>
            <w:numPr>
              <w:ilvl w:val="1"/>
              <w:numId w:val="111"/>
            </w:numPr>
            <w:tabs>
              <w:tab w:val="num" w:pos="360"/>
              <w:tab w:val="num" w:pos="1440"/>
            </w:tabs>
            <w:autoSpaceDN/>
            <w:spacing w:after="120" w:line="216" w:lineRule="auto"/>
            <w:ind w:left="1440" w:hanging="720"/>
            <w:jc w:val="left"/>
            <w:textAlignment w:val="auto"/>
          </w:pPr>
        </w:pPrChange>
      </w:pPr>
      <w:ins w:id="4218" w:author="DENOUAL Franck" w:date="2022-11-18T15:39:00Z">
        <w:r>
          <w:rPr>
            <w:rFonts w:eastAsiaTheme="minorEastAsia" w:cstheme="minorHAnsi"/>
            <w:color w:val="000000" w:themeColor="text1"/>
            <w:kern w:val="24"/>
          </w:rPr>
          <w:t>Encoding of value:</w:t>
        </w:r>
      </w:ins>
    </w:p>
    <w:tbl>
      <w:tblPr>
        <w:tblW w:w="0" w:type="auto"/>
        <w:tblInd w:w="1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4375"/>
      </w:tblGrid>
      <w:tr w:rsidR="00052016" w14:paraId="30BA74E7" w14:textId="77777777" w:rsidTr="00052016">
        <w:trPr>
          <w:trHeight w:val="110"/>
          <w:ins w:id="4219" w:author="DENOUAL Franck" w:date="2022-11-18T15:39:00Z"/>
        </w:trPr>
        <w:tc>
          <w:tcPr>
            <w:tcW w:w="810" w:type="dxa"/>
          </w:tcPr>
          <w:p w14:paraId="6B729A84" w14:textId="77777777" w:rsidR="00052016" w:rsidRPr="00CE288E" w:rsidRDefault="00052016" w:rsidP="00052016">
            <w:pPr>
              <w:pStyle w:val="Default"/>
              <w:rPr>
                <w:ins w:id="4220" w:author="DENOUAL Franck" w:date="2022-11-18T15:39:00Z"/>
                <w:rFonts w:asciiTheme="minorHAnsi" w:hAnsiTheme="minorHAnsi" w:cstheme="minorHAnsi"/>
                <w:sz w:val="22"/>
                <w:szCs w:val="22"/>
              </w:rPr>
            </w:pPr>
            <w:ins w:id="4221" w:author="DENOUAL Franck" w:date="2022-11-18T15:39:00Z">
              <w:r w:rsidRPr="00CE288E">
                <w:rPr>
                  <w:rFonts w:asciiTheme="minorHAnsi" w:hAnsiTheme="minorHAnsi" w:cstheme="minorHAnsi"/>
                  <w:sz w:val="22"/>
                  <w:szCs w:val="22"/>
                </w:rPr>
                <w:t xml:space="preserve">0 </w:t>
              </w:r>
            </w:ins>
          </w:p>
        </w:tc>
        <w:tc>
          <w:tcPr>
            <w:tcW w:w="4375" w:type="dxa"/>
          </w:tcPr>
          <w:p w14:paraId="269EAF5E" w14:textId="77777777" w:rsidR="00052016" w:rsidRPr="00CE288E" w:rsidRDefault="00052016" w:rsidP="00052016">
            <w:pPr>
              <w:pStyle w:val="Default"/>
              <w:rPr>
                <w:ins w:id="4222" w:author="DENOUAL Franck" w:date="2022-11-18T15:39:00Z"/>
                <w:rFonts w:asciiTheme="minorHAnsi" w:hAnsiTheme="minorHAnsi" w:cstheme="minorHAnsi"/>
                <w:sz w:val="22"/>
                <w:szCs w:val="22"/>
              </w:rPr>
            </w:pPr>
            <w:ins w:id="4223" w:author="DENOUAL Franck" w:date="2022-11-18T15:39:00Z">
              <w:r>
                <w:rPr>
                  <w:rFonts w:asciiTheme="minorHAnsi" w:hAnsiTheme="minorHAnsi" w:cstheme="minorHAnsi"/>
                  <w:sz w:val="22"/>
                  <w:szCs w:val="22"/>
                </w:rPr>
                <w:t>Level 0 – inconsistent time system</w:t>
              </w:r>
            </w:ins>
          </w:p>
        </w:tc>
      </w:tr>
      <w:tr w:rsidR="00052016" w14:paraId="66A38C7F" w14:textId="77777777" w:rsidTr="00052016">
        <w:trPr>
          <w:trHeight w:val="110"/>
          <w:ins w:id="4224" w:author="DENOUAL Franck" w:date="2022-11-18T15:39:00Z"/>
        </w:trPr>
        <w:tc>
          <w:tcPr>
            <w:tcW w:w="810" w:type="dxa"/>
          </w:tcPr>
          <w:p w14:paraId="7C238DE4" w14:textId="77777777" w:rsidR="00052016" w:rsidRPr="00CE288E" w:rsidRDefault="00052016" w:rsidP="00052016">
            <w:pPr>
              <w:pStyle w:val="Default"/>
              <w:rPr>
                <w:ins w:id="4225" w:author="DENOUAL Franck" w:date="2022-11-18T15:39:00Z"/>
                <w:rFonts w:asciiTheme="minorHAnsi" w:hAnsiTheme="minorHAnsi" w:cstheme="minorHAnsi"/>
                <w:sz w:val="22"/>
                <w:szCs w:val="22"/>
              </w:rPr>
            </w:pPr>
            <w:ins w:id="4226" w:author="DENOUAL Franck" w:date="2022-11-18T15:39:00Z">
              <w:r w:rsidRPr="00CE288E">
                <w:rPr>
                  <w:rFonts w:asciiTheme="minorHAnsi" w:hAnsiTheme="minorHAnsi" w:cstheme="minorHAnsi"/>
                  <w:sz w:val="22"/>
                  <w:szCs w:val="22"/>
                </w:rPr>
                <w:t xml:space="preserve">1 </w:t>
              </w:r>
            </w:ins>
          </w:p>
        </w:tc>
        <w:tc>
          <w:tcPr>
            <w:tcW w:w="4375" w:type="dxa"/>
          </w:tcPr>
          <w:p w14:paraId="7B076B12" w14:textId="77777777" w:rsidR="00052016" w:rsidRPr="00CE7C99" w:rsidRDefault="00052016" w:rsidP="00052016">
            <w:pPr>
              <w:pStyle w:val="Default"/>
              <w:rPr>
                <w:ins w:id="4227" w:author="DENOUAL Franck" w:date="2022-11-18T15:39:00Z"/>
                <w:rFonts w:asciiTheme="minorHAnsi" w:hAnsiTheme="minorHAnsi" w:cstheme="minorHAnsi"/>
                <w:sz w:val="22"/>
                <w:szCs w:val="22"/>
              </w:rPr>
            </w:pPr>
            <w:ins w:id="4228" w:author="DENOUAL Franck" w:date="2022-11-18T15:39:00Z">
              <w:r>
                <w:rPr>
                  <w:rFonts w:asciiTheme="minorHAnsi" w:hAnsiTheme="minorHAnsi" w:cstheme="minorHAnsi"/>
                  <w:sz w:val="22"/>
                  <w:szCs w:val="22"/>
                </w:rPr>
                <w:t>Level 1 – proper ordering time system</w:t>
              </w:r>
            </w:ins>
          </w:p>
        </w:tc>
      </w:tr>
      <w:tr w:rsidR="00052016" w14:paraId="303E0002" w14:textId="77777777" w:rsidTr="00052016">
        <w:trPr>
          <w:trHeight w:val="110"/>
          <w:ins w:id="4229" w:author="DENOUAL Franck" w:date="2022-11-18T15:39:00Z"/>
        </w:trPr>
        <w:tc>
          <w:tcPr>
            <w:tcW w:w="810" w:type="dxa"/>
          </w:tcPr>
          <w:p w14:paraId="2B51C0D3" w14:textId="77777777" w:rsidR="00052016" w:rsidRPr="00CE288E" w:rsidRDefault="00052016" w:rsidP="00052016">
            <w:pPr>
              <w:pStyle w:val="Default"/>
              <w:rPr>
                <w:ins w:id="4230" w:author="DENOUAL Franck" w:date="2022-11-18T15:39:00Z"/>
                <w:rFonts w:asciiTheme="minorHAnsi" w:hAnsiTheme="minorHAnsi" w:cstheme="minorHAnsi"/>
                <w:sz w:val="22"/>
                <w:szCs w:val="22"/>
              </w:rPr>
            </w:pPr>
            <w:ins w:id="4231" w:author="DENOUAL Franck" w:date="2022-11-18T15:39:00Z">
              <w:r w:rsidRPr="00CE288E">
                <w:rPr>
                  <w:rFonts w:asciiTheme="minorHAnsi" w:hAnsiTheme="minorHAnsi" w:cstheme="minorHAnsi"/>
                  <w:sz w:val="22"/>
                  <w:szCs w:val="22"/>
                </w:rPr>
                <w:t xml:space="preserve">2 </w:t>
              </w:r>
            </w:ins>
          </w:p>
        </w:tc>
        <w:tc>
          <w:tcPr>
            <w:tcW w:w="4375" w:type="dxa"/>
          </w:tcPr>
          <w:p w14:paraId="7A5F2C93" w14:textId="77777777" w:rsidR="00052016" w:rsidRPr="00CE288E" w:rsidRDefault="00052016" w:rsidP="00052016">
            <w:pPr>
              <w:pStyle w:val="Default"/>
              <w:rPr>
                <w:ins w:id="4232" w:author="DENOUAL Franck" w:date="2022-11-18T15:39:00Z"/>
                <w:rFonts w:asciiTheme="minorHAnsi" w:hAnsiTheme="minorHAnsi" w:cstheme="minorHAnsi"/>
                <w:sz w:val="22"/>
                <w:szCs w:val="22"/>
              </w:rPr>
            </w:pPr>
            <w:ins w:id="4233" w:author="DENOUAL Franck" w:date="2022-11-18T15:39:00Z">
              <w:r>
                <w:rPr>
                  <w:rFonts w:asciiTheme="minorHAnsi" w:hAnsiTheme="minorHAnsi" w:cstheme="minorHAnsi"/>
                  <w:sz w:val="22"/>
                  <w:szCs w:val="22"/>
                </w:rPr>
                <w:t>Level 2 – relative difference time system</w:t>
              </w:r>
            </w:ins>
          </w:p>
        </w:tc>
      </w:tr>
      <w:tr w:rsidR="00052016" w14:paraId="46ECC5C9" w14:textId="77777777" w:rsidTr="00052016">
        <w:trPr>
          <w:trHeight w:val="110"/>
          <w:ins w:id="4234" w:author="DENOUAL Franck" w:date="2022-11-18T15:39:00Z"/>
        </w:trPr>
        <w:tc>
          <w:tcPr>
            <w:tcW w:w="810" w:type="dxa"/>
          </w:tcPr>
          <w:p w14:paraId="55932943" w14:textId="77777777" w:rsidR="00052016" w:rsidRPr="00CE288E" w:rsidRDefault="00052016" w:rsidP="00052016">
            <w:pPr>
              <w:pStyle w:val="Default"/>
              <w:rPr>
                <w:ins w:id="4235" w:author="DENOUAL Franck" w:date="2022-11-18T15:39:00Z"/>
                <w:rFonts w:asciiTheme="minorHAnsi" w:hAnsiTheme="minorHAnsi" w:cstheme="minorHAnsi"/>
                <w:sz w:val="22"/>
                <w:szCs w:val="22"/>
              </w:rPr>
            </w:pPr>
            <w:ins w:id="4236" w:author="DENOUAL Franck" w:date="2022-11-18T15:39:00Z">
              <w:r w:rsidRPr="00CE288E">
                <w:rPr>
                  <w:rFonts w:asciiTheme="minorHAnsi" w:hAnsiTheme="minorHAnsi" w:cstheme="minorHAnsi"/>
                  <w:sz w:val="22"/>
                  <w:szCs w:val="22"/>
                </w:rPr>
                <w:t>3</w:t>
              </w:r>
            </w:ins>
          </w:p>
        </w:tc>
        <w:tc>
          <w:tcPr>
            <w:tcW w:w="4375" w:type="dxa"/>
          </w:tcPr>
          <w:p w14:paraId="09A2D5B2" w14:textId="77777777" w:rsidR="00052016" w:rsidRPr="00CE288E" w:rsidRDefault="00052016" w:rsidP="00052016">
            <w:pPr>
              <w:pStyle w:val="Default"/>
              <w:rPr>
                <w:ins w:id="4237" w:author="DENOUAL Franck" w:date="2022-11-18T15:39:00Z"/>
                <w:rFonts w:asciiTheme="minorHAnsi" w:hAnsiTheme="minorHAnsi" w:cstheme="minorHAnsi"/>
                <w:sz w:val="22"/>
                <w:szCs w:val="22"/>
              </w:rPr>
            </w:pPr>
            <w:ins w:id="4238" w:author="DENOUAL Franck" w:date="2022-11-18T15:39:00Z">
              <w:r>
                <w:rPr>
                  <w:rFonts w:asciiTheme="minorHAnsi" w:hAnsiTheme="minorHAnsi" w:cstheme="minorHAnsi"/>
                  <w:sz w:val="22"/>
                  <w:szCs w:val="22"/>
                </w:rPr>
                <w:t>Level 3 – absolute time system</w:t>
              </w:r>
            </w:ins>
          </w:p>
        </w:tc>
      </w:tr>
      <w:tr w:rsidR="00052016" w14:paraId="5CD88DE0" w14:textId="77777777" w:rsidTr="00052016">
        <w:trPr>
          <w:trHeight w:val="110"/>
          <w:ins w:id="4239" w:author="DENOUAL Franck" w:date="2022-11-18T15:39:00Z"/>
        </w:trPr>
        <w:tc>
          <w:tcPr>
            <w:tcW w:w="810" w:type="dxa"/>
          </w:tcPr>
          <w:p w14:paraId="046C8BBC" w14:textId="77777777" w:rsidR="00052016" w:rsidRDefault="00052016" w:rsidP="00052016">
            <w:pPr>
              <w:pStyle w:val="Default"/>
              <w:rPr>
                <w:ins w:id="4240" w:author="DENOUAL Franck" w:date="2022-11-18T15:39:00Z"/>
                <w:sz w:val="22"/>
                <w:szCs w:val="22"/>
              </w:rPr>
            </w:pPr>
            <w:ins w:id="4241" w:author="DENOUAL Franck" w:date="2022-11-18T15:39:00Z">
              <w:r>
                <w:rPr>
                  <w:sz w:val="22"/>
                  <w:szCs w:val="22"/>
                </w:rPr>
                <w:t>4-255</w:t>
              </w:r>
            </w:ins>
          </w:p>
        </w:tc>
        <w:tc>
          <w:tcPr>
            <w:tcW w:w="4375" w:type="dxa"/>
          </w:tcPr>
          <w:p w14:paraId="53396B5C" w14:textId="77777777" w:rsidR="00052016" w:rsidRDefault="00052016" w:rsidP="00052016">
            <w:pPr>
              <w:pStyle w:val="Default"/>
              <w:rPr>
                <w:ins w:id="4242" w:author="DENOUAL Franck" w:date="2022-11-18T15:39:00Z"/>
                <w:sz w:val="22"/>
                <w:szCs w:val="22"/>
              </w:rPr>
            </w:pPr>
            <w:ins w:id="4243" w:author="DENOUAL Franck" w:date="2022-11-18T15:39:00Z">
              <w:r>
                <w:rPr>
                  <w:sz w:val="22"/>
                  <w:szCs w:val="22"/>
                </w:rPr>
                <w:t>Reserved</w:t>
              </w:r>
            </w:ins>
          </w:p>
        </w:tc>
      </w:tr>
    </w:tbl>
    <w:p w14:paraId="7AC7A1F7" w14:textId="77777777" w:rsidR="00052016" w:rsidRDefault="00052016" w:rsidP="00052016">
      <w:pPr>
        <w:spacing w:line="216" w:lineRule="auto"/>
        <w:ind w:left="720"/>
        <w:rPr>
          <w:ins w:id="4244" w:author="DENOUAL Franck" w:date="2022-11-18T15:39:00Z"/>
          <w:rFonts w:eastAsiaTheme="minorEastAsia" w:cstheme="minorHAnsi"/>
          <w:color w:val="000000" w:themeColor="text1"/>
          <w:kern w:val="24"/>
        </w:rPr>
      </w:pPr>
    </w:p>
    <w:p w14:paraId="579D6788" w14:textId="77777777" w:rsidR="00052016" w:rsidRPr="00C806AF" w:rsidRDefault="00052016">
      <w:pPr>
        <w:numPr>
          <w:ilvl w:val="0"/>
          <w:numId w:val="78"/>
        </w:numPr>
        <w:tabs>
          <w:tab w:val="left" w:pos="720"/>
        </w:tabs>
        <w:spacing w:line="216" w:lineRule="auto"/>
        <w:ind w:left="720"/>
        <w:contextualSpacing/>
        <w:jc w:val="both"/>
        <w:rPr>
          <w:ins w:id="4245" w:author="DENOUAL Franck" w:date="2022-11-18T15:39:00Z"/>
          <w:rFonts w:eastAsiaTheme="minorEastAsia" w:cstheme="minorHAnsi"/>
          <w:color w:val="000000" w:themeColor="text1"/>
          <w:kern w:val="24"/>
        </w:rPr>
        <w:pPrChange w:id="4246" w:author="DENOUAL Franck" w:date="2022-11-18T18:03:00Z">
          <w:pPr>
            <w:numPr>
              <w:numId w:val="108"/>
            </w:numPr>
            <w:tabs>
              <w:tab w:val="num" w:pos="360"/>
              <w:tab w:val="left" w:pos="720"/>
            </w:tabs>
            <w:spacing w:line="216" w:lineRule="auto"/>
            <w:ind w:left="720" w:hanging="720"/>
            <w:contextualSpacing/>
            <w:jc w:val="both"/>
          </w:pPr>
        </w:pPrChange>
      </w:pPr>
      <w:ins w:id="4247" w:author="DENOUAL Franck" w:date="2022-11-18T15:39:00Z">
        <w:r>
          <w:rPr>
            <w:rFonts w:eastAsiaTheme="minorEastAsia" w:cstheme="minorHAnsi"/>
            <w:color w:val="000000" w:themeColor="text1"/>
            <w:kern w:val="24"/>
          </w:rPr>
          <w:t>The ‘colt’ box shall carry labeling metadata to identify the l</w:t>
        </w:r>
        <w:r w:rsidRPr="00C806AF">
          <w:rPr>
            <w:rFonts w:eastAsiaTheme="minorEastAsia" w:cstheme="minorHAnsi"/>
            <w:color w:val="000000" w:themeColor="text1"/>
            <w:kern w:val="24"/>
          </w:rPr>
          <w:t xml:space="preserve">evel of </w:t>
        </w:r>
        <w:r>
          <w:rPr>
            <w:rFonts w:eastAsiaTheme="minorEastAsia" w:cstheme="minorHAnsi"/>
            <w:color w:val="000000" w:themeColor="text1"/>
            <w:kern w:val="24"/>
          </w:rPr>
          <w:t>t</w:t>
        </w:r>
        <w:r w:rsidRPr="00C806AF">
          <w:rPr>
            <w:rFonts w:eastAsiaTheme="minorEastAsia" w:cstheme="minorHAnsi"/>
            <w:color w:val="000000" w:themeColor="text1"/>
            <w:kern w:val="24"/>
          </w:rPr>
          <w:t xml:space="preserve">iming </w:t>
        </w:r>
        <w:r>
          <w:rPr>
            <w:rFonts w:eastAsiaTheme="minorEastAsia" w:cstheme="minorHAnsi"/>
            <w:color w:val="000000" w:themeColor="text1"/>
            <w:kern w:val="24"/>
          </w:rPr>
          <w:t>c</w:t>
        </w:r>
        <w:r w:rsidRPr="00C806AF">
          <w:rPr>
            <w:rFonts w:eastAsiaTheme="minorEastAsia" w:cstheme="minorHAnsi"/>
            <w:color w:val="000000" w:themeColor="text1"/>
            <w:kern w:val="24"/>
          </w:rPr>
          <w:t>apability</w:t>
        </w:r>
        <w:r>
          <w:rPr>
            <w:rFonts w:eastAsiaTheme="minorEastAsia" w:cstheme="minorHAnsi"/>
            <w:color w:val="000000" w:themeColor="text1"/>
            <w:kern w:val="24"/>
          </w:rPr>
          <w:t>, as defined here:</w:t>
        </w:r>
      </w:ins>
    </w:p>
    <w:p w14:paraId="4C99AE56" w14:textId="77777777" w:rsidR="00052016" w:rsidRPr="001E3197" w:rsidRDefault="00052016" w:rsidP="00350E92">
      <w:pPr>
        <w:spacing w:line="216" w:lineRule="auto"/>
        <w:jc w:val="both"/>
        <w:rPr>
          <w:ins w:id="4248" w:author="DENOUAL Franck" w:date="2022-11-18T15:39:00Z"/>
          <w:rFonts w:eastAsiaTheme="minorEastAsia" w:cstheme="minorHAnsi"/>
          <w:color w:val="000000" w:themeColor="text1"/>
          <w:kern w:val="24"/>
        </w:rPr>
      </w:pPr>
    </w:p>
    <w:p w14:paraId="3EC20297" w14:textId="77777777" w:rsidR="00052016" w:rsidRDefault="00052016" w:rsidP="00350E92">
      <w:pPr>
        <w:spacing w:line="216" w:lineRule="auto"/>
        <w:ind w:left="720"/>
        <w:jc w:val="both"/>
        <w:rPr>
          <w:ins w:id="4249" w:author="DENOUAL Franck" w:date="2022-11-18T15:39:00Z"/>
          <w:rFonts w:eastAsiaTheme="minorEastAsia" w:cstheme="minorHAnsi"/>
          <w:color w:val="000000" w:themeColor="text1"/>
          <w:kern w:val="24"/>
        </w:rPr>
      </w:pPr>
      <w:ins w:id="4250" w:author="DENOUAL Franck" w:date="2022-11-18T15:39:00Z">
        <w:r w:rsidRPr="009301E3">
          <w:rPr>
            <w:rFonts w:eastAsiaTheme="minorEastAsia" w:cstheme="minorHAnsi"/>
            <w:b/>
            <w:bCs/>
            <w:color w:val="000000" w:themeColor="text1"/>
            <w:kern w:val="24"/>
          </w:rPr>
          <w:t>Level 0</w:t>
        </w:r>
        <w:r w:rsidRPr="001E3197">
          <w:rPr>
            <w:rFonts w:eastAsiaTheme="minorEastAsia" w:cstheme="minorHAnsi"/>
            <w:color w:val="000000" w:themeColor="text1"/>
            <w:kern w:val="24"/>
          </w:rPr>
          <w:t xml:space="preserve"> – A system labels </w:t>
        </w:r>
        <w:r>
          <w:rPr>
            <w:rFonts w:eastAsiaTheme="minorEastAsia" w:cstheme="minorHAnsi"/>
            <w:color w:val="000000" w:themeColor="text1"/>
            <w:kern w:val="24"/>
          </w:rPr>
          <w:t>a</w:t>
        </w:r>
        <w:r w:rsidRPr="001E3197">
          <w:rPr>
            <w:rFonts w:eastAsiaTheme="minorEastAsia" w:cstheme="minorHAnsi"/>
            <w:color w:val="000000" w:themeColor="text1"/>
            <w:kern w:val="24"/>
          </w:rPr>
          <w:t xml:space="preserve"> collection of </w:t>
        </w:r>
        <w:r>
          <w:rPr>
            <w:rFonts w:eastAsiaTheme="minorEastAsia" w:cstheme="minorHAnsi"/>
            <w:color w:val="000000" w:themeColor="text1"/>
            <w:kern w:val="24"/>
          </w:rPr>
          <w:t>samples</w:t>
        </w:r>
        <w:r w:rsidRPr="001E3197">
          <w:rPr>
            <w:rFonts w:eastAsiaTheme="minorEastAsia" w:cstheme="minorHAnsi"/>
            <w:color w:val="000000" w:themeColor="text1"/>
            <w:kern w:val="24"/>
          </w:rPr>
          <w:t xml:space="preserve"> without sufficient timing information to determine the original order of collection.  The timing in this situation is defined to be </w:t>
        </w:r>
        <w:r w:rsidRPr="001A374B">
          <w:rPr>
            <w:rFonts w:eastAsiaTheme="minorEastAsia" w:cstheme="minorHAnsi"/>
            <w:b/>
            <w:bCs/>
            <w:i/>
            <w:iCs/>
            <w:color w:val="000000" w:themeColor="text1"/>
            <w:kern w:val="24"/>
          </w:rPr>
          <w:t>inconsistent</w:t>
        </w:r>
        <w:r w:rsidRPr="001E3197">
          <w:rPr>
            <w:rFonts w:eastAsiaTheme="minorEastAsia" w:cstheme="minorHAnsi"/>
            <w:color w:val="000000" w:themeColor="text1"/>
            <w:kern w:val="24"/>
          </w:rPr>
          <w:t>.</w:t>
        </w:r>
      </w:ins>
    </w:p>
    <w:p w14:paraId="33EA4388" w14:textId="77777777" w:rsidR="00052016" w:rsidRDefault="00052016" w:rsidP="00350E92">
      <w:pPr>
        <w:spacing w:line="216" w:lineRule="auto"/>
        <w:ind w:left="720"/>
        <w:jc w:val="both"/>
        <w:rPr>
          <w:ins w:id="4251" w:author="DENOUAL Franck" w:date="2022-11-18T15:39:00Z"/>
          <w:rFonts w:eastAsiaTheme="minorEastAsia" w:cstheme="minorHAnsi"/>
          <w:color w:val="000000" w:themeColor="text1"/>
          <w:kern w:val="24"/>
        </w:rPr>
      </w:pPr>
    </w:p>
    <w:p w14:paraId="3D2D88BB" w14:textId="77777777" w:rsidR="00052016" w:rsidRPr="001E3197" w:rsidRDefault="00052016" w:rsidP="00350E92">
      <w:pPr>
        <w:spacing w:line="216" w:lineRule="auto"/>
        <w:ind w:left="1440"/>
        <w:jc w:val="both"/>
        <w:rPr>
          <w:ins w:id="4252" w:author="DENOUAL Franck" w:date="2022-11-18T15:39:00Z"/>
          <w:rFonts w:eastAsiaTheme="minorEastAsia" w:cstheme="minorHAnsi"/>
          <w:color w:val="000000" w:themeColor="text1"/>
          <w:kern w:val="24"/>
        </w:rPr>
      </w:pPr>
      <w:ins w:id="4253" w:author="DENOUAL Franck" w:date="2022-11-18T15:39:00Z">
        <w:r>
          <w:rPr>
            <w:rFonts w:eastAsiaTheme="minorEastAsia" w:cstheme="minorHAnsi"/>
            <w:color w:val="000000" w:themeColor="text1"/>
            <w:kern w:val="24"/>
          </w:rPr>
          <w:t>[Ex] – Media (imagery, etc.) and associated metadata relating to pointing angles and location are collected without any annotated timing information.</w:t>
        </w:r>
      </w:ins>
    </w:p>
    <w:p w14:paraId="16E33CFC" w14:textId="77777777" w:rsidR="00052016" w:rsidRPr="001E3197" w:rsidRDefault="00052016" w:rsidP="00350E92">
      <w:pPr>
        <w:spacing w:line="216" w:lineRule="auto"/>
        <w:ind w:left="720"/>
        <w:jc w:val="both"/>
        <w:rPr>
          <w:ins w:id="4254" w:author="DENOUAL Franck" w:date="2022-11-18T15:39:00Z"/>
          <w:rFonts w:eastAsiaTheme="minorEastAsia" w:cstheme="minorHAnsi"/>
          <w:color w:val="000000" w:themeColor="text1"/>
          <w:kern w:val="24"/>
        </w:rPr>
      </w:pPr>
    </w:p>
    <w:p w14:paraId="26A75B3A" w14:textId="77777777" w:rsidR="00052016" w:rsidRPr="001E3197" w:rsidRDefault="00052016" w:rsidP="00350E92">
      <w:pPr>
        <w:spacing w:line="216" w:lineRule="auto"/>
        <w:ind w:left="720"/>
        <w:jc w:val="both"/>
        <w:rPr>
          <w:ins w:id="4255" w:author="DENOUAL Franck" w:date="2022-11-18T15:39:00Z"/>
          <w:rFonts w:eastAsiaTheme="minorEastAsia" w:cstheme="minorHAnsi"/>
          <w:color w:val="000000" w:themeColor="text1"/>
          <w:kern w:val="24"/>
        </w:rPr>
      </w:pPr>
      <w:ins w:id="4256" w:author="DENOUAL Franck" w:date="2022-11-18T15:39:00Z">
        <w:r w:rsidRPr="009301E3">
          <w:rPr>
            <w:rFonts w:eastAsiaTheme="minorEastAsia" w:cstheme="minorHAnsi"/>
            <w:b/>
            <w:bCs/>
            <w:color w:val="000000" w:themeColor="text1"/>
            <w:kern w:val="24"/>
          </w:rPr>
          <w:t>Level 1</w:t>
        </w:r>
        <w:r w:rsidRPr="001E3197">
          <w:rPr>
            <w:rFonts w:eastAsiaTheme="minorEastAsia" w:cstheme="minorHAnsi"/>
            <w:color w:val="000000" w:themeColor="text1"/>
            <w:kern w:val="24"/>
          </w:rPr>
          <w:t xml:space="preserve"> – A collection of </w:t>
        </w:r>
        <w:r>
          <w:rPr>
            <w:rFonts w:eastAsiaTheme="minorEastAsia" w:cstheme="minorHAnsi"/>
            <w:color w:val="000000" w:themeColor="text1"/>
            <w:kern w:val="24"/>
          </w:rPr>
          <w:t>samples</w:t>
        </w:r>
        <w:r w:rsidRPr="001E3197">
          <w:rPr>
            <w:rFonts w:eastAsiaTheme="minorEastAsia" w:cstheme="minorHAnsi"/>
            <w:color w:val="000000" w:themeColor="text1"/>
            <w:kern w:val="24"/>
          </w:rPr>
          <w:t xml:space="preserve"> where the timing information allows for determining the </w:t>
        </w:r>
        <w:r w:rsidRPr="001A374B">
          <w:rPr>
            <w:rFonts w:eastAsiaTheme="minorEastAsia" w:cstheme="minorHAnsi"/>
            <w:b/>
            <w:bCs/>
            <w:i/>
            <w:iCs/>
            <w:color w:val="000000" w:themeColor="text1"/>
            <w:kern w:val="24"/>
          </w:rPr>
          <w:t>proper ordering</w:t>
        </w:r>
        <w:r w:rsidRPr="001E3197">
          <w:rPr>
            <w:rFonts w:eastAsiaTheme="minorEastAsia" w:cstheme="minorHAnsi"/>
            <w:color w:val="000000" w:themeColor="text1"/>
            <w:kern w:val="24"/>
          </w:rPr>
          <w:t xml:space="preserve"> of all samples, across all tracks.</w:t>
        </w:r>
      </w:ins>
    </w:p>
    <w:p w14:paraId="7D638513" w14:textId="77777777" w:rsidR="00052016" w:rsidRPr="001E3197" w:rsidRDefault="00052016" w:rsidP="00350E92">
      <w:pPr>
        <w:spacing w:line="216" w:lineRule="auto"/>
        <w:ind w:left="1440"/>
        <w:jc w:val="both"/>
        <w:rPr>
          <w:ins w:id="4257" w:author="DENOUAL Franck" w:date="2022-11-18T15:39:00Z"/>
          <w:rFonts w:eastAsiaTheme="minorEastAsia" w:cstheme="minorHAnsi"/>
          <w:color w:val="000000" w:themeColor="text1"/>
          <w:kern w:val="24"/>
        </w:rPr>
      </w:pPr>
      <w:ins w:id="4258" w:author="DENOUAL Franck" w:date="2022-11-18T15:39:00Z">
        <w:r w:rsidRPr="001E3197">
          <w:rPr>
            <w:rFonts w:eastAsiaTheme="minorEastAsia" w:cstheme="minorHAnsi"/>
            <w:color w:val="000000" w:themeColor="text1"/>
            <w:kern w:val="24"/>
          </w:rPr>
          <w:t xml:space="preserve">[Ex] – a running counter, driven by an oscillator of unknown frequency, is used to tag each measurement with a counter value for all </w:t>
        </w:r>
        <w:r>
          <w:rPr>
            <w:rFonts w:eastAsiaTheme="minorEastAsia" w:cstheme="minorHAnsi"/>
            <w:color w:val="000000" w:themeColor="text1"/>
            <w:kern w:val="24"/>
          </w:rPr>
          <w:t>samples</w:t>
        </w:r>
        <w:r w:rsidRPr="001E3197">
          <w:rPr>
            <w:rFonts w:eastAsiaTheme="minorEastAsia" w:cstheme="minorHAnsi"/>
            <w:color w:val="000000" w:themeColor="text1"/>
            <w:kern w:val="24"/>
          </w:rPr>
          <w:t xml:space="preserve"> and associated metadata measurements.  The tagged measurements are sufficient to determine the order of samples, but not for calculating a difference of time between samples.</w:t>
        </w:r>
      </w:ins>
    </w:p>
    <w:p w14:paraId="6DF53544" w14:textId="77777777" w:rsidR="00052016" w:rsidRPr="001E3197" w:rsidRDefault="00052016" w:rsidP="00350E92">
      <w:pPr>
        <w:spacing w:line="216" w:lineRule="auto"/>
        <w:ind w:left="720"/>
        <w:jc w:val="both"/>
        <w:rPr>
          <w:ins w:id="4259" w:author="DENOUAL Franck" w:date="2022-11-18T15:39:00Z"/>
          <w:rFonts w:eastAsiaTheme="minorEastAsia" w:cstheme="minorHAnsi"/>
          <w:color w:val="000000" w:themeColor="text1"/>
          <w:kern w:val="24"/>
        </w:rPr>
      </w:pPr>
    </w:p>
    <w:p w14:paraId="73096C35" w14:textId="77777777" w:rsidR="00052016" w:rsidRPr="001E3197" w:rsidRDefault="00052016" w:rsidP="00350E92">
      <w:pPr>
        <w:spacing w:line="216" w:lineRule="auto"/>
        <w:ind w:left="720"/>
        <w:jc w:val="both"/>
        <w:rPr>
          <w:ins w:id="4260" w:author="DENOUAL Franck" w:date="2022-11-18T15:39:00Z"/>
          <w:rFonts w:cstheme="minorHAnsi"/>
          <w:color w:val="000000"/>
          <w:sz w:val="23"/>
          <w:szCs w:val="23"/>
        </w:rPr>
      </w:pPr>
      <w:ins w:id="4261" w:author="DENOUAL Franck" w:date="2022-11-18T15:39:00Z">
        <w:r w:rsidRPr="009301E3">
          <w:rPr>
            <w:rFonts w:eastAsiaTheme="minorEastAsia" w:cstheme="minorHAnsi"/>
            <w:b/>
            <w:bCs/>
            <w:color w:val="000000" w:themeColor="text1"/>
            <w:kern w:val="24"/>
          </w:rPr>
          <w:t>Level 2</w:t>
        </w:r>
        <w:r w:rsidRPr="001E3197">
          <w:rPr>
            <w:rFonts w:eastAsiaTheme="minorEastAsia" w:cstheme="minorHAnsi"/>
            <w:color w:val="000000" w:themeColor="text1"/>
            <w:kern w:val="24"/>
          </w:rPr>
          <w:t xml:space="preserve"> – A system labels all samples with timing information in a manner that enables computing</w:t>
        </w:r>
        <w:r w:rsidRPr="00FB1FFF">
          <w:rPr>
            <w:rFonts w:cstheme="minorHAnsi"/>
            <w:color w:val="000000"/>
            <w:sz w:val="23"/>
            <w:szCs w:val="23"/>
          </w:rPr>
          <w:t xml:space="preserve"> the </w:t>
        </w:r>
        <w:r w:rsidRPr="001A374B">
          <w:rPr>
            <w:rFonts w:cstheme="minorHAnsi"/>
            <w:b/>
            <w:bCs/>
            <w:i/>
            <w:iCs/>
            <w:color w:val="000000"/>
            <w:sz w:val="23"/>
            <w:szCs w:val="23"/>
          </w:rPr>
          <w:t xml:space="preserve">relative </w:t>
        </w:r>
        <w:r w:rsidRPr="00FB1FFF">
          <w:rPr>
            <w:rFonts w:cstheme="minorHAnsi"/>
            <w:b/>
            <w:bCs/>
            <w:i/>
            <w:iCs/>
            <w:color w:val="000000"/>
            <w:sz w:val="23"/>
            <w:szCs w:val="23"/>
          </w:rPr>
          <w:t>difference in time</w:t>
        </w:r>
        <w:r w:rsidRPr="00FB1FFF">
          <w:rPr>
            <w:rFonts w:cstheme="minorHAnsi"/>
            <w:color w:val="000000"/>
            <w:sz w:val="23"/>
            <w:szCs w:val="23"/>
          </w:rPr>
          <w:t>, using SI Seconds, between two timestamps</w:t>
        </w:r>
      </w:ins>
    </w:p>
    <w:p w14:paraId="4B892CDB" w14:textId="77777777" w:rsidR="00052016" w:rsidRPr="001E3197" w:rsidRDefault="00052016" w:rsidP="00350E92">
      <w:pPr>
        <w:spacing w:line="216" w:lineRule="auto"/>
        <w:ind w:left="1440"/>
        <w:jc w:val="both"/>
        <w:rPr>
          <w:ins w:id="4262" w:author="DENOUAL Franck" w:date="2022-11-18T15:39:00Z"/>
          <w:rFonts w:eastAsiaTheme="minorEastAsia" w:cstheme="minorHAnsi"/>
          <w:color w:val="000000" w:themeColor="text1"/>
          <w:kern w:val="24"/>
        </w:rPr>
      </w:pPr>
      <w:ins w:id="4263" w:author="DENOUAL Franck" w:date="2022-11-18T15:39:00Z">
        <w:r w:rsidRPr="001E3197">
          <w:rPr>
            <w:rFonts w:eastAsiaTheme="minorEastAsia" w:cstheme="minorHAnsi"/>
            <w:color w:val="000000" w:themeColor="text1"/>
            <w:kern w:val="24"/>
          </w:rPr>
          <w:t>[Ex] – a running counter, driven by an oscillator of known and stable frequency, is used to tag each measurement with a counter value for all frames and associated metadata measurements.</w:t>
        </w:r>
      </w:ins>
    </w:p>
    <w:p w14:paraId="688AB448" w14:textId="77777777" w:rsidR="00052016" w:rsidRPr="001E3197" w:rsidRDefault="00052016" w:rsidP="00350E92">
      <w:pPr>
        <w:spacing w:line="216" w:lineRule="auto"/>
        <w:ind w:left="1440"/>
        <w:jc w:val="both"/>
        <w:rPr>
          <w:ins w:id="4264" w:author="DENOUAL Franck" w:date="2022-11-18T15:39:00Z"/>
          <w:rFonts w:eastAsiaTheme="minorEastAsia" w:cstheme="minorHAnsi"/>
          <w:color w:val="000000" w:themeColor="text1"/>
          <w:kern w:val="24"/>
        </w:rPr>
      </w:pPr>
    </w:p>
    <w:p w14:paraId="2C332F7C" w14:textId="77777777" w:rsidR="00052016" w:rsidRDefault="00052016" w:rsidP="00350E92">
      <w:pPr>
        <w:spacing w:line="216" w:lineRule="auto"/>
        <w:ind w:left="720"/>
        <w:jc w:val="both"/>
        <w:rPr>
          <w:ins w:id="4265" w:author="DENOUAL Franck" w:date="2022-11-18T15:39:00Z"/>
          <w:rFonts w:eastAsiaTheme="minorEastAsia" w:cstheme="minorHAnsi"/>
          <w:color w:val="000000" w:themeColor="text1"/>
          <w:kern w:val="24"/>
        </w:rPr>
      </w:pPr>
      <w:ins w:id="4266" w:author="DENOUAL Franck" w:date="2022-11-18T15:39:00Z">
        <w:r w:rsidRPr="009301E3">
          <w:rPr>
            <w:rFonts w:eastAsiaTheme="minorEastAsia" w:cstheme="minorHAnsi"/>
            <w:b/>
            <w:bCs/>
            <w:color w:val="000000" w:themeColor="text1"/>
            <w:kern w:val="24"/>
          </w:rPr>
          <w:t>Level 3</w:t>
        </w:r>
        <w:r w:rsidRPr="001E3197">
          <w:rPr>
            <w:rFonts w:eastAsiaTheme="minorEastAsia" w:cstheme="minorHAnsi"/>
            <w:color w:val="000000" w:themeColor="text1"/>
            <w:kern w:val="24"/>
          </w:rPr>
          <w:t xml:space="preserve"> – A system labels all sample information with </w:t>
        </w:r>
        <w:r w:rsidRPr="001A374B">
          <w:rPr>
            <w:rFonts w:eastAsiaTheme="minorEastAsia" w:cstheme="minorHAnsi"/>
            <w:b/>
            <w:bCs/>
            <w:i/>
            <w:iCs/>
            <w:color w:val="000000" w:themeColor="text1"/>
            <w:kern w:val="24"/>
          </w:rPr>
          <w:t>absolute time</w:t>
        </w:r>
        <w:r w:rsidRPr="001E3197">
          <w:rPr>
            <w:rFonts w:eastAsiaTheme="minorEastAsia" w:cstheme="minorHAnsi"/>
            <w:color w:val="000000" w:themeColor="text1"/>
            <w:kern w:val="24"/>
          </w:rPr>
          <w:t>, based on a known universal atomic time standard, with a known statistical measurement uncertainty.  This enables temporal correlation of events outside the span of the imaging</w:t>
        </w:r>
        <w:r>
          <w:rPr>
            <w:rFonts w:eastAsiaTheme="minorEastAsia" w:cstheme="minorHAnsi"/>
            <w:color w:val="000000" w:themeColor="text1"/>
            <w:kern w:val="24"/>
          </w:rPr>
          <w:t>/media</w:t>
        </w:r>
        <w:r w:rsidRPr="001E3197">
          <w:rPr>
            <w:rFonts w:eastAsiaTheme="minorEastAsia" w:cstheme="minorHAnsi"/>
            <w:color w:val="000000" w:themeColor="text1"/>
            <w:kern w:val="24"/>
          </w:rPr>
          <w:t xml:space="preserve"> system with sample information produced by the imaging</w:t>
        </w:r>
        <w:r>
          <w:rPr>
            <w:rFonts w:eastAsiaTheme="minorEastAsia" w:cstheme="minorHAnsi"/>
            <w:color w:val="000000" w:themeColor="text1"/>
            <w:kern w:val="24"/>
          </w:rPr>
          <w:t>/media</w:t>
        </w:r>
        <w:r w:rsidRPr="001E3197">
          <w:rPr>
            <w:rFonts w:eastAsiaTheme="minorEastAsia" w:cstheme="minorHAnsi"/>
            <w:color w:val="000000" w:themeColor="text1"/>
            <w:kern w:val="24"/>
          </w:rPr>
          <w:t xml:space="preserve"> system.</w:t>
        </w:r>
      </w:ins>
    </w:p>
    <w:p w14:paraId="42B16F27" w14:textId="77777777" w:rsidR="00052016" w:rsidRDefault="00052016" w:rsidP="00350E92">
      <w:pPr>
        <w:spacing w:line="216" w:lineRule="auto"/>
        <w:ind w:left="1440"/>
        <w:jc w:val="both"/>
        <w:rPr>
          <w:ins w:id="4267" w:author="DENOUAL Franck" w:date="2022-11-18T15:39:00Z"/>
          <w:rFonts w:eastAsiaTheme="minorEastAsia" w:cstheme="minorHAnsi"/>
          <w:color w:val="000000" w:themeColor="text1"/>
          <w:kern w:val="24"/>
        </w:rPr>
      </w:pPr>
      <w:ins w:id="4268" w:author="DENOUAL Franck" w:date="2022-11-18T15:39:00Z">
        <w:r>
          <w:rPr>
            <w:rFonts w:eastAsiaTheme="minorEastAsia" w:cstheme="minorHAnsi"/>
            <w:color w:val="000000" w:themeColor="text1"/>
            <w:kern w:val="24"/>
          </w:rPr>
          <w:t>[Ex] – camera systems operating in distant locations, tag their imagery and associated metadata with highly accurate GPS timing system derived timing information.  This allows for precise 3D measurements of dynamic moving objects within overlapping scenes.</w:t>
        </w:r>
      </w:ins>
    </w:p>
    <w:p w14:paraId="2C021378" w14:textId="77777777" w:rsidR="00052016" w:rsidRPr="00414AA0" w:rsidRDefault="00052016" w:rsidP="00052016">
      <w:pPr>
        <w:spacing w:line="216" w:lineRule="auto"/>
        <w:ind w:left="720"/>
        <w:rPr>
          <w:ins w:id="4269" w:author="DENOUAL Franck" w:date="2022-11-18T15:39:00Z"/>
          <w:rFonts w:eastAsiaTheme="minorEastAsia" w:cstheme="minorHAnsi"/>
          <w:color w:val="000000" w:themeColor="text1"/>
          <w:kern w:val="24"/>
        </w:rPr>
      </w:pPr>
    </w:p>
    <w:p w14:paraId="66B1B670" w14:textId="77777777" w:rsidR="00052016" w:rsidRDefault="00052016">
      <w:pPr>
        <w:numPr>
          <w:ilvl w:val="4"/>
          <w:numId w:val="78"/>
        </w:numPr>
        <w:spacing w:line="216" w:lineRule="auto"/>
        <w:contextualSpacing/>
        <w:rPr>
          <w:ins w:id="4270" w:author="DENOUAL Franck" w:date="2022-11-18T15:39:00Z"/>
          <w:rFonts w:eastAsiaTheme="minorEastAsia" w:cstheme="minorHAnsi"/>
          <w:color w:val="000000" w:themeColor="text1"/>
          <w:kern w:val="24"/>
        </w:rPr>
        <w:pPrChange w:id="4271" w:author="DENOUAL Franck" w:date="2022-11-18T18:03:00Z">
          <w:pPr>
            <w:numPr>
              <w:ilvl w:val="4"/>
              <w:numId w:val="108"/>
            </w:numPr>
            <w:tabs>
              <w:tab w:val="num" w:pos="360"/>
              <w:tab w:val="num" w:pos="3600"/>
            </w:tabs>
            <w:spacing w:line="216" w:lineRule="auto"/>
            <w:ind w:left="3600" w:hanging="720"/>
            <w:contextualSpacing/>
          </w:pPr>
        </w:pPrChange>
      </w:pPr>
      <w:ins w:id="4272" w:author="DENOUAL Franck" w:date="2022-11-18T15:39:00Z">
        <w:r w:rsidRPr="00414AA0">
          <w:rPr>
            <w:rFonts w:eastAsiaTheme="minorEastAsia" w:cstheme="minorHAnsi"/>
            <w:b/>
            <w:bCs/>
            <w:color w:val="000000" w:themeColor="text1"/>
            <w:kern w:val="24"/>
          </w:rPr>
          <w:t>Time Format</w:t>
        </w:r>
        <w:r w:rsidRPr="00414AA0">
          <w:rPr>
            <w:rFonts w:eastAsiaTheme="minorEastAsia" w:cstheme="minorHAnsi"/>
            <w:color w:val="000000" w:themeColor="text1"/>
            <w:kern w:val="24"/>
          </w:rPr>
          <w:t xml:space="preserve"> </w:t>
        </w:r>
        <w:r>
          <w:rPr>
            <w:rFonts w:eastAsiaTheme="minorEastAsia" w:cstheme="minorHAnsi"/>
            <w:color w:val="000000" w:themeColor="text1"/>
            <w:kern w:val="24"/>
          </w:rPr>
          <w:t>(note, choice of epoch is defined by the time format):</w:t>
        </w:r>
      </w:ins>
    </w:p>
    <w:p w14:paraId="4AB0CA58" w14:textId="77777777" w:rsidR="00052016" w:rsidRDefault="00052016">
      <w:pPr>
        <w:numPr>
          <w:ilvl w:val="5"/>
          <w:numId w:val="78"/>
        </w:numPr>
        <w:spacing w:line="216" w:lineRule="auto"/>
        <w:contextualSpacing/>
        <w:rPr>
          <w:ins w:id="4273" w:author="DENOUAL Franck" w:date="2022-11-18T15:39:00Z"/>
          <w:rFonts w:eastAsiaTheme="minorEastAsia" w:cstheme="minorHAnsi"/>
          <w:color w:val="000000" w:themeColor="text1"/>
          <w:kern w:val="24"/>
        </w:rPr>
        <w:pPrChange w:id="4274" w:author="DENOUAL Franck" w:date="2022-11-18T18:03:00Z">
          <w:pPr>
            <w:numPr>
              <w:ilvl w:val="5"/>
              <w:numId w:val="108"/>
            </w:numPr>
            <w:tabs>
              <w:tab w:val="num" w:pos="360"/>
              <w:tab w:val="num" w:pos="4320"/>
            </w:tabs>
            <w:spacing w:line="216" w:lineRule="auto"/>
            <w:ind w:left="4320" w:hanging="720"/>
            <w:contextualSpacing/>
          </w:pPr>
        </w:pPrChange>
      </w:pPr>
      <w:ins w:id="4275" w:author="DENOUAL Franck" w:date="2022-11-18T15:39:00Z">
        <w:r>
          <w:rPr>
            <w:rFonts w:eastAsiaTheme="minorEastAsia" w:cstheme="minorHAnsi"/>
            <w:color w:val="000000" w:themeColor="text1"/>
            <w:kern w:val="24"/>
          </w:rPr>
          <w:t>Units: Encoded integer enum</w:t>
        </w:r>
      </w:ins>
    </w:p>
    <w:p w14:paraId="7B4F5BC5" w14:textId="77777777" w:rsidR="00052016" w:rsidRDefault="00052016">
      <w:pPr>
        <w:numPr>
          <w:ilvl w:val="5"/>
          <w:numId w:val="78"/>
        </w:numPr>
        <w:spacing w:line="216" w:lineRule="auto"/>
        <w:contextualSpacing/>
        <w:rPr>
          <w:ins w:id="4276" w:author="DENOUAL Franck" w:date="2022-11-18T15:39:00Z"/>
          <w:rFonts w:eastAsiaTheme="minorEastAsia" w:cstheme="minorHAnsi"/>
          <w:color w:val="000000" w:themeColor="text1"/>
          <w:kern w:val="24"/>
        </w:rPr>
        <w:pPrChange w:id="4277" w:author="DENOUAL Franck" w:date="2022-11-18T18:03:00Z">
          <w:pPr>
            <w:numPr>
              <w:ilvl w:val="5"/>
              <w:numId w:val="108"/>
            </w:numPr>
            <w:tabs>
              <w:tab w:val="num" w:pos="360"/>
              <w:tab w:val="num" w:pos="4320"/>
            </w:tabs>
            <w:spacing w:line="216" w:lineRule="auto"/>
            <w:ind w:left="4320" w:hanging="720"/>
            <w:contextualSpacing/>
          </w:pPr>
        </w:pPrChange>
      </w:pPr>
      <w:ins w:id="4278" w:author="DENOUAL Franck" w:date="2022-11-18T15:39:00Z">
        <w:r>
          <w:rPr>
            <w:rFonts w:eastAsiaTheme="minorEastAsia" w:cstheme="minorHAnsi"/>
            <w:color w:val="000000" w:themeColor="text1"/>
            <w:kern w:val="24"/>
          </w:rPr>
          <w:lastRenderedPageBreak/>
          <w:t>Type: UINT8</w:t>
        </w:r>
      </w:ins>
    </w:p>
    <w:p w14:paraId="2E80918C" w14:textId="77777777" w:rsidR="00052016" w:rsidRPr="00F506D2" w:rsidRDefault="00052016">
      <w:pPr>
        <w:numPr>
          <w:ilvl w:val="5"/>
          <w:numId w:val="78"/>
        </w:numPr>
        <w:spacing w:after="120" w:line="216" w:lineRule="auto"/>
        <w:contextualSpacing/>
        <w:rPr>
          <w:ins w:id="4279" w:author="DENOUAL Franck" w:date="2022-11-18T15:39:00Z"/>
          <w:rFonts w:eastAsiaTheme="minorEastAsia" w:cstheme="minorHAnsi"/>
          <w:color w:val="000000" w:themeColor="text1"/>
          <w:kern w:val="24"/>
        </w:rPr>
        <w:pPrChange w:id="4280" w:author="DENOUAL Franck" w:date="2022-11-18T18:03:00Z">
          <w:pPr>
            <w:numPr>
              <w:ilvl w:val="5"/>
              <w:numId w:val="108"/>
            </w:numPr>
            <w:tabs>
              <w:tab w:val="num" w:pos="360"/>
              <w:tab w:val="num" w:pos="4320"/>
            </w:tabs>
            <w:spacing w:after="120" w:line="216" w:lineRule="auto"/>
            <w:ind w:left="4320" w:hanging="720"/>
            <w:contextualSpacing/>
          </w:pPr>
        </w:pPrChange>
      </w:pPr>
      <w:ins w:id="4281" w:author="DENOUAL Franck" w:date="2022-11-18T15:39:00Z">
        <w:r>
          <w:rPr>
            <w:rFonts w:eastAsiaTheme="minorEastAsia" w:cstheme="minorHAnsi"/>
            <w:color w:val="000000" w:themeColor="text1"/>
            <w:kern w:val="24"/>
          </w:rPr>
          <w:t>Encoding of value:</w:t>
        </w:r>
      </w:ins>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
        <w:gridCol w:w="7725"/>
      </w:tblGrid>
      <w:tr w:rsidR="00052016" w14:paraId="7F7792BA" w14:textId="77777777" w:rsidTr="00350E92">
        <w:trPr>
          <w:trHeight w:val="110"/>
          <w:jc w:val="center"/>
          <w:ins w:id="4282" w:author="DENOUAL Franck" w:date="2022-11-18T15:39:00Z"/>
        </w:trPr>
        <w:tc>
          <w:tcPr>
            <w:tcW w:w="810" w:type="dxa"/>
          </w:tcPr>
          <w:p w14:paraId="155C80CD" w14:textId="77777777" w:rsidR="00052016" w:rsidRPr="00CE288E" w:rsidRDefault="00052016" w:rsidP="00052016">
            <w:pPr>
              <w:pStyle w:val="Default"/>
              <w:rPr>
                <w:ins w:id="4283" w:author="DENOUAL Franck" w:date="2022-11-18T15:39:00Z"/>
                <w:rFonts w:asciiTheme="minorHAnsi" w:hAnsiTheme="minorHAnsi" w:cstheme="minorHAnsi"/>
                <w:sz w:val="22"/>
                <w:szCs w:val="22"/>
              </w:rPr>
            </w:pPr>
            <w:ins w:id="4284" w:author="DENOUAL Franck" w:date="2022-11-18T15:39:00Z">
              <w:r w:rsidRPr="00CE288E">
                <w:rPr>
                  <w:rFonts w:asciiTheme="minorHAnsi" w:hAnsiTheme="minorHAnsi" w:cstheme="minorHAnsi"/>
                  <w:sz w:val="22"/>
                  <w:szCs w:val="22"/>
                </w:rPr>
                <w:t xml:space="preserve">0 </w:t>
              </w:r>
            </w:ins>
          </w:p>
        </w:tc>
        <w:tc>
          <w:tcPr>
            <w:tcW w:w="7549" w:type="dxa"/>
          </w:tcPr>
          <w:p w14:paraId="18C60341" w14:textId="77777777" w:rsidR="00052016" w:rsidRPr="00CE288E" w:rsidRDefault="00052016" w:rsidP="00052016">
            <w:pPr>
              <w:pStyle w:val="Default"/>
              <w:rPr>
                <w:ins w:id="4285" w:author="DENOUAL Franck" w:date="2022-11-18T15:39:00Z"/>
                <w:rFonts w:asciiTheme="minorHAnsi" w:hAnsiTheme="minorHAnsi" w:cstheme="minorHAnsi"/>
                <w:sz w:val="22"/>
                <w:szCs w:val="22"/>
              </w:rPr>
            </w:pPr>
            <w:ins w:id="4286" w:author="DENOUAL Franck" w:date="2022-11-18T15:39:00Z">
              <w:r w:rsidRPr="00CE288E">
                <w:rPr>
                  <w:rFonts w:asciiTheme="minorHAnsi" w:hAnsiTheme="minorHAnsi" w:cstheme="minorHAnsi"/>
                  <w:sz w:val="22"/>
                  <w:szCs w:val="22"/>
                </w:rPr>
                <w:t xml:space="preserve">Unknown Time Format </w:t>
              </w:r>
            </w:ins>
          </w:p>
        </w:tc>
      </w:tr>
      <w:tr w:rsidR="00052016" w14:paraId="2C4320E0" w14:textId="77777777" w:rsidTr="00350E92">
        <w:trPr>
          <w:trHeight w:val="110"/>
          <w:jc w:val="center"/>
          <w:ins w:id="4287" w:author="DENOUAL Franck" w:date="2022-11-18T15:39:00Z"/>
        </w:trPr>
        <w:tc>
          <w:tcPr>
            <w:tcW w:w="810" w:type="dxa"/>
          </w:tcPr>
          <w:p w14:paraId="2944D9AA" w14:textId="77777777" w:rsidR="00052016" w:rsidRPr="00CE288E" w:rsidRDefault="00052016" w:rsidP="00052016">
            <w:pPr>
              <w:pStyle w:val="Default"/>
              <w:rPr>
                <w:ins w:id="4288" w:author="DENOUAL Franck" w:date="2022-11-18T15:39:00Z"/>
                <w:rFonts w:asciiTheme="minorHAnsi" w:hAnsiTheme="minorHAnsi" w:cstheme="minorHAnsi"/>
                <w:sz w:val="22"/>
                <w:szCs w:val="22"/>
              </w:rPr>
            </w:pPr>
            <w:ins w:id="4289" w:author="DENOUAL Franck" w:date="2022-11-18T15:39:00Z">
              <w:r w:rsidRPr="00CE288E">
                <w:rPr>
                  <w:rFonts w:asciiTheme="minorHAnsi" w:hAnsiTheme="minorHAnsi" w:cstheme="minorHAnsi"/>
                  <w:sz w:val="22"/>
                  <w:szCs w:val="22"/>
                </w:rPr>
                <w:t xml:space="preserve">1 </w:t>
              </w:r>
            </w:ins>
          </w:p>
        </w:tc>
        <w:tc>
          <w:tcPr>
            <w:tcW w:w="7549" w:type="dxa"/>
          </w:tcPr>
          <w:p w14:paraId="515F1E68" w14:textId="77777777" w:rsidR="00052016" w:rsidRDefault="00052016" w:rsidP="00052016">
            <w:pPr>
              <w:pStyle w:val="Default"/>
              <w:rPr>
                <w:ins w:id="4290" w:author="DENOUAL Franck" w:date="2022-11-18T15:39:00Z"/>
                <w:rFonts w:asciiTheme="minorHAnsi" w:hAnsiTheme="minorHAnsi" w:cstheme="minorHAnsi"/>
                <w:sz w:val="22"/>
                <w:szCs w:val="22"/>
              </w:rPr>
            </w:pPr>
            <w:ins w:id="4291" w:author="DENOUAL Franck" w:date="2022-11-18T15:39:00Z">
              <w:r w:rsidRPr="00CE288E">
                <w:rPr>
                  <w:rFonts w:asciiTheme="minorHAnsi" w:hAnsiTheme="minorHAnsi" w:cstheme="minorHAnsi"/>
                  <w:sz w:val="22"/>
                  <w:szCs w:val="22"/>
                </w:rPr>
                <w:t xml:space="preserve">International Atomic Time (TAI) </w:t>
              </w:r>
            </w:ins>
          </w:p>
          <w:p w14:paraId="491E58D8" w14:textId="77777777" w:rsidR="00052016" w:rsidRPr="00CE7C99" w:rsidRDefault="00052016">
            <w:pPr>
              <w:pStyle w:val="Default"/>
              <w:numPr>
                <w:ilvl w:val="0"/>
                <w:numId w:val="79"/>
              </w:numPr>
              <w:rPr>
                <w:ins w:id="4292" w:author="DENOUAL Franck" w:date="2022-11-18T15:39:00Z"/>
                <w:rFonts w:asciiTheme="minorHAnsi" w:hAnsiTheme="minorHAnsi" w:cstheme="minorHAnsi"/>
                <w:sz w:val="22"/>
                <w:szCs w:val="22"/>
              </w:rPr>
              <w:pPrChange w:id="4293" w:author="DENOUAL Franck" w:date="2022-11-18T18:03:00Z">
                <w:pPr>
                  <w:pStyle w:val="Default"/>
                  <w:numPr>
                    <w:numId w:val="112"/>
                  </w:numPr>
                  <w:tabs>
                    <w:tab w:val="num" w:pos="360"/>
                    <w:tab w:val="num" w:pos="720"/>
                  </w:tabs>
                  <w:ind w:left="720" w:hanging="720"/>
                </w:pPr>
              </w:pPrChange>
            </w:pPr>
            <w:ins w:id="4294" w:author="DENOUAL Franck" w:date="2022-11-18T15:39:00Z">
              <w:r>
                <w:rPr>
                  <w:rFonts w:asciiTheme="minorHAnsi" w:hAnsiTheme="minorHAnsi" w:cstheme="minorHAnsi"/>
                  <w:sz w:val="22"/>
                  <w:szCs w:val="22"/>
                </w:rPr>
                <w:t>E</w:t>
              </w:r>
              <w:r w:rsidRPr="00CE288E">
                <w:rPr>
                  <w:rFonts w:asciiTheme="minorHAnsi" w:hAnsiTheme="minorHAnsi" w:cstheme="minorHAnsi"/>
                  <w:sz w:val="22"/>
                  <w:szCs w:val="22"/>
                </w:rPr>
                <w:t>poch</w:t>
              </w:r>
              <w:r>
                <w:rPr>
                  <w:rFonts w:asciiTheme="minorHAnsi" w:hAnsiTheme="minorHAnsi" w:cstheme="minorHAnsi"/>
                  <w:sz w:val="22"/>
                  <w:szCs w:val="22"/>
                </w:rPr>
                <w:t>:</w:t>
              </w:r>
              <w:r w:rsidRPr="00CE288E">
                <w:rPr>
                  <w:rFonts w:asciiTheme="minorHAnsi" w:hAnsiTheme="minorHAnsi" w:cstheme="minorHAnsi"/>
                  <w:sz w:val="22"/>
                  <w:szCs w:val="22"/>
                </w:rPr>
                <w:t xml:space="preserve"> </w:t>
              </w:r>
              <w:r w:rsidRPr="00CE7C99">
                <w:rPr>
                  <w:rFonts w:asciiTheme="minorHAnsi" w:hAnsiTheme="minorHAnsi" w:cstheme="minorHAnsi"/>
                  <w:color w:val="202122"/>
                  <w:sz w:val="22"/>
                  <w:szCs w:val="22"/>
                  <w:shd w:val="clear" w:color="auto" w:fill="FFFFFF"/>
                </w:rPr>
                <w:t>1958-01-01T00:00:00.0Z</w:t>
              </w:r>
            </w:ins>
          </w:p>
        </w:tc>
      </w:tr>
      <w:tr w:rsidR="00052016" w14:paraId="36C4E3C2" w14:textId="77777777" w:rsidTr="00350E92">
        <w:trPr>
          <w:trHeight w:val="110"/>
          <w:jc w:val="center"/>
          <w:ins w:id="4295" w:author="DENOUAL Franck" w:date="2022-11-18T15:39:00Z"/>
        </w:trPr>
        <w:tc>
          <w:tcPr>
            <w:tcW w:w="810" w:type="dxa"/>
          </w:tcPr>
          <w:p w14:paraId="2650F304" w14:textId="77777777" w:rsidR="00052016" w:rsidRPr="00CE288E" w:rsidRDefault="00052016" w:rsidP="00052016">
            <w:pPr>
              <w:pStyle w:val="Default"/>
              <w:rPr>
                <w:ins w:id="4296" w:author="DENOUAL Franck" w:date="2022-11-18T15:39:00Z"/>
                <w:rFonts w:asciiTheme="minorHAnsi" w:hAnsiTheme="minorHAnsi" w:cstheme="minorHAnsi"/>
                <w:sz w:val="22"/>
                <w:szCs w:val="22"/>
              </w:rPr>
            </w:pPr>
            <w:ins w:id="4297" w:author="DENOUAL Franck" w:date="2022-11-18T15:39:00Z">
              <w:r w:rsidRPr="00CE288E">
                <w:rPr>
                  <w:rFonts w:asciiTheme="minorHAnsi" w:hAnsiTheme="minorHAnsi" w:cstheme="minorHAnsi"/>
                  <w:sz w:val="22"/>
                  <w:szCs w:val="22"/>
                </w:rPr>
                <w:t xml:space="preserve">2 </w:t>
              </w:r>
            </w:ins>
          </w:p>
        </w:tc>
        <w:tc>
          <w:tcPr>
            <w:tcW w:w="7549" w:type="dxa"/>
          </w:tcPr>
          <w:p w14:paraId="0A87986E" w14:textId="77777777" w:rsidR="00052016" w:rsidRDefault="00052016" w:rsidP="00052016">
            <w:pPr>
              <w:pStyle w:val="Default"/>
              <w:rPr>
                <w:ins w:id="4298" w:author="DENOUAL Franck" w:date="2022-11-18T15:39:00Z"/>
                <w:rFonts w:asciiTheme="minorHAnsi" w:hAnsiTheme="minorHAnsi" w:cstheme="minorHAnsi"/>
                <w:sz w:val="22"/>
                <w:szCs w:val="22"/>
              </w:rPr>
            </w:pPr>
            <w:ins w:id="4299" w:author="DENOUAL Franck" w:date="2022-11-18T15:39:00Z">
              <w:r w:rsidRPr="00CE288E">
                <w:rPr>
                  <w:rFonts w:asciiTheme="minorHAnsi" w:hAnsiTheme="minorHAnsi" w:cstheme="minorHAnsi"/>
                  <w:sz w:val="22"/>
                  <w:szCs w:val="22"/>
                </w:rPr>
                <w:t xml:space="preserve">Global Positioning System (GPS) </w:t>
              </w:r>
            </w:ins>
          </w:p>
          <w:p w14:paraId="0EEF5B60" w14:textId="77777777" w:rsidR="00052016" w:rsidRDefault="00052016">
            <w:pPr>
              <w:pStyle w:val="Default"/>
              <w:numPr>
                <w:ilvl w:val="0"/>
                <w:numId w:val="79"/>
              </w:numPr>
              <w:rPr>
                <w:ins w:id="4300" w:author="DENOUAL Franck" w:date="2022-11-18T15:39:00Z"/>
                <w:rFonts w:asciiTheme="minorHAnsi" w:hAnsiTheme="minorHAnsi" w:cstheme="minorHAnsi"/>
                <w:sz w:val="22"/>
                <w:szCs w:val="22"/>
              </w:rPr>
              <w:pPrChange w:id="4301" w:author="DENOUAL Franck" w:date="2022-11-18T18:03:00Z">
                <w:pPr>
                  <w:pStyle w:val="Default"/>
                  <w:numPr>
                    <w:numId w:val="112"/>
                  </w:numPr>
                  <w:tabs>
                    <w:tab w:val="num" w:pos="360"/>
                    <w:tab w:val="num" w:pos="720"/>
                  </w:tabs>
                  <w:ind w:left="720" w:hanging="720"/>
                </w:pPr>
              </w:pPrChange>
            </w:pPr>
            <w:ins w:id="4302" w:author="DENOUAL Franck" w:date="2022-11-18T15:39:00Z">
              <w:r>
                <w:rPr>
                  <w:rFonts w:asciiTheme="minorHAnsi" w:hAnsiTheme="minorHAnsi" w:cstheme="minorHAnsi"/>
                  <w:sz w:val="22"/>
                  <w:szCs w:val="22"/>
                </w:rPr>
                <w:t>E</w:t>
              </w:r>
              <w:r w:rsidRPr="00CE288E">
                <w:rPr>
                  <w:rFonts w:asciiTheme="minorHAnsi" w:hAnsiTheme="minorHAnsi" w:cstheme="minorHAnsi"/>
                  <w:sz w:val="22"/>
                  <w:szCs w:val="22"/>
                </w:rPr>
                <w:t>poch</w:t>
              </w:r>
              <w:r>
                <w:rPr>
                  <w:rFonts w:asciiTheme="minorHAnsi" w:hAnsiTheme="minorHAnsi" w:cstheme="minorHAnsi"/>
                  <w:sz w:val="22"/>
                  <w:szCs w:val="22"/>
                </w:rPr>
                <w:t xml:space="preserve">: </w:t>
              </w:r>
              <w:r w:rsidRPr="00CE7C99">
                <w:rPr>
                  <w:rFonts w:asciiTheme="minorHAnsi" w:hAnsiTheme="minorHAnsi" w:cstheme="minorHAnsi"/>
                  <w:sz w:val="22"/>
                  <w:szCs w:val="22"/>
                </w:rPr>
                <w:t>1980-01-06T00:00:00.0Z</w:t>
              </w:r>
            </w:ins>
          </w:p>
          <w:p w14:paraId="0F913A2F" w14:textId="77777777" w:rsidR="00052016" w:rsidRDefault="00052016">
            <w:pPr>
              <w:pStyle w:val="Default"/>
              <w:numPr>
                <w:ilvl w:val="0"/>
                <w:numId w:val="79"/>
              </w:numPr>
              <w:rPr>
                <w:ins w:id="4303" w:author="DENOUAL Franck" w:date="2022-11-18T15:39:00Z"/>
                <w:rFonts w:asciiTheme="minorHAnsi" w:hAnsiTheme="minorHAnsi" w:cstheme="minorHAnsi"/>
                <w:sz w:val="22"/>
                <w:szCs w:val="22"/>
              </w:rPr>
              <w:pPrChange w:id="4304" w:author="DENOUAL Franck" w:date="2022-11-18T18:03:00Z">
                <w:pPr>
                  <w:pStyle w:val="Default"/>
                  <w:numPr>
                    <w:numId w:val="112"/>
                  </w:numPr>
                  <w:tabs>
                    <w:tab w:val="num" w:pos="360"/>
                    <w:tab w:val="num" w:pos="720"/>
                  </w:tabs>
                  <w:ind w:left="720" w:hanging="720"/>
                </w:pPr>
              </w:pPrChange>
            </w:pPr>
            <w:ins w:id="4305" w:author="DENOUAL Franck" w:date="2022-11-18T15:39:00Z">
              <w:r>
                <w:rPr>
                  <w:rFonts w:asciiTheme="minorHAnsi" w:hAnsiTheme="minorHAnsi" w:cstheme="minorHAnsi"/>
                  <w:sz w:val="22"/>
                  <w:szCs w:val="22"/>
                </w:rPr>
                <w:t xml:space="preserve">For date calculations: </w:t>
              </w:r>
            </w:ins>
          </w:p>
          <w:p w14:paraId="5171DB6A" w14:textId="77777777" w:rsidR="00052016" w:rsidRDefault="00052016" w:rsidP="00052016">
            <w:pPr>
              <w:pStyle w:val="Default"/>
              <w:ind w:left="720"/>
              <w:rPr>
                <w:ins w:id="4306" w:author="DENOUAL Franck" w:date="2022-11-18T15:39:00Z"/>
                <w:rFonts w:asciiTheme="minorHAnsi" w:hAnsiTheme="minorHAnsi" w:cstheme="minorHAnsi"/>
                <w:sz w:val="22"/>
                <w:szCs w:val="22"/>
              </w:rPr>
            </w:pPr>
            <w:ins w:id="4307" w:author="DENOUAL Franck" w:date="2022-11-18T15:39:00Z">
              <w:r>
                <w:rPr>
                  <w:rFonts w:asciiTheme="minorHAnsi" w:hAnsiTheme="minorHAnsi" w:cstheme="minorHAnsi"/>
                  <w:sz w:val="22"/>
                  <w:szCs w:val="22"/>
                </w:rPr>
                <w:t>GPS Time = TAI – 19 seconds</w:t>
              </w:r>
            </w:ins>
          </w:p>
          <w:p w14:paraId="17FB5025" w14:textId="77777777" w:rsidR="00052016" w:rsidRPr="00C50269" w:rsidRDefault="00052016">
            <w:pPr>
              <w:pStyle w:val="Default"/>
              <w:numPr>
                <w:ilvl w:val="0"/>
                <w:numId w:val="79"/>
              </w:numPr>
              <w:rPr>
                <w:ins w:id="4308" w:author="DENOUAL Franck" w:date="2022-11-18T15:39:00Z"/>
                <w:rFonts w:asciiTheme="minorHAnsi" w:hAnsiTheme="minorHAnsi" w:cstheme="minorHAnsi"/>
                <w:sz w:val="22"/>
                <w:szCs w:val="22"/>
              </w:rPr>
              <w:pPrChange w:id="4309" w:author="DENOUAL Franck" w:date="2022-11-18T18:03:00Z">
                <w:pPr>
                  <w:pStyle w:val="Default"/>
                  <w:numPr>
                    <w:numId w:val="112"/>
                  </w:numPr>
                  <w:tabs>
                    <w:tab w:val="num" w:pos="360"/>
                    <w:tab w:val="num" w:pos="720"/>
                  </w:tabs>
                  <w:ind w:left="720" w:hanging="720"/>
                </w:pPr>
              </w:pPrChange>
            </w:pPr>
            <w:ins w:id="4310" w:author="DENOUAL Franck" w:date="2022-11-18T15:39:00Z">
              <w:r w:rsidRPr="00350E92">
                <w:rPr>
                  <w:rFonts w:asciiTheme="minorHAnsi" w:hAnsiTheme="minorHAnsi" w:cstheme="minorHAnsi"/>
                  <w:sz w:val="22"/>
                  <w:szCs w:val="22"/>
                </w:rPr>
                <w:t>For seconds calculations:</w:t>
              </w:r>
            </w:ins>
          </w:p>
          <w:p w14:paraId="1F3E5EBB" w14:textId="77777777" w:rsidR="00052016" w:rsidRPr="00CE288E" w:rsidRDefault="00052016" w:rsidP="00052016">
            <w:pPr>
              <w:pStyle w:val="Default"/>
              <w:ind w:left="720"/>
              <w:rPr>
                <w:ins w:id="4311" w:author="DENOUAL Franck" w:date="2022-11-18T15:39:00Z"/>
                <w:rFonts w:asciiTheme="minorHAnsi" w:hAnsiTheme="minorHAnsi" w:cstheme="minorHAnsi"/>
                <w:sz w:val="22"/>
                <w:szCs w:val="22"/>
              </w:rPr>
            </w:pPr>
            <w:ins w:id="4312" w:author="DENOUAL Franck" w:date="2022-11-18T15:39:00Z">
              <w:r w:rsidRPr="00350E92">
                <w:rPr>
                  <w:rFonts w:asciiTheme="minorHAnsi" w:hAnsiTheme="minorHAnsi" w:cstheme="minorHAnsi"/>
                  <w:sz w:val="22"/>
                  <w:szCs w:val="22"/>
                </w:rPr>
                <w:t>GPS is equal to TAI with an offset of the GPS epoch seconds-count plus the 19 seconds</w:t>
              </w:r>
            </w:ins>
          </w:p>
        </w:tc>
      </w:tr>
      <w:tr w:rsidR="00052016" w14:paraId="63E8EDBB" w14:textId="77777777" w:rsidTr="00350E92">
        <w:trPr>
          <w:trHeight w:val="110"/>
          <w:jc w:val="center"/>
          <w:ins w:id="4313" w:author="DENOUAL Franck" w:date="2022-11-18T15:39:00Z"/>
        </w:trPr>
        <w:tc>
          <w:tcPr>
            <w:tcW w:w="810" w:type="dxa"/>
          </w:tcPr>
          <w:p w14:paraId="3A624951" w14:textId="77777777" w:rsidR="00052016" w:rsidRPr="00CE288E" w:rsidRDefault="00052016" w:rsidP="00052016">
            <w:pPr>
              <w:pStyle w:val="Default"/>
              <w:rPr>
                <w:ins w:id="4314" w:author="DENOUAL Franck" w:date="2022-11-18T15:39:00Z"/>
                <w:rFonts w:asciiTheme="minorHAnsi" w:hAnsiTheme="minorHAnsi" w:cstheme="minorHAnsi"/>
                <w:sz w:val="22"/>
                <w:szCs w:val="22"/>
              </w:rPr>
            </w:pPr>
            <w:ins w:id="4315" w:author="DENOUAL Franck" w:date="2022-11-18T15:39:00Z">
              <w:r w:rsidRPr="00CE288E">
                <w:rPr>
                  <w:rFonts w:asciiTheme="minorHAnsi" w:hAnsiTheme="minorHAnsi" w:cstheme="minorHAnsi"/>
                  <w:sz w:val="22"/>
                  <w:szCs w:val="22"/>
                </w:rPr>
                <w:t>3</w:t>
              </w:r>
            </w:ins>
          </w:p>
        </w:tc>
        <w:tc>
          <w:tcPr>
            <w:tcW w:w="7549" w:type="dxa"/>
          </w:tcPr>
          <w:p w14:paraId="67A378F9" w14:textId="77777777" w:rsidR="00052016" w:rsidRDefault="00052016" w:rsidP="00052016">
            <w:pPr>
              <w:pStyle w:val="Default"/>
              <w:rPr>
                <w:ins w:id="4316" w:author="DENOUAL Franck" w:date="2022-11-18T15:39:00Z"/>
                <w:rFonts w:asciiTheme="minorHAnsi" w:hAnsiTheme="minorHAnsi" w:cstheme="minorHAnsi"/>
                <w:sz w:val="22"/>
                <w:szCs w:val="22"/>
              </w:rPr>
            </w:pPr>
            <w:ins w:id="4317" w:author="DENOUAL Franck" w:date="2022-11-18T15:39:00Z">
              <w:r w:rsidRPr="00CE288E">
                <w:rPr>
                  <w:rFonts w:asciiTheme="minorHAnsi" w:hAnsiTheme="minorHAnsi" w:cstheme="minorHAnsi"/>
                  <w:sz w:val="22"/>
                  <w:szCs w:val="22"/>
                </w:rPr>
                <w:t xml:space="preserve">MISP Time (U.S. DoD) </w:t>
              </w:r>
            </w:ins>
          </w:p>
          <w:p w14:paraId="0564CC6A" w14:textId="77777777" w:rsidR="00052016" w:rsidRDefault="00052016">
            <w:pPr>
              <w:pStyle w:val="Default"/>
              <w:numPr>
                <w:ilvl w:val="0"/>
                <w:numId w:val="79"/>
              </w:numPr>
              <w:rPr>
                <w:ins w:id="4318" w:author="DENOUAL Franck" w:date="2022-11-18T15:39:00Z"/>
                <w:rFonts w:asciiTheme="minorHAnsi" w:hAnsiTheme="minorHAnsi" w:cstheme="minorHAnsi"/>
                <w:sz w:val="22"/>
                <w:szCs w:val="22"/>
              </w:rPr>
              <w:pPrChange w:id="4319" w:author="DENOUAL Franck" w:date="2022-11-18T18:03:00Z">
                <w:pPr>
                  <w:pStyle w:val="Default"/>
                  <w:numPr>
                    <w:numId w:val="112"/>
                  </w:numPr>
                  <w:tabs>
                    <w:tab w:val="num" w:pos="360"/>
                    <w:tab w:val="num" w:pos="720"/>
                  </w:tabs>
                  <w:ind w:left="720" w:hanging="720"/>
                </w:pPr>
              </w:pPrChange>
            </w:pPr>
            <w:ins w:id="4320" w:author="DENOUAL Franck" w:date="2022-11-18T15:39:00Z">
              <w:r>
                <w:rPr>
                  <w:rFonts w:asciiTheme="minorHAnsi" w:hAnsiTheme="minorHAnsi" w:cstheme="minorHAnsi"/>
                  <w:sz w:val="22"/>
                  <w:szCs w:val="22"/>
                </w:rPr>
                <w:t>E</w:t>
              </w:r>
              <w:r w:rsidRPr="00CE288E">
                <w:rPr>
                  <w:rFonts w:asciiTheme="minorHAnsi" w:hAnsiTheme="minorHAnsi" w:cstheme="minorHAnsi"/>
                  <w:sz w:val="22"/>
                  <w:szCs w:val="22"/>
                </w:rPr>
                <w:t>poch</w:t>
              </w:r>
              <w:r>
                <w:rPr>
                  <w:rFonts w:asciiTheme="minorHAnsi" w:hAnsiTheme="minorHAnsi" w:cstheme="minorHAnsi"/>
                  <w:sz w:val="22"/>
                  <w:szCs w:val="22"/>
                </w:rPr>
                <w:t xml:space="preserve">: </w:t>
              </w:r>
              <w:r w:rsidRPr="0009428A">
                <w:rPr>
                  <w:rFonts w:asciiTheme="minorHAnsi" w:hAnsiTheme="minorHAnsi" w:cstheme="minorHAnsi"/>
                  <w:sz w:val="22"/>
                  <w:szCs w:val="22"/>
                </w:rPr>
                <w:t>1970-01-01T00:00:00.0Z</w:t>
              </w:r>
            </w:ins>
          </w:p>
          <w:p w14:paraId="0702BDD3" w14:textId="77777777" w:rsidR="00052016" w:rsidRDefault="00052016">
            <w:pPr>
              <w:pStyle w:val="Default"/>
              <w:numPr>
                <w:ilvl w:val="0"/>
                <w:numId w:val="79"/>
              </w:numPr>
              <w:rPr>
                <w:ins w:id="4321" w:author="DENOUAL Franck" w:date="2022-11-18T15:39:00Z"/>
                <w:rFonts w:asciiTheme="minorHAnsi" w:hAnsiTheme="minorHAnsi" w:cstheme="minorHAnsi"/>
                <w:sz w:val="22"/>
                <w:szCs w:val="22"/>
              </w:rPr>
              <w:pPrChange w:id="4322" w:author="DENOUAL Franck" w:date="2022-11-18T18:03:00Z">
                <w:pPr>
                  <w:pStyle w:val="Default"/>
                  <w:numPr>
                    <w:numId w:val="112"/>
                  </w:numPr>
                  <w:tabs>
                    <w:tab w:val="num" w:pos="360"/>
                    <w:tab w:val="num" w:pos="720"/>
                  </w:tabs>
                  <w:ind w:left="720" w:hanging="720"/>
                </w:pPr>
              </w:pPrChange>
            </w:pPr>
            <w:ins w:id="4323" w:author="DENOUAL Franck" w:date="2022-11-18T15:39:00Z">
              <w:r>
                <w:rPr>
                  <w:rFonts w:asciiTheme="minorHAnsi" w:hAnsiTheme="minorHAnsi" w:cstheme="minorHAnsi"/>
                  <w:sz w:val="22"/>
                  <w:szCs w:val="22"/>
                </w:rPr>
                <w:t xml:space="preserve">For date calculations: </w:t>
              </w:r>
            </w:ins>
          </w:p>
          <w:p w14:paraId="0F390DCA" w14:textId="77777777" w:rsidR="00052016" w:rsidRDefault="00052016" w:rsidP="00052016">
            <w:pPr>
              <w:pStyle w:val="Default"/>
              <w:ind w:left="720"/>
              <w:rPr>
                <w:ins w:id="4324" w:author="DENOUAL Franck" w:date="2022-11-18T15:39:00Z"/>
                <w:rFonts w:asciiTheme="minorHAnsi" w:hAnsiTheme="minorHAnsi" w:cstheme="minorHAnsi"/>
                <w:sz w:val="22"/>
                <w:szCs w:val="22"/>
              </w:rPr>
            </w:pPr>
            <w:ins w:id="4325" w:author="DENOUAL Franck" w:date="2022-11-18T15:39:00Z">
              <w:r w:rsidRPr="001D1735">
                <w:rPr>
                  <w:rFonts w:asciiTheme="minorHAnsi" w:hAnsiTheme="minorHAnsi" w:cstheme="minorHAnsi"/>
                  <w:sz w:val="22"/>
                  <w:szCs w:val="22"/>
                </w:rPr>
                <w:t>MISP Time = TAI</w:t>
              </w:r>
              <w:r>
                <w:rPr>
                  <w:rFonts w:asciiTheme="minorHAnsi" w:hAnsiTheme="minorHAnsi" w:cstheme="minorHAnsi"/>
                  <w:sz w:val="22"/>
                  <w:szCs w:val="22"/>
                </w:rPr>
                <w:t xml:space="preserve"> </w:t>
              </w:r>
              <w:r w:rsidRPr="001D1735">
                <w:rPr>
                  <w:rFonts w:asciiTheme="minorHAnsi" w:hAnsiTheme="minorHAnsi" w:cstheme="minorHAnsi"/>
                  <w:sz w:val="22"/>
                  <w:szCs w:val="22"/>
                </w:rPr>
                <w:t>– 8.000082</w:t>
              </w:r>
              <w:r>
                <w:rPr>
                  <w:rFonts w:asciiTheme="minorHAnsi" w:hAnsiTheme="minorHAnsi" w:cstheme="minorHAnsi"/>
                  <w:sz w:val="22"/>
                  <w:szCs w:val="22"/>
                </w:rPr>
                <w:t xml:space="preserve"> seconds</w:t>
              </w:r>
            </w:ins>
          </w:p>
          <w:p w14:paraId="1AD2B276" w14:textId="77777777" w:rsidR="00052016" w:rsidRPr="00C50269" w:rsidRDefault="00052016">
            <w:pPr>
              <w:pStyle w:val="Default"/>
              <w:numPr>
                <w:ilvl w:val="0"/>
                <w:numId w:val="79"/>
              </w:numPr>
              <w:rPr>
                <w:ins w:id="4326" w:author="DENOUAL Franck" w:date="2022-11-18T15:39:00Z"/>
                <w:rFonts w:asciiTheme="minorHAnsi" w:hAnsiTheme="minorHAnsi" w:cstheme="minorHAnsi"/>
                <w:sz w:val="22"/>
                <w:szCs w:val="22"/>
              </w:rPr>
              <w:pPrChange w:id="4327" w:author="DENOUAL Franck" w:date="2022-11-18T18:03:00Z">
                <w:pPr>
                  <w:pStyle w:val="Default"/>
                  <w:numPr>
                    <w:numId w:val="112"/>
                  </w:numPr>
                  <w:tabs>
                    <w:tab w:val="num" w:pos="360"/>
                    <w:tab w:val="num" w:pos="720"/>
                  </w:tabs>
                  <w:ind w:left="720" w:hanging="720"/>
                </w:pPr>
              </w:pPrChange>
            </w:pPr>
            <w:ins w:id="4328" w:author="DENOUAL Franck" w:date="2022-11-18T15:39:00Z">
              <w:r w:rsidRPr="00350E92">
                <w:rPr>
                  <w:rFonts w:asciiTheme="minorHAnsi" w:hAnsiTheme="minorHAnsi" w:cstheme="minorHAnsi"/>
                  <w:sz w:val="22"/>
                  <w:szCs w:val="22"/>
                </w:rPr>
                <w:t>For seconds calculations:</w:t>
              </w:r>
            </w:ins>
          </w:p>
          <w:p w14:paraId="20151590" w14:textId="77777777" w:rsidR="00052016" w:rsidRPr="00CE288E" w:rsidRDefault="00052016">
            <w:pPr>
              <w:pStyle w:val="Default"/>
              <w:numPr>
                <w:ilvl w:val="0"/>
                <w:numId w:val="79"/>
              </w:numPr>
              <w:rPr>
                <w:ins w:id="4329" w:author="DENOUAL Franck" w:date="2022-11-18T15:39:00Z"/>
                <w:rFonts w:asciiTheme="minorHAnsi" w:hAnsiTheme="minorHAnsi" w:cstheme="minorHAnsi"/>
                <w:sz w:val="22"/>
                <w:szCs w:val="22"/>
              </w:rPr>
              <w:pPrChange w:id="4330" w:author="DENOUAL Franck" w:date="2022-11-18T18:03:00Z">
                <w:pPr>
                  <w:pStyle w:val="Default"/>
                  <w:numPr>
                    <w:numId w:val="112"/>
                  </w:numPr>
                  <w:tabs>
                    <w:tab w:val="num" w:pos="360"/>
                    <w:tab w:val="num" w:pos="720"/>
                  </w:tabs>
                  <w:ind w:left="720" w:hanging="720"/>
                </w:pPr>
              </w:pPrChange>
            </w:pPr>
            <w:ins w:id="4331" w:author="DENOUAL Franck" w:date="2022-11-18T15:39:00Z">
              <w:r w:rsidRPr="00350E92">
                <w:rPr>
                  <w:rFonts w:asciiTheme="minorHAnsi" w:hAnsiTheme="minorHAnsi" w:cstheme="minorHAnsi"/>
                  <w:sz w:val="22"/>
                  <w:szCs w:val="22"/>
                </w:rPr>
                <w:t>MISP Time is equal to TAI with an offset of the MISP epoch seconds-count plus the 8.000082 seconds</w:t>
              </w:r>
            </w:ins>
          </w:p>
        </w:tc>
      </w:tr>
      <w:tr w:rsidR="00052016" w14:paraId="6FC24500" w14:textId="77777777" w:rsidTr="00350E92">
        <w:trPr>
          <w:trHeight w:val="110"/>
          <w:jc w:val="center"/>
          <w:ins w:id="4332" w:author="DENOUAL Franck" w:date="2022-11-18T15:39:00Z"/>
        </w:trPr>
        <w:tc>
          <w:tcPr>
            <w:tcW w:w="810" w:type="dxa"/>
          </w:tcPr>
          <w:p w14:paraId="79F51684" w14:textId="77777777" w:rsidR="00052016" w:rsidRPr="00350E92" w:rsidRDefault="00052016" w:rsidP="00052016">
            <w:pPr>
              <w:pStyle w:val="Default"/>
              <w:rPr>
                <w:ins w:id="4333" w:author="DENOUAL Franck" w:date="2022-11-18T15:39:00Z"/>
                <w:rFonts w:asciiTheme="minorHAnsi" w:hAnsiTheme="minorHAnsi" w:cstheme="minorHAnsi"/>
                <w:sz w:val="22"/>
                <w:szCs w:val="22"/>
              </w:rPr>
            </w:pPr>
            <w:ins w:id="4334" w:author="DENOUAL Franck" w:date="2022-11-18T15:39:00Z">
              <w:r w:rsidRPr="00350E92">
                <w:rPr>
                  <w:rFonts w:asciiTheme="minorHAnsi" w:hAnsiTheme="minorHAnsi" w:cstheme="minorHAnsi"/>
                  <w:sz w:val="22"/>
                  <w:szCs w:val="22"/>
                </w:rPr>
                <w:t>4-255</w:t>
              </w:r>
            </w:ins>
          </w:p>
        </w:tc>
        <w:tc>
          <w:tcPr>
            <w:tcW w:w="7549" w:type="dxa"/>
          </w:tcPr>
          <w:p w14:paraId="4A6DC242" w14:textId="77777777" w:rsidR="00052016" w:rsidRPr="00350E92" w:rsidRDefault="00052016" w:rsidP="00052016">
            <w:pPr>
              <w:pStyle w:val="Default"/>
              <w:rPr>
                <w:ins w:id="4335" w:author="DENOUAL Franck" w:date="2022-11-18T15:39:00Z"/>
                <w:rFonts w:asciiTheme="minorHAnsi" w:hAnsiTheme="minorHAnsi" w:cstheme="minorHAnsi"/>
                <w:sz w:val="22"/>
                <w:szCs w:val="22"/>
              </w:rPr>
            </w:pPr>
            <w:ins w:id="4336" w:author="DENOUAL Franck" w:date="2022-11-18T15:39:00Z">
              <w:r w:rsidRPr="00350E92">
                <w:rPr>
                  <w:rFonts w:asciiTheme="minorHAnsi" w:hAnsiTheme="minorHAnsi" w:cstheme="minorHAnsi"/>
                  <w:sz w:val="22"/>
                  <w:szCs w:val="22"/>
                </w:rPr>
                <w:t>Reserved</w:t>
              </w:r>
            </w:ins>
          </w:p>
        </w:tc>
      </w:tr>
    </w:tbl>
    <w:p w14:paraId="0ADE07D7" w14:textId="77777777" w:rsidR="00052016" w:rsidRDefault="00052016" w:rsidP="00052016">
      <w:pPr>
        <w:spacing w:line="216" w:lineRule="auto"/>
        <w:ind w:left="1800"/>
        <w:contextualSpacing/>
        <w:rPr>
          <w:ins w:id="4337" w:author="DENOUAL Franck" w:date="2022-11-18T15:39:00Z"/>
          <w:rFonts w:eastAsiaTheme="minorEastAsia" w:cstheme="minorHAnsi"/>
          <w:color w:val="000000" w:themeColor="text1"/>
          <w:kern w:val="24"/>
        </w:rPr>
      </w:pPr>
    </w:p>
    <w:p w14:paraId="02DF79E2" w14:textId="77777777" w:rsidR="00052016" w:rsidRDefault="00052016">
      <w:pPr>
        <w:numPr>
          <w:ilvl w:val="4"/>
          <w:numId w:val="78"/>
        </w:numPr>
        <w:spacing w:line="216" w:lineRule="auto"/>
        <w:contextualSpacing/>
        <w:rPr>
          <w:ins w:id="4338" w:author="DENOUAL Franck" w:date="2022-11-18T15:39:00Z"/>
          <w:rFonts w:eastAsiaTheme="minorEastAsia" w:cstheme="minorHAnsi"/>
          <w:color w:val="000000" w:themeColor="text1"/>
          <w:kern w:val="24"/>
        </w:rPr>
        <w:pPrChange w:id="4339" w:author="DENOUAL Franck" w:date="2022-11-18T18:03:00Z">
          <w:pPr>
            <w:numPr>
              <w:ilvl w:val="4"/>
              <w:numId w:val="108"/>
            </w:numPr>
            <w:tabs>
              <w:tab w:val="num" w:pos="360"/>
              <w:tab w:val="num" w:pos="3600"/>
            </w:tabs>
            <w:spacing w:line="216" w:lineRule="auto"/>
            <w:ind w:left="3600" w:hanging="720"/>
            <w:contextualSpacing/>
          </w:pPr>
        </w:pPrChange>
      </w:pPr>
      <w:ins w:id="4340" w:author="DENOUAL Franck" w:date="2022-11-18T15:39:00Z">
        <w:r w:rsidRPr="00414AA0">
          <w:rPr>
            <w:rFonts w:eastAsiaTheme="minorEastAsia" w:cstheme="minorHAnsi"/>
            <w:b/>
            <w:bCs/>
            <w:color w:val="000000" w:themeColor="text1"/>
            <w:kern w:val="24"/>
          </w:rPr>
          <w:t>Clock Source</w:t>
        </w:r>
        <w:r w:rsidRPr="00414AA0">
          <w:rPr>
            <w:rFonts w:eastAsiaTheme="minorEastAsia" w:cstheme="minorHAnsi"/>
            <w:color w:val="000000" w:themeColor="text1"/>
            <w:kern w:val="24"/>
          </w:rPr>
          <w:t xml:space="preserve"> </w:t>
        </w:r>
        <w:r>
          <w:rPr>
            <w:rFonts w:eastAsiaTheme="minorEastAsia" w:cstheme="minorHAnsi"/>
            <w:color w:val="000000" w:themeColor="text1"/>
            <w:kern w:val="24"/>
          </w:rPr>
          <w:t>(</w:t>
        </w:r>
        <w:r w:rsidRPr="00211DFF">
          <w:rPr>
            <w:rFonts w:eastAsiaTheme="minorEastAsia" w:cstheme="minorHAnsi"/>
            <w:color w:val="000000" w:themeColor="text1"/>
            <w:kern w:val="24"/>
          </w:rPr>
          <w:t>Time Transfer Method</w:t>
        </w:r>
        <w:r>
          <w:rPr>
            <w:rFonts w:eastAsiaTheme="minorEastAsia" w:cstheme="minorHAnsi"/>
            <w:color w:val="000000" w:themeColor="text1"/>
            <w:kern w:val="24"/>
          </w:rPr>
          <w:t>)</w:t>
        </w:r>
        <w:r w:rsidRPr="00211DFF">
          <w:rPr>
            <w:rFonts w:eastAsiaTheme="minorEastAsia" w:cstheme="minorHAnsi"/>
            <w:color w:val="000000" w:themeColor="text1"/>
            <w:kern w:val="24"/>
          </w:rPr>
          <w:t>:</w:t>
        </w:r>
      </w:ins>
    </w:p>
    <w:p w14:paraId="52537E1C" w14:textId="77777777" w:rsidR="00052016" w:rsidRDefault="00052016">
      <w:pPr>
        <w:numPr>
          <w:ilvl w:val="5"/>
          <w:numId w:val="78"/>
        </w:numPr>
        <w:spacing w:line="216" w:lineRule="auto"/>
        <w:contextualSpacing/>
        <w:rPr>
          <w:ins w:id="4341" w:author="DENOUAL Franck" w:date="2022-11-18T15:39:00Z"/>
          <w:rFonts w:eastAsiaTheme="minorEastAsia" w:cstheme="minorHAnsi"/>
          <w:color w:val="000000" w:themeColor="text1"/>
          <w:kern w:val="24"/>
        </w:rPr>
        <w:pPrChange w:id="4342" w:author="DENOUAL Franck" w:date="2022-11-18T18:03:00Z">
          <w:pPr>
            <w:numPr>
              <w:ilvl w:val="5"/>
              <w:numId w:val="108"/>
            </w:numPr>
            <w:tabs>
              <w:tab w:val="num" w:pos="360"/>
              <w:tab w:val="num" w:pos="4320"/>
            </w:tabs>
            <w:spacing w:line="216" w:lineRule="auto"/>
            <w:ind w:left="4320" w:hanging="720"/>
            <w:contextualSpacing/>
          </w:pPr>
        </w:pPrChange>
      </w:pPr>
      <w:ins w:id="4343" w:author="DENOUAL Franck" w:date="2022-11-18T15:39:00Z">
        <w:r>
          <w:rPr>
            <w:rFonts w:eastAsiaTheme="minorEastAsia" w:cstheme="minorHAnsi"/>
            <w:color w:val="000000" w:themeColor="text1"/>
            <w:kern w:val="24"/>
          </w:rPr>
          <w:t>Units: Encoded integer enum</w:t>
        </w:r>
      </w:ins>
    </w:p>
    <w:p w14:paraId="6819DC0D" w14:textId="77777777" w:rsidR="00052016" w:rsidRDefault="00052016">
      <w:pPr>
        <w:numPr>
          <w:ilvl w:val="5"/>
          <w:numId w:val="78"/>
        </w:numPr>
        <w:spacing w:line="216" w:lineRule="auto"/>
        <w:contextualSpacing/>
        <w:rPr>
          <w:ins w:id="4344" w:author="DENOUAL Franck" w:date="2022-11-18T15:39:00Z"/>
          <w:rFonts w:eastAsiaTheme="minorEastAsia" w:cstheme="minorHAnsi"/>
          <w:color w:val="000000" w:themeColor="text1"/>
          <w:kern w:val="24"/>
        </w:rPr>
        <w:pPrChange w:id="4345" w:author="DENOUAL Franck" w:date="2022-11-18T18:03:00Z">
          <w:pPr>
            <w:numPr>
              <w:ilvl w:val="5"/>
              <w:numId w:val="108"/>
            </w:numPr>
            <w:tabs>
              <w:tab w:val="num" w:pos="360"/>
              <w:tab w:val="num" w:pos="4320"/>
            </w:tabs>
            <w:spacing w:line="216" w:lineRule="auto"/>
            <w:ind w:left="4320" w:hanging="720"/>
            <w:contextualSpacing/>
          </w:pPr>
        </w:pPrChange>
      </w:pPr>
      <w:ins w:id="4346" w:author="DENOUAL Franck" w:date="2022-11-18T15:39:00Z">
        <w:r>
          <w:rPr>
            <w:rFonts w:eastAsiaTheme="minorEastAsia" w:cstheme="minorHAnsi"/>
            <w:color w:val="000000" w:themeColor="text1"/>
            <w:kern w:val="24"/>
          </w:rPr>
          <w:t>Type: UINT8</w:t>
        </w:r>
      </w:ins>
    </w:p>
    <w:p w14:paraId="431BD46F" w14:textId="77777777" w:rsidR="00052016" w:rsidRPr="00211DFF" w:rsidRDefault="00052016">
      <w:pPr>
        <w:numPr>
          <w:ilvl w:val="5"/>
          <w:numId w:val="78"/>
        </w:numPr>
        <w:spacing w:after="120" w:line="216" w:lineRule="auto"/>
        <w:contextualSpacing/>
        <w:rPr>
          <w:ins w:id="4347" w:author="DENOUAL Franck" w:date="2022-11-18T15:39:00Z"/>
          <w:rFonts w:eastAsiaTheme="minorEastAsia" w:cstheme="minorHAnsi"/>
          <w:color w:val="000000" w:themeColor="text1"/>
          <w:kern w:val="24"/>
        </w:rPr>
        <w:pPrChange w:id="4348" w:author="DENOUAL Franck" w:date="2022-11-18T18:03:00Z">
          <w:pPr>
            <w:numPr>
              <w:ilvl w:val="5"/>
              <w:numId w:val="108"/>
            </w:numPr>
            <w:tabs>
              <w:tab w:val="num" w:pos="360"/>
              <w:tab w:val="num" w:pos="4320"/>
            </w:tabs>
            <w:spacing w:after="120" w:line="216" w:lineRule="auto"/>
            <w:ind w:left="4320" w:hanging="720"/>
            <w:contextualSpacing/>
          </w:pPr>
        </w:pPrChange>
      </w:pPr>
      <w:ins w:id="4349" w:author="DENOUAL Franck" w:date="2022-11-18T15:39:00Z">
        <w:r>
          <w:rPr>
            <w:rFonts w:eastAsiaTheme="minorEastAsia" w:cstheme="minorHAnsi"/>
            <w:color w:val="000000" w:themeColor="text1"/>
            <w:kern w:val="24"/>
          </w:rPr>
          <w:t>Encoding of value:</w:t>
        </w:r>
      </w:ins>
    </w:p>
    <w:tbl>
      <w:tblPr>
        <w:tblW w:w="0" w:type="auto"/>
        <w:tblInd w:w="1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4285"/>
      </w:tblGrid>
      <w:tr w:rsidR="00052016" w14:paraId="777CE1D7" w14:textId="77777777" w:rsidTr="00052016">
        <w:trPr>
          <w:trHeight w:val="110"/>
          <w:ins w:id="4350" w:author="DENOUAL Franck" w:date="2022-11-18T15:39:00Z"/>
        </w:trPr>
        <w:tc>
          <w:tcPr>
            <w:tcW w:w="810" w:type="dxa"/>
          </w:tcPr>
          <w:p w14:paraId="1DB18DE1" w14:textId="77777777" w:rsidR="00052016" w:rsidRDefault="00052016" w:rsidP="00052016">
            <w:pPr>
              <w:pStyle w:val="Default"/>
              <w:rPr>
                <w:ins w:id="4351" w:author="DENOUAL Franck" w:date="2022-11-18T15:39:00Z"/>
                <w:sz w:val="22"/>
                <w:szCs w:val="22"/>
              </w:rPr>
            </w:pPr>
            <w:ins w:id="4352" w:author="DENOUAL Franck" w:date="2022-11-18T15:39:00Z">
              <w:r>
                <w:rPr>
                  <w:sz w:val="22"/>
                  <w:szCs w:val="22"/>
                </w:rPr>
                <w:t xml:space="preserve">0 </w:t>
              </w:r>
            </w:ins>
          </w:p>
        </w:tc>
        <w:tc>
          <w:tcPr>
            <w:tcW w:w="4285" w:type="dxa"/>
          </w:tcPr>
          <w:p w14:paraId="3F9CA543" w14:textId="77777777" w:rsidR="00052016" w:rsidRDefault="00052016" w:rsidP="00052016">
            <w:pPr>
              <w:pStyle w:val="Default"/>
              <w:rPr>
                <w:ins w:id="4353" w:author="DENOUAL Franck" w:date="2022-11-18T15:39:00Z"/>
                <w:sz w:val="22"/>
                <w:szCs w:val="22"/>
              </w:rPr>
            </w:pPr>
            <w:ins w:id="4354" w:author="DENOUAL Franck" w:date="2022-11-18T15:39:00Z">
              <w:r>
                <w:rPr>
                  <w:sz w:val="22"/>
                  <w:szCs w:val="22"/>
                </w:rPr>
                <w:t xml:space="preserve">Unknown Time Transfer Method </w:t>
              </w:r>
            </w:ins>
          </w:p>
        </w:tc>
      </w:tr>
      <w:tr w:rsidR="00052016" w14:paraId="3C7727A3" w14:textId="77777777" w:rsidTr="00052016">
        <w:trPr>
          <w:trHeight w:val="110"/>
          <w:ins w:id="4355" w:author="DENOUAL Franck" w:date="2022-11-18T15:39:00Z"/>
        </w:trPr>
        <w:tc>
          <w:tcPr>
            <w:tcW w:w="810" w:type="dxa"/>
          </w:tcPr>
          <w:p w14:paraId="0CF0E188" w14:textId="77777777" w:rsidR="00052016" w:rsidRDefault="00052016" w:rsidP="00052016">
            <w:pPr>
              <w:pStyle w:val="Default"/>
              <w:rPr>
                <w:ins w:id="4356" w:author="DENOUAL Franck" w:date="2022-11-18T15:39:00Z"/>
                <w:sz w:val="22"/>
                <w:szCs w:val="22"/>
              </w:rPr>
            </w:pPr>
            <w:ins w:id="4357" w:author="DENOUAL Franck" w:date="2022-11-18T15:39:00Z">
              <w:r>
                <w:rPr>
                  <w:sz w:val="22"/>
                  <w:szCs w:val="22"/>
                </w:rPr>
                <w:t xml:space="preserve">1 </w:t>
              </w:r>
            </w:ins>
          </w:p>
        </w:tc>
        <w:tc>
          <w:tcPr>
            <w:tcW w:w="4285" w:type="dxa"/>
          </w:tcPr>
          <w:p w14:paraId="1008CB97" w14:textId="77777777" w:rsidR="00052016" w:rsidRDefault="00052016" w:rsidP="00052016">
            <w:pPr>
              <w:pStyle w:val="Default"/>
              <w:rPr>
                <w:ins w:id="4358" w:author="DENOUAL Franck" w:date="2022-11-18T15:39:00Z"/>
                <w:sz w:val="22"/>
                <w:szCs w:val="22"/>
              </w:rPr>
            </w:pPr>
            <w:ins w:id="4359" w:author="DENOUAL Franck" w:date="2022-11-18T15:39:00Z">
              <w:r>
                <w:rPr>
                  <w:sz w:val="22"/>
                  <w:szCs w:val="22"/>
                </w:rPr>
                <w:t>Global Positioning System (GPS) 1 PPS</w:t>
              </w:r>
            </w:ins>
          </w:p>
        </w:tc>
      </w:tr>
      <w:tr w:rsidR="00052016" w14:paraId="7472EB35" w14:textId="77777777" w:rsidTr="00052016">
        <w:trPr>
          <w:trHeight w:val="110"/>
          <w:ins w:id="4360" w:author="DENOUAL Franck" w:date="2022-11-18T15:39:00Z"/>
        </w:trPr>
        <w:tc>
          <w:tcPr>
            <w:tcW w:w="810" w:type="dxa"/>
          </w:tcPr>
          <w:p w14:paraId="42387281" w14:textId="77777777" w:rsidR="00052016" w:rsidRDefault="00052016" w:rsidP="00052016">
            <w:pPr>
              <w:pStyle w:val="Default"/>
              <w:rPr>
                <w:ins w:id="4361" w:author="DENOUAL Franck" w:date="2022-11-18T15:39:00Z"/>
                <w:sz w:val="22"/>
                <w:szCs w:val="22"/>
              </w:rPr>
            </w:pPr>
            <w:ins w:id="4362" w:author="DENOUAL Franck" w:date="2022-11-18T15:39:00Z">
              <w:r>
                <w:rPr>
                  <w:sz w:val="22"/>
                  <w:szCs w:val="22"/>
                </w:rPr>
                <w:t xml:space="preserve">2 </w:t>
              </w:r>
            </w:ins>
          </w:p>
        </w:tc>
        <w:tc>
          <w:tcPr>
            <w:tcW w:w="4285" w:type="dxa"/>
          </w:tcPr>
          <w:p w14:paraId="0A8D93FC" w14:textId="77777777" w:rsidR="00052016" w:rsidRDefault="00052016" w:rsidP="00052016">
            <w:pPr>
              <w:pStyle w:val="Default"/>
              <w:rPr>
                <w:ins w:id="4363" w:author="DENOUAL Franck" w:date="2022-11-18T15:39:00Z"/>
                <w:sz w:val="22"/>
                <w:szCs w:val="22"/>
              </w:rPr>
            </w:pPr>
            <w:ins w:id="4364" w:author="DENOUAL Franck" w:date="2022-11-18T15:39:00Z">
              <w:r>
                <w:rPr>
                  <w:sz w:val="22"/>
                  <w:szCs w:val="22"/>
                </w:rPr>
                <w:t>Precision Time Protocol (PTP) - Version 1</w:t>
              </w:r>
            </w:ins>
          </w:p>
        </w:tc>
      </w:tr>
      <w:tr w:rsidR="00052016" w14:paraId="654F2538" w14:textId="77777777" w:rsidTr="00052016">
        <w:trPr>
          <w:trHeight w:val="110"/>
          <w:ins w:id="4365" w:author="DENOUAL Franck" w:date="2022-11-18T15:39:00Z"/>
        </w:trPr>
        <w:tc>
          <w:tcPr>
            <w:tcW w:w="810" w:type="dxa"/>
          </w:tcPr>
          <w:p w14:paraId="77B64716" w14:textId="77777777" w:rsidR="00052016" w:rsidRDefault="00052016" w:rsidP="00052016">
            <w:pPr>
              <w:pStyle w:val="Default"/>
              <w:rPr>
                <w:ins w:id="4366" w:author="DENOUAL Franck" w:date="2022-11-18T15:39:00Z"/>
                <w:sz w:val="22"/>
                <w:szCs w:val="22"/>
              </w:rPr>
            </w:pPr>
            <w:ins w:id="4367" w:author="DENOUAL Franck" w:date="2022-11-18T15:39:00Z">
              <w:r>
                <w:rPr>
                  <w:sz w:val="22"/>
                  <w:szCs w:val="22"/>
                </w:rPr>
                <w:t xml:space="preserve">3 </w:t>
              </w:r>
            </w:ins>
          </w:p>
        </w:tc>
        <w:tc>
          <w:tcPr>
            <w:tcW w:w="4285" w:type="dxa"/>
          </w:tcPr>
          <w:p w14:paraId="26D21A7E" w14:textId="77777777" w:rsidR="00052016" w:rsidRDefault="00052016" w:rsidP="00052016">
            <w:pPr>
              <w:pStyle w:val="Default"/>
              <w:rPr>
                <w:ins w:id="4368" w:author="DENOUAL Franck" w:date="2022-11-18T15:39:00Z"/>
                <w:sz w:val="22"/>
                <w:szCs w:val="22"/>
              </w:rPr>
            </w:pPr>
            <w:ins w:id="4369" w:author="DENOUAL Franck" w:date="2022-11-18T15:39:00Z">
              <w:r>
                <w:rPr>
                  <w:sz w:val="22"/>
                  <w:szCs w:val="22"/>
                </w:rPr>
                <w:t>Precision Time Protocol (PTP) – Version 2</w:t>
              </w:r>
            </w:ins>
          </w:p>
        </w:tc>
      </w:tr>
      <w:tr w:rsidR="00052016" w14:paraId="2F5FB0F5" w14:textId="77777777" w:rsidTr="00052016">
        <w:trPr>
          <w:trHeight w:val="110"/>
          <w:ins w:id="4370" w:author="DENOUAL Franck" w:date="2022-11-18T15:39:00Z"/>
        </w:trPr>
        <w:tc>
          <w:tcPr>
            <w:tcW w:w="810" w:type="dxa"/>
          </w:tcPr>
          <w:p w14:paraId="2853C031" w14:textId="77777777" w:rsidR="00052016" w:rsidRDefault="00052016" w:rsidP="00052016">
            <w:pPr>
              <w:pStyle w:val="Default"/>
              <w:rPr>
                <w:ins w:id="4371" w:author="DENOUAL Franck" w:date="2022-11-18T15:39:00Z"/>
                <w:sz w:val="22"/>
                <w:szCs w:val="22"/>
              </w:rPr>
            </w:pPr>
            <w:ins w:id="4372" w:author="DENOUAL Franck" w:date="2022-11-18T15:39:00Z">
              <w:r>
                <w:rPr>
                  <w:sz w:val="22"/>
                  <w:szCs w:val="22"/>
                </w:rPr>
                <w:t xml:space="preserve">4 </w:t>
              </w:r>
            </w:ins>
          </w:p>
        </w:tc>
        <w:tc>
          <w:tcPr>
            <w:tcW w:w="4285" w:type="dxa"/>
          </w:tcPr>
          <w:p w14:paraId="3000F264" w14:textId="77777777" w:rsidR="00052016" w:rsidRDefault="00052016" w:rsidP="00052016">
            <w:pPr>
              <w:pStyle w:val="Default"/>
              <w:rPr>
                <w:ins w:id="4373" w:author="DENOUAL Franck" w:date="2022-11-18T15:39:00Z"/>
                <w:sz w:val="22"/>
                <w:szCs w:val="22"/>
              </w:rPr>
            </w:pPr>
            <w:ins w:id="4374" w:author="DENOUAL Franck" w:date="2022-11-18T15:39:00Z">
              <w:r>
                <w:rPr>
                  <w:sz w:val="22"/>
                  <w:szCs w:val="22"/>
                </w:rPr>
                <w:t xml:space="preserve">Network Time Protocol (NTP) - </w:t>
              </w:r>
              <w:r w:rsidRPr="00B06753">
                <w:rPr>
                  <w:sz w:val="22"/>
                  <w:szCs w:val="22"/>
                </w:rPr>
                <w:t>Ver</w:t>
              </w:r>
              <w:r>
                <w:rPr>
                  <w:sz w:val="22"/>
                  <w:szCs w:val="22"/>
                </w:rPr>
                <w:t>sion</w:t>
              </w:r>
              <w:r w:rsidRPr="00B06753">
                <w:rPr>
                  <w:sz w:val="22"/>
                  <w:szCs w:val="22"/>
                </w:rPr>
                <w:t xml:space="preserve"> 3 .3</w:t>
              </w:r>
            </w:ins>
          </w:p>
        </w:tc>
      </w:tr>
      <w:tr w:rsidR="00052016" w14:paraId="5B1AFB47" w14:textId="77777777" w:rsidTr="00052016">
        <w:trPr>
          <w:trHeight w:val="110"/>
          <w:ins w:id="4375" w:author="DENOUAL Franck" w:date="2022-11-18T15:39:00Z"/>
        </w:trPr>
        <w:tc>
          <w:tcPr>
            <w:tcW w:w="810" w:type="dxa"/>
          </w:tcPr>
          <w:p w14:paraId="05147D8D" w14:textId="77777777" w:rsidR="00052016" w:rsidRDefault="00052016" w:rsidP="00052016">
            <w:pPr>
              <w:pStyle w:val="Default"/>
              <w:rPr>
                <w:ins w:id="4376" w:author="DENOUAL Franck" w:date="2022-11-18T15:39:00Z"/>
                <w:sz w:val="22"/>
                <w:szCs w:val="22"/>
              </w:rPr>
            </w:pPr>
            <w:ins w:id="4377" w:author="DENOUAL Franck" w:date="2022-11-18T15:39:00Z">
              <w:r>
                <w:rPr>
                  <w:sz w:val="22"/>
                  <w:szCs w:val="22"/>
                </w:rPr>
                <w:t xml:space="preserve">5 </w:t>
              </w:r>
            </w:ins>
          </w:p>
        </w:tc>
        <w:tc>
          <w:tcPr>
            <w:tcW w:w="4285" w:type="dxa"/>
          </w:tcPr>
          <w:p w14:paraId="7E2135D4" w14:textId="77777777" w:rsidR="00052016" w:rsidRDefault="00052016" w:rsidP="00052016">
            <w:pPr>
              <w:pStyle w:val="Default"/>
              <w:rPr>
                <w:ins w:id="4378" w:author="DENOUAL Franck" w:date="2022-11-18T15:39:00Z"/>
                <w:sz w:val="22"/>
                <w:szCs w:val="22"/>
              </w:rPr>
            </w:pPr>
            <w:ins w:id="4379" w:author="DENOUAL Franck" w:date="2022-11-18T15:39:00Z">
              <w:r>
                <w:rPr>
                  <w:sz w:val="22"/>
                  <w:szCs w:val="22"/>
                </w:rPr>
                <w:t>Network Time Protocol (NTP) – Version 4</w:t>
              </w:r>
            </w:ins>
          </w:p>
        </w:tc>
      </w:tr>
      <w:tr w:rsidR="00052016" w14:paraId="0778C6FC" w14:textId="77777777" w:rsidTr="00052016">
        <w:trPr>
          <w:trHeight w:val="110"/>
          <w:ins w:id="4380" w:author="DENOUAL Franck" w:date="2022-11-18T15:39:00Z"/>
        </w:trPr>
        <w:tc>
          <w:tcPr>
            <w:tcW w:w="810" w:type="dxa"/>
          </w:tcPr>
          <w:p w14:paraId="3526B6F9" w14:textId="77777777" w:rsidR="00052016" w:rsidRDefault="00052016" w:rsidP="00052016">
            <w:pPr>
              <w:pStyle w:val="Default"/>
              <w:rPr>
                <w:ins w:id="4381" w:author="DENOUAL Franck" w:date="2022-11-18T15:39:00Z"/>
                <w:sz w:val="22"/>
                <w:szCs w:val="22"/>
              </w:rPr>
            </w:pPr>
            <w:ins w:id="4382" w:author="DENOUAL Franck" w:date="2022-11-18T15:39:00Z">
              <w:r>
                <w:rPr>
                  <w:sz w:val="22"/>
                  <w:szCs w:val="22"/>
                </w:rPr>
                <w:t xml:space="preserve">6 </w:t>
              </w:r>
            </w:ins>
          </w:p>
        </w:tc>
        <w:tc>
          <w:tcPr>
            <w:tcW w:w="4285" w:type="dxa"/>
          </w:tcPr>
          <w:p w14:paraId="294642AE" w14:textId="77777777" w:rsidR="00052016" w:rsidRDefault="00052016" w:rsidP="00052016">
            <w:pPr>
              <w:pStyle w:val="Default"/>
              <w:rPr>
                <w:ins w:id="4383" w:author="DENOUAL Franck" w:date="2022-11-18T15:39:00Z"/>
                <w:sz w:val="22"/>
                <w:szCs w:val="22"/>
              </w:rPr>
            </w:pPr>
            <w:ins w:id="4384" w:author="DENOUAL Franck" w:date="2022-11-18T15:39:00Z">
              <w:r>
                <w:rPr>
                  <w:sz w:val="22"/>
                  <w:szCs w:val="22"/>
                </w:rPr>
                <w:t>Inter-range Instrumentation Group (IRIG-A)</w:t>
              </w:r>
            </w:ins>
          </w:p>
        </w:tc>
      </w:tr>
      <w:tr w:rsidR="00052016" w14:paraId="782CD011" w14:textId="77777777" w:rsidTr="00052016">
        <w:trPr>
          <w:trHeight w:val="110"/>
          <w:ins w:id="4385" w:author="DENOUAL Franck" w:date="2022-11-18T15:39:00Z"/>
        </w:trPr>
        <w:tc>
          <w:tcPr>
            <w:tcW w:w="810" w:type="dxa"/>
          </w:tcPr>
          <w:p w14:paraId="3F7666BF" w14:textId="77777777" w:rsidR="00052016" w:rsidRDefault="00052016" w:rsidP="00052016">
            <w:pPr>
              <w:pStyle w:val="Default"/>
              <w:rPr>
                <w:ins w:id="4386" w:author="DENOUAL Franck" w:date="2022-11-18T15:39:00Z"/>
                <w:sz w:val="22"/>
                <w:szCs w:val="22"/>
              </w:rPr>
            </w:pPr>
            <w:ins w:id="4387" w:author="DENOUAL Franck" w:date="2022-11-18T15:39:00Z">
              <w:r>
                <w:rPr>
                  <w:sz w:val="22"/>
                  <w:szCs w:val="22"/>
                </w:rPr>
                <w:t xml:space="preserve">7 </w:t>
              </w:r>
            </w:ins>
          </w:p>
        </w:tc>
        <w:tc>
          <w:tcPr>
            <w:tcW w:w="4285" w:type="dxa"/>
          </w:tcPr>
          <w:p w14:paraId="3C5085E1" w14:textId="77777777" w:rsidR="00052016" w:rsidRDefault="00052016" w:rsidP="00052016">
            <w:pPr>
              <w:pStyle w:val="Default"/>
              <w:rPr>
                <w:ins w:id="4388" w:author="DENOUAL Franck" w:date="2022-11-18T15:39:00Z"/>
                <w:sz w:val="22"/>
                <w:szCs w:val="22"/>
              </w:rPr>
            </w:pPr>
            <w:ins w:id="4389" w:author="DENOUAL Franck" w:date="2022-11-18T15:39:00Z">
              <w:r>
                <w:rPr>
                  <w:sz w:val="22"/>
                  <w:szCs w:val="22"/>
                </w:rPr>
                <w:t>Inter-range Instrumentation Group (IRIG-B)</w:t>
              </w:r>
            </w:ins>
          </w:p>
        </w:tc>
      </w:tr>
      <w:tr w:rsidR="00052016" w14:paraId="416EC647" w14:textId="77777777" w:rsidTr="00052016">
        <w:trPr>
          <w:trHeight w:val="110"/>
          <w:ins w:id="4390" w:author="DENOUAL Franck" w:date="2022-11-18T15:39:00Z"/>
        </w:trPr>
        <w:tc>
          <w:tcPr>
            <w:tcW w:w="810" w:type="dxa"/>
          </w:tcPr>
          <w:p w14:paraId="6A371961" w14:textId="77777777" w:rsidR="00052016" w:rsidRDefault="00052016" w:rsidP="00052016">
            <w:pPr>
              <w:pStyle w:val="Default"/>
              <w:rPr>
                <w:ins w:id="4391" w:author="DENOUAL Franck" w:date="2022-11-18T15:39:00Z"/>
                <w:sz w:val="22"/>
                <w:szCs w:val="22"/>
              </w:rPr>
            </w:pPr>
            <w:ins w:id="4392" w:author="DENOUAL Franck" w:date="2022-11-18T15:39:00Z">
              <w:r>
                <w:rPr>
                  <w:sz w:val="22"/>
                  <w:szCs w:val="22"/>
                </w:rPr>
                <w:t>8-255</w:t>
              </w:r>
            </w:ins>
          </w:p>
        </w:tc>
        <w:tc>
          <w:tcPr>
            <w:tcW w:w="4285" w:type="dxa"/>
          </w:tcPr>
          <w:p w14:paraId="5ED58C28" w14:textId="77777777" w:rsidR="00052016" w:rsidRDefault="00052016" w:rsidP="00052016">
            <w:pPr>
              <w:pStyle w:val="Default"/>
              <w:rPr>
                <w:ins w:id="4393" w:author="DENOUAL Franck" w:date="2022-11-18T15:39:00Z"/>
                <w:sz w:val="22"/>
                <w:szCs w:val="22"/>
              </w:rPr>
            </w:pPr>
            <w:ins w:id="4394" w:author="DENOUAL Franck" w:date="2022-11-18T15:39:00Z">
              <w:r>
                <w:rPr>
                  <w:sz w:val="22"/>
                  <w:szCs w:val="22"/>
                </w:rPr>
                <w:t>Reserved</w:t>
              </w:r>
            </w:ins>
          </w:p>
        </w:tc>
      </w:tr>
    </w:tbl>
    <w:p w14:paraId="51B97346" w14:textId="77777777" w:rsidR="00052016" w:rsidRDefault="00052016" w:rsidP="00052016">
      <w:pPr>
        <w:spacing w:line="216" w:lineRule="auto"/>
        <w:ind w:left="1080"/>
        <w:contextualSpacing/>
        <w:rPr>
          <w:ins w:id="4395" w:author="DENOUAL Franck" w:date="2022-11-18T15:39:00Z"/>
          <w:rFonts w:eastAsiaTheme="minorEastAsia" w:cstheme="minorHAnsi"/>
          <w:color w:val="000000" w:themeColor="text1"/>
          <w:kern w:val="24"/>
        </w:rPr>
      </w:pPr>
    </w:p>
    <w:p w14:paraId="52882A55" w14:textId="77777777" w:rsidR="00052016" w:rsidRPr="00414AA0" w:rsidRDefault="00052016">
      <w:pPr>
        <w:numPr>
          <w:ilvl w:val="4"/>
          <w:numId w:val="78"/>
        </w:numPr>
        <w:spacing w:line="216" w:lineRule="auto"/>
        <w:contextualSpacing/>
        <w:jc w:val="both"/>
        <w:rPr>
          <w:ins w:id="4396" w:author="DENOUAL Franck" w:date="2022-11-18T15:39:00Z"/>
          <w:rFonts w:eastAsiaTheme="minorEastAsia" w:cstheme="minorHAnsi"/>
          <w:b/>
          <w:bCs/>
          <w:color w:val="000000" w:themeColor="text1"/>
          <w:kern w:val="24"/>
        </w:rPr>
        <w:pPrChange w:id="4397" w:author="DENOUAL Franck" w:date="2022-11-18T18:03:00Z">
          <w:pPr>
            <w:numPr>
              <w:ilvl w:val="4"/>
              <w:numId w:val="108"/>
            </w:numPr>
            <w:tabs>
              <w:tab w:val="num" w:pos="360"/>
              <w:tab w:val="num" w:pos="3600"/>
            </w:tabs>
            <w:spacing w:line="216" w:lineRule="auto"/>
            <w:ind w:left="3600" w:hanging="720"/>
            <w:contextualSpacing/>
            <w:jc w:val="both"/>
          </w:pPr>
        </w:pPrChange>
      </w:pPr>
      <w:ins w:id="4398" w:author="DENOUAL Franck" w:date="2022-11-18T15:39:00Z">
        <w:r w:rsidRPr="00414AA0">
          <w:rPr>
            <w:rFonts w:eastAsiaTheme="minorEastAsia" w:cstheme="minorHAnsi"/>
            <w:b/>
            <w:bCs/>
            <w:color w:val="000000" w:themeColor="text1"/>
            <w:kern w:val="24"/>
          </w:rPr>
          <w:t>Synchronization Pulse Frequency</w:t>
        </w:r>
      </w:ins>
    </w:p>
    <w:p w14:paraId="4CCCD9EB" w14:textId="77777777" w:rsidR="00052016" w:rsidRPr="00313B29" w:rsidRDefault="00052016">
      <w:pPr>
        <w:numPr>
          <w:ilvl w:val="5"/>
          <w:numId w:val="78"/>
        </w:numPr>
        <w:spacing w:line="216" w:lineRule="auto"/>
        <w:contextualSpacing/>
        <w:jc w:val="both"/>
        <w:rPr>
          <w:ins w:id="4399" w:author="DENOUAL Franck" w:date="2022-11-18T15:39:00Z"/>
          <w:rFonts w:eastAsiaTheme="minorEastAsia" w:cstheme="minorHAnsi"/>
          <w:color w:val="000000" w:themeColor="text1"/>
          <w:kern w:val="24"/>
        </w:rPr>
        <w:pPrChange w:id="4400" w:author="DENOUAL Franck" w:date="2022-11-18T18:03:00Z">
          <w:pPr>
            <w:numPr>
              <w:ilvl w:val="5"/>
              <w:numId w:val="108"/>
            </w:numPr>
            <w:tabs>
              <w:tab w:val="num" w:pos="360"/>
              <w:tab w:val="num" w:pos="4320"/>
            </w:tabs>
            <w:spacing w:line="216" w:lineRule="auto"/>
            <w:ind w:left="4320" w:hanging="720"/>
            <w:contextualSpacing/>
            <w:jc w:val="both"/>
          </w:pPr>
        </w:pPrChange>
      </w:pPr>
      <w:ins w:id="4401" w:author="DENOUAL Franck" w:date="2022-11-18T15:39:00Z">
        <w:r>
          <w:rPr>
            <w:sz w:val="23"/>
            <w:szCs w:val="23"/>
          </w:rPr>
          <w:t>The Synchronization Pulse Frequency specifies the periodicity of the pulse transmitted by a reference time source. The unit of measure is Pulse per [SI] Second (PPS) or Hertz (Hz). The default value 1.0 PPS.</w:t>
        </w:r>
      </w:ins>
    </w:p>
    <w:p w14:paraId="69D0DA72" w14:textId="77777777" w:rsidR="00052016" w:rsidRPr="00313B29" w:rsidRDefault="00052016">
      <w:pPr>
        <w:numPr>
          <w:ilvl w:val="5"/>
          <w:numId w:val="78"/>
        </w:numPr>
        <w:spacing w:line="216" w:lineRule="auto"/>
        <w:contextualSpacing/>
        <w:jc w:val="both"/>
        <w:rPr>
          <w:ins w:id="4402" w:author="DENOUAL Franck" w:date="2022-11-18T15:39:00Z"/>
          <w:rFonts w:eastAsiaTheme="minorEastAsia" w:cstheme="minorHAnsi"/>
          <w:color w:val="000000" w:themeColor="text1"/>
          <w:kern w:val="24"/>
        </w:rPr>
        <w:pPrChange w:id="4403" w:author="DENOUAL Franck" w:date="2022-11-18T18:03:00Z">
          <w:pPr>
            <w:numPr>
              <w:ilvl w:val="5"/>
              <w:numId w:val="108"/>
            </w:numPr>
            <w:tabs>
              <w:tab w:val="num" w:pos="360"/>
              <w:tab w:val="num" w:pos="4320"/>
            </w:tabs>
            <w:spacing w:line="216" w:lineRule="auto"/>
            <w:ind w:left="4320" w:hanging="720"/>
            <w:contextualSpacing/>
            <w:jc w:val="both"/>
          </w:pPr>
        </w:pPrChange>
      </w:pPr>
      <w:ins w:id="4404" w:author="DENOUAL Franck" w:date="2022-11-18T15:39:00Z">
        <w:r>
          <w:rPr>
            <w:sz w:val="23"/>
            <w:szCs w:val="23"/>
          </w:rPr>
          <w:t>Units: Hertz (Hz)</w:t>
        </w:r>
      </w:ins>
    </w:p>
    <w:p w14:paraId="0C592B99" w14:textId="77777777" w:rsidR="00052016" w:rsidRPr="00313B29" w:rsidRDefault="00052016">
      <w:pPr>
        <w:numPr>
          <w:ilvl w:val="5"/>
          <w:numId w:val="78"/>
        </w:numPr>
        <w:spacing w:line="216" w:lineRule="auto"/>
        <w:contextualSpacing/>
        <w:jc w:val="both"/>
        <w:rPr>
          <w:ins w:id="4405" w:author="DENOUAL Franck" w:date="2022-11-18T15:39:00Z"/>
          <w:rFonts w:eastAsiaTheme="minorEastAsia" w:cstheme="minorHAnsi"/>
          <w:color w:val="000000" w:themeColor="text1"/>
          <w:kern w:val="24"/>
        </w:rPr>
        <w:pPrChange w:id="4406" w:author="DENOUAL Franck" w:date="2022-11-18T18:03:00Z">
          <w:pPr>
            <w:numPr>
              <w:ilvl w:val="5"/>
              <w:numId w:val="108"/>
            </w:numPr>
            <w:tabs>
              <w:tab w:val="num" w:pos="360"/>
              <w:tab w:val="num" w:pos="4320"/>
            </w:tabs>
            <w:spacing w:line="216" w:lineRule="auto"/>
            <w:ind w:left="4320" w:hanging="720"/>
            <w:contextualSpacing/>
            <w:jc w:val="both"/>
          </w:pPr>
        </w:pPrChange>
      </w:pPr>
      <w:ins w:id="4407" w:author="DENOUAL Franck" w:date="2022-11-18T15:39:00Z">
        <w:r>
          <w:rPr>
            <w:sz w:val="23"/>
            <w:szCs w:val="23"/>
          </w:rPr>
          <w:t>Type: FLT32</w:t>
        </w:r>
      </w:ins>
    </w:p>
    <w:p w14:paraId="53EA3A70" w14:textId="77777777" w:rsidR="00052016" w:rsidRDefault="00052016" w:rsidP="00350E92">
      <w:pPr>
        <w:spacing w:line="216" w:lineRule="auto"/>
        <w:ind w:left="1800"/>
        <w:contextualSpacing/>
        <w:jc w:val="both"/>
        <w:rPr>
          <w:ins w:id="4408" w:author="DENOUAL Franck" w:date="2022-11-18T15:39:00Z"/>
          <w:rFonts w:eastAsiaTheme="minorEastAsia" w:cstheme="minorHAnsi"/>
          <w:color w:val="000000" w:themeColor="text1"/>
          <w:kern w:val="24"/>
        </w:rPr>
      </w:pPr>
    </w:p>
    <w:p w14:paraId="5BD0BAD2" w14:textId="77777777" w:rsidR="00052016" w:rsidRDefault="00052016">
      <w:pPr>
        <w:numPr>
          <w:ilvl w:val="4"/>
          <w:numId w:val="78"/>
        </w:numPr>
        <w:spacing w:line="216" w:lineRule="auto"/>
        <w:contextualSpacing/>
        <w:jc w:val="both"/>
        <w:rPr>
          <w:ins w:id="4409" w:author="DENOUAL Franck" w:date="2022-11-18T15:39:00Z"/>
          <w:rFonts w:eastAsiaTheme="minorEastAsia" w:cstheme="minorHAnsi"/>
          <w:color w:val="000000" w:themeColor="text1"/>
          <w:kern w:val="24"/>
        </w:rPr>
        <w:pPrChange w:id="4410" w:author="DENOUAL Franck" w:date="2022-11-18T18:03:00Z">
          <w:pPr>
            <w:numPr>
              <w:ilvl w:val="4"/>
              <w:numId w:val="108"/>
            </w:numPr>
            <w:tabs>
              <w:tab w:val="num" w:pos="360"/>
              <w:tab w:val="num" w:pos="3600"/>
            </w:tabs>
            <w:spacing w:line="216" w:lineRule="auto"/>
            <w:ind w:left="3600" w:hanging="720"/>
            <w:contextualSpacing/>
            <w:jc w:val="both"/>
          </w:pPr>
        </w:pPrChange>
      </w:pPr>
      <w:ins w:id="4411" w:author="DENOUAL Franck" w:date="2022-11-18T15:39:00Z">
        <w:r w:rsidRPr="00414AA0">
          <w:rPr>
            <w:rFonts w:eastAsiaTheme="minorEastAsia" w:cstheme="minorHAnsi"/>
            <w:b/>
            <w:bCs/>
            <w:color w:val="000000" w:themeColor="text1"/>
            <w:kern w:val="24"/>
          </w:rPr>
          <w:t>Leap Seconds Offset</w:t>
        </w:r>
        <w:r w:rsidRPr="00414AA0">
          <w:rPr>
            <w:rFonts w:eastAsiaTheme="minorEastAsia" w:cstheme="minorHAnsi"/>
            <w:color w:val="000000" w:themeColor="text1"/>
            <w:kern w:val="24"/>
          </w:rPr>
          <w:t xml:space="preserve"> </w:t>
        </w:r>
        <w:r>
          <w:rPr>
            <w:rFonts w:eastAsiaTheme="minorEastAsia" w:cstheme="minorHAnsi"/>
            <w:color w:val="000000" w:themeColor="text1"/>
            <w:kern w:val="24"/>
          </w:rPr>
          <w:t>(supports conversion to UTC for display, etc.)</w:t>
        </w:r>
        <w:r w:rsidRPr="00B06753">
          <w:rPr>
            <w:rFonts w:eastAsiaTheme="minorEastAsia" w:cstheme="minorHAnsi"/>
            <w:color w:val="000000" w:themeColor="text1"/>
            <w:kern w:val="24"/>
          </w:rPr>
          <w:t xml:space="preserve">: </w:t>
        </w:r>
      </w:ins>
    </w:p>
    <w:p w14:paraId="719BE5D9" w14:textId="77777777" w:rsidR="00052016" w:rsidRPr="00B06753" w:rsidRDefault="00052016">
      <w:pPr>
        <w:numPr>
          <w:ilvl w:val="5"/>
          <w:numId w:val="78"/>
        </w:numPr>
        <w:spacing w:line="216" w:lineRule="auto"/>
        <w:contextualSpacing/>
        <w:jc w:val="both"/>
        <w:rPr>
          <w:ins w:id="4412" w:author="DENOUAL Franck" w:date="2022-11-18T15:39:00Z"/>
          <w:rFonts w:eastAsiaTheme="minorEastAsia" w:cstheme="minorHAnsi"/>
          <w:color w:val="000000" w:themeColor="text1"/>
          <w:kern w:val="24"/>
        </w:rPr>
        <w:pPrChange w:id="4413" w:author="DENOUAL Franck" w:date="2022-11-18T18:03:00Z">
          <w:pPr>
            <w:numPr>
              <w:ilvl w:val="5"/>
              <w:numId w:val="108"/>
            </w:numPr>
            <w:tabs>
              <w:tab w:val="num" w:pos="360"/>
              <w:tab w:val="num" w:pos="4320"/>
            </w:tabs>
            <w:spacing w:line="216" w:lineRule="auto"/>
            <w:ind w:left="4320" w:hanging="720"/>
            <w:contextualSpacing/>
            <w:jc w:val="both"/>
          </w:pPr>
        </w:pPrChange>
      </w:pPr>
      <w:ins w:id="4414" w:author="DENOUAL Franck" w:date="2022-11-18T15:39:00Z">
        <w:r>
          <w:rPr>
            <w:rFonts w:eastAsiaTheme="minorEastAsia" w:cstheme="minorHAnsi"/>
            <w:color w:val="000000" w:themeColor="text1"/>
            <w:kern w:val="24"/>
          </w:rPr>
          <w:t xml:space="preserve">Description: conversion to UTC is a user software implementation requirement.  This value is provided to help facilitate conversion. Users are reminded a small </w:t>
        </w:r>
        <w:r>
          <w:rPr>
            <w:rFonts w:eastAsiaTheme="minorEastAsia" w:cstheme="minorHAnsi"/>
            <w:color w:val="000000" w:themeColor="text1"/>
            <w:kern w:val="24"/>
          </w:rPr>
          <w:lastRenderedPageBreak/>
          <w:t>probability exists of a leap second change in the middle of a track and may take steps to address this type of rare event.</w:t>
        </w:r>
      </w:ins>
    </w:p>
    <w:p w14:paraId="04CDB4B1" w14:textId="77777777" w:rsidR="00052016" w:rsidRDefault="00052016">
      <w:pPr>
        <w:numPr>
          <w:ilvl w:val="5"/>
          <w:numId w:val="78"/>
        </w:numPr>
        <w:spacing w:line="216" w:lineRule="auto"/>
        <w:contextualSpacing/>
        <w:jc w:val="both"/>
        <w:rPr>
          <w:ins w:id="4415" w:author="DENOUAL Franck" w:date="2022-11-18T15:39:00Z"/>
          <w:rFonts w:eastAsiaTheme="minorEastAsia" w:cstheme="minorHAnsi"/>
          <w:color w:val="000000" w:themeColor="text1"/>
          <w:kern w:val="24"/>
        </w:rPr>
        <w:pPrChange w:id="4416" w:author="DENOUAL Franck" w:date="2022-11-18T18:03:00Z">
          <w:pPr>
            <w:numPr>
              <w:ilvl w:val="5"/>
              <w:numId w:val="108"/>
            </w:numPr>
            <w:tabs>
              <w:tab w:val="num" w:pos="360"/>
              <w:tab w:val="num" w:pos="4320"/>
            </w:tabs>
            <w:spacing w:line="216" w:lineRule="auto"/>
            <w:ind w:left="4320" w:hanging="720"/>
            <w:contextualSpacing/>
            <w:jc w:val="both"/>
          </w:pPr>
        </w:pPrChange>
      </w:pPr>
      <w:ins w:id="4417" w:author="DENOUAL Franck" w:date="2022-11-18T15:39:00Z">
        <w:r>
          <w:rPr>
            <w:rFonts w:eastAsiaTheme="minorEastAsia" w:cstheme="minorHAnsi"/>
            <w:color w:val="000000" w:themeColor="text1"/>
            <w:kern w:val="24"/>
          </w:rPr>
          <w:t>Units: seconds</w:t>
        </w:r>
      </w:ins>
    </w:p>
    <w:p w14:paraId="62998B58" w14:textId="77777777" w:rsidR="00052016" w:rsidRDefault="00052016">
      <w:pPr>
        <w:numPr>
          <w:ilvl w:val="5"/>
          <w:numId w:val="78"/>
        </w:numPr>
        <w:spacing w:line="216" w:lineRule="auto"/>
        <w:contextualSpacing/>
        <w:jc w:val="both"/>
        <w:rPr>
          <w:ins w:id="4418" w:author="DENOUAL Franck" w:date="2022-11-18T15:39:00Z"/>
          <w:rFonts w:eastAsiaTheme="minorEastAsia" w:cstheme="minorHAnsi"/>
          <w:color w:val="000000" w:themeColor="text1"/>
          <w:kern w:val="24"/>
        </w:rPr>
        <w:pPrChange w:id="4419" w:author="DENOUAL Franck" w:date="2022-11-18T18:03:00Z">
          <w:pPr>
            <w:numPr>
              <w:ilvl w:val="5"/>
              <w:numId w:val="108"/>
            </w:numPr>
            <w:tabs>
              <w:tab w:val="num" w:pos="360"/>
              <w:tab w:val="num" w:pos="4320"/>
            </w:tabs>
            <w:spacing w:line="216" w:lineRule="auto"/>
            <w:ind w:left="4320" w:hanging="720"/>
            <w:contextualSpacing/>
            <w:jc w:val="both"/>
          </w:pPr>
        </w:pPrChange>
      </w:pPr>
      <w:ins w:id="4420" w:author="DENOUAL Franck" w:date="2022-11-18T15:39:00Z">
        <w:r>
          <w:rPr>
            <w:rFonts w:eastAsiaTheme="minorEastAsia" w:cstheme="minorHAnsi"/>
            <w:color w:val="000000" w:themeColor="text1"/>
            <w:kern w:val="24"/>
          </w:rPr>
          <w:t>Type: INT16</w:t>
        </w:r>
      </w:ins>
    </w:p>
    <w:p w14:paraId="37838CC8" w14:textId="77777777" w:rsidR="00052016" w:rsidRPr="00B06753" w:rsidRDefault="00052016" w:rsidP="00350E92">
      <w:pPr>
        <w:spacing w:line="216" w:lineRule="auto"/>
        <w:ind w:left="1800"/>
        <w:contextualSpacing/>
        <w:jc w:val="both"/>
        <w:rPr>
          <w:ins w:id="4421" w:author="DENOUAL Franck" w:date="2022-11-18T15:39:00Z"/>
          <w:rFonts w:eastAsiaTheme="minorEastAsia" w:cstheme="minorHAnsi"/>
          <w:color w:val="000000" w:themeColor="text1"/>
          <w:kern w:val="24"/>
        </w:rPr>
      </w:pPr>
    </w:p>
    <w:p w14:paraId="4CBC9804" w14:textId="77777777" w:rsidR="00052016" w:rsidRDefault="00052016">
      <w:pPr>
        <w:numPr>
          <w:ilvl w:val="4"/>
          <w:numId w:val="78"/>
        </w:numPr>
        <w:spacing w:line="216" w:lineRule="auto"/>
        <w:contextualSpacing/>
        <w:jc w:val="both"/>
        <w:rPr>
          <w:ins w:id="4422" w:author="DENOUAL Franck" w:date="2022-11-18T15:39:00Z"/>
          <w:rFonts w:eastAsiaTheme="minorEastAsia" w:cstheme="minorHAnsi"/>
          <w:color w:val="000000" w:themeColor="text1"/>
          <w:kern w:val="24"/>
        </w:rPr>
        <w:pPrChange w:id="4423" w:author="DENOUAL Franck" w:date="2022-11-18T18:03:00Z">
          <w:pPr>
            <w:numPr>
              <w:ilvl w:val="4"/>
              <w:numId w:val="108"/>
            </w:numPr>
            <w:tabs>
              <w:tab w:val="num" w:pos="360"/>
              <w:tab w:val="num" w:pos="3600"/>
            </w:tabs>
            <w:spacing w:line="216" w:lineRule="auto"/>
            <w:ind w:left="3600" w:hanging="720"/>
            <w:contextualSpacing/>
            <w:jc w:val="both"/>
          </w:pPr>
        </w:pPrChange>
      </w:pPr>
      <w:ins w:id="4424" w:author="DENOUAL Franck" w:date="2022-11-18T15:39:00Z">
        <w:r w:rsidRPr="00414AA0">
          <w:rPr>
            <w:rFonts w:eastAsiaTheme="minorEastAsia" w:cstheme="minorHAnsi"/>
            <w:b/>
            <w:bCs/>
            <w:color w:val="000000" w:themeColor="text1"/>
            <w:kern w:val="24"/>
          </w:rPr>
          <w:t>Receptor Clock Measurement Uncertainty</w:t>
        </w:r>
        <w:r w:rsidRPr="00B06753">
          <w:rPr>
            <w:rFonts w:eastAsiaTheme="minorEastAsia" w:cstheme="minorHAnsi"/>
            <w:color w:val="000000" w:themeColor="text1"/>
            <w:kern w:val="24"/>
          </w:rPr>
          <w:t xml:space="preserve">: </w:t>
        </w:r>
      </w:ins>
    </w:p>
    <w:p w14:paraId="7A20B69A" w14:textId="77777777" w:rsidR="00052016" w:rsidRDefault="00052016">
      <w:pPr>
        <w:numPr>
          <w:ilvl w:val="5"/>
          <w:numId w:val="78"/>
        </w:numPr>
        <w:spacing w:line="216" w:lineRule="auto"/>
        <w:contextualSpacing/>
        <w:jc w:val="both"/>
        <w:rPr>
          <w:ins w:id="4425" w:author="DENOUAL Franck" w:date="2022-11-18T15:39:00Z"/>
          <w:rFonts w:eastAsiaTheme="minorEastAsia" w:cstheme="minorHAnsi"/>
          <w:color w:val="000000" w:themeColor="text1"/>
          <w:kern w:val="24"/>
        </w:rPr>
        <w:pPrChange w:id="4426" w:author="DENOUAL Franck" w:date="2022-11-18T18:03:00Z">
          <w:pPr>
            <w:numPr>
              <w:ilvl w:val="5"/>
              <w:numId w:val="108"/>
            </w:numPr>
            <w:tabs>
              <w:tab w:val="num" w:pos="360"/>
              <w:tab w:val="num" w:pos="4320"/>
            </w:tabs>
            <w:spacing w:line="216" w:lineRule="auto"/>
            <w:ind w:left="4320" w:hanging="720"/>
            <w:contextualSpacing/>
            <w:jc w:val="both"/>
          </w:pPr>
        </w:pPrChange>
      </w:pPr>
      <w:ins w:id="4427" w:author="DENOUAL Franck" w:date="2022-11-18T15:39:00Z">
        <w:r>
          <w:rPr>
            <w:rFonts w:eastAsiaTheme="minorEastAsia" w:cstheme="minorHAnsi"/>
            <w:color w:val="000000" w:themeColor="text1"/>
            <w:kern w:val="24"/>
          </w:rPr>
          <w:t xml:space="preserve">Description: </w:t>
        </w:r>
        <w:r w:rsidRPr="00B06753">
          <w:t xml:space="preserve">the measurement uncertainty of the </w:t>
        </w:r>
        <w:r>
          <w:t>receptor</w:t>
        </w:r>
        <w:r w:rsidRPr="00B06753">
          <w:t xml:space="preserve"> clock</w:t>
        </w:r>
      </w:ins>
    </w:p>
    <w:p w14:paraId="540A3A64" w14:textId="77777777" w:rsidR="00052016" w:rsidRDefault="00052016">
      <w:pPr>
        <w:numPr>
          <w:ilvl w:val="5"/>
          <w:numId w:val="78"/>
        </w:numPr>
        <w:spacing w:line="216" w:lineRule="auto"/>
        <w:contextualSpacing/>
        <w:jc w:val="both"/>
        <w:rPr>
          <w:ins w:id="4428" w:author="DENOUAL Franck" w:date="2022-11-18T15:39:00Z"/>
          <w:rFonts w:eastAsiaTheme="minorEastAsia" w:cstheme="minorHAnsi"/>
          <w:color w:val="000000" w:themeColor="text1"/>
          <w:kern w:val="24"/>
        </w:rPr>
        <w:pPrChange w:id="4429" w:author="DENOUAL Franck" w:date="2022-11-18T18:03:00Z">
          <w:pPr>
            <w:numPr>
              <w:ilvl w:val="5"/>
              <w:numId w:val="108"/>
            </w:numPr>
            <w:tabs>
              <w:tab w:val="num" w:pos="360"/>
              <w:tab w:val="num" w:pos="4320"/>
            </w:tabs>
            <w:spacing w:line="216" w:lineRule="auto"/>
            <w:ind w:left="4320" w:hanging="720"/>
            <w:contextualSpacing/>
            <w:jc w:val="both"/>
          </w:pPr>
        </w:pPrChange>
      </w:pPr>
      <w:ins w:id="4430" w:author="DENOUAL Franck" w:date="2022-11-18T15:39:00Z">
        <w:r>
          <w:rPr>
            <w:rFonts w:eastAsiaTheme="minorEastAsia" w:cstheme="minorHAnsi"/>
            <w:color w:val="000000" w:themeColor="text1"/>
            <w:kern w:val="24"/>
          </w:rPr>
          <w:t>Units: nanoseconds</w:t>
        </w:r>
      </w:ins>
    </w:p>
    <w:p w14:paraId="276EDF54" w14:textId="77777777" w:rsidR="00052016" w:rsidRDefault="00052016">
      <w:pPr>
        <w:numPr>
          <w:ilvl w:val="5"/>
          <w:numId w:val="78"/>
        </w:numPr>
        <w:spacing w:line="216" w:lineRule="auto"/>
        <w:contextualSpacing/>
        <w:jc w:val="both"/>
        <w:rPr>
          <w:ins w:id="4431" w:author="DENOUAL Franck" w:date="2022-11-18T15:39:00Z"/>
          <w:rFonts w:eastAsiaTheme="minorEastAsia" w:cstheme="minorHAnsi"/>
          <w:color w:val="000000" w:themeColor="text1"/>
          <w:kern w:val="24"/>
        </w:rPr>
        <w:pPrChange w:id="4432" w:author="DENOUAL Franck" w:date="2022-11-18T18:03:00Z">
          <w:pPr>
            <w:numPr>
              <w:ilvl w:val="5"/>
              <w:numId w:val="108"/>
            </w:numPr>
            <w:tabs>
              <w:tab w:val="num" w:pos="360"/>
              <w:tab w:val="num" w:pos="4320"/>
            </w:tabs>
            <w:spacing w:line="216" w:lineRule="auto"/>
            <w:ind w:left="4320" w:hanging="720"/>
            <w:contextualSpacing/>
            <w:jc w:val="both"/>
          </w:pPr>
        </w:pPrChange>
      </w:pPr>
      <w:ins w:id="4433" w:author="DENOUAL Franck" w:date="2022-11-18T15:39:00Z">
        <w:r>
          <w:rPr>
            <w:rFonts w:eastAsiaTheme="minorEastAsia" w:cstheme="minorHAnsi"/>
            <w:color w:val="000000" w:themeColor="text1"/>
            <w:kern w:val="24"/>
          </w:rPr>
          <w:t>Type: UINT64</w:t>
        </w:r>
      </w:ins>
    </w:p>
    <w:p w14:paraId="637A5A8D" w14:textId="77777777" w:rsidR="00052016" w:rsidRPr="00B06753" w:rsidRDefault="00052016" w:rsidP="00350E92">
      <w:pPr>
        <w:spacing w:line="216" w:lineRule="auto"/>
        <w:ind w:left="1800"/>
        <w:contextualSpacing/>
        <w:jc w:val="both"/>
        <w:rPr>
          <w:ins w:id="4434" w:author="DENOUAL Franck" w:date="2022-11-18T15:39:00Z"/>
          <w:rFonts w:eastAsiaTheme="minorEastAsia" w:cstheme="minorHAnsi"/>
          <w:color w:val="000000" w:themeColor="text1"/>
          <w:kern w:val="24"/>
        </w:rPr>
      </w:pPr>
    </w:p>
    <w:p w14:paraId="67F0C689" w14:textId="77777777" w:rsidR="00052016" w:rsidRPr="00414AA0" w:rsidRDefault="00052016">
      <w:pPr>
        <w:numPr>
          <w:ilvl w:val="4"/>
          <w:numId w:val="78"/>
        </w:numPr>
        <w:spacing w:line="216" w:lineRule="auto"/>
        <w:contextualSpacing/>
        <w:jc w:val="both"/>
        <w:rPr>
          <w:ins w:id="4435" w:author="DENOUAL Franck" w:date="2022-11-18T15:39:00Z"/>
          <w:rFonts w:eastAsiaTheme="minorEastAsia" w:cstheme="minorHAnsi"/>
          <w:b/>
          <w:bCs/>
          <w:color w:val="000000" w:themeColor="text1"/>
          <w:kern w:val="24"/>
        </w:rPr>
        <w:pPrChange w:id="4436" w:author="DENOUAL Franck" w:date="2022-11-18T18:03:00Z">
          <w:pPr>
            <w:numPr>
              <w:ilvl w:val="4"/>
              <w:numId w:val="108"/>
            </w:numPr>
            <w:tabs>
              <w:tab w:val="num" w:pos="360"/>
              <w:tab w:val="num" w:pos="3600"/>
            </w:tabs>
            <w:spacing w:line="216" w:lineRule="auto"/>
            <w:ind w:left="3600" w:hanging="720"/>
            <w:contextualSpacing/>
            <w:jc w:val="both"/>
          </w:pPr>
        </w:pPrChange>
      </w:pPr>
      <w:ins w:id="4437" w:author="DENOUAL Franck" w:date="2022-11-18T15:39:00Z">
        <w:r w:rsidRPr="00414AA0">
          <w:rPr>
            <w:b/>
            <w:bCs/>
          </w:rPr>
          <w:t xml:space="preserve">Drift Rate: </w:t>
        </w:r>
      </w:ins>
    </w:p>
    <w:p w14:paraId="1AFD6484" w14:textId="77777777" w:rsidR="00052016" w:rsidRPr="00962C6B" w:rsidRDefault="00052016">
      <w:pPr>
        <w:numPr>
          <w:ilvl w:val="5"/>
          <w:numId w:val="78"/>
        </w:numPr>
        <w:spacing w:line="216" w:lineRule="auto"/>
        <w:contextualSpacing/>
        <w:jc w:val="both"/>
        <w:rPr>
          <w:ins w:id="4438" w:author="DENOUAL Franck" w:date="2022-11-18T15:39:00Z"/>
          <w:rFonts w:eastAsiaTheme="minorEastAsia" w:cstheme="minorHAnsi"/>
          <w:color w:val="000000" w:themeColor="text1"/>
          <w:kern w:val="24"/>
        </w:rPr>
        <w:pPrChange w:id="4439" w:author="DENOUAL Franck" w:date="2022-11-18T18:03:00Z">
          <w:pPr>
            <w:numPr>
              <w:ilvl w:val="5"/>
              <w:numId w:val="108"/>
            </w:numPr>
            <w:tabs>
              <w:tab w:val="num" w:pos="360"/>
              <w:tab w:val="num" w:pos="4320"/>
            </w:tabs>
            <w:spacing w:line="216" w:lineRule="auto"/>
            <w:ind w:left="4320" w:hanging="720"/>
            <w:contextualSpacing/>
            <w:jc w:val="both"/>
          </w:pPr>
        </w:pPrChange>
      </w:pPr>
      <w:ins w:id="4440" w:author="DENOUAL Franck" w:date="2022-11-18T15:39:00Z">
        <w:r>
          <w:t xml:space="preserve">Description: </w:t>
        </w:r>
        <w:r w:rsidRPr="00B06753">
          <w:t>the maximum drift rate of the source clock when freewheeling</w:t>
        </w:r>
      </w:ins>
    </w:p>
    <w:p w14:paraId="0605E144" w14:textId="77777777" w:rsidR="00052016" w:rsidRPr="00962C6B" w:rsidRDefault="00052016">
      <w:pPr>
        <w:numPr>
          <w:ilvl w:val="5"/>
          <w:numId w:val="78"/>
        </w:numPr>
        <w:spacing w:line="216" w:lineRule="auto"/>
        <w:contextualSpacing/>
        <w:jc w:val="both"/>
        <w:rPr>
          <w:ins w:id="4441" w:author="DENOUAL Franck" w:date="2022-11-18T15:39:00Z"/>
          <w:rFonts w:eastAsiaTheme="minorEastAsia" w:cstheme="minorHAnsi"/>
          <w:color w:val="000000" w:themeColor="text1"/>
          <w:kern w:val="24"/>
        </w:rPr>
        <w:pPrChange w:id="4442" w:author="DENOUAL Franck" w:date="2022-11-18T18:03:00Z">
          <w:pPr>
            <w:numPr>
              <w:ilvl w:val="5"/>
              <w:numId w:val="108"/>
            </w:numPr>
            <w:tabs>
              <w:tab w:val="num" w:pos="360"/>
              <w:tab w:val="num" w:pos="4320"/>
            </w:tabs>
            <w:spacing w:line="216" w:lineRule="auto"/>
            <w:ind w:left="4320" w:hanging="720"/>
            <w:contextualSpacing/>
            <w:jc w:val="both"/>
          </w:pPr>
        </w:pPrChange>
      </w:pPr>
      <w:ins w:id="4443" w:author="DENOUAL Franck" w:date="2022-11-18T15:39:00Z">
        <w:r>
          <w:t>Units: microseconds/second</w:t>
        </w:r>
      </w:ins>
    </w:p>
    <w:p w14:paraId="2A9FA1DB" w14:textId="77777777" w:rsidR="00052016" w:rsidRPr="00B06753" w:rsidRDefault="00052016">
      <w:pPr>
        <w:numPr>
          <w:ilvl w:val="5"/>
          <w:numId w:val="78"/>
        </w:numPr>
        <w:spacing w:line="216" w:lineRule="auto"/>
        <w:contextualSpacing/>
        <w:jc w:val="both"/>
        <w:rPr>
          <w:ins w:id="4444" w:author="DENOUAL Franck" w:date="2022-11-18T15:39:00Z"/>
          <w:rFonts w:eastAsiaTheme="minorEastAsia" w:cstheme="minorHAnsi"/>
          <w:color w:val="000000" w:themeColor="text1"/>
          <w:kern w:val="24"/>
        </w:rPr>
        <w:pPrChange w:id="4445" w:author="DENOUAL Franck" w:date="2022-11-18T18:03:00Z">
          <w:pPr>
            <w:numPr>
              <w:ilvl w:val="5"/>
              <w:numId w:val="108"/>
            </w:numPr>
            <w:tabs>
              <w:tab w:val="num" w:pos="360"/>
              <w:tab w:val="num" w:pos="4320"/>
            </w:tabs>
            <w:spacing w:line="216" w:lineRule="auto"/>
            <w:ind w:left="4320" w:hanging="720"/>
            <w:contextualSpacing/>
            <w:jc w:val="both"/>
          </w:pPr>
        </w:pPrChange>
      </w:pPr>
      <w:ins w:id="4446" w:author="DENOUAL Franck" w:date="2022-11-18T15:39:00Z">
        <w:r>
          <w:t>Type: FLT32</w:t>
        </w:r>
      </w:ins>
    </w:p>
    <w:p w14:paraId="49111238" w14:textId="77777777" w:rsidR="00052016" w:rsidRDefault="00052016" w:rsidP="00350E92">
      <w:pPr>
        <w:spacing w:line="216" w:lineRule="auto"/>
        <w:ind w:left="360"/>
        <w:contextualSpacing/>
        <w:jc w:val="both"/>
        <w:rPr>
          <w:ins w:id="4447" w:author="DENOUAL Franck" w:date="2022-11-18T15:39:00Z"/>
          <w:rFonts w:eastAsiaTheme="minorEastAsia" w:cstheme="minorHAnsi"/>
          <w:color w:val="000000" w:themeColor="text1"/>
          <w:kern w:val="24"/>
        </w:rPr>
      </w:pPr>
    </w:p>
    <w:p w14:paraId="2EF4C902" w14:textId="77777777" w:rsidR="00052016" w:rsidRPr="00414AA0" w:rsidRDefault="00052016">
      <w:pPr>
        <w:numPr>
          <w:ilvl w:val="4"/>
          <w:numId w:val="78"/>
        </w:numPr>
        <w:spacing w:line="216" w:lineRule="auto"/>
        <w:contextualSpacing/>
        <w:jc w:val="both"/>
        <w:rPr>
          <w:ins w:id="4448" w:author="DENOUAL Franck" w:date="2022-11-18T15:39:00Z"/>
          <w:rFonts w:eastAsiaTheme="minorEastAsia" w:cstheme="minorHAnsi"/>
          <w:b/>
          <w:bCs/>
          <w:color w:val="000000" w:themeColor="text1"/>
          <w:kern w:val="24"/>
        </w:rPr>
        <w:pPrChange w:id="4449" w:author="DENOUAL Franck" w:date="2022-11-18T18:03:00Z">
          <w:pPr>
            <w:numPr>
              <w:ilvl w:val="4"/>
              <w:numId w:val="108"/>
            </w:numPr>
            <w:tabs>
              <w:tab w:val="num" w:pos="360"/>
              <w:tab w:val="num" w:pos="3600"/>
            </w:tabs>
            <w:spacing w:line="216" w:lineRule="auto"/>
            <w:ind w:left="3600" w:hanging="720"/>
            <w:contextualSpacing/>
            <w:jc w:val="both"/>
          </w:pPr>
        </w:pPrChange>
      </w:pPr>
      <w:ins w:id="4450" w:author="DENOUAL Franck" w:date="2022-11-18T15:39:00Z">
        <w:r w:rsidRPr="00414AA0">
          <w:rPr>
            <w:b/>
            <w:bCs/>
          </w:rPr>
          <w:t xml:space="preserve">Signal Source Delay: </w:t>
        </w:r>
      </w:ins>
    </w:p>
    <w:p w14:paraId="7FD02352" w14:textId="77777777" w:rsidR="00052016" w:rsidRPr="00962C6B" w:rsidRDefault="00052016">
      <w:pPr>
        <w:numPr>
          <w:ilvl w:val="5"/>
          <w:numId w:val="78"/>
        </w:numPr>
        <w:spacing w:line="216" w:lineRule="auto"/>
        <w:contextualSpacing/>
        <w:jc w:val="both"/>
        <w:rPr>
          <w:ins w:id="4451" w:author="DENOUAL Franck" w:date="2022-11-18T15:39:00Z"/>
          <w:rFonts w:eastAsiaTheme="minorEastAsia" w:cstheme="minorHAnsi"/>
          <w:color w:val="000000" w:themeColor="text1"/>
          <w:kern w:val="24"/>
        </w:rPr>
        <w:pPrChange w:id="4452" w:author="DENOUAL Franck" w:date="2022-11-18T18:03:00Z">
          <w:pPr>
            <w:numPr>
              <w:ilvl w:val="5"/>
              <w:numId w:val="108"/>
            </w:numPr>
            <w:tabs>
              <w:tab w:val="num" w:pos="360"/>
              <w:tab w:val="num" w:pos="4320"/>
            </w:tabs>
            <w:spacing w:line="216" w:lineRule="auto"/>
            <w:ind w:left="4320" w:hanging="720"/>
            <w:contextualSpacing/>
            <w:jc w:val="both"/>
          </w:pPr>
        </w:pPrChange>
      </w:pPr>
      <w:ins w:id="4453" w:author="DENOUAL Franck" w:date="2022-11-18T15:39:00Z">
        <w:r>
          <w:t xml:space="preserve">Description: </w:t>
        </w:r>
        <w:r w:rsidRPr="00D33FF0">
          <w:t>The Signal Source Delay is the estimated or measured latency of the time signal from the reference clock to the receptor clock</w:t>
        </w:r>
        <w:r>
          <w:t>.</w:t>
        </w:r>
      </w:ins>
    </w:p>
    <w:p w14:paraId="6EE7F992" w14:textId="77777777" w:rsidR="00052016" w:rsidRPr="00962C6B" w:rsidRDefault="00052016">
      <w:pPr>
        <w:numPr>
          <w:ilvl w:val="5"/>
          <w:numId w:val="78"/>
        </w:numPr>
        <w:spacing w:line="216" w:lineRule="auto"/>
        <w:contextualSpacing/>
        <w:jc w:val="both"/>
        <w:rPr>
          <w:ins w:id="4454" w:author="DENOUAL Franck" w:date="2022-11-18T15:39:00Z"/>
          <w:rFonts w:eastAsiaTheme="minorEastAsia" w:cstheme="minorHAnsi"/>
          <w:color w:val="000000" w:themeColor="text1"/>
          <w:kern w:val="24"/>
        </w:rPr>
        <w:pPrChange w:id="4455" w:author="DENOUAL Franck" w:date="2022-11-18T18:03:00Z">
          <w:pPr>
            <w:numPr>
              <w:ilvl w:val="5"/>
              <w:numId w:val="108"/>
            </w:numPr>
            <w:tabs>
              <w:tab w:val="num" w:pos="360"/>
              <w:tab w:val="num" w:pos="4320"/>
            </w:tabs>
            <w:spacing w:line="216" w:lineRule="auto"/>
            <w:ind w:left="4320" w:hanging="720"/>
            <w:contextualSpacing/>
            <w:jc w:val="both"/>
          </w:pPr>
        </w:pPrChange>
      </w:pPr>
      <w:ins w:id="4456" w:author="DENOUAL Franck" w:date="2022-11-18T15:39:00Z">
        <w:r>
          <w:t>Units: nanoseconds</w:t>
        </w:r>
      </w:ins>
    </w:p>
    <w:p w14:paraId="545E4EBF" w14:textId="77777777" w:rsidR="00052016" w:rsidRPr="00D33FF0" w:rsidRDefault="00052016">
      <w:pPr>
        <w:numPr>
          <w:ilvl w:val="5"/>
          <w:numId w:val="78"/>
        </w:numPr>
        <w:spacing w:line="216" w:lineRule="auto"/>
        <w:contextualSpacing/>
        <w:jc w:val="both"/>
        <w:rPr>
          <w:ins w:id="4457" w:author="DENOUAL Franck" w:date="2022-11-18T15:39:00Z"/>
          <w:rFonts w:eastAsiaTheme="minorEastAsia" w:cstheme="minorHAnsi"/>
          <w:color w:val="000000" w:themeColor="text1"/>
          <w:kern w:val="24"/>
        </w:rPr>
        <w:pPrChange w:id="4458" w:author="DENOUAL Franck" w:date="2022-11-18T18:03:00Z">
          <w:pPr>
            <w:numPr>
              <w:ilvl w:val="5"/>
              <w:numId w:val="108"/>
            </w:numPr>
            <w:tabs>
              <w:tab w:val="num" w:pos="360"/>
              <w:tab w:val="num" w:pos="4320"/>
            </w:tabs>
            <w:spacing w:line="216" w:lineRule="auto"/>
            <w:ind w:left="4320" w:hanging="720"/>
            <w:contextualSpacing/>
            <w:jc w:val="both"/>
          </w:pPr>
        </w:pPrChange>
      </w:pPr>
      <w:ins w:id="4459" w:author="DENOUAL Franck" w:date="2022-11-18T15:39:00Z">
        <w:r>
          <w:t>Type: UINT32</w:t>
        </w:r>
      </w:ins>
    </w:p>
    <w:p w14:paraId="40FFE734" w14:textId="77777777" w:rsidR="00052016" w:rsidRPr="00D33FF0" w:rsidRDefault="00052016" w:rsidP="00350E92">
      <w:pPr>
        <w:spacing w:line="216" w:lineRule="auto"/>
        <w:ind w:left="1800"/>
        <w:contextualSpacing/>
        <w:jc w:val="both"/>
        <w:rPr>
          <w:ins w:id="4460" w:author="DENOUAL Franck" w:date="2022-11-18T15:39:00Z"/>
          <w:rFonts w:eastAsiaTheme="minorEastAsia" w:cstheme="minorHAnsi"/>
          <w:color w:val="000000" w:themeColor="text1"/>
          <w:kern w:val="24"/>
        </w:rPr>
      </w:pPr>
    </w:p>
    <w:p w14:paraId="34558C5C" w14:textId="77777777" w:rsidR="00052016" w:rsidRPr="00414AA0" w:rsidRDefault="00052016">
      <w:pPr>
        <w:numPr>
          <w:ilvl w:val="4"/>
          <w:numId w:val="78"/>
        </w:numPr>
        <w:spacing w:line="216" w:lineRule="auto"/>
        <w:contextualSpacing/>
        <w:jc w:val="both"/>
        <w:rPr>
          <w:ins w:id="4461" w:author="DENOUAL Franck" w:date="2022-11-18T15:39:00Z"/>
          <w:rFonts w:eastAsiaTheme="minorEastAsia" w:cstheme="minorHAnsi"/>
          <w:b/>
          <w:bCs/>
          <w:color w:val="000000" w:themeColor="text1"/>
          <w:kern w:val="24"/>
        </w:rPr>
        <w:pPrChange w:id="4462" w:author="DENOUAL Franck" w:date="2022-11-18T18:03:00Z">
          <w:pPr>
            <w:numPr>
              <w:ilvl w:val="4"/>
              <w:numId w:val="108"/>
            </w:numPr>
            <w:tabs>
              <w:tab w:val="num" w:pos="360"/>
              <w:tab w:val="num" w:pos="3600"/>
            </w:tabs>
            <w:spacing w:line="216" w:lineRule="auto"/>
            <w:ind w:left="3600" w:hanging="720"/>
            <w:contextualSpacing/>
            <w:jc w:val="both"/>
          </w:pPr>
        </w:pPrChange>
      </w:pPr>
      <w:ins w:id="4463" w:author="DENOUAL Franck" w:date="2022-11-18T15:39:00Z">
        <w:r w:rsidRPr="00414AA0">
          <w:rPr>
            <w:rFonts w:eastAsiaTheme="minorEastAsia" w:cstheme="minorHAnsi"/>
            <w:b/>
            <w:bCs/>
            <w:color w:val="000000" w:themeColor="text1"/>
            <w:kern w:val="24"/>
          </w:rPr>
          <w:t>Unlock Time:</w:t>
        </w:r>
      </w:ins>
    </w:p>
    <w:p w14:paraId="50F6706D" w14:textId="77777777" w:rsidR="00052016" w:rsidRPr="00E21F67" w:rsidRDefault="00052016">
      <w:pPr>
        <w:numPr>
          <w:ilvl w:val="5"/>
          <w:numId w:val="78"/>
        </w:numPr>
        <w:spacing w:line="216" w:lineRule="auto"/>
        <w:jc w:val="both"/>
        <w:rPr>
          <w:ins w:id="4464" w:author="DENOUAL Franck" w:date="2022-11-18T15:39:00Z"/>
          <w:rFonts w:eastAsiaTheme="minorEastAsia" w:cstheme="minorHAnsi"/>
          <w:color w:val="000000" w:themeColor="text1"/>
          <w:kern w:val="24"/>
        </w:rPr>
        <w:pPrChange w:id="4465" w:author="DENOUAL Franck" w:date="2022-11-18T18:03:00Z">
          <w:pPr>
            <w:numPr>
              <w:ilvl w:val="5"/>
              <w:numId w:val="108"/>
            </w:numPr>
            <w:tabs>
              <w:tab w:val="num" w:pos="360"/>
              <w:tab w:val="num" w:pos="4320"/>
            </w:tabs>
            <w:spacing w:line="216" w:lineRule="auto"/>
            <w:ind w:left="4320" w:hanging="720"/>
            <w:jc w:val="both"/>
          </w:pPr>
        </w:pPrChange>
      </w:pPr>
      <w:ins w:id="4466" w:author="DENOUAL Franck" w:date="2022-11-18T15:39:00Z">
        <w:r>
          <w:rPr>
            <w:rFonts w:eastAsiaTheme="minorEastAsia" w:cstheme="minorHAnsi"/>
            <w:color w:val="000000" w:themeColor="text1"/>
            <w:kern w:val="24"/>
          </w:rPr>
          <w:t xml:space="preserve">Description: Time when synchronization with reference clock was lost. </w:t>
        </w:r>
        <w:r w:rsidRPr="00E21F67">
          <w:rPr>
            <w:rFonts w:eastAsiaTheme="minorEastAsia" w:cstheme="minorHAnsi"/>
            <w:color w:val="000000" w:themeColor="text1"/>
            <w:kern w:val="24"/>
          </w:rPr>
          <w:t>This value can be used when a track is edited and a front-end portion that contains the frame where synchronization was lost is removed.  Including this value allows a user to estimate error due to drift over time.  A value of zero shall be used when the clock always remains locked.</w:t>
        </w:r>
      </w:ins>
    </w:p>
    <w:p w14:paraId="1943D89F" w14:textId="77777777" w:rsidR="00052016" w:rsidRPr="00B06753" w:rsidRDefault="00052016">
      <w:pPr>
        <w:numPr>
          <w:ilvl w:val="5"/>
          <w:numId w:val="78"/>
        </w:numPr>
        <w:spacing w:line="216" w:lineRule="auto"/>
        <w:contextualSpacing/>
        <w:jc w:val="both"/>
        <w:rPr>
          <w:ins w:id="4467" w:author="DENOUAL Franck" w:date="2022-11-18T15:39:00Z"/>
          <w:rFonts w:eastAsiaTheme="minorEastAsia" w:cstheme="minorHAnsi"/>
          <w:color w:val="000000" w:themeColor="text1"/>
          <w:kern w:val="24"/>
        </w:rPr>
        <w:pPrChange w:id="4468" w:author="DENOUAL Franck" w:date="2022-11-18T18:03:00Z">
          <w:pPr>
            <w:numPr>
              <w:ilvl w:val="5"/>
              <w:numId w:val="108"/>
            </w:numPr>
            <w:tabs>
              <w:tab w:val="num" w:pos="360"/>
              <w:tab w:val="num" w:pos="4320"/>
            </w:tabs>
            <w:spacing w:line="216" w:lineRule="auto"/>
            <w:ind w:left="4320" w:hanging="720"/>
            <w:contextualSpacing/>
            <w:jc w:val="both"/>
          </w:pPr>
        </w:pPrChange>
      </w:pPr>
      <w:ins w:id="4469" w:author="DENOUAL Franck" w:date="2022-11-18T15:39:00Z">
        <w:r>
          <w:rPr>
            <w:rFonts w:eastAsiaTheme="minorEastAsia" w:cstheme="minorHAnsi"/>
            <w:color w:val="000000" w:themeColor="text1"/>
            <w:kern w:val="24"/>
          </w:rPr>
          <w:t xml:space="preserve">Units: </w:t>
        </w:r>
        <w:r>
          <w:rPr>
            <w:sz w:val="23"/>
            <w:szCs w:val="23"/>
          </w:rPr>
          <w:t>The units for this measurement are the same as the units of the parent time.</w:t>
        </w:r>
      </w:ins>
    </w:p>
    <w:p w14:paraId="5ADA0920" w14:textId="77777777" w:rsidR="00052016" w:rsidRDefault="00052016" w:rsidP="00052016">
      <w:pPr>
        <w:spacing w:line="216" w:lineRule="auto"/>
        <w:ind w:left="360"/>
        <w:contextualSpacing/>
        <w:rPr>
          <w:ins w:id="4470" w:author="DENOUAL Franck" w:date="2022-11-18T15:39:00Z"/>
          <w:rFonts w:eastAsiaTheme="minorEastAsia" w:cstheme="minorHAnsi"/>
          <w:color w:val="000000" w:themeColor="text1"/>
          <w:kern w:val="24"/>
        </w:rPr>
      </w:pPr>
    </w:p>
    <w:p w14:paraId="799D07C2" w14:textId="77777777" w:rsidR="00052016" w:rsidRDefault="00052016" w:rsidP="00350E92">
      <w:pPr>
        <w:pStyle w:val="Heading3"/>
        <w:rPr>
          <w:ins w:id="4471" w:author="DENOUAL Franck" w:date="2022-11-18T15:39:00Z"/>
        </w:rPr>
      </w:pPr>
      <w:ins w:id="4472" w:author="DENOUAL Franck" w:date="2022-11-18T15:39:00Z">
        <w:r w:rsidRPr="00B778F5">
          <w:t>Dynamic Information, one entry per media sample:</w:t>
        </w:r>
      </w:ins>
    </w:p>
    <w:p w14:paraId="183F9657" w14:textId="77777777" w:rsidR="00052016" w:rsidRPr="00B778F5" w:rsidRDefault="00052016" w:rsidP="00052016">
      <w:pPr>
        <w:spacing w:line="216" w:lineRule="auto"/>
        <w:ind w:left="360"/>
        <w:contextualSpacing/>
        <w:rPr>
          <w:ins w:id="4473" w:author="DENOUAL Franck" w:date="2022-11-18T15:39:00Z"/>
          <w:rFonts w:eastAsiaTheme="minorEastAsia" w:cstheme="minorHAnsi"/>
          <w:b/>
          <w:bCs/>
          <w:color w:val="000000" w:themeColor="text1"/>
          <w:kern w:val="24"/>
        </w:rPr>
      </w:pPr>
    </w:p>
    <w:p w14:paraId="5A773AA1" w14:textId="77777777" w:rsidR="00052016" w:rsidRPr="00414AA0" w:rsidRDefault="00052016">
      <w:pPr>
        <w:numPr>
          <w:ilvl w:val="4"/>
          <w:numId w:val="78"/>
        </w:numPr>
        <w:spacing w:line="216" w:lineRule="auto"/>
        <w:contextualSpacing/>
        <w:rPr>
          <w:ins w:id="4474" w:author="DENOUAL Franck" w:date="2022-11-18T15:39:00Z"/>
          <w:rFonts w:eastAsiaTheme="minorEastAsia" w:cstheme="minorHAnsi"/>
          <w:b/>
          <w:bCs/>
          <w:color w:val="000000" w:themeColor="text1"/>
          <w:kern w:val="24"/>
        </w:rPr>
        <w:pPrChange w:id="4475" w:author="DENOUAL Franck" w:date="2022-11-18T18:03:00Z">
          <w:pPr>
            <w:numPr>
              <w:ilvl w:val="4"/>
              <w:numId w:val="108"/>
            </w:numPr>
            <w:tabs>
              <w:tab w:val="num" w:pos="360"/>
              <w:tab w:val="num" w:pos="3600"/>
            </w:tabs>
            <w:spacing w:line="216" w:lineRule="auto"/>
            <w:ind w:left="3600" w:hanging="720"/>
            <w:contextualSpacing/>
          </w:pPr>
        </w:pPrChange>
      </w:pPr>
      <w:ins w:id="4476" w:author="DENOUAL Franck" w:date="2022-11-18T15:39:00Z">
        <w:r w:rsidRPr="00414AA0">
          <w:rPr>
            <w:rFonts w:eastAsiaTheme="minorEastAsia" w:cstheme="minorHAnsi"/>
            <w:b/>
            <w:bCs/>
            <w:color w:val="000000" w:themeColor="text1"/>
            <w:kern w:val="24"/>
          </w:rPr>
          <w:t>Timestamp:</w:t>
        </w:r>
      </w:ins>
    </w:p>
    <w:p w14:paraId="2B112714" w14:textId="77777777" w:rsidR="00052016" w:rsidRDefault="00052016">
      <w:pPr>
        <w:numPr>
          <w:ilvl w:val="5"/>
          <w:numId w:val="78"/>
        </w:numPr>
        <w:spacing w:line="216" w:lineRule="auto"/>
        <w:contextualSpacing/>
        <w:rPr>
          <w:ins w:id="4477" w:author="DENOUAL Franck" w:date="2022-11-18T15:39:00Z"/>
          <w:rFonts w:eastAsiaTheme="minorEastAsia" w:cstheme="minorHAnsi"/>
          <w:color w:val="000000" w:themeColor="text1"/>
          <w:kern w:val="24"/>
        </w:rPr>
        <w:pPrChange w:id="4478" w:author="DENOUAL Franck" w:date="2022-11-18T18:03:00Z">
          <w:pPr>
            <w:numPr>
              <w:ilvl w:val="5"/>
              <w:numId w:val="108"/>
            </w:numPr>
            <w:tabs>
              <w:tab w:val="num" w:pos="360"/>
              <w:tab w:val="num" w:pos="4320"/>
            </w:tabs>
            <w:spacing w:line="216" w:lineRule="auto"/>
            <w:ind w:left="4320" w:hanging="720"/>
            <w:contextualSpacing/>
          </w:pPr>
        </w:pPrChange>
      </w:pPr>
      <w:ins w:id="4479" w:author="DENOUAL Franck" w:date="2022-11-18T15:39:00Z">
        <w:r>
          <w:rPr>
            <w:rFonts w:eastAsiaTheme="minorEastAsia" w:cstheme="minorHAnsi"/>
            <w:color w:val="000000" w:themeColor="text1"/>
            <w:kern w:val="24"/>
          </w:rPr>
          <w:t>64-bit timestamp (counter since epoch of the Time Format)</w:t>
        </w:r>
      </w:ins>
    </w:p>
    <w:p w14:paraId="4C14F605" w14:textId="77777777" w:rsidR="00052016" w:rsidRDefault="00052016">
      <w:pPr>
        <w:numPr>
          <w:ilvl w:val="5"/>
          <w:numId w:val="78"/>
        </w:numPr>
        <w:spacing w:line="216" w:lineRule="auto"/>
        <w:contextualSpacing/>
        <w:rPr>
          <w:ins w:id="4480" w:author="DENOUAL Franck" w:date="2022-11-18T15:39:00Z"/>
          <w:rFonts w:eastAsiaTheme="minorEastAsia" w:cstheme="minorHAnsi"/>
          <w:color w:val="000000" w:themeColor="text1"/>
          <w:kern w:val="24"/>
        </w:rPr>
        <w:pPrChange w:id="4481" w:author="DENOUAL Franck" w:date="2022-11-18T18:03:00Z">
          <w:pPr>
            <w:numPr>
              <w:ilvl w:val="5"/>
              <w:numId w:val="108"/>
            </w:numPr>
            <w:tabs>
              <w:tab w:val="num" w:pos="360"/>
              <w:tab w:val="num" w:pos="4320"/>
            </w:tabs>
            <w:spacing w:line="216" w:lineRule="auto"/>
            <w:ind w:left="4320" w:hanging="720"/>
            <w:contextualSpacing/>
          </w:pPr>
        </w:pPrChange>
      </w:pPr>
      <w:ins w:id="4482" w:author="DENOUAL Franck" w:date="2022-11-18T15:39:00Z">
        <w:r>
          <w:rPr>
            <w:rFonts w:eastAsiaTheme="minorEastAsia" w:cstheme="minorHAnsi"/>
            <w:color w:val="000000" w:themeColor="text1"/>
            <w:kern w:val="24"/>
          </w:rPr>
          <w:t>Units: nanoseconds</w:t>
        </w:r>
      </w:ins>
    </w:p>
    <w:p w14:paraId="5B2EE9CB" w14:textId="77777777" w:rsidR="00052016" w:rsidRDefault="00052016">
      <w:pPr>
        <w:numPr>
          <w:ilvl w:val="5"/>
          <w:numId w:val="78"/>
        </w:numPr>
        <w:spacing w:line="216" w:lineRule="auto"/>
        <w:contextualSpacing/>
        <w:rPr>
          <w:ins w:id="4483" w:author="DENOUAL Franck" w:date="2022-11-18T15:39:00Z"/>
          <w:rFonts w:eastAsiaTheme="minorEastAsia" w:cstheme="minorHAnsi"/>
          <w:color w:val="000000" w:themeColor="text1"/>
          <w:kern w:val="24"/>
        </w:rPr>
        <w:pPrChange w:id="4484" w:author="DENOUAL Franck" w:date="2022-11-18T18:03:00Z">
          <w:pPr>
            <w:numPr>
              <w:ilvl w:val="5"/>
              <w:numId w:val="108"/>
            </w:numPr>
            <w:tabs>
              <w:tab w:val="num" w:pos="360"/>
              <w:tab w:val="num" w:pos="4320"/>
            </w:tabs>
            <w:spacing w:line="216" w:lineRule="auto"/>
            <w:ind w:left="4320" w:hanging="720"/>
            <w:contextualSpacing/>
          </w:pPr>
        </w:pPrChange>
      </w:pPr>
      <w:ins w:id="4485" w:author="DENOUAL Franck" w:date="2022-11-18T15:39:00Z">
        <w:r>
          <w:rPr>
            <w:rFonts w:eastAsiaTheme="minorEastAsia" w:cstheme="minorHAnsi"/>
            <w:color w:val="000000" w:themeColor="text1"/>
            <w:kern w:val="24"/>
          </w:rPr>
          <w:t>Type: UINT64</w:t>
        </w:r>
      </w:ins>
    </w:p>
    <w:p w14:paraId="31CBF1A1" w14:textId="77777777" w:rsidR="00052016" w:rsidRDefault="00052016" w:rsidP="00052016">
      <w:pPr>
        <w:spacing w:line="216" w:lineRule="auto"/>
        <w:ind w:left="360"/>
        <w:contextualSpacing/>
        <w:rPr>
          <w:ins w:id="4486" w:author="DENOUAL Franck" w:date="2022-11-18T15:39:00Z"/>
          <w:rFonts w:eastAsiaTheme="minorEastAsia" w:cstheme="minorHAnsi"/>
          <w:color w:val="000000" w:themeColor="text1"/>
          <w:kern w:val="24"/>
        </w:rPr>
      </w:pPr>
    </w:p>
    <w:p w14:paraId="78018201" w14:textId="77777777" w:rsidR="00052016" w:rsidRPr="00414AA0" w:rsidRDefault="00052016">
      <w:pPr>
        <w:numPr>
          <w:ilvl w:val="4"/>
          <w:numId w:val="78"/>
        </w:numPr>
        <w:spacing w:line="216" w:lineRule="auto"/>
        <w:contextualSpacing/>
        <w:rPr>
          <w:ins w:id="4487" w:author="DENOUAL Franck" w:date="2022-11-18T15:39:00Z"/>
          <w:rFonts w:eastAsiaTheme="minorEastAsia" w:cstheme="minorHAnsi"/>
          <w:b/>
          <w:bCs/>
          <w:color w:val="000000" w:themeColor="text1"/>
          <w:kern w:val="24"/>
        </w:rPr>
        <w:pPrChange w:id="4488" w:author="DENOUAL Franck" w:date="2022-11-18T18:03:00Z">
          <w:pPr>
            <w:numPr>
              <w:ilvl w:val="4"/>
              <w:numId w:val="108"/>
            </w:numPr>
            <w:tabs>
              <w:tab w:val="num" w:pos="360"/>
              <w:tab w:val="num" w:pos="3600"/>
            </w:tabs>
            <w:spacing w:line="216" w:lineRule="auto"/>
            <w:ind w:left="3600" w:hanging="720"/>
            <w:contextualSpacing/>
          </w:pPr>
        </w:pPrChange>
      </w:pPr>
      <w:ins w:id="4489" w:author="DENOUAL Franck" w:date="2022-11-18T15:39:00Z">
        <w:r w:rsidRPr="00414AA0">
          <w:rPr>
            <w:rFonts w:eastAsiaTheme="minorEastAsia" w:cstheme="minorHAnsi"/>
            <w:b/>
            <w:bCs/>
            <w:color w:val="000000" w:themeColor="text1"/>
            <w:kern w:val="24"/>
          </w:rPr>
          <w:t>Time Transfer Parameters:</w:t>
        </w:r>
      </w:ins>
    </w:p>
    <w:p w14:paraId="6CE55C5E" w14:textId="77777777" w:rsidR="00052016" w:rsidRDefault="00052016">
      <w:pPr>
        <w:numPr>
          <w:ilvl w:val="5"/>
          <w:numId w:val="78"/>
        </w:numPr>
        <w:spacing w:line="216" w:lineRule="auto"/>
        <w:contextualSpacing/>
        <w:rPr>
          <w:ins w:id="4490" w:author="DENOUAL Franck" w:date="2022-11-18T15:39:00Z"/>
          <w:rFonts w:eastAsiaTheme="minorEastAsia" w:cstheme="minorHAnsi"/>
          <w:color w:val="000000" w:themeColor="text1"/>
          <w:kern w:val="24"/>
        </w:rPr>
        <w:pPrChange w:id="4491" w:author="DENOUAL Franck" w:date="2022-11-18T18:03:00Z">
          <w:pPr>
            <w:numPr>
              <w:ilvl w:val="5"/>
              <w:numId w:val="108"/>
            </w:numPr>
            <w:tabs>
              <w:tab w:val="num" w:pos="360"/>
              <w:tab w:val="num" w:pos="4320"/>
            </w:tabs>
            <w:spacing w:line="216" w:lineRule="auto"/>
            <w:ind w:left="4320" w:hanging="720"/>
            <w:contextualSpacing/>
          </w:pPr>
        </w:pPrChange>
      </w:pPr>
      <w:ins w:id="4492" w:author="DENOUAL Franck" w:date="2022-11-18T15:39:00Z">
        <w:r>
          <w:rPr>
            <w:rFonts w:eastAsiaTheme="minorEastAsia" w:cstheme="minorHAnsi"/>
            <w:color w:val="000000" w:themeColor="text1"/>
            <w:kern w:val="24"/>
          </w:rPr>
          <w:t>Description: Dynamic metadata about the clock source:</w:t>
        </w:r>
      </w:ins>
    </w:p>
    <w:p w14:paraId="361573AA" w14:textId="77777777" w:rsidR="00052016" w:rsidRDefault="00052016">
      <w:pPr>
        <w:numPr>
          <w:ilvl w:val="5"/>
          <w:numId w:val="78"/>
        </w:numPr>
        <w:spacing w:line="216" w:lineRule="auto"/>
        <w:contextualSpacing/>
        <w:rPr>
          <w:ins w:id="4493" w:author="DENOUAL Franck" w:date="2022-11-18T15:39:00Z"/>
          <w:rFonts w:eastAsiaTheme="minorEastAsia" w:cstheme="minorHAnsi"/>
          <w:color w:val="000000" w:themeColor="text1"/>
          <w:kern w:val="24"/>
        </w:rPr>
        <w:pPrChange w:id="4494" w:author="DENOUAL Franck" w:date="2022-11-18T18:03:00Z">
          <w:pPr>
            <w:numPr>
              <w:ilvl w:val="5"/>
              <w:numId w:val="108"/>
            </w:numPr>
            <w:tabs>
              <w:tab w:val="num" w:pos="360"/>
              <w:tab w:val="num" w:pos="4320"/>
            </w:tabs>
            <w:spacing w:line="216" w:lineRule="auto"/>
            <w:ind w:left="4320" w:hanging="720"/>
            <w:contextualSpacing/>
          </w:pPr>
        </w:pPrChange>
      </w:pPr>
      <w:ins w:id="4495" w:author="DENOUAL Franck" w:date="2022-11-18T15:39:00Z">
        <w:r>
          <w:rPr>
            <w:rFonts w:eastAsiaTheme="minorEastAsia" w:cstheme="minorHAnsi"/>
            <w:color w:val="000000" w:themeColor="text1"/>
            <w:kern w:val="24"/>
          </w:rPr>
          <w:t>Units: Encoded integer</w:t>
        </w:r>
      </w:ins>
    </w:p>
    <w:p w14:paraId="700321CA" w14:textId="77777777" w:rsidR="00052016" w:rsidRPr="00B06753" w:rsidRDefault="00052016">
      <w:pPr>
        <w:numPr>
          <w:ilvl w:val="5"/>
          <w:numId w:val="78"/>
        </w:numPr>
        <w:spacing w:after="120" w:line="216" w:lineRule="auto"/>
        <w:contextualSpacing/>
        <w:rPr>
          <w:ins w:id="4496" w:author="DENOUAL Franck" w:date="2022-11-18T15:39:00Z"/>
          <w:rFonts w:eastAsiaTheme="minorEastAsia" w:cstheme="minorHAnsi"/>
          <w:color w:val="000000" w:themeColor="text1"/>
          <w:kern w:val="24"/>
        </w:rPr>
        <w:pPrChange w:id="4497" w:author="DENOUAL Franck" w:date="2022-11-18T18:03:00Z">
          <w:pPr>
            <w:numPr>
              <w:ilvl w:val="5"/>
              <w:numId w:val="108"/>
            </w:numPr>
            <w:tabs>
              <w:tab w:val="num" w:pos="360"/>
              <w:tab w:val="num" w:pos="4320"/>
            </w:tabs>
            <w:spacing w:after="120" w:line="216" w:lineRule="auto"/>
            <w:ind w:left="4320" w:hanging="720"/>
            <w:contextualSpacing/>
          </w:pPr>
        </w:pPrChange>
      </w:pPr>
      <w:ins w:id="4498" w:author="DENOUAL Franck" w:date="2022-11-18T15:39:00Z">
        <w:r>
          <w:rPr>
            <w:rFonts w:eastAsiaTheme="minorEastAsia" w:cstheme="minorHAnsi"/>
            <w:color w:val="000000" w:themeColor="text1"/>
            <w:kern w:val="24"/>
          </w:rPr>
          <w:t>Type: UINT8</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529"/>
      </w:tblGrid>
      <w:tr w:rsidR="00052016" w14:paraId="47C31BCC" w14:textId="77777777" w:rsidTr="00350E92">
        <w:trPr>
          <w:trHeight w:val="110"/>
          <w:jc w:val="center"/>
          <w:ins w:id="4499" w:author="DENOUAL Franck" w:date="2022-11-18T15:39:00Z"/>
        </w:trPr>
        <w:tc>
          <w:tcPr>
            <w:tcW w:w="2263" w:type="dxa"/>
          </w:tcPr>
          <w:p w14:paraId="433424D7" w14:textId="77777777" w:rsidR="00052016" w:rsidRDefault="00052016" w:rsidP="00052016">
            <w:pPr>
              <w:pStyle w:val="Default"/>
              <w:rPr>
                <w:ins w:id="4500" w:author="DENOUAL Franck" w:date="2022-11-18T15:39:00Z"/>
                <w:sz w:val="22"/>
                <w:szCs w:val="22"/>
              </w:rPr>
            </w:pPr>
            <w:ins w:id="4501" w:author="DENOUAL Franck" w:date="2022-11-18T15:39:00Z">
              <w:r>
                <w:rPr>
                  <w:sz w:val="22"/>
                  <w:szCs w:val="22"/>
                </w:rPr>
                <w:t>Bits 7 (msb) - 4</w:t>
              </w:r>
            </w:ins>
          </w:p>
        </w:tc>
        <w:tc>
          <w:tcPr>
            <w:tcW w:w="5529" w:type="dxa"/>
          </w:tcPr>
          <w:p w14:paraId="427619A8" w14:textId="77777777" w:rsidR="00052016" w:rsidRDefault="00052016" w:rsidP="00052016">
            <w:pPr>
              <w:pStyle w:val="Default"/>
              <w:rPr>
                <w:ins w:id="4502" w:author="DENOUAL Franck" w:date="2022-11-18T15:39:00Z"/>
                <w:sz w:val="22"/>
                <w:szCs w:val="22"/>
              </w:rPr>
            </w:pPr>
            <w:ins w:id="4503" w:author="DENOUAL Franck" w:date="2022-11-18T15:39:00Z">
              <w:r>
                <w:rPr>
                  <w:sz w:val="22"/>
                  <w:szCs w:val="22"/>
                </w:rPr>
                <w:t>Reserved (set to zero)</w:t>
              </w:r>
            </w:ins>
          </w:p>
        </w:tc>
      </w:tr>
      <w:tr w:rsidR="00052016" w14:paraId="1443AEC1" w14:textId="77777777" w:rsidTr="00350E92">
        <w:trPr>
          <w:trHeight w:val="110"/>
          <w:jc w:val="center"/>
          <w:ins w:id="4504" w:author="DENOUAL Franck" w:date="2022-11-18T15:39:00Z"/>
        </w:trPr>
        <w:tc>
          <w:tcPr>
            <w:tcW w:w="2263" w:type="dxa"/>
          </w:tcPr>
          <w:p w14:paraId="230E2BD1" w14:textId="77777777" w:rsidR="00052016" w:rsidRDefault="00052016" w:rsidP="00052016">
            <w:pPr>
              <w:pStyle w:val="Default"/>
              <w:rPr>
                <w:ins w:id="4505" w:author="DENOUAL Franck" w:date="2022-11-18T15:39:00Z"/>
                <w:sz w:val="22"/>
                <w:szCs w:val="22"/>
              </w:rPr>
            </w:pPr>
            <w:ins w:id="4506" w:author="DENOUAL Franck" w:date="2022-11-18T15:39:00Z">
              <w:r>
                <w:rPr>
                  <w:sz w:val="22"/>
                  <w:szCs w:val="22"/>
                </w:rPr>
                <w:t>Bits 3 and 2</w:t>
              </w:r>
            </w:ins>
          </w:p>
        </w:tc>
        <w:tc>
          <w:tcPr>
            <w:tcW w:w="5529" w:type="dxa"/>
          </w:tcPr>
          <w:p w14:paraId="71B3A812" w14:textId="77777777" w:rsidR="00052016" w:rsidRPr="00E21F67" w:rsidRDefault="00052016" w:rsidP="00052016">
            <w:pPr>
              <w:pStyle w:val="Default"/>
              <w:rPr>
                <w:ins w:id="4507" w:author="DENOUAL Franck" w:date="2022-11-18T15:39:00Z"/>
              </w:rPr>
            </w:pPr>
            <w:ins w:id="4508" w:author="DENOUAL Franck" w:date="2022-11-18T15:39:00Z">
              <w:r w:rsidRPr="00E21F67">
                <w:rPr>
                  <w:b/>
                  <w:bCs/>
                </w:rPr>
                <w:t>Correction Method</w:t>
              </w:r>
            </w:ins>
          </w:p>
        </w:tc>
      </w:tr>
      <w:tr w:rsidR="00052016" w14:paraId="56929AC2" w14:textId="77777777" w:rsidTr="00350E92">
        <w:trPr>
          <w:trHeight w:val="110"/>
          <w:jc w:val="center"/>
          <w:ins w:id="4509" w:author="DENOUAL Franck" w:date="2022-11-18T15:39:00Z"/>
        </w:trPr>
        <w:tc>
          <w:tcPr>
            <w:tcW w:w="2263" w:type="dxa"/>
          </w:tcPr>
          <w:p w14:paraId="0393F177" w14:textId="77777777" w:rsidR="00052016" w:rsidRDefault="00052016" w:rsidP="00052016">
            <w:pPr>
              <w:pStyle w:val="Default"/>
              <w:jc w:val="center"/>
              <w:rPr>
                <w:ins w:id="4510" w:author="DENOUAL Franck" w:date="2022-11-18T15:39:00Z"/>
                <w:sz w:val="22"/>
                <w:szCs w:val="22"/>
              </w:rPr>
            </w:pPr>
            <w:ins w:id="4511" w:author="DENOUAL Franck" w:date="2022-11-18T15:39:00Z">
              <w:r>
                <w:rPr>
                  <w:sz w:val="22"/>
                  <w:szCs w:val="22"/>
                </w:rPr>
                <w:t>00</w:t>
              </w:r>
            </w:ins>
          </w:p>
        </w:tc>
        <w:tc>
          <w:tcPr>
            <w:tcW w:w="5529" w:type="dxa"/>
          </w:tcPr>
          <w:p w14:paraId="5DA3236B" w14:textId="77777777" w:rsidR="00052016" w:rsidRDefault="00052016" w:rsidP="00052016">
            <w:pPr>
              <w:pStyle w:val="Default"/>
              <w:tabs>
                <w:tab w:val="left" w:pos="1990"/>
              </w:tabs>
              <w:rPr>
                <w:ins w:id="4512" w:author="DENOUAL Franck" w:date="2022-11-18T15:39:00Z"/>
                <w:sz w:val="22"/>
                <w:szCs w:val="22"/>
              </w:rPr>
            </w:pPr>
            <w:ins w:id="4513" w:author="DENOUAL Franck" w:date="2022-11-18T15:39:00Z">
              <w:r>
                <w:rPr>
                  <w:sz w:val="22"/>
                  <w:szCs w:val="22"/>
                </w:rPr>
                <w:t>Unknown</w:t>
              </w:r>
            </w:ins>
          </w:p>
        </w:tc>
      </w:tr>
      <w:tr w:rsidR="00052016" w14:paraId="764ECEFE" w14:textId="77777777" w:rsidTr="00350E92">
        <w:trPr>
          <w:trHeight w:val="110"/>
          <w:jc w:val="center"/>
          <w:ins w:id="4514" w:author="DENOUAL Franck" w:date="2022-11-18T15:39:00Z"/>
        </w:trPr>
        <w:tc>
          <w:tcPr>
            <w:tcW w:w="2263" w:type="dxa"/>
          </w:tcPr>
          <w:p w14:paraId="5147EAFA" w14:textId="77777777" w:rsidR="00052016" w:rsidRDefault="00052016" w:rsidP="00052016">
            <w:pPr>
              <w:pStyle w:val="Default"/>
              <w:jc w:val="center"/>
              <w:rPr>
                <w:ins w:id="4515" w:author="DENOUAL Franck" w:date="2022-11-18T15:39:00Z"/>
                <w:sz w:val="22"/>
                <w:szCs w:val="22"/>
              </w:rPr>
            </w:pPr>
            <w:ins w:id="4516" w:author="DENOUAL Franck" w:date="2022-11-18T15:39:00Z">
              <w:r>
                <w:rPr>
                  <w:sz w:val="22"/>
                  <w:szCs w:val="22"/>
                </w:rPr>
                <w:t>01</w:t>
              </w:r>
            </w:ins>
          </w:p>
        </w:tc>
        <w:tc>
          <w:tcPr>
            <w:tcW w:w="5529" w:type="dxa"/>
          </w:tcPr>
          <w:p w14:paraId="4F0E653E" w14:textId="77777777" w:rsidR="00052016" w:rsidRDefault="00052016" w:rsidP="00052016">
            <w:pPr>
              <w:pStyle w:val="Default"/>
              <w:rPr>
                <w:ins w:id="4517" w:author="DENOUAL Franck" w:date="2022-11-18T15:39:00Z"/>
                <w:sz w:val="22"/>
                <w:szCs w:val="22"/>
              </w:rPr>
            </w:pPr>
            <w:ins w:id="4518" w:author="DENOUAL Franck" w:date="2022-11-18T15:39:00Z">
              <w:r>
                <w:rPr>
                  <w:sz w:val="22"/>
                  <w:szCs w:val="22"/>
                </w:rPr>
                <w:t>Jam Correction</w:t>
              </w:r>
            </w:ins>
          </w:p>
        </w:tc>
      </w:tr>
      <w:tr w:rsidR="00052016" w14:paraId="5BBB4D0D" w14:textId="77777777" w:rsidTr="00350E92">
        <w:trPr>
          <w:trHeight w:val="110"/>
          <w:jc w:val="center"/>
          <w:ins w:id="4519" w:author="DENOUAL Franck" w:date="2022-11-18T15:39:00Z"/>
        </w:trPr>
        <w:tc>
          <w:tcPr>
            <w:tcW w:w="2263" w:type="dxa"/>
          </w:tcPr>
          <w:p w14:paraId="4867CD73" w14:textId="77777777" w:rsidR="00052016" w:rsidRDefault="00052016" w:rsidP="00052016">
            <w:pPr>
              <w:pStyle w:val="Default"/>
              <w:jc w:val="center"/>
              <w:rPr>
                <w:ins w:id="4520" w:author="DENOUAL Franck" w:date="2022-11-18T15:39:00Z"/>
                <w:sz w:val="22"/>
                <w:szCs w:val="22"/>
              </w:rPr>
            </w:pPr>
            <w:ins w:id="4521" w:author="DENOUAL Franck" w:date="2022-11-18T15:39:00Z">
              <w:r>
                <w:rPr>
                  <w:sz w:val="22"/>
                  <w:szCs w:val="22"/>
                </w:rPr>
                <w:t>10</w:t>
              </w:r>
            </w:ins>
          </w:p>
        </w:tc>
        <w:tc>
          <w:tcPr>
            <w:tcW w:w="5529" w:type="dxa"/>
          </w:tcPr>
          <w:p w14:paraId="51419343" w14:textId="77777777" w:rsidR="00052016" w:rsidRDefault="00052016" w:rsidP="00052016">
            <w:pPr>
              <w:pStyle w:val="Default"/>
              <w:rPr>
                <w:ins w:id="4522" w:author="DENOUAL Franck" w:date="2022-11-18T15:39:00Z"/>
                <w:sz w:val="22"/>
                <w:szCs w:val="22"/>
              </w:rPr>
            </w:pPr>
            <w:ins w:id="4523" w:author="DENOUAL Franck" w:date="2022-11-18T15:39:00Z">
              <w:r>
                <w:rPr>
                  <w:sz w:val="22"/>
                  <w:szCs w:val="22"/>
                </w:rPr>
                <w:t>Slew Correction</w:t>
              </w:r>
            </w:ins>
          </w:p>
        </w:tc>
      </w:tr>
      <w:tr w:rsidR="00052016" w14:paraId="64EF7891" w14:textId="77777777" w:rsidTr="00350E92">
        <w:trPr>
          <w:trHeight w:val="110"/>
          <w:jc w:val="center"/>
          <w:ins w:id="4524" w:author="DENOUAL Franck" w:date="2022-11-18T15:39:00Z"/>
        </w:trPr>
        <w:tc>
          <w:tcPr>
            <w:tcW w:w="2263" w:type="dxa"/>
          </w:tcPr>
          <w:p w14:paraId="3B87D226" w14:textId="77777777" w:rsidR="00052016" w:rsidRDefault="00052016" w:rsidP="00052016">
            <w:pPr>
              <w:pStyle w:val="Default"/>
              <w:jc w:val="center"/>
              <w:rPr>
                <w:ins w:id="4525" w:author="DENOUAL Franck" w:date="2022-11-18T15:39:00Z"/>
                <w:sz w:val="22"/>
                <w:szCs w:val="22"/>
              </w:rPr>
            </w:pPr>
            <w:ins w:id="4526" w:author="DENOUAL Franck" w:date="2022-11-18T15:39:00Z">
              <w:r>
                <w:rPr>
                  <w:sz w:val="22"/>
                  <w:szCs w:val="22"/>
                </w:rPr>
                <w:t>11</w:t>
              </w:r>
            </w:ins>
          </w:p>
        </w:tc>
        <w:tc>
          <w:tcPr>
            <w:tcW w:w="5529" w:type="dxa"/>
          </w:tcPr>
          <w:p w14:paraId="6495E141" w14:textId="77777777" w:rsidR="00052016" w:rsidRDefault="00052016" w:rsidP="00052016">
            <w:pPr>
              <w:pStyle w:val="Default"/>
              <w:rPr>
                <w:ins w:id="4527" w:author="DENOUAL Franck" w:date="2022-11-18T15:39:00Z"/>
                <w:sz w:val="22"/>
                <w:szCs w:val="22"/>
              </w:rPr>
            </w:pPr>
            <w:ins w:id="4528" w:author="DENOUAL Franck" w:date="2022-11-18T15:39:00Z">
              <w:r>
                <w:rPr>
                  <w:sz w:val="22"/>
                  <w:szCs w:val="22"/>
                </w:rPr>
                <w:t>Reserved for future use</w:t>
              </w:r>
            </w:ins>
          </w:p>
        </w:tc>
      </w:tr>
      <w:tr w:rsidR="00052016" w14:paraId="0A1F839A" w14:textId="77777777" w:rsidTr="00350E92">
        <w:trPr>
          <w:trHeight w:val="110"/>
          <w:jc w:val="center"/>
          <w:ins w:id="4529" w:author="DENOUAL Franck" w:date="2022-11-18T15:39:00Z"/>
        </w:trPr>
        <w:tc>
          <w:tcPr>
            <w:tcW w:w="2263" w:type="dxa"/>
          </w:tcPr>
          <w:p w14:paraId="51F1397A" w14:textId="77777777" w:rsidR="00052016" w:rsidRDefault="00052016" w:rsidP="00052016">
            <w:pPr>
              <w:pStyle w:val="Default"/>
              <w:rPr>
                <w:ins w:id="4530" w:author="DENOUAL Franck" w:date="2022-11-18T15:39:00Z"/>
                <w:sz w:val="22"/>
                <w:szCs w:val="22"/>
              </w:rPr>
            </w:pPr>
            <w:ins w:id="4531" w:author="DENOUAL Franck" w:date="2022-11-18T15:39:00Z">
              <w:r>
                <w:rPr>
                  <w:sz w:val="22"/>
                  <w:szCs w:val="22"/>
                </w:rPr>
                <w:t>Bits 1 and 0 (lsb)</w:t>
              </w:r>
            </w:ins>
          </w:p>
        </w:tc>
        <w:tc>
          <w:tcPr>
            <w:tcW w:w="5529" w:type="dxa"/>
          </w:tcPr>
          <w:p w14:paraId="2E36DF41" w14:textId="77777777" w:rsidR="00052016" w:rsidRPr="00E21F67" w:rsidRDefault="00052016" w:rsidP="00052016">
            <w:pPr>
              <w:pStyle w:val="Default"/>
              <w:rPr>
                <w:ins w:id="4532" w:author="DENOUAL Franck" w:date="2022-11-18T15:39:00Z"/>
              </w:rPr>
            </w:pPr>
            <w:ins w:id="4533" w:author="DENOUAL Franck" w:date="2022-11-18T15:39:00Z">
              <w:r w:rsidRPr="00E21F67">
                <w:rPr>
                  <w:b/>
                  <w:bCs/>
                </w:rPr>
                <w:t>Clock Synchronization Status</w:t>
              </w:r>
            </w:ins>
          </w:p>
        </w:tc>
      </w:tr>
      <w:tr w:rsidR="00052016" w14:paraId="09265207" w14:textId="77777777" w:rsidTr="00350E92">
        <w:trPr>
          <w:trHeight w:val="110"/>
          <w:jc w:val="center"/>
          <w:ins w:id="4534" w:author="DENOUAL Franck" w:date="2022-11-18T15:39:00Z"/>
        </w:trPr>
        <w:tc>
          <w:tcPr>
            <w:tcW w:w="2263" w:type="dxa"/>
          </w:tcPr>
          <w:p w14:paraId="76086D41" w14:textId="77777777" w:rsidR="00052016" w:rsidRDefault="00052016" w:rsidP="00052016">
            <w:pPr>
              <w:pStyle w:val="Default"/>
              <w:jc w:val="center"/>
              <w:rPr>
                <w:ins w:id="4535" w:author="DENOUAL Franck" w:date="2022-11-18T15:39:00Z"/>
                <w:sz w:val="22"/>
                <w:szCs w:val="22"/>
              </w:rPr>
            </w:pPr>
            <w:ins w:id="4536" w:author="DENOUAL Franck" w:date="2022-11-18T15:39:00Z">
              <w:r>
                <w:rPr>
                  <w:sz w:val="22"/>
                  <w:szCs w:val="22"/>
                </w:rPr>
                <w:t>00</w:t>
              </w:r>
            </w:ins>
          </w:p>
        </w:tc>
        <w:tc>
          <w:tcPr>
            <w:tcW w:w="5529" w:type="dxa"/>
          </w:tcPr>
          <w:p w14:paraId="3C544D4D" w14:textId="77777777" w:rsidR="00052016" w:rsidRDefault="00052016" w:rsidP="00052016">
            <w:pPr>
              <w:pStyle w:val="Default"/>
              <w:rPr>
                <w:ins w:id="4537" w:author="DENOUAL Franck" w:date="2022-11-18T15:39:00Z"/>
                <w:sz w:val="22"/>
                <w:szCs w:val="22"/>
              </w:rPr>
            </w:pPr>
            <w:ins w:id="4538" w:author="DENOUAL Franck" w:date="2022-11-18T15:39:00Z">
              <w:r>
                <w:rPr>
                  <w:sz w:val="22"/>
                  <w:szCs w:val="22"/>
                </w:rPr>
                <w:t xml:space="preserve">Clock source synchronization status is unknown </w:t>
              </w:r>
            </w:ins>
          </w:p>
        </w:tc>
      </w:tr>
      <w:tr w:rsidR="00052016" w14:paraId="60F26E76" w14:textId="77777777" w:rsidTr="00350E92">
        <w:trPr>
          <w:trHeight w:val="110"/>
          <w:jc w:val="center"/>
          <w:ins w:id="4539" w:author="DENOUAL Franck" w:date="2022-11-18T15:39:00Z"/>
        </w:trPr>
        <w:tc>
          <w:tcPr>
            <w:tcW w:w="2263" w:type="dxa"/>
          </w:tcPr>
          <w:p w14:paraId="1E257BDC" w14:textId="77777777" w:rsidR="00052016" w:rsidRDefault="00052016" w:rsidP="00052016">
            <w:pPr>
              <w:pStyle w:val="Default"/>
              <w:jc w:val="center"/>
              <w:rPr>
                <w:ins w:id="4540" w:author="DENOUAL Franck" w:date="2022-11-18T15:39:00Z"/>
                <w:sz w:val="22"/>
                <w:szCs w:val="22"/>
              </w:rPr>
            </w:pPr>
            <w:ins w:id="4541" w:author="DENOUAL Franck" w:date="2022-11-18T15:39:00Z">
              <w:r>
                <w:rPr>
                  <w:sz w:val="22"/>
                  <w:szCs w:val="22"/>
                </w:rPr>
                <w:t>01</w:t>
              </w:r>
            </w:ins>
          </w:p>
        </w:tc>
        <w:tc>
          <w:tcPr>
            <w:tcW w:w="5529" w:type="dxa"/>
          </w:tcPr>
          <w:p w14:paraId="1F0D6BEF" w14:textId="77777777" w:rsidR="00052016" w:rsidRDefault="00052016" w:rsidP="00052016">
            <w:pPr>
              <w:pStyle w:val="Default"/>
              <w:rPr>
                <w:ins w:id="4542" w:author="DENOUAL Franck" w:date="2022-11-18T15:39:00Z"/>
                <w:sz w:val="22"/>
                <w:szCs w:val="22"/>
              </w:rPr>
            </w:pPr>
            <w:ins w:id="4543" w:author="DENOUAL Franck" w:date="2022-11-18T15:39:00Z">
              <w:r>
                <w:rPr>
                  <w:sz w:val="22"/>
                  <w:szCs w:val="22"/>
                </w:rPr>
                <w:t xml:space="preserve">Clock source is not synchronized to an atomic source </w:t>
              </w:r>
            </w:ins>
          </w:p>
        </w:tc>
      </w:tr>
      <w:tr w:rsidR="00052016" w14:paraId="785F0250" w14:textId="77777777" w:rsidTr="00350E92">
        <w:trPr>
          <w:trHeight w:val="110"/>
          <w:jc w:val="center"/>
          <w:ins w:id="4544" w:author="DENOUAL Franck" w:date="2022-11-18T15:39:00Z"/>
        </w:trPr>
        <w:tc>
          <w:tcPr>
            <w:tcW w:w="2263" w:type="dxa"/>
          </w:tcPr>
          <w:p w14:paraId="4F849F60" w14:textId="77777777" w:rsidR="00052016" w:rsidRDefault="00052016" w:rsidP="00052016">
            <w:pPr>
              <w:pStyle w:val="Default"/>
              <w:jc w:val="center"/>
              <w:rPr>
                <w:ins w:id="4545" w:author="DENOUAL Franck" w:date="2022-11-18T15:39:00Z"/>
                <w:sz w:val="22"/>
                <w:szCs w:val="22"/>
              </w:rPr>
            </w:pPr>
            <w:ins w:id="4546" w:author="DENOUAL Franck" w:date="2022-11-18T15:39:00Z">
              <w:r>
                <w:rPr>
                  <w:sz w:val="22"/>
                  <w:szCs w:val="22"/>
                </w:rPr>
                <w:t>10</w:t>
              </w:r>
            </w:ins>
          </w:p>
        </w:tc>
        <w:tc>
          <w:tcPr>
            <w:tcW w:w="5529" w:type="dxa"/>
          </w:tcPr>
          <w:p w14:paraId="2DE2FF0B" w14:textId="77777777" w:rsidR="00052016" w:rsidRDefault="00052016" w:rsidP="00052016">
            <w:pPr>
              <w:pStyle w:val="Default"/>
              <w:rPr>
                <w:ins w:id="4547" w:author="DENOUAL Franck" w:date="2022-11-18T15:39:00Z"/>
                <w:sz w:val="22"/>
                <w:szCs w:val="22"/>
              </w:rPr>
            </w:pPr>
            <w:ins w:id="4548" w:author="DENOUAL Franck" w:date="2022-11-18T15:39:00Z">
              <w:r>
                <w:rPr>
                  <w:sz w:val="22"/>
                  <w:szCs w:val="22"/>
                </w:rPr>
                <w:t xml:space="preserve">Clock source is synchronized to an atomic source </w:t>
              </w:r>
            </w:ins>
          </w:p>
        </w:tc>
      </w:tr>
      <w:tr w:rsidR="00052016" w14:paraId="2A4221DB" w14:textId="77777777" w:rsidTr="00350E92">
        <w:trPr>
          <w:trHeight w:val="110"/>
          <w:jc w:val="center"/>
          <w:ins w:id="4549" w:author="DENOUAL Franck" w:date="2022-11-18T15:39:00Z"/>
        </w:trPr>
        <w:tc>
          <w:tcPr>
            <w:tcW w:w="2263" w:type="dxa"/>
          </w:tcPr>
          <w:p w14:paraId="6FE8B58A" w14:textId="77777777" w:rsidR="00052016" w:rsidRDefault="00052016" w:rsidP="00052016">
            <w:pPr>
              <w:pStyle w:val="Default"/>
              <w:jc w:val="center"/>
              <w:rPr>
                <w:ins w:id="4550" w:author="DENOUAL Franck" w:date="2022-11-18T15:39:00Z"/>
                <w:sz w:val="22"/>
                <w:szCs w:val="22"/>
              </w:rPr>
            </w:pPr>
            <w:ins w:id="4551" w:author="DENOUAL Franck" w:date="2022-11-18T15:39:00Z">
              <w:r>
                <w:rPr>
                  <w:sz w:val="22"/>
                  <w:szCs w:val="22"/>
                </w:rPr>
                <w:t>11</w:t>
              </w:r>
            </w:ins>
          </w:p>
        </w:tc>
        <w:tc>
          <w:tcPr>
            <w:tcW w:w="5529" w:type="dxa"/>
          </w:tcPr>
          <w:p w14:paraId="4D896059" w14:textId="77777777" w:rsidR="00052016" w:rsidRDefault="00052016" w:rsidP="00052016">
            <w:pPr>
              <w:pStyle w:val="Default"/>
              <w:rPr>
                <w:ins w:id="4552" w:author="DENOUAL Franck" w:date="2022-11-18T15:39:00Z"/>
                <w:sz w:val="22"/>
                <w:szCs w:val="22"/>
              </w:rPr>
            </w:pPr>
            <w:ins w:id="4553" w:author="DENOUAL Franck" w:date="2022-11-18T15:39:00Z">
              <w:r>
                <w:rPr>
                  <w:sz w:val="22"/>
                  <w:szCs w:val="22"/>
                </w:rPr>
                <w:t>Reserved for future use</w:t>
              </w:r>
            </w:ins>
          </w:p>
        </w:tc>
      </w:tr>
    </w:tbl>
    <w:p w14:paraId="46199B23" w14:textId="77777777" w:rsidR="00052016" w:rsidRDefault="00052016" w:rsidP="00052016">
      <w:pPr>
        <w:spacing w:line="216" w:lineRule="auto"/>
        <w:contextualSpacing/>
        <w:rPr>
          <w:ins w:id="4554" w:author="DENOUAL Franck" w:date="2022-11-18T15:39:00Z"/>
          <w:rFonts w:eastAsiaTheme="minorEastAsia" w:cstheme="minorHAnsi"/>
          <w:color w:val="000000" w:themeColor="text1"/>
          <w:kern w:val="24"/>
        </w:rPr>
      </w:pPr>
    </w:p>
    <w:p w14:paraId="5F61599E" w14:textId="77777777" w:rsidR="00052016" w:rsidRDefault="00052016" w:rsidP="00052016">
      <w:pPr>
        <w:spacing w:line="216" w:lineRule="auto"/>
        <w:ind w:left="360"/>
        <w:contextualSpacing/>
        <w:rPr>
          <w:ins w:id="4555" w:author="DENOUAL Franck" w:date="2022-11-18T15:39:00Z"/>
          <w:rFonts w:eastAsiaTheme="minorEastAsia" w:cstheme="minorHAnsi"/>
          <w:color w:val="000000" w:themeColor="text1"/>
          <w:kern w:val="24"/>
        </w:rPr>
      </w:pPr>
    </w:p>
    <w:p w14:paraId="34B7DC50" w14:textId="77777777" w:rsidR="00052016" w:rsidRDefault="00052016" w:rsidP="00052016">
      <w:pPr>
        <w:rPr>
          <w:ins w:id="4556" w:author="DENOUAL Franck" w:date="2022-11-18T15:39:00Z"/>
          <w:b/>
          <w:bCs/>
        </w:rPr>
      </w:pPr>
      <w:ins w:id="4557" w:author="DENOUAL Franck" w:date="2022-11-18T15:39:00Z">
        <w:r>
          <w:rPr>
            <w:b/>
            <w:bCs/>
          </w:rPr>
          <w:br w:type="page"/>
        </w:r>
      </w:ins>
    </w:p>
    <w:p w14:paraId="0C8BC1B5" w14:textId="742D27C9" w:rsidR="00052016" w:rsidRPr="00C1657E" w:rsidRDefault="00350E92" w:rsidP="00350E92">
      <w:pPr>
        <w:pStyle w:val="Heading3"/>
        <w:rPr>
          <w:ins w:id="4558" w:author="DENOUAL Franck" w:date="2022-11-18T15:39:00Z"/>
        </w:rPr>
      </w:pPr>
      <w:ins w:id="4559" w:author="DENOUAL Franck" w:date="2022-11-18T15:53:00Z">
        <w:r>
          <w:rPr>
            <w:lang w:val="en-US"/>
          </w:rPr>
          <w:lastRenderedPageBreak/>
          <w:t>(</w:t>
        </w:r>
      </w:ins>
      <w:ins w:id="4560" w:author="DENOUAL Franck" w:date="2022-11-18T15:39:00Z">
        <w:r w:rsidR="00052016">
          <w:t>Draft</w:t>
        </w:r>
      </w:ins>
      <w:ins w:id="4561" w:author="DENOUAL Franck" w:date="2022-11-18T15:53:00Z">
        <w:r>
          <w:rPr>
            <w:lang w:val="en-US"/>
          </w:rPr>
          <w:t>)</w:t>
        </w:r>
      </w:ins>
      <w:ins w:id="4562" w:author="DENOUAL Franck" w:date="2022-11-18T15:39:00Z">
        <w:r w:rsidR="00052016">
          <w:t xml:space="preserve"> </w:t>
        </w:r>
      </w:ins>
      <w:ins w:id="4563" w:author="DENOUAL Franck" w:date="2022-11-18T15:53:00Z">
        <w:r>
          <w:rPr>
            <w:lang w:val="en-US"/>
          </w:rPr>
          <w:t>Syntax</w:t>
        </w:r>
      </w:ins>
      <w:ins w:id="4564" w:author="DENOUAL Franck" w:date="2022-11-18T15:39:00Z">
        <w:r w:rsidR="00052016" w:rsidRPr="00C1657E">
          <w:t>:</w:t>
        </w:r>
      </w:ins>
    </w:p>
    <w:p w14:paraId="1E7F16F1" w14:textId="7B582400" w:rsidR="00052016" w:rsidRDefault="00052016" w:rsidP="00350E92">
      <w:pPr>
        <w:pStyle w:val="code"/>
        <w:spacing w:before="0"/>
        <w:rPr>
          <w:ins w:id="4565" w:author="DENOUAL Franck" w:date="2022-11-18T15:39:00Z"/>
        </w:rPr>
      </w:pPr>
      <w:ins w:id="4566" w:author="DENOUAL Franck" w:date="2022-11-18T15:39:00Z">
        <w:r w:rsidRPr="00350E92">
          <w:rPr>
            <w:sz w:val="22"/>
          </w:rPr>
          <w:t>aligned(8) class CollectionTimestampBox extends FullBox('colt', version, flags){</w:t>
        </w:r>
      </w:ins>
      <w:ins w:id="4567" w:author="DENOUAL Franck" w:date="2022-11-18T15:50:00Z">
        <w:r w:rsidR="00350E92" w:rsidRPr="00350E92">
          <w:t xml:space="preserve"> </w:t>
        </w:r>
        <w:r w:rsidR="00350E92">
          <w:br/>
        </w:r>
      </w:ins>
      <w:bookmarkStart w:id="4568" w:name="_Hlk119679213"/>
      <w:ins w:id="4569" w:author="DENOUAL Franck" w:date="2022-11-18T15:39:00Z">
        <w:r w:rsidRPr="00350E92">
          <w:rPr>
            <w:sz w:val="22"/>
          </w:rPr>
          <w:tab/>
        </w:r>
        <w:bookmarkEnd w:id="4568"/>
        <w:r w:rsidRPr="00350E92">
          <w:rPr>
            <w:sz w:val="22"/>
          </w:rPr>
          <w:t>unsigned int (32) entry_count;</w:t>
        </w:r>
      </w:ins>
      <w:ins w:id="4570" w:author="DENOUAL Franck" w:date="2022-11-18T15:50:00Z">
        <w:r w:rsidR="00350E92" w:rsidRPr="00350E92">
          <w:t xml:space="preserve"> </w:t>
        </w:r>
        <w:r w:rsidR="00350E92">
          <w:br/>
        </w:r>
      </w:ins>
      <w:ins w:id="4571" w:author="DENOUAL Franck" w:date="2022-11-18T15:52:00Z">
        <w:r w:rsidR="00350E92" w:rsidRPr="00350E92">
          <w:rPr>
            <w:sz w:val="22"/>
          </w:rPr>
          <w:tab/>
        </w:r>
      </w:ins>
      <w:ins w:id="4572" w:author="DENOUAL Franck" w:date="2022-11-18T15:39:00Z">
        <w:r w:rsidRPr="00350E92">
          <w:rPr>
            <w:sz w:val="22"/>
          </w:rPr>
          <w:t>unsigned int(8) location;</w:t>
        </w:r>
      </w:ins>
      <w:ins w:id="4573" w:author="DENOUAL Franck" w:date="2022-11-18T15:50:00Z">
        <w:r w:rsidR="00350E92" w:rsidRPr="00350E92">
          <w:t xml:space="preserve"> </w:t>
        </w:r>
        <w:r w:rsidR="00350E92">
          <w:br/>
        </w:r>
      </w:ins>
      <w:ins w:id="4574" w:author="DENOUAL Franck" w:date="2022-11-18T15:52:00Z">
        <w:r w:rsidR="00350E92" w:rsidRPr="00350E92">
          <w:rPr>
            <w:sz w:val="22"/>
          </w:rPr>
          <w:tab/>
        </w:r>
      </w:ins>
      <w:ins w:id="4575" w:author="DENOUAL Franck" w:date="2022-11-18T15:39:00Z">
        <w:r w:rsidRPr="00350E92">
          <w:rPr>
            <w:sz w:val="22"/>
          </w:rPr>
          <w:t>unsigned int(8) size_of_timestamp_block;</w:t>
        </w:r>
        <w:r w:rsidRPr="00350E92">
          <w:rPr>
            <w:sz w:val="22"/>
          </w:rPr>
          <w:tab/>
          <w:t>//set equal to size of timestamp and //clock_synch_status</w:t>
        </w:r>
      </w:ins>
      <w:ins w:id="4576" w:author="DENOUAL Franck" w:date="2022-11-18T15:50:00Z">
        <w:r w:rsidR="00350E92">
          <w:br/>
        </w:r>
      </w:ins>
      <w:ins w:id="4577" w:author="DENOUAL Franck" w:date="2022-11-18T15:39:00Z">
        <w:r w:rsidRPr="00350E92">
          <w:rPr>
            <w:sz w:val="22"/>
          </w:rPr>
          <w:tab/>
          <w:t>unsigned int (8) time_system_level;</w:t>
        </w:r>
      </w:ins>
      <w:ins w:id="4578" w:author="DENOUAL Franck" w:date="2022-11-18T15:50:00Z">
        <w:r w:rsidR="00350E92" w:rsidRPr="00350E92">
          <w:t xml:space="preserve"> </w:t>
        </w:r>
        <w:r w:rsidR="00350E92">
          <w:br/>
        </w:r>
      </w:ins>
      <w:ins w:id="4579" w:author="DENOUAL Franck" w:date="2022-11-18T15:52:00Z">
        <w:r w:rsidR="00350E92" w:rsidRPr="00350E92">
          <w:rPr>
            <w:sz w:val="22"/>
          </w:rPr>
          <w:tab/>
        </w:r>
      </w:ins>
      <w:ins w:id="4580" w:author="DENOUAL Franck" w:date="2022-11-18T15:39:00Z">
        <w:r w:rsidRPr="00350E92">
          <w:rPr>
            <w:sz w:val="22"/>
          </w:rPr>
          <w:t>unsigned int (8) time_format;</w:t>
        </w:r>
      </w:ins>
      <w:ins w:id="4581" w:author="DENOUAL Franck" w:date="2022-11-18T15:50:00Z">
        <w:r w:rsidR="00350E92" w:rsidRPr="00350E92">
          <w:t xml:space="preserve"> </w:t>
        </w:r>
        <w:r w:rsidR="00350E92">
          <w:br/>
        </w:r>
      </w:ins>
      <w:ins w:id="4582" w:author="DENOUAL Franck" w:date="2022-11-18T15:39:00Z">
        <w:r w:rsidRPr="00350E92">
          <w:rPr>
            <w:sz w:val="22"/>
          </w:rPr>
          <w:tab/>
          <w:t>unsigned int (8) clock_source;</w:t>
        </w:r>
      </w:ins>
      <w:ins w:id="4583" w:author="DENOUAL Franck" w:date="2022-11-18T15:50:00Z">
        <w:r w:rsidR="00350E92" w:rsidRPr="00350E92">
          <w:t xml:space="preserve"> </w:t>
        </w:r>
        <w:r w:rsidR="00350E92">
          <w:br/>
        </w:r>
      </w:ins>
      <w:ins w:id="4584" w:author="DENOUAL Franck" w:date="2022-11-18T15:39:00Z">
        <w:r w:rsidRPr="00350E92">
          <w:rPr>
            <w:sz w:val="22"/>
          </w:rPr>
          <w:tab/>
          <w:t>float (32) synchronization_pulse_frequency;</w:t>
        </w:r>
      </w:ins>
      <w:ins w:id="4585" w:author="DENOUAL Franck" w:date="2022-11-18T15:50:00Z">
        <w:r w:rsidR="00350E92" w:rsidRPr="00350E92">
          <w:t xml:space="preserve"> </w:t>
        </w:r>
        <w:r w:rsidR="00350E92">
          <w:br/>
        </w:r>
      </w:ins>
      <w:ins w:id="4586" w:author="DENOUAL Franck" w:date="2022-11-18T15:52:00Z">
        <w:r w:rsidR="00350E92" w:rsidRPr="00350E92">
          <w:rPr>
            <w:sz w:val="22"/>
          </w:rPr>
          <w:tab/>
        </w:r>
      </w:ins>
      <w:ins w:id="4587" w:author="DENOUAL Franck" w:date="2022-11-18T15:39:00Z">
        <w:r w:rsidRPr="00350E92">
          <w:rPr>
            <w:sz w:val="22"/>
          </w:rPr>
          <w:t>int (16) leap_seconds_offset;</w:t>
        </w:r>
        <w:r w:rsidRPr="00350E92">
          <w:rPr>
            <w:sz w:val="22"/>
          </w:rPr>
          <w:tab/>
          <w:t>//defined as valid for first frame</w:t>
        </w:r>
      </w:ins>
      <w:ins w:id="4588" w:author="DENOUAL Franck" w:date="2022-11-18T15:51:00Z">
        <w:r w:rsidR="00350E92">
          <w:br/>
        </w:r>
      </w:ins>
      <w:ins w:id="4589" w:author="DENOUAL Franck" w:date="2022-11-18T15:52:00Z">
        <w:r w:rsidR="00350E92" w:rsidRPr="00350E92">
          <w:rPr>
            <w:sz w:val="22"/>
          </w:rPr>
          <w:tab/>
        </w:r>
      </w:ins>
      <w:ins w:id="4590" w:author="DENOUAL Franck" w:date="2022-11-18T15:39:00Z">
        <w:r w:rsidRPr="00350E92">
          <w:rPr>
            <w:sz w:val="22"/>
          </w:rPr>
          <w:t>unsigned int (64) clock_measurement_uncertainty;</w:t>
        </w:r>
      </w:ins>
      <w:ins w:id="4591" w:author="DENOUAL Franck" w:date="2022-11-18T15:51:00Z">
        <w:r w:rsidR="00350E92" w:rsidRPr="00350E92">
          <w:t xml:space="preserve"> </w:t>
        </w:r>
        <w:r w:rsidR="00350E92">
          <w:br/>
        </w:r>
      </w:ins>
      <w:ins w:id="4592" w:author="DENOUAL Franck" w:date="2022-11-18T15:52:00Z">
        <w:r w:rsidR="00350E92" w:rsidRPr="00350E92">
          <w:rPr>
            <w:sz w:val="22"/>
          </w:rPr>
          <w:tab/>
        </w:r>
      </w:ins>
      <w:ins w:id="4593" w:author="DENOUAL Franck" w:date="2022-11-18T15:39:00Z">
        <w:r w:rsidRPr="00350E92">
          <w:rPr>
            <w:sz w:val="22"/>
          </w:rPr>
          <w:t>float (32) drift_rate;</w:t>
        </w:r>
      </w:ins>
      <w:ins w:id="4594" w:author="DENOUAL Franck" w:date="2022-11-18T15:51:00Z">
        <w:r w:rsidR="00350E92" w:rsidRPr="00350E92">
          <w:t xml:space="preserve"> </w:t>
        </w:r>
        <w:r w:rsidR="00350E92">
          <w:br/>
        </w:r>
      </w:ins>
      <w:ins w:id="4595" w:author="DENOUAL Franck" w:date="2022-11-18T15:39:00Z">
        <w:r w:rsidRPr="00350E92">
          <w:rPr>
            <w:sz w:val="22"/>
          </w:rPr>
          <w:tab/>
          <w:t>unsigned int (32) signal_source_delay;</w:t>
        </w:r>
      </w:ins>
      <w:ins w:id="4596" w:author="DENOUAL Franck" w:date="2022-11-18T15:51:00Z">
        <w:r w:rsidR="00350E92" w:rsidRPr="00350E92">
          <w:t xml:space="preserve"> </w:t>
        </w:r>
        <w:r w:rsidR="00350E92">
          <w:br/>
        </w:r>
      </w:ins>
      <w:ins w:id="4597" w:author="DENOUAL Franck" w:date="2022-11-18T15:39:00Z">
        <w:r w:rsidRPr="00350E92">
          <w:rPr>
            <w:sz w:val="22"/>
          </w:rPr>
          <w:tab/>
          <w:t>unsigned int (64) unlock_time;</w:t>
        </w:r>
      </w:ins>
      <w:ins w:id="4598" w:author="DENOUAL Franck" w:date="2022-11-18T15:51:00Z">
        <w:r w:rsidR="00350E92" w:rsidRPr="00350E92">
          <w:t xml:space="preserve"> </w:t>
        </w:r>
        <w:r w:rsidR="00350E92">
          <w:br/>
        </w:r>
      </w:ins>
      <w:ins w:id="4599" w:author="DENOUAL Franck" w:date="2022-11-18T15:52:00Z">
        <w:r w:rsidR="00350E92" w:rsidRPr="00350E92">
          <w:rPr>
            <w:sz w:val="22"/>
          </w:rPr>
          <w:tab/>
        </w:r>
      </w:ins>
      <w:ins w:id="4600" w:author="DENOUAL Franck" w:date="2022-11-18T15:39:00Z">
        <w:r w:rsidRPr="00350E92">
          <w:rPr>
            <w:sz w:val="22"/>
          </w:rPr>
          <w:t>if (location == 0) {</w:t>
        </w:r>
      </w:ins>
      <w:ins w:id="4601" w:author="DENOUAL Franck" w:date="2022-11-18T15:54:00Z">
        <w:r w:rsidR="00AC1568">
          <w:br/>
        </w:r>
      </w:ins>
      <w:ins w:id="4602" w:author="DENOUAL Franck" w:date="2022-11-18T15:39:00Z">
        <w:r w:rsidRPr="00350E92">
          <w:rPr>
            <w:sz w:val="22"/>
          </w:rPr>
          <w:tab/>
        </w:r>
        <w:r w:rsidRPr="00350E92">
          <w:rPr>
            <w:sz w:val="22"/>
          </w:rPr>
          <w:tab/>
          <w:t>//timestamps are stored in Timestamp box</w:t>
        </w:r>
      </w:ins>
      <w:ins w:id="4603" w:author="DENOUAL Franck" w:date="2022-11-18T15:51:00Z">
        <w:r w:rsidR="00350E92">
          <w:br/>
        </w:r>
      </w:ins>
      <w:ins w:id="4604" w:author="DENOUAL Franck" w:date="2022-11-18T15:39:00Z">
        <w:r w:rsidRPr="00350E92">
          <w:rPr>
            <w:sz w:val="22"/>
          </w:rPr>
          <w:tab/>
        </w:r>
      </w:ins>
      <w:ins w:id="4605" w:author="DENOUAL Franck" w:date="2022-11-18T15:52:00Z">
        <w:r w:rsidR="00350E92" w:rsidRPr="00350E92">
          <w:rPr>
            <w:sz w:val="22"/>
          </w:rPr>
          <w:tab/>
        </w:r>
      </w:ins>
      <w:ins w:id="4606" w:author="DENOUAL Franck" w:date="2022-11-18T15:39:00Z">
        <w:r w:rsidRPr="00350E92">
          <w:rPr>
            <w:sz w:val="22"/>
          </w:rPr>
          <w:t xml:space="preserve">for(i=0; </w:t>
        </w:r>
      </w:ins>
      <w:ins w:id="4607" w:author="DENOUAL Franck" w:date="2022-11-18T15:55:00Z">
        <w:r w:rsidR="00AC1568">
          <w:rPr>
            <w:sz w:val="22"/>
          </w:rPr>
          <w:t xml:space="preserve">I </w:t>
        </w:r>
      </w:ins>
      <w:ins w:id="4608" w:author="DENOUAL Franck" w:date="2022-11-18T15:39:00Z">
        <w:r w:rsidRPr="00350E92">
          <w:rPr>
            <w:sz w:val="22"/>
          </w:rPr>
          <w:t>&lt;</w:t>
        </w:r>
      </w:ins>
      <w:ins w:id="4609" w:author="DENOUAL Franck" w:date="2022-11-18T15:55:00Z">
        <w:r w:rsidR="00AC1568">
          <w:rPr>
            <w:sz w:val="22"/>
          </w:rPr>
          <w:t xml:space="preserve"> </w:t>
        </w:r>
      </w:ins>
      <w:ins w:id="4610" w:author="DENOUAL Franck" w:date="2022-11-18T15:39:00Z">
        <w:r w:rsidRPr="00350E92">
          <w:rPr>
            <w:sz w:val="22"/>
          </w:rPr>
          <w:t>entry_count; i++) {</w:t>
        </w:r>
      </w:ins>
      <w:ins w:id="4611" w:author="DENOUAL Franck" w:date="2022-11-18T15:51:00Z">
        <w:r w:rsidR="00350E92">
          <w:br/>
        </w:r>
      </w:ins>
      <w:ins w:id="4612" w:author="DENOUAL Franck" w:date="2022-11-18T15:39:00Z">
        <w:r w:rsidRPr="00350E92">
          <w:rPr>
            <w:sz w:val="22"/>
          </w:rPr>
          <w:tab/>
        </w:r>
        <w:r w:rsidRPr="00350E92">
          <w:rPr>
            <w:sz w:val="22"/>
          </w:rPr>
          <w:tab/>
        </w:r>
      </w:ins>
      <w:ins w:id="4613" w:author="DENOUAL Franck" w:date="2022-11-18T15:52:00Z">
        <w:r w:rsidR="00350E92" w:rsidRPr="00350E92">
          <w:rPr>
            <w:sz w:val="22"/>
          </w:rPr>
          <w:tab/>
        </w:r>
      </w:ins>
      <w:ins w:id="4614" w:author="DENOUAL Franck" w:date="2022-11-18T15:39:00Z">
        <w:r w:rsidRPr="00350E92">
          <w:rPr>
            <w:sz w:val="22"/>
          </w:rPr>
          <w:t>unsigned int (64) collection_time_stamp[i];</w:t>
        </w:r>
      </w:ins>
      <w:ins w:id="4615" w:author="DENOUAL Franck" w:date="2022-11-18T15:51:00Z">
        <w:r w:rsidR="00350E92" w:rsidRPr="00350E92">
          <w:t xml:space="preserve"> </w:t>
        </w:r>
        <w:r w:rsidR="00350E92">
          <w:br/>
        </w:r>
      </w:ins>
      <w:ins w:id="4616" w:author="DENOUAL Franck" w:date="2022-11-18T15:39:00Z">
        <w:r w:rsidRPr="00350E92">
          <w:rPr>
            <w:sz w:val="22"/>
          </w:rPr>
          <w:tab/>
        </w:r>
        <w:r w:rsidRPr="00350E92">
          <w:rPr>
            <w:sz w:val="22"/>
          </w:rPr>
          <w:tab/>
        </w:r>
      </w:ins>
      <w:ins w:id="4617" w:author="DENOUAL Franck" w:date="2022-11-18T15:52:00Z">
        <w:r w:rsidR="00350E92" w:rsidRPr="00350E92">
          <w:rPr>
            <w:sz w:val="22"/>
          </w:rPr>
          <w:tab/>
        </w:r>
      </w:ins>
      <w:ins w:id="4618" w:author="DENOUAL Franck" w:date="2022-11-18T15:39:00Z">
        <w:r w:rsidRPr="00350E92">
          <w:rPr>
            <w:sz w:val="22"/>
          </w:rPr>
          <w:t>unsigned int (8) time_transfer_parameters [i];</w:t>
        </w:r>
      </w:ins>
      <w:ins w:id="4619" w:author="DENOUAL Franck" w:date="2022-11-18T15:51:00Z">
        <w:r w:rsidR="00350E92" w:rsidRPr="00350E92">
          <w:t xml:space="preserve"> </w:t>
        </w:r>
        <w:r w:rsidR="00350E92">
          <w:br/>
        </w:r>
      </w:ins>
      <w:ins w:id="4620" w:author="DENOUAL Franck" w:date="2022-11-18T15:52:00Z">
        <w:r w:rsidR="00350E92" w:rsidRPr="00350E92">
          <w:rPr>
            <w:sz w:val="22"/>
          </w:rPr>
          <w:tab/>
        </w:r>
        <w:r w:rsidR="00350E92" w:rsidRPr="00350E92">
          <w:rPr>
            <w:sz w:val="22"/>
          </w:rPr>
          <w:tab/>
        </w:r>
      </w:ins>
      <w:ins w:id="4621" w:author="DENOUAL Franck" w:date="2022-11-18T15:39:00Z">
        <w:r w:rsidRPr="00350E92">
          <w:rPr>
            <w:sz w:val="22"/>
          </w:rPr>
          <w:t>}</w:t>
        </w:r>
      </w:ins>
      <w:ins w:id="4622" w:author="DENOUAL Franck" w:date="2022-11-18T15:51:00Z">
        <w:r w:rsidR="00350E92">
          <w:br/>
        </w:r>
      </w:ins>
      <w:ins w:id="4623" w:author="DENOUAL Franck" w:date="2022-11-18T15:39:00Z">
        <w:r w:rsidRPr="00350E92">
          <w:rPr>
            <w:sz w:val="22"/>
          </w:rPr>
          <w:tab/>
          <w:t>}</w:t>
        </w:r>
      </w:ins>
      <w:ins w:id="4624" w:author="DENOUAL Franck" w:date="2022-11-18T15:51:00Z">
        <w:r w:rsidR="00350E92">
          <w:br/>
        </w:r>
      </w:ins>
      <w:ins w:id="4625" w:author="DENOUAL Franck" w:date="2022-11-18T15:52:00Z">
        <w:r w:rsidR="00350E92" w:rsidRPr="00350E92">
          <w:rPr>
            <w:sz w:val="22"/>
          </w:rPr>
          <w:tab/>
        </w:r>
      </w:ins>
      <w:ins w:id="4626" w:author="DENOUAL Franck" w:date="2022-11-18T15:39:00Z">
        <w:r w:rsidRPr="00350E92">
          <w:rPr>
            <w:sz w:val="22"/>
          </w:rPr>
          <w:t>else if(location == 1){</w:t>
        </w:r>
      </w:ins>
      <w:ins w:id="4627" w:author="DENOUAL Franck" w:date="2022-11-18T15:54:00Z">
        <w:r w:rsidR="00AC1568" w:rsidRPr="00AC1568">
          <w:t xml:space="preserve"> </w:t>
        </w:r>
        <w:r w:rsidR="00AC1568">
          <w:br/>
        </w:r>
        <w:r w:rsidR="00AC1568" w:rsidRPr="00350E92">
          <w:rPr>
            <w:sz w:val="22"/>
          </w:rPr>
          <w:tab/>
        </w:r>
        <w:r w:rsidR="00AC1568" w:rsidRPr="00350E92">
          <w:rPr>
            <w:sz w:val="22"/>
          </w:rPr>
          <w:tab/>
        </w:r>
      </w:ins>
      <w:ins w:id="4628" w:author="DENOUAL Franck" w:date="2022-11-18T15:39:00Z">
        <w:r w:rsidRPr="00350E92">
          <w:rPr>
            <w:sz w:val="22"/>
          </w:rPr>
          <w:t>//timestamps are contiguous in a “well-ordered”, self-contained array</w:t>
        </w:r>
      </w:ins>
      <w:ins w:id="4629" w:author="DENOUAL Franck" w:date="2022-11-18T15:51:00Z">
        <w:r w:rsidR="00350E92">
          <w:br/>
        </w:r>
      </w:ins>
      <w:ins w:id="4630" w:author="DENOUAL Franck" w:date="2022-11-18T15:39:00Z">
        <w:r w:rsidRPr="00350E92">
          <w:rPr>
            <w:sz w:val="22"/>
          </w:rPr>
          <w:tab/>
        </w:r>
      </w:ins>
      <w:ins w:id="4631" w:author="DENOUAL Franck" w:date="2022-11-18T15:54:00Z">
        <w:r w:rsidR="00AC1568" w:rsidRPr="00350E92">
          <w:rPr>
            <w:sz w:val="22"/>
          </w:rPr>
          <w:tab/>
        </w:r>
      </w:ins>
      <w:ins w:id="4632" w:author="DENOUAL Franck" w:date="2022-11-18T15:39:00Z">
        <w:r w:rsidRPr="00350E92">
          <w:rPr>
            <w:sz w:val="22"/>
          </w:rPr>
          <w:t>//and stored elsewhere (mdat, etc.)</w:t>
        </w:r>
        <w:r w:rsidRPr="00350E92">
          <w:rPr>
            <w:sz w:val="22"/>
          </w:rPr>
          <w:tab/>
        </w:r>
      </w:ins>
      <w:ins w:id="4633" w:author="DENOUAL Franck" w:date="2022-11-18T15:51:00Z">
        <w:r w:rsidR="00350E92">
          <w:br/>
        </w:r>
      </w:ins>
      <w:ins w:id="4634" w:author="DENOUAL Franck" w:date="2022-11-18T15:53:00Z">
        <w:r w:rsidR="00350E92" w:rsidRPr="00350E92">
          <w:rPr>
            <w:sz w:val="22"/>
          </w:rPr>
          <w:tab/>
        </w:r>
        <w:r w:rsidR="00350E92" w:rsidRPr="00350E92">
          <w:rPr>
            <w:sz w:val="22"/>
          </w:rPr>
          <w:tab/>
        </w:r>
      </w:ins>
      <w:ins w:id="4635" w:author="DENOUAL Franck" w:date="2022-11-18T15:39:00Z">
        <w:r w:rsidRPr="00350E92">
          <w:rPr>
            <w:sz w:val="22"/>
          </w:rPr>
          <w:t>unsigned int (64) offset;</w:t>
        </w:r>
      </w:ins>
      <w:ins w:id="4636" w:author="DENOUAL Franck" w:date="2022-11-18T15:55:00Z">
        <w:r w:rsidR="00AC1568">
          <w:rPr>
            <w:sz w:val="22"/>
          </w:rPr>
          <w:t xml:space="preserve"> </w:t>
        </w:r>
      </w:ins>
      <w:ins w:id="4637" w:author="DENOUAL Franck" w:date="2022-11-18T15:39:00Z">
        <w:r w:rsidRPr="00350E92">
          <w:rPr>
            <w:sz w:val="22"/>
          </w:rPr>
          <w:t>//Array size = entry_count</w:t>
        </w:r>
      </w:ins>
      <w:ins w:id="4638" w:author="DENOUAL Franck" w:date="2022-11-18T15:55:00Z">
        <w:r w:rsidR="00AC1568">
          <w:rPr>
            <w:sz w:val="22"/>
          </w:rPr>
          <w:t xml:space="preserve"> </w:t>
        </w:r>
      </w:ins>
      <w:ins w:id="4639" w:author="DENOUAL Franck" w:date="2022-11-18T15:39:00Z">
        <w:r w:rsidRPr="00350E92">
          <w:rPr>
            <w:sz w:val="22"/>
          </w:rPr>
          <w:t>*</w:t>
        </w:r>
      </w:ins>
      <w:ins w:id="4640" w:author="DENOUAL Franck" w:date="2022-11-18T15:55:00Z">
        <w:r w:rsidR="00AC1568">
          <w:rPr>
            <w:sz w:val="22"/>
          </w:rPr>
          <w:t xml:space="preserve"> </w:t>
        </w:r>
      </w:ins>
      <w:ins w:id="4641" w:author="DENOUAL Franck" w:date="2022-11-18T15:39:00Z">
        <w:r w:rsidRPr="00350E92">
          <w:rPr>
            <w:sz w:val="22"/>
          </w:rPr>
          <w:t>size_of_timestamp_block</w:t>
        </w:r>
      </w:ins>
      <w:ins w:id="4642" w:author="DENOUAL Franck" w:date="2022-11-18T15:51:00Z">
        <w:r w:rsidR="00350E92">
          <w:br/>
        </w:r>
      </w:ins>
      <w:ins w:id="4643" w:author="DENOUAL Franck" w:date="2022-11-18T15:53:00Z">
        <w:r w:rsidR="00350E92" w:rsidRPr="00350E92">
          <w:rPr>
            <w:sz w:val="22"/>
          </w:rPr>
          <w:tab/>
        </w:r>
      </w:ins>
      <w:ins w:id="4644" w:author="DENOUAL Franck" w:date="2022-11-18T15:39:00Z">
        <w:r w:rsidRPr="00350E92">
          <w:rPr>
            <w:sz w:val="22"/>
          </w:rPr>
          <w:t>}</w:t>
        </w:r>
      </w:ins>
      <w:ins w:id="4645" w:author="DENOUAL Franck" w:date="2022-11-18T15:51:00Z">
        <w:r w:rsidR="00350E92">
          <w:br/>
        </w:r>
      </w:ins>
      <w:ins w:id="4646" w:author="DENOUAL Franck" w:date="2022-11-18T15:53:00Z">
        <w:r w:rsidR="00350E92" w:rsidRPr="00350E92">
          <w:rPr>
            <w:sz w:val="22"/>
          </w:rPr>
          <w:tab/>
        </w:r>
      </w:ins>
      <w:ins w:id="4647" w:author="DENOUAL Franck" w:date="2022-11-18T15:39:00Z">
        <w:r w:rsidRPr="00350E92">
          <w:rPr>
            <w:sz w:val="22"/>
          </w:rPr>
          <w:t>else if (location ==2){</w:t>
        </w:r>
      </w:ins>
      <w:ins w:id="4648" w:author="DENOUAL Franck" w:date="2022-11-18T15:54:00Z">
        <w:r w:rsidR="00AC1568" w:rsidRPr="00AC1568">
          <w:t xml:space="preserve"> </w:t>
        </w:r>
        <w:r w:rsidR="00AC1568">
          <w:br/>
        </w:r>
        <w:r w:rsidR="00AC1568" w:rsidRPr="00350E92">
          <w:rPr>
            <w:sz w:val="22"/>
          </w:rPr>
          <w:tab/>
        </w:r>
        <w:r w:rsidR="00AC1568" w:rsidRPr="00350E92">
          <w:rPr>
            <w:sz w:val="22"/>
          </w:rPr>
          <w:tab/>
        </w:r>
      </w:ins>
      <w:ins w:id="4649" w:author="DENOUAL Franck" w:date="2022-11-18T15:39:00Z">
        <w:r w:rsidRPr="00350E92">
          <w:rPr>
            <w:sz w:val="22"/>
          </w:rPr>
          <w:t>//timestamps are not contiguous and stored elsewhere, in mdat, etc.</w:t>
        </w:r>
      </w:ins>
      <w:ins w:id="4650" w:author="DENOUAL Franck" w:date="2022-11-18T15:51:00Z">
        <w:r w:rsidR="00350E92" w:rsidRPr="00350E92">
          <w:t xml:space="preserve"> </w:t>
        </w:r>
        <w:r w:rsidR="00350E92">
          <w:br/>
        </w:r>
      </w:ins>
      <w:ins w:id="4651" w:author="DENOUAL Franck" w:date="2022-11-18T15:53:00Z">
        <w:r w:rsidR="00350E92" w:rsidRPr="00350E92">
          <w:rPr>
            <w:sz w:val="22"/>
          </w:rPr>
          <w:tab/>
        </w:r>
      </w:ins>
      <w:ins w:id="4652" w:author="DENOUAL Franck" w:date="2022-11-18T15:39:00Z">
        <w:r w:rsidRPr="00350E92">
          <w:rPr>
            <w:sz w:val="22"/>
          </w:rPr>
          <w:tab/>
          <w:t>for(j=0; j&lt;entry_count; j++) {</w:t>
        </w:r>
      </w:ins>
      <w:ins w:id="4653" w:author="DENOUAL Franck" w:date="2022-11-18T15:51:00Z">
        <w:r w:rsidR="00350E92">
          <w:br/>
        </w:r>
      </w:ins>
      <w:ins w:id="4654" w:author="DENOUAL Franck" w:date="2022-11-18T15:53:00Z">
        <w:r w:rsidR="00350E92" w:rsidRPr="00350E92">
          <w:rPr>
            <w:sz w:val="22"/>
          </w:rPr>
          <w:tab/>
        </w:r>
      </w:ins>
      <w:ins w:id="4655" w:author="DENOUAL Franck" w:date="2022-11-18T15:39:00Z">
        <w:r w:rsidRPr="00350E92">
          <w:rPr>
            <w:sz w:val="22"/>
          </w:rPr>
          <w:tab/>
        </w:r>
        <w:r w:rsidRPr="00350E92">
          <w:rPr>
            <w:sz w:val="22"/>
          </w:rPr>
          <w:tab/>
          <w:t>unsigned int (64) offset[j];</w:t>
        </w:r>
      </w:ins>
      <w:ins w:id="4656" w:author="DENOUAL Franck" w:date="2022-11-18T15:56:00Z">
        <w:r w:rsidR="00AC1568">
          <w:rPr>
            <w:sz w:val="22"/>
          </w:rPr>
          <w:t xml:space="preserve"> </w:t>
        </w:r>
      </w:ins>
      <w:ins w:id="4657" w:author="DENOUAL Franck" w:date="2022-11-18T15:39:00Z">
        <w:r w:rsidRPr="00350E92">
          <w:rPr>
            <w:sz w:val="22"/>
          </w:rPr>
          <w:t>//points to individual timestamp/status blocks</w:t>
        </w:r>
      </w:ins>
      <w:ins w:id="4658" w:author="DENOUAL Franck" w:date="2022-11-18T15:51:00Z">
        <w:r w:rsidR="00350E92">
          <w:br/>
        </w:r>
      </w:ins>
      <w:ins w:id="4659" w:author="DENOUAL Franck" w:date="2022-11-18T15:53:00Z">
        <w:r w:rsidR="00350E92" w:rsidRPr="00350E92">
          <w:rPr>
            <w:sz w:val="22"/>
          </w:rPr>
          <w:tab/>
        </w:r>
        <w:r w:rsidR="00350E92" w:rsidRPr="00350E92">
          <w:rPr>
            <w:sz w:val="22"/>
          </w:rPr>
          <w:tab/>
        </w:r>
      </w:ins>
      <w:ins w:id="4660" w:author="DENOUAL Franck" w:date="2022-11-18T15:39:00Z">
        <w:r w:rsidRPr="00350E92">
          <w:rPr>
            <w:sz w:val="22"/>
          </w:rPr>
          <w:t>}</w:t>
        </w:r>
      </w:ins>
      <w:ins w:id="4661" w:author="DENOUAL Franck" w:date="2022-11-18T15:51:00Z">
        <w:r w:rsidR="00350E92">
          <w:br/>
        </w:r>
      </w:ins>
      <w:ins w:id="4662" w:author="DENOUAL Franck" w:date="2022-11-18T15:39:00Z">
        <w:r w:rsidRPr="00350E92">
          <w:rPr>
            <w:sz w:val="22"/>
          </w:rPr>
          <w:tab/>
          <w:t>}</w:t>
        </w:r>
      </w:ins>
      <w:ins w:id="4663" w:author="DENOUAL Franck" w:date="2022-11-18T15:51:00Z">
        <w:r w:rsidR="00350E92">
          <w:br/>
        </w:r>
      </w:ins>
      <w:ins w:id="4664" w:author="DENOUAL Franck" w:date="2022-11-18T15:39:00Z">
        <w:r w:rsidRPr="00350E92">
          <w:rPr>
            <w:sz w:val="22"/>
          </w:rPr>
          <w:t>}</w:t>
        </w:r>
      </w:ins>
      <w:ins w:id="4665" w:author="DENOUAL Franck" w:date="2022-11-18T15:51:00Z">
        <w:r w:rsidR="00350E92">
          <w:br/>
        </w:r>
      </w:ins>
    </w:p>
    <w:p w14:paraId="584372AD" w14:textId="2E722191" w:rsidR="00052016" w:rsidRDefault="00052016" w:rsidP="00350E92">
      <w:pPr>
        <w:rPr>
          <w:ins w:id="4666" w:author="DENOUAL Franck" w:date="2022-11-18T15:34:00Z"/>
        </w:rPr>
      </w:pPr>
    </w:p>
    <w:p w14:paraId="6B7E70EB" w14:textId="77777777" w:rsidR="00052016" w:rsidRPr="00052016" w:rsidRDefault="00052016" w:rsidP="00350E92"/>
    <w:sectPr w:rsidR="00052016" w:rsidRPr="00052016" w:rsidSect="002553B1">
      <w:pgSz w:w="11894" w:h="16834" w:code="9"/>
      <w:pgMar w:top="1440" w:right="1440" w:bottom="180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36" w:author="DENOUAL Franck" w:date="2022-10-28T10:52:00Z" w:initials="DF">
    <w:p w14:paraId="1E53BC21" w14:textId="174ABFD5" w:rsidR="002A731A" w:rsidRDefault="002A731A">
      <w:pPr>
        <w:pStyle w:val="CommentText"/>
      </w:pPr>
      <w:r>
        <w:t>m</w:t>
      </w:r>
      <w:r>
        <w:rPr>
          <w:rStyle w:val="CommentReference"/>
        </w:rPr>
        <w:annotationRef/>
      </w:r>
      <w:r>
        <w:t>60772 addressed this point.</w:t>
      </w:r>
    </w:p>
  </w:comment>
  <w:comment w:id="462" w:author="DENOUAL Franck" w:date="2022-11-18T16:34:00Z" w:initials="DF">
    <w:p w14:paraId="2FBC7469" w14:textId="56B16214" w:rsidR="002A731A" w:rsidRDefault="002A731A">
      <w:pPr>
        <w:pStyle w:val="CommentText"/>
      </w:pPr>
      <w:r>
        <w:rPr>
          <w:rStyle w:val="CommentReference"/>
        </w:rPr>
        <w:annotationRef/>
      </w:r>
      <w:r>
        <w:t>Decision to move to new AMD at MPEG#140</w:t>
      </w:r>
    </w:p>
  </w:comment>
  <w:comment w:id="1520" w:author="DENOUAL Franck" w:date="2022-10-27T19:57:00Z" w:initials="DF">
    <w:p w14:paraId="3199DA4A" w14:textId="0ABDD693" w:rsidR="002A731A" w:rsidRDefault="002A731A">
      <w:pPr>
        <w:pStyle w:val="CommentText"/>
      </w:pPr>
      <w:r>
        <w:rPr>
          <w:rStyle w:val="CommentReference"/>
        </w:rPr>
        <w:annotationRef/>
      </w:r>
      <w:r>
        <w:t>Decision to move to new AMD at MPEG#140</w:t>
      </w:r>
    </w:p>
  </w:comment>
  <w:comment w:id="1627" w:author="Dimitri Podborski" w:date="2022-01-12T07:49:00Z" w:initials="DP">
    <w:p w14:paraId="706D4911" w14:textId="77777777" w:rsidR="002A731A" w:rsidRDefault="002A731A" w:rsidP="00611288">
      <w:pPr>
        <w:pStyle w:val="CommentText"/>
      </w:pPr>
      <w:r>
        <w:rPr>
          <w:rStyle w:val="CommentReference"/>
        </w:rPr>
        <w:annotationRef/>
      </w:r>
      <w:r>
        <w:t>e.g. application_identifier + application_mode for ST 2094-40 (see CTA-861-H)</w:t>
      </w:r>
    </w:p>
  </w:comment>
  <w:comment w:id="1671" w:author="DENOUAL Franck" w:date="2022-10-27T19:59:00Z" w:initials="DF">
    <w:p w14:paraId="359AF146" w14:textId="42D00EF0" w:rsidR="002A731A" w:rsidRDefault="002A731A">
      <w:pPr>
        <w:pStyle w:val="CommentText"/>
      </w:pPr>
      <w:r>
        <w:rPr>
          <w:rStyle w:val="CommentReference"/>
        </w:rPr>
        <w:annotationRef/>
      </w:r>
      <w:r>
        <w:t>Decision to move to AMD at MPEG#140</w:t>
      </w:r>
    </w:p>
  </w:comment>
  <w:comment w:id="1950" w:author="DENOUAL Franck" w:date="2022-05-05T00:13:00Z" w:initials="DF">
    <w:p w14:paraId="574F69C0" w14:textId="0A8BD3FF" w:rsidR="002A731A" w:rsidRDefault="002A731A">
      <w:pPr>
        <w:pStyle w:val="CommentText"/>
      </w:pPr>
      <w:r>
        <w:rPr>
          <w:rStyle w:val="CommentReference"/>
        </w:rPr>
        <w:annotationRef/>
      </w:r>
      <w:r>
        <w:t>I highlighted the proposed changes.</w:t>
      </w:r>
    </w:p>
  </w:comment>
  <w:comment w:id="3533" w:author="Miska Hannuksela 2" w:date="2022-09-16T16:39:00Z" w:initials="MH2">
    <w:p w14:paraId="3C17CCCE" w14:textId="77777777" w:rsidR="002A731A" w:rsidRDefault="002A731A" w:rsidP="00C61BA9">
      <w:pPr>
        <w:pStyle w:val="CommentText"/>
        <w:rPr>
          <w:lang w:val="de-DE"/>
        </w:rPr>
      </w:pPr>
      <w:r>
        <w:rPr>
          <w:rStyle w:val="CommentReference"/>
        </w:rPr>
        <w:annotationRef/>
      </w:r>
      <w:r>
        <w:t>FI_18-037</w:t>
      </w:r>
    </w:p>
  </w:comment>
  <w:comment w:id="3581" w:author="DoC" w:date="2022-08-23T11:42:00Z" w:initials="YK">
    <w:p w14:paraId="7818C8AF" w14:textId="77777777" w:rsidR="002A731A" w:rsidRDefault="002A731A" w:rsidP="00C61BA9">
      <w:pPr>
        <w:pStyle w:val="CommentText"/>
      </w:pPr>
      <w:r>
        <w:rPr>
          <w:rStyle w:val="CommentReference"/>
        </w:rPr>
        <w:annotationRef/>
      </w:r>
      <w:r>
        <w:t>TODO: FI_17 We clarify that alternative tracks are not included, and that players not having access to the all the tracks may have to ignore the preselection. Editors to rephrase.</w:t>
      </w:r>
    </w:p>
  </w:comment>
  <w:comment w:id="3582" w:author="Ye-Kui Wang (yk0)" w:date="2022-08-25T17:14:00Z" w:initials="YK">
    <w:p w14:paraId="69D7D736" w14:textId="77777777" w:rsidR="002A731A" w:rsidRDefault="002A731A" w:rsidP="00C61BA9">
      <w:pPr>
        <w:pStyle w:val="CommentText"/>
        <w:jc w:val="left"/>
      </w:pPr>
      <w:r>
        <w:rPr>
          <w:rStyle w:val="CommentReference"/>
        </w:rPr>
        <w:annotationRef/>
      </w:r>
      <w:r>
        <w:t>Done, by adding the following sentence: A track grouped by this preselection track group is a track that has the 'pres' track group with track_group_id equal to the ID of this preselection.</w:t>
      </w:r>
    </w:p>
    <w:p w14:paraId="1868135A" w14:textId="77777777" w:rsidR="002A731A" w:rsidRDefault="002A731A" w:rsidP="00C61BA9">
      <w:pPr>
        <w:pStyle w:val="CommentText"/>
        <w:jc w:val="left"/>
      </w:pPr>
    </w:p>
    <w:p w14:paraId="6BBB2A47" w14:textId="77777777" w:rsidR="002A731A" w:rsidRDefault="002A731A" w:rsidP="00C61BA9">
      <w:pPr>
        <w:pStyle w:val="CommentText"/>
        <w:jc w:val="left"/>
        <w:rPr>
          <w:sz w:val="22"/>
        </w:rPr>
      </w:pPr>
      <w:r>
        <w:t>And the definition of the ID of a preselection was added in subclause 8.3.4.4.3.1.</w:t>
      </w:r>
    </w:p>
  </w:comment>
  <w:comment w:id="3583" w:author="Miska Hannuksela 1" w:date="2022-09-01T14:42:00Z" w:initials="YK">
    <w:p w14:paraId="0651C3AF" w14:textId="77777777" w:rsidR="002A731A" w:rsidRDefault="002A731A" w:rsidP="00C61BA9">
      <w:pPr>
        <w:pStyle w:val="CommentText"/>
      </w:pPr>
      <w:r>
        <w:rPr>
          <w:rStyle w:val="CommentReference"/>
        </w:rPr>
        <w:annotationRef/>
      </w:r>
      <w:r>
        <w:t>Ye-Kui's text wasn't quite enough. I amended the text further.</w:t>
      </w:r>
    </w:p>
  </w:comment>
  <w:comment w:id="3584" w:author="Ye-Kui Wang (yk1)" w:date="2022-09-01T10:23:00Z" w:initials="YK">
    <w:p w14:paraId="09CCB49E" w14:textId="77777777" w:rsidR="002A731A" w:rsidRDefault="002A731A" w:rsidP="00C61BA9">
      <w:pPr>
        <w:pStyle w:val="CommentText"/>
        <w:jc w:val="left"/>
      </w:pPr>
      <w:r>
        <w:rPr>
          <w:rStyle w:val="CommentReference"/>
        </w:rPr>
        <w:annotationRef/>
      </w:r>
      <w:r>
        <w:t>Good enough to me for now.</w:t>
      </w:r>
    </w:p>
  </w:comment>
  <w:comment w:id="3619" w:author="Miska Hannuksela 2" w:date="2022-09-16T16:54:00Z" w:initials="MH2">
    <w:p w14:paraId="0D39D30A" w14:textId="77777777" w:rsidR="002A731A" w:rsidRDefault="002A731A" w:rsidP="00C61BA9">
      <w:pPr>
        <w:pStyle w:val="CommentText"/>
      </w:pPr>
      <w:r>
        <w:rPr>
          <w:rStyle w:val="CommentReference"/>
        </w:rPr>
        <w:annotationRef/>
      </w:r>
      <w:r>
        <w:t>US 29-040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E53BC21" w15:done="0"/>
  <w15:commentEx w15:paraId="2FBC7469" w15:done="0"/>
  <w15:commentEx w15:paraId="3199DA4A" w15:done="0"/>
  <w15:commentEx w15:paraId="706D4911" w15:done="0"/>
  <w15:commentEx w15:paraId="359AF146" w15:done="0"/>
  <w15:commentEx w15:paraId="574F69C0" w15:done="0"/>
  <w15:commentEx w15:paraId="3C17CCCE" w15:done="1"/>
  <w15:commentEx w15:paraId="7818C8AF" w15:done="1"/>
  <w15:commentEx w15:paraId="6BBB2A47" w15:paraIdParent="7818C8AF" w15:done="1"/>
  <w15:commentEx w15:paraId="0651C3AF" w15:paraIdParent="7818C8AF" w15:done="1"/>
  <w15:commentEx w15:paraId="09CCB49E" w15:paraIdParent="7818C8AF" w15:done="1"/>
  <w15:commentEx w15:paraId="0D39D30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06330A" w16cex:dateUtc="2022-10-28T08:52:00Z"/>
  <w16cex:commentExtensible w16cex:durableId="272232A4" w16cex:dateUtc="2022-11-18T15:34:00Z"/>
  <w16cex:commentExtensible w16cex:durableId="27056141" w16cex:dateUtc="2022-10-27T17:57:00Z"/>
  <w16cex:commentExtensible w16cex:durableId="25892306" w16cex:dateUtc="2022-01-12T15:49:00Z"/>
  <w16cex:commentExtensible w16cex:durableId="27056186" w16cex:dateUtc="2022-10-27T17:59:00Z"/>
  <w16cex:commentExtensible w16cex:durableId="261E13D1" w16cex:dateUtc="2022-05-05T07:13:00Z"/>
  <w16cex:commentExtensible w16cex:durableId="26F6F466" w16cex:dateUtc="2022-10-17T04:21:00Z"/>
  <w16cex:commentExtensible w16cex:durableId="26F6F4C5" w16cex:dateUtc="2022-10-17T04:21:00Z"/>
  <w16cex:commentExtensible w16cex:durableId="26F6F4C8" w16cex:dateUtc="2022-10-17T04:21:00Z"/>
  <w16cex:commentExtensible w16cex:durableId="26F6F4CA" w16cex:dateUtc="2022-10-17T04:21:00Z"/>
  <w16cex:commentExtensible w16cex:durableId="26F6F4CB" w16cex:dateUtc="2022-10-17T04:21:00Z"/>
  <w16cex:commentExtensible w16cex:durableId="26F6F4CC" w16cex:dateUtc="2022-10-17T0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53BC21" w16cid:durableId="2706330A"/>
  <w16cid:commentId w16cid:paraId="2FBC7469" w16cid:durableId="272232A4"/>
  <w16cid:commentId w16cid:paraId="3199DA4A" w16cid:durableId="27056141"/>
  <w16cid:commentId w16cid:paraId="706D4911" w16cid:durableId="25892306"/>
  <w16cid:commentId w16cid:paraId="359AF146" w16cid:durableId="27056186"/>
  <w16cid:commentId w16cid:paraId="574F69C0" w16cid:durableId="261E13D1"/>
  <w16cid:commentId w16cid:paraId="3C17CCCE" w16cid:durableId="26F6F466"/>
  <w16cid:commentId w16cid:paraId="7818C8AF" w16cid:durableId="26F6F4C5"/>
  <w16cid:commentId w16cid:paraId="6BBB2A47" w16cid:durableId="26F6F4C8"/>
  <w16cid:commentId w16cid:paraId="0651C3AF" w16cid:durableId="26F6F4CA"/>
  <w16cid:commentId w16cid:paraId="09CCB49E" w16cid:durableId="26F6F4CB"/>
  <w16cid:commentId w16cid:paraId="0D39D30A" w16cid:durableId="26F6F4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07525" w14:textId="77777777" w:rsidR="00962985" w:rsidRDefault="00962985" w:rsidP="00717E1B">
      <w:r>
        <w:separator/>
      </w:r>
    </w:p>
  </w:endnote>
  <w:endnote w:type="continuationSeparator" w:id="0">
    <w:p w14:paraId="79C03111" w14:textId="77777777" w:rsidR="00962985" w:rsidRDefault="00962985"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MS Mincho"/>
    <w:charset w:val="80"/>
    <w:family w:val="auto"/>
    <w:pitch w:val="default"/>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Arial"/>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바탕">
    <w:altName w:val="Batang"/>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바탕체">
    <w:altName w:val="BatangChe"/>
    <w:panose1 w:val="02030609000101010101"/>
    <w:charset w:val="81"/>
    <w:family w:val="roma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E0002AEF" w:usb1="C0007841" w:usb2="00000009" w:usb3="00000000" w:csb0="000001FF" w:csb1="00000000"/>
  </w:font>
  <w:font w:name="CourierNewPSMT">
    <w:altName w:val="Courier New"/>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MT">
    <w:altName w:val="Cambria"/>
    <w:charset w:val="00"/>
    <w:family w:val="roman"/>
    <w:pitch w:val="default"/>
  </w:font>
  <w:font w:name="Cambria-Bold">
    <w:altName w:val="Cambria"/>
    <w:panose1 w:val="00000000000000000000"/>
    <w:charset w:val="00"/>
    <w:family w:val="auto"/>
    <w:notTrueType/>
    <w:pitch w:val="default"/>
    <w:sig w:usb0="00000003" w:usb1="00000000" w:usb2="00000000" w:usb3="00000000" w:csb0="00000001" w:csb1="00000000"/>
  </w:font>
  <w:font w:name="Arial Unicode MS">
    <w:panose1 w:val="020B0604020202020204"/>
    <w:charset w:val="81"/>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DA8BF" w14:textId="77777777" w:rsidR="002A731A" w:rsidRDefault="002A73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11303" w14:textId="77777777" w:rsidR="002A731A" w:rsidRDefault="002A73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43EA4" w14:textId="77777777" w:rsidR="002A731A" w:rsidRDefault="002A7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4C3C8" w14:textId="77777777" w:rsidR="00962985" w:rsidRDefault="00962985" w:rsidP="00717E1B">
      <w:r>
        <w:separator/>
      </w:r>
    </w:p>
  </w:footnote>
  <w:footnote w:type="continuationSeparator" w:id="0">
    <w:p w14:paraId="08421957" w14:textId="77777777" w:rsidR="00962985" w:rsidRDefault="00962985" w:rsidP="00717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A1372" w14:textId="77777777" w:rsidR="002A731A" w:rsidRDefault="002A73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B112C" w14:textId="77777777" w:rsidR="002A731A" w:rsidRDefault="002A73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36385" w14:textId="77777777" w:rsidR="002A731A" w:rsidRDefault="002A73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15:restartNumberingAfterBreak="0">
    <w:nsid w:val="13584C39"/>
    <w:multiLevelType w:val="hybridMultilevel"/>
    <w:tmpl w:val="F6A2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8A5B49"/>
    <w:multiLevelType w:val="multilevel"/>
    <w:tmpl w:val="9F74AEC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25"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36"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2"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46D1064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5034192B"/>
    <w:multiLevelType w:val="hybridMultilevel"/>
    <w:tmpl w:val="B4081C50"/>
    <w:lvl w:ilvl="0" w:tplc="4CE8C20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0"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51"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54"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56"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58"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2"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3"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0"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71"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6FFC6A2B"/>
    <w:multiLevelType w:val="hybridMultilevel"/>
    <w:tmpl w:val="359ABE98"/>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5"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472102D"/>
    <w:multiLevelType w:val="multilevel"/>
    <w:tmpl w:val="64022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
  </w:num>
  <w:num w:numId="2">
    <w:abstractNumId w:val="80"/>
  </w:num>
  <w:num w:numId="3">
    <w:abstractNumId w:val="31"/>
  </w:num>
  <w:num w:numId="4">
    <w:abstractNumId w:val="42"/>
  </w:num>
  <w:num w:numId="5">
    <w:abstractNumId w:val="10"/>
  </w:num>
  <w:num w:numId="6">
    <w:abstractNumId w:val="8"/>
  </w:num>
  <w:num w:numId="7">
    <w:abstractNumId w:val="30"/>
  </w:num>
  <w:num w:numId="8">
    <w:abstractNumId w:val="77"/>
  </w:num>
  <w:num w:numId="9">
    <w:abstractNumId w:val="58"/>
  </w:num>
  <w:num w:numId="10">
    <w:abstractNumId w:val="79"/>
  </w:num>
  <w:num w:numId="11">
    <w:abstractNumId w:val="76"/>
  </w:num>
  <w:num w:numId="12">
    <w:abstractNumId w:val="17"/>
  </w:num>
  <w:num w:numId="13">
    <w:abstractNumId w:val="32"/>
  </w:num>
  <w:num w:numId="14">
    <w:abstractNumId w:val="46"/>
  </w:num>
  <w:num w:numId="15">
    <w:abstractNumId w:val="18"/>
  </w:num>
  <w:num w:numId="16">
    <w:abstractNumId w:val="69"/>
  </w:num>
  <w:num w:numId="17">
    <w:abstractNumId w:val="64"/>
  </w:num>
  <w:num w:numId="18">
    <w:abstractNumId w:val="51"/>
  </w:num>
  <w:num w:numId="19">
    <w:abstractNumId w:val="22"/>
  </w:num>
  <w:num w:numId="20">
    <w:abstractNumId w:val="41"/>
  </w:num>
  <w:num w:numId="21">
    <w:abstractNumId w:val="81"/>
  </w:num>
  <w:num w:numId="22">
    <w:abstractNumId w:val="52"/>
  </w:num>
  <w:num w:numId="23">
    <w:abstractNumId w:val="45"/>
  </w:num>
  <w:num w:numId="24">
    <w:abstractNumId w:val="5"/>
  </w:num>
  <w:num w:numId="25">
    <w:abstractNumId w:val="11"/>
  </w:num>
  <w:num w:numId="26">
    <w:abstractNumId w:val="7"/>
  </w:num>
  <w:num w:numId="27">
    <w:abstractNumId w:val="34"/>
  </w:num>
  <w:num w:numId="28">
    <w:abstractNumId w:val="0"/>
  </w:num>
  <w:num w:numId="29">
    <w:abstractNumId w:val="29"/>
  </w:num>
  <w:num w:numId="30">
    <w:abstractNumId w:val="82"/>
  </w:num>
  <w:num w:numId="31">
    <w:abstractNumId w:val="53"/>
  </w:num>
  <w:num w:numId="3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66"/>
  </w:num>
  <w:num w:numId="35">
    <w:abstractNumId w:val="3"/>
  </w:num>
  <w:num w:numId="36">
    <w:abstractNumId w:val="2"/>
  </w:num>
  <w:num w:numId="37">
    <w:abstractNumId w:val="1"/>
  </w:num>
  <w:num w:numId="38">
    <w:abstractNumId w:val="33"/>
  </w:num>
  <w:num w:numId="39">
    <w:abstractNumId w:val="4"/>
  </w:num>
  <w:num w:numId="40">
    <w:abstractNumId w:val="68"/>
  </w:num>
  <w:num w:numId="41">
    <w:abstractNumId w:val="61"/>
  </w:num>
  <w:num w:numId="42">
    <w:abstractNumId w:val="62"/>
  </w:num>
  <w:num w:numId="43">
    <w:abstractNumId w:val="48"/>
  </w:num>
  <w:num w:numId="44">
    <w:abstractNumId w:val="23"/>
  </w:num>
  <w:num w:numId="45">
    <w:abstractNumId w:val="28"/>
  </w:num>
  <w:num w:numId="46">
    <w:abstractNumId w:val="70"/>
  </w:num>
  <w:num w:numId="47">
    <w:abstractNumId w:val="74"/>
  </w:num>
  <w:num w:numId="48">
    <w:abstractNumId w:val="38"/>
  </w:num>
  <w:num w:numId="49">
    <w:abstractNumId w:val="55"/>
  </w:num>
  <w:num w:numId="50">
    <w:abstractNumId w:val="6"/>
  </w:num>
  <w:num w:numId="51">
    <w:abstractNumId w:val="57"/>
  </w:num>
  <w:num w:numId="52">
    <w:abstractNumId w:val="27"/>
  </w:num>
  <w:num w:numId="53">
    <w:abstractNumId w:val="13"/>
  </w:num>
  <w:num w:numId="54">
    <w:abstractNumId w:val="60"/>
  </w:num>
  <w:num w:numId="55">
    <w:abstractNumId w:val="26"/>
  </w:num>
  <w:num w:numId="56">
    <w:abstractNumId w:val="56"/>
  </w:num>
  <w:num w:numId="57">
    <w:abstractNumId w:val="36"/>
  </w:num>
  <w:num w:numId="58">
    <w:abstractNumId w:val="59"/>
  </w:num>
  <w:num w:numId="59">
    <w:abstractNumId w:val="65"/>
  </w:num>
  <w:num w:numId="60">
    <w:abstractNumId w:val="20"/>
  </w:num>
  <w:num w:numId="61">
    <w:abstractNumId w:val="47"/>
  </w:num>
  <w:num w:numId="62">
    <w:abstractNumId w:val="63"/>
  </w:num>
  <w:num w:numId="63">
    <w:abstractNumId w:val="44"/>
  </w:num>
  <w:num w:numId="64">
    <w:abstractNumId w:val="37"/>
  </w:num>
  <w:num w:numId="65">
    <w:abstractNumId w:val="54"/>
  </w:num>
  <w:num w:numId="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1"/>
  </w:num>
  <w:num w:numId="6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num>
  <w:num w:numId="73">
    <w:abstractNumId w:val="39"/>
  </w:num>
  <w:num w:numId="74">
    <w:abstractNumId w:val="24"/>
  </w:num>
  <w:num w:numId="75">
    <w:abstractNumId w:val="12"/>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7"/>
  </w:num>
  <w:num w:numId="77">
    <w:abstractNumId w:val="72"/>
  </w:num>
  <w:num w:numId="78">
    <w:abstractNumId w:val="35"/>
  </w:num>
  <w:num w:numId="79">
    <w:abstractNumId w:val="14"/>
  </w:num>
  <w:num w:numId="80">
    <w:abstractNumId w:val="75"/>
  </w:num>
  <w:num w:numId="81">
    <w:abstractNumId w:val="40"/>
  </w:num>
  <w:num w:numId="82">
    <w:abstractNumId w:val="73"/>
  </w:num>
  <w:num w:numId="83">
    <w:abstractNumId w:val="25"/>
  </w:num>
  <w:num w:numId="84">
    <w:abstractNumId w:val="78"/>
  </w:num>
  <w:num w:numId="8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NOUAL Franck">
    <w15:presenceInfo w15:providerId="AD" w15:userId="S-1-5-21-226764037-381646214-1788637320-1672"/>
  </w15:person>
  <w15:person w15:author="Ye-Kui Wang (yk0)">
    <w15:presenceInfo w15:providerId="None" w15:userId="Ye-Kui Wang (yk0)"/>
  </w15:person>
  <w15:person w15:author="Dimitri Podborski">
    <w15:presenceInfo w15:providerId="AD" w15:userId="S::dpodborski@apple.com::ca13a137-963e-4055-9db9-d9c16abfe958"/>
  </w15:person>
  <w15:person w15:author="Miska Hannuksela 2">
    <w15:presenceInfo w15:providerId="None" w15:userId="Miska Hannuksela 2"/>
  </w15:person>
  <w15:person w15:author="DoC">
    <w15:presenceInfo w15:providerId="None" w15:userId="DoC"/>
  </w15:person>
  <w15:person w15:author="Miska Hannuksela 1">
    <w15:presenceInfo w15:providerId="None" w15:userId="Miska Hannuksela 1"/>
  </w15:person>
  <w15:person w15:author="Ye-Kui Wang (yk1)">
    <w15:presenceInfo w15:providerId="None" w15:userId="Ye-Kui Wang (yk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37A2"/>
    <w:rsid w:val="0002499C"/>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3D21"/>
    <w:rsid w:val="00064720"/>
    <w:rsid w:val="000651F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B3FFF"/>
    <w:rsid w:val="000B72AC"/>
    <w:rsid w:val="000B75E3"/>
    <w:rsid w:val="000C2F10"/>
    <w:rsid w:val="000C5808"/>
    <w:rsid w:val="000C7367"/>
    <w:rsid w:val="000C75E0"/>
    <w:rsid w:val="000D34CE"/>
    <w:rsid w:val="000D47B8"/>
    <w:rsid w:val="000D58DC"/>
    <w:rsid w:val="000D5CCF"/>
    <w:rsid w:val="000E4981"/>
    <w:rsid w:val="000E6082"/>
    <w:rsid w:val="000E6AA6"/>
    <w:rsid w:val="000F0B00"/>
    <w:rsid w:val="000F278B"/>
    <w:rsid w:val="000F3F36"/>
    <w:rsid w:val="00102509"/>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45107"/>
    <w:rsid w:val="0014514A"/>
    <w:rsid w:val="0014577E"/>
    <w:rsid w:val="00146509"/>
    <w:rsid w:val="00146B2F"/>
    <w:rsid w:val="00150931"/>
    <w:rsid w:val="00153023"/>
    <w:rsid w:val="00154BCD"/>
    <w:rsid w:val="001676B9"/>
    <w:rsid w:val="00171211"/>
    <w:rsid w:val="00173A50"/>
    <w:rsid w:val="0017476B"/>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A731A"/>
    <w:rsid w:val="002B23C2"/>
    <w:rsid w:val="002B2FD2"/>
    <w:rsid w:val="002B422C"/>
    <w:rsid w:val="002B6216"/>
    <w:rsid w:val="002C4A1A"/>
    <w:rsid w:val="002C7177"/>
    <w:rsid w:val="002C7F0F"/>
    <w:rsid w:val="002D5BA5"/>
    <w:rsid w:val="002D7993"/>
    <w:rsid w:val="002E02B6"/>
    <w:rsid w:val="002E1637"/>
    <w:rsid w:val="002E2C1A"/>
    <w:rsid w:val="002E6094"/>
    <w:rsid w:val="003011F3"/>
    <w:rsid w:val="003022A3"/>
    <w:rsid w:val="0030631B"/>
    <w:rsid w:val="00306BA6"/>
    <w:rsid w:val="00311615"/>
    <w:rsid w:val="00313A95"/>
    <w:rsid w:val="00317A4B"/>
    <w:rsid w:val="0033190F"/>
    <w:rsid w:val="003329E1"/>
    <w:rsid w:val="003349A7"/>
    <w:rsid w:val="00341409"/>
    <w:rsid w:val="003439FD"/>
    <w:rsid w:val="00343E33"/>
    <w:rsid w:val="0034491F"/>
    <w:rsid w:val="00350E92"/>
    <w:rsid w:val="0035103D"/>
    <w:rsid w:val="00352E41"/>
    <w:rsid w:val="00355BAA"/>
    <w:rsid w:val="003573DE"/>
    <w:rsid w:val="0036721F"/>
    <w:rsid w:val="00373451"/>
    <w:rsid w:val="003761B2"/>
    <w:rsid w:val="00384129"/>
    <w:rsid w:val="00385EA4"/>
    <w:rsid w:val="00390716"/>
    <w:rsid w:val="00391E9B"/>
    <w:rsid w:val="00392645"/>
    <w:rsid w:val="00396830"/>
    <w:rsid w:val="003968E4"/>
    <w:rsid w:val="003972C4"/>
    <w:rsid w:val="003976B4"/>
    <w:rsid w:val="003A0A6B"/>
    <w:rsid w:val="003A3207"/>
    <w:rsid w:val="003A38B6"/>
    <w:rsid w:val="003A5DEA"/>
    <w:rsid w:val="003B2E79"/>
    <w:rsid w:val="003C0AEC"/>
    <w:rsid w:val="003C2BAB"/>
    <w:rsid w:val="003C31FB"/>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5379"/>
    <w:rsid w:val="00426E8E"/>
    <w:rsid w:val="004322EA"/>
    <w:rsid w:val="00434ADB"/>
    <w:rsid w:val="00435563"/>
    <w:rsid w:val="00437151"/>
    <w:rsid w:val="00441368"/>
    <w:rsid w:val="00455D7E"/>
    <w:rsid w:val="0046043F"/>
    <w:rsid w:val="00462D9A"/>
    <w:rsid w:val="00464313"/>
    <w:rsid w:val="0046449E"/>
    <w:rsid w:val="00465389"/>
    <w:rsid w:val="004659E8"/>
    <w:rsid w:val="00467923"/>
    <w:rsid w:val="00467971"/>
    <w:rsid w:val="0047210E"/>
    <w:rsid w:val="00472DAE"/>
    <w:rsid w:val="00474C19"/>
    <w:rsid w:val="004832F4"/>
    <w:rsid w:val="00485AC9"/>
    <w:rsid w:val="00494821"/>
    <w:rsid w:val="00496675"/>
    <w:rsid w:val="004A44EF"/>
    <w:rsid w:val="004A5585"/>
    <w:rsid w:val="004B379D"/>
    <w:rsid w:val="004B38CA"/>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6F9C"/>
    <w:rsid w:val="00523CAB"/>
    <w:rsid w:val="0052544E"/>
    <w:rsid w:val="0053233B"/>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F69"/>
    <w:rsid w:val="005A4680"/>
    <w:rsid w:val="005B0DB3"/>
    <w:rsid w:val="005B28B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0D5B"/>
    <w:rsid w:val="00625A92"/>
    <w:rsid w:val="00627749"/>
    <w:rsid w:val="006323E5"/>
    <w:rsid w:val="00632565"/>
    <w:rsid w:val="00632A62"/>
    <w:rsid w:val="0063414E"/>
    <w:rsid w:val="0063569A"/>
    <w:rsid w:val="0063664B"/>
    <w:rsid w:val="00643BD9"/>
    <w:rsid w:val="00650C9A"/>
    <w:rsid w:val="006517F5"/>
    <w:rsid w:val="00651E7D"/>
    <w:rsid w:val="0065248F"/>
    <w:rsid w:val="00656EEB"/>
    <w:rsid w:val="00660793"/>
    <w:rsid w:val="0066166A"/>
    <w:rsid w:val="006736C6"/>
    <w:rsid w:val="00677E36"/>
    <w:rsid w:val="00685762"/>
    <w:rsid w:val="006864BC"/>
    <w:rsid w:val="00686EE6"/>
    <w:rsid w:val="00693354"/>
    <w:rsid w:val="006A019E"/>
    <w:rsid w:val="006A1802"/>
    <w:rsid w:val="006A37F7"/>
    <w:rsid w:val="006A5665"/>
    <w:rsid w:val="006B0C5B"/>
    <w:rsid w:val="006B2D08"/>
    <w:rsid w:val="006B3C4A"/>
    <w:rsid w:val="006C264C"/>
    <w:rsid w:val="006C59BA"/>
    <w:rsid w:val="006D4315"/>
    <w:rsid w:val="006D5C63"/>
    <w:rsid w:val="006E2AB0"/>
    <w:rsid w:val="006E2D0D"/>
    <w:rsid w:val="006E3607"/>
    <w:rsid w:val="006E3EF3"/>
    <w:rsid w:val="006F0785"/>
    <w:rsid w:val="006F40EB"/>
    <w:rsid w:val="006F642F"/>
    <w:rsid w:val="006F77A1"/>
    <w:rsid w:val="00713EC3"/>
    <w:rsid w:val="00715DF2"/>
    <w:rsid w:val="00717E1B"/>
    <w:rsid w:val="0072051D"/>
    <w:rsid w:val="007212F6"/>
    <w:rsid w:val="00723D77"/>
    <w:rsid w:val="007260D5"/>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E1CAC"/>
    <w:rsid w:val="007E25C9"/>
    <w:rsid w:val="007E4601"/>
    <w:rsid w:val="007E512F"/>
    <w:rsid w:val="007E64CF"/>
    <w:rsid w:val="007F0834"/>
    <w:rsid w:val="007F1565"/>
    <w:rsid w:val="007F27E5"/>
    <w:rsid w:val="007F2E7F"/>
    <w:rsid w:val="007F3FEE"/>
    <w:rsid w:val="007F4EF3"/>
    <w:rsid w:val="007F5148"/>
    <w:rsid w:val="007F6CFB"/>
    <w:rsid w:val="007F7901"/>
    <w:rsid w:val="008010D7"/>
    <w:rsid w:val="00804909"/>
    <w:rsid w:val="00805F0B"/>
    <w:rsid w:val="00812036"/>
    <w:rsid w:val="00813221"/>
    <w:rsid w:val="0081555E"/>
    <w:rsid w:val="008177EE"/>
    <w:rsid w:val="008263BE"/>
    <w:rsid w:val="00830766"/>
    <w:rsid w:val="008312FD"/>
    <w:rsid w:val="008362E7"/>
    <w:rsid w:val="00841D3A"/>
    <w:rsid w:val="008422D7"/>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2AD5"/>
    <w:rsid w:val="008E3896"/>
    <w:rsid w:val="008E6FB3"/>
    <w:rsid w:val="008E7242"/>
    <w:rsid w:val="008E7E59"/>
    <w:rsid w:val="008F3624"/>
    <w:rsid w:val="008F4F39"/>
    <w:rsid w:val="008F5882"/>
    <w:rsid w:val="00903750"/>
    <w:rsid w:val="00905C89"/>
    <w:rsid w:val="00911052"/>
    <w:rsid w:val="00911FA3"/>
    <w:rsid w:val="009156C9"/>
    <w:rsid w:val="009157D7"/>
    <w:rsid w:val="00915EE0"/>
    <w:rsid w:val="00916286"/>
    <w:rsid w:val="0091630B"/>
    <w:rsid w:val="0091771D"/>
    <w:rsid w:val="009177C6"/>
    <w:rsid w:val="00921230"/>
    <w:rsid w:val="009227CE"/>
    <w:rsid w:val="00924960"/>
    <w:rsid w:val="009264CB"/>
    <w:rsid w:val="00930EF2"/>
    <w:rsid w:val="00931335"/>
    <w:rsid w:val="009315F3"/>
    <w:rsid w:val="00931BDE"/>
    <w:rsid w:val="00936A0D"/>
    <w:rsid w:val="00937076"/>
    <w:rsid w:val="00937AE4"/>
    <w:rsid w:val="00942FA1"/>
    <w:rsid w:val="009438F9"/>
    <w:rsid w:val="00945539"/>
    <w:rsid w:val="00945CFE"/>
    <w:rsid w:val="009502E5"/>
    <w:rsid w:val="00951E3B"/>
    <w:rsid w:val="00955C60"/>
    <w:rsid w:val="00957A78"/>
    <w:rsid w:val="00960A19"/>
    <w:rsid w:val="00962985"/>
    <w:rsid w:val="00964C27"/>
    <w:rsid w:val="00967B69"/>
    <w:rsid w:val="00972379"/>
    <w:rsid w:val="00976358"/>
    <w:rsid w:val="0097742E"/>
    <w:rsid w:val="009815FE"/>
    <w:rsid w:val="00982BB8"/>
    <w:rsid w:val="009836C5"/>
    <w:rsid w:val="00985F1C"/>
    <w:rsid w:val="0099638F"/>
    <w:rsid w:val="00996ED4"/>
    <w:rsid w:val="00997DF9"/>
    <w:rsid w:val="009A2BBB"/>
    <w:rsid w:val="009B037B"/>
    <w:rsid w:val="009B183D"/>
    <w:rsid w:val="009B3C38"/>
    <w:rsid w:val="009B44A5"/>
    <w:rsid w:val="009B7467"/>
    <w:rsid w:val="009C0F46"/>
    <w:rsid w:val="009C2020"/>
    <w:rsid w:val="009C2439"/>
    <w:rsid w:val="009C3B82"/>
    <w:rsid w:val="009C7DCE"/>
    <w:rsid w:val="009D0066"/>
    <w:rsid w:val="009D03C3"/>
    <w:rsid w:val="009D2F2A"/>
    <w:rsid w:val="009D3D2F"/>
    <w:rsid w:val="009D67CD"/>
    <w:rsid w:val="009D7571"/>
    <w:rsid w:val="009E022F"/>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BCE"/>
    <w:rsid w:val="00A7022B"/>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CD"/>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54A9"/>
    <w:rsid w:val="00B86BE8"/>
    <w:rsid w:val="00B92491"/>
    <w:rsid w:val="00B9257F"/>
    <w:rsid w:val="00B93996"/>
    <w:rsid w:val="00B963F4"/>
    <w:rsid w:val="00BA07E2"/>
    <w:rsid w:val="00BA7A31"/>
    <w:rsid w:val="00BB154F"/>
    <w:rsid w:val="00BB53D3"/>
    <w:rsid w:val="00BD1631"/>
    <w:rsid w:val="00BD4E34"/>
    <w:rsid w:val="00BD5142"/>
    <w:rsid w:val="00BD7718"/>
    <w:rsid w:val="00BF09C8"/>
    <w:rsid w:val="00BF0BE1"/>
    <w:rsid w:val="00BF4B92"/>
    <w:rsid w:val="00BF7A13"/>
    <w:rsid w:val="00C00A61"/>
    <w:rsid w:val="00C0488E"/>
    <w:rsid w:val="00C10A59"/>
    <w:rsid w:val="00C117CF"/>
    <w:rsid w:val="00C17627"/>
    <w:rsid w:val="00C20371"/>
    <w:rsid w:val="00C23319"/>
    <w:rsid w:val="00C23643"/>
    <w:rsid w:val="00C241DA"/>
    <w:rsid w:val="00C248F1"/>
    <w:rsid w:val="00C4257E"/>
    <w:rsid w:val="00C433F5"/>
    <w:rsid w:val="00C44322"/>
    <w:rsid w:val="00C47D34"/>
    <w:rsid w:val="00C5063F"/>
    <w:rsid w:val="00C530BD"/>
    <w:rsid w:val="00C53647"/>
    <w:rsid w:val="00C57039"/>
    <w:rsid w:val="00C61BA9"/>
    <w:rsid w:val="00C666E8"/>
    <w:rsid w:val="00C76BFA"/>
    <w:rsid w:val="00C80F8A"/>
    <w:rsid w:val="00C81B9E"/>
    <w:rsid w:val="00C930D9"/>
    <w:rsid w:val="00C93E0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E05F0"/>
    <w:rsid w:val="00CE2970"/>
    <w:rsid w:val="00CE372E"/>
    <w:rsid w:val="00CE5254"/>
    <w:rsid w:val="00CE5C4E"/>
    <w:rsid w:val="00CE795E"/>
    <w:rsid w:val="00CF3FD2"/>
    <w:rsid w:val="00CF73F9"/>
    <w:rsid w:val="00D10735"/>
    <w:rsid w:val="00D15E90"/>
    <w:rsid w:val="00D15EFB"/>
    <w:rsid w:val="00D163E3"/>
    <w:rsid w:val="00D20036"/>
    <w:rsid w:val="00D22C70"/>
    <w:rsid w:val="00D22DF7"/>
    <w:rsid w:val="00D23CDA"/>
    <w:rsid w:val="00D319A4"/>
    <w:rsid w:val="00D357E0"/>
    <w:rsid w:val="00D45E0C"/>
    <w:rsid w:val="00D5018C"/>
    <w:rsid w:val="00D5026A"/>
    <w:rsid w:val="00D56BFA"/>
    <w:rsid w:val="00D6054D"/>
    <w:rsid w:val="00D635B1"/>
    <w:rsid w:val="00D63663"/>
    <w:rsid w:val="00D664D3"/>
    <w:rsid w:val="00D66D9A"/>
    <w:rsid w:val="00D71877"/>
    <w:rsid w:val="00D727A9"/>
    <w:rsid w:val="00D74322"/>
    <w:rsid w:val="00D7560B"/>
    <w:rsid w:val="00D7571F"/>
    <w:rsid w:val="00D83315"/>
    <w:rsid w:val="00D91758"/>
    <w:rsid w:val="00D92AB4"/>
    <w:rsid w:val="00D94135"/>
    <w:rsid w:val="00D95314"/>
    <w:rsid w:val="00DA0A51"/>
    <w:rsid w:val="00DA4F0C"/>
    <w:rsid w:val="00DA601D"/>
    <w:rsid w:val="00DB3208"/>
    <w:rsid w:val="00DB32A2"/>
    <w:rsid w:val="00DC22E3"/>
    <w:rsid w:val="00DC26E4"/>
    <w:rsid w:val="00DC7747"/>
    <w:rsid w:val="00DD00EE"/>
    <w:rsid w:val="00DD3EFC"/>
    <w:rsid w:val="00DD646E"/>
    <w:rsid w:val="00DE1F8F"/>
    <w:rsid w:val="00DE34A4"/>
    <w:rsid w:val="00DE55A1"/>
    <w:rsid w:val="00DE663F"/>
    <w:rsid w:val="00DE6DAF"/>
    <w:rsid w:val="00DF2E1F"/>
    <w:rsid w:val="00E04EE8"/>
    <w:rsid w:val="00E06288"/>
    <w:rsid w:val="00E069BB"/>
    <w:rsid w:val="00E0712A"/>
    <w:rsid w:val="00E07DA9"/>
    <w:rsid w:val="00E07FB3"/>
    <w:rsid w:val="00E22D05"/>
    <w:rsid w:val="00E33038"/>
    <w:rsid w:val="00E37DC3"/>
    <w:rsid w:val="00E4182D"/>
    <w:rsid w:val="00E41A4E"/>
    <w:rsid w:val="00E41EDE"/>
    <w:rsid w:val="00E44084"/>
    <w:rsid w:val="00E4646F"/>
    <w:rsid w:val="00E538F6"/>
    <w:rsid w:val="00E547DE"/>
    <w:rsid w:val="00E57276"/>
    <w:rsid w:val="00E631CC"/>
    <w:rsid w:val="00E716F8"/>
    <w:rsid w:val="00E73B5A"/>
    <w:rsid w:val="00E80587"/>
    <w:rsid w:val="00E82434"/>
    <w:rsid w:val="00E85FA8"/>
    <w:rsid w:val="00E90211"/>
    <w:rsid w:val="00E92D8D"/>
    <w:rsid w:val="00EA05B9"/>
    <w:rsid w:val="00EA083B"/>
    <w:rsid w:val="00EA1047"/>
    <w:rsid w:val="00EA2879"/>
    <w:rsid w:val="00EA2EEC"/>
    <w:rsid w:val="00EA48A7"/>
    <w:rsid w:val="00EA5591"/>
    <w:rsid w:val="00EB0E12"/>
    <w:rsid w:val="00EB1DE6"/>
    <w:rsid w:val="00EB3086"/>
    <w:rsid w:val="00EB32F8"/>
    <w:rsid w:val="00EC0995"/>
    <w:rsid w:val="00EC1810"/>
    <w:rsid w:val="00EC5CA8"/>
    <w:rsid w:val="00EC6552"/>
    <w:rsid w:val="00EE6C36"/>
    <w:rsid w:val="00EE7A50"/>
    <w:rsid w:val="00EF0CB1"/>
    <w:rsid w:val="00EF2BBA"/>
    <w:rsid w:val="00EF4509"/>
    <w:rsid w:val="00EF5351"/>
    <w:rsid w:val="00EF5675"/>
    <w:rsid w:val="00F00D66"/>
    <w:rsid w:val="00F017EB"/>
    <w:rsid w:val="00F02373"/>
    <w:rsid w:val="00F05AD8"/>
    <w:rsid w:val="00F06FB8"/>
    <w:rsid w:val="00F13407"/>
    <w:rsid w:val="00F17704"/>
    <w:rsid w:val="00F21054"/>
    <w:rsid w:val="00F22337"/>
    <w:rsid w:val="00F228A4"/>
    <w:rsid w:val="00F257A6"/>
    <w:rsid w:val="00F32ACF"/>
    <w:rsid w:val="00F33B32"/>
    <w:rsid w:val="00F349D0"/>
    <w:rsid w:val="00F365D6"/>
    <w:rsid w:val="00F40D50"/>
    <w:rsid w:val="00F42691"/>
    <w:rsid w:val="00F44EB3"/>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2BA0"/>
    <w:rsid w:val="00FA4ABF"/>
    <w:rsid w:val="00FA579A"/>
    <w:rsid w:val="00FB4295"/>
    <w:rsid w:val="00FC3AF4"/>
    <w:rsid w:val="00FC4763"/>
    <w:rsid w:val="00FC5266"/>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1"/>
    <w:qFormat/>
    <w:rsid w:val="00221F51"/>
    <w:pPr>
      <w:keepNext/>
      <w:widowControl w:val="0"/>
      <w:numPr>
        <w:numId w:val="72"/>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h"/>
    <w:basedOn w:val="Normal"/>
    <w:next w:val="Normal"/>
    <w:link w:val="Heading2Char"/>
    <w:uiPriority w:val="2"/>
    <w:qFormat/>
    <w:rsid w:val="00A42274"/>
    <w:pPr>
      <w:keepNext/>
      <w:widowControl w:val="0"/>
      <w:numPr>
        <w:ilvl w:val="1"/>
        <w:numId w:val="72"/>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widowControl w:val="0"/>
      <w:numPr>
        <w:ilvl w:val="2"/>
        <w:numId w:val="72"/>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4"/>
    <w:qFormat/>
    <w:rsid w:val="008A4192"/>
    <w:pPr>
      <w:keepNext/>
      <w:widowControl w:val="0"/>
      <w:numPr>
        <w:ilvl w:val="3"/>
        <w:numId w:val="72"/>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widowControl w:val="0"/>
      <w:numPr>
        <w:ilvl w:val="4"/>
        <w:numId w:val="72"/>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widowControl w:val="0"/>
      <w:numPr>
        <w:ilvl w:val="5"/>
        <w:numId w:val="72"/>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72"/>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72"/>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72"/>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3"/>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5"/>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6"/>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2A731A"/>
    <w:pPr>
      <w:widowControl w:val="0"/>
      <w:tabs>
        <w:tab w:val="left" w:pos="480"/>
        <w:tab w:val="right" w:leader="dot" w:pos="9004"/>
      </w:tabs>
      <w:spacing w:after="40" w:line="276" w:lineRule="auto"/>
      <w:jc w:val="both"/>
      <w:pPrChange w:id="0" w:author="DENOUAL Franck" w:date="2022-11-18T17:25:00Z">
        <w:pPr>
          <w:widowControl w:val="0"/>
          <w:tabs>
            <w:tab w:val="left" w:pos="480"/>
            <w:tab w:val="right" w:leader="dot" w:pos="9004"/>
          </w:tabs>
          <w:spacing w:after="40" w:line="276" w:lineRule="auto"/>
          <w:jc w:val="both"/>
        </w:pPr>
      </w:pPrChange>
    </w:pPr>
    <w:rPr>
      <w:rFonts w:eastAsia="Calibri"/>
      <w:sz w:val="22"/>
      <w:szCs w:val="22"/>
      <w:rPrChange w:id="0" w:author="DENOUAL Franck" w:date="2022-11-18T17:25:00Z">
        <w:rPr>
          <w:rFonts w:eastAsia="Calibri"/>
          <w:sz w:val="22"/>
          <w:szCs w:val="22"/>
          <w:lang w:val="en-US" w:eastAsia="en-US" w:bidi="ar-SA"/>
        </w:rPr>
      </w:rPrChange>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リスト段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바탕"/>
      <w:lang w:eastAsia="ko-KR"/>
    </w:rPr>
  </w:style>
  <w:style w:type="character" w:customStyle="1" w:styleId="lastfieldZchn">
    <w:name w:val="lastfield Zchn"/>
    <w:link w:val="lastfield"/>
    <w:rsid w:val="00A741D6"/>
    <w:rPr>
      <w:rFonts w:ascii="Arial" w:eastAsia="바탕"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8"/>
      </w:numPr>
    </w:pPr>
  </w:style>
  <w:style w:type="paragraph" w:styleId="ListBullet3">
    <w:name w:val="List Bullet 3"/>
    <w:basedOn w:val="Normal"/>
    <w:autoRedefine/>
    <w:rsid w:val="002039FE"/>
    <w:pPr>
      <w:numPr>
        <w:numId w:val="2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3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31"/>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32"/>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맑은 고딕"/>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맑은 고딕"/>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맑은 고딕"/>
      <w:sz w:val="20"/>
      <w:szCs w:val="20"/>
      <w:lang w:val="en-GB"/>
    </w:rPr>
  </w:style>
  <w:style w:type="character" w:customStyle="1" w:styleId="tablesyntaxChar">
    <w:name w:val="table syntax Char"/>
    <w:link w:val="tablesyntax"/>
    <w:qFormat/>
    <w:locked/>
    <w:rsid w:val="002039FE"/>
    <w:rPr>
      <w:rFonts w:eastAsia="맑은 고딕"/>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35"/>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53"/>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3"/>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36"/>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37"/>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4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4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8"/>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4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42"/>
      </w:numPr>
      <w:tabs>
        <w:tab w:val="clear" w:pos="1800"/>
      </w:tabs>
      <w:overflowPunct w:val="0"/>
      <w:autoSpaceDE w:val="0"/>
      <w:autoSpaceDN w:val="0"/>
      <w:adjustRightInd w:val="0"/>
      <w:ind w:right="20"/>
      <w:jc w:val="both"/>
      <w:textAlignment w:val="baseline"/>
    </w:pPr>
    <w:rPr>
      <w:rFonts w:eastAsia="바탕체"/>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바탕체"/>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45"/>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4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44"/>
      </w:numPr>
      <w:tabs>
        <w:tab w:val="clear" w:pos="2410"/>
        <w:tab w:val="left" w:pos="2977"/>
      </w:tabs>
      <w:ind w:left="1134"/>
    </w:pPr>
  </w:style>
  <w:style w:type="paragraph" w:customStyle="1" w:styleId="Allowed">
    <w:name w:val="Allowed"/>
    <w:basedOn w:val="ValueLevel0"/>
    <w:next w:val="BodyText"/>
    <w:rsid w:val="00EC1810"/>
    <w:pPr>
      <w:numPr>
        <w:numId w:val="46"/>
      </w:numPr>
      <w:tabs>
        <w:tab w:val="num" w:pos="360"/>
        <w:tab w:val="left" w:pos="2694"/>
      </w:tabs>
      <w:ind w:left="1134" w:hanging="720"/>
    </w:pPr>
  </w:style>
  <w:style w:type="paragraph" w:customStyle="1" w:styleId="Annex4">
    <w:name w:val="Annex 4"/>
    <w:basedOn w:val="Heading4"/>
    <w:rsid w:val="00EC1810"/>
    <w:pPr>
      <w:widowControl/>
      <w:numPr>
        <w:ilvl w:val="0"/>
        <w:numId w:val="43"/>
      </w:numPr>
      <w:tabs>
        <w:tab w:val="left" w:pos="1080"/>
        <w:tab w:val="left" w:pos="1440"/>
      </w:tabs>
      <w:suppressAutoHyphens/>
      <w:spacing w:before="0" w:after="220" w:line="220" w:lineRule="exact"/>
      <w:jc w:val="left"/>
    </w:pPr>
    <w:rPr>
      <w:rFonts w:ascii="Helvetica" w:eastAsia="바탕"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43"/>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3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47"/>
      </w:numPr>
      <w:suppressAutoHyphens/>
      <w:spacing w:before="260" w:after="260" w:line="260" w:lineRule="exact"/>
      <w:jc w:val="center"/>
    </w:pPr>
    <w:rPr>
      <w:rFonts w:ascii="Helvetica" w:eastAsia="바탕"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50"/>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바탕체"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바탕" w:hAnsi="Cambria"/>
      <w:color w:val="000000"/>
      <w:sz w:val="22"/>
      <w:szCs w:val="22"/>
    </w:rPr>
  </w:style>
  <w:style w:type="paragraph" w:customStyle="1" w:styleId="mnemonictablright">
    <w:name w:val="mnemonic_tabl_right"/>
    <w:basedOn w:val="Normal"/>
    <w:rsid w:val="00EC1810"/>
    <w:pPr>
      <w:numPr>
        <w:numId w:val="51"/>
      </w:numPr>
      <w:tabs>
        <w:tab w:val="clear" w:pos="720"/>
      </w:tabs>
      <w:spacing w:before="120" w:after="220"/>
      <w:ind w:left="0" w:firstLine="0"/>
      <w:jc w:val="both"/>
    </w:pPr>
    <w:rPr>
      <w:rFonts w:ascii="Helvetica" w:eastAsia="바탕"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52"/>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uiPriority w:val="99"/>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64"/>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footer" Target="footer2.xml"/><Relationship Id="rId26" Type="http://schemas.openxmlformats.org/officeDocument/2006/relationships/image" Target="media/image2.png"/><Relationship Id="rId39" Type="http://schemas.openxmlformats.org/officeDocument/2006/relationships/image" Target="media/image11.svg"/><Relationship Id="rId3" Type="http://schemas.openxmlformats.org/officeDocument/2006/relationships/customXml" Target="../customXml/item3.xml"/><Relationship Id="rId21" Type="http://schemas.openxmlformats.org/officeDocument/2006/relationships/hyperlink" Target="http://mpegx.int-evry.fr/software/MPEG/Systems/FileFormat/isobmff/-/issues/66" TargetMode="External"/><Relationship Id="rId34" Type="http://schemas.openxmlformats.org/officeDocument/2006/relationships/image" Target="media/image7.png"/><Relationship Id="rId42" Type="http://schemas.openxmlformats.org/officeDocument/2006/relationships/hyperlink" Target="http://mpegx.int-evry.fr/software/MPEG/Systems/FileFormat/isobmff/-/issues/98" TargetMode="External"/><Relationship Id="rId47"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microsoft.com/office/2016/09/relationships/commentsIds" Target="commentsIds.xml"/><Relationship Id="rId33" Type="http://schemas.openxmlformats.org/officeDocument/2006/relationships/image" Target="media/image6.png"/><Relationship Id="rId38" Type="http://schemas.openxmlformats.org/officeDocument/2006/relationships/image" Target="media/image10.pn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mpegx.int-evry.fr/software/MPEG/Systems/FileFormat/isobmff/-/issues/42" TargetMode="External"/><Relationship Id="rId41" Type="http://schemas.openxmlformats.org/officeDocument/2006/relationships/hyperlink" Target="http://mpegx.int-evry.fr/software/MPEG/Systems/FileFormat/isobmff/-/issues/97"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commentsExtended" Target="commentsExtended.xml"/><Relationship Id="rId32" Type="http://schemas.openxmlformats.org/officeDocument/2006/relationships/image" Target="media/image5.png"/><Relationship Id="rId37" Type="http://schemas.openxmlformats.org/officeDocument/2006/relationships/hyperlink" Target="http://mpegx.int-evry.fr/software/MPEG/Systems/FileFormat/isobmff/-/issues/53" TargetMode="External"/><Relationship Id="rId40" Type="http://schemas.openxmlformats.org/officeDocument/2006/relationships/hyperlink" Target="http://mpegx.int-evry.fr/software/MPEG/Systems/FileFormat/isobmff/-/issues/95" TargetMode="External"/><Relationship Id="rId45" Type="http://schemas.openxmlformats.org/officeDocument/2006/relationships/image" Target="media/image14.png"/><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comments" Target="comments.xml"/><Relationship Id="rId28" Type="http://schemas.openxmlformats.org/officeDocument/2006/relationships/hyperlink" Target="http://mpegx.int-evry.fr/software/MPEG/Systems/FileFormat/isobmff/-/issues/123" TargetMode="External"/><Relationship Id="rId36" Type="http://schemas.openxmlformats.org/officeDocument/2006/relationships/image" Target="media/image9.png"/><Relationship Id="rId49" Type="http://schemas.microsoft.com/office/2018/08/relationships/commentsExtensible" Target="commentsExtensible.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image" Target="media/image4.png"/><Relationship Id="rId44"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 Id="rId22" Type="http://schemas.openxmlformats.org/officeDocument/2006/relationships/hyperlink" Target="http://mpegx.int-evry.fr/software/MPEG/Systems/FileFormat/isobmff/-/issues/74" TargetMode="External"/><Relationship Id="rId27" Type="http://schemas.openxmlformats.org/officeDocument/2006/relationships/image" Target="media/image3.png"/><Relationship Id="rId30" Type="http://schemas.openxmlformats.org/officeDocument/2006/relationships/hyperlink" Target="https://github.com/MPEGGroup/FileFormat/issues/12" TargetMode="External"/><Relationship Id="rId35" Type="http://schemas.openxmlformats.org/officeDocument/2006/relationships/image" Target="media/image8.png"/><Relationship Id="rId43" Type="http://schemas.openxmlformats.org/officeDocument/2006/relationships/image" Target="media/image12.png"/><Relationship Id="rId48" Type="http://schemas.openxmlformats.org/officeDocument/2006/relationships/theme" Target="theme/theme1.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34c87397-5fc1-491e-85e7-d6110dbe9cbd" ContentTypeId="0x0101" PreviousValue="false"/>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2.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3.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4.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6.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32586</Words>
  <Characters>185741</Characters>
  <Application>Microsoft Office Word</Application>
  <DocSecurity>0</DocSecurity>
  <Lines>1547</Lines>
  <Paragraphs>435</Paragraphs>
  <ScaleCrop>false</ScaleCrop>
  <HeadingPairs>
    <vt:vector size="2" baseType="variant">
      <vt:variant>
        <vt:lpstr>Title</vt:lpstr>
      </vt:variant>
      <vt:variant>
        <vt:i4>1</vt:i4>
      </vt:variant>
    </vt:vector>
  </HeadingPairs>
  <TitlesOfParts>
    <vt:vector size="1" baseType="lpstr">
      <vt:lpstr>Technologies under Consideration for ISO/IEC 14496-12</vt:lpstr>
    </vt:vector>
  </TitlesOfParts>
  <Manager/>
  <Company/>
  <LinksUpToDate>false</LinksUpToDate>
  <CharactersWithSpaces>217892</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14496-12</dc:title>
  <dc:subject/>
  <dc:creator>Miska Hannuksela</dc:creator>
  <cp:keywords/>
  <dc:description/>
  <cp:lastModifiedBy>Youngkwon Lim</cp:lastModifiedBy>
  <cp:revision>5</cp:revision>
  <dcterms:created xsi:type="dcterms:W3CDTF">2022-11-28T18:42:00Z</dcterms:created>
  <dcterms:modified xsi:type="dcterms:W3CDTF">2022-12-13T18:17:00Z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0x0101002B68A658EEC4B84288E7CA0555787F64</vt:lpwstr>
  </property>
  <property fmtid="{D5CDD505-2E9C-101B-9397-08002B2CF9AE}" pid="3" name="WGNumber">
    <vt:lpwstr>0741</vt:lpwstr>
  </property>
  <property fmtid="{D5CDD505-2E9C-101B-9397-08002B2CF9AE}" pid="4" name="MDMSNumber">
    <vt:lpwstr>22020</vt:lpwstr>
  </property>
</Properties>
</file>