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9C8CF1" w14:textId="653902F8" w:rsidR="008E016A" w:rsidRPr="004F5473" w:rsidRDefault="008E016A" w:rsidP="00203759">
      <w:pPr>
        <w:pStyle w:val="Title"/>
        <w:tabs>
          <w:tab w:val="left" w:pos="4589"/>
        </w:tabs>
        <w:ind w:left="720"/>
        <w:jc w:val="right"/>
        <w:rPr>
          <w:sz w:val="44"/>
          <w:u w:val="none"/>
        </w:rPr>
      </w:pPr>
      <w:r w:rsidRPr="004F5473">
        <w:rPr>
          <w:rFonts w:eastAsiaTheme="minorHAnsi"/>
          <w:noProof/>
          <w:lang w:eastAsia="ja-JP"/>
        </w:rPr>
        <w:drawing>
          <wp:anchor distT="0" distB="0" distL="114300" distR="114300" simplePos="0" relativeHeight="251664385" behindDoc="0" locked="0" layoutInCell="1" allowOverlap="1" wp14:anchorId="27C852AC" wp14:editId="4B184F80">
            <wp:simplePos x="0" y="0"/>
            <wp:positionH relativeFrom="page">
              <wp:posOffset>632561</wp:posOffset>
            </wp:positionH>
            <wp:positionV relativeFrom="paragraph">
              <wp:posOffset>59830</wp:posOffset>
            </wp:positionV>
            <wp:extent cx="1239520" cy="537845"/>
            <wp:effectExtent l="0" t="0" r="0" b="0"/>
            <wp:wrapNone/>
            <wp:docPr id="6" name="図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Text&#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82626">
        <w:rPr>
          <w:rFonts w:ascii="Times New Roman"/>
          <w:b w:val="0"/>
          <w:u w:val="thick"/>
        </w:rPr>
        <w:t xml:space="preserve">    </w:t>
      </w:r>
      <w:r>
        <w:rPr>
          <w:rFonts w:ascii="Times New Roman"/>
          <w:b w:val="0"/>
          <w:u w:val="thick"/>
        </w:rPr>
        <w:t xml:space="preserve">                 </w:t>
      </w:r>
      <w:r w:rsidRPr="004F5473">
        <w:rPr>
          <w:rFonts w:ascii="Times New Roman"/>
          <w:b w:val="0"/>
          <w:u w:val="thick"/>
        </w:rPr>
        <w:t xml:space="preserve"> </w:t>
      </w:r>
      <w:r w:rsidRPr="004F5473">
        <w:rPr>
          <w:w w:val="115"/>
          <w:u w:val="thick"/>
        </w:rPr>
        <w:t>ISO/IEC JTC 1/SC</w:t>
      </w:r>
      <w:r w:rsidRPr="004F5473">
        <w:rPr>
          <w:spacing w:val="-25"/>
          <w:w w:val="115"/>
          <w:u w:val="thick"/>
        </w:rPr>
        <w:t xml:space="preserve"> </w:t>
      </w:r>
      <w:r w:rsidRPr="004F5473">
        <w:rPr>
          <w:w w:val="115"/>
          <w:u w:val="thick"/>
        </w:rPr>
        <w:t>29/WG</w:t>
      </w:r>
      <w:r w:rsidRPr="004F5473">
        <w:rPr>
          <w:spacing w:val="-9"/>
          <w:w w:val="115"/>
          <w:u w:val="thick"/>
        </w:rPr>
        <w:t xml:space="preserve"> </w:t>
      </w:r>
      <w:r w:rsidRPr="004F5473">
        <w:rPr>
          <w:w w:val="115"/>
          <w:u w:val="thick"/>
        </w:rPr>
        <w:t>3</w:t>
      </w:r>
      <w:r>
        <w:rPr>
          <w:w w:val="115"/>
          <w:u w:val="thick"/>
        </w:rPr>
        <w:t xml:space="preserve"> </w:t>
      </w:r>
      <w:r w:rsidRPr="004F5473">
        <w:rPr>
          <w:w w:val="115"/>
          <w:sz w:val="44"/>
          <w:u w:val="thick"/>
        </w:rPr>
        <w:t>N</w:t>
      </w:r>
      <w:r>
        <w:rPr>
          <w:spacing w:val="28"/>
          <w:w w:val="115"/>
          <w:sz w:val="44"/>
          <w:u w:val="thick"/>
        </w:rPr>
        <w:t>00</w:t>
      </w:r>
      <w:r w:rsidR="00941CEE">
        <w:rPr>
          <w:spacing w:val="28"/>
          <w:w w:val="115"/>
          <w:sz w:val="44"/>
          <w:u w:val="thick"/>
        </w:rPr>
        <w:t>740</w:t>
      </w:r>
    </w:p>
    <w:p w14:paraId="1BD7A457" w14:textId="77777777" w:rsidR="008E016A" w:rsidRPr="004F5473" w:rsidRDefault="008E016A" w:rsidP="008E016A">
      <w:pPr>
        <w:rPr>
          <w:b/>
          <w:sz w:val="20"/>
        </w:rPr>
      </w:pPr>
    </w:p>
    <w:p w14:paraId="3AC851B8" w14:textId="77777777" w:rsidR="008E016A" w:rsidRPr="004F5473" w:rsidRDefault="008E016A" w:rsidP="008E016A">
      <w:pPr>
        <w:rPr>
          <w:b/>
          <w:sz w:val="20"/>
        </w:rPr>
      </w:pPr>
    </w:p>
    <w:p w14:paraId="31F3D334" w14:textId="77777777" w:rsidR="008E016A" w:rsidRPr="004F5473" w:rsidRDefault="008E016A" w:rsidP="008E016A">
      <w:pPr>
        <w:spacing w:before="3"/>
        <w:rPr>
          <w:b/>
          <w:sz w:val="23"/>
        </w:rPr>
      </w:pPr>
      <w:r w:rsidRPr="004F5473">
        <w:rPr>
          <w:noProof/>
        </w:rPr>
        <mc:AlternateContent>
          <mc:Choice Requires="wps">
            <w:drawing>
              <wp:anchor distT="0" distB="0" distL="0" distR="0" simplePos="0" relativeHeight="251663361" behindDoc="1" locked="0" layoutInCell="1" allowOverlap="1" wp14:anchorId="7EAEB21F" wp14:editId="0EF43A30">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0615494" w14:textId="77777777" w:rsidR="008E016A" w:rsidRPr="004F5473" w:rsidRDefault="008E016A" w:rsidP="008E016A">
                            <w:pPr>
                              <w:spacing w:before="107"/>
                              <w:ind w:left="2916" w:right="2896"/>
                              <w:jc w:val="center"/>
                              <w:rPr>
                                <w:b/>
                                <w:sz w:val="23"/>
                              </w:rPr>
                            </w:pPr>
                            <w:r w:rsidRPr="004F5473">
                              <w:rPr>
                                <w:b/>
                                <w:w w:val="115"/>
                                <w:sz w:val="23"/>
                              </w:rPr>
                              <w:t>ISO/IEC JTC 1/SC 29/WG 3</w:t>
                            </w:r>
                          </w:p>
                          <w:p w14:paraId="00F66565" w14:textId="77777777" w:rsidR="008E016A" w:rsidRDefault="008E016A" w:rsidP="008E016A">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78A8F7C3">
              <v:shapetype id="_x0000_t202" coordsize="21600,21600" o:spt="202" path="m,l,21600r21600,l21600,xe" w14:anchorId="7EAEB21F">
                <v:stroke joinstyle="miter"/>
                <v:path gradientshapeok="t" o:connecttype="rect"/>
              </v:shapetype>
              <v:shape id="Text Box 2" style="position:absolute;margin-left:55.6pt;margin-top:15.7pt;width:484.65pt;height:65.3pt;z-index:-251653119;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spid="_x0000_s1026" filled="f" strokeweight=".27094mm"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">
                <v:textbox inset="0,0,0,0">
                  <w:txbxContent>
                    <w:p w:rsidRPr="004F5473" w:rsidR="008E016A" w:rsidP="008E016A" w:rsidRDefault="008E016A" w14:paraId="421C9317" w14:textId="77777777">
                      <w:pPr>
                        <w:spacing w:before="107"/>
                        <w:ind w:left="2916" w:right="2896"/>
                        <w:jc w:val="center"/>
                        <w:rPr>
                          <w:b/>
                          <w:sz w:val="23"/>
                        </w:rPr>
                      </w:pPr>
                      <w:r w:rsidRPr="004F5473">
                        <w:rPr>
                          <w:b/>
                          <w:w w:val="115"/>
                          <w:sz w:val="23"/>
                        </w:rPr>
                        <w:t>ISO/IEC JTC 1/SC 29/WG 3</w:t>
                      </w:r>
                    </w:p>
                    <w:p w:rsidR="008E016A" w:rsidP="008E016A" w:rsidRDefault="008E016A" w14:paraId="3D42C571" w14:textId="77777777">
                      <w:pPr>
                        <w:spacing w:before="134" w:line="362" w:lineRule="auto"/>
                        <w:ind w:right="-46"/>
                        <w:jc w:val="center"/>
                        <w:rPr>
                          <w:b/>
                          <w:sz w:val="23"/>
                        </w:rPr>
                      </w:pPr>
                      <w:r w:rsidRPr="004F5473">
                        <w:rPr>
                          <w:b/>
                          <w:w w:val="115"/>
                          <w:sz w:val="23"/>
                        </w:rPr>
                        <w:t xml:space="preserve">MPEG Systems </w:t>
                      </w:r>
                      <w:r w:rsidRPr="004F5473">
                        <w:rPr>
                          <w:b/>
                          <w:w w:val="115"/>
                          <w:sz w:val="23"/>
                        </w:rPr>
                        <w:br/>
                      </w:r>
                      <w:r w:rsidRPr="004F5473">
                        <w:rPr>
                          <w:b/>
                          <w:w w:val="115"/>
                          <w:sz w:val="23"/>
                        </w:rPr>
                        <w:t>Convenorship: KATS (Korea, Republic of)</w:t>
                      </w:r>
                    </w:p>
                  </w:txbxContent>
                </v:textbox>
                <w10:wrap type="topAndBottom" anchorx="page"/>
              </v:shape>
            </w:pict>
          </mc:Fallback>
        </mc:AlternateContent>
      </w:r>
    </w:p>
    <w:p w14:paraId="71FA3B78" w14:textId="77777777" w:rsidR="008E016A" w:rsidRPr="004F5473" w:rsidRDefault="008E016A" w:rsidP="008E016A">
      <w:pPr>
        <w:rPr>
          <w:b/>
          <w:sz w:val="20"/>
        </w:rPr>
      </w:pPr>
    </w:p>
    <w:p w14:paraId="412F0FD7" w14:textId="77777777" w:rsidR="009C23CD" w:rsidRPr="004F5473" w:rsidRDefault="009C23CD" w:rsidP="009C23CD">
      <w:pPr>
        <w:rPr>
          <w:b/>
          <w:sz w:val="21"/>
        </w:rPr>
      </w:pPr>
    </w:p>
    <w:p w14:paraId="457F92F5" w14:textId="77777777" w:rsidR="009C23CD" w:rsidRPr="004F5473" w:rsidRDefault="009C23CD" w:rsidP="009C23CD">
      <w:pPr>
        <w:tabs>
          <w:tab w:val="left" w:pos="3099"/>
        </w:tabs>
        <w:spacing w:before="103"/>
        <w:ind w:left="104"/>
        <w:rPr>
          <w:sz w:val="24"/>
        </w:rPr>
      </w:pPr>
      <w:r w:rsidRPr="004F5473">
        <w:rPr>
          <w:b/>
          <w:w w:val="120"/>
          <w:sz w:val="24"/>
        </w:rPr>
        <w:t>Document</w:t>
      </w:r>
      <w:r w:rsidRPr="004F5473">
        <w:rPr>
          <w:b/>
          <w:spacing w:val="14"/>
          <w:w w:val="120"/>
          <w:sz w:val="24"/>
        </w:rPr>
        <w:t xml:space="preserve"> </w:t>
      </w:r>
      <w:r w:rsidRPr="004F5473">
        <w:rPr>
          <w:b/>
          <w:w w:val="120"/>
          <w:sz w:val="24"/>
        </w:rPr>
        <w:t>type:</w:t>
      </w:r>
      <w:r w:rsidRPr="004F5473">
        <w:rPr>
          <w:b/>
          <w:w w:val="120"/>
          <w:sz w:val="24"/>
        </w:rPr>
        <w:tab/>
      </w:r>
      <w:r>
        <w:rPr>
          <w:w w:val="120"/>
          <w:sz w:val="24"/>
        </w:rPr>
        <w:t>Output Document</w:t>
      </w:r>
    </w:p>
    <w:p w14:paraId="4A359167" w14:textId="77777777" w:rsidR="009C23CD" w:rsidRPr="004F5473" w:rsidRDefault="009C23CD" w:rsidP="009C23CD">
      <w:pPr>
        <w:spacing w:before="1"/>
        <w:rPr>
          <w:sz w:val="36"/>
        </w:rPr>
      </w:pPr>
    </w:p>
    <w:p w14:paraId="0417F271" w14:textId="2DB9E6FC" w:rsidR="009C23CD" w:rsidRPr="004D74A6" w:rsidRDefault="009C23CD" w:rsidP="00203759">
      <w:pPr>
        <w:tabs>
          <w:tab w:val="left" w:pos="3099"/>
        </w:tabs>
        <w:spacing w:before="1" w:line="254" w:lineRule="auto"/>
        <w:ind w:left="3096" w:right="216" w:hanging="2995"/>
        <w:rPr>
          <w:bCs/>
        </w:rPr>
      </w:pPr>
      <w:r w:rsidRPr="00203759">
        <w:rPr>
          <w:b/>
          <w:w w:val="120"/>
          <w:sz w:val="24"/>
        </w:rPr>
        <w:t>Title</w:t>
      </w:r>
      <w:r w:rsidRPr="004F5473">
        <w:rPr>
          <w:b/>
          <w:w w:val="120"/>
        </w:rPr>
        <w:t>:</w:t>
      </w:r>
      <w:r w:rsidRPr="004F5473">
        <w:rPr>
          <w:b/>
          <w:w w:val="120"/>
        </w:rPr>
        <w:tab/>
      </w:r>
      <w:r w:rsidR="004D74A6" w:rsidRPr="00203759">
        <w:rPr>
          <w:bCs/>
          <w:w w:val="120"/>
        </w:rPr>
        <w:t>Considerations</w:t>
      </w:r>
      <w:r w:rsidR="004D74A6">
        <w:rPr>
          <w:bCs/>
          <w:w w:val="120"/>
        </w:rPr>
        <w:t xml:space="preserve"> for a WD </w:t>
      </w:r>
      <w:r w:rsidR="00360792">
        <w:rPr>
          <w:bCs/>
          <w:w w:val="120"/>
        </w:rPr>
        <w:t>of 23090-32</w:t>
      </w:r>
      <w:r w:rsidR="00990C0E">
        <w:rPr>
          <w:bCs/>
          <w:w w:val="120"/>
        </w:rPr>
        <w:t xml:space="preserve"> Carriage of haptics data</w:t>
      </w:r>
    </w:p>
    <w:p w14:paraId="25BC7A3F" w14:textId="77777777" w:rsidR="009C23CD" w:rsidRPr="004F5473" w:rsidRDefault="009C23CD" w:rsidP="009C23CD">
      <w:pPr>
        <w:spacing w:before="6"/>
        <w:rPr>
          <w:sz w:val="34"/>
        </w:rPr>
      </w:pPr>
    </w:p>
    <w:p w14:paraId="4AAA8845" w14:textId="77777777" w:rsidR="009C23CD" w:rsidRPr="004F5473" w:rsidRDefault="009C23CD" w:rsidP="00203759">
      <w:pPr>
        <w:tabs>
          <w:tab w:val="left" w:pos="3099"/>
        </w:tabs>
        <w:spacing w:before="103"/>
        <w:ind w:left="104"/>
        <w:rPr>
          <w:w w:val="120"/>
        </w:rPr>
      </w:pPr>
      <w:r w:rsidRPr="00203759">
        <w:rPr>
          <w:b/>
          <w:w w:val="120"/>
          <w:sz w:val="24"/>
        </w:rPr>
        <w:t>Status</w:t>
      </w:r>
      <w:r w:rsidRPr="004F5473">
        <w:rPr>
          <w:b/>
          <w:w w:val="120"/>
        </w:rPr>
        <w:t>:</w:t>
      </w:r>
      <w:r w:rsidRPr="004F5473">
        <w:rPr>
          <w:b/>
          <w:w w:val="120"/>
        </w:rPr>
        <w:tab/>
      </w:r>
      <w:r>
        <w:rPr>
          <w:w w:val="120"/>
        </w:rPr>
        <w:t>Approved</w:t>
      </w:r>
    </w:p>
    <w:p w14:paraId="5EB05614" w14:textId="77777777" w:rsidR="000A0E31" w:rsidRPr="004F5473" w:rsidRDefault="000A0E31" w:rsidP="00203759">
      <w:pPr>
        <w:tabs>
          <w:tab w:val="left" w:pos="3099"/>
        </w:tabs>
        <w:spacing w:before="1" w:line="254" w:lineRule="auto"/>
        <w:ind w:left="3096" w:right="216" w:hanging="2995"/>
      </w:pPr>
    </w:p>
    <w:p w14:paraId="632E00C3" w14:textId="77777777" w:rsidR="009C23CD" w:rsidRPr="004F5473" w:rsidRDefault="009C23CD" w:rsidP="009C23CD">
      <w:pPr>
        <w:tabs>
          <w:tab w:val="left" w:pos="3099"/>
        </w:tabs>
        <w:ind w:left="104"/>
        <w:rPr>
          <w:b/>
          <w:w w:val="125"/>
          <w:sz w:val="24"/>
        </w:rPr>
      </w:pPr>
    </w:p>
    <w:p w14:paraId="76E013E0" w14:textId="67176AD7" w:rsidR="009C23CD" w:rsidRPr="004F5473" w:rsidRDefault="009C23CD" w:rsidP="009C23CD">
      <w:pPr>
        <w:tabs>
          <w:tab w:val="left" w:pos="3099"/>
        </w:tabs>
        <w:ind w:left="104"/>
        <w:rPr>
          <w:sz w:val="24"/>
        </w:rPr>
      </w:pPr>
      <w:r w:rsidRPr="004F5473">
        <w:rPr>
          <w:b/>
          <w:w w:val="125"/>
          <w:sz w:val="24"/>
        </w:rPr>
        <w:t>Date</w:t>
      </w:r>
      <w:r w:rsidRPr="004F5473">
        <w:rPr>
          <w:b/>
          <w:spacing w:val="-16"/>
          <w:w w:val="125"/>
          <w:sz w:val="24"/>
        </w:rPr>
        <w:t xml:space="preserve"> </w:t>
      </w:r>
      <w:r w:rsidRPr="004F5473">
        <w:rPr>
          <w:b/>
          <w:w w:val="125"/>
          <w:sz w:val="24"/>
        </w:rPr>
        <w:t>of</w:t>
      </w:r>
      <w:r w:rsidRPr="004F5473">
        <w:rPr>
          <w:b/>
          <w:spacing w:val="-16"/>
          <w:w w:val="125"/>
          <w:sz w:val="24"/>
        </w:rPr>
        <w:t xml:space="preserve"> </w:t>
      </w:r>
      <w:r w:rsidRPr="004F5473">
        <w:rPr>
          <w:b/>
          <w:w w:val="125"/>
          <w:sz w:val="24"/>
        </w:rPr>
        <w:t>document:</w:t>
      </w:r>
      <w:r w:rsidRPr="004F5473">
        <w:rPr>
          <w:b/>
          <w:w w:val="125"/>
          <w:sz w:val="24"/>
        </w:rPr>
        <w:tab/>
      </w:r>
      <w:r w:rsidR="00464F78" w:rsidRPr="004F5473">
        <w:rPr>
          <w:w w:val="125"/>
          <w:sz w:val="24"/>
        </w:rPr>
        <w:t>202</w:t>
      </w:r>
      <w:r w:rsidR="00464F78">
        <w:rPr>
          <w:w w:val="125"/>
          <w:sz w:val="24"/>
        </w:rPr>
        <w:t>1</w:t>
      </w:r>
      <w:r w:rsidRPr="004F5473">
        <w:rPr>
          <w:w w:val="125"/>
          <w:sz w:val="24"/>
        </w:rPr>
        <w:t>-</w:t>
      </w:r>
      <w:r w:rsidR="00464F78">
        <w:rPr>
          <w:w w:val="125"/>
          <w:sz w:val="24"/>
        </w:rPr>
        <w:t>1</w:t>
      </w:r>
      <w:r w:rsidR="00CC6B4C">
        <w:rPr>
          <w:w w:val="125"/>
          <w:sz w:val="24"/>
        </w:rPr>
        <w:t>1</w:t>
      </w:r>
      <w:r w:rsidRPr="004F5473">
        <w:rPr>
          <w:w w:val="125"/>
          <w:sz w:val="24"/>
        </w:rPr>
        <w:t>-</w:t>
      </w:r>
      <w:r w:rsidR="00CC6B4C">
        <w:rPr>
          <w:w w:val="125"/>
          <w:sz w:val="24"/>
        </w:rPr>
        <w:t>10</w:t>
      </w:r>
    </w:p>
    <w:p w14:paraId="0D676CD1" w14:textId="77777777" w:rsidR="009C23CD" w:rsidRPr="004F5473" w:rsidRDefault="009C23CD" w:rsidP="009C23CD">
      <w:pPr>
        <w:spacing w:before="1"/>
        <w:rPr>
          <w:sz w:val="36"/>
        </w:rPr>
      </w:pPr>
    </w:p>
    <w:p w14:paraId="53C64BE4" w14:textId="77777777" w:rsidR="009C23CD" w:rsidRPr="004F5473" w:rsidRDefault="009C23CD" w:rsidP="009C23CD">
      <w:pPr>
        <w:tabs>
          <w:tab w:val="left" w:pos="3099"/>
        </w:tabs>
        <w:ind w:left="104"/>
        <w:rPr>
          <w:sz w:val="24"/>
        </w:rPr>
      </w:pPr>
      <w:r w:rsidRPr="004F5473">
        <w:rPr>
          <w:b/>
          <w:w w:val="110"/>
          <w:sz w:val="24"/>
        </w:rPr>
        <w:t>Source:</w:t>
      </w:r>
      <w:r w:rsidRPr="004F5473">
        <w:rPr>
          <w:b/>
          <w:w w:val="110"/>
          <w:sz w:val="24"/>
        </w:rPr>
        <w:tab/>
      </w:r>
      <w:r w:rsidRPr="004F5473">
        <w:rPr>
          <w:w w:val="110"/>
          <w:sz w:val="24"/>
        </w:rPr>
        <w:t>ISO/IEC JTC 1/SC 29/WG</w:t>
      </w:r>
      <w:r w:rsidRPr="004F5473">
        <w:rPr>
          <w:spacing w:val="4"/>
          <w:w w:val="110"/>
          <w:sz w:val="24"/>
        </w:rPr>
        <w:t xml:space="preserve"> </w:t>
      </w:r>
      <w:r w:rsidRPr="004F5473">
        <w:rPr>
          <w:w w:val="110"/>
          <w:sz w:val="24"/>
        </w:rPr>
        <w:t>3</w:t>
      </w:r>
    </w:p>
    <w:p w14:paraId="795A4BFB" w14:textId="77777777" w:rsidR="009C23CD" w:rsidRPr="004F5473" w:rsidRDefault="009C23CD" w:rsidP="009C23CD">
      <w:pPr>
        <w:spacing w:before="1"/>
        <w:rPr>
          <w:sz w:val="36"/>
        </w:rPr>
      </w:pPr>
    </w:p>
    <w:p w14:paraId="1821DA71" w14:textId="77777777" w:rsidR="009C23CD" w:rsidRPr="00203759" w:rsidRDefault="009C23CD" w:rsidP="00203759">
      <w:pPr>
        <w:tabs>
          <w:tab w:val="left" w:pos="3099"/>
        </w:tabs>
        <w:ind w:left="104"/>
        <w:rPr>
          <w:b/>
          <w:w w:val="110"/>
          <w:sz w:val="24"/>
        </w:rPr>
      </w:pPr>
      <w:r w:rsidRPr="00203759">
        <w:rPr>
          <w:b/>
          <w:w w:val="110"/>
          <w:sz w:val="24"/>
        </w:rPr>
        <w:t>Expected action:</w:t>
      </w:r>
      <w:r w:rsidRPr="00203759">
        <w:rPr>
          <w:b/>
          <w:w w:val="110"/>
          <w:sz w:val="24"/>
        </w:rPr>
        <w:tab/>
      </w:r>
      <w:r w:rsidRPr="00203759">
        <w:rPr>
          <w:bCs/>
          <w:w w:val="110"/>
          <w:sz w:val="24"/>
        </w:rPr>
        <w:t>ACT</w:t>
      </w:r>
    </w:p>
    <w:p w14:paraId="65C5D712" w14:textId="1226BE6D" w:rsidR="009C23CD" w:rsidRPr="004F5473" w:rsidRDefault="009C23CD" w:rsidP="009C23CD">
      <w:pPr>
        <w:tabs>
          <w:tab w:val="right" w:pos="4526"/>
        </w:tabs>
        <w:spacing w:before="416"/>
        <w:ind w:left="104"/>
        <w:rPr>
          <w:sz w:val="24"/>
        </w:rPr>
      </w:pPr>
      <w:r w:rsidRPr="004F5473">
        <w:rPr>
          <w:b/>
          <w:w w:val="120"/>
          <w:sz w:val="24"/>
        </w:rPr>
        <w:t>Action</w:t>
      </w:r>
      <w:r w:rsidRPr="004F5473">
        <w:rPr>
          <w:b/>
          <w:spacing w:val="1"/>
          <w:w w:val="120"/>
          <w:sz w:val="24"/>
        </w:rPr>
        <w:t xml:space="preserve"> </w:t>
      </w:r>
      <w:r w:rsidRPr="004F5473">
        <w:rPr>
          <w:b/>
          <w:w w:val="120"/>
          <w:sz w:val="24"/>
        </w:rPr>
        <w:t>due</w:t>
      </w:r>
      <w:r w:rsidRPr="004F5473">
        <w:rPr>
          <w:b/>
          <w:spacing w:val="2"/>
          <w:w w:val="120"/>
          <w:sz w:val="24"/>
        </w:rPr>
        <w:t xml:space="preserve"> </w:t>
      </w:r>
      <w:r w:rsidRPr="004F5473">
        <w:rPr>
          <w:b/>
          <w:w w:val="120"/>
          <w:sz w:val="24"/>
        </w:rPr>
        <w:t>date:</w:t>
      </w:r>
      <w:r w:rsidRPr="004F5473">
        <w:rPr>
          <w:b/>
          <w:w w:val="120"/>
          <w:sz w:val="24"/>
        </w:rPr>
        <w:tab/>
      </w:r>
      <w:r w:rsidR="00232E74" w:rsidRPr="004F5473">
        <w:rPr>
          <w:w w:val="120"/>
          <w:sz w:val="24"/>
        </w:rPr>
        <w:t>202</w:t>
      </w:r>
      <w:r w:rsidR="00232E74">
        <w:rPr>
          <w:w w:val="120"/>
          <w:sz w:val="24"/>
        </w:rPr>
        <w:t>1</w:t>
      </w:r>
      <w:r w:rsidRPr="004F5473">
        <w:rPr>
          <w:w w:val="120"/>
          <w:sz w:val="24"/>
        </w:rPr>
        <w:t>-</w:t>
      </w:r>
      <w:r w:rsidR="00232E74" w:rsidRPr="004F5473">
        <w:rPr>
          <w:w w:val="120"/>
          <w:sz w:val="24"/>
        </w:rPr>
        <w:t>1</w:t>
      </w:r>
      <w:r w:rsidR="00232E74">
        <w:rPr>
          <w:w w:val="120"/>
          <w:sz w:val="24"/>
        </w:rPr>
        <w:t>1</w:t>
      </w:r>
      <w:r w:rsidRPr="004F5473">
        <w:rPr>
          <w:w w:val="120"/>
          <w:sz w:val="24"/>
        </w:rPr>
        <w:t>-</w:t>
      </w:r>
      <w:r w:rsidR="00232E74">
        <w:rPr>
          <w:w w:val="120"/>
          <w:sz w:val="24"/>
        </w:rPr>
        <w:t>11</w:t>
      </w:r>
    </w:p>
    <w:p w14:paraId="71D8CC51" w14:textId="77777777" w:rsidR="009C23CD" w:rsidRPr="004F5473" w:rsidRDefault="009C23CD" w:rsidP="009C23CD">
      <w:pPr>
        <w:spacing w:before="1"/>
        <w:rPr>
          <w:sz w:val="36"/>
        </w:rPr>
      </w:pPr>
    </w:p>
    <w:p w14:paraId="25232628" w14:textId="072AB1BD" w:rsidR="009C23CD" w:rsidRPr="004F5473" w:rsidRDefault="009C23CD" w:rsidP="009C23CD">
      <w:pPr>
        <w:tabs>
          <w:tab w:val="left" w:pos="3099"/>
        </w:tabs>
        <w:ind w:left="104"/>
        <w:rPr>
          <w:sz w:val="24"/>
        </w:rPr>
      </w:pPr>
      <w:r w:rsidRPr="004F5473">
        <w:rPr>
          <w:b/>
          <w:w w:val="120"/>
          <w:sz w:val="24"/>
        </w:rPr>
        <w:t>No.</w:t>
      </w:r>
      <w:r w:rsidRPr="004F5473">
        <w:rPr>
          <w:b/>
          <w:spacing w:val="5"/>
          <w:w w:val="120"/>
          <w:sz w:val="24"/>
        </w:rPr>
        <w:t xml:space="preserve"> </w:t>
      </w:r>
      <w:r w:rsidRPr="004F5473">
        <w:rPr>
          <w:b/>
          <w:w w:val="120"/>
          <w:sz w:val="24"/>
        </w:rPr>
        <w:t>of</w:t>
      </w:r>
      <w:r w:rsidRPr="004F5473">
        <w:rPr>
          <w:b/>
          <w:spacing w:val="6"/>
          <w:w w:val="120"/>
          <w:sz w:val="24"/>
        </w:rPr>
        <w:t xml:space="preserve"> </w:t>
      </w:r>
      <w:r w:rsidRPr="004F5473">
        <w:rPr>
          <w:b/>
          <w:w w:val="120"/>
          <w:sz w:val="24"/>
        </w:rPr>
        <w:t>pages:</w:t>
      </w:r>
      <w:r w:rsidRPr="004F5473">
        <w:rPr>
          <w:b/>
          <w:w w:val="120"/>
          <w:sz w:val="24"/>
        </w:rPr>
        <w:tab/>
      </w:r>
      <w:r w:rsidR="008A2273">
        <w:rPr>
          <w:w w:val="120"/>
          <w:sz w:val="24"/>
        </w:rPr>
        <w:fldChar w:fldCharType="begin"/>
      </w:r>
      <w:r w:rsidR="008A2273">
        <w:rPr>
          <w:w w:val="120"/>
          <w:sz w:val="24"/>
        </w:rPr>
        <w:instrText xml:space="preserve"> NUMPAGES   \* MERGEFORMAT </w:instrText>
      </w:r>
      <w:r w:rsidR="008A2273">
        <w:rPr>
          <w:w w:val="120"/>
          <w:sz w:val="24"/>
        </w:rPr>
        <w:fldChar w:fldCharType="separate"/>
      </w:r>
      <w:r w:rsidR="008A2273">
        <w:rPr>
          <w:noProof/>
          <w:w w:val="120"/>
          <w:sz w:val="24"/>
        </w:rPr>
        <w:t>25</w:t>
      </w:r>
      <w:r w:rsidR="008A2273">
        <w:rPr>
          <w:w w:val="120"/>
          <w:sz w:val="24"/>
        </w:rPr>
        <w:fldChar w:fldCharType="end"/>
      </w:r>
      <w:r w:rsidRPr="004F5473">
        <w:rPr>
          <w:w w:val="120"/>
          <w:sz w:val="24"/>
        </w:rPr>
        <w:t xml:space="preserve"> (with cover</w:t>
      </w:r>
      <w:r w:rsidRPr="004F5473">
        <w:rPr>
          <w:spacing w:val="-10"/>
          <w:w w:val="120"/>
          <w:sz w:val="24"/>
        </w:rPr>
        <w:t xml:space="preserve"> </w:t>
      </w:r>
      <w:r w:rsidRPr="004F5473">
        <w:rPr>
          <w:w w:val="120"/>
          <w:sz w:val="24"/>
        </w:rPr>
        <w:t>page)</w:t>
      </w:r>
    </w:p>
    <w:p w14:paraId="507B8135" w14:textId="77777777" w:rsidR="009C23CD" w:rsidRPr="004F5473" w:rsidRDefault="009C23CD" w:rsidP="009C23CD">
      <w:pPr>
        <w:spacing w:before="1"/>
        <w:rPr>
          <w:sz w:val="36"/>
        </w:rPr>
      </w:pPr>
    </w:p>
    <w:p w14:paraId="2D189C55" w14:textId="77777777" w:rsidR="009C23CD" w:rsidRPr="004F5473" w:rsidRDefault="009C23CD" w:rsidP="009C23CD">
      <w:pPr>
        <w:tabs>
          <w:tab w:val="left" w:pos="3099"/>
        </w:tabs>
        <w:ind w:left="104"/>
        <w:rPr>
          <w:sz w:val="24"/>
        </w:rPr>
      </w:pPr>
      <w:r w:rsidRPr="004F5473">
        <w:rPr>
          <w:b/>
          <w:w w:val="120"/>
          <w:sz w:val="24"/>
        </w:rPr>
        <w:t>Email</w:t>
      </w:r>
      <w:r w:rsidRPr="004F5473">
        <w:rPr>
          <w:b/>
          <w:spacing w:val="5"/>
          <w:w w:val="120"/>
          <w:sz w:val="24"/>
        </w:rPr>
        <w:t xml:space="preserve"> </w:t>
      </w:r>
      <w:r w:rsidRPr="004F5473">
        <w:rPr>
          <w:b/>
          <w:w w:val="120"/>
          <w:sz w:val="24"/>
        </w:rPr>
        <w:t>of</w:t>
      </w:r>
      <w:r w:rsidRPr="004F5473">
        <w:rPr>
          <w:b/>
          <w:spacing w:val="6"/>
          <w:w w:val="120"/>
          <w:sz w:val="24"/>
        </w:rPr>
        <w:t xml:space="preserve"> </w:t>
      </w:r>
      <w:r w:rsidRPr="004F5473">
        <w:rPr>
          <w:b/>
          <w:w w:val="120"/>
          <w:sz w:val="24"/>
        </w:rPr>
        <w:t>Convenor:</w:t>
      </w:r>
      <w:r w:rsidRPr="004F5473">
        <w:rPr>
          <w:b/>
          <w:w w:val="120"/>
          <w:sz w:val="24"/>
        </w:rPr>
        <w:tab/>
      </w:r>
      <w:r w:rsidRPr="004F5473">
        <w:rPr>
          <w:w w:val="120"/>
          <w:sz w:val="24"/>
        </w:rPr>
        <w:t>young.L@samsung.com</w:t>
      </w:r>
    </w:p>
    <w:p w14:paraId="243226B2" w14:textId="77777777" w:rsidR="009C23CD" w:rsidRPr="004F5473" w:rsidRDefault="009C23CD" w:rsidP="009C23CD">
      <w:pPr>
        <w:spacing w:before="1"/>
        <w:rPr>
          <w:b/>
          <w:sz w:val="36"/>
        </w:rPr>
      </w:pPr>
    </w:p>
    <w:p w14:paraId="33034EE2" w14:textId="77777777" w:rsidR="009C23CD" w:rsidRPr="004F5473" w:rsidRDefault="009C23CD" w:rsidP="009C23CD">
      <w:pPr>
        <w:tabs>
          <w:tab w:val="left" w:pos="3099"/>
        </w:tabs>
        <w:ind w:left="104"/>
        <w:rPr>
          <w:color w:val="0000EE"/>
          <w:w w:val="120"/>
          <w:sz w:val="24"/>
          <w:u w:val="single" w:color="0000EE"/>
        </w:rPr>
      </w:pPr>
      <w:r w:rsidRPr="004F5473">
        <w:rPr>
          <w:b/>
          <w:w w:val="120"/>
          <w:sz w:val="24"/>
        </w:rPr>
        <w:t>Committee</w:t>
      </w:r>
      <w:r w:rsidRPr="004F5473">
        <w:rPr>
          <w:b/>
          <w:spacing w:val="-6"/>
          <w:w w:val="120"/>
          <w:sz w:val="24"/>
        </w:rPr>
        <w:t xml:space="preserve"> </w:t>
      </w:r>
      <w:r w:rsidRPr="004F5473">
        <w:rPr>
          <w:b/>
          <w:w w:val="120"/>
          <w:sz w:val="24"/>
        </w:rPr>
        <w:t>URL:</w:t>
      </w:r>
      <w:r w:rsidRPr="004F5473">
        <w:rPr>
          <w:b/>
          <w:w w:val="120"/>
          <w:sz w:val="24"/>
        </w:rPr>
        <w:tab/>
      </w:r>
      <w:hyperlink r:id="rId11" w:history="1">
        <w:r w:rsidRPr="004F5473">
          <w:rPr>
            <w:rStyle w:val="Hyperlink"/>
            <w:w w:val="120"/>
            <w:sz w:val="24"/>
          </w:rPr>
          <w:t>https://isotc.iso.org/livelink/livelink/open/jtc1sc29wg3</w:t>
        </w:r>
      </w:hyperlink>
    </w:p>
    <w:p w14:paraId="20F6143D" w14:textId="77777777" w:rsidR="009C23CD" w:rsidRPr="004F5473" w:rsidRDefault="009C23CD" w:rsidP="009C23CD">
      <w:pPr>
        <w:tabs>
          <w:tab w:val="left" w:pos="3099"/>
        </w:tabs>
        <w:ind w:left="104"/>
        <w:rPr>
          <w:color w:val="0000EE"/>
          <w:w w:val="120"/>
          <w:sz w:val="24"/>
          <w:u w:val="single" w:color="0000EE"/>
        </w:rPr>
      </w:pPr>
    </w:p>
    <w:p w14:paraId="1B731D5D" w14:textId="77777777" w:rsidR="009C23CD" w:rsidRPr="004F5473" w:rsidRDefault="009C23CD" w:rsidP="009C23CD">
      <w:pPr>
        <w:tabs>
          <w:tab w:val="left" w:pos="3099"/>
        </w:tabs>
        <w:ind w:left="104"/>
        <w:rPr>
          <w:color w:val="0000EE"/>
          <w:w w:val="120"/>
          <w:sz w:val="24"/>
          <w:u w:val="single" w:color="0000EE"/>
        </w:rPr>
      </w:pPr>
    </w:p>
    <w:p w14:paraId="2A3A2AEA" w14:textId="77777777" w:rsidR="009C23CD" w:rsidRPr="004F5473" w:rsidRDefault="009C23CD" w:rsidP="009C23CD">
      <w:pPr>
        <w:tabs>
          <w:tab w:val="left" w:pos="3099"/>
        </w:tabs>
        <w:ind w:left="104"/>
        <w:rPr>
          <w:color w:val="0000EE"/>
          <w:w w:val="120"/>
          <w:sz w:val="24"/>
          <w:u w:val="single" w:color="0000EE"/>
        </w:rPr>
      </w:pPr>
    </w:p>
    <w:p w14:paraId="148D1A58" w14:textId="77777777" w:rsidR="009C23CD" w:rsidRPr="004F5473" w:rsidRDefault="009C23CD" w:rsidP="009C23CD">
      <w:pPr>
        <w:tabs>
          <w:tab w:val="left" w:pos="3099"/>
        </w:tabs>
        <w:ind w:left="104"/>
        <w:rPr>
          <w:color w:val="0000EE"/>
          <w:w w:val="120"/>
          <w:sz w:val="24"/>
          <w:u w:val="single" w:color="0000EE"/>
        </w:rPr>
        <w:sectPr w:rsidR="009C23CD" w:rsidRPr="004F5473">
          <w:type w:val="continuous"/>
          <w:pgSz w:w="11900" w:h="16840"/>
          <w:pgMar w:top="540" w:right="980" w:bottom="280" w:left="1000" w:header="720" w:footer="720" w:gutter="0"/>
          <w:cols w:space="720"/>
        </w:sectPr>
      </w:pPr>
    </w:p>
    <w:p w14:paraId="04385274" w14:textId="77777777" w:rsidR="009C23CD" w:rsidRPr="003226C8" w:rsidRDefault="009C23CD" w:rsidP="009C23C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lastRenderedPageBreak/>
        <w:t>INTERNATIONAL ORGANISATION FOR STANDARDISATION</w:t>
      </w:r>
    </w:p>
    <w:p w14:paraId="7FBFCD41" w14:textId="77777777" w:rsidR="009C23CD" w:rsidRPr="003226C8" w:rsidRDefault="009C23CD" w:rsidP="009C23C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ORGANISATION INTERNATIONALE DE NORMALISATION</w:t>
      </w:r>
    </w:p>
    <w:p w14:paraId="7C3241C0" w14:textId="77777777" w:rsidR="009C23CD" w:rsidRPr="003226C8" w:rsidRDefault="009C23CD" w:rsidP="009C23C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ISO/IEC JTC 1/SC 29/WG 3</w:t>
      </w:r>
    </w:p>
    <w:p w14:paraId="2F116ECB" w14:textId="77777777" w:rsidR="009C23CD" w:rsidRPr="003226C8" w:rsidRDefault="009C23CD" w:rsidP="009C23C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CODING OF MOVING PICTURES AND AUDIO</w:t>
      </w:r>
    </w:p>
    <w:p w14:paraId="4AD427F4" w14:textId="77777777" w:rsidR="009C23CD" w:rsidRPr="003226C8" w:rsidRDefault="009C23CD" w:rsidP="009C23CD">
      <w:pPr>
        <w:rPr>
          <w:rFonts w:ascii="Times New Roman" w:hAnsi="Times New Roman" w:cs="Times New Roman"/>
          <w:lang w:val="en-GB"/>
        </w:rPr>
      </w:pPr>
    </w:p>
    <w:p w14:paraId="480D9D0C" w14:textId="69A9C2D3" w:rsidR="009C23CD" w:rsidRPr="003226C8" w:rsidRDefault="009C23CD" w:rsidP="009C23CD">
      <w:pPr>
        <w:widowControl/>
        <w:jc w:val="right"/>
        <w:rPr>
          <w:rFonts w:ascii="Times New Roman" w:eastAsia="SimSun" w:hAnsi="Times New Roman" w:cs="Times New Roman"/>
          <w:b/>
          <w:sz w:val="48"/>
          <w:szCs w:val="24"/>
          <w:lang w:val="en-GB" w:eastAsia="zh-CN"/>
        </w:rPr>
      </w:pPr>
      <w:r w:rsidRPr="003226C8">
        <w:rPr>
          <w:rFonts w:ascii="Times New Roman" w:eastAsia="SimSun" w:hAnsi="Times New Roman" w:cs="Times New Roman"/>
          <w:b/>
          <w:sz w:val="28"/>
          <w:szCs w:val="24"/>
          <w:lang w:val="en-GB" w:eastAsia="zh-CN"/>
        </w:rPr>
        <w:t xml:space="preserve">ISO/IEC JTC 1/SC 29/WG 3 </w:t>
      </w:r>
      <w:r w:rsidRPr="003226C8">
        <w:rPr>
          <w:rFonts w:ascii="Times New Roman" w:eastAsia="SimSun" w:hAnsi="Times New Roman" w:cs="Times New Roman"/>
          <w:b/>
          <w:sz w:val="48"/>
          <w:szCs w:val="24"/>
          <w:lang w:val="en-GB" w:eastAsia="zh-CN"/>
        </w:rPr>
        <w:t>N</w:t>
      </w:r>
      <w:r w:rsidRPr="003226C8">
        <w:rPr>
          <w:rFonts w:ascii="Times New Roman" w:hAnsi="Times New Roman" w:cs="Times New Roman"/>
          <w:lang w:val="en-GB"/>
        </w:rPr>
        <w:t xml:space="preserve"> </w:t>
      </w:r>
      <w:r w:rsidR="00F01082">
        <w:rPr>
          <w:rFonts w:ascii="Times New Roman" w:eastAsia="SimSun" w:hAnsi="Times New Roman" w:cs="Times New Roman"/>
          <w:b/>
          <w:sz w:val="48"/>
          <w:szCs w:val="24"/>
          <w:lang w:val="en-GB" w:eastAsia="zh-CN"/>
        </w:rPr>
        <w:t>00740</w:t>
      </w:r>
    </w:p>
    <w:p w14:paraId="4D4EB44B" w14:textId="747FE1E7" w:rsidR="009C23CD" w:rsidRPr="003226C8" w:rsidRDefault="00941CEE" w:rsidP="009C23CD">
      <w:pPr>
        <w:widowControl/>
        <w:jc w:val="right"/>
        <w:rPr>
          <w:rFonts w:ascii="Times New Roman" w:eastAsia="SimSun" w:hAnsi="Times New Roman" w:cs="Times New Roman"/>
          <w:b/>
          <w:sz w:val="28"/>
          <w:szCs w:val="24"/>
          <w:lang w:val="en-GB" w:eastAsia="zh-CN"/>
        </w:rPr>
      </w:pPr>
      <w:r>
        <w:rPr>
          <w:rFonts w:ascii="Times New Roman" w:eastAsia="SimSun" w:hAnsi="Times New Roman" w:cs="Times New Roman"/>
          <w:b/>
          <w:sz w:val="28"/>
          <w:szCs w:val="24"/>
          <w:lang w:val="en-GB" w:eastAsia="zh-CN"/>
        </w:rPr>
        <w:t>Mainz, Germany</w:t>
      </w:r>
      <w:r w:rsidRPr="003226C8">
        <w:rPr>
          <w:rFonts w:ascii="Times New Roman" w:eastAsia="SimSun" w:hAnsi="Times New Roman" w:cs="Times New Roman"/>
          <w:b/>
          <w:sz w:val="28"/>
          <w:szCs w:val="24"/>
          <w:lang w:val="en-GB" w:eastAsia="zh-CN"/>
        </w:rPr>
        <w:t xml:space="preserve"> </w:t>
      </w:r>
      <w:r w:rsidR="009C23CD" w:rsidRPr="003226C8">
        <w:rPr>
          <w:rFonts w:ascii="Times New Roman" w:eastAsia="SimSun" w:hAnsi="Times New Roman" w:cs="Times New Roman"/>
          <w:b/>
          <w:sz w:val="28"/>
          <w:szCs w:val="24"/>
          <w:lang w:val="en-GB" w:eastAsia="zh-CN"/>
        </w:rPr>
        <w:t>– October 2020</w:t>
      </w:r>
    </w:p>
    <w:p w14:paraId="5FC084CB" w14:textId="77B35515" w:rsidR="00B23D19" w:rsidRPr="00B23D19" w:rsidRDefault="00B23D19" w:rsidP="0018563E">
      <w:pPr>
        <w:rPr>
          <w:rFonts w:ascii="Times New Roman" w:hAnsi="Times New Roman" w:cs="Times New Roman"/>
          <w:sz w:val="24"/>
        </w:rPr>
      </w:pPr>
    </w:p>
    <w:p w14:paraId="2391F1B0" w14:textId="77777777" w:rsidR="005B2170" w:rsidRPr="00A04E52" w:rsidRDefault="005B2170" w:rsidP="00A04E52">
      <w:pPr>
        <w:spacing w:before="960" w:after="240"/>
        <w:rPr>
          <w:rFonts w:asciiTheme="majorHAnsi" w:hAnsiTheme="majorHAnsi"/>
          <w:b/>
          <w:bCs/>
          <w:sz w:val="28"/>
          <w:szCs w:val="28"/>
          <w:lang w:eastAsia="zh-CN"/>
        </w:rPr>
      </w:pPr>
      <w:r w:rsidRPr="00A04E52">
        <w:rPr>
          <w:rFonts w:asciiTheme="majorHAnsi" w:hAnsiTheme="majorHAnsi"/>
          <w:b/>
          <w:bCs/>
          <w:sz w:val="28"/>
          <w:szCs w:val="28"/>
          <w:lang w:eastAsia="zh-CN"/>
        </w:rPr>
        <w:t>Abstract</w:t>
      </w:r>
    </w:p>
    <w:p w14:paraId="461E9512" w14:textId="59419F44" w:rsidR="005B2170" w:rsidRDefault="005B2170" w:rsidP="00454A28">
      <w:pPr>
        <w:pStyle w:val="BodyText"/>
        <w:rPr>
          <w:lang w:eastAsia="zh-CN"/>
        </w:rPr>
      </w:pPr>
      <w:r>
        <w:t xml:space="preserve">This document </w:t>
      </w:r>
      <w:r w:rsidRPr="00A26DA2">
        <w:t xml:space="preserve">contains a working draft on the carriage of haptics in ISO </w:t>
      </w:r>
      <w:proofErr w:type="gramStart"/>
      <w:r w:rsidRPr="00A26DA2">
        <w:t>base</w:t>
      </w:r>
      <w:proofErr w:type="gramEnd"/>
      <w:r w:rsidRPr="00A26DA2">
        <w:t xml:space="preserve"> media file format. A separate document, ISO/IEC 23090-31, specifies a</w:t>
      </w:r>
      <w:r>
        <w:t>n</w:t>
      </w:r>
      <w:r w:rsidRPr="00A26DA2">
        <w:t xml:space="preserve"> MIHS stream format for haptics. The MIHS format is not an ISO </w:t>
      </w:r>
      <w:proofErr w:type="gramStart"/>
      <w:r w:rsidRPr="00A26DA2">
        <w:t>base</w:t>
      </w:r>
      <w:proofErr w:type="gramEnd"/>
      <w:r w:rsidRPr="00A26DA2">
        <w:t xml:space="preserve"> media format. This document specifies the boxes and data formats for incorporating MIHS formatted bitstreams into an ISO base media file.</w:t>
      </w:r>
      <w:r w:rsidRPr="00E11493">
        <w:br w:type="page"/>
      </w:r>
    </w:p>
    <w:sdt>
      <w:sdtPr>
        <w:rPr>
          <w:rFonts w:ascii="Arial" w:eastAsia="Arial" w:hAnsi="Arial" w:cs="Arial"/>
          <w:b w:val="0"/>
          <w:bCs/>
          <w:sz w:val="22"/>
          <w:szCs w:val="22"/>
          <w:lang w:val="de-DE" w:eastAsia="en-US"/>
        </w:rPr>
        <w:id w:val="42254283"/>
        <w:docPartObj>
          <w:docPartGallery w:val="Table of Contents"/>
          <w:docPartUnique/>
        </w:docPartObj>
      </w:sdtPr>
      <w:sdtEndPr>
        <w:rPr>
          <w:bCs w:val="0"/>
          <w:noProof/>
          <w:lang w:val="en-US"/>
        </w:rPr>
      </w:sdtEndPr>
      <w:sdtContent>
        <w:p w14:paraId="1E499CBF" w14:textId="77777777" w:rsidR="005B2170" w:rsidRDefault="005B2170" w:rsidP="00A04E52">
          <w:pPr>
            <w:pStyle w:val="TOCHeading"/>
          </w:pPr>
          <w:r>
            <w:t>Contents</w:t>
          </w:r>
        </w:p>
        <w:p w14:paraId="60618203" w14:textId="4BBD3F32" w:rsidR="00BE3711" w:rsidRDefault="005B2170">
          <w:pPr>
            <w:pStyle w:val="TOC1"/>
            <w:rPr>
              <w:ins w:id="0" w:author="Henry Da Costa" w:date="2022-10-28T13:54:00Z"/>
              <w:rFonts w:asciiTheme="minorHAnsi" w:eastAsiaTheme="minorEastAsia" w:hAnsiTheme="minorHAnsi" w:cstheme="minorBidi"/>
              <w:b w:val="0"/>
              <w:noProof/>
              <w:szCs w:val="22"/>
              <w:lang w:eastAsia="en-US"/>
            </w:rPr>
          </w:pPr>
          <w:r>
            <w:fldChar w:fldCharType="begin"/>
          </w:r>
          <w:r>
            <w:instrText xml:space="preserve"> TOC \o "1-3" \h \z \u </w:instrText>
          </w:r>
          <w:r>
            <w:fldChar w:fldCharType="separate"/>
          </w:r>
          <w:ins w:id="1" w:author="Henry Da Costa" w:date="2022-10-28T13:54:00Z">
            <w:r w:rsidR="00BE3711" w:rsidRPr="00A52571">
              <w:rPr>
                <w:rStyle w:val="Hyperlink"/>
                <w:noProof/>
              </w:rPr>
              <w:fldChar w:fldCharType="begin"/>
            </w:r>
            <w:r w:rsidR="00BE3711" w:rsidRPr="00A52571">
              <w:rPr>
                <w:rStyle w:val="Hyperlink"/>
                <w:noProof/>
              </w:rPr>
              <w:instrText xml:space="preserve"> </w:instrText>
            </w:r>
            <w:r w:rsidR="00BE3711">
              <w:rPr>
                <w:noProof/>
              </w:rPr>
              <w:instrText>HYPERLINK \l "_Toc117857683"</w:instrText>
            </w:r>
            <w:r w:rsidR="00BE3711" w:rsidRPr="00A52571">
              <w:rPr>
                <w:rStyle w:val="Hyperlink"/>
                <w:noProof/>
              </w:rPr>
              <w:instrText xml:space="preserve"> </w:instrText>
            </w:r>
            <w:r w:rsidR="00BE3711" w:rsidRPr="00A52571">
              <w:rPr>
                <w:rStyle w:val="Hyperlink"/>
                <w:noProof/>
              </w:rPr>
            </w:r>
            <w:r w:rsidR="00BE3711" w:rsidRPr="00A52571">
              <w:rPr>
                <w:rStyle w:val="Hyperlink"/>
                <w:noProof/>
              </w:rPr>
              <w:fldChar w:fldCharType="separate"/>
            </w:r>
            <w:r w:rsidR="00BE3711" w:rsidRPr="00A52571">
              <w:rPr>
                <w:rStyle w:val="Hyperlink"/>
                <w:noProof/>
              </w:rPr>
              <w:t>1</w:t>
            </w:r>
            <w:r w:rsidR="00BE3711">
              <w:rPr>
                <w:rFonts w:asciiTheme="minorHAnsi" w:eastAsiaTheme="minorEastAsia" w:hAnsiTheme="minorHAnsi" w:cstheme="minorBidi"/>
                <w:b w:val="0"/>
                <w:noProof/>
                <w:szCs w:val="22"/>
                <w:lang w:eastAsia="en-US"/>
              </w:rPr>
              <w:tab/>
            </w:r>
            <w:r w:rsidR="00BE3711" w:rsidRPr="00A52571">
              <w:rPr>
                <w:rStyle w:val="Hyperlink"/>
                <w:noProof/>
              </w:rPr>
              <w:t>Scope</w:t>
            </w:r>
            <w:r w:rsidR="00BE3711">
              <w:rPr>
                <w:noProof/>
                <w:webHidden/>
              </w:rPr>
              <w:tab/>
            </w:r>
            <w:r w:rsidR="00BE3711">
              <w:rPr>
                <w:noProof/>
                <w:webHidden/>
              </w:rPr>
              <w:fldChar w:fldCharType="begin"/>
            </w:r>
            <w:r w:rsidR="00BE3711">
              <w:rPr>
                <w:noProof/>
                <w:webHidden/>
              </w:rPr>
              <w:instrText xml:space="preserve"> PAGEREF _Toc117857683 \h </w:instrText>
            </w:r>
          </w:ins>
          <w:r w:rsidR="00BE3711">
            <w:rPr>
              <w:noProof/>
              <w:webHidden/>
            </w:rPr>
          </w:r>
          <w:r w:rsidR="00BE3711">
            <w:rPr>
              <w:noProof/>
              <w:webHidden/>
            </w:rPr>
            <w:fldChar w:fldCharType="separate"/>
          </w:r>
          <w:ins w:id="2" w:author="Henry Da Costa" w:date="2022-10-28T13:54:00Z">
            <w:r w:rsidR="00BE3711">
              <w:rPr>
                <w:noProof/>
                <w:webHidden/>
              </w:rPr>
              <w:t>5</w:t>
            </w:r>
            <w:r w:rsidR="00BE3711">
              <w:rPr>
                <w:noProof/>
                <w:webHidden/>
              </w:rPr>
              <w:fldChar w:fldCharType="end"/>
            </w:r>
            <w:r w:rsidR="00BE3711" w:rsidRPr="00A52571">
              <w:rPr>
                <w:rStyle w:val="Hyperlink"/>
                <w:noProof/>
              </w:rPr>
              <w:fldChar w:fldCharType="end"/>
            </w:r>
          </w:ins>
        </w:p>
        <w:p w14:paraId="17C59EC2" w14:textId="369B80CA" w:rsidR="00BE3711" w:rsidRDefault="00BE3711">
          <w:pPr>
            <w:pStyle w:val="TOC1"/>
            <w:rPr>
              <w:ins w:id="3" w:author="Henry Da Costa" w:date="2022-10-28T13:54:00Z"/>
              <w:rFonts w:asciiTheme="minorHAnsi" w:eastAsiaTheme="minorEastAsia" w:hAnsiTheme="minorHAnsi" w:cstheme="minorBidi"/>
              <w:b w:val="0"/>
              <w:noProof/>
              <w:szCs w:val="22"/>
              <w:lang w:eastAsia="en-US"/>
            </w:rPr>
          </w:pPr>
          <w:ins w:id="4" w:author="Henry Da Costa" w:date="2022-10-28T13:54:00Z">
            <w:r w:rsidRPr="00A52571">
              <w:rPr>
                <w:rStyle w:val="Hyperlink"/>
                <w:noProof/>
              </w:rPr>
              <w:fldChar w:fldCharType="begin"/>
            </w:r>
            <w:r w:rsidRPr="00A52571">
              <w:rPr>
                <w:rStyle w:val="Hyperlink"/>
                <w:noProof/>
              </w:rPr>
              <w:instrText xml:space="preserve"> </w:instrText>
            </w:r>
            <w:r>
              <w:rPr>
                <w:noProof/>
              </w:rPr>
              <w:instrText>HYPERLINK \l "_Toc117857684"</w:instrText>
            </w:r>
            <w:r w:rsidRPr="00A52571">
              <w:rPr>
                <w:rStyle w:val="Hyperlink"/>
                <w:noProof/>
              </w:rPr>
              <w:instrText xml:space="preserve"> </w:instrText>
            </w:r>
            <w:r w:rsidRPr="00A52571">
              <w:rPr>
                <w:rStyle w:val="Hyperlink"/>
                <w:noProof/>
              </w:rPr>
            </w:r>
            <w:r w:rsidRPr="00A52571">
              <w:rPr>
                <w:rStyle w:val="Hyperlink"/>
                <w:noProof/>
              </w:rPr>
              <w:fldChar w:fldCharType="separate"/>
            </w:r>
            <w:r w:rsidRPr="00A52571">
              <w:rPr>
                <w:rStyle w:val="Hyperlink"/>
                <w:noProof/>
              </w:rPr>
              <w:t>2</w:t>
            </w:r>
            <w:r>
              <w:rPr>
                <w:rFonts w:asciiTheme="minorHAnsi" w:eastAsiaTheme="minorEastAsia" w:hAnsiTheme="minorHAnsi" w:cstheme="minorBidi"/>
                <w:b w:val="0"/>
                <w:noProof/>
                <w:szCs w:val="22"/>
                <w:lang w:eastAsia="en-US"/>
              </w:rPr>
              <w:tab/>
            </w:r>
            <w:r w:rsidRPr="00A52571">
              <w:rPr>
                <w:rStyle w:val="Hyperlink"/>
                <w:noProof/>
              </w:rPr>
              <w:t>Normative references</w:t>
            </w:r>
            <w:r>
              <w:rPr>
                <w:noProof/>
                <w:webHidden/>
              </w:rPr>
              <w:tab/>
            </w:r>
            <w:r>
              <w:rPr>
                <w:noProof/>
                <w:webHidden/>
              </w:rPr>
              <w:fldChar w:fldCharType="begin"/>
            </w:r>
            <w:r>
              <w:rPr>
                <w:noProof/>
                <w:webHidden/>
              </w:rPr>
              <w:instrText xml:space="preserve"> PAGEREF _Toc117857684 \h </w:instrText>
            </w:r>
          </w:ins>
          <w:r>
            <w:rPr>
              <w:noProof/>
              <w:webHidden/>
            </w:rPr>
          </w:r>
          <w:r>
            <w:rPr>
              <w:noProof/>
              <w:webHidden/>
            </w:rPr>
            <w:fldChar w:fldCharType="separate"/>
          </w:r>
          <w:ins w:id="5" w:author="Henry Da Costa" w:date="2022-10-28T13:54:00Z">
            <w:r>
              <w:rPr>
                <w:noProof/>
                <w:webHidden/>
              </w:rPr>
              <w:t>5</w:t>
            </w:r>
            <w:r>
              <w:rPr>
                <w:noProof/>
                <w:webHidden/>
              </w:rPr>
              <w:fldChar w:fldCharType="end"/>
            </w:r>
            <w:r w:rsidRPr="00A52571">
              <w:rPr>
                <w:rStyle w:val="Hyperlink"/>
                <w:noProof/>
              </w:rPr>
              <w:fldChar w:fldCharType="end"/>
            </w:r>
          </w:ins>
        </w:p>
        <w:p w14:paraId="13684103" w14:textId="2BABAD26" w:rsidR="00BE3711" w:rsidRDefault="00BE3711">
          <w:pPr>
            <w:pStyle w:val="TOC1"/>
            <w:rPr>
              <w:ins w:id="6" w:author="Henry Da Costa" w:date="2022-10-28T13:54:00Z"/>
              <w:rFonts w:asciiTheme="minorHAnsi" w:eastAsiaTheme="minorEastAsia" w:hAnsiTheme="minorHAnsi" w:cstheme="minorBidi"/>
              <w:b w:val="0"/>
              <w:noProof/>
              <w:szCs w:val="22"/>
              <w:lang w:eastAsia="en-US"/>
            </w:rPr>
          </w:pPr>
          <w:ins w:id="7" w:author="Henry Da Costa" w:date="2022-10-28T13:54:00Z">
            <w:r w:rsidRPr="00A52571">
              <w:rPr>
                <w:rStyle w:val="Hyperlink"/>
                <w:noProof/>
              </w:rPr>
              <w:fldChar w:fldCharType="begin"/>
            </w:r>
            <w:r w:rsidRPr="00A52571">
              <w:rPr>
                <w:rStyle w:val="Hyperlink"/>
                <w:noProof/>
              </w:rPr>
              <w:instrText xml:space="preserve"> </w:instrText>
            </w:r>
            <w:r>
              <w:rPr>
                <w:noProof/>
              </w:rPr>
              <w:instrText>HYPERLINK \l "_Toc117857685"</w:instrText>
            </w:r>
            <w:r w:rsidRPr="00A52571">
              <w:rPr>
                <w:rStyle w:val="Hyperlink"/>
                <w:noProof/>
              </w:rPr>
              <w:instrText xml:space="preserve"> </w:instrText>
            </w:r>
            <w:r w:rsidRPr="00A52571">
              <w:rPr>
                <w:rStyle w:val="Hyperlink"/>
                <w:noProof/>
              </w:rPr>
            </w:r>
            <w:r w:rsidRPr="00A52571">
              <w:rPr>
                <w:rStyle w:val="Hyperlink"/>
                <w:noProof/>
              </w:rPr>
              <w:fldChar w:fldCharType="separate"/>
            </w:r>
            <w:r w:rsidRPr="00A52571">
              <w:rPr>
                <w:rStyle w:val="Hyperlink"/>
                <w:noProof/>
              </w:rPr>
              <w:t>3</w:t>
            </w:r>
            <w:r>
              <w:rPr>
                <w:rFonts w:asciiTheme="minorHAnsi" w:eastAsiaTheme="minorEastAsia" w:hAnsiTheme="minorHAnsi" w:cstheme="minorBidi"/>
                <w:b w:val="0"/>
                <w:noProof/>
                <w:szCs w:val="22"/>
                <w:lang w:eastAsia="en-US"/>
              </w:rPr>
              <w:tab/>
            </w:r>
            <w:r w:rsidRPr="00A52571">
              <w:rPr>
                <w:rStyle w:val="Hyperlink"/>
                <w:noProof/>
              </w:rPr>
              <w:t>Terms, definitions and abbreviated terms</w:t>
            </w:r>
            <w:r>
              <w:rPr>
                <w:noProof/>
                <w:webHidden/>
              </w:rPr>
              <w:tab/>
            </w:r>
            <w:r>
              <w:rPr>
                <w:noProof/>
                <w:webHidden/>
              </w:rPr>
              <w:fldChar w:fldCharType="begin"/>
            </w:r>
            <w:r>
              <w:rPr>
                <w:noProof/>
                <w:webHidden/>
              </w:rPr>
              <w:instrText xml:space="preserve"> PAGEREF _Toc117857685 \h </w:instrText>
            </w:r>
          </w:ins>
          <w:r>
            <w:rPr>
              <w:noProof/>
              <w:webHidden/>
            </w:rPr>
          </w:r>
          <w:r>
            <w:rPr>
              <w:noProof/>
              <w:webHidden/>
            </w:rPr>
            <w:fldChar w:fldCharType="separate"/>
          </w:r>
          <w:ins w:id="8" w:author="Henry Da Costa" w:date="2022-10-28T13:54:00Z">
            <w:r>
              <w:rPr>
                <w:noProof/>
                <w:webHidden/>
              </w:rPr>
              <w:t>5</w:t>
            </w:r>
            <w:r>
              <w:rPr>
                <w:noProof/>
                <w:webHidden/>
              </w:rPr>
              <w:fldChar w:fldCharType="end"/>
            </w:r>
            <w:r w:rsidRPr="00A52571">
              <w:rPr>
                <w:rStyle w:val="Hyperlink"/>
                <w:noProof/>
              </w:rPr>
              <w:fldChar w:fldCharType="end"/>
            </w:r>
          </w:ins>
        </w:p>
        <w:p w14:paraId="2192BCF9" w14:textId="673DE04C" w:rsidR="00BE3711" w:rsidRDefault="00BE3711">
          <w:pPr>
            <w:pStyle w:val="TOC2"/>
            <w:rPr>
              <w:ins w:id="9" w:author="Henry Da Costa" w:date="2022-10-28T13:54:00Z"/>
              <w:rFonts w:asciiTheme="minorHAnsi" w:eastAsiaTheme="minorEastAsia" w:hAnsiTheme="minorHAnsi" w:cstheme="minorBidi"/>
              <w:b w:val="0"/>
              <w:noProof/>
              <w:szCs w:val="22"/>
              <w:lang w:eastAsia="en-US"/>
            </w:rPr>
          </w:pPr>
          <w:ins w:id="10" w:author="Henry Da Costa" w:date="2022-10-28T13:54:00Z">
            <w:r w:rsidRPr="00A52571">
              <w:rPr>
                <w:rStyle w:val="Hyperlink"/>
                <w:noProof/>
              </w:rPr>
              <w:fldChar w:fldCharType="begin"/>
            </w:r>
            <w:r w:rsidRPr="00A52571">
              <w:rPr>
                <w:rStyle w:val="Hyperlink"/>
                <w:noProof/>
              </w:rPr>
              <w:instrText xml:space="preserve"> </w:instrText>
            </w:r>
            <w:r>
              <w:rPr>
                <w:noProof/>
              </w:rPr>
              <w:instrText>HYPERLINK \l "_Toc117857686"</w:instrText>
            </w:r>
            <w:r w:rsidRPr="00A52571">
              <w:rPr>
                <w:rStyle w:val="Hyperlink"/>
                <w:noProof/>
              </w:rPr>
              <w:instrText xml:space="preserve"> </w:instrText>
            </w:r>
            <w:r w:rsidRPr="00A52571">
              <w:rPr>
                <w:rStyle w:val="Hyperlink"/>
                <w:noProof/>
              </w:rPr>
            </w:r>
            <w:r w:rsidRPr="00A52571">
              <w:rPr>
                <w:rStyle w:val="Hyperlink"/>
                <w:noProof/>
              </w:rPr>
              <w:fldChar w:fldCharType="separate"/>
            </w:r>
            <w:r w:rsidRPr="00A52571">
              <w:rPr>
                <w:rStyle w:val="Hyperlink"/>
                <w:noProof/>
              </w:rPr>
              <w:t>3.1</w:t>
            </w:r>
            <w:r>
              <w:rPr>
                <w:rFonts w:asciiTheme="minorHAnsi" w:eastAsiaTheme="minorEastAsia" w:hAnsiTheme="minorHAnsi" w:cstheme="minorBidi"/>
                <w:b w:val="0"/>
                <w:noProof/>
                <w:szCs w:val="22"/>
                <w:lang w:eastAsia="en-US"/>
              </w:rPr>
              <w:tab/>
            </w:r>
            <w:r w:rsidRPr="00A52571">
              <w:rPr>
                <w:rStyle w:val="Hyperlink"/>
                <w:noProof/>
              </w:rPr>
              <w:t>Terms and definitions</w:t>
            </w:r>
            <w:r>
              <w:rPr>
                <w:noProof/>
                <w:webHidden/>
              </w:rPr>
              <w:tab/>
            </w:r>
            <w:r>
              <w:rPr>
                <w:noProof/>
                <w:webHidden/>
              </w:rPr>
              <w:fldChar w:fldCharType="begin"/>
            </w:r>
            <w:r>
              <w:rPr>
                <w:noProof/>
                <w:webHidden/>
              </w:rPr>
              <w:instrText xml:space="preserve"> PAGEREF _Toc117857686 \h </w:instrText>
            </w:r>
          </w:ins>
          <w:r>
            <w:rPr>
              <w:noProof/>
              <w:webHidden/>
            </w:rPr>
          </w:r>
          <w:r>
            <w:rPr>
              <w:noProof/>
              <w:webHidden/>
            </w:rPr>
            <w:fldChar w:fldCharType="separate"/>
          </w:r>
          <w:ins w:id="11" w:author="Henry Da Costa" w:date="2022-10-28T13:54:00Z">
            <w:r>
              <w:rPr>
                <w:noProof/>
                <w:webHidden/>
              </w:rPr>
              <w:t>5</w:t>
            </w:r>
            <w:r>
              <w:rPr>
                <w:noProof/>
                <w:webHidden/>
              </w:rPr>
              <w:fldChar w:fldCharType="end"/>
            </w:r>
            <w:r w:rsidRPr="00A52571">
              <w:rPr>
                <w:rStyle w:val="Hyperlink"/>
                <w:noProof/>
              </w:rPr>
              <w:fldChar w:fldCharType="end"/>
            </w:r>
          </w:ins>
        </w:p>
        <w:p w14:paraId="15686EBB" w14:textId="13944F72" w:rsidR="00BE3711" w:rsidRDefault="00BE3711">
          <w:pPr>
            <w:pStyle w:val="TOC2"/>
            <w:rPr>
              <w:ins w:id="12" w:author="Henry Da Costa" w:date="2022-10-28T13:54:00Z"/>
              <w:rFonts w:asciiTheme="minorHAnsi" w:eastAsiaTheme="minorEastAsia" w:hAnsiTheme="minorHAnsi" w:cstheme="minorBidi"/>
              <w:b w:val="0"/>
              <w:noProof/>
              <w:szCs w:val="22"/>
              <w:lang w:eastAsia="en-US"/>
            </w:rPr>
          </w:pPr>
          <w:ins w:id="13" w:author="Henry Da Costa" w:date="2022-10-28T13:54:00Z">
            <w:r w:rsidRPr="00A52571">
              <w:rPr>
                <w:rStyle w:val="Hyperlink"/>
                <w:noProof/>
              </w:rPr>
              <w:fldChar w:fldCharType="begin"/>
            </w:r>
            <w:r w:rsidRPr="00A52571">
              <w:rPr>
                <w:rStyle w:val="Hyperlink"/>
                <w:noProof/>
              </w:rPr>
              <w:instrText xml:space="preserve"> </w:instrText>
            </w:r>
            <w:r>
              <w:rPr>
                <w:noProof/>
              </w:rPr>
              <w:instrText>HYPERLINK \l "_Toc117857687"</w:instrText>
            </w:r>
            <w:r w:rsidRPr="00A52571">
              <w:rPr>
                <w:rStyle w:val="Hyperlink"/>
                <w:noProof/>
              </w:rPr>
              <w:instrText xml:space="preserve"> </w:instrText>
            </w:r>
            <w:r w:rsidRPr="00A52571">
              <w:rPr>
                <w:rStyle w:val="Hyperlink"/>
                <w:noProof/>
              </w:rPr>
            </w:r>
            <w:r w:rsidRPr="00A52571">
              <w:rPr>
                <w:rStyle w:val="Hyperlink"/>
                <w:noProof/>
              </w:rPr>
              <w:fldChar w:fldCharType="separate"/>
            </w:r>
            <w:r w:rsidRPr="00A52571">
              <w:rPr>
                <w:rStyle w:val="Hyperlink"/>
                <w:noProof/>
              </w:rPr>
              <w:t>3.2</w:t>
            </w:r>
            <w:r>
              <w:rPr>
                <w:rFonts w:asciiTheme="minorHAnsi" w:eastAsiaTheme="minorEastAsia" w:hAnsiTheme="minorHAnsi" w:cstheme="minorBidi"/>
                <w:b w:val="0"/>
                <w:noProof/>
                <w:szCs w:val="22"/>
                <w:lang w:eastAsia="en-US"/>
              </w:rPr>
              <w:tab/>
            </w:r>
            <w:r w:rsidRPr="00A52571">
              <w:rPr>
                <w:rStyle w:val="Hyperlink"/>
                <w:noProof/>
              </w:rPr>
              <w:t>Abbreviated terms</w:t>
            </w:r>
            <w:r>
              <w:rPr>
                <w:noProof/>
                <w:webHidden/>
              </w:rPr>
              <w:tab/>
            </w:r>
            <w:r>
              <w:rPr>
                <w:noProof/>
                <w:webHidden/>
              </w:rPr>
              <w:fldChar w:fldCharType="begin"/>
            </w:r>
            <w:r>
              <w:rPr>
                <w:noProof/>
                <w:webHidden/>
              </w:rPr>
              <w:instrText xml:space="preserve"> PAGEREF _Toc117857687 \h </w:instrText>
            </w:r>
          </w:ins>
          <w:r>
            <w:rPr>
              <w:noProof/>
              <w:webHidden/>
            </w:rPr>
          </w:r>
          <w:r>
            <w:rPr>
              <w:noProof/>
              <w:webHidden/>
            </w:rPr>
            <w:fldChar w:fldCharType="separate"/>
          </w:r>
          <w:ins w:id="14" w:author="Henry Da Costa" w:date="2022-10-28T13:54:00Z">
            <w:r>
              <w:rPr>
                <w:noProof/>
                <w:webHidden/>
              </w:rPr>
              <w:t>6</w:t>
            </w:r>
            <w:r>
              <w:rPr>
                <w:noProof/>
                <w:webHidden/>
              </w:rPr>
              <w:fldChar w:fldCharType="end"/>
            </w:r>
            <w:r w:rsidRPr="00A52571">
              <w:rPr>
                <w:rStyle w:val="Hyperlink"/>
                <w:noProof/>
              </w:rPr>
              <w:fldChar w:fldCharType="end"/>
            </w:r>
          </w:ins>
        </w:p>
        <w:p w14:paraId="626CC057" w14:textId="133DA93E" w:rsidR="00BE3711" w:rsidRDefault="00BE3711">
          <w:pPr>
            <w:pStyle w:val="TOC1"/>
            <w:rPr>
              <w:ins w:id="15" w:author="Henry Da Costa" w:date="2022-10-28T13:54:00Z"/>
              <w:rFonts w:asciiTheme="minorHAnsi" w:eastAsiaTheme="minorEastAsia" w:hAnsiTheme="minorHAnsi" w:cstheme="minorBidi"/>
              <w:b w:val="0"/>
              <w:noProof/>
              <w:szCs w:val="22"/>
              <w:lang w:eastAsia="en-US"/>
            </w:rPr>
          </w:pPr>
          <w:ins w:id="16" w:author="Henry Da Costa" w:date="2022-10-28T13:54:00Z">
            <w:r w:rsidRPr="00A52571">
              <w:rPr>
                <w:rStyle w:val="Hyperlink"/>
                <w:noProof/>
              </w:rPr>
              <w:fldChar w:fldCharType="begin"/>
            </w:r>
            <w:r w:rsidRPr="00A52571">
              <w:rPr>
                <w:rStyle w:val="Hyperlink"/>
                <w:noProof/>
              </w:rPr>
              <w:instrText xml:space="preserve"> </w:instrText>
            </w:r>
            <w:r>
              <w:rPr>
                <w:noProof/>
              </w:rPr>
              <w:instrText>HYPERLINK \l "_Toc117857688"</w:instrText>
            </w:r>
            <w:r w:rsidRPr="00A52571">
              <w:rPr>
                <w:rStyle w:val="Hyperlink"/>
                <w:noProof/>
              </w:rPr>
              <w:instrText xml:space="preserve"> </w:instrText>
            </w:r>
            <w:r w:rsidRPr="00A52571">
              <w:rPr>
                <w:rStyle w:val="Hyperlink"/>
                <w:noProof/>
              </w:rPr>
            </w:r>
            <w:r w:rsidRPr="00A52571">
              <w:rPr>
                <w:rStyle w:val="Hyperlink"/>
                <w:noProof/>
              </w:rPr>
              <w:fldChar w:fldCharType="separate"/>
            </w:r>
            <w:r w:rsidRPr="00A52571">
              <w:rPr>
                <w:rStyle w:val="Hyperlink"/>
                <w:noProof/>
                <w:lang w:eastAsia="zh-CN"/>
              </w:rPr>
              <w:t>4</w:t>
            </w:r>
            <w:r>
              <w:rPr>
                <w:rFonts w:asciiTheme="minorHAnsi" w:eastAsiaTheme="minorEastAsia" w:hAnsiTheme="minorHAnsi" w:cstheme="minorBidi"/>
                <w:b w:val="0"/>
                <w:noProof/>
                <w:szCs w:val="22"/>
                <w:lang w:eastAsia="en-US"/>
              </w:rPr>
              <w:tab/>
            </w:r>
            <w:r w:rsidRPr="00A52571">
              <w:rPr>
                <w:rStyle w:val="Hyperlink"/>
                <w:noProof/>
              </w:rPr>
              <w:t>Overview</w:t>
            </w:r>
            <w:r>
              <w:rPr>
                <w:noProof/>
                <w:webHidden/>
              </w:rPr>
              <w:tab/>
            </w:r>
            <w:r>
              <w:rPr>
                <w:noProof/>
                <w:webHidden/>
              </w:rPr>
              <w:fldChar w:fldCharType="begin"/>
            </w:r>
            <w:r>
              <w:rPr>
                <w:noProof/>
                <w:webHidden/>
              </w:rPr>
              <w:instrText xml:space="preserve"> PAGEREF _Toc117857688 \h </w:instrText>
            </w:r>
          </w:ins>
          <w:r>
            <w:rPr>
              <w:noProof/>
              <w:webHidden/>
            </w:rPr>
          </w:r>
          <w:r>
            <w:rPr>
              <w:noProof/>
              <w:webHidden/>
            </w:rPr>
            <w:fldChar w:fldCharType="separate"/>
          </w:r>
          <w:ins w:id="17" w:author="Henry Da Costa" w:date="2022-10-28T13:54:00Z">
            <w:r>
              <w:rPr>
                <w:noProof/>
                <w:webHidden/>
              </w:rPr>
              <w:t>6</w:t>
            </w:r>
            <w:r>
              <w:rPr>
                <w:noProof/>
                <w:webHidden/>
              </w:rPr>
              <w:fldChar w:fldCharType="end"/>
            </w:r>
            <w:r w:rsidRPr="00A52571">
              <w:rPr>
                <w:rStyle w:val="Hyperlink"/>
                <w:noProof/>
              </w:rPr>
              <w:fldChar w:fldCharType="end"/>
            </w:r>
          </w:ins>
        </w:p>
        <w:p w14:paraId="011BC398" w14:textId="50CF098C" w:rsidR="00BE3711" w:rsidRDefault="00BE3711">
          <w:pPr>
            <w:pStyle w:val="TOC2"/>
            <w:rPr>
              <w:ins w:id="18" w:author="Henry Da Costa" w:date="2022-10-28T13:54:00Z"/>
              <w:rFonts w:asciiTheme="minorHAnsi" w:eastAsiaTheme="minorEastAsia" w:hAnsiTheme="minorHAnsi" w:cstheme="minorBidi"/>
              <w:b w:val="0"/>
              <w:noProof/>
              <w:szCs w:val="22"/>
              <w:lang w:eastAsia="en-US"/>
            </w:rPr>
          </w:pPr>
          <w:ins w:id="19" w:author="Henry Da Costa" w:date="2022-10-28T13:54:00Z">
            <w:r w:rsidRPr="00A52571">
              <w:rPr>
                <w:rStyle w:val="Hyperlink"/>
                <w:noProof/>
              </w:rPr>
              <w:fldChar w:fldCharType="begin"/>
            </w:r>
            <w:r w:rsidRPr="00A52571">
              <w:rPr>
                <w:rStyle w:val="Hyperlink"/>
                <w:noProof/>
              </w:rPr>
              <w:instrText xml:space="preserve"> </w:instrText>
            </w:r>
            <w:r>
              <w:rPr>
                <w:noProof/>
              </w:rPr>
              <w:instrText>HYPERLINK \l "_Toc117857689"</w:instrText>
            </w:r>
            <w:r w:rsidRPr="00A52571">
              <w:rPr>
                <w:rStyle w:val="Hyperlink"/>
                <w:noProof/>
              </w:rPr>
              <w:instrText xml:space="preserve"> </w:instrText>
            </w:r>
            <w:r w:rsidRPr="00A52571">
              <w:rPr>
                <w:rStyle w:val="Hyperlink"/>
                <w:noProof/>
              </w:rPr>
            </w:r>
            <w:r w:rsidRPr="00A52571">
              <w:rPr>
                <w:rStyle w:val="Hyperlink"/>
                <w:noProof/>
              </w:rPr>
              <w:fldChar w:fldCharType="separate"/>
            </w:r>
            <w:r w:rsidRPr="00A52571">
              <w:rPr>
                <w:rStyle w:val="Hyperlink"/>
                <w:noProof/>
              </w:rPr>
              <w:t>4.1</w:t>
            </w:r>
            <w:r>
              <w:rPr>
                <w:rFonts w:asciiTheme="minorHAnsi" w:eastAsiaTheme="minorEastAsia" w:hAnsiTheme="minorHAnsi" w:cstheme="minorBidi"/>
                <w:b w:val="0"/>
                <w:noProof/>
                <w:szCs w:val="22"/>
                <w:lang w:eastAsia="en-US"/>
              </w:rPr>
              <w:tab/>
            </w:r>
            <w:r w:rsidRPr="00A52571">
              <w:rPr>
                <w:rStyle w:val="Hyperlink"/>
                <w:noProof/>
              </w:rPr>
              <w:t>Organization of this document</w:t>
            </w:r>
            <w:r>
              <w:rPr>
                <w:noProof/>
                <w:webHidden/>
              </w:rPr>
              <w:tab/>
            </w:r>
            <w:r>
              <w:rPr>
                <w:noProof/>
                <w:webHidden/>
              </w:rPr>
              <w:fldChar w:fldCharType="begin"/>
            </w:r>
            <w:r>
              <w:rPr>
                <w:noProof/>
                <w:webHidden/>
              </w:rPr>
              <w:instrText xml:space="preserve"> PAGEREF _Toc117857689 \h </w:instrText>
            </w:r>
          </w:ins>
          <w:r>
            <w:rPr>
              <w:noProof/>
              <w:webHidden/>
            </w:rPr>
          </w:r>
          <w:r>
            <w:rPr>
              <w:noProof/>
              <w:webHidden/>
            </w:rPr>
            <w:fldChar w:fldCharType="separate"/>
          </w:r>
          <w:ins w:id="20" w:author="Henry Da Costa" w:date="2022-10-28T13:54:00Z">
            <w:r>
              <w:rPr>
                <w:noProof/>
                <w:webHidden/>
              </w:rPr>
              <w:t>6</w:t>
            </w:r>
            <w:r>
              <w:rPr>
                <w:noProof/>
                <w:webHidden/>
              </w:rPr>
              <w:fldChar w:fldCharType="end"/>
            </w:r>
            <w:r w:rsidRPr="00A52571">
              <w:rPr>
                <w:rStyle w:val="Hyperlink"/>
                <w:noProof/>
              </w:rPr>
              <w:fldChar w:fldCharType="end"/>
            </w:r>
          </w:ins>
        </w:p>
        <w:p w14:paraId="212B469B" w14:textId="4CD7F1A3" w:rsidR="00BE3711" w:rsidRDefault="00BE3711">
          <w:pPr>
            <w:pStyle w:val="TOC2"/>
            <w:rPr>
              <w:ins w:id="21" w:author="Henry Da Costa" w:date="2022-10-28T13:54:00Z"/>
              <w:rFonts w:asciiTheme="minorHAnsi" w:eastAsiaTheme="minorEastAsia" w:hAnsiTheme="minorHAnsi" w:cstheme="minorBidi"/>
              <w:b w:val="0"/>
              <w:noProof/>
              <w:szCs w:val="22"/>
              <w:lang w:eastAsia="en-US"/>
            </w:rPr>
          </w:pPr>
          <w:ins w:id="22" w:author="Henry Da Costa" w:date="2022-10-28T13:54:00Z">
            <w:r w:rsidRPr="00A52571">
              <w:rPr>
                <w:rStyle w:val="Hyperlink"/>
                <w:noProof/>
              </w:rPr>
              <w:fldChar w:fldCharType="begin"/>
            </w:r>
            <w:r w:rsidRPr="00A52571">
              <w:rPr>
                <w:rStyle w:val="Hyperlink"/>
                <w:noProof/>
              </w:rPr>
              <w:instrText xml:space="preserve"> </w:instrText>
            </w:r>
            <w:r>
              <w:rPr>
                <w:noProof/>
              </w:rPr>
              <w:instrText>HYPERLINK \l "_Toc117857690"</w:instrText>
            </w:r>
            <w:r w:rsidRPr="00A52571">
              <w:rPr>
                <w:rStyle w:val="Hyperlink"/>
                <w:noProof/>
              </w:rPr>
              <w:instrText xml:space="preserve"> </w:instrText>
            </w:r>
            <w:r w:rsidRPr="00A52571">
              <w:rPr>
                <w:rStyle w:val="Hyperlink"/>
                <w:noProof/>
              </w:rPr>
            </w:r>
            <w:r w:rsidRPr="00A52571">
              <w:rPr>
                <w:rStyle w:val="Hyperlink"/>
                <w:noProof/>
              </w:rPr>
              <w:fldChar w:fldCharType="separate"/>
            </w:r>
            <w:r w:rsidRPr="00A52571">
              <w:rPr>
                <w:rStyle w:val="Hyperlink"/>
                <w:noProof/>
              </w:rPr>
              <w:t>4.2</w:t>
            </w:r>
            <w:r>
              <w:rPr>
                <w:rFonts w:asciiTheme="minorHAnsi" w:eastAsiaTheme="minorEastAsia" w:hAnsiTheme="minorHAnsi" w:cstheme="minorBidi"/>
                <w:b w:val="0"/>
                <w:noProof/>
                <w:szCs w:val="22"/>
                <w:lang w:eastAsia="en-US"/>
              </w:rPr>
              <w:tab/>
            </w:r>
            <w:r w:rsidRPr="00A52571">
              <w:rPr>
                <w:rStyle w:val="Hyperlink"/>
                <w:noProof/>
              </w:rPr>
              <w:t>Haptic media</w:t>
            </w:r>
            <w:r>
              <w:rPr>
                <w:noProof/>
                <w:webHidden/>
              </w:rPr>
              <w:tab/>
            </w:r>
            <w:r>
              <w:rPr>
                <w:noProof/>
                <w:webHidden/>
              </w:rPr>
              <w:fldChar w:fldCharType="begin"/>
            </w:r>
            <w:r>
              <w:rPr>
                <w:noProof/>
                <w:webHidden/>
              </w:rPr>
              <w:instrText xml:space="preserve"> PAGEREF _Toc117857690 \h </w:instrText>
            </w:r>
          </w:ins>
          <w:r>
            <w:rPr>
              <w:noProof/>
              <w:webHidden/>
            </w:rPr>
          </w:r>
          <w:r>
            <w:rPr>
              <w:noProof/>
              <w:webHidden/>
            </w:rPr>
            <w:fldChar w:fldCharType="separate"/>
          </w:r>
          <w:ins w:id="23" w:author="Henry Da Costa" w:date="2022-10-28T13:54:00Z">
            <w:r>
              <w:rPr>
                <w:noProof/>
                <w:webHidden/>
              </w:rPr>
              <w:t>7</w:t>
            </w:r>
            <w:r>
              <w:rPr>
                <w:noProof/>
                <w:webHidden/>
              </w:rPr>
              <w:fldChar w:fldCharType="end"/>
            </w:r>
            <w:r w:rsidRPr="00A52571">
              <w:rPr>
                <w:rStyle w:val="Hyperlink"/>
                <w:noProof/>
              </w:rPr>
              <w:fldChar w:fldCharType="end"/>
            </w:r>
          </w:ins>
        </w:p>
        <w:p w14:paraId="14407E7B" w14:textId="472B2138" w:rsidR="00BE3711" w:rsidRDefault="00BE3711">
          <w:pPr>
            <w:pStyle w:val="TOC3"/>
            <w:rPr>
              <w:ins w:id="24" w:author="Henry Da Costa" w:date="2022-10-28T13:54:00Z"/>
              <w:rFonts w:asciiTheme="minorHAnsi" w:eastAsiaTheme="minorEastAsia" w:hAnsiTheme="minorHAnsi" w:cstheme="minorBidi"/>
              <w:b w:val="0"/>
              <w:noProof/>
              <w:szCs w:val="22"/>
              <w:lang w:eastAsia="en-US"/>
            </w:rPr>
          </w:pPr>
          <w:ins w:id="25" w:author="Henry Da Costa" w:date="2022-10-28T13:54:00Z">
            <w:r w:rsidRPr="00A52571">
              <w:rPr>
                <w:rStyle w:val="Hyperlink"/>
                <w:noProof/>
              </w:rPr>
              <w:fldChar w:fldCharType="begin"/>
            </w:r>
            <w:r w:rsidRPr="00A52571">
              <w:rPr>
                <w:rStyle w:val="Hyperlink"/>
                <w:noProof/>
              </w:rPr>
              <w:instrText xml:space="preserve"> </w:instrText>
            </w:r>
            <w:r>
              <w:rPr>
                <w:noProof/>
              </w:rPr>
              <w:instrText>HYPERLINK \l "_Toc117857691"</w:instrText>
            </w:r>
            <w:r w:rsidRPr="00A52571">
              <w:rPr>
                <w:rStyle w:val="Hyperlink"/>
                <w:noProof/>
              </w:rPr>
              <w:instrText xml:space="preserve"> </w:instrText>
            </w:r>
            <w:r w:rsidRPr="00A52571">
              <w:rPr>
                <w:rStyle w:val="Hyperlink"/>
                <w:noProof/>
              </w:rPr>
            </w:r>
            <w:r w:rsidRPr="00A52571">
              <w:rPr>
                <w:rStyle w:val="Hyperlink"/>
                <w:noProof/>
              </w:rPr>
              <w:fldChar w:fldCharType="separate"/>
            </w:r>
            <w:r w:rsidRPr="00A52571">
              <w:rPr>
                <w:rStyle w:val="Hyperlink"/>
                <w:noProof/>
                <w:lang w:val="en-GB"/>
              </w:rPr>
              <w:t>4.2.1</w:t>
            </w:r>
            <w:r>
              <w:rPr>
                <w:rFonts w:asciiTheme="minorHAnsi" w:eastAsiaTheme="minorEastAsia" w:hAnsiTheme="minorHAnsi" w:cstheme="minorBidi"/>
                <w:b w:val="0"/>
                <w:noProof/>
                <w:szCs w:val="22"/>
                <w:lang w:eastAsia="en-US"/>
              </w:rPr>
              <w:tab/>
            </w:r>
            <w:r w:rsidRPr="00A52571">
              <w:rPr>
                <w:rStyle w:val="Hyperlink"/>
                <w:noProof/>
              </w:rPr>
              <w:t>Structure of haptic media</w:t>
            </w:r>
            <w:r>
              <w:rPr>
                <w:noProof/>
                <w:webHidden/>
              </w:rPr>
              <w:tab/>
            </w:r>
            <w:r>
              <w:rPr>
                <w:noProof/>
                <w:webHidden/>
              </w:rPr>
              <w:fldChar w:fldCharType="begin"/>
            </w:r>
            <w:r>
              <w:rPr>
                <w:noProof/>
                <w:webHidden/>
              </w:rPr>
              <w:instrText xml:space="preserve"> PAGEREF _Toc117857691 \h </w:instrText>
            </w:r>
          </w:ins>
          <w:r>
            <w:rPr>
              <w:noProof/>
              <w:webHidden/>
            </w:rPr>
          </w:r>
          <w:r>
            <w:rPr>
              <w:noProof/>
              <w:webHidden/>
            </w:rPr>
            <w:fldChar w:fldCharType="separate"/>
          </w:r>
          <w:ins w:id="26" w:author="Henry Da Costa" w:date="2022-10-28T13:54:00Z">
            <w:r>
              <w:rPr>
                <w:noProof/>
                <w:webHidden/>
              </w:rPr>
              <w:t>7</w:t>
            </w:r>
            <w:r>
              <w:rPr>
                <w:noProof/>
                <w:webHidden/>
              </w:rPr>
              <w:fldChar w:fldCharType="end"/>
            </w:r>
            <w:r w:rsidRPr="00A52571">
              <w:rPr>
                <w:rStyle w:val="Hyperlink"/>
                <w:noProof/>
              </w:rPr>
              <w:fldChar w:fldCharType="end"/>
            </w:r>
          </w:ins>
        </w:p>
        <w:p w14:paraId="0940EF52" w14:textId="571844CA" w:rsidR="00BE3711" w:rsidRDefault="00BE3711">
          <w:pPr>
            <w:pStyle w:val="TOC3"/>
            <w:rPr>
              <w:ins w:id="27" w:author="Henry Da Costa" w:date="2022-10-28T13:54:00Z"/>
              <w:rFonts w:asciiTheme="minorHAnsi" w:eastAsiaTheme="minorEastAsia" w:hAnsiTheme="minorHAnsi" w:cstheme="minorBidi"/>
              <w:b w:val="0"/>
              <w:noProof/>
              <w:szCs w:val="22"/>
              <w:lang w:eastAsia="en-US"/>
            </w:rPr>
          </w:pPr>
          <w:ins w:id="28" w:author="Henry Da Costa" w:date="2022-10-28T13:54:00Z">
            <w:r w:rsidRPr="00A52571">
              <w:rPr>
                <w:rStyle w:val="Hyperlink"/>
                <w:noProof/>
              </w:rPr>
              <w:fldChar w:fldCharType="begin"/>
            </w:r>
            <w:r w:rsidRPr="00A52571">
              <w:rPr>
                <w:rStyle w:val="Hyperlink"/>
                <w:noProof/>
              </w:rPr>
              <w:instrText xml:space="preserve"> </w:instrText>
            </w:r>
            <w:r>
              <w:rPr>
                <w:noProof/>
              </w:rPr>
              <w:instrText>HYPERLINK \l "_Toc117857692"</w:instrText>
            </w:r>
            <w:r w:rsidRPr="00A52571">
              <w:rPr>
                <w:rStyle w:val="Hyperlink"/>
                <w:noProof/>
              </w:rPr>
              <w:instrText xml:space="preserve"> </w:instrText>
            </w:r>
            <w:r w:rsidRPr="00A52571">
              <w:rPr>
                <w:rStyle w:val="Hyperlink"/>
                <w:noProof/>
              </w:rPr>
            </w:r>
            <w:r w:rsidRPr="00A52571">
              <w:rPr>
                <w:rStyle w:val="Hyperlink"/>
                <w:noProof/>
              </w:rPr>
              <w:fldChar w:fldCharType="separate"/>
            </w:r>
            <w:r w:rsidRPr="00A52571">
              <w:rPr>
                <w:rStyle w:val="Hyperlink"/>
                <w:noProof/>
              </w:rPr>
              <w:t>4.2.2</w:t>
            </w:r>
            <w:r>
              <w:rPr>
                <w:rFonts w:asciiTheme="minorHAnsi" w:eastAsiaTheme="minorEastAsia" w:hAnsiTheme="minorHAnsi" w:cstheme="minorBidi"/>
                <w:b w:val="0"/>
                <w:noProof/>
                <w:szCs w:val="22"/>
                <w:lang w:eastAsia="en-US"/>
              </w:rPr>
              <w:tab/>
            </w:r>
            <w:r w:rsidRPr="00A52571">
              <w:rPr>
                <w:rStyle w:val="Hyperlink"/>
                <w:noProof/>
              </w:rPr>
              <w:t>MHIS streams</w:t>
            </w:r>
            <w:r>
              <w:rPr>
                <w:noProof/>
                <w:webHidden/>
              </w:rPr>
              <w:tab/>
            </w:r>
            <w:r>
              <w:rPr>
                <w:noProof/>
                <w:webHidden/>
              </w:rPr>
              <w:fldChar w:fldCharType="begin"/>
            </w:r>
            <w:r>
              <w:rPr>
                <w:noProof/>
                <w:webHidden/>
              </w:rPr>
              <w:instrText xml:space="preserve"> PAGEREF _Toc117857692 \h </w:instrText>
            </w:r>
          </w:ins>
          <w:r>
            <w:rPr>
              <w:noProof/>
              <w:webHidden/>
            </w:rPr>
          </w:r>
          <w:r>
            <w:rPr>
              <w:noProof/>
              <w:webHidden/>
            </w:rPr>
            <w:fldChar w:fldCharType="separate"/>
          </w:r>
          <w:ins w:id="29" w:author="Henry Da Costa" w:date="2022-10-28T13:54:00Z">
            <w:r>
              <w:rPr>
                <w:noProof/>
                <w:webHidden/>
              </w:rPr>
              <w:t>7</w:t>
            </w:r>
            <w:r>
              <w:rPr>
                <w:noProof/>
                <w:webHidden/>
              </w:rPr>
              <w:fldChar w:fldCharType="end"/>
            </w:r>
            <w:r w:rsidRPr="00A52571">
              <w:rPr>
                <w:rStyle w:val="Hyperlink"/>
                <w:noProof/>
              </w:rPr>
              <w:fldChar w:fldCharType="end"/>
            </w:r>
          </w:ins>
        </w:p>
        <w:p w14:paraId="1B29C238" w14:textId="1F8405FF" w:rsidR="00BE3711" w:rsidRDefault="00BE3711">
          <w:pPr>
            <w:pStyle w:val="TOC3"/>
            <w:rPr>
              <w:ins w:id="30" w:author="Henry Da Costa" w:date="2022-10-28T13:54:00Z"/>
              <w:rFonts w:asciiTheme="minorHAnsi" w:eastAsiaTheme="minorEastAsia" w:hAnsiTheme="minorHAnsi" w:cstheme="minorBidi"/>
              <w:b w:val="0"/>
              <w:noProof/>
              <w:szCs w:val="22"/>
              <w:lang w:eastAsia="en-US"/>
            </w:rPr>
          </w:pPr>
          <w:ins w:id="31" w:author="Henry Da Costa" w:date="2022-10-28T13:54:00Z">
            <w:r w:rsidRPr="00A52571">
              <w:rPr>
                <w:rStyle w:val="Hyperlink"/>
                <w:noProof/>
              </w:rPr>
              <w:fldChar w:fldCharType="begin"/>
            </w:r>
            <w:r w:rsidRPr="00A52571">
              <w:rPr>
                <w:rStyle w:val="Hyperlink"/>
                <w:noProof/>
              </w:rPr>
              <w:instrText xml:space="preserve"> </w:instrText>
            </w:r>
            <w:r>
              <w:rPr>
                <w:noProof/>
              </w:rPr>
              <w:instrText>HYPERLINK \l "_Toc117857694"</w:instrText>
            </w:r>
            <w:r w:rsidRPr="00A52571">
              <w:rPr>
                <w:rStyle w:val="Hyperlink"/>
                <w:noProof/>
              </w:rPr>
              <w:instrText xml:space="preserve"> </w:instrText>
            </w:r>
            <w:r w:rsidRPr="00A52571">
              <w:rPr>
                <w:rStyle w:val="Hyperlink"/>
                <w:noProof/>
              </w:rPr>
            </w:r>
            <w:r w:rsidRPr="00A52571">
              <w:rPr>
                <w:rStyle w:val="Hyperlink"/>
                <w:noProof/>
              </w:rPr>
              <w:fldChar w:fldCharType="separate"/>
            </w:r>
            <w:r w:rsidRPr="00A52571">
              <w:rPr>
                <w:rStyle w:val="Hyperlink"/>
                <w:noProof/>
              </w:rPr>
              <w:t>4.2.3</w:t>
            </w:r>
            <w:r>
              <w:rPr>
                <w:rFonts w:asciiTheme="minorHAnsi" w:eastAsiaTheme="minorEastAsia" w:hAnsiTheme="minorHAnsi" w:cstheme="minorBidi"/>
                <w:b w:val="0"/>
                <w:noProof/>
                <w:szCs w:val="22"/>
                <w:lang w:eastAsia="en-US"/>
              </w:rPr>
              <w:tab/>
            </w:r>
            <w:r w:rsidRPr="00A52571">
              <w:rPr>
                <w:rStyle w:val="Hyperlink"/>
                <w:noProof/>
              </w:rPr>
              <w:t>Temporal units and MIHS samples</w:t>
            </w:r>
            <w:r>
              <w:rPr>
                <w:noProof/>
                <w:webHidden/>
              </w:rPr>
              <w:tab/>
            </w:r>
            <w:r>
              <w:rPr>
                <w:noProof/>
                <w:webHidden/>
              </w:rPr>
              <w:fldChar w:fldCharType="begin"/>
            </w:r>
            <w:r>
              <w:rPr>
                <w:noProof/>
                <w:webHidden/>
              </w:rPr>
              <w:instrText xml:space="preserve"> PAGEREF _Toc117857694 \h </w:instrText>
            </w:r>
          </w:ins>
          <w:r>
            <w:rPr>
              <w:noProof/>
              <w:webHidden/>
            </w:rPr>
          </w:r>
          <w:r>
            <w:rPr>
              <w:noProof/>
              <w:webHidden/>
            </w:rPr>
            <w:fldChar w:fldCharType="separate"/>
          </w:r>
          <w:ins w:id="32" w:author="Henry Da Costa" w:date="2022-10-28T13:54:00Z">
            <w:r>
              <w:rPr>
                <w:noProof/>
                <w:webHidden/>
              </w:rPr>
              <w:t>8</w:t>
            </w:r>
            <w:r>
              <w:rPr>
                <w:noProof/>
                <w:webHidden/>
              </w:rPr>
              <w:fldChar w:fldCharType="end"/>
            </w:r>
            <w:r w:rsidRPr="00A52571">
              <w:rPr>
                <w:rStyle w:val="Hyperlink"/>
                <w:noProof/>
              </w:rPr>
              <w:fldChar w:fldCharType="end"/>
            </w:r>
          </w:ins>
        </w:p>
        <w:p w14:paraId="2C0C9AA0" w14:textId="26982CE6" w:rsidR="00BE3711" w:rsidRDefault="00BE3711">
          <w:pPr>
            <w:pStyle w:val="TOC1"/>
            <w:rPr>
              <w:ins w:id="33" w:author="Henry Da Costa" w:date="2022-10-28T13:54:00Z"/>
              <w:rFonts w:asciiTheme="minorHAnsi" w:eastAsiaTheme="minorEastAsia" w:hAnsiTheme="minorHAnsi" w:cstheme="minorBidi"/>
              <w:b w:val="0"/>
              <w:noProof/>
              <w:szCs w:val="22"/>
              <w:lang w:eastAsia="en-US"/>
            </w:rPr>
          </w:pPr>
          <w:ins w:id="34" w:author="Henry Da Costa" w:date="2022-10-28T13:54:00Z">
            <w:r w:rsidRPr="00A52571">
              <w:rPr>
                <w:rStyle w:val="Hyperlink"/>
                <w:noProof/>
              </w:rPr>
              <w:fldChar w:fldCharType="begin"/>
            </w:r>
            <w:r w:rsidRPr="00A52571">
              <w:rPr>
                <w:rStyle w:val="Hyperlink"/>
                <w:noProof/>
              </w:rPr>
              <w:instrText xml:space="preserve"> </w:instrText>
            </w:r>
            <w:r>
              <w:rPr>
                <w:noProof/>
              </w:rPr>
              <w:instrText>HYPERLINK \l "_Toc117857695"</w:instrText>
            </w:r>
            <w:r w:rsidRPr="00A52571">
              <w:rPr>
                <w:rStyle w:val="Hyperlink"/>
                <w:noProof/>
              </w:rPr>
              <w:instrText xml:space="preserve"> </w:instrText>
            </w:r>
            <w:r w:rsidRPr="00A52571">
              <w:rPr>
                <w:rStyle w:val="Hyperlink"/>
                <w:noProof/>
              </w:rPr>
            </w:r>
            <w:r w:rsidRPr="00A52571">
              <w:rPr>
                <w:rStyle w:val="Hyperlink"/>
                <w:noProof/>
              </w:rPr>
              <w:fldChar w:fldCharType="separate"/>
            </w:r>
            <w:r w:rsidRPr="00A52571">
              <w:rPr>
                <w:rStyle w:val="Hyperlink"/>
                <w:noProof/>
                <w:lang w:eastAsia="zh-CN"/>
              </w:rPr>
              <w:t>5</w:t>
            </w:r>
            <w:r>
              <w:rPr>
                <w:rFonts w:asciiTheme="minorHAnsi" w:eastAsiaTheme="minorEastAsia" w:hAnsiTheme="minorHAnsi" w:cstheme="minorBidi"/>
                <w:b w:val="0"/>
                <w:noProof/>
                <w:szCs w:val="22"/>
                <w:lang w:eastAsia="en-US"/>
              </w:rPr>
              <w:tab/>
            </w:r>
            <w:r w:rsidRPr="00A52571">
              <w:rPr>
                <w:rStyle w:val="Hyperlink"/>
                <w:noProof/>
                <w:lang w:eastAsia="zh-CN"/>
              </w:rPr>
              <w:t>Carriage of haptic coding data</w:t>
            </w:r>
            <w:r>
              <w:rPr>
                <w:noProof/>
                <w:webHidden/>
              </w:rPr>
              <w:tab/>
            </w:r>
            <w:r>
              <w:rPr>
                <w:noProof/>
                <w:webHidden/>
              </w:rPr>
              <w:fldChar w:fldCharType="begin"/>
            </w:r>
            <w:r>
              <w:rPr>
                <w:noProof/>
                <w:webHidden/>
              </w:rPr>
              <w:instrText xml:space="preserve"> PAGEREF _Toc117857695 \h </w:instrText>
            </w:r>
          </w:ins>
          <w:r>
            <w:rPr>
              <w:noProof/>
              <w:webHidden/>
            </w:rPr>
          </w:r>
          <w:r>
            <w:rPr>
              <w:noProof/>
              <w:webHidden/>
            </w:rPr>
            <w:fldChar w:fldCharType="separate"/>
          </w:r>
          <w:ins w:id="35" w:author="Henry Da Costa" w:date="2022-10-28T13:54:00Z">
            <w:r>
              <w:rPr>
                <w:noProof/>
                <w:webHidden/>
              </w:rPr>
              <w:t>9</w:t>
            </w:r>
            <w:r>
              <w:rPr>
                <w:noProof/>
                <w:webHidden/>
              </w:rPr>
              <w:fldChar w:fldCharType="end"/>
            </w:r>
            <w:r w:rsidRPr="00A52571">
              <w:rPr>
                <w:rStyle w:val="Hyperlink"/>
                <w:noProof/>
              </w:rPr>
              <w:fldChar w:fldCharType="end"/>
            </w:r>
          </w:ins>
        </w:p>
        <w:p w14:paraId="7A94B7C3" w14:textId="30DC14C1" w:rsidR="00BE3711" w:rsidRDefault="00BE3711">
          <w:pPr>
            <w:pStyle w:val="TOC2"/>
            <w:rPr>
              <w:ins w:id="36" w:author="Henry Da Costa" w:date="2022-10-28T13:54:00Z"/>
              <w:rFonts w:asciiTheme="minorHAnsi" w:eastAsiaTheme="minorEastAsia" w:hAnsiTheme="minorHAnsi" w:cstheme="minorBidi"/>
              <w:b w:val="0"/>
              <w:noProof/>
              <w:szCs w:val="22"/>
              <w:lang w:eastAsia="en-US"/>
            </w:rPr>
          </w:pPr>
          <w:ins w:id="37" w:author="Henry Da Costa" w:date="2022-10-28T13:54:00Z">
            <w:r w:rsidRPr="00A52571">
              <w:rPr>
                <w:rStyle w:val="Hyperlink"/>
                <w:noProof/>
              </w:rPr>
              <w:fldChar w:fldCharType="begin"/>
            </w:r>
            <w:r w:rsidRPr="00A52571">
              <w:rPr>
                <w:rStyle w:val="Hyperlink"/>
                <w:noProof/>
              </w:rPr>
              <w:instrText xml:space="preserve"> </w:instrText>
            </w:r>
            <w:r>
              <w:rPr>
                <w:noProof/>
              </w:rPr>
              <w:instrText>HYPERLINK \l "_Toc117857696"</w:instrText>
            </w:r>
            <w:r w:rsidRPr="00A52571">
              <w:rPr>
                <w:rStyle w:val="Hyperlink"/>
                <w:noProof/>
              </w:rPr>
              <w:instrText xml:space="preserve"> </w:instrText>
            </w:r>
            <w:r w:rsidRPr="00A52571">
              <w:rPr>
                <w:rStyle w:val="Hyperlink"/>
                <w:noProof/>
              </w:rPr>
            </w:r>
            <w:r w:rsidRPr="00A52571">
              <w:rPr>
                <w:rStyle w:val="Hyperlink"/>
                <w:noProof/>
              </w:rPr>
              <w:fldChar w:fldCharType="separate"/>
            </w:r>
            <w:r w:rsidRPr="00A52571">
              <w:rPr>
                <w:rStyle w:val="Hyperlink"/>
                <w:noProof/>
              </w:rPr>
              <w:t>5.1</w:t>
            </w:r>
            <w:r>
              <w:rPr>
                <w:rFonts w:asciiTheme="minorHAnsi" w:eastAsiaTheme="minorEastAsia" w:hAnsiTheme="minorHAnsi" w:cstheme="minorBidi"/>
                <w:b w:val="0"/>
                <w:noProof/>
                <w:szCs w:val="22"/>
                <w:lang w:eastAsia="en-US"/>
              </w:rPr>
              <w:tab/>
            </w:r>
            <w:r w:rsidRPr="00A52571">
              <w:rPr>
                <w:rStyle w:val="Hyperlink"/>
                <w:noProof/>
              </w:rPr>
              <w:t>General</w:t>
            </w:r>
            <w:r>
              <w:rPr>
                <w:noProof/>
                <w:webHidden/>
              </w:rPr>
              <w:tab/>
            </w:r>
            <w:r>
              <w:rPr>
                <w:noProof/>
                <w:webHidden/>
              </w:rPr>
              <w:fldChar w:fldCharType="begin"/>
            </w:r>
            <w:r>
              <w:rPr>
                <w:noProof/>
                <w:webHidden/>
              </w:rPr>
              <w:instrText xml:space="preserve"> PAGEREF _Toc117857696 \h </w:instrText>
            </w:r>
          </w:ins>
          <w:r>
            <w:rPr>
              <w:noProof/>
              <w:webHidden/>
            </w:rPr>
          </w:r>
          <w:r>
            <w:rPr>
              <w:noProof/>
              <w:webHidden/>
            </w:rPr>
            <w:fldChar w:fldCharType="separate"/>
          </w:r>
          <w:ins w:id="38" w:author="Henry Da Costa" w:date="2022-10-28T13:54:00Z">
            <w:r>
              <w:rPr>
                <w:noProof/>
                <w:webHidden/>
              </w:rPr>
              <w:t>9</w:t>
            </w:r>
            <w:r>
              <w:rPr>
                <w:noProof/>
                <w:webHidden/>
              </w:rPr>
              <w:fldChar w:fldCharType="end"/>
            </w:r>
            <w:r w:rsidRPr="00A52571">
              <w:rPr>
                <w:rStyle w:val="Hyperlink"/>
                <w:noProof/>
              </w:rPr>
              <w:fldChar w:fldCharType="end"/>
            </w:r>
          </w:ins>
        </w:p>
        <w:p w14:paraId="365AAEE9" w14:textId="57EC2DBF" w:rsidR="00BE3711" w:rsidRDefault="00BE3711">
          <w:pPr>
            <w:pStyle w:val="TOC2"/>
            <w:rPr>
              <w:ins w:id="39" w:author="Henry Da Costa" w:date="2022-10-28T13:54:00Z"/>
              <w:rFonts w:asciiTheme="minorHAnsi" w:eastAsiaTheme="minorEastAsia" w:hAnsiTheme="minorHAnsi" w:cstheme="minorBidi"/>
              <w:b w:val="0"/>
              <w:noProof/>
              <w:szCs w:val="22"/>
              <w:lang w:eastAsia="en-US"/>
            </w:rPr>
          </w:pPr>
          <w:ins w:id="40" w:author="Henry Da Costa" w:date="2022-10-28T13:54:00Z">
            <w:r w:rsidRPr="00A52571">
              <w:rPr>
                <w:rStyle w:val="Hyperlink"/>
                <w:noProof/>
              </w:rPr>
              <w:fldChar w:fldCharType="begin"/>
            </w:r>
            <w:r w:rsidRPr="00A52571">
              <w:rPr>
                <w:rStyle w:val="Hyperlink"/>
                <w:noProof/>
              </w:rPr>
              <w:instrText xml:space="preserve"> </w:instrText>
            </w:r>
            <w:r>
              <w:rPr>
                <w:noProof/>
              </w:rPr>
              <w:instrText>HYPERLINK \l "_Toc117857697"</w:instrText>
            </w:r>
            <w:r w:rsidRPr="00A52571">
              <w:rPr>
                <w:rStyle w:val="Hyperlink"/>
                <w:noProof/>
              </w:rPr>
              <w:instrText xml:space="preserve"> </w:instrText>
            </w:r>
            <w:r w:rsidRPr="00A52571">
              <w:rPr>
                <w:rStyle w:val="Hyperlink"/>
                <w:noProof/>
              </w:rPr>
            </w:r>
            <w:r w:rsidRPr="00A52571">
              <w:rPr>
                <w:rStyle w:val="Hyperlink"/>
                <w:noProof/>
              </w:rPr>
              <w:fldChar w:fldCharType="separate"/>
            </w:r>
            <w:r w:rsidRPr="00A52571">
              <w:rPr>
                <w:rStyle w:val="Hyperlink"/>
                <w:noProof/>
              </w:rPr>
              <w:t>5.2</w:t>
            </w:r>
            <w:r>
              <w:rPr>
                <w:rFonts w:asciiTheme="minorHAnsi" w:eastAsiaTheme="minorEastAsia" w:hAnsiTheme="minorHAnsi" w:cstheme="minorBidi"/>
                <w:b w:val="0"/>
                <w:noProof/>
                <w:szCs w:val="22"/>
                <w:lang w:eastAsia="en-US"/>
              </w:rPr>
              <w:tab/>
            </w:r>
            <w:r w:rsidRPr="00A52571">
              <w:rPr>
                <w:rStyle w:val="Hyperlink"/>
                <w:noProof/>
              </w:rPr>
              <w:t>MIHS streams and tracks</w:t>
            </w:r>
            <w:r>
              <w:rPr>
                <w:noProof/>
                <w:webHidden/>
              </w:rPr>
              <w:tab/>
            </w:r>
            <w:r>
              <w:rPr>
                <w:noProof/>
                <w:webHidden/>
              </w:rPr>
              <w:fldChar w:fldCharType="begin"/>
            </w:r>
            <w:r>
              <w:rPr>
                <w:noProof/>
                <w:webHidden/>
              </w:rPr>
              <w:instrText xml:space="preserve"> PAGEREF _Toc117857697 \h </w:instrText>
            </w:r>
          </w:ins>
          <w:r>
            <w:rPr>
              <w:noProof/>
              <w:webHidden/>
            </w:rPr>
          </w:r>
          <w:r>
            <w:rPr>
              <w:noProof/>
              <w:webHidden/>
            </w:rPr>
            <w:fldChar w:fldCharType="separate"/>
          </w:r>
          <w:ins w:id="41" w:author="Henry Da Costa" w:date="2022-10-28T13:54:00Z">
            <w:r>
              <w:rPr>
                <w:noProof/>
                <w:webHidden/>
              </w:rPr>
              <w:t>9</w:t>
            </w:r>
            <w:r>
              <w:rPr>
                <w:noProof/>
                <w:webHidden/>
              </w:rPr>
              <w:fldChar w:fldCharType="end"/>
            </w:r>
            <w:r w:rsidRPr="00A52571">
              <w:rPr>
                <w:rStyle w:val="Hyperlink"/>
                <w:noProof/>
              </w:rPr>
              <w:fldChar w:fldCharType="end"/>
            </w:r>
          </w:ins>
        </w:p>
        <w:p w14:paraId="4FF4F4A3" w14:textId="495C8ED7" w:rsidR="00BE3711" w:rsidRDefault="00BE3711">
          <w:pPr>
            <w:pStyle w:val="TOC3"/>
            <w:rPr>
              <w:ins w:id="42" w:author="Henry Da Costa" w:date="2022-10-28T13:54:00Z"/>
              <w:rFonts w:asciiTheme="minorHAnsi" w:eastAsiaTheme="minorEastAsia" w:hAnsiTheme="minorHAnsi" w:cstheme="minorBidi"/>
              <w:b w:val="0"/>
              <w:noProof/>
              <w:szCs w:val="22"/>
              <w:lang w:eastAsia="en-US"/>
            </w:rPr>
          </w:pPr>
          <w:ins w:id="43" w:author="Henry Da Costa" w:date="2022-10-28T13:54:00Z">
            <w:r w:rsidRPr="00A52571">
              <w:rPr>
                <w:rStyle w:val="Hyperlink"/>
                <w:noProof/>
              </w:rPr>
              <w:fldChar w:fldCharType="begin"/>
            </w:r>
            <w:r w:rsidRPr="00A52571">
              <w:rPr>
                <w:rStyle w:val="Hyperlink"/>
                <w:noProof/>
              </w:rPr>
              <w:instrText xml:space="preserve"> </w:instrText>
            </w:r>
            <w:r>
              <w:rPr>
                <w:noProof/>
              </w:rPr>
              <w:instrText>HYPERLINK \l "_Toc117857698"</w:instrText>
            </w:r>
            <w:r w:rsidRPr="00A52571">
              <w:rPr>
                <w:rStyle w:val="Hyperlink"/>
                <w:noProof/>
              </w:rPr>
              <w:instrText xml:space="preserve"> </w:instrText>
            </w:r>
            <w:r w:rsidRPr="00A52571">
              <w:rPr>
                <w:rStyle w:val="Hyperlink"/>
                <w:noProof/>
              </w:rPr>
            </w:r>
            <w:r w:rsidRPr="00A52571">
              <w:rPr>
                <w:rStyle w:val="Hyperlink"/>
                <w:noProof/>
              </w:rPr>
              <w:fldChar w:fldCharType="separate"/>
            </w:r>
            <w:r w:rsidRPr="00A52571">
              <w:rPr>
                <w:rStyle w:val="Hyperlink"/>
                <w:noProof/>
              </w:rPr>
              <w:t>5.2.1</w:t>
            </w:r>
            <w:r>
              <w:rPr>
                <w:rFonts w:asciiTheme="minorHAnsi" w:eastAsiaTheme="minorEastAsia" w:hAnsiTheme="minorHAnsi" w:cstheme="minorBidi"/>
                <w:b w:val="0"/>
                <w:noProof/>
                <w:szCs w:val="22"/>
                <w:lang w:eastAsia="en-US"/>
              </w:rPr>
              <w:tab/>
            </w:r>
            <w:r w:rsidRPr="00A52571">
              <w:rPr>
                <w:rStyle w:val="Hyperlink"/>
                <w:noProof/>
              </w:rPr>
              <w:t>MIHS sample entry</w:t>
            </w:r>
            <w:r>
              <w:rPr>
                <w:noProof/>
                <w:webHidden/>
              </w:rPr>
              <w:tab/>
            </w:r>
            <w:r>
              <w:rPr>
                <w:noProof/>
                <w:webHidden/>
              </w:rPr>
              <w:fldChar w:fldCharType="begin"/>
            </w:r>
            <w:r>
              <w:rPr>
                <w:noProof/>
                <w:webHidden/>
              </w:rPr>
              <w:instrText xml:space="preserve"> PAGEREF _Toc117857698 \h </w:instrText>
            </w:r>
          </w:ins>
          <w:r>
            <w:rPr>
              <w:noProof/>
              <w:webHidden/>
            </w:rPr>
          </w:r>
          <w:r>
            <w:rPr>
              <w:noProof/>
              <w:webHidden/>
            </w:rPr>
            <w:fldChar w:fldCharType="separate"/>
          </w:r>
          <w:ins w:id="44" w:author="Henry Da Costa" w:date="2022-10-28T13:54:00Z">
            <w:r>
              <w:rPr>
                <w:noProof/>
                <w:webHidden/>
              </w:rPr>
              <w:t>9</w:t>
            </w:r>
            <w:r>
              <w:rPr>
                <w:noProof/>
                <w:webHidden/>
              </w:rPr>
              <w:fldChar w:fldCharType="end"/>
            </w:r>
            <w:r w:rsidRPr="00A52571">
              <w:rPr>
                <w:rStyle w:val="Hyperlink"/>
                <w:noProof/>
              </w:rPr>
              <w:fldChar w:fldCharType="end"/>
            </w:r>
          </w:ins>
        </w:p>
        <w:p w14:paraId="035A02CF" w14:textId="65ECF219" w:rsidR="00BE3711" w:rsidRDefault="00BE3711">
          <w:pPr>
            <w:pStyle w:val="TOC3"/>
            <w:rPr>
              <w:ins w:id="45" w:author="Henry Da Costa" w:date="2022-10-28T13:54:00Z"/>
              <w:rFonts w:asciiTheme="minorHAnsi" w:eastAsiaTheme="minorEastAsia" w:hAnsiTheme="minorHAnsi" w:cstheme="minorBidi"/>
              <w:b w:val="0"/>
              <w:noProof/>
              <w:szCs w:val="22"/>
              <w:lang w:eastAsia="en-US"/>
            </w:rPr>
          </w:pPr>
          <w:ins w:id="46" w:author="Henry Da Costa" w:date="2022-10-28T13:54:00Z">
            <w:r w:rsidRPr="00A52571">
              <w:rPr>
                <w:rStyle w:val="Hyperlink"/>
                <w:noProof/>
              </w:rPr>
              <w:fldChar w:fldCharType="begin"/>
            </w:r>
            <w:r w:rsidRPr="00A52571">
              <w:rPr>
                <w:rStyle w:val="Hyperlink"/>
                <w:noProof/>
              </w:rPr>
              <w:instrText xml:space="preserve"> </w:instrText>
            </w:r>
            <w:r>
              <w:rPr>
                <w:noProof/>
              </w:rPr>
              <w:instrText>HYPERLINK \l "_Toc117857699"</w:instrText>
            </w:r>
            <w:r w:rsidRPr="00A52571">
              <w:rPr>
                <w:rStyle w:val="Hyperlink"/>
                <w:noProof/>
              </w:rPr>
              <w:instrText xml:space="preserve"> </w:instrText>
            </w:r>
            <w:r w:rsidRPr="00A52571">
              <w:rPr>
                <w:rStyle w:val="Hyperlink"/>
                <w:noProof/>
              </w:rPr>
            </w:r>
            <w:r w:rsidRPr="00A52571">
              <w:rPr>
                <w:rStyle w:val="Hyperlink"/>
                <w:noProof/>
              </w:rPr>
              <w:fldChar w:fldCharType="separate"/>
            </w:r>
            <w:r w:rsidRPr="00A52571">
              <w:rPr>
                <w:rStyle w:val="Hyperlink"/>
                <w:noProof/>
              </w:rPr>
              <w:t>5.2.2</w:t>
            </w:r>
            <w:r>
              <w:rPr>
                <w:rFonts w:asciiTheme="minorHAnsi" w:eastAsiaTheme="minorEastAsia" w:hAnsiTheme="minorHAnsi" w:cstheme="minorBidi"/>
                <w:b w:val="0"/>
                <w:noProof/>
                <w:szCs w:val="22"/>
                <w:lang w:eastAsia="en-US"/>
              </w:rPr>
              <w:tab/>
            </w:r>
            <w:r w:rsidRPr="00A52571">
              <w:rPr>
                <w:rStyle w:val="Hyperlink"/>
                <w:noProof/>
              </w:rPr>
              <w:t>MIHS configuration box</w:t>
            </w:r>
            <w:r>
              <w:rPr>
                <w:noProof/>
                <w:webHidden/>
              </w:rPr>
              <w:tab/>
            </w:r>
            <w:r>
              <w:rPr>
                <w:noProof/>
                <w:webHidden/>
              </w:rPr>
              <w:fldChar w:fldCharType="begin"/>
            </w:r>
            <w:r>
              <w:rPr>
                <w:noProof/>
                <w:webHidden/>
              </w:rPr>
              <w:instrText xml:space="preserve"> PAGEREF _Toc117857699 \h </w:instrText>
            </w:r>
          </w:ins>
          <w:r>
            <w:rPr>
              <w:noProof/>
              <w:webHidden/>
            </w:rPr>
          </w:r>
          <w:r>
            <w:rPr>
              <w:noProof/>
              <w:webHidden/>
            </w:rPr>
            <w:fldChar w:fldCharType="separate"/>
          </w:r>
          <w:ins w:id="47" w:author="Henry Da Costa" w:date="2022-10-28T13:54:00Z">
            <w:r>
              <w:rPr>
                <w:noProof/>
                <w:webHidden/>
              </w:rPr>
              <w:t>10</w:t>
            </w:r>
            <w:r>
              <w:rPr>
                <w:noProof/>
                <w:webHidden/>
              </w:rPr>
              <w:fldChar w:fldCharType="end"/>
            </w:r>
            <w:r w:rsidRPr="00A52571">
              <w:rPr>
                <w:rStyle w:val="Hyperlink"/>
                <w:noProof/>
              </w:rPr>
              <w:fldChar w:fldCharType="end"/>
            </w:r>
          </w:ins>
        </w:p>
        <w:p w14:paraId="2F2A80C3" w14:textId="5BAFA0C6" w:rsidR="00BE3711" w:rsidRDefault="00BE3711">
          <w:pPr>
            <w:pStyle w:val="TOC3"/>
            <w:rPr>
              <w:ins w:id="48" w:author="Henry Da Costa" w:date="2022-10-28T13:54:00Z"/>
              <w:rFonts w:asciiTheme="minorHAnsi" w:eastAsiaTheme="minorEastAsia" w:hAnsiTheme="minorHAnsi" w:cstheme="minorBidi"/>
              <w:b w:val="0"/>
              <w:noProof/>
              <w:szCs w:val="22"/>
              <w:lang w:eastAsia="en-US"/>
            </w:rPr>
          </w:pPr>
          <w:ins w:id="49" w:author="Henry Da Costa" w:date="2022-10-28T13:54:00Z">
            <w:r w:rsidRPr="00A52571">
              <w:rPr>
                <w:rStyle w:val="Hyperlink"/>
                <w:noProof/>
              </w:rPr>
              <w:fldChar w:fldCharType="begin"/>
            </w:r>
            <w:r w:rsidRPr="00A52571">
              <w:rPr>
                <w:rStyle w:val="Hyperlink"/>
                <w:noProof/>
              </w:rPr>
              <w:instrText xml:space="preserve"> </w:instrText>
            </w:r>
            <w:r>
              <w:rPr>
                <w:noProof/>
              </w:rPr>
              <w:instrText>HYPERLINK \l "_Toc117857700"</w:instrText>
            </w:r>
            <w:r w:rsidRPr="00A52571">
              <w:rPr>
                <w:rStyle w:val="Hyperlink"/>
                <w:noProof/>
              </w:rPr>
              <w:instrText xml:space="preserve"> </w:instrText>
            </w:r>
            <w:r w:rsidRPr="00A52571">
              <w:rPr>
                <w:rStyle w:val="Hyperlink"/>
                <w:noProof/>
              </w:rPr>
            </w:r>
            <w:r w:rsidRPr="00A52571">
              <w:rPr>
                <w:rStyle w:val="Hyperlink"/>
                <w:noProof/>
              </w:rPr>
              <w:fldChar w:fldCharType="separate"/>
            </w:r>
            <w:r w:rsidRPr="00A52571">
              <w:rPr>
                <w:rStyle w:val="Hyperlink"/>
                <w:noProof/>
              </w:rPr>
              <w:t>5.2.3</w:t>
            </w:r>
            <w:r>
              <w:rPr>
                <w:rFonts w:asciiTheme="minorHAnsi" w:eastAsiaTheme="minorEastAsia" w:hAnsiTheme="minorHAnsi" w:cstheme="minorBidi"/>
                <w:b w:val="0"/>
                <w:noProof/>
                <w:szCs w:val="22"/>
                <w:lang w:eastAsia="en-US"/>
              </w:rPr>
              <w:tab/>
            </w:r>
            <w:r w:rsidRPr="00A52571">
              <w:rPr>
                <w:rStyle w:val="Hyperlink"/>
                <w:noProof/>
              </w:rPr>
              <w:t>Haptic experience description box</w:t>
            </w:r>
            <w:r>
              <w:rPr>
                <w:noProof/>
                <w:webHidden/>
              </w:rPr>
              <w:tab/>
            </w:r>
            <w:r>
              <w:rPr>
                <w:noProof/>
                <w:webHidden/>
              </w:rPr>
              <w:fldChar w:fldCharType="begin"/>
            </w:r>
            <w:r>
              <w:rPr>
                <w:noProof/>
                <w:webHidden/>
              </w:rPr>
              <w:instrText xml:space="preserve"> PAGEREF _Toc117857700 \h </w:instrText>
            </w:r>
          </w:ins>
          <w:r>
            <w:rPr>
              <w:noProof/>
              <w:webHidden/>
            </w:rPr>
          </w:r>
          <w:r>
            <w:rPr>
              <w:noProof/>
              <w:webHidden/>
            </w:rPr>
            <w:fldChar w:fldCharType="separate"/>
          </w:r>
          <w:ins w:id="50" w:author="Henry Da Costa" w:date="2022-10-28T13:54:00Z">
            <w:r>
              <w:rPr>
                <w:noProof/>
                <w:webHidden/>
              </w:rPr>
              <w:t>11</w:t>
            </w:r>
            <w:r>
              <w:rPr>
                <w:noProof/>
                <w:webHidden/>
              </w:rPr>
              <w:fldChar w:fldCharType="end"/>
            </w:r>
            <w:r w:rsidRPr="00A52571">
              <w:rPr>
                <w:rStyle w:val="Hyperlink"/>
                <w:noProof/>
              </w:rPr>
              <w:fldChar w:fldCharType="end"/>
            </w:r>
          </w:ins>
        </w:p>
        <w:p w14:paraId="0C9A9036" w14:textId="01B19230" w:rsidR="00BE3711" w:rsidRDefault="00BE3711">
          <w:pPr>
            <w:pStyle w:val="TOC3"/>
            <w:rPr>
              <w:ins w:id="51" w:author="Henry Da Costa" w:date="2022-10-28T13:54:00Z"/>
              <w:rFonts w:asciiTheme="minorHAnsi" w:eastAsiaTheme="minorEastAsia" w:hAnsiTheme="minorHAnsi" w:cstheme="minorBidi"/>
              <w:b w:val="0"/>
              <w:noProof/>
              <w:szCs w:val="22"/>
              <w:lang w:eastAsia="en-US"/>
            </w:rPr>
          </w:pPr>
          <w:ins w:id="52" w:author="Henry Da Costa" w:date="2022-10-28T13:54:00Z">
            <w:r w:rsidRPr="00A52571">
              <w:rPr>
                <w:rStyle w:val="Hyperlink"/>
                <w:noProof/>
              </w:rPr>
              <w:fldChar w:fldCharType="begin"/>
            </w:r>
            <w:r w:rsidRPr="00A52571">
              <w:rPr>
                <w:rStyle w:val="Hyperlink"/>
                <w:noProof/>
              </w:rPr>
              <w:instrText xml:space="preserve"> </w:instrText>
            </w:r>
            <w:r>
              <w:rPr>
                <w:noProof/>
              </w:rPr>
              <w:instrText>HYPERLINK \l "_Toc117857701"</w:instrText>
            </w:r>
            <w:r w:rsidRPr="00A52571">
              <w:rPr>
                <w:rStyle w:val="Hyperlink"/>
                <w:noProof/>
              </w:rPr>
              <w:instrText xml:space="preserve"> </w:instrText>
            </w:r>
            <w:r w:rsidRPr="00A52571">
              <w:rPr>
                <w:rStyle w:val="Hyperlink"/>
                <w:noProof/>
              </w:rPr>
            </w:r>
            <w:r w:rsidRPr="00A52571">
              <w:rPr>
                <w:rStyle w:val="Hyperlink"/>
                <w:noProof/>
              </w:rPr>
              <w:fldChar w:fldCharType="separate"/>
            </w:r>
            <w:r w:rsidRPr="00A52571">
              <w:rPr>
                <w:rStyle w:val="Hyperlink"/>
                <w:noProof/>
              </w:rPr>
              <w:t>5.2.4</w:t>
            </w:r>
            <w:r>
              <w:rPr>
                <w:rFonts w:asciiTheme="minorHAnsi" w:eastAsiaTheme="minorEastAsia" w:hAnsiTheme="minorHAnsi" w:cstheme="minorBidi"/>
                <w:b w:val="0"/>
                <w:noProof/>
                <w:szCs w:val="22"/>
                <w:lang w:eastAsia="en-US"/>
              </w:rPr>
              <w:tab/>
            </w:r>
            <w:r w:rsidRPr="00A52571">
              <w:rPr>
                <w:rStyle w:val="Hyperlink"/>
                <w:noProof/>
              </w:rPr>
              <w:t>Haptic avatar description box</w:t>
            </w:r>
            <w:r>
              <w:rPr>
                <w:noProof/>
                <w:webHidden/>
              </w:rPr>
              <w:tab/>
            </w:r>
            <w:r>
              <w:rPr>
                <w:noProof/>
                <w:webHidden/>
              </w:rPr>
              <w:fldChar w:fldCharType="begin"/>
            </w:r>
            <w:r>
              <w:rPr>
                <w:noProof/>
                <w:webHidden/>
              </w:rPr>
              <w:instrText xml:space="preserve"> PAGEREF _Toc117857701 \h </w:instrText>
            </w:r>
          </w:ins>
          <w:r>
            <w:rPr>
              <w:noProof/>
              <w:webHidden/>
            </w:rPr>
          </w:r>
          <w:r>
            <w:rPr>
              <w:noProof/>
              <w:webHidden/>
            </w:rPr>
            <w:fldChar w:fldCharType="separate"/>
          </w:r>
          <w:ins w:id="53" w:author="Henry Da Costa" w:date="2022-10-28T13:54:00Z">
            <w:r>
              <w:rPr>
                <w:noProof/>
                <w:webHidden/>
              </w:rPr>
              <w:t>11</w:t>
            </w:r>
            <w:r>
              <w:rPr>
                <w:noProof/>
                <w:webHidden/>
              </w:rPr>
              <w:fldChar w:fldCharType="end"/>
            </w:r>
            <w:r w:rsidRPr="00A52571">
              <w:rPr>
                <w:rStyle w:val="Hyperlink"/>
                <w:noProof/>
              </w:rPr>
              <w:fldChar w:fldCharType="end"/>
            </w:r>
          </w:ins>
        </w:p>
        <w:p w14:paraId="209B1327" w14:textId="5E9C3425" w:rsidR="00BE3711" w:rsidRDefault="00BE3711">
          <w:pPr>
            <w:pStyle w:val="TOC3"/>
            <w:rPr>
              <w:ins w:id="54" w:author="Henry Da Costa" w:date="2022-10-28T13:54:00Z"/>
              <w:rFonts w:asciiTheme="minorHAnsi" w:eastAsiaTheme="minorEastAsia" w:hAnsiTheme="minorHAnsi" w:cstheme="minorBidi"/>
              <w:b w:val="0"/>
              <w:noProof/>
              <w:szCs w:val="22"/>
              <w:lang w:eastAsia="en-US"/>
            </w:rPr>
          </w:pPr>
          <w:ins w:id="55" w:author="Henry Da Costa" w:date="2022-10-28T13:54:00Z">
            <w:r w:rsidRPr="00A52571">
              <w:rPr>
                <w:rStyle w:val="Hyperlink"/>
                <w:noProof/>
              </w:rPr>
              <w:fldChar w:fldCharType="begin"/>
            </w:r>
            <w:r w:rsidRPr="00A52571">
              <w:rPr>
                <w:rStyle w:val="Hyperlink"/>
                <w:noProof/>
              </w:rPr>
              <w:instrText xml:space="preserve"> </w:instrText>
            </w:r>
            <w:r>
              <w:rPr>
                <w:noProof/>
              </w:rPr>
              <w:instrText>HYPERLINK \l "_Toc117857702"</w:instrText>
            </w:r>
            <w:r w:rsidRPr="00A52571">
              <w:rPr>
                <w:rStyle w:val="Hyperlink"/>
                <w:noProof/>
              </w:rPr>
              <w:instrText xml:space="preserve"> </w:instrText>
            </w:r>
            <w:r w:rsidRPr="00A52571">
              <w:rPr>
                <w:rStyle w:val="Hyperlink"/>
                <w:noProof/>
              </w:rPr>
            </w:r>
            <w:r w:rsidRPr="00A52571">
              <w:rPr>
                <w:rStyle w:val="Hyperlink"/>
                <w:noProof/>
              </w:rPr>
              <w:fldChar w:fldCharType="separate"/>
            </w:r>
            <w:r w:rsidRPr="00A52571">
              <w:rPr>
                <w:rStyle w:val="Hyperlink"/>
                <w:noProof/>
              </w:rPr>
              <w:t>5.2.5</w:t>
            </w:r>
            <w:r>
              <w:rPr>
                <w:rFonts w:asciiTheme="minorHAnsi" w:eastAsiaTheme="minorEastAsia" w:hAnsiTheme="minorHAnsi" w:cstheme="minorBidi"/>
                <w:b w:val="0"/>
                <w:noProof/>
                <w:szCs w:val="22"/>
                <w:lang w:eastAsia="en-US"/>
              </w:rPr>
              <w:tab/>
            </w:r>
            <w:r w:rsidRPr="00A52571">
              <w:rPr>
                <w:rStyle w:val="Hyperlink"/>
                <w:noProof/>
              </w:rPr>
              <w:t>Haptic perception description box</w:t>
            </w:r>
            <w:r>
              <w:rPr>
                <w:noProof/>
                <w:webHidden/>
              </w:rPr>
              <w:tab/>
            </w:r>
            <w:r>
              <w:rPr>
                <w:noProof/>
                <w:webHidden/>
              </w:rPr>
              <w:fldChar w:fldCharType="begin"/>
            </w:r>
            <w:r>
              <w:rPr>
                <w:noProof/>
                <w:webHidden/>
              </w:rPr>
              <w:instrText xml:space="preserve"> PAGEREF _Toc117857702 \h </w:instrText>
            </w:r>
          </w:ins>
          <w:r>
            <w:rPr>
              <w:noProof/>
              <w:webHidden/>
            </w:rPr>
          </w:r>
          <w:r>
            <w:rPr>
              <w:noProof/>
              <w:webHidden/>
            </w:rPr>
            <w:fldChar w:fldCharType="separate"/>
          </w:r>
          <w:ins w:id="56" w:author="Henry Da Costa" w:date="2022-10-28T13:54:00Z">
            <w:r>
              <w:rPr>
                <w:noProof/>
                <w:webHidden/>
              </w:rPr>
              <w:t>12</w:t>
            </w:r>
            <w:r>
              <w:rPr>
                <w:noProof/>
                <w:webHidden/>
              </w:rPr>
              <w:fldChar w:fldCharType="end"/>
            </w:r>
            <w:r w:rsidRPr="00A52571">
              <w:rPr>
                <w:rStyle w:val="Hyperlink"/>
                <w:noProof/>
              </w:rPr>
              <w:fldChar w:fldCharType="end"/>
            </w:r>
          </w:ins>
        </w:p>
        <w:p w14:paraId="783A8719" w14:textId="4556955C" w:rsidR="00BE3711" w:rsidRDefault="00BE3711">
          <w:pPr>
            <w:pStyle w:val="TOC3"/>
            <w:rPr>
              <w:ins w:id="57" w:author="Henry Da Costa" w:date="2022-10-28T13:54:00Z"/>
              <w:rFonts w:asciiTheme="minorHAnsi" w:eastAsiaTheme="minorEastAsia" w:hAnsiTheme="minorHAnsi" w:cstheme="minorBidi"/>
              <w:b w:val="0"/>
              <w:noProof/>
              <w:szCs w:val="22"/>
              <w:lang w:eastAsia="en-US"/>
            </w:rPr>
          </w:pPr>
          <w:ins w:id="58" w:author="Henry Da Costa" w:date="2022-10-28T13:54:00Z">
            <w:r w:rsidRPr="00A52571">
              <w:rPr>
                <w:rStyle w:val="Hyperlink"/>
                <w:noProof/>
              </w:rPr>
              <w:fldChar w:fldCharType="begin"/>
            </w:r>
            <w:r w:rsidRPr="00A52571">
              <w:rPr>
                <w:rStyle w:val="Hyperlink"/>
                <w:noProof/>
              </w:rPr>
              <w:instrText xml:space="preserve"> </w:instrText>
            </w:r>
            <w:r>
              <w:rPr>
                <w:noProof/>
              </w:rPr>
              <w:instrText>HYPERLINK \l "_Toc117857703"</w:instrText>
            </w:r>
            <w:r w:rsidRPr="00A52571">
              <w:rPr>
                <w:rStyle w:val="Hyperlink"/>
                <w:noProof/>
              </w:rPr>
              <w:instrText xml:space="preserve"> </w:instrText>
            </w:r>
            <w:r w:rsidRPr="00A52571">
              <w:rPr>
                <w:rStyle w:val="Hyperlink"/>
                <w:noProof/>
              </w:rPr>
            </w:r>
            <w:r w:rsidRPr="00A52571">
              <w:rPr>
                <w:rStyle w:val="Hyperlink"/>
                <w:noProof/>
              </w:rPr>
              <w:fldChar w:fldCharType="separate"/>
            </w:r>
            <w:r w:rsidRPr="00A52571">
              <w:rPr>
                <w:rStyle w:val="Hyperlink"/>
                <w:noProof/>
              </w:rPr>
              <w:t>5.2.6</w:t>
            </w:r>
            <w:r>
              <w:rPr>
                <w:rFonts w:asciiTheme="minorHAnsi" w:eastAsiaTheme="minorEastAsia" w:hAnsiTheme="minorHAnsi" w:cstheme="minorBidi"/>
                <w:b w:val="0"/>
                <w:noProof/>
                <w:szCs w:val="22"/>
                <w:lang w:eastAsia="en-US"/>
              </w:rPr>
              <w:tab/>
            </w:r>
            <w:r w:rsidRPr="00A52571">
              <w:rPr>
                <w:rStyle w:val="Hyperlink"/>
                <w:noProof/>
              </w:rPr>
              <w:t>Haptic reference device description box</w:t>
            </w:r>
            <w:r>
              <w:rPr>
                <w:noProof/>
                <w:webHidden/>
              </w:rPr>
              <w:tab/>
            </w:r>
            <w:r>
              <w:rPr>
                <w:noProof/>
                <w:webHidden/>
              </w:rPr>
              <w:fldChar w:fldCharType="begin"/>
            </w:r>
            <w:r>
              <w:rPr>
                <w:noProof/>
                <w:webHidden/>
              </w:rPr>
              <w:instrText xml:space="preserve"> PAGEREF _Toc117857703 \h </w:instrText>
            </w:r>
          </w:ins>
          <w:r>
            <w:rPr>
              <w:noProof/>
              <w:webHidden/>
            </w:rPr>
          </w:r>
          <w:r>
            <w:rPr>
              <w:noProof/>
              <w:webHidden/>
            </w:rPr>
            <w:fldChar w:fldCharType="separate"/>
          </w:r>
          <w:ins w:id="59" w:author="Henry Da Costa" w:date="2022-10-28T13:54:00Z">
            <w:r>
              <w:rPr>
                <w:noProof/>
                <w:webHidden/>
              </w:rPr>
              <w:t>13</w:t>
            </w:r>
            <w:r>
              <w:rPr>
                <w:noProof/>
                <w:webHidden/>
              </w:rPr>
              <w:fldChar w:fldCharType="end"/>
            </w:r>
            <w:r w:rsidRPr="00A52571">
              <w:rPr>
                <w:rStyle w:val="Hyperlink"/>
                <w:noProof/>
              </w:rPr>
              <w:fldChar w:fldCharType="end"/>
            </w:r>
          </w:ins>
        </w:p>
        <w:p w14:paraId="785DB24E" w14:textId="7E8E9F14" w:rsidR="00BE3711" w:rsidRDefault="00BE3711">
          <w:pPr>
            <w:pStyle w:val="TOC3"/>
            <w:rPr>
              <w:ins w:id="60" w:author="Henry Da Costa" w:date="2022-10-28T13:54:00Z"/>
              <w:rFonts w:asciiTheme="minorHAnsi" w:eastAsiaTheme="minorEastAsia" w:hAnsiTheme="minorHAnsi" w:cstheme="minorBidi"/>
              <w:b w:val="0"/>
              <w:noProof/>
              <w:szCs w:val="22"/>
              <w:lang w:eastAsia="en-US"/>
            </w:rPr>
          </w:pPr>
          <w:ins w:id="61" w:author="Henry Da Costa" w:date="2022-10-28T13:54:00Z">
            <w:r w:rsidRPr="00A52571">
              <w:rPr>
                <w:rStyle w:val="Hyperlink"/>
                <w:noProof/>
              </w:rPr>
              <w:fldChar w:fldCharType="begin"/>
            </w:r>
            <w:r w:rsidRPr="00A52571">
              <w:rPr>
                <w:rStyle w:val="Hyperlink"/>
                <w:noProof/>
              </w:rPr>
              <w:instrText xml:space="preserve"> </w:instrText>
            </w:r>
            <w:r>
              <w:rPr>
                <w:noProof/>
              </w:rPr>
              <w:instrText>HYPERLINK \l "_Toc117857704"</w:instrText>
            </w:r>
            <w:r w:rsidRPr="00A52571">
              <w:rPr>
                <w:rStyle w:val="Hyperlink"/>
                <w:noProof/>
              </w:rPr>
              <w:instrText xml:space="preserve"> </w:instrText>
            </w:r>
            <w:r w:rsidRPr="00A52571">
              <w:rPr>
                <w:rStyle w:val="Hyperlink"/>
                <w:noProof/>
              </w:rPr>
            </w:r>
            <w:r w:rsidRPr="00A52571">
              <w:rPr>
                <w:rStyle w:val="Hyperlink"/>
                <w:noProof/>
              </w:rPr>
              <w:fldChar w:fldCharType="separate"/>
            </w:r>
            <w:r w:rsidRPr="00A52571">
              <w:rPr>
                <w:rStyle w:val="Hyperlink"/>
                <w:noProof/>
              </w:rPr>
              <w:t>5.2.7</w:t>
            </w:r>
            <w:r>
              <w:rPr>
                <w:rFonts w:asciiTheme="minorHAnsi" w:eastAsiaTheme="minorEastAsia" w:hAnsiTheme="minorHAnsi" w:cstheme="minorBidi"/>
                <w:b w:val="0"/>
                <w:noProof/>
                <w:szCs w:val="22"/>
                <w:lang w:eastAsia="en-US"/>
              </w:rPr>
              <w:tab/>
            </w:r>
            <w:r w:rsidRPr="00A52571">
              <w:rPr>
                <w:rStyle w:val="Hyperlink"/>
                <w:noProof/>
              </w:rPr>
              <w:t>Haptic channel description box</w:t>
            </w:r>
            <w:r>
              <w:rPr>
                <w:noProof/>
                <w:webHidden/>
              </w:rPr>
              <w:tab/>
            </w:r>
            <w:r>
              <w:rPr>
                <w:noProof/>
                <w:webHidden/>
              </w:rPr>
              <w:fldChar w:fldCharType="begin"/>
            </w:r>
            <w:r>
              <w:rPr>
                <w:noProof/>
                <w:webHidden/>
              </w:rPr>
              <w:instrText xml:space="preserve"> PAGEREF _Toc117857704 \h </w:instrText>
            </w:r>
          </w:ins>
          <w:r>
            <w:rPr>
              <w:noProof/>
              <w:webHidden/>
            </w:rPr>
          </w:r>
          <w:r>
            <w:rPr>
              <w:noProof/>
              <w:webHidden/>
            </w:rPr>
            <w:fldChar w:fldCharType="separate"/>
          </w:r>
          <w:ins w:id="62" w:author="Henry Da Costa" w:date="2022-10-28T13:54:00Z">
            <w:r>
              <w:rPr>
                <w:noProof/>
                <w:webHidden/>
              </w:rPr>
              <w:t>15</w:t>
            </w:r>
            <w:r>
              <w:rPr>
                <w:noProof/>
                <w:webHidden/>
              </w:rPr>
              <w:fldChar w:fldCharType="end"/>
            </w:r>
            <w:r w:rsidRPr="00A52571">
              <w:rPr>
                <w:rStyle w:val="Hyperlink"/>
                <w:noProof/>
              </w:rPr>
              <w:fldChar w:fldCharType="end"/>
            </w:r>
          </w:ins>
        </w:p>
        <w:p w14:paraId="3D8E4DA7" w14:textId="69DE7906" w:rsidR="00BE3711" w:rsidRDefault="00BE3711">
          <w:pPr>
            <w:pStyle w:val="TOC3"/>
            <w:rPr>
              <w:ins w:id="63" w:author="Henry Da Costa" w:date="2022-10-28T13:54:00Z"/>
              <w:rFonts w:asciiTheme="minorHAnsi" w:eastAsiaTheme="minorEastAsia" w:hAnsiTheme="minorHAnsi" w:cstheme="minorBidi"/>
              <w:b w:val="0"/>
              <w:noProof/>
              <w:szCs w:val="22"/>
              <w:lang w:eastAsia="en-US"/>
            </w:rPr>
          </w:pPr>
          <w:ins w:id="64" w:author="Henry Da Costa" w:date="2022-10-28T13:54:00Z">
            <w:r w:rsidRPr="00A52571">
              <w:rPr>
                <w:rStyle w:val="Hyperlink"/>
                <w:noProof/>
              </w:rPr>
              <w:fldChar w:fldCharType="begin"/>
            </w:r>
            <w:r w:rsidRPr="00A52571">
              <w:rPr>
                <w:rStyle w:val="Hyperlink"/>
                <w:noProof/>
              </w:rPr>
              <w:instrText xml:space="preserve"> </w:instrText>
            </w:r>
            <w:r>
              <w:rPr>
                <w:noProof/>
              </w:rPr>
              <w:instrText>HYPERLINK \l "_Toc117857705"</w:instrText>
            </w:r>
            <w:r w:rsidRPr="00A52571">
              <w:rPr>
                <w:rStyle w:val="Hyperlink"/>
                <w:noProof/>
              </w:rPr>
              <w:instrText xml:space="preserve"> </w:instrText>
            </w:r>
            <w:r w:rsidRPr="00A52571">
              <w:rPr>
                <w:rStyle w:val="Hyperlink"/>
                <w:noProof/>
              </w:rPr>
            </w:r>
            <w:r w:rsidRPr="00A52571">
              <w:rPr>
                <w:rStyle w:val="Hyperlink"/>
                <w:noProof/>
              </w:rPr>
              <w:fldChar w:fldCharType="separate"/>
            </w:r>
            <w:r w:rsidRPr="00A52571">
              <w:rPr>
                <w:rStyle w:val="Hyperlink"/>
                <w:noProof/>
              </w:rPr>
              <w:t>5.2.8</w:t>
            </w:r>
            <w:r>
              <w:rPr>
                <w:rFonts w:asciiTheme="minorHAnsi" w:eastAsiaTheme="minorEastAsia" w:hAnsiTheme="minorHAnsi" w:cstheme="minorBidi"/>
                <w:b w:val="0"/>
                <w:noProof/>
                <w:szCs w:val="22"/>
                <w:lang w:eastAsia="en-US"/>
              </w:rPr>
              <w:tab/>
            </w:r>
            <w:r w:rsidRPr="00A52571">
              <w:rPr>
                <w:rStyle w:val="Hyperlink"/>
                <w:noProof/>
              </w:rPr>
              <w:t>Haptic band description box</w:t>
            </w:r>
            <w:r>
              <w:rPr>
                <w:noProof/>
                <w:webHidden/>
              </w:rPr>
              <w:tab/>
            </w:r>
            <w:r>
              <w:rPr>
                <w:noProof/>
                <w:webHidden/>
              </w:rPr>
              <w:fldChar w:fldCharType="begin"/>
            </w:r>
            <w:r>
              <w:rPr>
                <w:noProof/>
                <w:webHidden/>
              </w:rPr>
              <w:instrText xml:space="preserve"> PAGEREF _Toc117857705 \h </w:instrText>
            </w:r>
          </w:ins>
          <w:r>
            <w:rPr>
              <w:noProof/>
              <w:webHidden/>
            </w:rPr>
          </w:r>
          <w:r>
            <w:rPr>
              <w:noProof/>
              <w:webHidden/>
            </w:rPr>
            <w:fldChar w:fldCharType="separate"/>
          </w:r>
          <w:ins w:id="65" w:author="Henry Da Costa" w:date="2022-10-28T13:54:00Z">
            <w:r>
              <w:rPr>
                <w:noProof/>
                <w:webHidden/>
              </w:rPr>
              <w:t>16</w:t>
            </w:r>
            <w:r>
              <w:rPr>
                <w:noProof/>
                <w:webHidden/>
              </w:rPr>
              <w:fldChar w:fldCharType="end"/>
            </w:r>
            <w:r w:rsidRPr="00A52571">
              <w:rPr>
                <w:rStyle w:val="Hyperlink"/>
                <w:noProof/>
              </w:rPr>
              <w:fldChar w:fldCharType="end"/>
            </w:r>
          </w:ins>
        </w:p>
        <w:p w14:paraId="1745C820" w14:textId="4A31EAE1" w:rsidR="00BE3711" w:rsidRDefault="00BE3711">
          <w:pPr>
            <w:pStyle w:val="TOC3"/>
            <w:rPr>
              <w:ins w:id="66" w:author="Henry Da Costa" w:date="2022-10-28T13:54:00Z"/>
              <w:rFonts w:asciiTheme="minorHAnsi" w:eastAsiaTheme="minorEastAsia" w:hAnsiTheme="minorHAnsi" w:cstheme="minorBidi"/>
              <w:b w:val="0"/>
              <w:noProof/>
              <w:szCs w:val="22"/>
              <w:lang w:eastAsia="en-US"/>
            </w:rPr>
          </w:pPr>
          <w:ins w:id="67" w:author="Henry Da Costa" w:date="2022-10-28T13:54:00Z">
            <w:r w:rsidRPr="00A52571">
              <w:rPr>
                <w:rStyle w:val="Hyperlink"/>
                <w:noProof/>
              </w:rPr>
              <w:fldChar w:fldCharType="begin"/>
            </w:r>
            <w:r w:rsidRPr="00A52571">
              <w:rPr>
                <w:rStyle w:val="Hyperlink"/>
                <w:noProof/>
              </w:rPr>
              <w:instrText xml:space="preserve"> </w:instrText>
            </w:r>
            <w:r>
              <w:rPr>
                <w:noProof/>
              </w:rPr>
              <w:instrText>HYPERLINK \l "_Toc117857706"</w:instrText>
            </w:r>
            <w:r w:rsidRPr="00A52571">
              <w:rPr>
                <w:rStyle w:val="Hyperlink"/>
                <w:noProof/>
              </w:rPr>
              <w:instrText xml:space="preserve"> </w:instrText>
            </w:r>
            <w:r w:rsidRPr="00A52571">
              <w:rPr>
                <w:rStyle w:val="Hyperlink"/>
                <w:noProof/>
              </w:rPr>
            </w:r>
            <w:r w:rsidRPr="00A52571">
              <w:rPr>
                <w:rStyle w:val="Hyperlink"/>
                <w:noProof/>
              </w:rPr>
              <w:fldChar w:fldCharType="separate"/>
            </w:r>
            <w:r w:rsidRPr="00A52571">
              <w:rPr>
                <w:rStyle w:val="Hyperlink"/>
                <w:noProof/>
              </w:rPr>
              <w:t>5.2.9</w:t>
            </w:r>
            <w:r>
              <w:rPr>
                <w:rFonts w:asciiTheme="minorHAnsi" w:eastAsiaTheme="minorEastAsia" w:hAnsiTheme="minorHAnsi" w:cstheme="minorBidi"/>
                <w:b w:val="0"/>
                <w:noProof/>
                <w:szCs w:val="22"/>
                <w:lang w:eastAsia="en-US"/>
              </w:rPr>
              <w:tab/>
            </w:r>
            <w:r w:rsidRPr="00A52571">
              <w:rPr>
                <w:rStyle w:val="Hyperlink"/>
                <w:noProof/>
              </w:rPr>
              <w:t>Sample content format</w:t>
            </w:r>
            <w:r>
              <w:rPr>
                <w:noProof/>
                <w:webHidden/>
              </w:rPr>
              <w:tab/>
            </w:r>
            <w:r>
              <w:rPr>
                <w:noProof/>
                <w:webHidden/>
              </w:rPr>
              <w:fldChar w:fldCharType="begin"/>
            </w:r>
            <w:r>
              <w:rPr>
                <w:noProof/>
                <w:webHidden/>
              </w:rPr>
              <w:instrText xml:space="preserve"> PAGEREF _Toc117857706 \h </w:instrText>
            </w:r>
          </w:ins>
          <w:r>
            <w:rPr>
              <w:noProof/>
              <w:webHidden/>
            </w:rPr>
          </w:r>
          <w:r>
            <w:rPr>
              <w:noProof/>
              <w:webHidden/>
            </w:rPr>
            <w:fldChar w:fldCharType="separate"/>
          </w:r>
          <w:ins w:id="68" w:author="Henry Da Costa" w:date="2022-10-28T13:54:00Z">
            <w:r>
              <w:rPr>
                <w:noProof/>
                <w:webHidden/>
              </w:rPr>
              <w:t>17</w:t>
            </w:r>
            <w:r>
              <w:rPr>
                <w:noProof/>
                <w:webHidden/>
              </w:rPr>
              <w:fldChar w:fldCharType="end"/>
            </w:r>
            <w:r w:rsidRPr="00A52571">
              <w:rPr>
                <w:rStyle w:val="Hyperlink"/>
                <w:noProof/>
              </w:rPr>
              <w:fldChar w:fldCharType="end"/>
            </w:r>
          </w:ins>
        </w:p>
        <w:p w14:paraId="6B1B3FE6" w14:textId="62DA8B2E" w:rsidR="00BE3711" w:rsidRDefault="00BE3711">
          <w:pPr>
            <w:pStyle w:val="TOC1"/>
            <w:rPr>
              <w:ins w:id="69" w:author="Henry Da Costa" w:date="2022-10-28T13:54:00Z"/>
              <w:rFonts w:asciiTheme="minorHAnsi" w:eastAsiaTheme="minorEastAsia" w:hAnsiTheme="minorHAnsi" w:cstheme="minorBidi"/>
              <w:b w:val="0"/>
              <w:noProof/>
              <w:szCs w:val="22"/>
              <w:lang w:eastAsia="en-US"/>
            </w:rPr>
          </w:pPr>
          <w:ins w:id="70" w:author="Henry Da Costa" w:date="2022-10-28T13:54:00Z">
            <w:r w:rsidRPr="00A52571">
              <w:rPr>
                <w:rStyle w:val="Hyperlink"/>
                <w:noProof/>
              </w:rPr>
              <w:fldChar w:fldCharType="begin"/>
            </w:r>
            <w:r w:rsidRPr="00A52571">
              <w:rPr>
                <w:rStyle w:val="Hyperlink"/>
                <w:noProof/>
              </w:rPr>
              <w:instrText xml:space="preserve"> </w:instrText>
            </w:r>
            <w:r>
              <w:rPr>
                <w:noProof/>
              </w:rPr>
              <w:instrText>HYPERLINK \l "_Toc117857707"</w:instrText>
            </w:r>
            <w:r w:rsidRPr="00A52571">
              <w:rPr>
                <w:rStyle w:val="Hyperlink"/>
                <w:noProof/>
              </w:rPr>
              <w:instrText xml:space="preserve"> </w:instrText>
            </w:r>
            <w:r w:rsidRPr="00A52571">
              <w:rPr>
                <w:rStyle w:val="Hyperlink"/>
                <w:noProof/>
              </w:rPr>
            </w:r>
            <w:r w:rsidRPr="00A52571">
              <w:rPr>
                <w:rStyle w:val="Hyperlink"/>
                <w:noProof/>
              </w:rPr>
              <w:fldChar w:fldCharType="separate"/>
            </w:r>
            <w:r w:rsidRPr="00A52571">
              <w:rPr>
                <w:rStyle w:val="Hyperlink"/>
                <w:noProof/>
              </w:rPr>
              <w:t>Annex A</w:t>
            </w:r>
            <w:r w:rsidRPr="00A52571">
              <w:rPr>
                <w:rStyle w:val="Hyperlink"/>
                <w:bCs/>
                <w:noProof/>
              </w:rPr>
              <w:t xml:space="preserve"> (Normative)</w:t>
            </w:r>
            <w:r w:rsidRPr="00A52571">
              <w:rPr>
                <w:rStyle w:val="Hyperlink"/>
                <w:noProof/>
              </w:rPr>
              <w:t xml:space="preserve">  File format toolsets and brands</w:t>
            </w:r>
            <w:r>
              <w:rPr>
                <w:noProof/>
                <w:webHidden/>
              </w:rPr>
              <w:tab/>
            </w:r>
            <w:r>
              <w:rPr>
                <w:noProof/>
                <w:webHidden/>
              </w:rPr>
              <w:fldChar w:fldCharType="begin"/>
            </w:r>
            <w:r>
              <w:rPr>
                <w:noProof/>
                <w:webHidden/>
              </w:rPr>
              <w:instrText xml:space="preserve"> PAGEREF _Toc117857707 \h </w:instrText>
            </w:r>
          </w:ins>
          <w:r>
            <w:rPr>
              <w:noProof/>
              <w:webHidden/>
            </w:rPr>
          </w:r>
          <w:r>
            <w:rPr>
              <w:noProof/>
              <w:webHidden/>
            </w:rPr>
            <w:fldChar w:fldCharType="separate"/>
          </w:r>
          <w:ins w:id="71" w:author="Henry Da Costa" w:date="2022-10-28T13:54:00Z">
            <w:r>
              <w:rPr>
                <w:noProof/>
                <w:webHidden/>
              </w:rPr>
              <w:t>19</w:t>
            </w:r>
            <w:r>
              <w:rPr>
                <w:noProof/>
                <w:webHidden/>
              </w:rPr>
              <w:fldChar w:fldCharType="end"/>
            </w:r>
            <w:r w:rsidRPr="00A52571">
              <w:rPr>
                <w:rStyle w:val="Hyperlink"/>
                <w:noProof/>
              </w:rPr>
              <w:fldChar w:fldCharType="end"/>
            </w:r>
          </w:ins>
        </w:p>
        <w:p w14:paraId="0F6F5750" w14:textId="3530DDC5" w:rsidR="00BE3711" w:rsidRDefault="00BE3711">
          <w:pPr>
            <w:pStyle w:val="TOC2"/>
            <w:rPr>
              <w:ins w:id="72" w:author="Henry Da Costa" w:date="2022-10-28T13:54:00Z"/>
              <w:rFonts w:asciiTheme="minorHAnsi" w:eastAsiaTheme="minorEastAsia" w:hAnsiTheme="minorHAnsi" w:cstheme="minorBidi"/>
              <w:b w:val="0"/>
              <w:noProof/>
              <w:szCs w:val="22"/>
              <w:lang w:eastAsia="en-US"/>
            </w:rPr>
          </w:pPr>
          <w:ins w:id="73" w:author="Henry Da Costa" w:date="2022-10-28T13:54:00Z">
            <w:r w:rsidRPr="00A52571">
              <w:rPr>
                <w:rStyle w:val="Hyperlink"/>
                <w:noProof/>
              </w:rPr>
              <w:fldChar w:fldCharType="begin"/>
            </w:r>
            <w:r w:rsidRPr="00A52571">
              <w:rPr>
                <w:rStyle w:val="Hyperlink"/>
                <w:noProof/>
              </w:rPr>
              <w:instrText xml:space="preserve"> </w:instrText>
            </w:r>
            <w:r>
              <w:rPr>
                <w:noProof/>
              </w:rPr>
              <w:instrText>HYPERLINK \l "_Toc117857708"</w:instrText>
            </w:r>
            <w:r w:rsidRPr="00A52571">
              <w:rPr>
                <w:rStyle w:val="Hyperlink"/>
                <w:noProof/>
              </w:rPr>
              <w:instrText xml:space="preserve"> </w:instrText>
            </w:r>
            <w:r w:rsidRPr="00A52571">
              <w:rPr>
                <w:rStyle w:val="Hyperlink"/>
                <w:noProof/>
              </w:rPr>
            </w:r>
            <w:r w:rsidRPr="00A52571">
              <w:rPr>
                <w:rStyle w:val="Hyperlink"/>
                <w:noProof/>
              </w:rPr>
              <w:fldChar w:fldCharType="separate"/>
            </w:r>
            <w:r w:rsidRPr="00A52571">
              <w:rPr>
                <w:rStyle w:val="Hyperlink"/>
                <w:noProof/>
              </w:rPr>
              <w:t>A.1</w:t>
            </w:r>
            <w:r>
              <w:rPr>
                <w:rFonts w:asciiTheme="minorHAnsi" w:eastAsiaTheme="minorEastAsia" w:hAnsiTheme="minorHAnsi" w:cstheme="minorBidi"/>
                <w:b w:val="0"/>
                <w:noProof/>
                <w:szCs w:val="22"/>
                <w:lang w:eastAsia="en-US"/>
              </w:rPr>
              <w:tab/>
            </w:r>
            <w:r w:rsidRPr="00A52571">
              <w:rPr>
                <w:rStyle w:val="Hyperlink"/>
                <w:noProof/>
              </w:rPr>
              <w:t>General</w:t>
            </w:r>
            <w:r>
              <w:rPr>
                <w:noProof/>
                <w:webHidden/>
              </w:rPr>
              <w:tab/>
            </w:r>
            <w:r>
              <w:rPr>
                <w:noProof/>
                <w:webHidden/>
              </w:rPr>
              <w:fldChar w:fldCharType="begin"/>
            </w:r>
            <w:r>
              <w:rPr>
                <w:noProof/>
                <w:webHidden/>
              </w:rPr>
              <w:instrText xml:space="preserve"> PAGEREF _Toc117857708 \h </w:instrText>
            </w:r>
          </w:ins>
          <w:r>
            <w:rPr>
              <w:noProof/>
              <w:webHidden/>
            </w:rPr>
          </w:r>
          <w:r>
            <w:rPr>
              <w:noProof/>
              <w:webHidden/>
            </w:rPr>
            <w:fldChar w:fldCharType="separate"/>
          </w:r>
          <w:ins w:id="74" w:author="Henry Da Costa" w:date="2022-10-28T13:54:00Z">
            <w:r>
              <w:rPr>
                <w:noProof/>
                <w:webHidden/>
              </w:rPr>
              <w:t>19</w:t>
            </w:r>
            <w:r>
              <w:rPr>
                <w:noProof/>
                <w:webHidden/>
              </w:rPr>
              <w:fldChar w:fldCharType="end"/>
            </w:r>
            <w:r w:rsidRPr="00A52571">
              <w:rPr>
                <w:rStyle w:val="Hyperlink"/>
                <w:noProof/>
              </w:rPr>
              <w:fldChar w:fldCharType="end"/>
            </w:r>
          </w:ins>
        </w:p>
        <w:p w14:paraId="3D755C2C" w14:textId="4F7104A3" w:rsidR="00BE3711" w:rsidRDefault="00BE3711">
          <w:pPr>
            <w:pStyle w:val="TOC2"/>
            <w:rPr>
              <w:ins w:id="75" w:author="Henry Da Costa" w:date="2022-10-28T13:54:00Z"/>
              <w:rFonts w:asciiTheme="minorHAnsi" w:eastAsiaTheme="minorEastAsia" w:hAnsiTheme="minorHAnsi" w:cstheme="minorBidi"/>
              <w:b w:val="0"/>
              <w:noProof/>
              <w:szCs w:val="22"/>
              <w:lang w:eastAsia="en-US"/>
            </w:rPr>
          </w:pPr>
          <w:ins w:id="76" w:author="Henry Da Costa" w:date="2022-10-28T13:54:00Z">
            <w:r w:rsidRPr="00A52571">
              <w:rPr>
                <w:rStyle w:val="Hyperlink"/>
                <w:noProof/>
              </w:rPr>
              <w:fldChar w:fldCharType="begin"/>
            </w:r>
            <w:r w:rsidRPr="00A52571">
              <w:rPr>
                <w:rStyle w:val="Hyperlink"/>
                <w:noProof/>
              </w:rPr>
              <w:instrText xml:space="preserve"> </w:instrText>
            </w:r>
            <w:r>
              <w:rPr>
                <w:noProof/>
              </w:rPr>
              <w:instrText>HYPERLINK \l "_Toc117857709"</w:instrText>
            </w:r>
            <w:r w:rsidRPr="00A52571">
              <w:rPr>
                <w:rStyle w:val="Hyperlink"/>
                <w:noProof/>
              </w:rPr>
              <w:instrText xml:space="preserve"> </w:instrText>
            </w:r>
            <w:r w:rsidRPr="00A52571">
              <w:rPr>
                <w:rStyle w:val="Hyperlink"/>
                <w:noProof/>
              </w:rPr>
            </w:r>
            <w:r w:rsidRPr="00A52571">
              <w:rPr>
                <w:rStyle w:val="Hyperlink"/>
                <w:noProof/>
              </w:rPr>
              <w:fldChar w:fldCharType="separate"/>
            </w:r>
            <w:r w:rsidRPr="00A52571">
              <w:rPr>
                <w:rStyle w:val="Hyperlink"/>
                <w:noProof/>
              </w:rPr>
              <w:t>A.2</w:t>
            </w:r>
            <w:r>
              <w:rPr>
                <w:rFonts w:asciiTheme="minorHAnsi" w:eastAsiaTheme="minorEastAsia" w:hAnsiTheme="minorHAnsi" w:cstheme="minorBidi"/>
                <w:b w:val="0"/>
                <w:noProof/>
                <w:szCs w:val="22"/>
                <w:lang w:eastAsia="en-US"/>
              </w:rPr>
              <w:tab/>
            </w:r>
            <w:r w:rsidRPr="00A52571">
              <w:rPr>
                <w:rStyle w:val="Hyperlink"/>
                <w:noProof/>
                <w:lang w:eastAsia="zh-CN"/>
              </w:rPr>
              <w:t xml:space="preserve">MIHS </w:t>
            </w:r>
            <w:r w:rsidRPr="00A52571">
              <w:rPr>
                <w:rStyle w:val="Hyperlink"/>
                <w:noProof/>
              </w:rPr>
              <w:t>brand</w:t>
            </w:r>
            <w:r>
              <w:rPr>
                <w:noProof/>
                <w:webHidden/>
              </w:rPr>
              <w:tab/>
            </w:r>
            <w:r>
              <w:rPr>
                <w:noProof/>
                <w:webHidden/>
              </w:rPr>
              <w:fldChar w:fldCharType="begin"/>
            </w:r>
            <w:r>
              <w:rPr>
                <w:noProof/>
                <w:webHidden/>
              </w:rPr>
              <w:instrText xml:space="preserve"> PAGEREF _Toc117857709 \h </w:instrText>
            </w:r>
          </w:ins>
          <w:r>
            <w:rPr>
              <w:noProof/>
              <w:webHidden/>
            </w:rPr>
          </w:r>
          <w:r>
            <w:rPr>
              <w:noProof/>
              <w:webHidden/>
            </w:rPr>
            <w:fldChar w:fldCharType="separate"/>
          </w:r>
          <w:ins w:id="77" w:author="Henry Da Costa" w:date="2022-10-28T13:54:00Z">
            <w:r>
              <w:rPr>
                <w:noProof/>
                <w:webHidden/>
              </w:rPr>
              <w:t>19</w:t>
            </w:r>
            <w:r>
              <w:rPr>
                <w:noProof/>
                <w:webHidden/>
              </w:rPr>
              <w:fldChar w:fldCharType="end"/>
            </w:r>
            <w:r w:rsidRPr="00A52571">
              <w:rPr>
                <w:rStyle w:val="Hyperlink"/>
                <w:noProof/>
              </w:rPr>
              <w:fldChar w:fldCharType="end"/>
            </w:r>
          </w:ins>
        </w:p>
        <w:p w14:paraId="5A5DE218" w14:textId="1C04041D" w:rsidR="00BE3711" w:rsidRDefault="00BE3711">
          <w:pPr>
            <w:pStyle w:val="TOC1"/>
            <w:rPr>
              <w:ins w:id="78" w:author="Henry Da Costa" w:date="2022-10-28T13:54:00Z"/>
              <w:rFonts w:asciiTheme="minorHAnsi" w:eastAsiaTheme="minorEastAsia" w:hAnsiTheme="minorHAnsi" w:cstheme="minorBidi"/>
              <w:b w:val="0"/>
              <w:noProof/>
              <w:szCs w:val="22"/>
              <w:lang w:eastAsia="en-US"/>
            </w:rPr>
          </w:pPr>
          <w:ins w:id="79" w:author="Henry Da Costa" w:date="2022-10-28T13:54:00Z">
            <w:r w:rsidRPr="00A52571">
              <w:rPr>
                <w:rStyle w:val="Hyperlink"/>
                <w:noProof/>
              </w:rPr>
              <w:fldChar w:fldCharType="begin"/>
            </w:r>
            <w:r w:rsidRPr="00A52571">
              <w:rPr>
                <w:rStyle w:val="Hyperlink"/>
                <w:noProof/>
              </w:rPr>
              <w:instrText xml:space="preserve"> </w:instrText>
            </w:r>
            <w:r>
              <w:rPr>
                <w:noProof/>
              </w:rPr>
              <w:instrText>HYPERLINK \l "_Toc117857710"</w:instrText>
            </w:r>
            <w:r w:rsidRPr="00A52571">
              <w:rPr>
                <w:rStyle w:val="Hyperlink"/>
                <w:noProof/>
              </w:rPr>
              <w:instrText xml:space="preserve"> </w:instrText>
            </w:r>
            <w:r w:rsidRPr="00A52571">
              <w:rPr>
                <w:rStyle w:val="Hyperlink"/>
                <w:noProof/>
              </w:rPr>
            </w:r>
            <w:r w:rsidRPr="00A52571">
              <w:rPr>
                <w:rStyle w:val="Hyperlink"/>
                <w:noProof/>
              </w:rPr>
              <w:fldChar w:fldCharType="separate"/>
            </w:r>
            <w:r w:rsidRPr="00A52571">
              <w:rPr>
                <w:rStyle w:val="Hyperlink"/>
                <w:noProof/>
              </w:rPr>
              <w:t xml:space="preserve">Annex B (Normative)  </w:t>
            </w:r>
            <w:r w:rsidRPr="00A52571">
              <w:rPr>
                <w:rStyle w:val="Hyperlink"/>
                <w:noProof/>
                <w:lang w:eastAsia="zh-CN"/>
              </w:rPr>
              <w:t>MIME types and sub-parameters</w:t>
            </w:r>
            <w:r>
              <w:rPr>
                <w:noProof/>
                <w:webHidden/>
              </w:rPr>
              <w:tab/>
            </w:r>
            <w:r>
              <w:rPr>
                <w:noProof/>
                <w:webHidden/>
              </w:rPr>
              <w:fldChar w:fldCharType="begin"/>
            </w:r>
            <w:r>
              <w:rPr>
                <w:noProof/>
                <w:webHidden/>
              </w:rPr>
              <w:instrText xml:space="preserve"> PAGEREF _Toc117857710 \h </w:instrText>
            </w:r>
          </w:ins>
          <w:r>
            <w:rPr>
              <w:noProof/>
              <w:webHidden/>
            </w:rPr>
          </w:r>
          <w:r>
            <w:rPr>
              <w:noProof/>
              <w:webHidden/>
            </w:rPr>
            <w:fldChar w:fldCharType="separate"/>
          </w:r>
          <w:ins w:id="80" w:author="Henry Da Costa" w:date="2022-10-28T13:54:00Z">
            <w:r>
              <w:rPr>
                <w:noProof/>
                <w:webHidden/>
              </w:rPr>
              <w:t>20</w:t>
            </w:r>
            <w:r>
              <w:rPr>
                <w:noProof/>
                <w:webHidden/>
              </w:rPr>
              <w:fldChar w:fldCharType="end"/>
            </w:r>
            <w:r w:rsidRPr="00A52571">
              <w:rPr>
                <w:rStyle w:val="Hyperlink"/>
                <w:noProof/>
              </w:rPr>
              <w:fldChar w:fldCharType="end"/>
            </w:r>
          </w:ins>
        </w:p>
        <w:p w14:paraId="5EB791F3" w14:textId="33A73FC1" w:rsidR="00BE3711" w:rsidRDefault="00BE3711">
          <w:pPr>
            <w:pStyle w:val="TOC2"/>
            <w:rPr>
              <w:ins w:id="81" w:author="Henry Da Costa" w:date="2022-10-28T13:54:00Z"/>
              <w:rFonts w:asciiTheme="minorHAnsi" w:eastAsiaTheme="minorEastAsia" w:hAnsiTheme="minorHAnsi" w:cstheme="minorBidi"/>
              <w:b w:val="0"/>
              <w:noProof/>
              <w:szCs w:val="22"/>
              <w:lang w:eastAsia="en-US"/>
            </w:rPr>
          </w:pPr>
          <w:ins w:id="82" w:author="Henry Da Costa" w:date="2022-10-28T13:54:00Z">
            <w:r w:rsidRPr="00A52571">
              <w:rPr>
                <w:rStyle w:val="Hyperlink"/>
                <w:noProof/>
              </w:rPr>
              <w:fldChar w:fldCharType="begin"/>
            </w:r>
            <w:r w:rsidRPr="00A52571">
              <w:rPr>
                <w:rStyle w:val="Hyperlink"/>
                <w:noProof/>
              </w:rPr>
              <w:instrText xml:space="preserve"> </w:instrText>
            </w:r>
            <w:r>
              <w:rPr>
                <w:noProof/>
              </w:rPr>
              <w:instrText>HYPERLINK \l "_Toc117857711"</w:instrText>
            </w:r>
            <w:r w:rsidRPr="00A52571">
              <w:rPr>
                <w:rStyle w:val="Hyperlink"/>
                <w:noProof/>
              </w:rPr>
              <w:instrText xml:space="preserve"> </w:instrText>
            </w:r>
            <w:r w:rsidRPr="00A52571">
              <w:rPr>
                <w:rStyle w:val="Hyperlink"/>
                <w:noProof/>
              </w:rPr>
            </w:r>
            <w:r w:rsidRPr="00A52571">
              <w:rPr>
                <w:rStyle w:val="Hyperlink"/>
                <w:noProof/>
              </w:rPr>
              <w:fldChar w:fldCharType="separate"/>
            </w:r>
            <w:r w:rsidRPr="00A52571">
              <w:rPr>
                <w:rStyle w:val="Hyperlink"/>
                <w:noProof/>
              </w:rPr>
              <w:t>B.1</w:t>
            </w:r>
            <w:r>
              <w:rPr>
                <w:rFonts w:asciiTheme="minorHAnsi" w:eastAsiaTheme="minorEastAsia" w:hAnsiTheme="minorHAnsi" w:cstheme="minorBidi"/>
                <w:b w:val="0"/>
                <w:noProof/>
                <w:szCs w:val="22"/>
                <w:lang w:eastAsia="en-US"/>
              </w:rPr>
              <w:tab/>
            </w:r>
            <w:r w:rsidRPr="00A52571">
              <w:rPr>
                <w:rStyle w:val="Hyperlink"/>
                <w:noProof/>
              </w:rPr>
              <w:t>MIME types and sub-types</w:t>
            </w:r>
            <w:r>
              <w:rPr>
                <w:noProof/>
                <w:webHidden/>
              </w:rPr>
              <w:tab/>
            </w:r>
            <w:r>
              <w:rPr>
                <w:noProof/>
                <w:webHidden/>
              </w:rPr>
              <w:fldChar w:fldCharType="begin"/>
            </w:r>
            <w:r>
              <w:rPr>
                <w:noProof/>
                <w:webHidden/>
              </w:rPr>
              <w:instrText xml:space="preserve"> PAGEREF _Toc117857711 \h </w:instrText>
            </w:r>
          </w:ins>
          <w:r>
            <w:rPr>
              <w:noProof/>
              <w:webHidden/>
            </w:rPr>
          </w:r>
          <w:r>
            <w:rPr>
              <w:noProof/>
              <w:webHidden/>
            </w:rPr>
            <w:fldChar w:fldCharType="separate"/>
          </w:r>
          <w:ins w:id="83" w:author="Henry Da Costa" w:date="2022-10-28T13:54:00Z">
            <w:r>
              <w:rPr>
                <w:noProof/>
                <w:webHidden/>
              </w:rPr>
              <w:t>20</w:t>
            </w:r>
            <w:r>
              <w:rPr>
                <w:noProof/>
                <w:webHidden/>
              </w:rPr>
              <w:fldChar w:fldCharType="end"/>
            </w:r>
            <w:r w:rsidRPr="00A52571">
              <w:rPr>
                <w:rStyle w:val="Hyperlink"/>
                <w:noProof/>
              </w:rPr>
              <w:fldChar w:fldCharType="end"/>
            </w:r>
          </w:ins>
        </w:p>
        <w:p w14:paraId="4367124F" w14:textId="6A510F54" w:rsidR="00BE3711" w:rsidRDefault="00BE3711">
          <w:pPr>
            <w:pStyle w:val="TOC2"/>
            <w:rPr>
              <w:ins w:id="84" w:author="Henry Da Costa" w:date="2022-10-28T13:54:00Z"/>
              <w:rFonts w:asciiTheme="minorHAnsi" w:eastAsiaTheme="minorEastAsia" w:hAnsiTheme="minorHAnsi" w:cstheme="minorBidi"/>
              <w:b w:val="0"/>
              <w:noProof/>
              <w:szCs w:val="22"/>
              <w:lang w:eastAsia="en-US"/>
            </w:rPr>
          </w:pPr>
          <w:ins w:id="85" w:author="Henry Da Costa" w:date="2022-10-28T13:54:00Z">
            <w:r w:rsidRPr="00A52571">
              <w:rPr>
                <w:rStyle w:val="Hyperlink"/>
                <w:noProof/>
              </w:rPr>
              <w:fldChar w:fldCharType="begin"/>
            </w:r>
            <w:r w:rsidRPr="00A52571">
              <w:rPr>
                <w:rStyle w:val="Hyperlink"/>
                <w:noProof/>
              </w:rPr>
              <w:instrText xml:space="preserve"> </w:instrText>
            </w:r>
            <w:r>
              <w:rPr>
                <w:noProof/>
              </w:rPr>
              <w:instrText>HYPERLINK \l "_Toc117857712"</w:instrText>
            </w:r>
            <w:r w:rsidRPr="00A52571">
              <w:rPr>
                <w:rStyle w:val="Hyperlink"/>
                <w:noProof/>
              </w:rPr>
              <w:instrText xml:space="preserve"> </w:instrText>
            </w:r>
            <w:r w:rsidRPr="00A52571">
              <w:rPr>
                <w:rStyle w:val="Hyperlink"/>
                <w:noProof/>
              </w:rPr>
            </w:r>
            <w:r w:rsidRPr="00A52571">
              <w:rPr>
                <w:rStyle w:val="Hyperlink"/>
                <w:noProof/>
              </w:rPr>
              <w:fldChar w:fldCharType="separate"/>
            </w:r>
            <w:r w:rsidRPr="00A52571">
              <w:rPr>
                <w:rStyle w:val="Hyperlink"/>
                <w:noProof/>
              </w:rPr>
              <w:t>B.2</w:t>
            </w:r>
            <w:r>
              <w:rPr>
                <w:rFonts w:asciiTheme="minorHAnsi" w:eastAsiaTheme="minorEastAsia" w:hAnsiTheme="minorHAnsi" w:cstheme="minorBidi"/>
                <w:b w:val="0"/>
                <w:noProof/>
                <w:szCs w:val="22"/>
                <w:lang w:eastAsia="en-US"/>
              </w:rPr>
              <w:tab/>
            </w:r>
            <w:r w:rsidRPr="00A52571">
              <w:rPr>
                <w:rStyle w:val="Hyperlink"/>
                <w:noProof/>
              </w:rPr>
              <w:t>Sub-parameters for ‘codecs’ parameter</w:t>
            </w:r>
            <w:r>
              <w:rPr>
                <w:noProof/>
                <w:webHidden/>
              </w:rPr>
              <w:tab/>
            </w:r>
            <w:r>
              <w:rPr>
                <w:noProof/>
                <w:webHidden/>
              </w:rPr>
              <w:fldChar w:fldCharType="begin"/>
            </w:r>
            <w:r>
              <w:rPr>
                <w:noProof/>
                <w:webHidden/>
              </w:rPr>
              <w:instrText xml:space="preserve"> PAGEREF _Toc117857712 \h </w:instrText>
            </w:r>
          </w:ins>
          <w:r>
            <w:rPr>
              <w:noProof/>
              <w:webHidden/>
            </w:rPr>
          </w:r>
          <w:r>
            <w:rPr>
              <w:noProof/>
              <w:webHidden/>
            </w:rPr>
            <w:fldChar w:fldCharType="separate"/>
          </w:r>
          <w:ins w:id="86" w:author="Henry Da Costa" w:date="2022-10-28T13:54:00Z">
            <w:r>
              <w:rPr>
                <w:noProof/>
                <w:webHidden/>
              </w:rPr>
              <w:t>20</w:t>
            </w:r>
            <w:r>
              <w:rPr>
                <w:noProof/>
                <w:webHidden/>
              </w:rPr>
              <w:fldChar w:fldCharType="end"/>
            </w:r>
            <w:r w:rsidRPr="00A52571">
              <w:rPr>
                <w:rStyle w:val="Hyperlink"/>
                <w:noProof/>
              </w:rPr>
              <w:fldChar w:fldCharType="end"/>
            </w:r>
          </w:ins>
        </w:p>
        <w:p w14:paraId="64364447" w14:textId="1C874105" w:rsidR="00BE3711" w:rsidRDefault="00BE3711">
          <w:pPr>
            <w:pStyle w:val="TOC3"/>
            <w:rPr>
              <w:ins w:id="87" w:author="Henry Da Costa" w:date="2022-10-28T13:54:00Z"/>
              <w:rFonts w:asciiTheme="minorHAnsi" w:eastAsiaTheme="minorEastAsia" w:hAnsiTheme="minorHAnsi" w:cstheme="minorBidi"/>
              <w:b w:val="0"/>
              <w:noProof/>
              <w:szCs w:val="22"/>
              <w:lang w:eastAsia="en-US"/>
            </w:rPr>
          </w:pPr>
          <w:ins w:id="88" w:author="Henry Da Costa" w:date="2022-10-28T13:54:00Z">
            <w:r w:rsidRPr="00A52571">
              <w:rPr>
                <w:rStyle w:val="Hyperlink"/>
                <w:noProof/>
              </w:rPr>
              <w:fldChar w:fldCharType="begin"/>
            </w:r>
            <w:r w:rsidRPr="00A52571">
              <w:rPr>
                <w:rStyle w:val="Hyperlink"/>
                <w:noProof/>
              </w:rPr>
              <w:instrText xml:space="preserve"> </w:instrText>
            </w:r>
            <w:r>
              <w:rPr>
                <w:noProof/>
              </w:rPr>
              <w:instrText>HYPERLINK \l "_Toc117857713"</w:instrText>
            </w:r>
            <w:r w:rsidRPr="00A52571">
              <w:rPr>
                <w:rStyle w:val="Hyperlink"/>
                <w:noProof/>
              </w:rPr>
              <w:instrText xml:space="preserve"> </w:instrText>
            </w:r>
            <w:r w:rsidRPr="00A52571">
              <w:rPr>
                <w:rStyle w:val="Hyperlink"/>
                <w:noProof/>
              </w:rPr>
            </w:r>
            <w:r w:rsidRPr="00A52571">
              <w:rPr>
                <w:rStyle w:val="Hyperlink"/>
                <w:noProof/>
              </w:rPr>
              <w:fldChar w:fldCharType="separate"/>
            </w:r>
            <w:r w:rsidRPr="00A52571">
              <w:rPr>
                <w:rStyle w:val="Hyperlink"/>
                <w:noProof/>
              </w:rPr>
              <w:t>B.2.1</w:t>
            </w:r>
            <w:r>
              <w:rPr>
                <w:rFonts w:asciiTheme="minorHAnsi" w:eastAsiaTheme="minorEastAsia" w:hAnsiTheme="minorHAnsi" w:cstheme="minorBidi"/>
                <w:b w:val="0"/>
                <w:noProof/>
                <w:szCs w:val="22"/>
                <w:lang w:eastAsia="en-US"/>
              </w:rPr>
              <w:tab/>
            </w:r>
            <w:r w:rsidRPr="00A52571">
              <w:rPr>
                <w:rStyle w:val="Hyperlink"/>
                <w:noProof/>
              </w:rPr>
              <w:t>General</w:t>
            </w:r>
            <w:r>
              <w:rPr>
                <w:noProof/>
                <w:webHidden/>
              </w:rPr>
              <w:tab/>
            </w:r>
            <w:r>
              <w:rPr>
                <w:noProof/>
                <w:webHidden/>
              </w:rPr>
              <w:fldChar w:fldCharType="begin"/>
            </w:r>
            <w:r>
              <w:rPr>
                <w:noProof/>
                <w:webHidden/>
              </w:rPr>
              <w:instrText xml:space="preserve"> PAGEREF _Toc117857713 \h </w:instrText>
            </w:r>
          </w:ins>
          <w:r>
            <w:rPr>
              <w:noProof/>
              <w:webHidden/>
            </w:rPr>
          </w:r>
          <w:r>
            <w:rPr>
              <w:noProof/>
              <w:webHidden/>
            </w:rPr>
            <w:fldChar w:fldCharType="separate"/>
          </w:r>
          <w:ins w:id="89" w:author="Henry Da Costa" w:date="2022-10-28T13:54:00Z">
            <w:r>
              <w:rPr>
                <w:noProof/>
                <w:webHidden/>
              </w:rPr>
              <w:t>20</w:t>
            </w:r>
            <w:r>
              <w:rPr>
                <w:noProof/>
                <w:webHidden/>
              </w:rPr>
              <w:fldChar w:fldCharType="end"/>
            </w:r>
            <w:r w:rsidRPr="00A52571">
              <w:rPr>
                <w:rStyle w:val="Hyperlink"/>
                <w:noProof/>
              </w:rPr>
              <w:fldChar w:fldCharType="end"/>
            </w:r>
          </w:ins>
        </w:p>
        <w:p w14:paraId="10E640FF" w14:textId="37785306" w:rsidR="00BE3711" w:rsidRDefault="00BE3711">
          <w:pPr>
            <w:pStyle w:val="TOC3"/>
            <w:rPr>
              <w:ins w:id="90" w:author="Henry Da Costa" w:date="2022-10-28T13:54:00Z"/>
              <w:rFonts w:asciiTheme="minorHAnsi" w:eastAsiaTheme="minorEastAsia" w:hAnsiTheme="minorHAnsi" w:cstheme="minorBidi"/>
              <w:b w:val="0"/>
              <w:noProof/>
              <w:szCs w:val="22"/>
              <w:lang w:eastAsia="en-US"/>
            </w:rPr>
          </w:pPr>
          <w:ins w:id="91" w:author="Henry Da Costa" w:date="2022-10-28T13:54:00Z">
            <w:r w:rsidRPr="00A52571">
              <w:rPr>
                <w:rStyle w:val="Hyperlink"/>
                <w:noProof/>
              </w:rPr>
              <w:fldChar w:fldCharType="begin"/>
            </w:r>
            <w:r w:rsidRPr="00A52571">
              <w:rPr>
                <w:rStyle w:val="Hyperlink"/>
                <w:noProof/>
              </w:rPr>
              <w:instrText xml:space="preserve"> </w:instrText>
            </w:r>
            <w:r>
              <w:rPr>
                <w:noProof/>
              </w:rPr>
              <w:instrText>HYPERLINK \l "_Toc117857714"</w:instrText>
            </w:r>
            <w:r w:rsidRPr="00A52571">
              <w:rPr>
                <w:rStyle w:val="Hyperlink"/>
                <w:noProof/>
              </w:rPr>
              <w:instrText xml:space="preserve"> </w:instrText>
            </w:r>
            <w:r w:rsidRPr="00A52571">
              <w:rPr>
                <w:rStyle w:val="Hyperlink"/>
                <w:noProof/>
              </w:rPr>
            </w:r>
            <w:r w:rsidRPr="00A52571">
              <w:rPr>
                <w:rStyle w:val="Hyperlink"/>
                <w:noProof/>
              </w:rPr>
              <w:fldChar w:fldCharType="separate"/>
            </w:r>
            <w:r w:rsidRPr="00A52571">
              <w:rPr>
                <w:rStyle w:val="Hyperlink"/>
                <w:noProof/>
              </w:rPr>
              <w:t>B.2.2</w:t>
            </w:r>
            <w:r>
              <w:rPr>
                <w:rFonts w:asciiTheme="minorHAnsi" w:eastAsiaTheme="minorEastAsia" w:hAnsiTheme="minorHAnsi" w:cstheme="minorBidi"/>
                <w:b w:val="0"/>
                <w:noProof/>
                <w:szCs w:val="22"/>
                <w:lang w:eastAsia="en-US"/>
              </w:rPr>
              <w:tab/>
            </w:r>
            <w:r w:rsidRPr="00A52571">
              <w:rPr>
                <w:rStyle w:val="Hyperlink"/>
                <w:noProof/>
              </w:rPr>
              <w:t>Haptic codec family</w:t>
            </w:r>
            <w:r>
              <w:rPr>
                <w:noProof/>
                <w:webHidden/>
              </w:rPr>
              <w:tab/>
            </w:r>
            <w:r>
              <w:rPr>
                <w:noProof/>
                <w:webHidden/>
              </w:rPr>
              <w:fldChar w:fldCharType="begin"/>
            </w:r>
            <w:r>
              <w:rPr>
                <w:noProof/>
                <w:webHidden/>
              </w:rPr>
              <w:instrText xml:space="preserve"> PAGEREF _Toc117857714 \h </w:instrText>
            </w:r>
          </w:ins>
          <w:r>
            <w:rPr>
              <w:noProof/>
              <w:webHidden/>
            </w:rPr>
          </w:r>
          <w:r>
            <w:rPr>
              <w:noProof/>
              <w:webHidden/>
            </w:rPr>
            <w:fldChar w:fldCharType="separate"/>
          </w:r>
          <w:ins w:id="92" w:author="Henry Da Costa" w:date="2022-10-28T13:54:00Z">
            <w:r>
              <w:rPr>
                <w:noProof/>
                <w:webHidden/>
              </w:rPr>
              <w:t>20</w:t>
            </w:r>
            <w:r>
              <w:rPr>
                <w:noProof/>
                <w:webHidden/>
              </w:rPr>
              <w:fldChar w:fldCharType="end"/>
            </w:r>
            <w:r w:rsidRPr="00A52571">
              <w:rPr>
                <w:rStyle w:val="Hyperlink"/>
                <w:noProof/>
              </w:rPr>
              <w:fldChar w:fldCharType="end"/>
            </w:r>
          </w:ins>
        </w:p>
        <w:p w14:paraId="6C582B02" w14:textId="700D09B0" w:rsidR="00BE3711" w:rsidRDefault="00BE3711">
          <w:pPr>
            <w:pStyle w:val="TOC1"/>
            <w:rPr>
              <w:ins w:id="93" w:author="Henry Da Costa" w:date="2022-10-28T13:54:00Z"/>
              <w:rFonts w:asciiTheme="minorHAnsi" w:eastAsiaTheme="minorEastAsia" w:hAnsiTheme="minorHAnsi" w:cstheme="minorBidi"/>
              <w:b w:val="0"/>
              <w:noProof/>
              <w:szCs w:val="22"/>
              <w:lang w:eastAsia="en-US"/>
            </w:rPr>
          </w:pPr>
          <w:ins w:id="94" w:author="Henry Da Costa" w:date="2022-10-28T13:54:00Z">
            <w:r w:rsidRPr="00A52571">
              <w:rPr>
                <w:rStyle w:val="Hyperlink"/>
                <w:noProof/>
              </w:rPr>
              <w:fldChar w:fldCharType="begin"/>
            </w:r>
            <w:r w:rsidRPr="00A52571">
              <w:rPr>
                <w:rStyle w:val="Hyperlink"/>
                <w:noProof/>
              </w:rPr>
              <w:instrText xml:space="preserve"> </w:instrText>
            </w:r>
            <w:r>
              <w:rPr>
                <w:noProof/>
              </w:rPr>
              <w:instrText>HYPERLINK \l "_Toc117857715"</w:instrText>
            </w:r>
            <w:r w:rsidRPr="00A52571">
              <w:rPr>
                <w:rStyle w:val="Hyperlink"/>
                <w:noProof/>
              </w:rPr>
              <w:instrText xml:space="preserve"> </w:instrText>
            </w:r>
            <w:r w:rsidRPr="00A52571">
              <w:rPr>
                <w:rStyle w:val="Hyperlink"/>
                <w:noProof/>
              </w:rPr>
            </w:r>
            <w:r w:rsidRPr="00A52571">
              <w:rPr>
                <w:rStyle w:val="Hyperlink"/>
                <w:noProof/>
              </w:rPr>
              <w:fldChar w:fldCharType="separate"/>
            </w:r>
            <w:r w:rsidRPr="00A52571">
              <w:rPr>
                <w:rStyle w:val="Hyperlink"/>
                <w:noProof/>
              </w:rPr>
              <w:t xml:space="preserve">Annex C (Informative)  </w:t>
            </w:r>
            <w:r w:rsidRPr="00A52571">
              <w:rPr>
                <w:rStyle w:val="Hyperlink"/>
                <w:noProof/>
                <w:lang w:eastAsia="zh-CN"/>
              </w:rPr>
              <w:t>Multiple MIHS tracks and alternate groups</w:t>
            </w:r>
            <w:r>
              <w:rPr>
                <w:noProof/>
                <w:webHidden/>
              </w:rPr>
              <w:tab/>
            </w:r>
            <w:r>
              <w:rPr>
                <w:noProof/>
                <w:webHidden/>
              </w:rPr>
              <w:fldChar w:fldCharType="begin"/>
            </w:r>
            <w:r>
              <w:rPr>
                <w:noProof/>
                <w:webHidden/>
              </w:rPr>
              <w:instrText xml:space="preserve"> PAGEREF _Toc117857715 \h </w:instrText>
            </w:r>
          </w:ins>
          <w:r>
            <w:rPr>
              <w:noProof/>
              <w:webHidden/>
            </w:rPr>
          </w:r>
          <w:r>
            <w:rPr>
              <w:noProof/>
              <w:webHidden/>
            </w:rPr>
            <w:fldChar w:fldCharType="separate"/>
          </w:r>
          <w:ins w:id="95" w:author="Henry Da Costa" w:date="2022-10-28T13:54:00Z">
            <w:r>
              <w:rPr>
                <w:noProof/>
                <w:webHidden/>
              </w:rPr>
              <w:t>21</w:t>
            </w:r>
            <w:r>
              <w:rPr>
                <w:noProof/>
                <w:webHidden/>
              </w:rPr>
              <w:fldChar w:fldCharType="end"/>
            </w:r>
            <w:r w:rsidRPr="00A52571">
              <w:rPr>
                <w:rStyle w:val="Hyperlink"/>
                <w:noProof/>
              </w:rPr>
              <w:fldChar w:fldCharType="end"/>
            </w:r>
          </w:ins>
        </w:p>
        <w:p w14:paraId="0D76EAA9" w14:textId="5C6A76E4" w:rsidR="00BE3711" w:rsidRDefault="00BE3711">
          <w:pPr>
            <w:pStyle w:val="TOC2"/>
            <w:rPr>
              <w:ins w:id="96" w:author="Henry Da Costa" w:date="2022-10-28T13:54:00Z"/>
              <w:rFonts w:asciiTheme="minorHAnsi" w:eastAsiaTheme="minorEastAsia" w:hAnsiTheme="minorHAnsi" w:cstheme="minorBidi"/>
              <w:b w:val="0"/>
              <w:noProof/>
              <w:szCs w:val="22"/>
              <w:lang w:eastAsia="en-US"/>
            </w:rPr>
          </w:pPr>
          <w:ins w:id="97" w:author="Henry Da Costa" w:date="2022-10-28T13:54:00Z">
            <w:r w:rsidRPr="00A52571">
              <w:rPr>
                <w:rStyle w:val="Hyperlink"/>
                <w:noProof/>
              </w:rPr>
              <w:fldChar w:fldCharType="begin"/>
            </w:r>
            <w:r w:rsidRPr="00A52571">
              <w:rPr>
                <w:rStyle w:val="Hyperlink"/>
                <w:noProof/>
              </w:rPr>
              <w:instrText xml:space="preserve"> </w:instrText>
            </w:r>
            <w:r>
              <w:rPr>
                <w:noProof/>
              </w:rPr>
              <w:instrText>HYPERLINK \l "_Toc117857716"</w:instrText>
            </w:r>
            <w:r w:rsidRPr="00A52571">
              <w:rPr>
                <w:rStyle w:val="Hyperlink"/>
                <w:noProof/>
              </w:rPr>
              <w:instrText xml:space="preserve"> </w:instrText>
            </w:r>
            <w:r w:rsidRPr="00A52571">
              <w:rPr>
                <w:rStyle w:val="Hyperlink"/>
                <w:noProof/>
              </w:rPr>
            </w:r>
            <w:r w:rsidRPr="00A52571">
              <w:rPr>
                <w:rStyle w:val="Hyperlink"/>
                <w:noProof/>
              </w:rPr>
              <w:fldChar w:fldCharType="separate"/>
            </w:r>
            <w:r w:rsidRPr="00A52571">
              <w:rPr>
                <w:rStyle w:val="Hyperlink"/>
                <w:noProof/>
              </w:rPr>
              <w:t>C.1</w:t>
            </w:r>
            <w:r>
              <w:rPr>
                <w:rFonts w:asciiTheme="minorHAnsi" w:eastAsiaTheme="minorEastAsia" w:hAnsiTheme="minorHAnsi" w:cstheme="minorBidi"/>
                <w:b w:val="0"/>
                <w:noProof/>
                <w:szCs w:val="22"/>
                <w:lang w:eastAsia="en-US"/>
              </w:rPr>
              <w:tab/>
            </w:r>
            <w:r w:rsidRPr="00A52571">
              <w:rPr>
                <w:rStyle w:val="Hyperlink"/>
                <w:noProof/>
              </w:rPr>
              <w:t>General</w:t>
            </w:r>
            <w:r>
              <w:rPr>
                <w:noProof/>
                <w:webHidden/>
              </w:rPr>
              <w:tab/>
            </w:r>
            <w:r>
              <w:rPr>
                <w:noProof/>
                <w:webHidden/>
              </w:rPr>
              <w:fldChar w:fldCharType="begin"/>
            </w:r>
            <w:r>
              <w:rPr>
                <w:noProof/>
                <w:webHidden/>
              </w:rPr>
              <w:instrText xml:space="preserve"> PAGEREF _Toc117857716 \h </w:instrText>
            </w:r>
          </w:ins>
          <w:r>
            <w:rPr>
              <w:noProof/>
              <w:webHidden/>
            </w:rPr>
          </w:r>
          <w:r>
            <w:rPr>
              <w:noProof/>
              <w:webHidden/>
            </w:rPr>
            <w:fldChar w:fldCharType="separate"/>
          </w:r>
          <w:ins w:id="98" w:author="Henry Da Costa" w:date="2022-10-28T13:54:00Z">
            <w:r>
              <w:rPr>
                <w:noProof/>
                <w:webHidden/>
              </w:rPr>
              <w:t>21</w:t>
            </w:r>
            <w:r>
              <w:rPr>
                <w:noProof/>
                <w:webHidden/>
              </w:rPr>
              <w:fldChar w:fldCharType="end"/>
            </w:r>
            <w:r w:rsidRPr="00A52571">
              <w:rPr>
                <w:rStyle w:val="Hyperlink"/>
                <w:noProof/>
              </w:rPr>
              <w:fldChar w:fldCharType="end"/>
            </w:r>
          </w:ins>
        </w:p>
        <w:p w14:paraId="2614FD7C" w14:textId="561969AF" w:rsidR="00BE3711" w:rsidRDefault="00BE3711">
          <w:pPr>
            <w:pStyle w:val="TOC2"/>
            <w:rPr>
              <w:ins w:id="99" w:author="Henry Da Costa" w:date="2022-10-28T13:54:00Z"/>
              <w:rFonts w:asciiTheme="minorHAnsi" w:eastAsiaTheme="minorEastAsia" w:hAnsiTheme="minorHAnsi" w:cstheme="minorBidi"/>
              <w:b w:val="0"/>
              <w:noProof/>
              <w:szCs w:val="22"/>
              <w:lang w:eastAsia="en-US"/>
            </w:rPr>
          </w:pPr>
          <w:ins w:id="100" w:author="Henry Da Costa" w:date="2022-10-28T13:54:00Z">
            <w:r w:rsidRPr="00A52571">
              <w:rPr>
                <w:rStyle w:val="Hyperlink"/>
                <w:noProof/>
              </w:rPr>
              <w:fldChar w:fldCharType="begin"/>
            </w:r>
            <w:r w:rsidRPr="00A52571">
              <w:rPr>
                <w:rStyle w:val="Hyperlink"/>
                <w:noProof/>
              </w:rPr>
              <w:instrText xml:space="preserve"> </w:instrText>
            </w:r>
            <w:r>
              <w:rPr>
                <w:noProof/>
              </w:rPr>
              <w:instrText>HYPERLINK \l "_Toc117857717"</w:instrText>
            </w:r>
            <w:r w:rsidRPr="00A52571">
              <w:rPr>
                <w:rStyle w:val="Hyperlink"/>
                <w:noProof/>
              </w:rPr>
              <w:instrText xml:space="preserve"> </w:instrText>
            </w:r>
            <w:r w:rsidRPr="00A52571">
              <w:rPr>
                <w:rStyle w:val="Hyperlink"/>
                <w:noProof/>
              </w:rPr>
            </w:r>
            <w:r w:rsidRPr="00A52571">
              <w:rPr>
                <w:rStyle w:val="Hyperlink"/>
                <w:noProof/>
              </w:rPr>
              <w:fldChar w:fldCharType="separate"/>
            </w:r>
            <w:r w:rsidRPr="00A52571">
              <w:rPr>
                <w:rStyle w:val="Hyperlink"/>
                <w:noProof/>
                <w:lang w:eastAsia="zh-CN"/>
              </w:rPr>
              <w:t>C.2</w:t>
            </w:r>
            <w:r>
              <w:rPr>
                <w:rFonts w:asciiTheme="minorHAnsi" w:eastAsiaTheme="minorEastAsia" w:hAnsiTheme="minorHAnsi" w:cstheme="minorBidi"/>
                <w:b w:val="0"/>
                <w:noProof/>
                <w:szCs w:val="22"/>
                <w:lang w:eastAsia="en-US"/>
              </w:rPr>
              <w:tab/>
            </w:r>
            <w:r w:rsidRPr="00A52571">
              <w:rPr>
                <w:rStyle w:val="Hyperlink"/>
                <w:noProof/>
                <w:lang w:eastAsia="zh-CN"/>
              </w:rPr>
              <w:t>Criteria for alternate groups of MIHS tracks</w:t>
            </w:r>
            <w:r>
              <w:rPr>
                <w:noProof/>
                <w:webHidden/>
              </w:rPr>
              <w:tab/>
            </w:r>
            <w:r>
              <w:rPr>
                <w:noProof/>
                <w:webHidden/>
              </w:rPr>
              <w:fldChar w:fldCharType="begin"/>
            </w:r>
            <w:r>
              <w:rPr>
                <w:noProof/>
                <w:webHidden/>
              </w:rPr>
              <w:instrText xml:space="preserve"> PAGEREF _Toc117857717 \h </w:instrText>
            </w:r>
          </w:ins>
          <w:r>
            <w:rPr>
              <w:noProof/>
              <w:webHidden/>
            </w:rPr>
          </w:r>
          <w:r>
            <w:rPr>
              <w:noProof/>
              <w:webHidden/>
            </w:rPr>
            <w:fldChar w:fldCharType="separate"/>
          </w:r>
          <w:ins w:id="101" w:author="Henry Da Costa" w:date="2022-10-28T13:54:00Z">
            <w:r>
              <w:rPr>
                <w:noProof/>
                <w:webHidden/>
              </w:rPr>
              <w:t>21</w:t>
            </w:r>
            <w:r>
              <w:rPr>
                <w:noProof/>
                <w:webHidden/>
              </w:rPr>
              <w:fldChar w:fldCharType="end"/>
            </w:r>
            <w:r w:rsidRPr="00A52571">
              <w:rPr>
                <w:rStyle w:val="Hyperlink"/>
                <w:noProof/>
              </w:rPr>
              <w:fldChar w:fldCharType="end"/>
            </w:r>
          </w:ins>
        </w:p>
        <w:p w14:paraId="0E4D3858" w14:textId="3A7F697E" w:rsidR="00BE3711" w:rsidRDefault="00BE3711">
          <w:pPr>
            <w:pStyle w:val="TOC1"/>
            <w:rPr>
              <w:ins w:id="102" w:author="Henry Da Costa" w:date="2022-10-28T13:54:00Z"/>
              <w:rFonts w:asciiTheme="minorHAnsi" w:eastAsiaTheme="minorEastAsia" w:hAnsiTheme="minorHAnsi" w:cstheme="minorBidi"/>
              <w:b w:val="0"/>
              <w:noProof/>
              <w:szCs w:val="22"/>
              <w:lang w:eastAsia="en-US"/>
            </w:rPr>
          </w:pPr>
          <w:ins w:id="103" w:author="Henry Da Costa" w:date="2022-10-28T13:54:00Z">
            <w:r w:rsidRPr="00A52571">
              <w:rPr>
                <w:rStyle w:val="Hyperlink"/>
                <w:noProof/>
              </w:rPr>
              <w:fldChar w:fldCharType="begin"/>
            </w:r>
            <w:r w:rsidRPr="00A52571">
              <w:rPr>
                <w:rStyle w:val="Hyperlink"/>
                <w:noProof/>
              </w:rPr>
              <w:instrText xml:space="preserve"> </w:instrText>
            </w:r>
            <w:r>
              <w:rPr>
                <w:noProof/>
              </w:rPr>
              <w:instrText>HYPERLINK \l "_Toc117857718"</w:instrText>
            </w:r>
            <w:r w:rsidRPr="00A52571">
              <w:rPr>
                <w:rStyle w:val="Hyperlink"/>
                <w:noProof/>
              </w:rPr>
              <w:instrText xml:space="preserve"> </w:instrText>
            </w:r>
            <w:r w:rsidRPr="00A52571">
              <w:rPr>
                <w:rStyle w:val="Hyperlink"/>
                <w:noProof/>
              </w:rPr>
            </w:r>
            <w:r w:rsidRPr="00A52571">
              <w:rPr>
                <w:rStyle w:val="Hyperlink"/>
                <w:noProof/>
              </w:rPr>
              <w:fldChar w:fldCharType="separate"/>
            </w:r>
            <w:r w:rsidRPr="00A52571">
              <w:rPr>
                <w:rStyle w:val="Hyperlink"/>
                <w:noProof/>
                <w:lang w:eastAsia="zh-CN"/>
              </w:rPr>
              <w:t>Annex D</w:t>
            </w:r>
            <w:r w:rsidRPr="00A52571">
              <w:rPr>
                <w:rStyle w:val="Hyperlink"/>
                <w:bCs/>
                <w:noProof/>
                <w:lang w:eastAsia="zh-CN"/>
              </w:rPr>
              <w:t xml:space="preserve"> (informative)</w:t>
            </w:r>
            <w:r w:rsidRPr="00A52571">
              <w:rPr>
                <w:rStyle w:val="Hyperlink"/>
                <w:noProof/>
                <w:lang w:eastAsia="zh-CN"/>
              </w:rPr>
              <w:t xml:space="preserve">  Player handling of MIHS tracks</w:t>
            </w:r>
            <w:r>
              <w:rPr>
                <w:noProof/>
                <w:webHidden/>
              </w:rPr>
              <w:tab/>
            </w:r>
            <w:r>
              <w:rPr>
                <w:noProof/>
                <w:webHidden/>
              </w:rPr>
              <w:fldChar w:fldCharType="begin"/>
            </w:r>
            <w:r>
              <w:rPr>
                <w:noProof/>
                <w:webHidden/>
              </w:rPr>
              <w:instrText xml:space="preserve"> PAGEREF _Toc117857718 \h </w:instrText>
            </w:r>
          </w:ins>
          <w:r>
            <w:rPr>
              <w:noProof/>
              <w:webHidden/>
            </w:rPr>
          </w:r>
          <w:r>
            <w:rPr>
              <w:noProof/>
              <w:webHidden/>
            </w:rPr>
            <w:fldChar w:fldCharType="separate"/>
          </w:r>
          <w:ins w:id="104" w:author="Henry Da Costa" w:date="2022-10-28T13:54:00Z">
            <w:r>
              <w:rPr>
                <w:noProof/>
                <w:webHidden/>
              </w:rPr>
              <w:t>22</w:t>
            </w:r>
            <w:r>
              <w:rPr>
                <w:noProof/>
                <w:webHidden/>
              </w:rPr>
              <w:fldChar w:fldCharType="end"/>
            </w:r>
            <w:r w:rsidRPr="00A52571">
              <w:rPr>
                <w:rStyle w:val="Hyperlink"/>
                <w:noProof/>
              </w:rPr>
              <w:fldChar w:fldCharType="end"/>
            </w:r>
          </w:ins>
        </w:p>
        <w:p w14:paraId="43774795" w14:textId="274BD1AE" w:rsidR="00BE3711" w:rsidRDefault="00BE3711">
          <w:pPr>
            <w:pStyle w:val="TOC2"/>
            <w:rPr>
              <w:ins w:id="105" w:author="Henry Da Costa" w:date="2022-10-28T13:54:00Z"/>
              <w:rFonts w:asciiTheme="minorHAnsi" w:eastAsiaTheme="minorEastAsia" w:hAnsiTheme="minorHAnsi" w:cstheme="minorBidi"/>
              <w:b w:val="0"/>
              <w:noProof/>
              <w:szCs w:val="22"/>
              <w:lang w:eastAsia="en-US"/>
            </w:rPr>
          </w:pPr>
          <w:ins w:id="106" w:author="Henry Da Costa" w:date="2022-10-28T13:54:00Z">
            <w:r w:rsidRPr="00A52571">
              <w:rPr>
                <w:rStyle w:val="Hyperlink"/>
                <w:noProof/>
              </w:rPr>
              <w:fldChar w:fldCharType="begin"/>
            </w:r>
            <w:r w:rsidRPr="00A52571">
              <w:rPr>
                <w:rStyle w:val="Hyperlink"/>
                <w:noProof/>
              </w:rPr>
              <w:instrText xml:space="preserve"> </w:instrText>
            </w:r>
            <w:r>
              <w:rPr>
                <w:noProof/>
              </w:rPr>
              <w:instrText>HYPERLINK \l "_Toc117857719"</w:instrText>
            </w:r>
            <w:r w:rsidRPr="00A52571">
              <w:rPr>
                <w:rStyle w:val="Hyperlink"/>
                <w:noProof/>
              </w:rPr>
              <w:instrText xml:space="preserve"> </w:instrText>
            </w:r>
            <w:r w:rsidRPr="00A52571">
              <w:rPr>
                <w:rStyle w:val="Hyperlink"/>
                <w:noProof/>
              </w:rPr>
            </w:r>
            <w:r w:rsidRPr="00A52571">
              <w:rPr>
                <w:rStyle w:val="Hyperlink"/>
                <w:noProof/>
              </w:rPr>
              <w:fldChar w:fldCharType="separate"/>
            </w:r>
            <w:r w:rsidRPr="00A52571">
              <w:rPr>
                <w:rStyle w:val="Hyperlink"/>
                <w:noProof/>
              </w:rPr>
              <w:t>D.1</w:t>
            </w:r>
            <w:r>
              <w:rPr>
                <w:rFonts w:asciiTheme="minorHAnsi" w:eastAsiaTheme="minorEastAsia" w:hAnsiTheme="minorHAnsi" w:cstheme="minorBidi"/>
                <w:b w:val="0"/>
                <w:noProof/>
                <w:szCs w:val="22"/>
                <w:lang w:eastAsia="en-US"/>
              </w:rPr>
              <w:tab/>
            </w:r>
            <w:r w:rsidRPr="00A52571">
              <w:rPr>
                <w:rStyle w:val="Hyperlink"/>
                <w:noProof/>
              </w:rPr>
              <w:t>General</w:t>
            </w:r>
            <w:r>
              <w:rPr>
                <w:noProof/>
                <w:webHidden/>
              </w:rPr>
              <w:tab/>
            </w:r>
            <w:r>
              <w:rPr>
                <w:noProof/>
                <w:webHidden/>
              </w:rPr>
              <w:fldChar w:fldCharType="begin"/>
            </w:r>
            <w:r>
              <w:rPr>
                <w:noProof/>
                <w:webHidden/>
              </w:rPr>
              <w:instrText xml:space="preserve"> PAGEREF _Toc117857719 \h </w:instrText>
            </w:r>
          </w:ins>
          <w:r>
            <w:rPr>
              <w:noProof/>
              <w:webHidden/>
            </w:rPr>
          </w:r>
          <w:r>
            <w:rPr>
              <w:noProof/>
              <w:webHidden/>
            </w:rPr>
            <w:fldChar w:fldCharType="separate"/>
          </w:r>
          <w:ins w:id="107" w:author="Henry Da Costa" w:date="2022-10-28T13:54:00Z">
            <w:r>
              <w:rPr>
                <w:noProof/>
                <w:webHidden/>
              </w:rPr>
              <w:t>22</w:t>
            </w:r>
            <w:r>
              <w:rPr>
                <w:noProof/>
                <w:webHidden/>
              </w:rPr>
              <w:fldChar w:fldCharType="end"/>
            </w:r>
            <w:r w:rsidRPr="00A52571">
              <w:rPr>
                <w:rStyle w:val="Hyperlink"/>
                <w:noProof/>
              </w:rPr>
              <w:fldChar w:fldCharType="end"/>
            </w:r>
          </w:ins>
        </w:p>
        <w:p w14:paraId="6F5F06C3" w14:textId="52020122" w:rsidR="00ED7BA4" w:rsidDel="004C1854" w:rsidRDefault="00ED7BA4">
          <w:pPr>
            <w:pStyle w:val="TOC1"/>
            <w:rPr>
              <w:del w:id="108" w:author="Henry Da Costa" w:date="2022-10-28T12:44:00Z"/>
              <w:rFonts w:asciiTheme="minorHAnsi" w:eastAsiaTheme="minorEastAsia" w:hAnsiTheme="minorHAnsi" w:cstheme="minorBidi"/>
              <w:b w:val="0"/>
              <w:noProof/>
              <w:szCs w:val="22"/>
              <w:lang w:eastAsia="en-US"/>
            </w:rPr>
          </w:pPr>
          <w:del w:id="109" w:author="Henry Da Costa" w:date="2022-10-28T12:44:00Z">
            <w:r w:rsidRPr="004C1854" w:rsidDel="004C1854">
              <w:rPr>
                <w:rPrChange w:id="110" w:author="Henry Da Costa" w:date="2022-10-28T12:44:00Z">
                  <w:rPr>
                    <w:rStyle w:val="Hyperlink"/>
                    <w:b w:val="0"/>
                    <w:noProof/>
                  </w:rPr>
                </w:rPrChange>
              </w:rPr>
              <w:delText>1</w:delText>
            </w:r>
            <w:r w:rsidDel="004C1854">
              <w:rPr>
                <w:rFonts w:asciiTheme="minorHAnsi" w:eastAsiaTheme="minorEastAsia" w:hAnsiTheme="minorHAnsi" w:cstheme="minorBidi"/>
                <w:b w:val="0"/>
                <w:noProof/>
                <w:szCs w:val="22"/>
                <w:lang w:eastAsia="en-US"/>
              </w:rPr>
              <w:tab/>
            </w:r>
            <w:r w:rsidRPr="004C1854" w:rsidDel="004C1854">
              <w:rPr>
                <w:rPrChange w:id="111" w:author="Henry Da Costa" w:date="2022-10-28T12:44:00Z">
                  <w:rPr>
                    <w:rStyle w:val="Hyperlink"/>
                    <w:b w:val="0"/>
                    <w:noProof/>
                  </w:rPr>
                </w:rPrChange>
              </w:rPr>
              <w:delText>Scope</w:delText>
            </w:r>
            <w:r w:rsidDel="004C1854">
              <w:rPr>
                <w:noProof/>
                <w:webHidden/>
              </w:rPr>
              <w:tab/>
              <w:delText>5</w:delText>
            </w:r>
          </w:del>
        </w:p>
        <w:p w14:paraId="2B936AF1" w14:textId="33D39D4D" w:rsidR="00ED7BA4" w:rsidDel="004C1854" w:rsidRDefault="00ED7BA4">
          <w:pPr>
            <w:pStyle w:val="TOC1"/>
            <w:rPr>
              <w:del w:id="112" w:author="Henry Da Costa" w:date="2022-10-28T12:44:00Z"/>
              <w:rFonts w:asciiTheme="minorHAnsi" w:eastAsiaTheme="minorEastAsia" w:hAnsiTheme="minorHAnsi" w:cstheme="minorBidi"/>
              <w:b w:val="0"/>
              <w:noProof/>
              <w:szCs w:val="22"/>
              <w:lang w:eastAsia="en-US"/>
            </w:rPr>
          </w:pPr>
          <w:del w:id="113" w:author="Henry Da Costa" w:date="2022-10-28T12:44:00Z">
            <w:r w:rsidRPr="004C1854" w:rsidDel="004C1854">
              <w:rPr>
                <w:rPrChange w:id="114" w:author="Henry Da Costa" w:date="2022-10-28T12:44:00Z">
                  <w:rPr>
                    <w:rStyle w:val="Hyperlink"/>
                    <w:b w:val="0"/>
                    <w:noProof/>
                  </w:rPr>
                </w:rPrChange>
              </w:rPr>
              <w:delText>2</w:delText>
            </w:r>
            <w:r w:rsidDel="004C1854">
              <w:rPr>
                <w:rFonts w:asciiTheme="minorHAnsi" w:eastAsiaTheme="minorEastAsia" w:hAnsiTheme="minorHAnsi" w:cstheme="minorBidi"/>
                <w:b w:val="0"/>
                <w:noProof/>
                <w:szCs w:val="22"/>
                <w:lang w:eastAsia="en-US"/>
              </w:rPr>
              <w:tab/>
            </w:r>
            <w:r w:rsidRPr="004C1854" w:rsidDel="004C1854">
              <w:rPr>
                <w:rPrChange w:id="115" w:author="Henry Da Costa" w:date="2022-10-28T12:44:00Z">
                  <w:rPr>
                    <w:rStyle w:val="Hyperlink"/>
                    <w:b w:val="0"/>
                    <w:noProof/>
                  </w:rPr>
                </w:rPrChange>
              </w:rPr>
              <w:delText>Normative references</w:delText>
            </w:r>
            <w:r w:rsidDel="004C1854">
              <w:rPr>
                <w:noProof/>
                <w:webHidden/>
              </w:rPr>
              <w:tab/>
              <w:delText>5</w:delText>
            </w:r>
          </w:del>
        </w:p>
        <w:p w14:paraId="517A5C04" w14:textId="4D742628" w:rsidR="00ED7BA4" w:rsidDel="004C1854" w:rsidRDefault="00ED7BA4">
          <w:pPr>
            <w:pStyle w:val="TOC1"/>
            <w:rPr>
              <w:del w:id="116" w:author="Henry Da Costa" w:date="2022-10-28T12:44:00Z"/>
              <w:rFonts w:asciiTheme="minorHAnsi" w:eastAsiaTheme="minorEastAsia" w:hAnsiTheme="minorHAnsi" w:cstheme="minorBidi"/>
              <w:b w:val="0"/>
              <w:noProof/>
              <w:szCs w:val="22"/>
              <w:lang w:eastAsia="en-US"/>
            </w:rPr>
          </w:pPr>
          <w:del w:id="117" w:author="Henry Da Costa" w:date="2022-10-28T12:44:00Z">
            <w:r w:rsidRPr="004C1854" w:rsidDel="004C1854">
              <w:rPr>
                <w:rPrChange w:id="118" w:author="Henry Da Costa" w:date="2022-10-28T12:44:00Z">
                  <w:rPr>
                    <w:rStyle w:val="Hyperlink"/>
                    <w:b w:val="0"/>
                    <w:noProof/>
                  </w:rPr>
                </w:rPrChange>
              </w:rPr>
              <w:delText>3</w:delText>
            </w:r>
            <w:r w:rsidDel="004C1854">
              <w:rPr>
                <w:rFonts w:asciiTheme="minorHAnsi" w:eastAsiaTheme="minorEastAsia" w:hAnsiTheme="minorHAnsi" w:cstheme="minorBidi"/>
                <w:b w:val="0"/>
                <w:noProof/>
                <w:szCs w:val="22"/>
                <w:lang w:eastAsia="en-US"/>
              </w:rPr>
              <w:tab/>
            </w:r>
            <w:r w:rsidRPr="004C1854" w:rsidDel="004C1854">
              <w:rPr>
                <w:rPrChange w:id="119" w:author="Henry Da Costa" w:date="2022-10-28T12:44:00Z">
                  <w:rPr>
                    <w:rStyle w:val="Hyperlink"/>
                    <w:b w:val="0"/>
                    <w:noProof/>
                  </w:rPr>
                </w:rPrChange>
              </w:rPr>
              <w:delText>Terms, definitions and abbreviated terms</w:delText>
            </w:r>
            <w:r w:rsidDel="004C1854">
              <w:rPr>
                <w:noProof/>
                <w:webHidden/>
              </w:rPr>
              <w:tab/>
              <w:delText>5</w:delText>
            </w:r>
          </w:del>
        </w:p>
        <w:p w14:paraId="5E28F5B2" w14:textId="544A421A" w:rsidR="00ED7BA4" w:rsidDel="004C1854" w:rsidRDefault="00ED7BA4">
          <w:pPr>
            <w:pStyle w:val="TOC2"/>
            <w:rPr>
              <w:del w:id="120" w:author="Henry Da Costa" w:date="2022-10-28T12:44:00Z"/>
              <w:rFonts w:asciiTheme="minorHAnsi" w:eastAsiaTheme="minorEastAsia" w:hAnsiTheme="minorHAnsi" w:cstheme="minorBidi"/>
              <w:b w:val="0"/>
              <w:noProof/>
              <w:szCs w:val="22"/>
              <w:lang w:eastAsia="en-US"/>
            </w:rPr>
          </w:pPr>
          <w:del w:id="121" w:author="Henry Da Costa" w:date="2022-10-28T12:44:00Z">
            <w:r w:rsidRPr="004C1854" w:rsidDel="004C1854">
              <w:rPr>
                <w:rPrChange w:id="122" w:author="Henry Da Costa" w:date="2022-10-28T12:44:00Z">
                  <w:rPr>
                    <w:rStyle w:val="Hyperlink"/>
                    <w:b w:val="0"/>
                    <w:noProof/>
                  </w:rPr>
                </w:rPrChange>
              </w:rPr>
              <w:delText>3.1</w:delText>
            </w:r>
            <w:r w:rsidDel="004C1854">
              <w:rPr>
                <w:rFonts w:asciiTheme="minorHAnsi" w:eastAsiaTheme="minorEastAsia" w:hAnsiTheme="minorHAnsi" w:cstheme="minorBidi"/>
                <w:b w:val="0"/>
                <w:noProof/>
                <w:szCs w:val="22"/>
                <w:lang w:eastAsia="en-US"/>
              </w:rPr>
              <w:tab/>
            </w:r>
            <w:r w:rsidRPr="004C1854" w:rsidDel="004C1854">
              <w:rPr>
                <w:rPrChange w:id="123" w:author="Henry Da Costa" w:date="2022-10-28T12:44:00Z">
                  <w:rPr>
                    <w:rStyle w:val="Hyperlink"/>
                    <w:b w:val="0"/>
                    <w:noProof/>
                  </w:rPr>
                </w:rPrChange>
              </w:rPr>
              <w:delText>Terms and definitions</w:delText>
            </w:r>
            <w:r w:rsidDel="004C1854">
              <w:rPr>
                <w:noProof/>
                <w:webHidden/>
              </w:rPr>
              <w:tab/>
              <w:delText>5</w:delText>
            </w:r>
          </w:del>
        </w:p>
        <w:p w14:paraId="64668B3F" w14:textId="56D40DD5" w:rsidR="00ED7BA4" w:rsidDel="004C1854" w:rsidRDefault="00ED7BA4">
          <w:pPr>
            <w:pStyle w:val="TOC2"/>
            <w:rPr>
              <w:del w:id="124" w:author="Henry Da Costa" w:date="2022-10-28T12:44:00Z"/>
              <w:rFonts w:asciiTheme="minorHAnsi" w:eastAsiaTheme="minorEastAsia" w:hAnsiTheme="minorHAnsi" w:cstheme="minorBidi"/>
              <w:b w:val="0"/>
              <w:noProof/>
              <w:szCs w:val="22"/>
              <w:lang w:eastAsia="en-US"/>
            </w:rPr>
          </w:pPr>
          <w:del w:id="125" w:author="Henry Da Costa" w:date="2022-10-28T12:44:00Z">
            <w:r w:rsidRPr="004C1854" w:rsidDel="004C1854">
              <w:rPr>
                <w:rPrChange w:id="126" w:author="Henry Da Costa" w:date="2022-10-28T12:44:00Z">
                  <w:rPr>
                    <w:rStyle w:val="Hyperlink"/>
                    <w:b w:val="0"/>
                    <w:noProof/>
                  </w:rPr>
                </w:rPrChange>
              </w:rPr>
              <w:delText>3.2</w:delText>
            </w:r>
            <w:r w:rsidDel="004C1854">
              <w:rPr>
                <w:rFonts w:asciiTheme="minorHAnsi" w:eastAsiaTheme="minorEastAsia" w:hAnsiTheme="minorHAnsi" w:cstheme="minorBidi"/>
                <w:b w:val="0"/>
                <w:noProof/>
                <w:szCs w:val="22"/>
                <w:lang w:eastAsia="en-US"/>
              </w:rPr>
              <w:tab/>
            </w:r>
            <w:r w:rsidRPr="004C1854" w:rsidDel="004C1854">
              <w:rPr>
                <w:rPrChange w:id="127" w:author="Henry Da Costa" w:date="2022-10-28T12:44:00Z">
                  <w:rPr>
                    <w:rStyle w:val="Hyperlink"/>
                    <w:b w:val="0"/>
                    <w:noProof/>
                  </w:rPr>
                </w:rPrChange>
              </w:rPr>
              <w:delText>Abbreviated terms</w:delText>
            </w:r>
            <w:r w:rsidDel="004C1854">
              <w:rPr>
                <w:noProof/>
                <w:webHidden/>
              </w:rPr>
              <w:tab/>
              <w:delText>7</w:delText>
            </w:r>
          </w:del>
        </w:p>
        <w:p w14:paraId="4CF8EB12" w14:textId="58578865" w:rsidR="00ED7BA4" w:rsidDel="004C1854" w:rsidRDefault="00ED7BA4">
          <w:pPr>
            <w:pStyle w:val="TOC1"/>
            <w:rPr>
              <w:del w:id="128" w:author="Henry Da Costa" w:date="2022-10-28T12:44:00Z"/>
              <w:rFonts w:asciiTheme="minorHAnsi" w:eastAsiaTheme="minorEastAsia" w:hAnsiTheme="minorHAnsi" w:cstheme="minorBidi"/>
              <w:b w:val="0"/>
              <w:noProof/>
              <w:szCs w:val="22"/>
              <w:lang w:eastAsia="en-US"/>
            </w:rPr>
          </w:pPr>
          <w:del w:id="129" w:author="Henry Da Costa" w:date="2022-10-28T12:44:00Z">
            <w:r w:rsidRPr="004C1854" w:rsidDel="004C1854">
              <w:rPr>
                <w:rPrChange w:id="130" w:author="Henry Da Costa" w:date="2022-10-28T12:44:00Z">
                  <w:rPr>
                    <w:rStyle w:val="Hyperlink"/>
                    <w:b w:val="0"/>
                    <w:noProof/>
                    <w:lang w:eastAsia="zh-CN"/>
                  </w:rPr>
                </w:rPrChange>
              </w:rPr>
              <w:delText>4</w:delText>
            </w:r>
            <w:r w:rsidDel="004C1854">
              <w:rPr>
                <w:rFonts w:asciiTheme="minorHAnsi" w:eastAsiaTheme="minorEastAsia" w:hAnsiTheme="minorHAnsi" w:cstheme="minorBidi"/>
                <w:b w:val="0"/>
                <w:noProof/>
                <w:szCs w:val="22"/>
                <w:lang w:eastAsia="en-US"/>
              </w:rPr>
              <w:tab/>
            </w:r>
            <w:r w:rsidRPr="004C1854" w:rsidDel="004C1854">
              <w:rPr>
                <w:rPrChange w:id="131" w:author="Henry Da Costa" w:date="2022-10-28T12:44:00Z">
                  <w:rPr>
                    <w:rStyle w:val="Hyperlink"/>
                    <w:b w:val="0"/>
                    <w:noProof/>
                  </w:rPr>
                </w:rPrChange>
              </w:rPr>
              <w:delText>Overview</w:delText>
            </w:r>
            <w:r w:rsidDel="004C1854">
              <w:rPr>
                <w:noProof/>
                <w:webHidden/>
              </w:rPr>
              <w:tab/>
              <w:delText>7</w:delText>
            </w:r>
          </w:del>
        </w:p>
        <w:p w14:paraId="045EDCB2" w14:textId="5116EE28" w:rsidR="00ED7BA4" w:rsidDel="004C1854" w:rsidRDefault="00ED7BA4">
          <w:pPr>
            <w:pStyle w:val="TOC2"/>
            <w:rPr>
              <w:del w:id="132" w:author="Henry Da Costa" w:date="2022-10-28T12:44:00Z"/>
              <w:rFonts w:asciiTheme="minorHAnsi" w:eastAsiaTheme="minorEastAsia" w:hAnsiTheme="minorHAnsi" w:cstheme="minorBidi"/>
              <w:b w:val="0"/>
              <w:noProof/>
              <w:szCs w:val="22"/>
              <w:lang w:eastAsia="en-US"/>
            </w:rPr>
          </w:pPr>
          <w:del w:id="133" w:author="Henry Da Costa" w:date="2022-10-28T12:44:00Z">
            <w:r w:rsidRPr="004C1854" w:rsidDel="004C1854">
              <w:rPr>
                <w:rPrChange w:id="134" w:author="Henry Da Costa" w:date="2022-10-28T12:44:00Z">
                  <w:rPr>
                    <w:rStyle w:val="Hyperlink"/>
                    <w:b w:val="0"/>
                    <w:noProof/>
                  </w:rPr>
                </w:rPrChange>
              </w:rPr>
              <w:delText>4.1</w:delText>
            </w:r>
            <w:r w:rsidDel="004C1854">
              <w:rPr>
                <w:rFonts w:asciiTheme="minorHAnsi" w:eastAsiaTheme="minorEastAsia" w:hAnsiTheme="minorHAnsi" w:cstheme="minorBidi"/>
                <w:b w:val="0"/>
                <w:noProof/>
                <w:szCs w:val="22"/>
                <w:lang w:eastAsia="en-US"/>
              </w:rPr>
              <w:tab/>
            </w:r>
            <w:r w:rsidRPr="004C1854" w:rsidDel="004C1854">
              <w:rPr>
                <w:rPrChange w:id="135" w:author="Henry Da Costa" w:date="2022-10-28T12:44:00Z">
                  <w:rPr>
                    <w:rStyle w:val="Hyperlink"/>
                    <w:b w:val="0"/>
                    <w:noProof/>
                  </w:rPr>
                </w:rPrChange>
              </w:rPr>
              <w:delText>Organization of this document</w:delText>
            </w:r>
            <w:r w:rsidDel="004C1854">
              <w:rPr>
                <w:noProof/>
                <w:webHidden/>
              </w:rPr>
              <w:tab/>
              <w:delText>7</w:delText>
            </w:r>
          </w:del>
        </w:p>
        <w:p w14:paraId="46455342" w14:textId="4EC1A153" w:rsidR="00ED7BA4" w:rsidDel="004C1854" w:rsidRDefault="00ED7BA4">
          <w:pPr>
            <w:pStyle w:val="TOC2"/>
            <w:rPr>
              <w:del w:id="136" w:author="Henry Da Costa" w:date="2022-10-28T12:44:00Z"/>
              <w:rFonts w:asciiTheme="minorHAnsi" w:eastAsiaTheme="minorEastAsia" w:hAnsiTheme="minorHAnsi" w:cstheme="minorBidi"/>
              <w:b w:val="0"/>
              <w:noProof/>
              <w:szCs w:val="22"/>
              <w:lang w:eastAsia="en-US"/>
            </w:rPr>
          </w:pPr>
          <w:del w:id="137" w:author="Henry Da Costa" w:date="2022-10-28T12:44:00Z">
            <w:r w:rsidRPr="004C1854" w:rsidDel="004C1854">
              <w:rPr>
                <w:rPrChange w:id="138" w:author="Henry Da Costa" w:date="2022-10-28T12:44:00Z">
                  <w:rPr>
                    <w:rStyle w:val="Hyperlink"/>
                    <w:b w:val="0"/>
                    <w:noProof/>
                  </w:rPr>
                </w:rPrChange>
              </w:rPr>
              <w:delText>4.2</w:delText>
            </w:r>
            <w:r w:rsidDel="004C1854">
              <w:rPr>
                <w:rFonts w:asciiTheme="minorHAnsi" w:eastAsiaTheme="minorEastAsia" w:hAnsiTheme="minorHAnsi" w:cstheme="minorBidi"/>
                <w:b w:val="0"/>
                <w:noProof/>
                <w:szCs w:val="22"/>
                <w:lang w:eastAsia="en-US"/>
              </w:rPr>
              <w:tab/>
            </w:r>
            <w:r w:rsidRPr="004C1854" w:rsidDel="004C1854">
              <w:rPr>
                <w:rPrChange w:id="139" w:author="Henry Da Costa" w:date="2022-10-28T12:44:00Z">
                  <w:rPr>
                    <w:rStyle w:val="Hyperlink"/>
                    <w:b w:val="0"/>
                    <w:noProof/>
                  </w:rPr>
                </w:rPrChange>
              </w:rPr>
              <w:delText>Haptic media</w:delText>
            </w:r>
            <w:r w:rsidDel="004C1854">
              <w:rPr>
                <w:noProof/>
                <w:webHidden/>
              </w:rPr>
              <w:tab/>
              <w:delText>7</w:delText>
            </w:r>
          </w:del>
        </w:p>
        <w:p w14:paraId="6C97E676" w14:textId="21CE2025" w:rsidR="00ED7BA4" w:rsidDel="004C1854" w:rsidRDefault="00ED7BA4">
          <w:pPr>
            <w:pStyle w:val="TOC3"/>
            <w:rPr>
              <w:del w:id="140" w:author="Henry Da Costa" w:date="2022-10-28T12:44:00Z"/>
              <w:rFonts w:asciiTheme="minorHAnsi" w:eastAsiaTheme="minorEastAsia" w:hAnsiTheme="minorHAnsi" w:cstheme="minorBidi"/>
              <w:b w:val="0"/>
              <w:noProof/>
              <w:szCs w:val="22"/>
              <w:lang w:eastAsia="en-US"/>
            </w:rPr>
          </w:pPr>
          <w:del w:id="141" w:author="Henry Da Costa" w:date="2022-10-28T12:44:00Z">
            <w:r w:rsidRPr="004C1854" w:rsidDel="004C1854">
              <w:rPr>
                <w:rPrChange w:id="142" w:author="Henry Da Costa" w:date="2022-10-28T12:44:00Z">
                  <w:rPr>
                    <w:rStyle w:val="Hyperlink"/>
                    <w:b w:val="0"/>
                    <w:noProof/>
                    <w:lang w:val="en-GB"/>
                  </w:rPr>
                </w:rPrChange>
              </w:rPr>
              <w:delText>4.2.1</w:delText>
            </w:r>
            <w:r w:rsidDel="004C1854">
              <w:rPr>
                <w:rFonts w:asciiTheme="minorHAnsi" w:eastAsiaTheme="minorEastAsia" w:hAnsiTheme="minorHAnsi" w:cstheme="minorBidi"/>
                <w:b w:val="0"/>
                <w:noProof/>
                <w:szCs w:val="22"/>
                <w:lang w:eastAsia="en-US"/>
              </w:rPr>
              <w:tab/>
            </w:r>
            <w:r w:rsidRPr="004C1854" w:rsidDel="004C1854">
              <w:rPr>
                <w:rPrChange w:id="143" w:author="Henry Da Costa" w:date="2022-10-28T12:44:00Z">
                  <w:rPr>
                    <w:rStyle w:val="Hyperlink"/>
                    <w:b w:val="0"/>
                    <w:noProof/>
                  </w:rPr>
                </w:rPrChange>
              </w:rPr>
              <w:delText>Structure of haptic media</w:delText>
            </w:r>
            <w:r w:rsidDel="004C1854">
              <w:rPr>
                <w:noProof/>
                <w:webHidden/>
              </w:rPr>
              <w:tab/>
              <w:delText>7</w:delText>
            </w:r>
          </w:del>
        </w:p>
        <w:p w14:paraId="1A7134C1" w14:textId="6796327B" w:rsidR="00ED7BA4" w:rsidDel="004C1854" w:rsidRDefault="00ED7BA4">
          <w:pPr>
            <w:pStyle w:val="TOC3"/>
            <w:rPr>
              <w:del w:id="144" w:author="Henry Da Costa" w:date="2022-10-28T12:44:00Z"/>
              <w:rFonts w:asciiTheme="minorHAnsi" w:eastAsiaTheme="minorEastAsia" w:hAnsiTheme="minorHAnsi" w:cstheme="minorBidi"/>
              <w:b w:val="0"/>
              <w:noProof/>
              <w:szCs w:val="22"/>
              <w:lang w:eastAsia="en-US"/>
            </w:rPr>
          </w:pPr>
          <w:del w:id="145" w:author="Henry Da Costa" w:date="2022-10-28T12:44:00Z">
            <w:r w:rsidRPr="004C1854" w:rsidDel="004C1854">
              <w:rPr>
                <w:rPrChange w:id="146" w:author="Henry Da Costa" w:date="2022-10-28T12:44:00Z">
                  <w:rPr>
                    <w:rStyle w:val="Hyperlink"/>
                    <w:b w:val="0"/>
                    <w:noProof/>
                  </w:rPr>
                </w:rPrChange>
              </w:rPr>
              <w:lastRenderedPageBreak/>
              <w:delText>4.2.2</w:delText>
            </w:r>
            <w:r w:rsidDel="004C1854">
              <w:rPr>
                <w:rFonts w:asciiTheme="minorHAnsi" w:eastAsiaTheme="minorEastAsia" w:hAnsiTheme="minorHAnsi" w:cstheme="minorBidi"/>
                <w:b w:val="0"/>
                <w:noProof/>
                <w:szCs w:val="22"/>
                <w:lang w:eastAsia="en-US"/>
              </w:rPr>
              <w:tab/>
            </w:r>
            <w:r w:rsidRPr="004C1854" w:rsidDel="004C1854">
              <w:rPr>
                <w:rPrChange w:id="147" w:author="Henry Da Costa" w:date="2022-10-28T12:44:00Z">
                  <w:rPr>
                    <w:rStyle w:val="Hyperlink"/>
                    <w:b w:val="0"/>
                    <w:noProof/>
                  </w:rPr>
                </w:rPrChange>
              </w:rPr>
              <w:delText>Configuration packets</w:delText>
            </w:r>
            <w:r w:rsidDel="004C1854">
              <w:rPr>
                <w:noProof/>
                <w:webHidden/>
              </w:rPr>
              <w:tab/>
              <w:delText>7</w:delText>
            </w:r>
          </w:del>
        </w:p>
        <w:p w14:paraId="04019B92" w14:textId="5C2057D4" w:rsidR="00ED7BA4" w:rsidDel="004C1854" w:rsidRDefault="00ED7BA4">
          <w:pPr>
            <w:pStyle w:val="TOC3"/>
            <w:rPr>
              <w:del w:id="148" w:author="Henry Da Costa" w:date="2022-10-28T12:44:00Z"/>
              <w:rFonts w:asciiTheme="minorHAnsi" w:eastAsiaTheme="minorEastAsia" w:hAnsiTheme="minorHAnsi" w:cstheme="minorBidi"/>
              <w:b w:val="0"/>
              <w:noProof/>
              <w:szCs w:val="22"/>
              <w:lang w:eastAsia="en-US"/>
            </w:rPr>
          </w:pPr>
          <w:del w:id="149" w:author="Henry Da Costa" w:date="2022-10-28T12:44:00Z">
            <w:r w:rsidRPr="004C1854" w:rsidDel="004C1854">
              <w:rPr>
                <w:rPrChange w:id="150" w:author="Henry Da Costa" w:date="2022-10-28T12:44:00Z">
                  <w:rPr>
                    <w:rStyle w:val="Hyperlink"/>
                    <w:b w:val="0"/>
                    <w:noProof/>
                  </w:rPr>
                </w:rPrChange>
              </w:rPr>
              <w:delText>4.2.3</w:delText>
            </w:r>
            <w:r w:rsidDel="004C1854">
              <w:rPr>
                <w:rFonts w:asciiTheme="minorHAnsi" w:eastAsiaTheme="minorEastAsia" w:hAnsiTheme="minorHAnsi" w:cstheme="minorBidi"/>
                <w:b w:val="0"/>
                <w:noProof/>
                <w:szCs w:val="22"/>
                <w:lang w:eastAsia="en-US"/>
              </w:rPr>
              <w:tab/>
            </w:r>
            <w:r w:rsidRPr="004C1854" w:rsidDel="004C1854">
              <w:rPr>
                <w:rPrChange w:id="151" w:author="Henry Da Costa" w:date="2022-10-28T12:44:00Z">
                  <w:rPr>
                    <w:rStyle w:val="Hyperlink"/>
                    <w:b w:val="0"/>
                    <w:noProof/>
                  </w:rPr>
                </w:rPrChange>
              </w:rPr>
              <w:delText>Data packets and MIHS samples</w:delText>
            </w:r>
            <w:r w:rsidDel="004C1854">
              <w:rPr>
                <w:noProof/>
                <w:webHidden/>
              </w:rPr>
              <w:tab/>
              <w:delText>8</w:delText>
            </w:r>
          </w:del>
        </w:p>
        <w:p w14:paraId="4CB9E025" w14:textId="56B4BA61" w:rsidR="00ED7BA4" w:rsidDel="004C1854" w:rsidRDefault="00ED7BA4">
          <w:pPr>
            <w:pStyle w:val="TOC1"/>
            <w:rPr>
              <w:del w:id="152" w:author="Henry Da Costa" w:date="2022-10-28T12:44:00Z"/>
              <w:rFonts w:asciiTheme="minorHAnsi" w:eastAsiaTheme="minorEastAsia" w:hAnsiTheme="minorHAnsi" w:cstheme="minorBidi"/>
              <w:b w:val="0"/>
              <w:noProof/>
              <w:szCs w:val="22"/>
              <w:lang w:eastAsia="en-US"/>
            </w:rPr>
          </w:pPr>
          <w:del w:id="153" w:author="Henry Da Costa" w:date="2022-10-28T12:44:00Z">
            <w:r w:rsidRPr="004C1854" w:rsidDel="004C1854">
              <w:rPr>
                <w:rPrChange w:id="154" w:author="Henry Da Costa" w:date="2022-10-28T12:44:00Z">
                  <w:rPr>
                    <w:rStyle w:val="Hyperlink"/>
                    <w:b w:val="0"/>
                    <w:noProof/>
                    <w:lang w:eastAsia="zh-CN"/>
                  </w:rPr>
                </w:rPrChange>
              </w:rPr>
              <w:delText>5</w:delText>
            </w:r>
            <w:r w:rsidDel="004C1854">
              <w:rPr>
                <w:rFonts w:asciiTheme="minorHAnsi" w:eastAsiaTheme="minorEastAsia" w:hAnsiTheme="minorHAnsi" w:cstheme="minorBidi"/>
                <w:b w:val="0"/>
                <w:noProof/>
                <w:szCs w:val="22"/>
                <w:lang w:eastAsia="en-US"/>
              </w:rPr>
              <w:tab/>
            </w:r>
            <w:r w:rsidRPr="004C1854" w:rsidDel="004C1854">
              <w:rPr>
                <w:rPrChange w:id="155" w:author="Henry Da Costa" w:date="2022-10-28T12:44:00Z">
                  <w:rPr>
                    <w:rStyle w:val="Hyperlink"/>
                    <w:b w:val="0"/>
                    <w:noProof/>
                    <w:lang w:eastAsia="zh-CN"/>
                  </w:rPr>
                </w:rPrChange>
              </w:rPr>
              <w:delText>Carriage of haptic coding data</w:delText>
            </w:r>
            <w:r w:rsidDel="004C1854">
              <w:rPr>
                <w:noProof/>
                <w:webHidden/>
              </w:rPr>
              <w:tab/>
              <w:delText>9</w:delText>
            </w:r>
          </w:del>
        </w:p>
        <w:p w14:paraId="11D8B673" w14:textId="12EDFF1B" w:rsidR="00ED7BA4" w:rsidDel="004C1854" w:rsidRDefault="00ED7BA4">
          <w:pPr>
            <w:pStyle w:val="TOC2"/>
            <w:rPr>
              <w:del w:id="156" w:author="Henry Da Costa" w:date="2022-10-28T12:44:00Z"/>
              <w:rFonts w:asciiTheme="minorHAnsi" w:eastAsiaTheme="minorEastAsia" w:hAnsiTheme="minorHAnsi" w:cstheme="minorBidi"/>
              <w:b w:val="0"/>
              <w:noProof/>
              <w:szCs w:val="22"/>
              <w:lang w:eastAsia="en-US"/>
            </w:rPr>
          </w:pPr>
          <w:del w:id="157" w:author="Henry Da Costa" w:date="2022-10-28T12:44:00Z">
            <w:r w:rsidRPr="004C1854" w:rsidDel="004C1854">
              <w:rPr>
                <w:rPrChange w:id="158" w:author="Henry Da Costa" w:date="2022-10-28T12:44:00Z">
                  <w:rPr>
                    <w:rStyle w:val="Hyperlink"/>
                    <w:b w:val="0"/>
                    <w:noProof/>
                  </w:rPr>
                </w:rPrChange>
              </w:rPr>
              <w:delText>5.1</w:delText>
            </w:r>
            <w:r w:rsidDel="004C1854">
              <w:rPr>
                <w:rFonts w:asciiTheme="minorHAnsi" w:eastAsiaTheme="minorEastAsia" w:hAnsiTheme="minorHAnsi" w:cstheme="minorBidi"/>
                <w:b w:val="0"/>
                <w:noProof/>
                <w:szCs w:val="22"/>
                <w:lang w:eastAsia="en-US"/>
              </w:rPr>
              <w:tab/>
            </w:r>
            <w:r w:rsidRPr="004C1854" w:rsidDel="004C1854">
              <w:rPr>
                <w:rPrChange w:id="159" w:author="Henry Da Costa" w:date="2022-10-28T12:44:00Z">
                  <w:rPr>
                    <w:rStyle w:val="Hyperlink"/>
                    <w:b w:val="0"/>
                    <w:noProof/>
                  </w:rPr>
                </w:rPrChange>
              </w:rPr>
              <w:delText>General</w:delText>
            </w:r>
            <w:r w:rsidDel="004C1854">
              <w:rPr>
                <w:noProof/>
                <w:webHidden/>
              </w:rPr>
              <w:tab/>
              <w:delText>9</w:delText>
            </w:r>
          </w:del>
        </w:p>
        <w:p w14:paraId="41DC066F" w14:textId="2D6A6A6F" w:rsidR="00ED7BA4" w:rsidDel="004C1854" w:rsidRDefault="00ED7BA4">
          <w:pPr>
            <w:pStyle w:val="TOC2"/>
            <w:rPr>
              <w:del w:id="160" w:author="Henry Da Costa" w:date="2022-10-28T12:44:00Z"/>
              <w:rFonts w:asciiTheme="minorHAnsi" w:eastAsiaTheme="minorEastAsia" w:hAnsiTheme="minorHAnsi" w:cstheme="minorBidi"/>
              <w:b w:val="0"/>
              <w:noProof/>
              <w:szCs w:val="22"/>
              <w:lang w:eastAsia="en-US"/>
            </w:rPr>
          </w:pPr>
          <w:del w:id="161" w:author="Henry Da Costa" w:date="2022-10-28T12:44:00Z">
            <w:r w:rsidRPr="004C1854" w:rsidDel="004C1854">
              <w:rPr>
                <w:rPrChange w:id="162" w:author="Henry Da Costa" w:date="2022-10-28T12:44:00Z">
                  <w:rPr>
                    <w:rStyle w:val="Hyperlink"/>
                    <w:b w:val="0"/>
                    <w:noProof/>
                  </w:rPr>
                </w:rPrChange>
              </w:rPr>
              <w:delText>5.2</w:delText>
            </w:r>
            <w:r w:rsidDel="004C1854">
              <w:rPr>
                <w:rFonts w:asciiTheme="minorHAnsi" w:eastAsiaTheme="minorEastAsia" w:hAnsiTheme="minorHAnsi" w:cstheme="minorBidi"/>
                <w:b w:val="0"/>
                <w:noProof/>
                <w:szCs w:val="22"/>
                <w:lang w:eastAsia="en-US"/>
              </w:rPr>
              <w:tab/>
            </w:r>
            <w:r w:rsidRPr="004C1854" w:rsidDel="004C1854">
              <w:rPr>
                <w:rPrChange w:id="163" w:author="Henry Da Costa" w:date="2022-10-28T12:44:00Z">
                  <w:rPr>
                    <w:rStyle w:val="Hyperlink"/>
                    <w:b w:val="0"/>
                    <w:noProof/>
                  </w:rPr>
                </w:rPrChange>
              </w:rPr>
              <w:delText>MIHS streams and tracks</w:delText>
            </w:r>
            <w:r w:rsidDel="004C1854">
              <w:rPr>
                <w:noProof/>
                <w:webHidden/>
              </w:rPr>
              <w:tab/>
              <w:delText>9</w:delText>
            </w:r>
          </w:del>
        </w:p>
        <w:p w14:paraId="30EFB40E" w14:textId="0208B263" w:rsidR="00ED7BA4" w:rsidDel="004C1854" w:rsidRDefault="00ED7BA4">
          <w:pPr>
            <w:pStyle w:val="TOC3"/>
            <w:rPr>
              <w:del w:id="164" w:author="Henry Da Costa" w:date="2022-10-28T12:44:00Z"/>
              <w:rFonts w:asciiTheme="minorHAnsi" w:eastAsiaTheme="minorEastAsia" w:hAnsiTheme="minorHAnsi" w:cstheme="minorBidi"/>
              <w:b w:val="0"/>
              <w:noProof/>
              <w:szCs w:val="22"/>
              <w:lang w:eastAsia="en-US"/>
            </w:rPr>
          </w:pPr>
          <w:del w:id="165" w:author="Henry Da Costa" w:date="2022-10-28T12:44:00Z">
            <w:r w:rsidRPr="004C1854" w:rsidDel="004C1854">
              <w:rPr>
                <w:rPrChange w:id="166" w:author="Henry Da Costa" w:date="2022-10-28T12:44:00Z">
                  <w:rPr>
                    <w:rStyle w:val="Hyperlink"/>
                    <w:b w:val="0"/>
                    <w:noProof/>
                  </w:rPr>
                </w:rPrChange>
              </w:rPr>
              <w:delText>5.2.1</w:delText>
            </w:r>
            <w:r w:rsidDel="004C1854">
              <w:rPr>
                <w:rFonts w:asciiTheme="minorHAnsi" w:eastAsiaTheme="minorEastAsia" w:hAnsiTheme="minorHAnsi" w:cstheme="minorBidi"/>
                <w:b w:val="0"/>
                <w:noProof/>
                <w:szCs w:val="22"/>
                <w:lang w:eastAsia="en-US"/>
              </w:rPr>
              <w:tab/>
            </w:r>
            <w:r w:rsidRPr="004C1854" w:rsidDel="004C1854">
              <w:rPr>
                <w:rPrChange w:id="167" w:author="Henry Da Costa" w:date="2022-10-28T12:44:00Z">
                  <w:rPr>
                    <w:rStyle w:val="Hyperlink"/>
                    <w:b w:val="0"/>
                    <w:noProof/>
                  </w:rPr>
                </w:rPrChange>
              </w:rPr>
              <w:delText>MIHS sample entry</w:delText>
            </w:r>
            <w:r w:rsidDel="004C1854">
              <w:rPr>
                <w:noProof/>
                <w:webHidden/>
              </w:rPr>
              <w:tab/>
              <w:delText>9</w:delText>
            </w:r>
          </w:del>
        </w:p>
        <w:p w14:paraId="76DB4DDB" w14:textId="6CFB99C8" w:rsidR="00ED7BA4" w:rsidDel="004C1854" w:rsidRDefault="00ED7BA4">
          <w:pPr>
            <w:pStyle w:val="TOC3"/>
            <w:rPr>
              <w:del w:id="168" w:author="Henry Da Costa" w:date="2022-10-28T12:44:00Z"/>
              <w:rFonts w:asciiTheme="minorHAnsi" w:eastAsiaTheme="minorEastAsia" w:hAnsiTheme="minorHAnsi" w:cstheme="minorBidi"/>
              <w:b w:val="0"/>
              <w:noProof/>
              <w:szCs w:val="22"/>
              <w:lang w:eastAsia="en-US"/>
            </w:rPr>
          </w:pPr>
          <w:del w:id="169" w:author="Henry Da Costa" w:date="2022-10-28T12:44:00Z">
            <w:r w:rsidRPr="004C1854" w:rsidDel="004C1854">
              <w:rPr>
                <w:rPrChange w:id="170" w:author="Henry Da Costa" w:date="2022-10-28T12:44:00Z">
                  <w:rPr>
                    <w:rStyle w:val="Hyperlink"/>
                    <w:b w:val="0"/>
                    <w:noProof/>
                  </w:rPr>
                </w:rPrChange>
              </w:rPr>
              <w:delText>5.2.2</w:delText>
            </w:r>
            <w:r w:rsidDel="004C1854">
              <w:rPr>
                <w:rFonts w:asciiTheme="minorHAnsi" w:eastAsiaTheme="minorEastAsia" w:hAnsiTheme="minorHAnsi" w:cstheme="minorBidi"/>
                <w:b w:val="0"/>
                <w:noProof/>
                <w:szCs w:val="22"/>
                <w:lang w:eastAsia="en-US"/>
              </w:rPr>
              <w:tab/>
            </w:r>
            <w:r w:rsidRPr="004C1854" w:rsidDel="004C1854">
              <w:rPr>
                <w:rPrChange w:id="171" w:author="Henry Da Costa" w:date="2022-10-28T12:44:00Z">
                  <w:rPr>
                    <w:rStyle w:val="Hyperlink"/>
                    <w:b w:val="0"/>
                    <w:noProof/>
                  </w:rPr>
                </w:rPrChange>
              </w:rPr>
              <w:delText>MIHS configuration box</w:delText>
            </w:r>
            <w:r w:rsidDel="004C1854">
              <w:rPr>
                <w:noProof/>
                <w:webHidden/>
              </w:rPr>
              <w:tab/>
              <w:delText>10</w:delText>
            </w:r>
          </w:del>
        </w:p>
        <w:p w14:paraId="5646C36B" w14:textId="7851C242" w:rsidR="00ED7BA4" w:rsidDel="004C1854" w:rsidRDefault="00ED7BA4">
          <w:pPr>
            <w:pStyle w:val="TOC3"/>
            <w:rPr>
              <w:del w:id="172" w:author="Henry Da Costa" w:date="2022-10-28T12:44:00Z"/>
              <w:rFonts w:asciiTheme="minorHAnsi" w:eastAsiaTheme="minorEastAsia" w:hAnsiTheme="minorHAnsi" w:cstheme="minorBidi"/>
              <w:b w:val="0"/>
              <w:noProof/>
              <w:szCs w:val="22"/>
              <w:lang w:eastAsia="en-US"/>
            </w:rPr>
          </w:pPr>
          <w:del w:id="173" w:author="Henry Da Costa" w:date="2022-10-28T12:44:00Z">
            <w:r w:rsidRPr="004C1854" w:rsidDel="004C1854">
              <w:rPr>
                <w:rPrChange w:id="174" w:author="Henry Da Costa" w:date="2022-10-28T12:44:00Z">
                  <w:rPr>
                    <w:rStyle w:val="Hyperlink"/>
                    <w:b w:val="0"/>
                    <w:noProof/>
                  </w:rPr>
                </w:rPrChange>
              </w:rPr>
              <w:delText>5.2.3</w:delText>
            </w:r>
            <w:r w:rsidDel="004C1854">
              <w:rPr>
                <w:rFonts w:asciiTheme="minorHAnsi" w:eastAsiaTheme="minorEastAsia" w:hAnsiTheme="minorHAnsi" w:cstheme="minorBidi"/>
                <w:b w:val="0"/>
                <w:noProof/>
                <w:szCs w:val="22"/>
                <w:lang w:eastAsia="en-US"/>
              </w:rPr>
              <w:tab/>
            </w:r>
            <w:r w:rsidRPr="004C1854" w:rsidDel="004C1854">
              <w:rPr>
                <w:rPrChange w:id="175" w:author="Henry Da Costa" w:date="2022-10-28T12:44:00Z">
                  <w:rPr>
                    <w:rStyle w:val="Hyperlink"/>
                    <w:b w:val="0"/>
                    <w:noProof/>
                  </w:rPr>
                </w:rPrChange>
              </w:rPr>
              <w:delText>Haptic experience description box</w:delText>
            </w:r>
            <w:r w:rsidDel="004C1854">
              <w:rPr>
                <w:noProof/>
                <w:webHidden/>
              </w:rPr>
              <w:tab/>
              <w:delText>11</w:delText>
            </w:r>
          </w:del>
        </w:p>
        <w:p w14:paraId="73C3B942" w14:textId="6BB0CDE0" w:rsidR="00ED7BA4" w:rsidDel="004C1854" w:rsidRDefault="00ED7BA4">
          <w:pPr>
            <w:pStyle w:val="TOC3"/>
            <w:rPr>
              <w:del w:id="176" w:author="Henry Da Costa" w:date="2022-10-28T12:44:00Z"/>
              <w:rFonts w:asciiTheme="minorHAnsi" w:eastAsiaTheme="minorEastAsia" w:hAnsiTheme="minorHAnsi" w:cstheme="minorBidi"/>
              <w:b w:val="0"/>
              <w:noProof/>
              <w:szCs w:val="22"/>
              <w:lang w:eastAsia="en-US"/>
            </w:rPr>
          </w:pPr>
          <w:del w:id="177" w:author="Henry Da Costa" w:date="2022-10-28T12:44:00Z">
            <w:r w:rsidRPr="004C1854" w:rsidDel="004C1854">
              <w:rPr>
                <w:rPrChange w:id="178" w:author="Henry Da Costa" w:date="2022-10-28T12:44:00Z">
                  <w:rPr>
                    <w:rStyle w:val="Hyperlink"/>
                    <w:b w:val="0"/>
                    <w:noProof/>
                  </w:rPr>
                </w:rPrChange>
              </w:rPr>
              <w:delText>5.2.4</w:delText>
            </w:r>
            <w:r w:rsidDel="004C1854">
              <w:rPr>
                <w:rFonts w:asciiTheme="minorHAnsi" w:eastAsiaTheme="minorEastAsia" w:hAnsiTheme="minorHAnsi" w:cstheme="minorBidi"/>
                <w:b w:val="0"/>
                <w:noProof/>
                <w:szCs w:val="22"/>
                <w:lang w:eastAsia="en-US"/>
              </w:rPr>
              <w:tab/>
            </w:r>
            <w:r w:rsidRPr="004C1854" w:rsidDel="004C1854">
              <w:rPr>
                <w:rPrChange w:id="179" w:author="Henry Da Costa" w:date="2022-10-28T12:44:00Z">
                  <w:rPr>
                    <w:rStyle w:val="Hyperlink"/>
                    <w:b w:val="0"/>
                    <w:noProof/>
                  </w:rPr>
                </w:rPrChange>
              </w:rPr>
              <w:delText>Haptic avatar description box</w:delText>
            </w:r>
            <w:r w:rsidDel="004C1854">
              <w:rPr>
                <w:noProof/>
                <w:webHidden/>
              </w:rPr>
              <w:tab/>
              <w:delText>11</w:delText>
            </w:r>
          </w:del>
        </w:p>
        <w:p w14:paraId="36A70D91" w14:textId="72B436A2" w:rsidR="00ED7BA4" w:rsidDel="004C1854" w:rsidRDefault="00ED7BA4">
          <w:pPr>
            <w:pStyle w:val="TOC3"/>
            <w:rPr>
              <w:del w:id="180" w:author="Henry Da Costa" w:date="2022-10-28T12:44:00Z"/>
              <w:rFonts w:asciiTheme="minorHAnsi" w:eastAsiaTheme="minorEastAsia" w:hAnsiTheme="minorHAnsi" w:cstheme="minorBidi"/>
              <w:b w:val="0"/>
              <w:noProof/>
              <w:szCs w:val="22"/>
              <w:lang w:eastAsia="en-US"/>
            </w:rPr>
          </w:pPr>
          <w:del w:id="181" w:author="Henry Da Costa" w:date="2022-10-28T12:44:00Z">
            <w:r w:rsidRPr="004C1854" w:rsidDel="004C1854">
              <w:rPr>
                <w:rPrChange w:id="182" w:author="Henry Da Costa" w:date="2022-10-28T12:44:00Z">
                  <w:rPr>
                    <w:rStyle w:val="Hyperlink"/>
                    <w:b w:val="0"/>
                    <w:noProof/>
                  </w:rPr>
                </w:rPrChange>
              </w:rPr>
              <w:delText>5.2.5</w:delText>
            </w:r>
            <w:r w:rsidDel="004C1854">
              <w:rPr>
                <w:rFonts w:asciiTheme="minorHAnsi" w:eastAsiaTheme="minorEastAsia" w:hAnsiTheme="minorHAnsi" w:cstheme="minorBidi"/>
                <w:b w:val="0"/>
                <w:noProof/>
                <w:szCs w:val="22"/>
                <w:lang w:eastAsia="en-US"/>
              </w:rPr>
              <w:tab/>
            </w:r>
            <w:r w:rsidRPr="004C1854" w:rsidDel="004C1854">
              <w:rPr>
                <w:rPrChange w:id="183" w:author="Henry Da Costa" w:date="2022-10-28T12:44:00Z">
                  <w:rPr>
                    <w:rStyle w:val="Hyperlink"/>
                    <w:b w:val="0"/>
                    <w:noProof/>
                  </w:rPr>
                </w:rPrChange>
              </w:rPr>
              <w:delText>Haptic perception description box</w:delText>
            </w:r>
            <w:r w:rsidDel="004C1854">
              <w:rPr>
                <w:noProof/>
                <w:webHidden/>
              </w:rPr>
              <w:tab/>
              <w:delText>12</w:delText>
            </w:r>
          </w:del>
        </w:p>
        <w:p w14:paraId="41C03F6E" w14:textId="2049735F" w:rsidR="00ED7BA4" w:rsidDel="004C1854" w:rsidRDefault="00ED7BA4">
          <w:pPr>
            <w:pStyle w:val="TOC3"/>
            <w:rPr>
              <w:del w:id="184" w:author="Henry Da Costa" w:date="2022-10-28T12:44:00Z"/>
              <w:rFonts w:asciiTheme="minorHAnsi" w:eastAsiaTheme="minorEastAsia" w:hAnsiTheme="minorHAnsi" w:cstheme="minorBidi"/>
              <w:b w:val="0"/>
              <w:noProof/>
              <w:szCs w:val="22"/>
              <w:lang w:eastAsia="en-US"/>
            </w:rPr>
          </w:pPr>
          <w:del w:id="185" w:author="Henry Da Costa" w:date="2022-10-28T12:44:00Z">
            <w:r w:rsidRPr="004C1854" w:rsidDel="004C1854">
              <w:rPr>
                <w:rPrChange w:id="186" w:author="Henry Da Costa" w:date="2022-10-28T12:44:00Z">
                  <w:rPr>
                    <w:rStyle w:val="Hyperlink"/>
                    <w:b w:val="0"/>
                    <w:noProof/>
                  </w:rPr>
                </w:rPrChange>
              </w:rPr>
              <w:delText>5.2.6</w:delText>
            </w:r>
            <w:r w:rsidDel="004C1854">
              <w:rPr>
                <w:rFonts w:asciiTheme="minorHAnsi" w:eastAsiaTheme="minorEastAsia" w:hAnsiTheme="minorHAnsi" w:cstheme="minorBidi"/>
                <w:b w:val="0"/>
                <w:noProof/>
                <w:szCs w:val="22"/>
                <w:lang w:eastAsia="en-US"/>
              </w:rPr>
              <w:tab/>
            </w:r>
            <w:r w:rsidRPr="004C1854" w:rsidDel="004C1854">
              <w:rPr>
                <w:rPrChange w:id="187" w:author="Henry Da Costa" w:date="2022-10-28T12:44:00Z">
                  <w:rPr>
                    <w:rStyle w:val="Hyperlink"/>
                    <w:b w:val="0"/>
                    <w:noProof/>
                  </w:rPr>
                </w:rPrChange>
              </w:rPr>
              <w:delText>Haptic reference device description box</w:delText>
            </w:r>
            <w:r w:rsidDel="004C1854">
              <w:rPr>
                <w:noProof/>
                <w:webHidden/>
              </w:rPr>
              <w:tab/>
              <w:delText>13</w:delText>
            </w:r>
          </w:del>
        </w:p>
        <w:p w14:paraId="074E2AF1" w14:textId="7ED09FEF" w:rsidR="00ED7BA4" w:rsidDel="004C1854" w:rsidRDefault="00ED7BA4">
          <w:pPr>
            <w:pStyle w:val="TOC3"/>
            <w:rPr>
              <w:del w:id="188" w:author="Henry Da Costa" w:date="2022-10-28T12:44:00Z"/>
              <w:rFonts w:asciiTheme="minorHAnsi" w:eastAsiaTheme="minorEastAsia" w:hAnsiTheme="minorHAnsi" w:cstheme="minorBidi"/>
              <w:b w:val="0"/>
              <w:noProof/>
              <w:szCs w:val="22"/>
              <w:lang w:eastAsia="en-US"/>
            </w:rPr>
          </w:pPr>
          <w:del w:id="189" w:author="Henry Da Costa" w:date="2022-10-28T12:44:00Z">
            <w:r w:rsidRPr="004C1854" w:rsidDel="004C1854">
              <w:rPr>
                <w:rPrChange w:id="190" w:author="Henry Da Costa" w:date="2022-10-28T12:44:00Z">
                  <w:rPr>
                    <w:rStyle w:val="Hyperlink"/>
                    <w:b w:val="0"/>
                    <w:noProof/>
                  </w:rPr>
                </w:rPrChange>
              </w:rPr>
              <w:delText>5.2.7</w:delText>
            </w:r>
            <w:r w:rsidDel="004C1854">
              <w:rPr>
                <w:rFonts w:asciiTheme="minorHAnsi" w:eastAsiaTheme="minorEastAsia" w:hAnsiTheme="minorHAnsi" w:cstheme="minorBidi"/>
                <w:b w:val="0"/>
                <w:noProof/>
                <w:szCs w:val="22"/>
                <w:lang w:eastAsia="en-US"/>
              </w:rPr>
              <w:tab/>
            </w:r>
            <w:r w:rsidRPr="004C1854" w:rsidDel="004C1854">
              <w:rPr>
                <w:rPrChange w:id="191" w:author="Henry Da Costa" w:date="2022-10-28T12:44:00Z">
                  <w:rPr>
                    <w:rStyle w:val="Hyperlink"/>
                    <w:b w:val="0"/>
                    <w:noProof/>
                  </w:rPr>
                </w:rPrChange>
              </w:rPr>
              <w:delText>Haptic channel description box</w:delText>
            </w:r>
            <w:r w:rsidDel="004C1854">
              <w:rPr>
                <w:noProof/>
                <w:webHidden/>
              </w:rPr>
              <w:tab/>
              <w:delText>15</w:delText>
            </w:r>
          </w:del>
        </w:p>
        <w:p w14:paraId="5CD21A11" w14:textId="78BD7D12" w:rsidR="00ED7BA4" w:rsidDel="004C1854" w:rsidRDefault="00ED7BA4">
          <w:pPr>
            <w:pStyle w:val="TOC3"/>
            <w:rPr>
              <w:del w:id="192" w:author="Henry Da Costa" w:date="2022-10-28T12:44:00Z"/>
              <w:rFonts w:asciiTheme="minorHAnsi" w:eastAsiaTheme="minorEastAsia" w:hAnsiTheme="minorHAnsi" w:cstheme="minorBidi"/>
              <w:b w:val="0"/>
              <w:noProof/>
              <w:szCs w:val="22"/>
              <w:lang w:eastAsia="en-US"/>
            </w:rPr>
          </w:pPr>
          <w:del w:id="193" w:author="Henry Da Costa" w:date="2022-10-28T12:44:00Z">
            <w:r w:rsidRPr="004C1854" w:rsidDel="004C1854">
              <w:rPr>
                <w:rPrChange w:id="194" w:author="Henry Da Costa" w:date="2022-10-28T12:44:00Z">
                  <w:rPr>
                    <w:rStyle w:val="Hyperlink"/>
                    <w:b w:val="0"/>
                    <w:noProof/>
                  </w:rPr>
                </w:rPrChange>
              </w:rPr>
              <w:delText>5.2.8</w:delText>
            </w:r>
            <w:r w:rsidDel="004C1854">
              <w:rPr>
                <w:rFonts w:asciiTheme="minorHAnsi" w:eastAsiaTheme="minorEastAsia" w:hAnsiTheme="minorHAnsi" w:cstheme="minorBidi"/>
                <w:b w:val="0"/>
                <w:noProof/>
                <w:szCs w:val="22"/>
                <w:lang w:eastAsia="en-US"/>
              </w:rPr>
              <w:tab/>
            </w:r>
            <w:r w:rsidRPr="004C1854" w:rsidDel="004C1854">
              <w:rPr>
                <w:rPrChange w:id="195" w:author="Henry Da Costa" w:date="2022-10-28T12:44:00Z">
                  <w:rPr>
                    <w:rStyle w:val="Hyperlink"/>
                    <w:b w:val="0"/>
                    <w:noProof/>
                  </w:rPr>
                </w:rPrChange>
              </w:rPr>
              <w:delText>Haptic band description box</w:delText>
            </w:r>
            <w:r w:rsidDel="004C1854">
              <w:rPr>
                <w:noProof/>
                <w:webHidden/>
              </w:rPr>
              <w:tab/>
              <w:delText>16</w:delText>
            </w:r>
          </w:del>
        </w:p>
        <w:p w14:paraId="033EF910" w14:textId="56792DC0" w:rsidR="00ED7BA4" w:rsidDel="004C1854" w:rsidRDefault="00ED7BA4">
          <w:pPr>
            <w:pStyle w:val="TOC3"/>
            <w:rPr>
              <w:del w:id="196" w:author="Henry Da Costa" w:date="2022-10-28T12:44:00Z"/>
              <w:rFonts w:asciiTheme="minorHAnsi" w:eastAsiaTheme="minorEastAsia" w:hAnsiTheme="minorHAnsi" w:cstheme="minorBidi"/>
              <w:b w:val="0"/>
              <w:noProof/>
              <w:szCs w:val="22"/>
              <w:lang w:eastAsia="en-US"/>
            </w:rPr>
          </w:pPr>
          <w:del w:id="197" w:author="Henry Da Costa" w:date="2022-10-28T12:44:00Z">
            <w:r w:rsidRPr="004C1854" w:rsidDel="004C1854">
              <w:rPr>
                <w:rPrChange w:id="198" w:author="Henry Da Costa" w:date="2022-10-28T12:44:00Z">
                  <w:rPr>
                    <w:rStyle w:val="Hyperlink"/>
                    <w:b w:val="0"/>
                    <w:noProof/>
                  </w:rPr>
                </w:rPrChange>
              </w:rPr>
              <w:delText>5.2.9</w:delText>
            </w:r>
            <w:r w:rsidDel="004C1854">
              <w:rPr>
                <w:rFonts w:asciiTheme="minorHAnsi" w:eastAsiaTheme="minorEastAsia" w:hAnsiTheme="minorHAnsi" w:cstheme="minorBidi"/>
                <w:b w:val="0"/>
                <w:noProof/>
                <w:szCs w:val="22"/>
                <w:lang w:eastAsia="en-US"/>
              </w:rPr>
              <w:tab/>
            </w:r>
            <w:r w:rsidRPr="004C1854" w:rsidDel="004C1854">
              <w:rPr>
                <w:rPrChange w:id="199" w:author="Henry Da Costa" w:date="2022-10-28T12:44:00Z">
                  <w:rPr>
                    <w:rStyle w:val="Hyperlink"/>
                    <w:b w:val="0"/>
                    <w:noProof/>
                  </w:rPr>
                </w:rPrChange>
              </w:rPr>
              <w:delText>Sample content format</w:delText>
            </w:r>
            <w:r w:rsidDel="004C1854">
              <w:rPr>
                <w:noProof/>
                <w:webHidden/>
              </w:rPr>
              <w:tab/>
              <w:delText>17</w:delText>
            </w:r>
          </w:del>
        </w:p>
        <w:p w14:paraId="21E58A18" w14:textId="5860C00F" w:rsidR="00ED7BA4" w:rsidDel="004C1854" w:rsidRDefault="00ED7BA4">
          <w:pPr>
            <w:pStyle w:val="TOC1"/>
            <w:rPr>
              <w:del w:id="200" w:author="Henry Da Costa" w:date="2022-10-28T12:44:00Z"/>
              <w:rFonts w:asciiTheme="minorHAnsi" w:eastAsiaTheme="minorEastAsia" w:hAnsiTheme="minorHAnsi" w:cstheme="minorBidi"/>
              <w:b w:val="0"/>
              <w:noProof/>
              <w:szCs w:val="22"/>
              <w:lang w:eastAsia="en-US"/>
            </w:rPr>
          </w:pPr>
          <w:del w:id="201" w:author="Henry Da Costa" w:date="2022-10-28T12:44:00Z">
            <w:r w:rsidRPr="004C1854" w:rsidDel="004C1854">
              <w:rPr>
                <w:rPrChange w:id="202" w:author="Henry Da Costa" w:date="2022-10-28T12:44:00Z">
                  <w:rPr>
                    <w:rStyle w:val="Hyperlink"/>
                    <w:b w:val="0"/>
                    <w:noProof/>
                  </w:rPr>
                </w:rPrChange>
              </w:rPr>
              <w:delText>Annex A</w:delText>
            </w:r>
            <w:r w:rsidRPr="004C1854" w:rsidDel="004C1854">
              <w:rPr>
                <w:rPrChange w:id="203" w:author="Henry Da Costa" w:date="2022-10-28T12:44:00Z">
                  <w:rPr>
                    <w:rStyle w:val="Hyperlink"/>
                    <w:b w:val="0"/>
                    <w:bCs/>
                    <w:noProof/>
                  </w:rPr>
                </w:rPrChange>
              </w:rPr>
              <w:delText xml:space="preserve"> (Normative)</w:delText>
            </w:r>
            <w:r w:rsidRPr="004C1854" w:rsidDel="004C1854">
              <w:rPr>
                <w:rPrChange w:id="204" w:author="Henry Da Costa" w:date="2022-10-28T12:44:00Z">
                  <w:rPr>
                    <w:rStyle w:val="Hyperlink"/>
                    <w:b w:val="0"/>
                    <w:noProof/>
                  </w:rPr>
                </w:rPrChange>
              </w:rPr>
              <w:delText xml:space="preserve">  File format toolsets and brands</w:delText>
            </w:r>
            <w:r w:rsidDel="004C1854">
              <w:rPr>
                <w:noProof/>
                <w:webHidden/>
              </w:rPr>
              <w:tab/>
              <w:delText>19</w:delText>
            </w:r>
          </w:del>
        </w:p>
        <w:p w14:paraId="7DEF85CC" w14:textId="5B56669D" w:rsidR="00ED7BA4" w:rsidDel="004C1854" w:rsidRDefault="00ED7BA4">
          <w:pPr>
            <w:pStyle w:val="TOC2"/>
            <w:rPr>
              <w:del w:id="205" w:author="Henry Da Costa" w:date="2022-10-28T12:44:00Z"/>
              <w:rFonts w:asciiTheme="minorHAnsi" w:eastAsiaTheme="minorEastAsia" w:hAnsiTheme="minorHAnsi" w:cstheme="minorBidi"/>
              <w:b w:val="0"/>
              <w:noProof/>
              <w:szCs w:val="22"/>
              <w:lang w:eastAsia="en-US"/>
            </w:rPr>
          </w:pPr>
          <w:del w:id="206" w:author="Henry Da Costa" w:date="2022-10-28T12:44:00Z">
            <w:r w:rsidRPr="004C1854" w:rsidDel="004C1854">
              <w:rPr>
                <w:rPrChange w:id="207" w:author="Henry Da Costa" w:date="2022-10-28T12:44:00Z">
                  <w:rPr>
                    <w:rStyle w:val="Hyperlink"/>
                    <w:b w:val="0"/>
                    <w:noProof/>
                  </w:rPr>
                </w:rPrChange>
              </w:rPr>
              <w:delText>A.1</w:delText>
            </w:r>
            <w:r w:rsidDel="004C1854">
              <w:rPr>
                <w:rFonts w:asciiTheme="minorHAnsi" w:eastAsiaTheme="minorEastAsia" w:hAnsiTheme="minorHAnsi" w:cstheme="minorBidi"/>
                <w:b w:val="0"/>
                <w:noProof/>
                <w:szCs w:val="22"/>
                <w:lang w:eastAsia="en-US"/>
              </w:rPr>
              <w:tab/>
            </w:r>
            <w:r w:rsidRPr="004C1854" w:rsidDel="004C1854">
              <w:rPr>
                <w:rPrChange w:id="208" w:author="Henry Da Costa" w:date="2022-10-28T12:44:00Z">
                  <w:rPr>
                    <w:rStyle w:val="Hyperlink"/>
                    <w:b w:val="0"/>
                    <w:noProof/>
                  </w:rPr>
                </w:rPrChange>
              </w:rPr>
              <w:delText>General</w:delText>
            </w:r>
            <w:r w:rsidDel="004C1854">
              <w:rPr>
                <w:noProof/>
                <w:webHidden/>
              </w:rPr>
              <w:tab/>
              <w:delText>19</w:delText>
            </w:r>
          </w:del>
        </w:p>
        <w:p w14:paraId="68ECD419" w14:textId="542C21E5" w:rsidR="00ED7BA4" w:rsidDel="004C1854" w:rsidRDefault="00ED7BA4">
          <w:pPr>
            <w:pStyle w:val="TOC2"/>
            <w:rPr>
              <w:del w:id="209" w:author="Henry Da Costa" w:date="2022-10-28T12:44:00Z"/>
              <w:rFonts w:asciiTheme="minorHAnsi" w:eastAsiaTheme="minorEastAsia" w:hAnsiTheme="minorHAnsi" w:cstheme="minorBidi"/>
              <w:b w:val="0"/>
              <w:noProof/>
              <w:szCs w:val="22"/>
              <w:lang w:eastAsia="en-US"/>
            </w:rPr>
          </w:pPr>
          <w:del w:id="210" w:author="Henry Da Costa" w:date="2022-10-28T12:44:00Z">
            <w:r w:rsidRPr="004C1854" w:rsidDel="004C1854">
              <w:rPr>
                <w:rPrChange w:id="211" w:author="Henry Da Costa" w:date="2022-10-28T12:44:00Z">
                  <w:rPr>
                    <w:rStyle w:val="Hyperlink"/>
                    <w:b w:val="0"/>
                    <w:noProof/>
                  </w:rPr>
                </w:rPrChange>
              </w:rPr>
              <w:delText>A.2</w:delText>
            </w:r>
            <w:r w:rsidDel="004C1854">
              <w:rPr>
                <w:rFonts w:asciiTheme="minorHAnsi" w:eastAsiaTheme="minorEastAsia" w:hAnsiTheme="minorHAnsi" w:cstheme="minorBidi"/>
                <w:b w:val="0"/>
                <w:noProof/>
                <w:szCs w:val="22"/>
                <w:lang w:eastAsia="en-US"/>
              </w:rPr>
              <w:tab/>
            </w:r>
            <w:r w:rsidRPr="004C1854" w:rsidDel="004C1854">
              <w:rPr>
                <w:rPrChange w:id="212" w:author="Henry Da Costa" w:date="2022-10-28T12:44:00Z">
                  <w:rPr>
                    <w:rStyle w:val="Hyperlink"/>
                    <w:b w:val="0"/>
                    <w:noProof/>
                    <w:lang w:eastAsia="zh-CN"/>
                  </w:rPr>
                </w:rPrChange>
              </w:rPr>
              <w:delText xml:space="preserve">MIHS </w:delText>
            </w:r>
            <w:r w:rsidRPr="004C1854" w:rsidDel="004C1854">
              <w:rPr>
                <w:rPrChange w:id="213" w:author="Henry Da Costa" w:date="2022-10-28T12:44:00Z">
                  <w:rPr>
                    <w:rStyle w:val="Hyperlink"/>
                    <w:b w:val="0"/>
                    <w:noProof/>
                  </w:rPr>
                </w:rPrChange>
              </w:rPr>
              <w:delText>brand</w:delText>
            </w:r>
            <w:r w:rsidDel="004C1854">
              <w:rPr>
                <w:noProof/>
                <w:webHidden/>
              </w:rPr>
              <w:tab/>
              <w:delText>19</w:delText>
            </w:r>
          </w:del>
        </w:p>
        <w:p w14:paraId="6091BFFC" w14:textId="7BC96C5F" w:rsidR="00ED7BA4" w:rsidDel="004C1854" w:rsidRDefault="00ED7BA4">
          <w:pPr>
            <w:pStyle w:val="TOC1"/>
            <w:rPr>
              <w:del w:id="214" w:author="Henry Da Costa" w:date="2022-10-28T12:44:00Z"/>
              <w:rFonts w:asciiTheme="minorHAnsi" w:eastAsiaTheme="minorEastAsia" w:hAnsiTheme="minorHAnsi" w:cstheme="minorBidi"/>
              <w:b w:val="0"/>
              <w:noProof/>
              <w:szCs w:val="22"/>
              <w:lang w:eastAsia="en-US"/>
            </w:rPr>
          </w:pPr>
          <w:del w:id="215" w:author="Henry Da Costa" w:date="2022-10-28T12:44:00Z">
            <w:r w:rsidRPr="004C1854" w:rsidDel="004C1854">
              <w:rPr>
                <w:rPrChange w:id="216" w:author="Henry Da Costa" w:date="2022-10-28T12:44:00Z">
                  <w:rPr>
                    <w:rStyle w:val="Hyperlink"/>
                    <w:b w:val="0"/>
                    <w:noProof/>
                  </w:rPr>
                </w:rPrChange>
              </w:rPr>
              <w:delText xml:space="preserve">Annex B (Normative)  </w:delText>
            </w:r>
            <w:r w:rsidRPr="004C1854" w:rsidDel="004C1854">
              <w:rPr>
                <w:rPrChange w:id="217" w:author="Henry Da Costa" w:date="2022-10-28T12:44:00Z">
                  <w:rPr>
                    <w:rStyle w:val="Hyperlink"/>
                    <w:b w:val="0"/>
                    <w:noProof/>
                    <w:lang w:eastAsia="zh-CN"/>
                  </w:rPr>
                </w:rPrChange>
              </w:rPr>
              <w:delText>MIME types and sub-parameters</w:delText>
            </w:r>
            <w:r w:rsidDel="004C1854">
              <w:rPr>
                <w:noProof/>
                <w:webHidden/>
              </w:rPr>
              <w:tab/>
              <w:delText>20</w:delText>
            </w:r>
          </w:del>
        </w:p>
        <w:p w14:paraId="527F1EE2" w14:textId="019647C0" w:rsidR="00ED7BA4" w:rsidDel="004C1854" w:rsidRDefault="00ED7BA4">
          <w:pPr>
            <w:pStyle w:val="TOC2"/>
            <w:rPr>
              <w:del w:id="218" w:author="Henry Da Costa" w:date="2022-10-28T12:44:00Z"/>
              <w:rFonts w:asciiTheme="minorHAnsi" w:eastAsiaTheme="minorEastAsia" w:hAnsiTheme="minorHAnsi" w:cstheme="minorBidi"/>
              <w:b w:val="0"/>
              <w:noProof/>
              <w:szCs w:val="22"/>
              <w:lang w:eastAsia="en-US"/>
            </w:rPr>
          </w:pPr>
          <w:del w:id="219" w:author="Henry Da Costa" w:date="2022-10-28T12:44:00Z">
            <w:r w:rsidRPr="004C1854" w:rsidDel="004C1854">
              <w:rPr>
                <w:rPrChange w:id="220" w:author="Henry Da Costa" w:date="2022-10-28T12:44:00Z">
                  <w:rPr>
                    <w:rStyle w:val="Hyperlink"/>
                    <w:b w:val="0"/>
                    <w:noProof/>
                  </w:rPr>
                </w:rPrChange>
              </w:rPr>
              <w:delText>B.1</w:delText>
            </w:r>
            <w:r w:rsidDel="004C1854">
              <w:rPr>
                <w:rFonts w:asciiTheme="minorHAnsi" w:eastAsiaTheme="minorEastAsia" w:hAnsiTheme="minorHAnsi" w:cstheme="minorBidi"/>
                <w:b w:val="0"/>
                <w:noProof/>
                <w:szCs w:val="22"/>
                <w:lang w:eastAsia="en-US"/>
              </w:rPr>
              <w:tab/>
            </w:r>
            <w:r w:rsidRPr="004C1854" w:rsidDel="004C1854">
              <w:rPr>
                <w:rPrChange w:id="221" w:author="Henry Da Costa" w:date="2022-10-28T12:44:00Z">
                  <w:rPr>
                    <w:rStyle w:val="Hyperlink"/>
                    <w:b w:val="0"/>
                    <w:noProof/>
                  </w:rPr>
                </w:rPrChange>
              </w:rPr>
              <w:delText>MIME types and sub-types</w:delText>
            </w:r>
            <w:r w:rsidDel="004C1854">
              <w:rPr>
                <w:noProof/>
                <w:webHidden/>
              </w:rPr>
              <w:tab/>
              <w:delText>20</w:delText>
            </w:r>
          </w:del>
        </w:p>
        <w:p w14:paraId="71D09300" w14:textId="7D73AE2A" w:rsidR="00ED7BA4" w:rsidDel="004C1854" w:rsidRDefault="00ED7BA4">
          <w:pPr>
            <w:pStyle w:val="TOC2"/>
            <w:rPr>
              <w:del w:id="222" w:author="Henry Da Costa" w:date="2022-10-28T12:44:00Z"/>
              <w:rFonts w:asciiTheme="minorHAnsi" w:eastAsiaTheme="minorEastAsia" w:hAnsiTheme="minorHAnsi" w:cstheme="minorBidi"/>
              <w:b w:val="0"/>
              <w:noProof/>
              <w:szCs w:val="22"/>
              <w:lang w:eastAsia="en-US"/>
            </w:rPr>
          </w:pPr>
          <w:del w:id="223" w:author="Henry Da Costa" w:date="2022-10-28T12:44:00Z">
            <w:r w:rsidRPr="004C1854" w:rsidDel="004C1854">
              <w:rPr>
                <w:rPrChange w:id="224" w:author="Henry Da Costa" w:date="2022-10-28T12:44:00Z">
                  <w:rPr>
                    <w:rStyle w:val="Hyperlink"/>
                    <w:b w:val="0"/>
                    <w:noProof/>
                  </w:rPr>
                </w:rPrChange>
              </w:rPr>
              <w:delText>B.2</w:delText>
            </w:r>
            <w:r w:rsidDel="004C1854">
              <w:rPr>
                <w:rFonts w:asciiTheme="minorHAnsi" w:eastAsiaTheme="minorEastAsia" w:hAnsiTheme="minorHAnsi" w:cstheme="minorBidi"/>
                <w:b w:val="0"/>
                <w:noProof/>
                <w:szCs w:val="22"/>
                <w:lang w:eastAsia="en-US"/>
              </w:rPr>
              <w:tab/>
            </w:r>
            <w:r w:rsidRPr="004C1854" w:rsidDel="004C1854">
              <w:rPr>
                <w:rPrChange w:id="225" w:author="Henry Da Costa" w:date="2022-10-28T12:44:00Z">
                  <w:rPr>
                    <w:rStyle w:val="Hyperlink"/>
                    <w:b w:val="0"/>
                    <w:noProof/>
                  </w:rPr>
                </w:rPrChange>
              </w:rPr>
              <w:delText>Sub-parameters for ‘codecs’ parameter</w:delText>
            </w:r>
            <w:r w:rsidDel="004C1854">
              <w:rPr>
                <w:noProof/>
                <w:webHidden/>
              </w:rPr>
              <w:tab/>
              <w:delText>20</w:delText>
            </w:r>
          </w:del>
        </w:p>
        <w:p w14:paraId="69A44B1A" w14:textId="22974A5F" w:rsidR="00ED7BA4" w:rsidDel="004C1854" w:rsidRDefault="00ED7BA4">
          <w:pPr>
            <w:pStyle w:val="TOC3"/>
            <w:rPr>
              <w:del w:id="226" w:author="Henry Da Costa" w:date="2022-10-28T12:44:00Z"/>
              <w:rFonts w:asciiTheme="minorHAnsi" w:eastAsiaTheme="minorEastAsia" w:hAnsiTheme="minorHAnsi" w:cstheme="minorBidi"/>
              <w:b w:val="0"/>
              <w:noProof/>
              <w:szCs w:val="22"/>
              <w:lang w:eastAsia="en-US"/>
            </w:rPr>
          </w:pPr>
          <w:del w:id="227" w:author="Henry Da Costa" w:date="2022-10-28T12:44:00Z">
            <w:r w:rsidRPr="004C1854" w:rsidDel="004C1854">
              <w:rPr>
                <w:rPrChange w:id="228" w:author="Henry Da Costa" w:date="2022-10-28T12:44:00Z">
                  <w:rPr>
                    <w:rStyle w:val="Hyperlink"/>
                    <w:b w:val="0"/>
                    <w:noProof/>
                  </w:rPr>
                </w:rPrChange>
              </w:rPr>
              <w:delText>B.2.1</w:delText>
            </w:r>
            <w:r w:rsidDel="004C1854">
              <w:rPr>
                <w:rFonts w:asciiTheme="minorHAnsi" w:eastAsiaTheme="minorEastAsia" w:hAnsiTheme="minorHAnsi" w:cstheme="minorBidi"/>
                <w:b w:val="0"/>
                <w:noProof/>
                <w:szCs w:val="22"/>
                <w:lang w:eastAsia="en-US"/>
              </w:rPr>
              <w:tab/>
            </w:r>
            <w:r w:rsidRPr="004C1854" w:rsidDel="004C1854">
              <w:rPr>
                <w:rPrChange w:id="229" w:author="Henry Da Costa" w:date="2022-10-28T12:44:00Z">
                  <w:rPr>
                    <w:rStyle w:val="Hyperlink"/>
                    <w:b w:val="0"/>
                    <w:noProof/>
                  </w:rPr>
                </w:rPrChange>
              </w:rPr>
              <w:delText>General</w:delText>
            </w:r>
            <w:r w:rsidDel="004C1854">
              <w:rPr>
                <w:noProof/>
                <w:webHidden/>
              </w:rPr>
              <w:tab/>
              <w:delText>20</w:delText>
            </w:r>
          </w:del>
        </w:p>
        <w:p w14:paraId="5EE2180F" w14:textId="687B8191" w:rsidR="00ED7BA4" w:rsidDel="004C1854" w:rsidRDefault="00ED7BA4">
          <w:pPr>
            <w:pStyle w:val="TOC3"/>
            <w:rPr>
              <w:del w:id="230" w:author="Henry Da Costa" w:date="2022-10-28T12:44:00Z"/>
              <w:rFonts w:asciiTheme="minorHAnsi" w:eastAsiaTheme="minorEastAsia" w:hAnsiTheme="minorHAnsi" w:cstheme="minorBidi"/>
              <w:b w:val="0"/>
              <w:noProof/>
              <w:szCs w:val="22"/>
              <w:lang w:eastAsia="en-US"/>
            </w:rPr>
          </w:pPr>
          <w:del w:id="231" w:author="Henry Da Costa" w:date="2022-10-28T12:44:00Z">
            <w:r w:rsidRPr="004C1854" w:rsidDel="004C1854">
              <w:rPr>
                <w:rPrChange w:id="232" w:author="Henry Da Costa" w:date="2022-10-28T12:44:00Z">
                  <w:rPr>
                    <w:rStyle w:val="Hyperlink"/>
                    <w:b w:val="0"/>
                    <w:noProof/>
                  </w:rPr>
                </w:rPrChange>
              </w:rPr>
              <w:delText>B.2.2</w:delText>
            </w:r>
            <w:r w:rsidDel="004C1854">
              <w:rPr>
                <w:rFonts w:asciiTheme="minorHAnsi" w:eastAsiaTheme="minorEastAsia" w:hAnsiTheme="minorHAnsi" w:cstheme="minorBidi"/>
                <w:b w:val="0"/>
                <w:noProof/>
                <w:szCs w:val="22"/>
                <w:lang w:eastAsia="en-US"/>
              </w:rPr>
              <w:tab/>
            </w:r>
            <w:r w:rsidRPr="004C1854" w:rsidDel="004C1854">
              <w:rPr>
                <w:rPrChange w:id="233" w:author="Henry Da Costa" w:date="2022-10-28T12:44:00Z">
                  <w:rPr>
                    <w:rStyle w:val="Hyperlink"/>
                    <w:b w:val="0"/>
                    <w:noProof/>
                  </w:rPr>
                </w:rPrChange>
              </w:rPr>
              <w:delText>Haptic codec family</w:delText>
            </w:r>
            <w:r w:rsidDel="004C1854">
              <w:rPr>
                <w:noProof/>
                <w:webHidden/>
              </w:rPr>
              <w:tab/>
              <w:delText>20</w:delText>
            </w:r>
          </w:del>
        </w:p>
        <w:p w14:paraId="22C1DBB5" w14:textId="7733072F" w:rsidR="00ED7BA4" w:rsidDel="004C1854" w:rsidRDefault="00ED7BA4">
          <w:pPr>
            <w:pStyle w:val="TOC1"/>
            <w:rPr>
              <w:del w:id="234" w:author="Henry Da Costa" w:date="2022-10-28T12:44:00Z"/>
              <w:rFonts w:asciiTheme="minorHAnsi" w:eastAsiaTheme="minorEastAsia" w:hAnsiTheme="minorHAnsi" w:cstheme="minorBidi"/>
              <w:b w:val="0"/>
              <w:noProof/>
              <w:szCs w:val="22"/>
              <w:lang w:eastAsia="en-US"/>
            </w:rPr>
          </w:pPr>
          <w:del w:id="235" w:author="Henry Da Costa" w:date="2022-10-28T12:44:00Z">
            <w:r w:rsidRPr="004C1854" w:rsidDel="004C1854">
              <w:rPr>
                <w:rPrChange w:id="236" w:author="Henry Da Costa" w:date="2022-10-28T12:44:00Z">
                  <w:rPr>
                    <w:rStyle w:val="Hyperlink"/>
                    <w:b w:val="0"/>
                    <w:noProof/>
                  </w:rPr>
                </w:rPrChange>
              </w:rPr>
              <w:delText xml:space="preserve">Annex C (Informative)  </w:delText>
            </w:r>
            <w:r w:rsidRPr="004C1854" w:rsidDel="004C1854">
              <w:rPr>
                <w:rPrChange w:id="237" w:author="Henry Da Costa" w:date="2022-10-28T12:44:00Z">
                  <w:rPr>
                    <w:rStyle w:val="Hyperlink"/>
                    <w:b w:val="0"/>
                    <w:noProof/>
                    <w:lang w:eastAsia="zh-CN"/>
                  </w:rPr>
                </w:rPrChange>
              </w:rPr>
              <w:delText>Multiple MIHS tracks and alternate groups</w:delText>
            </w:r>
            <w:r w:rsidDel="004C1854">
              <w:rPr>
                <w:noProof/>
                <w:webHidden/>
              </w:rPr>
              <w:tab/>
              <w:delText>21</w:delText>
            </w:r>
          </w:del>
        </w:p>
        <w:p w14:paraId="02166395" w14:textId="6C9EF55D" w:rsidR="00ED7BA4" w:rsidDel="004C1854" w:rsidRDefault="00ED7BA4">
          <w:pPr>
            <w:pStyle w:val="TOC2"/>
            <w:rPr>
              <w:del w:id="238" w:author="Henry Da Costa" w:date="2022-10-28T12:44:00Z"/>
              <w:rFonts w:asciiTheme="minorHAnsi" w:eastAsiaTheme="minorEastAsia" w:hAnsiTheme="minorHAnsi" w:cstheme="minorBidi"/>
              <w:b w:val="0"/>
              <w:noProof/>
              <w:szCs w:val="22"/>
              <w:lang w:eastAsia="en-US"/>
            </w:rPr>
          </w:pPr>
          <w:del w:id="239" w:author="Henry Da Costa" w:date="2022-10-28T12:44:00Z">
            <w:r w:rsidRPr="004C1854" w:rsidDel="004C1854">
              <w:rPr>
                <w:rPrChange w:id="240" w:author="Henry Da Costa" w:date="2022-10-28T12:44:00Z">
                  <w:rPr>
                    <w:rStyle w:val="Hyperlink"/>
                    <w:b w:val="0"/>
                    <w:noProof/>
                  </w:rPr>
                </w:rPrChange>
              </w:rPr>
              <w:delText>C.1</w:delText>
            </w:r>
            <w:r w:rsidDel="004C1854">
              <w:rPr>
                <w:rFonts w:asciiTheme="minorHAnsi" w:eastAsiaTheme="minorEastAsia" w:hAnsiTheme="minorHAnsi" w:cstheme="minorBidi"/>
                <w:b w:val="0"/>
                <w:noProof/>
                <w:szCs w:val="22"/>
                <w:lang w:eastAsia="en-US"/>
              </w:rPr>
              <w:tab/>
            </w:r>
            <w:r w:rsidRPr="004C1854" w:rsidDel="004C1854">
              <w:rPr>
                <w:rPrChange w:id="241" w:author="Henry Da Costa" w:date="2022-10-28T12:44:00Z">
                  <w:rPr>
                    <w:rStyle w:val="Hyperlink"/>
                    <w:b w:val="0"/>
                    <w:noProof/>
                  </w:rPr>
                </w:rPrChange>
              </w:rPr>
              <w:delText>General</w:delText>
            </w:r>
            <w:r w:rsidDel="004C1854">
              <w:rPr>
                <w:noProof/>
                <w:webHidden/>
              </w:rPr>
              <w:tab/>
              <w:delText>21</w:delText>
            </w:r>
          </w:del>
        </w:p>
        <w:p w14:paraId="2FF700C7" w14:textId="5639AF48" w:rsidR="00ED7BA4" w:rsidDel="004C1854" w:rsidRDefault="00ED7BA4">
          <w:pPr>
            <w:pStyle w:val="TOC2"/>
            <w:rPr>
              <w:del w:id="242" w:author="Henry Da Costa" w:date="2022-10-28T12:44:00Z"/>
              <w:rFonts w:asciiTheme="minorHAnsi" w:eastAsiaTheme="minorEastAsia" w:hAnsiTheme="minorHAnsi" w:cstheme="minorBidi"/>
              <w:b w:val="0"/>
              <w:noProof/>
              <w:szCs w:val="22"/>
              <w:lang w:eastAsia="en-US"/>
            </w:rPr>
          </w:pPr>
          <w:del w:id="243" w:author="Henry Da Costa" w:date="2022-10-28T12:44:00Z">
            <w:r w:rsidRPr="004C1854" w:rsidDel="004C1854">
              <w:rPr>
                <w:rPrChange w:id="244" w:author="Henry Da Costa" w:date="2022-10-28T12:44:00Z">
                  <w:rPr>
                    <w:rStyle w:val="Hyperlink"/>
                    <w:b w:val="0"/>
                    <w:noProof/>
                    <w:lang w:eastAsia="zh-CN"/>
                  </w:rPr>
                </w:rPrChange>
              </w:rPr>
              <w:delText>C.2</w:delText>
            </w:r>
            <w:r w:rsidDel="004C1854">
              <w:rPr>
                <w:rFonts w:asciiTheme="minorHAnsi" w:eastAsiaTheme="minorEastAsia" w:hAnsiTheme="minorHAnsi" w:cstheme="minorBidi"/>
                <w:b w:val="0"/>
                <w:noProof/>
                <w:szCs w:val="22"/>
                <w:lang w:eastAsia="en-US"/>
              </w:rPr>
              <w:tab/>
            </w:r>
            <w:r w:rsidRPr="004C1854" w:rsidDel="004C1854">
              <w:rPr>
                <w:rPrChange w:id="245" w:author="Henry Da Costa" w:date="2022-10-28T12:44:00Z">
                  <w:rPr>
                    <w:rStyle w:val="Hyperlink"/>
                    <w:b w:val="0"/>
                    <w:noProof/>
                    <w:lang w:eastAsia="zh-CN"/>
                  </w:rPr>
                </w:rPrChange>
              </w:rPr>
              <w:delText>Criteria for alternate groups of MIHS tracks</w:delText>
            </w:r>
            <w:r w:rsidDel="004C1854">
              <w:rPr>
                <w:noProof/>
                <w:webHidden/>
              </w:rPr>
              <w:tab/>
              <w:delText>21</w:delText>
            </w:r>
          </w:del>
        </w:p>
        <w:p w14:paraId="31E5AE3C" w14:textId="5888D525" w:rsidR="00ED7BA4" w:rsidDel="004C1854" w:rsidRDefault="00ED7BA4">
          <w:pPr>
            <w:pStyle w:val="TOC1"/>
            <w:rPr>
              <w:del w:id="246" w:author="Henry Da Costa" w:date="2022-10-28T12:44:00Z"/>
              <w:rFonts w:asciiTheme="minorHAnsi" w:eastAsiaTheme="minorEastAsia" w:hAnsiTheme="minorHAnsi" w:cstheme="minorBidi"/>
              <w:b w:val="0"/>
              <w:noProof/>
              <w:szCs w:val="22"/>
              <w:lang w:eastAsia="en-US"/>
            </w:rPr>
          </w:pPr>
          <w:del w:id="247" w:author="Henry Da Costa" w:date="2022-10-28T12:44:00Z">
            <w:r w:rsidRPr="004C1854" w:rsidDel="004C1854">
              <w:rPr>
                <w:rPrChange w:id="248" w:author="Henry Da Costa" w:date="2022-10-28T12:44:00Z">
                  <w:rPr>
                    <w:rStyle w:val="Hyperlink"/>
                    <w:b w:val="0"/>
                    <w:noProof/>
                    <w:lang w:eastAsia="zh-CN"/>
                  </w:rPr>
                </w:rPrChange>
              </w:rPr>
              <w:delText>Annex D</w:delText>
            </w:r>
            <w:r w:rsidRPr="004C1854" w:rsidDel="004C1854">
              <w:rPr>
                <w:rPrChange w:id="249" w:author="Henry Da Costa" w:date="2022-10-28T12:44:00Z">
                  <w:rPr>
                    <w:rStyle w:val="Hyperlink"/>
                    <w:b w:val="0"/>
                    <w:bCs/>
                    <w:noProof/>
                    <w:lang w:eastAsia="zh-CN"/>
                  </w:rPr>
                </w:rPrChange>
              </w:rPr>
              <w:delText xml:space="preserve"> (informative)</w:delText>
            </w:r>
            <w:r w:rsidRPr="004C1854" w:rsidDel="004C1854">
              <w:rPr>
                <w:rPrChange w:id="250" w:author="Henry Da Costa" w:date="2022-10-28T12:44:00Z">
                  <w:rPr>
                    <w:rStyle w:val="Hyperlink"/>
                    <w:b w:val="0"/>
                    <w:noProof/>
                    <w:lang w:eastAsia="zh-CN"/>
                  </w:rPr>
                </w:rPrChange>
              </w:rPr>
              <w:delText xml:space="preserve">  Player handling of MIHS tracks</w:delText>
            </w:r>
            <w:r w:rsidDel="004C1854">
              <w:rPr>
                <w:noProof/>
                <w:webHidden/>
              </w:rPr>
              <w:tab/>
              <w:delText>22</w:delText>
            </w:r>
          </w:del>
        </w:p>
        <w:p w14:paraId="5359F968" w14:textId="7570A81E" w:rsidR="00ED7BA4" w:rsidDel="004C1854" w:rsidRDefault="00ED7BA4">
          <w:pPr>
            <w:pStyle w:val="TOC2"/>
            <w:rPr>
              <w:del w:id="251" w:author="Henry Da Costa" w:date="2022-10-28T12:44:00Z"/>
              <w:rFonts w:asciiTheme="minorHAnsi" w:eastAsiaTheme="minorEastAsia" w:hAnsiTheme="minorHAnsi" w:cstheme="minorBidi"/>
              <w:b w:val="0"/>
              <w:noProof/>
              <w:szCs w:val="22"/>
              <w:lang w:eastAsia="en-US"/>
            </w:rPr>
          </w:pPr>
          <w:del w:id="252" w:author="Henry Da Costa" w:date="2022-10-28T12:44:00Z">
            <w:r w:rsidRPr="004C1854" w:rsidDel="004C1854">
              <w:rPr>
                <w:rPrChange w:id="253" w:author="Henry Da Costa" w:date="2022-10-28T12:44:00Z">
                  <w:rPr>
                    <w:rStyle w:val="Hyperlink"/>
                    <w:b w:val="0"/>
                    <w:noProof/>
                  </w:rPr>
                </w:rPrChange>
              </w:rPr>
              <w:delText>D.1</w:delText>
            </w:r>
            <w:r w:rsidDel="004C1854">
              <w:rPr>
                <w:rFonts w:asciiTheme="minorHAnsi" w:eastAsiaTheme="minorEastAsia" w:hAnsiTheme="minorHAnsi" w:cstheme="minorBidi"/>
                <w:b w:val="0"/>
                <w:noProof/>
                <w:szCs w:val="22"/>
                <w:lang w:eastAsia="en-US"/>
              </w:rPr>
              <w:tab/>
            </w:r>
            <w:r w:rsidRPr="004C1854" w:rsidDel="004C1854">
              <w:rPr>
                <w:rPrChange w:id="254" w:author="Henry Da Costa" w:date="2022-10-28T12:44:00Z">
                  <w:rPr>
                    <w:rStyle w:val="Hyperlink"/>
                    <w:b w:val="0"/>
                    <w:noProof/>
                  </w:rPr>
                </w:rPrChange>
              </w:rPr>
              <w:delText>General</w:delText>
            </w:r>
            <w:r w:rsidDel="004C1854">
              <w:rPr>
                <w:noProof/>
                <w:webHidden/>
              </w:rPr>
              <w:tab/>
              <w:delText>22</w:delText>
            </w:r>
          </w:del>
        </w:p>
        <w:p w14:paraId="44F68B11" w14:textId="3DC1DACE" w:rsidR="005B2170" w:rsidRDefault="005B2170" w:rsidP="005B2170">
          <w:pPr>
            <w:rPr>
              <w:b/>
              <w:bCs/>
              <w:noProof/>
            </w:rPr>
          </w:pPr>
          <w:r>
            <w:rPr>
              <w:b/>
              <w:bCs/>
              <w:noProof/>
            </w:rPr>
            <w:fldChar w:fldCharType="end"/>
          </w:r>
        </w:p>
      </w:sdtContent>
    </w:sdt>
    <w:p w14:paraId="4141D44E" w14:textId="77777777" w:rsidR="005B2170" w:rsidRDefault="005B2170" w:rsidP="005B2170">
      <w:pPr>
        <w:rPr>
          <w:lang w:eastAsia="zh-CN"/>
        </w:rPr>
      </w:pPr>
      <w:r>
        <w:rPr>
          <w:lang w:eastAsia="zh-CN"/>
        </w:rPr>
        <w:br w:type="page"/>
      </w:r>
    </w:p>
    <w:p w14:paraId="157A98F8" w14:textId="77777777" w:rsidR="005B2170" w:rsidRPr="001C2E1E" w:rsidRDefault="005B2170" w:rsidP="005B2170">
      <w:pPr>
        <w:pStyle w:val="zzForeword"/>
        <w:rPr>
          <w:color w:val="auto"/>
          <w:lang w:val="en-GB"/>
        </w:rPr>
      </w:pPr>
      <w:r w:rsidRPr="001C2E1E">
        <w:rPr>
          <w:color w:val="auto"/>
          <w:lang w:val="en-GB"/>
        </w:rPr>
        <w:lastRenderedPageBreak/>
        <w:t>Foreword</w:t>
      </w:r>
    </w:p>
    <w:p w14:paraId="1B4B1366" w14:textId="77777777" w:rsidR="005B2170" w:rsidRPr="00D75219" w:rsidRDefault="005B2170" w:rsidP="00454A28">
      <w:pPr>
        <w:pStyle w:val="BodyText"/>
      </w:pPr>
      <w:bookmarkStart w:id="255" w:name="_Hlk114751576"/>
      <w:r w:rsidRPr="00D75219">
        <w:t xml:space="preserve">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w:t>
      </w:r>
      <w:proofErr w:type="gramStart"/>
      <w:r w:rsidRPr="00D75219">
        <w:t>particular fields</w:t>
      </w:r>
      <w:proofErr w:type="gramEnd"/>
      <w:r w:rsidRPr="00D75219">
        <w:t xml:space="preserve"> of technical activity. ISO and IEC technical committees collaborate in fields of mutual interest. Other international organizations, governmental and non-governmental, in liaison with ISO and IEC, also take part in the work.</w:t>
      </w:r>
    </w:p>
    <w:bookmarkEnd w:id="255"/>
    <w:p w14:paraId="2A33F777" w14:textId="35DD8AFF" w:rsidR="005B2170" w:rsidRPr="00D75219" w:rsidRDefault="005B2170" w:rsidP="00454A28">
      <w:pPr>
        <w:pStyle w:val="BodyText"/>
      </w:pPr>
      <w:r w:rsidRPr="00D75219">
        <w:t xml:space="preserve">The procedures used to develop this document and those intended for its further maintenance are described in the ISO/IEC Directives, Part 1. In particular, the different approval criteria needed for the different types of </w:t>
      </w:r>
      <w:proofErr w:type="gramStart"/>
      <w:r w:rsidRPr="00D75219">
        <w:t>document</w:t>
      </w:r>
      <w:proofErr w:type="gramEnd"/>
      <w:r w:rsidRPr="00D75219">
        <w:t xml:space="preserve"> should be noted. This document was drafted in accordance with the editorial rules of the ISO/IEC</w:t>
      </w:r>
      <w:r w:rsidRPr="00970AEF">
        <w:t xml:space="preserve"> </w:t>
      </w:r>
      <w:r w:rsidRPr="00D75219">
        <w:t>Directives, Part 2 (see</w:t>
      </w:r>
      <w:r w:rsidRPr="00970AEF">
        <w:t xml:space="preserve"> </w:t>
      </w:r>
      <w:bookmarkStart w:id="256" w:name="_Hlk114751701"/>
      <w:r w:rsidRPr="00970AEF">
        <w:rPr>
          <w:lang w:val="en-GB"/>
        </w:rPr>
        <w:fldChar w:fldCharType="begin"/>
      </w:r>
      <w:r>
        <w:instrText xml:space="preserve"> HYPERLINK "http://www.iso.org/directives" </w:instrText>
      </w:r>
      <w:r w:rsidRPr="00970AEF">
        <w:rPr>
          <w:lang w:val="en-GB"/>
        </w:rPr>
      </w:r>
      <w:r w:rsidRPr="00970AEF">
        <w:rPr>
          <w:rStyle w:val="Hyperlink"/>
        </w:rPr>
        <w:fldChar w:fldCharType="separate"/>
      </w:r>
      <w:r w:rsidRPr="00970AEF">
        <w:rPr>
          <w:rStyle w:val="Hyperlink"/>
        </w:rPr>
        <w:t>www.iso.org/directives</w:t>
      </w:r>
      <w:r w:rsidRPr="00970AEF">
        <w:fldChar w:fldCharType="end"/>
      </w:r>
      <w:bookmarkEnd w:id="256"/>
      <w:r w:rsidRPr="00970AEF">
        <w:t xml:space="preserve"> or </w:t>
      </w:r>
      <w:hyperlink r:id="rId12" w:history="1">
        <w:r w:rsidRPr="00970AEF">
          <w:rPr>
            <w:rStyle w:val="Hyperlink"/>
          </w:rPr>
          <w:t>www.iec.ch/members_experts/refdocs</w:t>
        </w:r>
      </w:hyperlink>
      <w:r w:rsidRPr="00D75219">
        <w:t>).</w:t>
      </w:r>
    </w:p>
    <w:p w14:paraId="26A947AE" w14:textId="5D9DA97F" w:rsidR="005B2170" w:rsidRPr="00D75219" w:rsidRDefault="005B2170" w:rsidP="00454A28">
      <w:pPr>
        <w:pStyle w:val="BodyText"/>
      </w:pPr>
      <w:r w:rsidRPr="00D75219">
        <w:t xml:space="preserve">Attention is drawn to the possibility that some of the elements of this document may be the subject of patent rights. ISO and IEC shall not be held responsible for identifying any or all such patent rights. Details of any patent rights identified during the development of the document will be in the Introduction and/or on the ISO list of patent declarations received (see </w:t>
      </w:r>
      <w:hyperlink r:id="rId13" w:history="1">
        <w:r w:rsidRPr="00D75219">
          <w:rPr>
            <w:rStyle w:val="Hyperlink"/>
          </w:rPr>
          <w:t>www.iso.org/patents</w:t>
        </w:r>
      </w:hyperlink>
      <w:r w:rsidRPr="00D75219">
        <w:t xml:space="preserve">) or the IEC list of patent declarations received (see </w:t>
      </w:r>
      <w:hyperlink r:id="rId14" w:history="1">
        <w:r w:rsidRPr="00970AEF">
          <w:rPr>
            <w:rStyle w:val="Hyperlink"/>
          </w:rPr>
          <w:t>patents.iec.ch</w:t>
        </w:r>
      </w:hyperlink>
      <w:r w:rsidRPr="00970AEF">
        <w:t>).</w:t>
      </w:r>
    </w:p>
    <w:p w14:paraId="472FA192" w14:textId="77777777" w:rsidR="005B2170" w:rsidRPr="00D75219" w:rsidRDefault="005B2170" w:rsidP="00454A28">
      <w:pPr>
        <w:pStyle w:val="BodyText"/>
      </w:pPr>
      <w:r w:rsidRPr="00D75219">
        <w:t>Any trade name used in this document is information given for the convenience of users and does not constitute an endorsement.</w:t>
      </w:r>
    </w:p>
    <w:p w14:paraId="09564332" w14:textId="2F8AAD2F" w:rsidR="005B2170" w:rsidRPr="00D75219" w:rsidRDefault="005B2170" w:rsidP="00454A28">
      <w:pPr>
        <w:pStyle w:val="BodyText"/>
      </w:pPr>
      <w:r w:rsidRPr="00D75219">
        <w:t>For an explanation of the voluntary nature of standards, the meaning of ISO specific terms and expressions related to conformity assessment, as well as information about ISO's adherence to the World Trade Organization (WTO) principles in the Technical Barriers to Trade (TBT</w:t>
      </w:r>
      <w:r w:rsidRPr="00970AEF">
        <w:t xml:space="preserve">) see </w:t>
      </w:r>
      <w:hyperlink r:id="rId15" w:history="1">
        <w:r w:rsidRPr="00970AEF">
          <w:rPr>
            <w:rStyle w:val="Hyperlink"/>
            <w:rFonts w:eastAsia="Malgun Gothic"/>
          </w:rPr>
          <w:t>www.iso.org/iso/foreword.html</w:t>
        </w:r>
      </w:hyperlink>
      <w:r w:rsidRPr="00970AEF">
        <w:rPr>
          <w:rFonts w:eastAsia="Malgun Gothic"/>
        </w:rPr>
        <w:t>. In the IEC,</w:t>
      </w:r>
      <w:r w:rsidRPr="00D75219">
        <w:rPr>
          <w:rFonts w:eastAsia="Calibri"/>
        </w:rPr>
        <w:t xml:space="preserve"> see </w:t>
      </w:r>
      <w:hyperlink r:id="rId16" w:history="1">
        <w:r w:rsidRPr="00970AEF">
          <w:rPr>
            <w:rStyle w:val="Hyperlink"/>
            <w:rFonts w:eastAsia="Malgun Gothic"/>
          </w:rPr>
          <w:t>www.iec.ch/understanding-standards</w:t>
        </w:r>
      </w:hyperlink>
      <w:r w:rsidRPr="00D75219">
        <w:rPr>
          <w:rFonts w:eastAsia="Calibri"/>
        </w:rPr>
        <w:t>.</w:t>
      </w:r>
    </w:p>
    <w:p w14:paraId="4D5C90E2" w14:textId="77777777" w:rsidR="005B2170" w:rsidRPr="00F90EA4" w:rsidRDefault="005B2170" w:rsidP="00454A28">
      <w:pPr>
        <w:pStyle w:val="BodyText"/>
      </w:pPr>
      <w:r w:rsidRPr="00F90EA4">
        <w:t xml:space="preserve">This document was prepared by Joint Technical Committee ISO/IEC JTC 1, </w:t>
      </w:r>
      <w:r w:rsidRPr="00F90EA4">
        <w:rPr>
          <w:i/>
        </w:rPr>
        <w:t>Information technology</w:t>
      </w:r>
      <w:r w:rsidRPr="00F90EA4">
        <w:t>, Subcommittee SC </w:t>
      </w:r>
      <w:r>
        <w:t>29</w:t>
      </w:r>
      <w:r w:rsidRPr="00F90EA4">
        <w:t>,</w:t>
      </w:r>
      <w:r w:rsidRPr="003845CE">
        <w:rPr>
          <w:i/>
        </w:rPr>
        <w:t xml:space="preserve"> Coding of audio, picture, multimedia and hypermedia information</w:t>
      </w:r>
      <w:r w:rsidRPr="004F4EAA">
        <w:t>.</w:t>
      </w:r>
    </w:p>
    <w:p w14:paraId="732EFF05" w14:textId="77777777" w:rsidR="005B2170" w:rsidRPr="00970AEF" w:rsidRDefault="005B2170" w:rsidP="00454A28">
      <w:pPr>
        <w:pStyle w:val="BodyText"/>
        <w:rPr>
          <w:rFonts w:eastAsia="MS Mincho"/>
        </w:rPr>
      </w:pPr>
      <w:r w:rsidRPr="00970AEF">
        <w:rPr>
          <w:rFonts w:eastAsia="MS Mincho"/>
        </w:rPr>
        <w:t xml:space="preserve">A list of all parts in the </w:t>
      </w:r>
      <w:r w:rsidRPr="00D75219">
        <w:rPr>
          <w:rStyle w:val="stdpublisher"/>
        </w:rPr>
        <w:t>ISO/IEC</w:t>
      </w:r>
      <w:r w:rsidRPr="00970AEF">
        <w:rPr>
          <w:rFonts w:eastAsia="MS Mincho"/>
        </w:rPr>
        <w:t> </w:t>
      </w:r>
      <w:r>
        <w:rPr>
          <w:rStyle w:val="stddocNumber"/>
          <w:rFonts w:eastAsia="Calibri"/>
        </w:rPr>
        <w:t>23090</w:t>
      </w:r>
      <w:r w:rsidRPr="00970AEF">
        <w:rPr>
          <w:rFonts w:eastAsia="MS Mincho"/>
        </w:rPr>
        <w:t xml:space="preserve"> </w:t>
      </w:r>
      <w:r w:rsidRPr="00D75219">
        <w:rPr>
          <w:rStyle w:val="stddocPartNumber"/>
          <w:rFonts w:eastAsia="Calibri"/>
        </w:rPr>
        <w:t>series</w:t>
      </w:r>
      <w:r w:rsidRPr="00970AEF">
        <w:rPr>
          <w:rFonts w:eastAsia="MS Mincho"/>
        </w:rPr>
        <w:t xml:space="preserve"> can be found on the ISO </w:t>
      </w:r>
      <w:r>
        <w:rPr>
          <w:rFonts w:eastAsia="MS Mincho"/>
        </w:rPr>
        <w:t xml:space="preserve">and IEC </w:t>
      </w:r>
      <w:r w:rsidRPr="00970AEF">
        <w:rPr>
          <w:rFonts w:eastAsia="MS Mincho"/>
        </w:rPr>
        <w:t>website</w:t>
      </w:r>
      <w:r>
        <w:rPr>
          <w:rFonts w:eastAsia="MS Mincho"/>
        </w:rPr>
        <w:t>s</w:t>
      </w:r>
      <w:r w:rsidRPr="00970AEF">
        <w:rPr>
          <w:rFonts w:eastAsia="MS Mincho"/>
        </w:rPr>
        <w:t>.</w:t>
      </w:r>
    </w:p>
    <w:p w14:paraId="6CFA699C" w14:textId="29927D15" w:rsidR="005B2170" w:rsidRPr="00E95633" w:rsidRDefault="005B2170" w:rsidP="00454A28">
      <w:pPr>
        <w:pStyle w:val="BodyText"/>
        <w:rPr>
          <w:rFonts w:eastAsia="MS Mincho" w:cs="Cambria"/>
        </w:rPr>
      </w:pPr>
      <w:r w:rsidRPr="00454A28">
        <w:rPr>
          <w:rFonts w:eastAsia="MS Mincho"/>
        </w:rPr>
        <w:t>Any</w:t>
      </w:r>
      <w:r w:rsidRPr="00D75219">
        <w:t xml:space="preserve"> feedback or questions on this document should be directed to the user’s national standards body. A complete listing of these bodies can be found at </w:t>
      </w:r>
      <w:hyperlink r:id="rId17" w:history="1">
        <w:r w:rsidRPr="00970AEF">
          <w:rPr>
            <w:rStyle w:val="Hyperlink"/>
            <w:iCs/>
          </w:rPr>
          <w:t>www.iso.org/members.html</w:t>
        </w:r>
      </w:hyperlink>
      <w:r w:rsidRPr="00970AEF">
        <w:t xml:space="preserve"> and </w:t>
      </w:r>
      <w:hyperlink r:id="rId18" w:history="1">
        <w:r w:rsidRPr="00970AEF">
          <w:rPr>
            <w:rStyle w:val="Hyperlink"/>
          </w:rPr>
          <w:t>www.iec.ch/national-committees</w:t>
        </w:r>
      </w:hyperlink>
      <w:r w:rsidRPr="00970AEF">
        <w:rPr>
          <w:rFonts w:eastAsia="MS Mincho"/>
        </w:rPr>
        <w:t>.</w:t>
      </w:r>
      <w:r>
        <w:br w:type="page"/>
      </w:r>
    </w:p>
    <w:p w14:paraId="5DB27D2E" w14:textId="77777777" w:rsidR="005B2170" w:rsidRPr="003176D3" w:rsidRDefault="005B2170" w:rsidP="005B2170">
      <w:pPr>
        <w:pStyle w:val="Introduction"/>
        <w:rPr>
          <w:lang w:val="en-GB"/>
        </w:rPr>
      </w:pPr>
      <w:r w:rsidRPr="003176D3">
        <w:rPr>
          <w:lang w:val="en-GB"/>
        </w:rPr>
        <w:lastRenderedPageBreak/>
        <w:t>Introduction</w:t>
      </w:r>
    </w:p>
    <w:p w14:paraId="23794320" w14:textId="77777777" w:rsidR="005B2170" w:rsidRDefault="005B2170" w:rsidP="00874035">
      <w:pPr>
        <w:pStyle w:val="BodyText"/>
      </w:pPr>
      <w:r w:rsidRPr="00A26DA2">
        <w:t xml:space="preserve">This document addresses the carriage of haptic media </w:t>
      </w:r>
      <w:r w:rsidRPr="00874035">
        <w:rPr>
          <w:szCs w:val="22"/>
        </w:rPr>
        <w:t>in</w:t>
      </w:r>
      <w:r w:rsidRPr="00A26DA2">
        <w:t xml:space="preserve"> an ISO base media file. A separate document, ISO/IEC 23090-31, specifies an MIHS stream format for haptic media. The MIHS format is not an ISO </w:t>
      </w:r>
      <w:proofErr w:type="gramStart"/>
      <w:r w:rsidRPr="00A26DA2">
        <w:t>base</w:t>
      </w:r>
      <w:proofErr w:type="gramEnd"/>
      <w:r w:rsidRPr="00A26DA2">
        <w:t xml:space="preserve"> media format. This document specifies the boxes and data formats for incorporating MIHS formatted bitstreams into an ISO base media file.</w:t>
      </w:r>
      <w:r>
        <w:br w:type="page"/>
      </w:r>
    </w:p>
    <w:p w14:paraId="7E10EE4D" w14:textId="77777777" w:rsidR="005B2170" w:rsidRPr="003176D3" w:rsidRDefault="005B2170" w:rsidP="005B2170">
      <w:pPr>
        <w:pStyle w:val="zzSTDTitle"/>
        <w:spacing w:after="0"/>
        <w:rPr>
          <w:noProof/>
          <w:color w:val="auto"/>
          <w:lang w:val="en-GB"/>
        </w:rPr>
      </w:pPr>
      <w:r w:rsidRPr="003176D3">
        <w:rPr>
          <w:noProof/>
          <w:color w:val="auto"/>
          <w:lang w:val="en-GB"/>
        </w:rPr>
        <w:lastRenderedPageBreak/>
        <w:t xml:space="preserve">Information technology — </w:t>
      </w:r>
      <w:r w:rsidRPr="007F390D">
        <w:rPr>
          <w:noProof/>
          <w:color w:val="auto"/>
          <w:lang w:val="en-GB"/>
        </w:rPr>
        <w:t>Coded representation of immersive media</w:t>
      </w:r>
      <w:r w:rsidRPr="003176D3">
        <w:rPr>
          <w:noProof/>
          <w:color w:val="auto"/>
          <w:lang w:val="en-GB"/>
        </w:rPr>
        <w:t> —</w:t>
      </w:r>
    </w:p>
    <w:p w14:paraId="6A92EB58" w14:textId="4A2B190E" w:rsidR="005B2170" w:rsidRDefault="005B2170" w:rsidP="005B2170">
      <w:pPr>
        <w:pStyle w:val="zzSTDTitle"/>
        <w:spacing w:before="280"/>
        <w:rPr>
          <w:color w:val="auto"/>
          <w:lang w:val="it-IT"/>
        </w:rPr>
      </w:pPr>
      <w:r>
        <w:rPr>
          <w:b w:val="0"/>
          <w:bCs/>
          <w:noProof/>
          <w:color w:val="auto"/>
          <w:lang w:val="it-IT"/>
        </w:rPr>
        <w:t>Part </w:t>
      </w:r>
      <w:r w:rsidR="00454A28">
        <w:rPr>
          <w:b w:val="0"/>
          <w:bCs/>
          <w:noProof/>
          <w:color w:val="auto"/>
          <w:lang w:val="it-IT"/>
        </w:rPr>
        <w:t>32</w:t>
      </w:r>
      <w:r>
        <w:rPr>
          <w:b w:val="0"/>
          <w:bCs/>
          <w:noProof/>
          <w:color w:val="auto"/>
          <w:lang w:val="it-IT"/>
        </w:rPr>
        <w:t>:</w:t>
      </w:r>
      <w:r>
        <w:rPr>
          <w:b w:val="0"/>
          <w:bCs/>
          <w:noProof/>
          <w:color w:val="auto"/>
          <w:lang w:val="it-IT"/>
        </w:rPr>
        <w:br/>
      </w:r>
      <w:r w:rsidRPr="00FB7014">
        <w:rPr>
          <w:noProof/>
          <w:color w:val="auto"/>
          <w:lang w:val="it-IT"/>
        </w:rPr>
        <w:t>Carriage of haptics in ISO base media file format</w:t>
      </w:r>
      <w:r>
        <w:rPr>
          <w:noProof/>
          <w:color w:val="auto"/>
          <w:lang w:val="it-IT"/>
        </w:rPr>
        <w:fldChar w:fldCharType="begin"/>
      </w:r>
      <w:r>
        <w:rPr>
          <w:noProof/>
          <w:color w:val="auto"/>
          <w:lang w:val="it-IT"/>
        </w:rPr>
        <w:instrText xml:space="preserve"> SET DDHeadingPage1 "INTERNATIONAL STANDARD" </w:instrText>
      </w:r>
      <w:r>
        <w:rPr>
          <w:noProof/>
          <w:color w:val="auto"/>
          <w:lang w:val="it-IT"/>
        </w:rPr>
        <w:fldChar w:fldCharType="separate"/>
      </w:r>
      <w:bookmarkStart w:id="257" w:name="DDHeadingPage1"/>
      <w:r w:rsidR="00ED7BA4">
        <w:rPr>
          <w:noProof/>
          <w:color w:val="auto"/>
          <w:lang w:val="it-IT"/>
        </w:rPr>
        <w:t>INTERNATIONAL STANDARD</w:t>
      </w:r>
      <w:bookmarkEnd w:id="257"/>
      <w:r>
        <w:rPr>
          <w:noProof/>
          <w:color w:val="auto"/>
          <w:lang w:val="it-IT"/>
        </w:rPr>
        <w:fldChar w:fldCharType="end"/>
      </w:r>
      <w:r>
        <w:rPr>
          <w:noProof/>
          <w:color w:val="auto"/>
          <w:lang w:val="it-IT"/>
        </w:rPr>
        <w:fldChar w:fldCharType="begin"/>
      </w:r>
      <w:r>
        <w:rPr>
          <w:noProof/>
          <w:color w:val="auto"/>
          <w:lang w:val="it-IT"/>
        </w:rPr>
        <w:instrText xml:space="preserve"> SET DDOrganization "© ISO/IEC 2015 – All rights reserved" </w:instrText>
      </w:r>
      <w:r>
        <w:rPr>
          <w:noProof/>
          <w:color w:val="auto"/>
          <w:lang w:val="it-IT"/>
        </w:rPr>
        <w:fldChar w:fldCharType="separate"/>
      </w:r>
      <w:bookmarkStart w:id="258" w:name="DDOrganization"/>
      <w:r w:rsidR="00ED7BA4">
        <w:rPr>
          <w:noProof/>
          <w:color w:val="auto"/>
          <w:lang w:val="it-IT"/>
        </w:rPr>
        <w:t>© ISO/IEC 2015 – All rights reserved</w:t>
      </w:r>
      <w:bookmarkEnd w:id="258"/>
      <w:r>
        <w:rPr>
          <w:noProof/>
          <w:color w:val="auto"/>
          <w:lang w:val="it-IT"/>
        </w:rPr>
        <w:fldChar w:fldCharType="end"/>
      </w:r>
      <w:r>
        <w:rPr>
          <w:noProof/>
          <w:color w:val="auto"/>
          <w:lang w:val="it-IT"/>
        </w:rPr>
        <w:fldChar w:fldCharType="begin"/>
      </w:r>
      <w:r>
        <w:rPr>
          <w:noProof/>
          <w:color w:val="auto"/>
          <w:lang w:val="it-IT"/>
        </w:rPr>
        <w:instrText xml:space="preserve"> SET LibEnteteISO "ISO/IEC 15444-12:2015(E)" </w:instrText>
      </w:r>
      <w:r>
        <w:rPr>
          <w:noProof/>
          <w:color w:val="auto"/>
          <w:lang w:val="it-IT"/>
        </w:rPr>
        <w:fldChar w:fldCharType="separate"/>
      </w:r>
      <w:bookmarkStart w:id="259" w:name="LibEnteteISO"/>
      <w:r w:rsidR="00ED7BA4">
        <w:rPr>
          <w:noProof/>
          <w:color w:val="auto"/>
          <w:lang w:val="it-IT"/>
        </w:rPr>
        <w:t>ISO/IEC 15444-12:2015(E)</w:t>
      </w:r>
      <w:bookmarkEnd w:id="259"/>
      <w:r>
        <w:rPr>
          <w:noProof/>
          <w:color w:val="auto"/>
          <w:lang w:val="it-IT"/>
        </w:rPr>
        <w:fldChar w:fldCharType="end"/>
      </w:r>
      <w:r>
        <w:rPr>
          <w:noProof/>
          <w:color w:val="auto"/>
          <w:lang w:val="it-IT"/>
        </w:rPr>
        <w:fldChar w:fldCharType="begin"/>
      </w:r>
      <w:r>
        <w:rPr>
          <w:noProof/>
          <w:color w:val="auto"/>
          <w:lang w:val="it-IT"/>
        </w:rPr>
        <w:instrText xml:space="preserve"> SET LIBTypeTitreISO " 63" </w:instrText>
      </w:r>
      <w:r>
        <w:rPr>
          <w:noProof/>
          <w:color w:val="auto"/>
          <w:lang w:val="it-IT"/>
        </w:rPr>
        <w:fldChar w:fldCharType="separate"/>
      </w:r>
      <w:bookmarkStart w:id="260" w:name="LIBTypeTitreISO"/>
      <w:r w:rsidR="00ED7BA4">
        <w:rPr>
          <w:noProof/>
          <w:color w:val="auto"/>
          <w:lang w:val="it-IT"/>
        </w:rPr>
        <w:t xml:space="preserve"> 63</w:t>
      </w:r>
      <w:bookmarkEnd w:id="260"/>
      <w:r>
        <w:rPr>
          <w:noProof/>
          <w:color w:val="auto"/>
          <w:lang w:val="it-IT"/>
        </w:rPr>
        <w:fldChar w:fldCharType="end"/>
      </w:r>
      <w:r>
        <w:rPr>
          <w:noProof/>
          <w:color w:val="auto"/>
          <w:lang w:val="it-IT"/>
        </w:rPr>
        <w:fldChar w:fldCharType="begin"/>
      </w:r>
      <w:r>
        <w:rPr>
          <w:noProof/>
          <w:color w:val="auto"/>
          <w:lang w:val="it-IT"/>
        </w:rPr>
        <w:instrText xml:space="preserve"> SET DDTITLE4 "Part 12: ISO base media file format" </w:instrText>
      </w:r>
      <w:r>
        <w:rPr>
          <w:noProof/>
          <w:color w:val="auto"/>
          <w:lang w:val="it-IT"/>
        </w:rPr>
        <w:fldChar w:fldCharType="separate"/>
      </w:r>
      <w:bookmarkStart w:id="261" w:name="DDTITLE4"/>
      <w:r w:rsidR="00ED7BA4">
        <w:rPr>
          <w:noProof/>
          <w:color w:val="auto"/>
          <w:lang w:val="it-IT"/>
        </w:rPr>
        <w:t>Part 12: ISO base media file format</w:t>
      </w:r>
      <w:bookmarkEnd w:id="261"/>
      <w:r>
        <w:rPr>
          <w:noProof/>
          <w:color w:val="auto"/>
          <w:lang w:val="it-IT"/>
        </w:rPr>
        <w:fldChar w:fldCharType="end"/>
      </w:r>
      <w:r>
        <w:rPr>
          <w:noProof/>
          <w:color w:val="auto"/>
          <w:lang w:val="it-IT"/>
        </w:rPr>
        <w:fldChar w:fldCharType="begin"/>
      </w:r>
      <w:r>
        <w:rPr>
          <w:noProof/>
          <w:color w:val="auto"/>
          <w:lang w:val="it-IT"/>
        </w:rPr>
        <w:instrText xml:space="preserve"> SET DDTITLE3 "Information technology — JPEG 2000 image coding system" </w:instrText>
      </w:r>
      <w:r>
        <w:rPr>
          <w:noProof/>
          <w:color w:val="auto"/>
          <w:lang w:val="it-IT"/>
        </w:rPr>
        <w:fldChar w:fldCharType="separate"/>
      </w:r>
      <w:bookmarkStart w:id="262" w:name="DDTITLE3"/>
      <w:r w:rsidR="00ED7BA4">
        <w:rPr>
          <w:noProof/>
          <w:color w:val="auto"/>
          <w:lang w:val="it-IT"/>
        </w:rPr>
        <w:t>Information technology — JPEG 2000 image coding system</w:t>
      </w:r>
      <w:bookmarkEnd w:id="262"/>
      <w:r>
        <w:rPr>
          <w:noProof/>
          <w:color w:val="auto"/>
          <w:lang w:val="it-IT"/>
        </w:rPr>
        <w:fldChar w:fldCharType="end"/>
      </w:r>
      <w:r>
        <w:rPr>
          <w:noProof/>
          <w:color w:val="auto"/>
          <w:lang w:val="it-IT"/>
        </w:rPr>
        <w:fldChar w:fldCharType="begin"/>
      </w:r>
      <w:r>
        <w:rPr>
          <w:noProof/>
          <w:color w:val="auto"/>
          <w:lang w:val="it-IT"/>
        </w:rPr>
        <w:instrText xml:space="preserve"> SET DDTITLE2 "Technologies de l'information — Codage des objets audiovisuels — Partie 12: Format ISO de base pour les fichiers médias" </w:instrText>
      </w:r>
      <w:r>
        <w:rPr>
          <w:noProof/>
          <w:color w:val="auto"/>
          <w:lang w:val="it-IT"/>
        </w:rPr>
        <w:fldChar w:fldCharType="separate"/>
      </w:r>
      <w:bookmarkStart w:id="263" w:name="DDTITLE2"/>
      <w:r w:rsidR="00ED7BA4">
        <w:rPr>
          <w:noProof/>
          <w:color w:val="auto"/>
          <w:lang w:val="it-IT"/>
        </w:rPr>
        <w:t>Technologies de l'information — Codage des objets audiovisuels — Partie 12: Format ISO de base pour les fichiers médias</w:t>
      </w:r>
      <w:bookmarkEnd w:id="263"/>
      <w:r>
        <w:rPr>
          <w:noProof/>
          <w:color w:val="auto"/>
          <w:lang w:val="it-IT"/>
        </w:rPr>
        <w:fldChar w:fldCharType="end"/>
      </w:r>
      <w:r>
        <w:rPr>
          <w:noProof/>
          <w:color w:val="auto"/>
          <w:lang w:val="it-IT"/>
        </w:rPr>
        <w:fldChar w:fldCharType="begin"/>
      </w:r>
      <w:r>
        <w:rPr>
          <w:noProof/>
          <w:color w:val="auto"/>
          <w:lang w:val="it-IT"/>
        </w:rPr>
        <w:instrText xml:space="preserve"> SET DDTITLE1 "Information technology — JPEG 2000 image coding system — Part 12: ISO base media file format" </w:instrText>
      </w:r>
      <w:r>
        <w:rPr>
          <w:noProof/>
          <w:color w:val="auto"/>
          <w:lang w:val="it-IT"/>
        </w:rPr>
        <w:fldChar w:fldCharType="separate"/>
      </w:r>
      <w:bookmarkStart w:id="264" w:name="DDTITLE1"/>
      <w:r w:rsidR="00ED7BA4">
        <w:rPr>
          <w:noProof/>
          <w:color w:val="auto"/>
          <w:lang w:val="it-IT"/>
        </w:rPr>
        <w:t>Information technology — JPEG 2000 image coding system — Part 12: ISO base media file format</w:t>
      </w:r>
      <w:bookmarkEnd w:id="264"/>
      <w:r>
        <w:rPr>
          <w:noProof/>
          <w:color w:val="auto"/>
          <w:lang w:val="it-IT"/>
        </w:rPr>
        <w:fldChar w:fldCharType="end"/>
      </w:r>
      <w:r>
        <w:rPr>
          <w:noProof/>
          <w:color w:val="auto"/>
          <w:lang w:val="it-IT"/>
        </w:rPr>
        <w:fldChar w:fldCharType="begin"/>
      </w:r>
      <w:r>
        <w:rPr>
          <w:noProof/>
          <w:color w:val="auto"/>
          <w:lang w:val="it-IT"/>
        </w:rPr>
        <w:instrText xml:space="preserve"> SET DDDocLanguage "E" </w:instrText>
      </w:r>
      <w:r>
        <w:rPr>
          <w:noProof/>
          <w:color w:val="auto"/>
          <w:lang w:val="it-IT"/>
        </w:rPr>
        <w:fldChar w:fldCharType="separate"/>
      </w:r>
      <w:bookmarkStart w:id="265" w:name="DDDocLanguage"/>
      <w:r w:rsidR="00ED7BA4">
        <w:rPr>
          <w:noProof/>
          <w:color w:val="auto"/>
          <w:lang w:val="it-IT"/>
        </w:rPr>
        <w:t>E</w:t>
      </w:r>
      <w:bookmarkEnd w:id="265"/>
      <w:r>
        <w:rPr>
          <w:noProof/>
          <w:color w:val="auto"/>
          <w:lang w:val="it-IT"/>
        </w:rPr>
        <w:fldChar w:fldCharType="end"/>
      </w:r>
      <w:r>
        <w:rPr>
          <w:noProof/>
          <w:color w:val="auto"/>
          <w:lang w:val="it-IT"/>
        </w:rPr>
        <w:fldChar w:fldCharType="begin"/>
      </w:r>
      <w:r>
        <w:rPr>
          <w:noProof/>
          <w:color w:val="auto"/>
          <w:lang w:val="it-IT"/>
        </w:rPr>
        <w:instrText xml:space="preserve"> SET DDWorkDocDate "2015-02-20" </w:instrText>
      </w:r>
      <w:r>
        <w:rPr>
          <w:noProof/>
          <w:color w:val="auto"/>
          <w:lang w:val="it-IT"/>
        </w:rPr>
        <w:fldChar w:fldCharType="separate"/>
      </w:r>
      <w:bookmarkStart w:id="266" w:name="DDWorkDocDate"/>
      <w:r w:rsidR="00ED7BA4">
        <w:rPr>
          <w:noProof/>
          <w:color w:val="auto"/>
          <w:lang w:val="it-IT"/>
        </w:rPr>
        <w:t>2015-02-20</w:t>
      </w:r>
      <w:bookmarkEnd w:id="266"/>
      <w:r>
        <w:rPr>
          <w:noProof/>
          <w:color w:val="auto"/>
          <w:lang w:val="it-IT"/>
        </w:rPr>
        <w:fldChar w:fldCharType="end"/>
      </w:r>
      <w:r>
        <w:rPr>
          <w:noProof/>
          <w:color w:val="auto"/>
          <w:lang w:val="it-IT"/>
        </w:rPr>
        <w:fldChar w:fldCharType="begin"/>
      </w:r>
      <w:r>
        <w:rPr>
          <w:noProof/>
          <w:color w:val="auto"/>
          <w:lang w:val="it-IT"/>
        </w:rPr>
        <w:instrText xml:space="preserve"> SET DDDocStage "(60) Publication" </w:instrText>
      </w:r>
      <w:r>
        <w:rPr>
          <w:noProof/>
          <w:color w:val="auto"/>
          <w:lang w:val="it-IT"/>
        </w:rPr>
        <w:fldChar w:fldCharType="separate"/>
      </w:r>
      <w:bookmarkStart w:id="267" w:name="DDDocStage"/>
      <w:r w:rsidR="00ED7BA4">
        <w:rPr>
          <w:noProof/>
          <w:color w:val="auto"/>
          <w:lang w:val="it-IT"/>
        </w:rPr>
        <w:t>(60) Publication</w:t>
      </w:r>
      <w:bookmarkEnd w:id="267"/>
      <w:r>
        <w:rPr>
          <w:noProof/>
          <w:color w:val="auto"/>
          <w:lang w:val="it-IT"/>
        </w:rPr>
        <w:fldChar w:fldCharType="end"/>
      </w:r>
      <w:r>
        <w:rPr>
          <w:noProof/>
          <w:color w:val="auto"/>
          <w:lang w:val="it-IT"/>
        </w:rPr>
        <w:fldChar w:fldCharType="begin"/>
      </w:r>
      <w:r>
        <w:rPr>
          <w:noProof/>
          <w:color w:val="auto"/>
          <w:lang w:val="it-IT"/>
        </w:rPr>
        <w:instrText xml:space="preserve"> SET DDOrganization3 "ISO/IEC" </w:instrText>
      </w:r>
      <w:r>
        <w:rPr>
          <w:noProof/>
          <w:color w:val="auto"/>
          <w:lang w:val="it-IT"/>
        </w:rPr>
        <w:fldChar w:fldCharType="separate"/>
      </w:r>
      <w:bookmarkStart w:id="268" w:name="DDOrganization3"/>
      <w:r w:rsidR="00ED7BA4">
        <w:rPr>
          <w:noProof/>
          <w:color w:val="auto"/>
          <w:lang w:val="it-IT"/>
        </w:rPr>
        <w:t>ISO/IEC</w:t>
      </w:r>
      <w:bookmarkEnd w:id="268"/>
      <w:r>
        <w:rPr>
          <w:noProof/>
          <w:color w:val="auto"/>
          <w:lang w:val="it-IT"/>
        </w:rPr>
        <w:fldChar w:fldCharType="end"/>
      </w:r>
      <w:r>
        <w:rPr>
          <w:noProof/>
          <w:color w:val="auto"/>
          <w:lang w:val="it-IT"/>
        </w:rPr>
        <w:fldChar w:fldCharType="begin"/>
      </w:r>
      <w:r>
        <w:rPr>
          <w:noProof/>
          <w:color w:val="auto"/>
          <w:lang w:val="it-IT"/>
        </w:rPr>
        <w:instrText xml:space="preserve"> SET DDOrganization1 "ISO/IEC J" </w:instrText>
      </w:r>
      <w:r>
        <w:rPr>
          <w:noProof/>
          <w:color w:val="auto"/>
          <w:lang w:val="it-IT"/>
        </w:rPr>
        <w:fldChar w:fldCharType="separate"/>
      </w:r>
      <w:bookmarkStart w:id="269" w:name="DDOrganization1"/>
      <w:r w:rsidR="00ED7BA4">
        <w:rPr>
          <w:noProof/>
          <w:color w:val="auto"/>
          <w:lang w:val="it-IT"/>
        </w:rPr>
        <w:t>ISO/IEC J</w:t>
      </w:r>
      <w:bookmarkEnd w:id="269"/>
      <w:r>
        <w:rPr>
          <w:noProof/>
          <w:color w:val="auto"/>
          <w:lang w:val="it-IT"/>
        </w:rPr>
        <w:fldChar w:fldCharType="end"/>
      </w:r>
      <w:r>
        <w:rPr>
          <w:noProof/>
          <w:color w:val="auto"/>
          <w:lang w:val="it-IT"/>
        </w:rPr>
        <w:fldChar w:fldCharType="begin"/>
      </w:r>
      <w:r>
        <w:rPr>
          <w:noProof/>
          <w:color w:val="auto"/>
          <w:lang w:val="it-IT"/>
        </w:rPr>
        <w:instrText xml:space="preserve"> SET DDBASEYEAR "" </w:instrText>
      </w:r>
      <w:r>
        <w:rPr>
          <w:noProof/>
          <w:color w:val="auto"/>
          <w:lang w:val="it-IT"/>
        </w:rPr>
        <w:fldChar w:fldCharType="separate"/>
      </w:r>
      <w:bookmarkStart w:id="270" w:name="DDBASEYEAR"/>
      <w:bookmarkEnd w:id="270"/>
      <w:r w:rsidR="00ED7BA4">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DDAmno "" </w:instrText>
      </w:r>
      <w:r>
        <w:rPr>
          <w:noProof/>
          <w:color w:val="auto"/>
          <w:lang w:val="it-IT"/>
        </w:rPr>
        <w:fldChar w:fldCharType="separate"/>
      </w:r>
      <w:bookmarkStart w:id="271" w:name="DDAmno"/>
      <w:bookmarkEnd w:id="271"/>
      <w:r w:rsidR="00ED7BA4">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DDDocSubType "" </w:instrText>
      </w:r>
      <w:r>
        <w:rPr>
          <w:noProof/>
          <w:color w:val="auto"/>
          <w:lang w:val="it-IT"/>
        </w:rPr>
        <w:fldChar w:fldCharType="separate"/>
      </w:r>
      <w:bookmarkStart w:id="272" w:name="DDDocSubType"/>
      <w:bookmarkEnd w:id="272"/>
      <w:r w:rsidR="00ED7BA4">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DDDocType "International Standard" </w:instrText>
      </w:r>
      <w:r>
        <w:rPr>
          <w:noProof/>
          <w:color w:val="auto"/>
          <w:lang w:val="it-IT"/>
        </w:rPr>
        <w:fldChar w:fldCharType="separate"/>
      </w:r>
      <w:bookmarkStart w:id="273" w:name="DDDocType"/>
      <w:r w:rsidR="00ED7BA4">
        <w:rPr>
          <w:noProof/>
          <w:color w:val="auto"/>
          <w:lang w:val="it-IT"/>
        </w:rPr>
        <w:t>International Standard</w:t>
      </w:r>
      <w:bookmarkEnd w:id="273"/>
      <w:r>
        <w:rPr>
          <w:noProof/>
          <w:color w:val="auto"/>
          <w:lang w:val="it-IT"/>
        </w:rPr>
        <w:fldChar w:fldCharType="end"/>
      </w:r>
      <w:r>
        <w:rPr>
          <w:noProof/>
          <w:color w:val="auto"/>
          <w:lang w:val="it-IT"/>
        </w:rPr>
        <w:fldChar w:fldCharType="begin"/>
      </w:r>
      <w:r>
        <w:rPr>
          <w:noProof/>
          <w:color w:val="auto"/>
          <w:lang w:val="it-IT"/>
        </w:rPr>
        <w:instrText xml:space="preserve"> SET DDWorkDocNo """" </w:instrText>
      </w:r>
      <w:r>
        <w:rPr>
          <w:noProof/>
          <w:color w:val="auto"/>
          <w:lang w:val="it-IT"/>
        </w:rPr>
        <w:fldChar w:fldCharType="separate"/>
      </w:r>
      <w:bookmarkStart w:id="274" w:name="DDWorkDocNo"/>
      <w:bookmarkEnd w:id="274"/>
      <w:r w:rsidR="00ED7BA4">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DDpubYear "2015" </w:instrText>
      </w:r>
      <w:r>
        <w:rPr>
          <w:noProof/>
          <w:color w:val="auto"/>
          <w:lang w:val="it-IT"/>
        </w:rPr>
        <w:fldChar w:fldCharType="separate"/>
      </w:r>
      <w:bookmarkStart w:id="275" w:name="DDpubYear"/>
      <w:r w:rsidR="00ED7BA4">
        <w:rPr>
          <w:noProof/>
          <w:color w:val="auto"/>
          <w:lang w:val="it-IT"/>
        </w:rPr>
        <w:t>2015</w:t>
      </w:r>
      <w:bookmarkEnd w:id="275"/>
      <w:r>
        <w:rPr>
          <w:noProof/>
          <w:color w:val="auto"/>
          <w:lang w:val="it-IT"/>
        </w:rPr>
        <w:fldChar w:fldCharType="end"/>
      </w:r>
      <w:r>
        <w:rPr>
          <w:noProof/>
          <w:color w:val="auto"/>
          <w:lang w:val="it-IT"/>
        </w:rPr>
        <w:fldChar w:fldCharType="begin"/>
      </w:r>
      <w:r>
        <w:rPr>
          <w:noProof/>
          <w:color w:val="auto"/>
          <w:lang w:val="it-IT"/>
        </w:rPr>
        <w:instrText xml:space="preserve"> SET DDRefNoPart "ISO/IEC 15444" </w:instrText>
      </w:r>
      <w:r>
        <w:rPr>
          <w:noProof/>
          <w:color w:val="auto"/>
          <w:lang w:val="it-IT"/>
        </w:rPr>
        <w:fldChar w:fldCharType="separate"/>
      </w:r>
      <w:bookmarkStart w:id="276" w:name="DDRefNoPart"/>
      <w:r w:rsidR="00ED7BA4">
        <w:rPr>
          <w:noProof/>
          <w:color w:val="auto"/>
          <w:lang w:val="it-IT"/>
        </w:rPr>
        <w:t>ISO/IEC 15444</w:t>
      </w:r>
      <w:bookmarkEnd w:id="276"/>
      <w:r>
        <w:rPr>
          <w:noProof/>
          <w:color w:val="auto"/>
          <w:lang w:val="it-IT"/>
        </w:rPr>
        <w:fldChar w:fldCharType="end"/>
      </w:r>
      <w:r>
        <w:rPr>
          <w:noProof/>
          <w:color w:val="auto"/>
          <w:lang w:val="it-IT"/>
        </w:rPr>
        <w:fldChar w:fldCharType="begin"/>
      </w:r>
      <w:r>
        <w:rPr>
          <w:noProof/>
          <w:color w:val="auto"/>
          <w:lang w:val="it-IT"/>
        </w:rPr>
        <w:instrText xml:space="preserve"> SET DDRefGen "ISO/IEC 15444</w:instrText>
      </w:r>
      <w:r>
        <w:rPr>
          <w:noProof/>
          <w:color w:val="auto"/>
          <w:lang w:val="it-IT"/>
        </w:rPr>
        <w:noBreakHyphen/>
        <w:instrText xml:space="preserve">12" </w:instrText>
      </w:r>
      <w:r>
        <w:rPr>
          <w:noProof/>
          <w:color w:val="auto"/>
          <w:lang w:val="it-IT"/>
        </w:rPr>
        <w:fldChar w:fldCharType="separate"/>
      </w:r>
      <w:bookmarkStart w:id="277" w:name="DDRefGen"/>
      <w:r w:rsidR="00ED7BA4">
        <w:rPr>
          <w:noProof/>
          <w:color w:val="auto"/>
          <w:lang w:val="it-IT"/>
        </w:rPr>
        <w:t>ISO/IEC 15444</w:t>
      </w:r>
      <w:r w:rsidR="00ED7BA4">
        <w:rPr>
          <w:noProof/>
          <w:color w:val="auto"/>
          <w:lang w:val="it-IT"/>
        </w:rPr>
        <w:noBreakHyphen/>
        <w:t>12</w:t>
      </w:r>
      <w:bookmarkEnd w:id="277"/>
      <w:r>
        <w:rPr>
          <w:noProof/>
          <w:color w:val="auto"/>
          <w:lang w:val="it-IT"/>
        </w:rPr>
        <w:fldChar w:fldCharType="end"/>
      </w:r>
      <w:r>
        <w:rPr>
          <w:noProof/>
          <w:color w:val="auto"/>
          <w:lang w:val="it-IT"/>
        </w:rPr>
        <w:fldChar w:fldCharType="begin"/>
      </w:r>
      <w:r>
        <w:rPr>
          <w:noProof/>
          <w:color w:val="auto"/>
          <w:lang w:val="it-IT"/>
        </w:rPr>
        <w:instrText xml:space="preserve"> SET DDRefNum "ISO/IEC 15444-12" </w:instrText>
      </w:r>
      <w:r>
        <w:rPr>
          <w:noProof/>
          <w:color w:val="auto"/>
          <w:lang w:val="it-IT"/>
        </w:rPr>
        <w:fldChar w:fldCharType="separate"/>
      </w:r>
      <w:bookmarkStart w:id="278" w:name="DDRefNum"/>
      <w:r w:rsidR="00ED7BA4">
        <w:rPr>
          <w:noProof/>
          <w:color w:val="auto"/>
          <w:lang w:val="it-IT"/>
        </w:rPr>
        <w:t>ISO/IEC 15444-12</w:t>
      </w:r>
      <w:bookmarkEnd w:id="278"/>
      <w:r>
        <w:rPr>
          <w:noProof/>
          <w:color w:val="auto"/>
          <w:lang w:val="it-IT"/>
        </w:rPr>
        <w:fldChar w:fldCharType="end"/>
      </w:r>
      <w:r>
        <w:rPr>
          <w:noProof/>
          <w:color w:val="auto"/>
          <w:lang w:val="it-IT"/>
        </w:rPr>
        <w:fldChar w:fldCharType="begin"/>
      </w:r>
      <w:r>
        <w:rPr>
          <w:noProof/>
          <w:color w:val="auto"/>
          <w:lang w:val="it-IT"/>
        </w:rPr>
        <w:instrText xml:space="preserve"> SET DDSCSecr "" </w:instrText>
      </w:r>
      <w:r>
        <w:rPr>
          <w:noProof/>
          <w:color w:val="auto"/>
          <w:lang w:val="it-IT"/>
        </w:rPr>
        <w:fldChar w:fldCharType="separate"/>
      </w:r>
      <w:bookmarkStart w:id="279" w:name="DDSCSecr"/>
      <w:bookmarkEnd w:id="279"/>
      <w:r w:rsidR="00ED7BA4">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DDSecr "" </w:instrText>
      </w:r>
      <w:r>
        <w:rPr>
          <w:noProof/>
          <w:color w:val="auto"/>
          <w:lang w:val="it-IT"/>
        </w:rPr>
        <w:fldChar w:fldCharType="separate"/>
      </w:r>
      <w:bookmarkStart w:id="280" w:name="DDSecr"/>
      <w:bookmarkEnd w:id="280"/>
      <w:r w:rsidR="00ED7BA4">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DDSCTitle "Coding of audio, picture, multimedia and hypermedia information" </w:instrText>
      </w:r>
      <w:r>
        <w:rPr>
          <w:noProof/>
          <w:color w:val="auto"/>
          <w:lang w:val="it-IT"/>
        </w:rPr>
        <w:fldChar w:fldCharType="separate"/>
      </w:r>
      <w:bookmarkStart w:id="281" w:name="DDSCTitle"/>
      <w:r w:rsidR="00ED7BA4">
        <w:rPr>
          <w:noProof/>
          <w:color w:val="auto"/>
          <w:lang w:val="it-IT"/>
        </w:rPr>
        <w:t>Coding of audio, picture, multimedia and hypermedia information</w:t>
      </w:r>
      <w:bookmarkEnd w:id="281"/>
      <w:r>
        <w:rPr>
          <w:noProof/>
          <w:color w:val="auto"/>
          <w:lang w:val="it-IT"/>
        </w:rPr>
        <w:fldChar w:fldCharType="end"/>
      </w:r>
      <w:r>
        <w:rPr>
          <w:noProof/>
          <w:color w:val="auto"/>
          <w:lang w:val="it-IT"/>
        </w:rPr>
        <w:fldChar w:fldCharType="begin"/>
      </w:r>
      <w:r>
        <w:rPr>
          <w:noProof/>
          <w:color w:val="auto"/>
          <w:lang w:val="it-IT"/>
        </w:rPr>
        <w:instrText xml:space="preserve"> SET DDTCTitle "Information technology" </w:instrText>
      </w:r>
      <w:r>
        <w:rPr>
          <w:noProof/>
          <w:color w:val="auto"/>
          <w:lang w:val="it-IT"/>
        </w:rPr>
        <w:fldChar w:fldCharType="separate"/>
      </w:r>
      <w:bookmarkStart w:id="282" w:name="DDTCTitle"/>
      <w:r w:rsidR="00ED7BA4">
        <w:rPr>
          <w:noProof/>
          <w:color w:val="auto"/>
          <w:lang w:val="it-IT"/>
        </w:rPr>
        <w:t>Information technology</w:t>
      </w:r>
      <w:bookmarkEnd w:id="282"/>
      <w:r>
        <w:rPr>
          <w:noProof/>
          <w:color w:val="auto"/>
          <w:lang w:val="it-IT"/>
        </w:rPr>
        <w:fldChar w:fldCharType="end"/>
      </w:r>
      <w:r>
        <w:rPr>
          <w:noProof/>
          <w:color w:val="auto"/>
          <w:lang w:val="it-IT"/>
        </w:rPr>
        <w:fldChar w:fldCharType="begin"/>
      </w:r>
      <w:r>
        <w:rPr>
          <w:noProof/>
          <w:color w:val="auto"/>
          <w:lang w:val="it-IT"/>
        </w:rPr>
        <w:instrText xml:space="preserve"> SET DDWGNum "" </w:instrText>
      </w:r>
      <w:r>
        <w:rPr>
          <w:noProof/>
          <w:color w:val="auto"/>
          <w:lang w:val="it-IT"/>
        </w:rPr>
        <w:fldChar w:fldCharType="separate"/>
      </w:r>
      <w:bookmarkStart w:id="283" w:name="DDWGNum"/>
      <w:bookmarkEnd w:id="283"/>
      <w:r w:rsidR="00ED7BA4">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DDSCNum "29" </w:instrText>
      </w:r>
      <w:r>
        <w:rPr>
          <w:noProof/>
          <w:color w:val="auto"/>
          <w:lang w:val="it-IT"/>
        </w:rPr>
        <w:fldChar w:fldCharType="separate"/>
      </w:r>
      <w:bookmarkStart w:id="284" w:name="DDSCNum"/>
      <w:r w:rsidR="00ED7BA4">
        <w:rPr>
          <w:noProof/>
          <w:color w:val="auto"/>
          <w:lang w:val="it-IT"/>
        </w:rPr>
        <w:t>29</w:t>
      </w:r>
      <w:bookmarkEnd w:id="284"/>
      <w:r>
        <w:rPr>
          <w:noProof/>
          <w:color w:val="auto"/>
          <w:lang w:val="it-IT"/>
        </w:rPr>
        <w:fldChar w:fldCharType="end"/>
      </w:r>
      <w:r>
        <w:rPr>
          <w:noProof/>
          <w:color w:val="auto"/>
          <w:lang w:val="it-IT"/>
        </w:rPr>
        <w:fldChar w:fldCharType="begin"/>
      </w:r>
      <w:r>
        <w:rPr>
          <w:noProof/>
          <w:color w:val="auto"/>
          <w:lang w:val="it-IT"/>
        </w:rPr>
        <w:instrText xml:space="preserve"> SET DDTCNum "1" </w:instrText>
      </w:r>
      <w:r>
        <w:rPr>
          <w:noProof/>
          <w:color w:val="auto"/>
          <w:lang w:val="it-IT"/>
        </w:rPr>
        <w:fldChar w:fldCharType="separate"/>
      </w:r>
      <w:bookmarkStart w:id="285" w:name="DDTCNum"/>
      <w:r w:rsidR="00ED7BA4">
        <w:rPr>
          <w:noProof/>
          <w:color w:val="auto"/>
          <w:lang w:val="it-IT"/>
        </w:rPr>
        <w:t>1</w:t>
      </w:r>
      <w:bookmarkEnd w:id="285"/>
      <w:r>
        <w:rPr>
          <w:noProof/>
          <w:color w:val="auto"/>
          <w:lang w:val="it-IT"/>
        </w:rPr>
        <w:fldChar w:fldCharType="end"/>
      </w:r>
      <w:r>
        <w:rPr>
          <w:noProof/>
          <w:color w:val="auto"/>
          <w:lang w:val="it-IT"/>
        </w:rPr>
        <w:fldChar w:fldCharType="begin"/>
      </w:r>
      <w:r>
        <w:rPr>
          <w:noProof/>
          <w:color w:val="auto"/>
          <w:lang w:val="it-IT"/>
        </w:rPr>
        <w:instrText xml:space="preserve"> SET LIBLANG " 2" </w:instrText>
      </w:r>
      <w:r>
        <w:rPr>
          <w:noProof/>
          <w:color w:val="auto"/>
          <w:lang w:val="it-IT"/>
        </w:rPr>
        <w:fldChar w:fldCharType="separate"/>
      </w:r>
      <w:bookmarkStart w:id="286" w:name="LIBLANG"/>
      <w:r w:rsidR="00ED7BA4">
        <w:rPr>
          <w:noProof/>
          <w:color w:val="auto"/>
          <w:lang w:val="it-IT"/>
        </w:rPr>
        <w:t xml:space="preserve"> 2</w:t>
      </w:r>
      <w:bookmarkEnd w:id="286"/>
      <w:r>
        <w:rPr>
          <w:noProof/>
          <w:color w:val="auto"/>
          <w:lang w:val="it-IT"/>
        </w:rPr>
        <w:fldChar w:fldCharType="end"/>
      </w:r>
      <w:r>
        <w:rPr>
          <w:noProof/>
          <w:color w:val="auto"/>
          <w:lang w:val="it-IT"/>
        </w:rPr>
        <w:fldChar w:fldCharType="begin"/>
      </w:r>
      <w:r>
        <w:rPr>
          <w:noProof/>
          <w:color w:val="auto"/>
          <w:lang w:val="it-IT"/>
        </w:rPr>
        <w:instrText xml:space="preserve"> SET libH2NAME "</w:instrText>
      </w:r>
      <w:r>
        <w:rPr>
          <w:noProof/>
          <w:color w:val="auto"/>
          <w:lang w:val="it-IT"/>
        </w:rPr>
        <w:instrText>見出し</w:instrText>
      </w:r>
      <w:r>
        <w:rPr>
          <w:noProof/>
          <w:color w:val="auto"/>
          <w:lang w:val="it-IT"/>
        </w:rPr>
        <w:instrText xml:space="preserve"> 2" </w:instrText>
      </w:r>
      <w:r>
        <w:rPr>
          <w:noProof/>
          <w:color w:val="auto"/>
          <w:lang w:val="it-IT"/>
        </w:rPr>
        <w:fldChar w:fldCharType="separate"/>
      </w:r>
      <w:bookmarkStart w:id="287" w:name="libH2NAME"/>
      <w:r w:rsidR="00ED7BA4">
        <w:rPr>
          <w:noProof/>
          <w:color w:val="auto"/>
          <w:lang w:val="it-IT"/>
        </w:rPr>
        <w:t>見出し</w:t>
      </w:r>
      <w:r w:rsidR="00ED7BA4">
        <w:rPr>
          <w:noProof/>
          <w:color w:val="auto"/>
          <w:lang w:val="it-IT"/>
        </w:rPr>
        <w:t xml:space="preserve"> 2</w:t>
      </w:r>
      <w:bookmarkEnd w:id="287"/>
      <w:r>
        <w:rPr>
          <w:noProof/>
          <w:color w:val="auto"/>
          <w:lang w:val="it-IT"/>
        </w:rPr>
        <w:fldChar w:fldCharType="end"/>
      </w:r>
      <w:r>
        <w:rPr>
          <w:noProof/>
          <w:color w:val="auto"/>
          <w:lang w:val="it-IT"/>
        </w:rPr>
        <w:fldChar w:fldCharType="begin"/>
      </w:r>
      <w:r>
        <w:rPr>
          <w:noProof/>
          <w:color w:val="auto"/>
          <w:lang w:val="it-IT"/>
        </w:rPr>
        <w:instrText xml:space="preserve"> SET libH1NAME "</w:instrText>
      </w:r>
      <w:r>
        <w:rPr>
          <w:noProof/>
          <w:color w:val="auto"/>
          <w:lang w:val="it-IT"/>
        </w:rPr>
        <w:instrText>見出し</w:instrText>
      </w:r>
      <w:r>
        <w:rPr>
          <w:noProof/>
          <w:color w:val="auto"/>
          <w:lang w:val="it-IT"/>
        </w:rPr>
        <w:instrText xml:space="preserve"> 1" </w:instrText>
      </w:r>
      <w:r>
        <w:rPr>
          <w:noProof/>
          <w:color w:val="auto"/>
          <w:lang w:val="it-IT"/>
        </w:rPr>
        <w:fldChar w:fldCharType="separate"/>
      </w:r>
      <w:bookmarkStart w:id="288" w:name="libH1NAME"/>
      <w:r w:rsidR="00ED7BA4">
        <w:rPr>
          <w:noProof/>
          <w:color w:val="auto"/>
          <w:lang w:val="it-IT"/>
        </w:rPr>
        <w:t>見出し</w:t>
      </w:r>
      <w:r w:rsidR="00ED7BA4">
        <w:rPr>
          <w:noProof/>
          <w:color w:val="auto"/>
          <w:lang w:val="it-IT"/>
        </w:rPr>
        <w:t xml:space="preserve"> 1</w:t>
      </w:r>
      <w:bookmarkEnd w:id="288"/>
      <w:r>
        <w:rPr>
          <w:noProof/>
          <w:color w:val="auto"/>
          <w:lang w:val="it-IT"/>
        </w:rPr>
        <w:fldChar w:fldCharType="end"/>
      </w:r>
      <w:r>
        <w:rPr>
          <w:noProof/>
          <w:color w:val="auto"/>
          <w:lang w:val="it-IT"/>
        </w:rPr>
        <w:fldChar w:fldCharType="begin"/>
      </w:r>
      <w:r>
        <w:rPr>
          <w:noProof/>
          <w:color w:val="auto"/>
          <w:lang w:val="it-IT"/>
        </w:rPr>
        <w:instrText xml:space="preserve"> SET LibDesc "" </w:instrText>
      </w:r>
      <w:r>
        <w:rPr>
          <w:noProof/>
          <w:color w:val="auto"/>
          <w:lang w:val="it-IT"/>
        </w:rPr>
        <w:fldChar w:fldCharType="separate"/>
      </w:r>
      <w:bookmarkStart w:id="289" w:name="LibDesc"/>
      <w:bookmarkEnd w:id="289"/>
      <w:r w:rsidR="00ED7BA4">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LibDescD "" </w:instrText>
      </w:r>
      <w:r>
        <w:rPr>
          <w:noProof/>
          <w:color w:val="auto"/>
          <w:lang w:val="it-IT"/>
        </w:rPr>
        <w:fldChar w:fldCharType="separate"/>
      </w:r>
      <w:bookmarkStart w:id="290" w:name="LibDescD"/>
      <w:bookmarkEnd w:id="290"/>
      <w:r w:rsidR="00ED7BA4">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LibDescE "" </w:instrText>
      </w:r>
      <w:r>
        <w:rPr>
          <w:noProof/>
          <w:color w:val="auto"/>
          <w:lang w:val="it-IT"/>
        </w:rPr>
        <w:fldChar w:fldCharType="separate"/>
      </w:r>
      <w:bookmarkStart w:id="291" w:name="LibDescE"/>
      <w:bookmarkEnd w:id="291"/>
      <w:r w:rsidR="00ED7BA4">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LibDescF "" </w:instrText>
      </w:r>
      <w:r>
        <w:rPr>
          <w:noProof/>
          <w:color w:val="auto"/>
          <w:lang w:val="it-IT"/>
        </w:rPr>
        <w:fldChar w:fldCharType="separate"/>
      </w:r>
      <w:bookmarkStart w:id="292" w:name="LibDescF"/>
      <w:bookmarkEnd w:id="292"/>
      <w:r w:rsidR="00ED7BA4">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NATSubVer "0" </w:instrText>
      </w:r>
      <w:r>
        <w:rPr>
          <w:noProof/>
          <w:color w:val="auto"/>
          <w:lang w:val="it-IT"/>
        </w:rPr>
        <w:fldChar w:fldCharType="separate"/>
      </w:r>
      <w:bookmarkStart w:id="293" w:name="NATSubVer"/>
      <w:r w:rsidR="00ED7BA4">
        <w:rPr>
          <w:noProof/>
          <w:color w:val="auto"/>
          <w:lang w:val="it-IT"/>
        </w:rPr>
        <w:t>0</w:t>
      </w:r>
      <w:bookmarkEnd w:id="293"/>
      <w:r>
        <w:rPr>
          <w:noProof/>
          <w:color w:val="auto"/>
          <w:lang w:val="it-IT"/>
        </w:rPr>
        <w:fldChar w:fldCharType="end"/>
      </w:r>
      <w:r>
        <w:rPr>
          <w:noProof/>
          <w:color w:val="auto"/>
          <w:lang w:val="it-IT"/>
        </w:rPr>
        <w:fldChar w:fldCharType="begin"/>
      </w:r>
      <w:r>
        <w:rPr>
          <w:noProof/>
          <w:color w:val="auto"/>
          <w:lang w:val="it-IT"/>
        </w:rPr>
        <w:instrText xml:space="preserve"> SET CENSubVer "2" </w:instrText>
      </w:r>
      <w:r>
        <w:rPr>
          <w:noProof/>
          <w:color w:val="auto"/>
          <w:lang w:val="it-IT"/>
        </w:rPr>
        <w:fldChar w:fldCharType="separate"/>
      </w:r>
      <w:bookmarkStart w:id="294" w:name="CENSubVer"/>
      <w:r w:rsidR="00ED7BA4">
        <w:rPr>
          <w:noProof/>
          <w:color w:val="auto"/>
          <w:lang w:val="it-IT"/>
        </w:rPr>
        <w:t>2</w:t>
      </w:r>
      <w:bookmarkEnd w:id="294"/>
      <w:r>
        <w:rPr>
          <w:noProof/>
          <w:color w:val="auto"/>
          <w:lang w:val="it-IT"/>
        </w:rPr>
        <w:fldChar w:fldCharType="end"/>
      </w:r>
      <w:r>
        <w:rPr>
          <w:noProof/>
          <w:color w:val="auto"/>
          <w:lang w:val="it-IT"/>
        </w:rPr>
        <w:fldChar w:fldCharType="begin"/>
      </w:r>
      <w:r>
        <w:rPr>
          <w:noProof/>
          <w:color w:val="auto"/>
          <w:lang w:val="it-IT"/>
        </w:rPr>
        <w:instrText xml:space="preserve"> SET ISOSubVer "" </w:instrText>
      </w:r>
      <w:r>
        <w:rPr>
          <w:noProof/>
          <w:color w:val="auto"/>
          <w:lang w:val="it-IT"/>
        </w:rPr>
        <w:fldChar w:fldCharType="separate"/>
      </w:r>
      <w:bookmarkStart w:id="295" w:name="ISOSubVer"/>
      <w:bookmarkEnd w:id="295"/>
      <w:r w:rsidR="00ED7BA4">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LIBVerMSDN "STD Version 2.1c2" </w:instrText>
      </w:r>
      <w:r>
        <w:rPr>
          <w:noProof/>
          <w:color w:val="auto"/>
          <w:lang w:val="it-IT"/>
        </w:rPr>
        <w:fldChar w:fldCharType="separate"/>
      </w:r>
      <w:bookmarkStart w:id="296" w:name="LIBVerMSDN"/>
      <w:r w:rsidR="00ED7BA4">
        <w:rPr>
          <w:noProof/>
          <w:color w:val="auto"/>
          <w:lang w:val="it-IT"/>
        </w:rPr>
        <w:t>STD Version 2.1c2</w:t>
      </w:r>
      <w:bookmarkEnd w:id="296"/>
      <w:r>
        <w:rPr>
          <w:noProof/>
          <w:color w:val="auto"/>
          <w:lang w:val="it-IT"/>
        </w:rPr>
        <w:fldChar w:fldCharType="end"/>
      </w:r>
      <w:r>
        <w:rPr>
          <w:noProof/>
          <w:color w:val="auto"/>
          <w:lang w:val="it-IT"/>
        </w:rPr>
        <w:fldChar w:fldCharType="begin"/>
      </w:r>
      <w:r>
        <w:rPr>
          <w:noProof/>
          <w:color w:val="auto"/>
          <w:lang w:val="it-IT"/>
        </w:rPr>
        <w:instrText xml:space="preserve"> SET LIBStageCode "60" </w:instrText>
      </w:r>
      <w:r>
        <w:rPr>
          <w:noProof/>
          <w:color w:val="auto"/>
          <w:lang w:val="it-IT"/>
        </w:rPr>
        <w:fldChar w:fldCharType="separate"/>
      </w:r>
      <w:bookmarkStart w:id="297" w:name="LIBStageCode"/>
      <w:r w:rsidR="00ED7BA4">
        <w:rPr>
          <w:noProof/>
          <w:color w:val="auto"/>
          <w:lang w:val="it-IT"/>
        </w:rPr>
        <w:t>60</w:t>
      </w:r>
      <w:bookmarkEnd w:id="297"/>
      <w:r>
        <w:rPr>
          <w:noProof/>
          <w:color w:val="auto"/>
          <w:lang w:val="it-IT"/>
        </w:rPr>
        <w:fldChar w:fldCharType="end"/>
      </w:r>
      <w:r>
        <w:rPr>
          <w:noProof/>
          <w:color w:val="auto"/>
          <w:lang w:val="it-IT"/>
        </w:rPr>
        <w:fldChar w:fldCharType="begin"/>
      </w:r>
      <w:r>
        <w:rPr>
          <w:noProof/>
          <w:color w:val="auto"/>
          <w:lang w:val="it-IT"/>
        </w:rPr>
        <w:instrText xml:space="preserve"> SET LibRpl "" </w:instrText>
      </w:r>
      <w:r>
        <w:rPr>
          <w:noProof/>
          <w:color w:val="auto"/>
          <w:lang w:val="it-IT"/>
        </w:rPr>
        <w:fldChar w:fldCharType="separate"/>
      </w:r>
      <w:bookmarkStart w:id="298" w:name="LibRpl"/>
      <w:bookmarkEnd w:id="298"/>
      <w:r w:rsidR="00ED7BA4">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LibICS "" </w:instrText>
      </w:r>
      <w:r>
        <w:rPr>
          <w:noProof/>
          <w:color w:val="auto"/>
          <w:lang w:val="it-IT"/>
        </w:rPr>
        <w:fldChar w:fldCharType="separate"/>
      </w:r>
      <w:bookmarkStart w:id="299" w:name="LibICS"/>
      <w:bookmarkEnd w:id="299"/>
      <w:r w:rsidR="00ED7BA4">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LIBFIL " 4" </w:instrText>
      </w:r>
      <w:r>
        <w:rPr>
          <w:noProof/>
          <w:color w:val="auto"/>
          <w:lang w:val="it-IT"/>
        </w:rPr>
        <w:fldChar w:fldCharType="separate"/>
      </w:r>
      <w:bookmarkStart w:id="300" w:name="LIBFIL"/>
      <w:r w:rsidR="00ED7BA4">
        <w:rPr>
          <w:noProof/>
          <w:color w:val="auto"/>
          <w:lang w:val="it-IT"/>
        </w:rPr>
        <w:t xml:space="preserve"> 4</w:t>
      </w:r>
      <w:bookmarkEnd w:id="300"/>
      <w:r>
        <w:rPr>
          <w:noProof/>
          <w:color w:val="auto"/>
          <w:lang w:val="it-IT"/>
        </w:rPr>
        <w:fldChar w:fldCharType="end"/>
      </w:r>
      <w:r>
        <w:rPr>
          <w:noProof/>
          <w:color w:val="auto"/>
          <w:lang w:val="it-IT"/>
        </w:rPr>
        <w:fldChar w:fldCharType="begin"/>
      </w:r>
      <w:r>
        <w:rPr>
          <w:noProof/>
          <w:color w:val="auto"/>
          <w:lang w:val="it-IT"/>
        </w:rPr>
        <w:instrText xml:space="preserve"> SET LIBEnFileName "C:\Users\shinji_w\AppData\Roaming\Microsoft\Templates\STD\w15177_14496_5th.-restyle-R1.doc" </w:instrText>
      </w:r>
      <w:r>
        <w:rPr>
          <w:noProof/>
          <w:color w:val="auto"/>
          <w:lang w:val="it-IT"/>
        </w:rPr>
        <w:fldChar w:fldCharType="separate"/>
      </w:r>
      <w:bookmarkStart w:id="301" w:name="LIBEnFileName"/>
      <w:r w:rsidR="00ED7BA4">
        <w:rPr>
          <w:noProof/>
          <w:color w:val="auto"/>
          <w:lang w:val="it-IT"/>
        </w:rPr>
        <w:t>C:\Users\shinji_w\AppData\Roaming\Microsoft\Templates\STD\w15177_14496_5th.-restyle-R1.doc</w:t>
      </w:r>
      <w:bookmarkEnd w:id="301"/>
      <w:r>
        <w:rPr>
          <w:noProof/>
          <w:color w:val="auto"/>
          <w:lang w:val="it-IT"/>
        </w:rPr>
        <w:fldChar w:fldCharType="end"/>
      </w:r>
      <w:r>
        <w:rPr>
          <w:color w:val="auto"/>
        </w:rPr>
        <w:fldChar w:fldCharType="begin"/>
      </w:r>
      <w:r>
        <w:rPr>
          <w:color w:val="auto"/>
          <w:lang w:val="it-IT"/>
        </w:rPr>
        <w:instrText xml:space="preserve"> SET LIBFrFileName ""</w:instrText>
      </w:r>
      <w:r>
        <w:rPr>
          <w:color w:val="auto"/>
        </w:rPr>
        <w:fldChar w:fldCharType="separate"/>
      </w:r>
      <w:bookmarkStart w:id="302" w:name="LIBFrFileName"/>
      <w:bookmarkEnd w:id="302"/>
      <w:r w:rsidR="00ED7BA4">
        <w:rPr>
          <w:noProof/>
          <w:color w:val="auto"/>
          <w:lang w:val="it-IT"/>
        </w:rPr>
        <w:t xml:space="preserve"> </w:t>
      </w:r>
      <w:r>
        <w:rPr>
          <w:color w:val="auto"/>
        </w:rPr>
        <w:fldChar w:fldCharType="end"/>
      </w:r>
      <w:r>
        <w:rPr>
          <w:color w:val="auto"/>
        </w:rPr>
        <w:fldChar w:fldCharType="begin"/>
      </w:r>
      <w:r>
        <w:rPr>
          <w:color w:val="auto"/>
          <w:lang w:val="it-IT"/>
        </w:rPr>
        <w:instrText xml:space="preserve"> SET LIBDeFileName ""</w:instrText>
      </w:r>
      <w:r>
        <w:rPr>
          <w:color w:val="auto"/>
        </w:rPr>
        <w:fldChar w:fldCharType="separate"/>
      </w:r>
      <w:bookmarkStart w:id="303" w:name="LIBDeFileName"/>
      <w:bookmarkEnd w:id="303"/>
      <w:r w:rsidR="00ED7BA4">
        <w:rPr>
          <w:noProof/>
          <w:color w:val="auto"/>
          <w:lang w:val="it-IT"/>
        </w:rPr>
        <w:t xml:space="preserve"> </w:t>
      </w:r>
      <w:r>
        <w:rPr>
          <w:color w:val="auto"/>
        </w:rPr>
        <w:fldChar w:fldCharType="end"/>
      </w:r>
      <w:r>
        <w:rPr>
          <w:color w:val="auto"/>
        </w:rPr>
        <w:fldChar w:fldCharType="begin"/>
      </w:r>
      <w:r>
        <w:rPr>
          <w:color w:val="auto"/>
          <w:lang w:val="it-IT"/>
        </w:rPr>
        <w:instrText xml:space="preserve"> SET LIBNatFileName ""</w:instrText>
      </w:r>
      <w:r>
        <w:rPr>
          <w:color w:val="auto"/>
        </w:rPr>
        <w:fldChar w:fldCharType="separate"/>
      </w:r>
      <w:bookmarkStart w:id="304" w:name="LIBNatFileName"/>
      <w:bookmarkEnd w:id="304"/>
      <w:r w:rsidR="00ED7BA4">
        <w:rPr>
          <w:noProof/>
          <w:color w:val="auto"/>
          <w:lang w:val="it-IT"/>
        </w:rPr>
        <w:t xml:space="preserve"> </w:t>
      </w:r>
      <w:r>
        <w:rPr>
          <w:color w:val="auto"/>
        </w:rPr>
        <w:fldChar w:fldCharType="end"/>
      </w:r>
      <w:r>
        <w:rPr>
          <w:color w:val="auto"/>
        </w:rPr>
        <w:fldChar w:fldCharType="begin"/>
      </w:r>
      <w:r>
        <w:rPr>
          <w:color w:val="auto"/>
          <w:lang w:val="it-IT"/>
        </w:rPr>
        <w:instrText xml:space="preserve"> SET LIBFileOld "" </w:instrText>
      </w:r>
      <w:r>
        <w:rPr>
          <w:color w:val="auto"/>
        </w:rPr>
        <w:fldChar w:fldCharType="separate"/>
      </w:r>
      <w:bookmarkStart w:id="305" w:name="LIBFileOld"/>
      <w:bookmarkEnd w:id="305"/>
      <w:r w:rsidR="00ED7BA4">
        <w:rPr>
          <w:noProof/>
          <w:color w:val="auto"/>
          <w:lang w:val="it-IT"/>
        </w:rPr>
        <w:t xml:space="preserve"> </w:t>
      </w:r>
      <w:r>
        <w:rPr>
          <w:color w:val="auto"/>
        </w:rPr>
        <w:fldChar w:fldCharType="end"/>
      </w:r>
      <w:r>
        <w:rPr>
          <w:color w:val="auto"/>
        </w:rPr>
        <w:fldChar w:fldCharType="begin"/>
      </w:r>
      <w:r>
        <w:rPr>
          <w:color w:val="auto"/>
          <w:lang w:val="it-IT"/>
        </w:rPr>
        <w:instrText xml:space="preserve"> SET LIBTypeTitreCEN "" </w:instrText>
      </w:r>
      <w:r>
        <w:rPr>
          <w:color w:val="auto"/>
        </w:rPr>
        <w:fldChar w:fldCharType="separate"/>
      </w:r>
      <w:bookmarkStart w:id="306" w:name="LIBTypeTitreCEN"/>
      <w:bookmarkEnd w:id="306"/>
      <w:r w:rsidR="00ED7BA4">
        <w:rPr>
          <w:noProof/>
          <w:color w:val="auto"/>
          <w:lang w:val="it-IT"/>
        </w:rPr>
        <w:t xml:space="preserve"> </w:t>
      </w:r>
      <w:r>
        <w:rPr>
          <w:color w:val="auto"/>
        </w:rPr>
        <w:fldChar w:fldCharType="end"/>
      </w:r>
      <w:r>
        <w:rPr>
          <w:color w:val="auto"/>
        </w:rPr>
        <w:fldChar w:fldCharType="begin"/>
      </w:r>
      <w:r>
        <w:rPr>
          <w:color w:val="auto"/>
          <w:lang w:val="it-IT"/>
        </w:rPr>
        <w:instrText xml:space="preserve"> SET LIBTypeTitreNAT "" </w:instrText>
      </w:r>
      <w:r>
        <w:rPr>
          <w:color w:val="auto"/>
        </w:rPr>
        <w:fldChar w:fldCharType="separate"/>
      </w:r>
      <w:bookmarkStart w:id="307" w:name="LIBTypeTitreNAT"/>
      <w:bookmarkEnd w:id="307"/>
      <w:r w:rsidR="00ED7BA4">
        <w:rPr>
          <w:noProof/>
          <w:color w:val="auto"/>
          <w:lang w:val="it-IT"/>
        </w:rPr>
        <w:t xml:space="preserve"> </w:t>
      </w:r>
      <w:r>
        <w:rPr>
          <w:color w:val="auto"/>
        </w:rPr>
        <w:fldChar w:fldCharType="end"/>
      </w:r>
      <w:r>
        <w:rPr>
          <w:color w:val="auto"/>
        </w:rPr>
        <w:fldChar w:fldCharType="begin"/>
      </w:r>
      <w:r>
        <w:rPr>
          <w:color w:val="auto"/>
          <w:lang w:val="it-IT"/>
        </w:rPr>
        <w:instrText xml:space="preserve"> SET LibEnteteCEN "" </w:instrText>
      </w:r>
      <w:r>
        <w:rPr>
          <w:color w:val="auto"/>
        </w:rPr>
        <w:fldChar w:fldCharType="separate"/>
      </w:r>
      <w:bookmarkStart w:id="308" w:name="LibEnteteCEN"/>
      <w:bookmarkEnd w:id="308"/>
      <w:r w:rsidR="00ED7BA4">
        <w:rPr>
          <w:noProof/>
          <w:color w:val="auto"/>
          <w:lang w:val="it-IT"/>
        </w:rPr>
        <w:t xml:space="preserve"> </w:t>
      </w:r>
      <w:r>
        <w:rPr>
          <w:color w:val="auto"/>
        </w:rPr>
        <w:fldChar w:fldCharType="end"/>
      </w:r>
      <w:r>
        <w:rPr>
          <w:color w:val="auto"/>
        </w:rPr>
        <w:fldChar w:fldCharType="begin"/>
      </w:r>
      <w:r>
        <w:rPr>
          <w:color w:val="auto"/>
          <w:lang w:val="it-IT"/>
        </w:rPr>
        <w:instrText xml:space="preserve"> SET LibEnteteNAT "" </w:instrText>
      </w:r>
      <w:r>
        <w:rPr>
          <w:color w:val="auto"/>
        </w:rPr>
        <w:fldChar w:fldCharType="separate"/>
      </w:r>
      <w:bookmarkStart w:id="309" w:name="LibEnteteNAT"/>
      <w:bookmarkEnd w:id="309"/>
      <w:r w:rsidR="00ED7BA4">
        <w:rPr>
          <w:noProof/>
          <w:color w:val="auto"/>
          <w:lang w:val="it-IT"/>
        </w:rPr>
        <w:t xml:space="preserve"> </w:t>
      </w:r>
      <w:r>
        <w:rPr>
          <w:color w:val="auto"/>
        </w:rPr>
        <w:fldChar w:fldCharType="end"/>
      </w:r>
      <w:r>
        <w:rPr>
          <w:color w:val="auto"/>
        </w:rPr>
        <w:fldChar w:fldCharType="begin"/>
      </w:r>
      <w:r>
        <w:rPr>
          <w:color w:val="auto"/>
          <w:lang w:val="it-IT"/>
        </w:rPr>
        <w:instrText xml:space="preserve"> SET LIBASynchroVF "" </w:instrText>
      </w:r>
      <w:r>
        <w:rPr>
          <w:color w:val="auto"/>
        </w:rPr>
        <w:fldChar w:fldCharType="separate"/>
      </w:r>
      <w:bookmarkStart w:id="310" w:name="LIBASynchroVF"/>
      <w:bookmarkEnd w:id="310"/>
      <w:r w:rsidR="00ED7BA4">
        <w:rPr>
          <w:noProof/>
          <w:color w:val="auto"/>
          <w:lang w:val="it-IT"/>
        </w:rPr>
        <w:t xml:space="preserve"> </w:t>
      </w:r>
      <w:r>
        <w:rPr>
          <w:color w:val="auto"/>
        </w:rPr>
        <w:fldChar w:fldCharType="end"/>
      </w:r>
      <w:r>
        <w:rPr>
          <w:color w:val="auto"/>
        </w:rPr>
        <w:fldChar w:fldCharType="begin"/>
      </w:r>
      <w:r>
        <w:rPr>
          <w:color w:val="auto"/>
          <w:lang w:val="it-IT"/>
        </w:rPr>
        <w:instrText xml:space="preserve"> SET LIBASynchroVE "" </w:instrText>
      </w:r>
      <w:r>
        <w:rPr>
          <w:color w:val="auto"/>
        </w:rPr>
        <w:fldChar w:fldCharType="separate"/>
      </w:r>
      <w:bookmarkStart w:id="311" w:name="LIBASynchroVE"/>
      <w:bookmarkEnd w:id="311"/>
      <w:r w:rsidR="00ED7BA4">
        <w:rPr>
          <w:noProof/>
          <w:color w:val="auto"/>
          <w:lang w:val="it-IT"/>
        </w:rPr>
        <w:t xml:space="preserve"> </w:t>
      </w:r>
      <w:r>
        <w:rPr>
          <w:color w:val="auto"/>
        </w:rPr>
        <w:fldChar w:fldCharType="end"/>
      </w:r>
      <w:r>
        <w:rPr>
          <w:color w:val="auto"/>
        </w:rPr>
        <w:fldChar w:fldCharType="begin"/>
      </w:r>
      <w:r>
        <w:rPr>
          <w:color w:val="auto"/>
          <w:lang w:val="it-IT"/>
        </w:rPr>
        <w:instrText xml:space="preserve"> SET LIBASynchroVD "" </w:instrText>
      </w:r>
      <w:r>
        <w:rPr>
          <w:color w:val="auto"/>
        </w:rPr>
        <w:fldChar w:fldCharType="separate"/>
      </w:r>
      <w:bookmarkStart w:id="312" w:name="LIBASynchroVD"/>
      <w:bookmarkEnd w:id="312"/>
      <w:r w:rsidR="00ED7BA4">
        <w:rPr>
          <w:noProof/>
          <w:color w:val="auto"/>
          <w:lang w:val="it-IT"/>
        </w:rPr>
        <w:t xml:space="preserve"> </w:t>
      </w:r>
      <w:r>
        <w:rPr>
          <w:color w:val="auto"/>
        </w:rPr>
        <w:fldChar w:fldCharType="end"/>
      </w:r>
      <w:r>
        <w:rPr>
          <w:color w:val="auto"/>
        </w:rPr>
        <w:fldChar w:fldCharType="begin"/>
      </w:r>
      <w:r>
        <w:rPr>
          <w:color w:val="auto"/>
          <w:lang w:val="it-IT"/>
        </w:rPr>
        <w:instrText xml:space="preserve"> SET DDEditionNo "" </w:instrText>
      </w:r>
      <w:r>
        <w:rPr>
          <w:color w:val="auto"/>
        </w:rPr>
        <w:fldChar w:fldCharType="separate"/>
      </w:r>
      <w:bookmarkStart w:id="313" w:name="DDEditionNo"/>
      <w:bookmarkEnd w:id="313"/>
      <w:r w:rsidR="00ED7BA4">
        <w:rPr>
          <w:noProof/>
          <w:color w:val="auto"/>
          <w:lang w:val="it-IT"/>
        </w:rPr>
        <w:t xml:space="preserve"> </w:t>
      </w:r>
      <w:r>
        <w:rPr>
          <w:color w:val="auto"/>
        </w:rPr>
        <w:fldChar w:fldCharType="end"/>
      </w:r>
    </w:p>
    <w:p w14:paraId="215B740D" w14:textId="77777777" w:rsidR="005B2170" w:rsidRPr="003176D3" w:rsidRDefault="005B2170">
      <w:pPr>
        <w:pStyle w:val="Heading1"/>
        <w:numPr>
          <w:ilvl w:val="0"/>
          <w:numId w:val="7"/>
        </w:numPr>
      </w:pPr>
      <w:bookmarkStart w:id="314" w:name="_Toc441898363"/>
      <w:bookmarkStart w:id="315" w:name="_Toc32120120"/>
      <w:bookmarkStart w:id="316" w:name="_Ref60911451"/>
      <w:bookmarkStart w:id="317" w:name="_Ref60911465"/>
      <w:bookmarkStart w:id="318" w:name="_Ref60911489"/>
      <w:bookmarkStart w:id="319" w:name="_Ref200335146"/>
      <w:bookmarkStart w:id="320" w:name="_Toc71020219"/>
      <w:bookmarkStart w:id="321" w:name="_Toc115263285"/>
      <w:bookmarkStart w:id="322" w:name="_Toc117857683"/>
      <w:bookmarkStart w:id="323" w:name="_Hlk114755043"/>
      <w:r w:rsidRPr="00BA2E12">
        <w:t>Scope</w:t>
      </w:r>
      <w:bookmarkEnd w:id="314"/>
      <w:bookmarkEnd w:id="315"/>
      <w:bookmarkEnd w:id="316"/>
      <w:bookmarkEnd w:id="317"/>
      <w:bookmarkEnd w:id="318"/>
      <w:bookmarkEnd w:id="319"/>
      <w:bookmarkEnd w:id="320"/>
      <w:bookmarkEnd w:id="321"/>
      <w:bookmarkEnd w:id="322"/>
    </w:p>
    <w:bookmarkEnd w:id="323"/>
    <w:p w14:paraId="4C7FCB79" w14:textId="77777777" w:rsidR="005B2170" w:rsidRPr="00FB3F2F" w:rsidRDefault="005B2170" w:rsidP="00874035">
      <w:pPr>
        <w:pStyle w:val="BodyText"/>
      </w:pPr>
      <w:r>
        <w:t xml:space="preserve">This document specifies carriage of haptic </w:t>
      </w:r>
      <w:r w:rsidRPr="00571900">
        <w:t>media</w:t>
      </w:r>
      <w:r>
        <w:t xml:space="preserve"> in ISO base media files.</w:t>
      </w:r>
    </w:p>
    <w:p w14:paraId="5DADB600" w14:textId="77777777" w:rsidR="005B2170" w:rsidRDefault="005B2170">
      <w:pPr>
        <w:pStyle w:val="Heading1"/>
      </w:pPr>
      <w:bookmarkStart w:id="324" w:name="_Toc115263286"/>
      <w:bookmarkStart w:id="325" w:name="_Toc117857684"/>
      <w:r w:rsidRPr="00EA654F">
        <w:t>Normative</w:t>
      </w:r>
      <w:r>
        <w:t xml:space="preserve"> </w:t>
      </w:r>
      <w:r w:rsidRPr="00454A28">
        <w:t>references</w:t>
      </w:r>
      <w:bookmarkEnd w:id="324"/>
      <w:bookmarkEnd w:id="325"/>
    </w:p>
    <w:p w14:paraId="6C2BFE0E" w14:textId="77777777" w:rsidR="005B2170" w:rsidRPr="003176D3" w:rsidRDefault="005B2170" w:rsidP="00874035">
      <w:pPr>
        <w:pStyle w:val="BodyText"/>
      </w:pPr>
      <w:r w:rsidRPr="00107CEC">
        <w:t xml:space="preserve">The following documents are referred to in the text in such a way that some or </w:t>
      </w:r>
      <w:proofErr w:type="gramStart"/>
      <w:r w:rsidRPr="00107CEC">
        <w:t>all of</w:t>
      </w:r>
      <w:proofErr w:type="gramEnd"/>
      <w:r w:rsidRPr="00107CEC">
        <w:t xml:space="preserve"> their content constitutes </w:t>
      </w:r>
      <w:proofErr w:type="gramStart"/>
      <w:r w:rsidRPr="00107CEC">
        <w:t>requirements</w:t>
      </w:r>
      <w:proofErr w:type="gramEnd"/>
      <w:r w:rsidRPr="00107CEC">
        <w:t xml:space="preserve"> of this document. For dated references, only the edition cited applies. For undated references, the latest edition of the referenced document (including any amendments) applies.</w:t>
      </w:r>
    </w:p>
    <w:p w14:paraId="6EBE5A0A" w14:textId="77777777" w:rsidR="005B2170" w:rsidRDefault="005B2170" w:rsidP="00454A28">
      <w:pPr>
        <w:pStyle w:val="BodyText"/>
      </w:pPr>
      <w:r>
        <w:t xml:space="preserve">ISO/IEC 14496-12:2020, </w:t>
      </w:r>
      <w:r w:rsidRPr="00FA10B3">
        <w:rPr>
          <w:i/>
          <w:iCs/>
        </w:rPr>
        <w:t>Information technology — Coding of audio-visual objects — Part 12: ISO base media file format</w:t>
      </w:r>
    </w:p>
    <w:p w14:paraId="179134AF" w14:textId="77777777" w:rsidR="005B2170" w:rsidRDefault="005B2170" w:rsidP="00454A28">
      <w:pPr>
        <w:pStyle w:val="BodyText"/>
      </w:pPr>
      <w:commentRangeStart w:id="326"/>
      <w:commentRangeStart w:id="327"/>
      <w:r>
        <w:t>ISO/IEC 23090-31:</w:t>
      </w:r>
      <w:r w:rsidRPr="00571900">
        <w:rPr>
          <w:shd w:val="clear" w:color="auto" w:fill="FFFF00"/>
        </w:rPr>
        <w:t>xxxx</w:t>
      </w:r>
      <w:r>
        <w:t xml:space="preserve">, </w:t>
      </w:r>
      <w:r w:rsidRPr="00696AF3">
        <w:rPr>
          <w:i/>
          <w:iCs/>
        </w:rPr>
        <w:t>Information technology — Coded representation of immersive media — Part 31: Haptics Coding</w:t>
      </w:r>
      <w:commentRangeEnd w:id="326"/>
      <w:r w:rsidRPr="00696AF3">
        <w:rPr>
          <w:rStyle w:val="CommentReference"/>
          <w:i/>
          <w:iCs/>
        </w:rPr>
        <w:commentReference w:id="326"/>
      </w:r>
      <w:commentRangeEnd w:id="327"/>
      <w:r w:rsidRPr="00696AF3">
        <w:rPr>
          <w:rStyle w:val="CommentReference"/>
          <w:i/>
          <w:iCs/>
        </w:rPr>
        <w:commentReference w:id="327"/>
      </w:r>
    </w:p>
    <w:p w14:paraId="389EEB93" w14:textId="77777777" w:rsidR="005B2170" w:rsidRPr="003176D3" w:rsidRDefault="005B2170">
      <w:pPr>
        <w:pStyle w:val="Heading1"/>
      </w:pPr>
      <w:bookmarkStart w:id="328" w:name="_Toc479311625"/>
      <w:bookmarkStart w:id="329" w:name="_Ref60912049"/>
      <w:bookmarkStart w:id="330" w:name="_Ref60913391"/>
      <w:bookmarkStart w:id="331" w:name="_Toc71020221"/>
      <w:bookmarkStart w:id="332" w:name="_Toc115263287"/>
      <w:bookmarkStart w:id="333" w:name="_Toc117857685"/>
      <w:bookmarkStart w:id="334" w:name="_Toc71020222"/>
      <w:r w:rsidRPr="003176D3">
        <w:t>Terms</w:t>
      </w:r>
      <w:r w:rsidRPr="003176D3">
        <w:rPr>
          <w:rFonts w:hint="eastAsia"/>
        </w:rPr>
        <w:t>, d</w:t>
      </w:r>
      <w:r w:rsidRPr="003176D3">
        <w:t>efinitions</w:t>
      </w:r>
      <w:bookmarkEnd w:id="328"/>
      <w:bookmarkEnd w:id="329"/>
      <w:bookmarkEnd w:id="330"/>
      <w:r w:rsidRPr="003176D3">
        <w:rPr>
          <w:rFonts w:hint="eastAsia"/>
        </w:rPr>
        <w:t xml:space="preserve"> and a</w:t>
      </w:r>
      <w:r w:rsidRPr="003176D3">
        <w:t>bbreviated terms</w:t>
      </w:r>
      <w:bookmarkEnd w:id="331"/>
      <w:bookmarkEnd w:id="332"/>
      <w:bookmarkEnd w:id="333"/>
    </w:p>
    <w:p w14:paraId="43C0439D" w14:textId="77777777" w:rsidR="005B2170" w:rsidRPr="003176D3" w:rsidRDefault="005B2170">
      <w:pPr>
        <w:pStyle w:val="Heading2"/>
        <w:numPr>
          <w:ilvl w:val="1"/>
          <w:numId w:val="1"/>
        </w:numPr>
      </w:pPr>
      <w:bookmarkStart w:id="335" w:name="_Toc115263288"/>
      <w:bookmarkStart w:id="336" w:name="_Toc117857686"/>
      <w:bookmarkStart w:id="337" w:name="_Hlk114755073"/>
      <w:bookmarkEnd w:id="334"/>
      <w:r w:rsidRPr="003176D3">
        <w:t xml:space="preserve">Terms and </w:t>
      </w:r>
      <w:r w:rsidRPr="00F95628">
        <w:t>definitions</w:t>
      </w:r>
      <w:bookmarkEnd w:id="335"/>
      <w:bookmarkEnd w:id="336"/>
    </w:p>
    <w:bookmarkEnd w:id="337"/>
    <w:p w14:paraId="41EEB660" w14:textId="77777777" w:rsidR="005B2170" w:rsidRDefault="005B2170" w:rsidP="00874035">
      <w:pPr>
        <w:pStyle w:val="BodyText"/>
        <w:rPr>
          <w:rFonts w:cs="Cambria"/>
          <w:color w:val="211D1E"/>
          <w:szCs w:val="22"/>
        </w:rPr>
      </w:pPr>
      <w:r>
        <w:rPr>
          <w:rFonts w:cs="Cambria"/>
          <w:color w:val="211D1E"/>
          <w:szCs w:val="22"/>
        </w:rPr>
        <w:t>For the purposes of this document, the terms and definitions given in ISO/IEC 23090-5 and the following apply.</w:t>
      </w:r>
    </w:p>
    <w:p w14:paraId="7DD760A1" w14:textId="77777777" w:rsidR="005B2170" w:rsidRDefault="005B2170" w:rsidP="00874035">
      <w:pPr>
        <w:pStyle w:val="BodyText"/>
        <w:rPr>
          <w:rFonts w:cs="Cambria"/>
          <w:color w:val="211D1E"/>
          <w:szCs w:val="22"/>
        </w:rPr>
      </w:pPr>
      <w:r>
        <w:rPr>
          <w:rFonts w:cs="Cambria"/>
          <w:color w:val="211D1E"/>
          <w:szCs w:val="22"/>
        </w:rPr>
        <w:t>ISO and IEC maintain terminology databases for use in standardization at the following addresses:</w:t>
      </w:r>
    </w:p>
    <w:p w14:paraId="4AA305EF" w14:textId="5AAB7A86" w:rsidR="005B2170" w:rsidRDefault="005B2170" w:rsidP="00454A28">
      <w:pPr>
        <w:pStyle w:val="BodyText"/>
        <w:rPr>
          <w:rFonts w:cs="Cambria"/>
          <w:color w:val="053BF5"/>
          <w:szCs w:val="22"/>
        </w:rPr>
      </w:pPr>
      <w:r>
        <w:rPr>
          <w:rFonts w:cs="Cambria"/>
          <w:color w:val="211D1E"/>
          <w:szCs w:val="22"/>
        </w:rPr>
        <w:t xml:space="preserve">— ISO Online browsing platform: available at </w:t>
      </w:r>
      <w:ins w:id="338" w:author="Henry Da Costa" w:date="2022-10-28T12:25:00Z">
        <w:r w:rsidR="00FE6077">
          <w:rPr>
            <w:rStyle w:val="A8"/>
          </w:rPr>
          <w:fldChar w:fldCharType="begin"/>
        </w:r>
        <w:r w:rsidR="00FE6077">
          <w:rPr>
            <w:rStyle w:val="A8"/>
          </w:rPr>
          <w:instrText xml:space="preserve"> HYPERLINK "</w:instrText>
        </w:r>
      </w:ins>
      <w:r w:rsidR="00FE6077">
        <w:rPr>
          <w:rStyle w:val="A8"/>
        </w:rPr>
        <w:instrText>https://www.iso.org/obp</w:instrText>
      </w:r>
      <w:ins w:id="339" w:author="Henry Da Costa" w:date="2022-10-28T12:25:00Z">
        <w:r w:rsidR="00FE6077">
          <w:rPr>
            <w:rStyle w:val="A8"/>
          </w:rPr>
          <w:instrText xml:space="preserve">" </w:instrText>
        </w:r>
        <w:r w:rsidR="00FE6077">
          <w:rPr>
            <w:rStyle w:val="A8"/>
          </w:rPr>
        </w:r>
        <w:r w:rsidR="00FE6077">
          <w:rPr>
            <w:rStyle w:val="A8"/>
          </w:rPr>
          <w:fldChar w:fldCharType="separate"/>
        </w:r>
      </w:ins>
      <w:r w:rsidR="00FE6077" w:rsidRPr="00A40322">
        <w:rPr>
          <w:rStyle w:val="Hyperlink"/>
          <w:rFonts w:cs="Cambria"/>
          <w:szCs w:val="22"/>
        </w:rPr>
        <w:t>https://</w:t>
      </w:r>
      <w:del w:id="340" w:author="Henry Da Costa" w:date="2022-10-28T12:23:00Z">
        <w:r w:rsidR="00FE6077" w:rsidRPr="00A40322" w:rsidDel="00573AB6">
          <w:rPr>
            <w:rStyle w:val="Hyperlink"/>
            <w:rFonts w:cs="Cambria"/>
            <w:szCs w:val="22"/>
          </w:rPr>
          <w:delText xml:space="preserve"> </w:delText>
        </w:r>
      </w:del>
      <w:r w:rsidR="00FE6077" w:rsidRPr="00A40322">
        <w:rPr>
          <w:rStyle w:val="Hyperlink"/>
          <w:rFonts w:cs="Cambria"/>
          <w:szCs w:val="22"/>
        </w:rPr>
        <w:t>www</w:t>
      </w:r>
      <w:del w:id="341" w:author="Henry Da Costa" w:date="2022-10-28T12:24:00Z">
        <w:r w:rsidR="00FE6077" w:rsidRPr="00A40322" w:rsidDel="00573AB6">
          <w:rPr>
            <w:rStyle w:val="Hyperlink"/>
            <w:rFonts w:cs="Cambria"/>
            <w:szCs w:val="22"/>
          </w:rPr>
          <w:delText xml:space="preserve"> </w:delText>
        </w:r>
      </w:del>
      <w:r w:rsidR="00FE6077" w:rsidRPr="00A40322">
        <w:rPr>
          <w:rStyle w:val="Hyperlink"/>
          <w:rFonts w:cs="Cambria"/>
          <w:szCs w:val="22"/>
        </w:rPr>
        <w:t>.iso</w:t>
      </w:r>
      <w:del w:id="342" w:author="Henry Da Costa" w:date="2022-10-28T12:24:00Z">
        <w:r w:rsidR="00FE6077" w:rsidRPr="00A40322" w:rsidDel="00573AB6">
          <w:rPr>
            <w:rStyle w:val="Hyperlink"/>
            <w:rFonts w:cs="Cambria"/>
            <w:szCs w:val="22"/>
          </w:rPr>
          <w:delText xml:space="preserve"> </w:delText>
        </w:r>
      </w:del>
      <w:r w:rsidR="00FE6077" w:rsidRPr="00A40322">
        <w:rPr>
          <w:rStyle w:val="Hyperlink"/>
          <w:rFonts w:cs="Cambria"/>
          <w:szCs w:val="22"/>
        </w:rPr>
        <w:t>.org/</w:t>
      </w:r>
      <w:del w:id="343" w:author="Henry Da Costa" w:date="2022-10-28T12:24:00Z">
        <w:r w:rsidR="00FE6077" w:rsidRPr="00A40322" w:rsidDel="00573AB6">
          <w:rPr>
            <w:rStyle w:val="Hyperlink"/>
            <w:rFonts w:cs="Cambria"/>
            <w:szCs w:val="22"/>
          </w:rPr>
          <w:delText xml:space="preserve"> </w:delText>
        </w:r>
      </w:del>
      <w:r w:rsidR="00FE6077" w:rsidRPr="00A40322">
        <w:rPr>
          <w:rStyle w:val="Hyperlink"/>
          <w:rFonts w:cs="Cambria"/>
          <w:szCs w:val="22"/>
        </w:rPr>
        <w:t>obp</w:t>
      </w:r>
      <w:ins w:id="344" w:author="Henry Da Costa" w:date="2022-10-28T12:25:00Z">
        <w:r w:rsidR="00FE6077">
          <w:rPr>
            <w:rStyle w:val="A8"/>
          </w:rPr>
          <w:fldChar w:fldCharType="end"/>
        </w:r>
      </w:ins>
    </w:p>
    <w:p w14:paraId="6B278EFE" w14:textId="3B2B02F0" w:rsidR="005B2170" w:rsidRPr="003A2863" w:rsidRDefault="005B2170" w:rsidP="00454A28">
      <w:pPr>
        <w:pStyle w:val="BodyText"/>
      </w:pPr>
      <w:r>
        <w:rPr>
          <w:rFonts w:cs="Cambria"/>
          <w:color w:val="211D1E"/>
        </w:rPr>
        <w:t xml:space="preserve">— IEC </w:t>
      </w:r>
      <w:proofErr w:type="spellStart"/>
      <w:r w:rsidRPr="005B2170">
        <w:rPr>
          <w:rFonts w:cs="Cambria"/>
          <w:color w:val="211D1E"/>
          <w:szCs w:val="22"/>
        </w:rPr>
        <w:t>Electropedia</w:t>
      </w:r>
      <w:proofErr w:type="spellEnd"/>
      <w:r>
        <w:rPr>
          <w:rFonts w:cs="Cambria"/>
          <w:color w:val="211D1E"/>
        </w:rPr>
        <w:t xml:space="preserve">: available at </w:t>
      </w:r>
      <w:ins w:id="345" w:author="Henry Da Costa" w:date="2022-10-28T12:25:00Z">
        <w:r w:rsidR="00FE6077">
          <w:rPr>
            <w:rStyle w:val="A8"/>
          </w:rPr>
          <w:fldChar w:fldCharType="begin"/>
        </w:r>
        <w:r w:rsidR="00FE6077">
          <w:rPr>
            <w:rStyle w:val="A8"/>
          </w:rPr>
          <w:instrText xml:space="preserve"> HYPERLINK "</w:instrText>
        </w:r>
      </w:ins>
      <w:r w:rsidR="00FE6077">
        <w:rPr>
          <w:rStyle w:val="A8"/>
        </w:rPr>
        <w:instrText>https://www.electropedia.org/</w:instrText>
      </w:r>
      <w:ins w:id="346" w:author="Henry Da Costa" w:date="2022-10-28T12:25:00Z">
        <w:r w:rsidR="00FE6077">
          <w:rPr>
            <w:rStyle w:val="A8"/>
          </w:rPr>
          <w:instrText xml:space="preserve">" </w:instrText>
        </w:r>
        <w:r w:rsidR="00FE6077">
          <w:rPr>
            <w:rStyle w:val="A8"/>
          </w:rPr>
        </w:r>
        <w:r w:rsidR="00FE6077">
          <w:rPr>
            <w:rStyle w:val="A8"/>
          </w:rPr>
          <w:fldChar w:fldCharType="separate"/>
        </w:r>
      </w:ins>
      <w:r w:rsidR="00FE6077" w:rsidRPr="00A40322">
        <w:rPr>
          <w:rStyle w:val="Hyperlink"/>
          <w:rFonts w:cs="Cambria"/>
          <w:szCs w:val="22"/>
        </w:rPr>
        <w:t>https://</w:t>
      </w:r>
      <w:del w:id="347" w:author="Henry Da Costa" w:date="2022-10-28T12:24:00Z">
        <w:r w:rsidR="00FE6077" w:rsidRPr="00A40322" w:rsidDel="00573AB6">
          <w:rPr>
            <w:rStyle w:val="Hyperlink"/>
            <w:rFonts w:cs="Cambria"/>
            <w:szCs w:val="22"/>
          </w:rPr>
          <w:delText xml:space="preserve"> </w:delText>
        </w:r>
      </w:del>
      <w:r w:rsidR="00FE6077" w:rsidRPr="00A40322">
        <w:rPr>
          <w:rStyle w:val="Hyperlink"/>
          <w:rFonts w:cs="Cambria"/>
          <w:szCs w:val="22"/>
        </w:rPr>
        <w:t>www</w:t>
      </w:r>
      <w:del w:id="348" w:author="Henry Da Costa" w:date="2022-10-28T12:24:00Z">
        <w:r w:rsidR="00FE6077" w:rsidRPr="00A40322" w:rsidDel="00573AB6">
          <w:rPr>
            <w:rStyle w:val="Hyperlink"/>
            <w:rFonts w:cs="Cambria"/>
            <w:szCs w:val="22"/>
          </w:rPr>
          <w:delText xml:space="preserve"> </w:delText>
        </w:r>
      </w:del>
      <w:r w:rsidR="00FE6077" w:rsidRPr="00A40322">
        <w:rPr>
          <w:rStyle w:val="Hyperlink"/>
          <w:rFonts w:cs="Cambria"/>
          <w:szCs w:val="22"/>
        </w:rPr>
        <w:t>.electropedia</w:t>
      </w:r>
      <w:del w:id="349" w:author="Henry Da Costa" w:date="2022-10-28T12:24:00Z">
        <w:r w:rsidR="00FE6077" w:rsidRPr="00A40322" w:rsidDel="00573AB6">
          <w:rPr>
            <w:rStyle w:val="Hyperlink"/>
            <w:rFonts w:cs="Cambria"/>
            <w:szCs w:val="22"/>
          </w:rPr>
          <w:delText xml:space="preserve"> </w:delText>
        </w:r>
      </w:del>
      <w:r w:rsidR="00FE6077" w:rsidRPr="00A40322">
        <w:rPr>
          <w:rStyle w:val="Hyperlink"/>
          <w:rFonts w:cs="Cambria"/>
          <w:szCs w:val="22"/>
        </w:rPr>
        <w:t>.org/</w:t>
      </w:r>
      <w:ins w:id="350" w:author="Henry Da Costa" w:date="2022-10-28T12:25:00Z">
        <w:r w:rsidR="00FE6077">
          <w:rPr>
            <w:rStyle w:val="A8"/>
          </w:rPr>
          <w:fldChar w:fldCharType="end"/>
        </w:r>
      </w:ins>
    </w:p>
    <w:p w14:paraId="67A59910" w14:textId="77777777" w:rsidR="005B2170" w:rsidRPr="00EC6C63" w:rsidRDefault="005B2170">
      <w:pPr>
        <w:pStyle w:val="TermNum"/>
        <w:numPr>
          <w:ilvl w:val="2"/>
          <w:numId w:val="1"/>
        </w:numPr>
        <w:ind w:left="0" w:firstLine="0"/>
      </w:pPr>
      <w:r w:rsidRPr="00EC6C63">
        <w:br/>
      </w:r>
      <w:r w:rsidRPr="005A36DC">
        <w:t>band</w:t>
      </w:r>
    </w:p>
    <w:p w14:paraId="56EDDF24" w14:textId="77777777" w:rsidR="005B2170" w:rsidRPr="00E22091" w:rsidRDefault="005B2170" w:rsidP="005B2170">
      <w:pPr>
        <w:pStyle w:val="Definition"/>
        <w:rPr>
          <w:lang w:val="en-GB"/>
        </w:rPr>
      </w:pPr>
      <w:r w:rsidRPr="005A36DC">
        <w:rPr>
          <w:lang w:val="en-GB"/>
        </w:rPr>
        <w:t>haptic band described in ISO/IEC 23090-31 for containing a haptic signal</w:t>
      </w:r>
    </w:p>
    <w:p w14:paraId="7E964A3B" w14:textId="77777777" w:rsidR="005B2170" w:rsidRPr="00AC093E" w:rsidRDefault="005B2170">
      <w:pPr>
        <w:pStyle w:val="TermNum"/>
        <w:numPr>
          <w:ilvl w:val="2"/>
          <w:numId w:val="1"/>
        </w:numPr>
        <w:ind w:left="0" w:firstLine="0"/>
      </w:pPr>
      <w:r>
        <w:br/>
      </w:r>
      <w:r w:rsidRPr="00AC093E">
        <w:t>channel</w:t>
      </w:r>
    </w:p>
    <w:p w14:paraId="66AAB7B0" w14:textId="799D7AF5" w:rsidR="005B2170" w:rsidRPr="00AC093E" w:rsidRDefault="005B2170" w:rsidP="005B2170">
      <w:pPr>
        <w:pStyle w:val="Definition"/>
        <w:rPr>
          <w:lang w:val="en-GB"/>
        </w:rPr>
      </w:pPr>
      <w:r w:rsidRPr="00AC093E">
        <w:rPr>
          <w:lang w:val="en-GB"/>
        </w:rPr>
        <w:t xml:space="preserve">haptic </w:t>
      </w:r>
      <w:del w:id="351" w:author="Henry Da Costa" w:date="2022-10-28T12:26:00Z">
        <w:r w:rsidRPr="00AC093E" w:rsidDel="00E422CB">
          <w:rPr>
            <w:lang w:val="en-GB"/>
          </w:rPr>
          <w:delText xml:space="preserve">track </w:delText>
        </w:r>
      </w:del>
      <w:ins w:id="352" w:author="Henry Da Costa" w:date="2022-10-28T12:26:00Z">
        <w:r w:rsidR="00E422CB">
          <w:rPr>
            <w:lang w:val="en-GB"/>
          </w:rPr>
          <w:t>channel</w:t>
        </w:r>
        <w:r w:rsidR="00E422CB" w:rsidRPr="00AC093E">
          <w:rPr>
            <w:lang w:val="en-GB"/>
          </w:rPr>
          <w:t xml:space="preserve"> </w:t>
        </w:r>
      </w:ins>
      <w:r w:rsidRPr="00AC093E">
        <w:rPr>
          <w:lang w:val="en-GB"/>
        </w:rPr>
        <w:t>described in ISO/IEC 23090-31 for containing bands to be combined, with the resulting haptics rendered at a specific body location</w:t>
      </w:r>
    </w:p>
    <w:p w14:paraId="3E55B753" w14:textId="365E938A" w:rsidR="005B2170" w:rsidDel="0086678F" w:rsidRDefault="005B2170" w:rsidP="005B2170">
      <w:pPr>
        <w:pStyle w:val="Note"/>
        <w:ind w:left="0"/>
        <w:rPr>
          <w:del w:id="353" w:author="Henry Da Costa" w:date="2022-11-08T10:05:00Z"/>
        </w:rPr>
      </w:pPr>
      <w:del w:id="354" w:author="Henry Da Costa" w:date="2022-11-08T10:05:00Z">
        <w:r w:rsidRPr="001520EC" w:rsidDel="0086678F">
          <w:delText>Note 1 to entry</w:delText>
        </w:r>
        <w:r w:rsidDel="0086678F">
          <w:tab/>
        </w:r>
        <w:r w:rsidRPr="00C424BB" w:rsidDel="0086678F">
          <w:delText xml:space="preserve">ISO/IEC </w:delText>
        </w:r>
        <w:r w:rsidDel="0086678F">
          <w:delText>14996-14</w:delText>
        </w:r>
        <w:r w:rsidRPr="001520EC" w:rsidDel="0086678F">
          <w:delText xml:space="preserve"> also uses the term “track” but with a different meaning from </w:delText>
        </w:r>
        <w:r w:rsidRPr="00A701B4" w:rsidDel="0086678F">
          <w:delText xml:space="preserve">ISO/IEC </w:delText>
        </w:r>
        <w:r w:rsidDel="0086678F">
          <w:delText>23090-31</w:delText>
        </w:r>
        <w:r w:rsidRPr="001520EC" w:rsidDel="0086678F">
          <w:delText>, hence this clarification</w:delText>
        </w:r>
      </w:del>
    </w:p>
    <w:p w14:paraId="7966C391" w14:textId="3A6BD56F" w:rsidR="005B2170" w:rsidRPr="002A294A" w:rsidDel="00704800" w:rsidRDefault="005B2170">
      <w:pPr>
        <w:pStyle w:val="TermNum"/>
        <w:numPr>
          <w:ilvl w:val="2"/>
          <w:numId w:val="1"/>
        </w:numPr>
        <w:ind w:left="0" w:firstLine="0"/>
        <w:rPr>
          <w:del w:id="355" w:author="Henry Da Costa" w:date="2022-10-28T12:26:00Z"/>
        </w:rPr>
      </w:pPr>
      <w:del w:id="356" w:author="Henry Da Costa" w:date="2022-10-28T12:26:00Z">
        <w:r w:rsidRPr="002A294A" w:rsidDel="00704800">
          <w:lastRenderedPageBreak/>
          <w:br/>
          <w:delText xml:space="preserve">configuration </w:delText>
        </w:r>
        <w:r w:rsidDel="00704800">
          <w:delText>packet</w:delText>
        </w:r>
      </w:del>
    </w:p>
    <w:p w14:paraId="76697866" w14:textId="771429AF" w:rsidR="005B2170" w:rsidDel="00704800" w:rsidRDefault="005B2170" w:rsidP="005B2170">
      <w:pPr>
        <w:pStyle w:val="Definition"/>
        <w:rPr>
          <w:del w:id="357" w:author="Henry Da Costa" w:date="2022-10-28T12:26:00Z"/>
          <w:lang w:val="en-GB"/>
        </w:rPr>
      </w:pPr>
      <w:del w:id="358" w:author="Henry Da Costa" w:date="2022-10-28T12:26:00Z">
        <w:r w:rsidRPr="002A294A" w:rsidDel="00704800">
          <w:rPr>
            <w:lang w:val="en-GB"/>
          </w:rPr>
          <w:delText xml:space="preserve">metadata </w:delText>
        </w:r>
        <w:r w:rsidDel="00704800">
          <w:rPr>
            <w:lang w:val="en-GB"/>
          </w:rPr>
          <w:delText>packet</w:delText>
        </w:r>
        <w:r w:rsidRPr="002A294A" w:rsidDel="00704800">
          <w:rPr>
            <w:lang w:val="en-GB"/>
          </w:rPr>
          <w:delText xml:space="preserve"> or effect library </w:delText>
        </w:r>
        <w:r w:rsidDel="00704800">
          <w:rPr>
            <w:lang w:val="en-GB"/>
          </w:rPr>
          <w:delText>packet</w:delText>
        </w:r>
      </w:del>
    </w:p>
    <w:p w14:paraId="473CE275" w14:textId="1926BC2D" w:rsidR="005B2170" w:rsidRPr="002A294A" w:rsidDel="00704800" w:rsidRDefault="005B2170">
      <w:pPr>
        <w:pStyle w:val="TermNum"/>
        <w:numPr>
          <w:ilvl w:val="2"/>
          <w:numId w:val="1"/>
        </w:numPr>
        <w:ind w:left="0" w:firstLine="0"/>
        <w:rPr>
          <w:del w:id="359" w:author="Henry Da Costa" w:date="2022-10-28T12:26:00Z"/>
        </w:rPr>
      </w:pPr>
      <w:del w:id="360" w:author="Henry Da Costa" w:date="2022-10-28T12:26:00Z">
        <w:r w:rsidRPr="002A294A" w:rsidDel="00704800">
          <w:br/>
        </w:r>
        <w:r w:rsidDel="00704800">
          <w:delText>data</w:delText>
        </w:r>
        <w:r w:rsidRPr="002A294A" w:rsidDel="00704800">
          <w:delText xml:space="preserve"> </w:delText>
        </w:r>
        <w:r w:rsidDel="00704800">
          <w:delText>packet</w:delText>
        </w:r>
      </w:del>
    </w:p>
    <w:p w14:paraId="05C870A8" w14:textId="1CF6AC96" w:rsidR="005B2170" w:rsidRPr="002A294A" w:rsidDel="00704800" w:rsidRDefault="005B2170" w:rsidP="005B2170">
      <w:pPr>
        <w:pStyle w:val="Definition"/>
        <w:rPr>
          <w:del w:id="361" w:author="Henry Da Costa" w:date="2022-10-28T12:26:00Z"/>
          <w:lang w:val="en-GB"/>
        </w:rPr>
      </w:pPr>
      <w:del w:id="362" w:author="Henry Da Costa" w:date="2022-10-28T12:26:00Z">
        <w:r w:rsidDel="00704800">
          <w:rPr>
            <w:lang w:val="en-GB"/>
          </w:rPr>
          <w:delText>MIHS Haptic Data packet</w:delText>
        </w:r>
        <w:r w:rsidRPr="002A294A" w:rsidDel="00704800">
          <w:rPr>
            <w:lang w:val="en-GB"/>
          </w:rPr>
          <w:delText xml:space="preserve"> </w:delText>
        </w:r>
        <w:r w:rsidRPr="00517191" w:rsidDel="00704800">
          <w:rPr>
            <w:lang w:val="en-GB"/>
          </w:rPr>
          <w:delText>described in ISO/IEC 23090-31 containing</w:delText>
        </w:r>
        <w:r w:rsidDel="00704800">
          <w:rPr>
            <w:lang w:val="en-GB"/>
          </w:rPr>
          <w:delText xml:space="preserve"> haptic effect data.</w:delText>
        </w:r>
      </w:del>
    </w:p>
    <w:p w14:paraId="7596A1D0" w14:textId="3122D3F4" w:rsidR="005B2170" w:rsidRPr="002A294A" w:rsidDel="00704800" w:rsidRDefault="005B2170">
      <w:pPr>
        <w:pStyle w:val="TermNum"/>
        <w:numPr>
          <w:ilvl w:val="2"/>
          <w:numId w:val="1"/>
        </w:numPr>
        <w:ind w:left="0" w:firstLine="0"/>
        <w:rPr>
          <w:del w:id="363" w:author="Henry Da Costa" w:date="2022-10-28T12:26:00Z"/>
        </w:rPr>
      </w:pPr>
      <w:del w:id="364" w:author="Henry Da Costa" w:date="2022-10-28T12:26:00Z">
        <w:r w:rsidRPr="002A294A" w:rsidDel="00704800">
          <w:br/>
          <w:delText xml:space="preserve">effect library </w:delText>
        </w:r>
        <w:r w:rsidDel="00704800">
          <w:delText>packet</w:delText>
        </w:r>
      </w:del>
    </w:p>
    <w:p w14:paraId="2ECA9F07" w14:textId="59CB59E5" w:rsidR="005B2170" w:rsidRPr="002A294A" w:rsidDel="00704800" w:rsidRDefault="005B2170" w:rsidP="005B2170">
      <w:pPr>
        <w:pStyle w:val="Definition"/>
        <w:rPr>
          <w:del w:id="365" w:author="Henry Da Costa" w:date="2022-10-28T12:26:00Z"/>
          <w:lang w:val="en-GB"/>
        </w:rPr>
      </w:pPr>
      <w:del w:id="366" w:author="Henry Da Costa" w:date="2022-10-28T12:26:00Z">
        <w:r w:rsidRPr="005179D7" w:rsidDel="00704800">
          <w:rPr>
            <w:lang w:val="en-GB"/>
          </w:rPr>
          <w:delText xml:space="preserve">MIHS Haptic Effects Library </w:delText>
        </w:r>
        <w:r w:rsidDel="00704800">
          <w:rPr>
            <w:lang w:val="en-GB"/>
          </w:rPr>
          <w:delText xml:space="preserve">packet </w:delText>
        </w:r>
        <w:r w:rsidRPr="002A294A" w:rsidDel="00704800">
          <w:rPr>
            <w:lang w:val="en-GB"/>
          </w:rPr>
          <w:delText>described in ISO/IEC 23090-31 for storing a library of haptic effects belonging to a perception</w:delText>
        </w:r>
      </w:del>
    </w:p>
    <w:p w14:paraId="2E4389C3" w14:textId="77777777" w:rsidR="005B2170" w:rsidRPr="00517191" w:rsidRDefault="005B2170">
      <w:pPr>
        <w:pStyle w:val="TermNum"/>
        <w:numPr>
          <w:ilvl w:val="2"/>
          <w:numId w:val="1"/>
        </w:numPr>
        <w:ind w:left="0" w:firstLine="0"/>
      </w:pPr>
      <w:r w:rsidRPr="00517191">
        <w:br/>
        <w:t>experience</w:t>
      </w:r>
    </w:p>
    <w:p w14:paraId="7008DCD9" w14:textId="77777777" w:rsidR="005B2170" w:rsidRDefault="005B2170" w:rsidP="005B2170">
      <w:pPr>
        <w:pStyle w:val="Definition"/>
        <w:rPr>
          <w:lang w:val="en-GB"/>
        </w:rPr>
      </w:pPr>
      <w:r w:rsidRPr="00517191">
        <w:rPr>
          <w:lang w:val="en-GB"/>
        </w:rPr>
        <w:t>haptic experience described in ISO/IEC 23090-31 containing perceptions and global information</w:t>
      </w:r>
    </w:p>
    <w:p w14:paraId="1F0D56F6" w14:textId="77777777" w:rsidR="005B2170" w:rsidRPr="00440C4E" w:rsidRDefault="005B2170">
      <w:pPr>
        <w:pStyle w:val="TermNum"/>
        <w:numPr>
          <w:ilvl w:val="2"/>
          <w:numId w:val="1"/>
        </w:numPr>
        <w:ind w:left="0" w:firstLine="0"/>
      </w:pPr>
      <w:r w:rsidRPr="00440C4E">
        <w:br/>
        <w:t>ISOBMFF track</w:t>
      </w:r>
    </w:p>
    <w:p w14:paraId="5DCDE505" w14:textId="77777777" w:rsidR="005B2170" w:rsidRPr="00440C4E" w:rsidRDefault="005B2170" w:rsidP="005B2170">
      <w:pPr>
        <w:pStyle w:val="Definition"/>
        <w:rPr>
          <w:lang w:val="en-GB"/>
        </w:rPr>
      </w:pPr>
      <w:r w:rsidRPr="00440C4E">
        <w:rPr>
          <w:lang w:val="en-GB"/>
        </w:rPr>
        <w:t>track defined in ISO/IEC 14496-12</w:t>
      </w:r>
    </w:p>
    <w:p w14:paraId="3ED7DFDC" w14:textId="69FF9EBC" w:rsidR="005B2170" w:rsidRPr="00440C4E" w:rsidDel="0086678F" w:rsidRDefault="005B2170" w:rsidP="005B2170">
      <w:pPr>
        <w:pStyle w:val="Note"/>
        <w:ind w:left="0"/>
        <w:rPr>
          <w:del w:id="367" w:author="Henry Da Costa" w:date="2022-11-08T10:05:00Z"/>
        </w:rPr>
      </w:pPr>
      <w:del w:id="368" w:author="Henry Da Costa" w:date="2022-11-08T10:05:00Z">
        <w:r w:rsidRPr="00440C4E" w:rsidDel="0086678F">
          <w:delText>Note 1 to entry</w:delText>
        </w:r>
        <w:r w:rsidDel="0086678F">
          <w:tab/>
        </w:r>
        <w:r w:rsidRPr="00440C4E" w:rsidDel="0086678F">
          <w:delText>ISO/IEC 23090-31 also uses the term “track” but with a different meaning from ISO/IEC 14496-12, hence this clarification</w:delText>
        </w:r>
      </w:del>
    </w:p>
    <w:p w14:paraId="7AB3DC1A" w14:textId="5CE046E4" w:rsidR="005B2170" w:rsidRPr="00440C4E" w:rsidDel="00AE29CF" w:rsidRDefault="005B2170">
      <w:pPr>
        <w:pStyle w:val="TermNum"/>
        <w:numPr>
          <w:ilvl w:val="2"/>
          <w:numId w:val="1"/>
        </w:numPr>
        <w:ind w:left="0" w:firstLine="0"/>
        <w:rPr>
          <w:del w:id="369" w:author="Henry Da Costa" w:date="2022-10-28T12:26:00Z"/>
        </w:rPr>
      </w:pPr>
      <w:del w:id="370" w:author="Henry Da Costa" w:date="2022-10-28T12:26:00Z">
        <w:r w:rsidRPr="00440C4E" w:rsidDel="00AE29CF">
          <w:br/>
          <w:delText xml:space="preserve">metadata </w:delText>
        </w:r>
        <w:r w:rsidDel="00AE29CF">
          <w:delText>packet</w:delText>
        </w:r>
      </w:del>
    </w:p>
    <w:p w14:paraId="610FC1D6" w14:textId="3DE61AED" w:rsidR="005B2170" w:rsidDel="00AE29CF" w:rsidRDefault="005B2170" w:rsidP="005B2170">
      <w:pPr>
        <w:pStyle w:val="Definition"/>
        <w:rPr>
          <w:del w:id="371" w:author="Henry Da Costa" w:date="2022-10-28T12:26:00Z"/>
          <w:lang w:val="en-GB"/>
        </w:rPr>
      </w:pPr>
      <w:del w:id="372" w:author="Henry Da Costa" w:date="2022-10-28T12:26:00Z">
        <w:r w:rsidRPr="00B12989" w:rsidDel="00AE29CF">
          <w:rPr>
            <w:lang w:val="en-GB"/>
          </w:rPr>
          <w:delText xml:space="preserve">MIHS Metadata Haptic Experience, MIHS Metadata Haptic Perception, MIHS Metadata Haptic Channel, </w:delText>
        </w:r>
        <w:r w:rsidDel="00AE29CF">
          <w:rPr>
            <w:lang w:val="en-GB"/>
          </w:rPr>
          <w:delText xml:space="preserve">or </w:delText>
        </w:r>
        <w:r w:rsidRPr="00B12989" w:rsidDel="00AE29CF">
          <w:rPr>
            <w:lang w:val="en-GB"/>
          </w:rPr>
          <w:delText>MIHS Metadata Haptic Band</w:delText>
        </w:r>
        <w:r w:rsidDel="00AE29CF">
          <w:rPr>
            <w:lang w:val="en-GB"/>
          </w:rPr>
          <w:delText xml:space="preserve"> packet </w:delText>
        </w:r>
        <w:r w:rsidRPr="00440C4E" w:rsidDel="00AE29CF">
          <w:rPr>
            <w:lang w:val="en-GB"/>
          </w:rPr>
          <w:delText>described in ISO/IEC 23090-31 for storing experience, perception, channel, or band metadata</w:delText>
        </w:r>
        <w:r w:rsidDel="00AE29CF">
          <w:rPr>
            <w:lang w:val="en-GB"/>
          </w:rPr>
          <w:delText>, respectively</w:delText>
        </w:r>
      </w:del>
    </w:p>
    <w:p w14:paraId="348C1A44" w14:textId="77777777" w:rsidR="005B2170" w:rsidRPr="00440C4E" w:rsidRDefault="005B2170">
      <w:pPr>
        <w:pStyle w:val="TermNum"/>
        <w:numPr>
          <w:ilvl w:val="2"/>
          <w:numId w:val="1"/>
        </w:numPr>
        <w:ind w:left="0" w:firstLine="0"/>
      </w:pPr>
      <w:r w:rsidRPr="00440C4E">
        <w:br/>
        <w:t>MIHS sample</w:t>
      </w:r>
    </w:p>
    <w:p w14:paraId="7DD86F47" w14:textId="77777777" w:rsidR="005B2170" w:rsidRPr="00440C4E" w:rsidRDefault="005B2170" w:rsidP="005B2170">
      <w:pPr>
        <w:pStyle w:val="Definition"/>
        <w:rPr>
          <w:lang w:val="en-GB"/>
        </w:rPr>
      </w:pPr>
      <w:r w:rsidRPr="00440C4E">
        <w:rPr>
          <w:lang w:val="en-GB"/>
        </w:rPr>
        <w:t xml:space="preserve">sample belonging to </w:t>
      </w:r>
      <w:proofErr w:type="gramStart"/>
      <w:r w:rsidRPr="00440C4E">
        <w:rPr>
          <w:lang w:val="en-GB"/>
        </w:rPr>
        <w:t>an</w:t>
      </w:r>
      <w:proofErr w:type="gramEnd"/>
      <w:r w:rsidRPr="00440C4E">
        <w:rPr>
          <w:lang w:val="en-GB"/>
        </w:rPr>
        <w:t xml:space="preserve"> MIHS track.</w:t>
      </w:r>
    </w:p>
    <w:p w14:paraId="7331E90E" w14:textId="77777777" w:rsidR="005B2170" w:rsidRPr="00440C4E" w:rsidRDefault="005B2170">
      <w:pPr>
        <w:pStyle w:val="TermNum"/>
        <w:numPr>
          <w:ilvl w:val="2"/>
          <w:numId w:val="1"/>
        </w:numPr>
        <w:ind w:left="0" w:firstLine="0"/>
      </w:pPr>
      <w:r w:rsidRPr="00440C4E">
        <w:br/>
        <w:t>MIHS stream</w:t>
      </w:r>
    </w:p>
    <w:p w14:paraId="5CC6BE70" w14:textId="77777777" w:rsidR="005B2170" w:rsidRPr="00440C4E" w:rsidRDefault="005B2170" w:rsidP="005B2170">
      <w:pPr>
        <w:pStyle w:val="Definition"/>
        <w:rPr>
          <w:lang w:val="en-GB"/>
        </w:rPr>
      </w:pPr>
      <w:r w:rsidRPr="00440C4E">
        <w:rPr>
          <w:lang w:val="en-GB"/>
        </w:rPr>
        <w:t>MIHS formatted bitstream described in ISO/IEC 23090-31</w:t>
      </w:r>
    </w:p>
    <w:p w14:paraId="4F84AE5F" w14:textId="77777777" w:rsidR="005B2170" w:rsidRPr="00440C4E" w:rsidRDefault="005B2170">
      <w:pPr>
        <w:pStyle w:val="TermNum"/>
        <w:numPr>
          <w:ilvl w:val="2"/>
          <w:numId w:val="1"/>
        </w:numPr>
        <w:ind w:left="0" w:firstLine="0"/>
      </w:pPr>
      <w:r w:rsidRPr="00440C4E">
        <w:br/>
        <w:t>MIHS track</w:t>
      </w:r>
    </w:p>
    <w:p w14:paraId="30224AA1" w14:textId="77777777" w:rsidR="005B2170" w:rsidRPr="00440C4E" w:rsidRDefault="005B2170" w:rsidP="005B2170">
      <w:pPr>
        <w:pStyle w:val="Definition"/>
        <w:rPr>
          <w:lang w:val="en-GB"/>
        </w:rPr>
      </w:pPr>
      <w:r w:rsidRPr="00440C4E">
        <w:rPr>
          <w:lang w:val="en-GB"/>
        </w:rPr>
        <w:t xml:space="preserve">ISOBMFF track having the </w:t>
      </w:r>
      <w:r w:rsidRPr="00074FAF">
        <w:rPr>
          <w:rStyle w:val="codeChar"/>
        </w:rPr>
        <w:t>'hapt'</w:t>
      </w:r>
      <w:r w:rsidRPr="00440C4E">
        <w:rPr>
          <w:lang w:val="en-GB"/>
        </w:rPr>
        <w:t xml:space="preserve"> handler type and an </w:t>
      </w:r>
      <w:r w:rsidRPr="00E05496">
        <w:rPr>
          <w:rStyle w:val="codeChar"/>
        </w:rPr>
        <w:t>MIHSSampleEntry</w:t>
      </w:r>
    </w:p>
    <w:p w14:paraId="2E95CD58" w14:textId="77777777" w:rsidR="005B2170" w:rsidRPr="00440C4E" w:rsidRDefault="005B2170">
      <w:pPr>
        <w:pStyle w:val="TermNum"/>
        <w:numPr>
          <w:ilvl w:val="2"/>
          <w:numId w:val="1"/>
        </w:numPr>
        <w:ind w:left="0" w:firstLine="0"/>
      </w:pPr>
      <w:r w:rsidRPr="00440C4E">
        <w:br/>
        <w:t>metadata</w:t>
      </w:r>
    </w:p>
    <w:p w14:paraId="43F36E0D" w14:textId="547EB328" w:rsidR="005B2170" w:rsidRPr="00440C4E" w:rsidRDefault="005B2170" w:rsidP="005B2170">
      <w:pPr>
        <w:pStyle w:val="Definition"/>
        <w:rPr>
          <w:lang w:val="en-GB"/>
        </w:rPr>
      </w:pPr>
      <w:r w:rsidRPr="00440C4E">
        <w:rPr>
          <w:lang w:val="en-GB"/>
        </w:rPr>
        <w:t xml:space="preserve">information about </w:t>
      </w:r>
      <w:del w:id="373" w:author="Henry Da Costa" w:date="2022-10-28T12:27:00Z">
        <w:r w:rsidRPr="00440C4E" w:rsidDel="00691123">
          <w:rPr>
            <w:lang w:val="en-GB"/>
          </w:rPr>
          <w:delText xml:space="preserve">an </w:delText>
        </w:r>
      </w:del>
      <w:ins w:id="374" w:author="Henry Da Costa" w:date="2022-10-28T12:27:00Z">
        <w:r w:rsidR="00691123" w:rsidRPr="00440C4E">
          <w:rPr>
            <w:lang w:val="en-GB"/>
          </w:rPr>
          <w:t>a</w:t>
        </w:r>
        <w:r w:rsidR="00691123">
          <w:rPr>
            <w:lang w:val="en-GB"/>
          </w:rPr>
          <w:t xml:space="preserve"> haptic</w:t>
        </w:r>
        <w:r w:rsidR="00691123" w:rsidRPr="00440C4E">
          <w:rPr>
            <w:lang w:val="en-GB"/>
          </w:rPr>
          <w:t xml:space="preserve"> </w:t>
        </w:r>
      </w:ins>
      <w:r w:rsidRPr="00440C4E">
        <w:rPr>
          <w:lang w:val="en-GB"/>
        </w:rPr>
        <w:t>experience, perception, channel, or band described in ISO/IEC 23090-31</w:t>
      </w:r>
    </w:p>
    <w:p w14:paraId="6CD1D4B1" w14:textId="77777777" w:rsidR="005B2170" w:rsidRPr="00440C4E" w:rsidRDefault="005B2170" w:rsidP="005B2170">
      <w:pPr>
        <w:pStyle w:val="Note"/>
        <w:ind w:left="0"/>
      </w:pPr>
      <w:r w:rsidRPr="00440C4E">
        <w:t>Note 1 to entry</w:t>
      </w:r>
      <w:r w:rsidRPr="00440C4E">
        <w:tab/>
        <w:t>ISO/IEC 14496-12 also uses the term “metadata” but with a different meaning from ISO/IEC 23090-31, hence this clarification</w:t>
      </w:r>
    </w:p>
    <w:p w14:paraId="48D980B0" w14:textId="77777777" w:rsidR="005B2170" w:rsidRPr="00440C4E" w:rsidRDefault="005B2170">
      <w:pPr>
        <w:pStyle w:val="TermNum"/>
        <w:numPr>
          <w:ilvl w:val="2"/>
          <w:numId w:val="1"/>
        </w:numPr>
        <w:ind w:left="0" w:firstLine="0"/>
      </w:pPr>
      <w:r w:rsidRPr="00440C4E">
        <w:br/>
        <w:t>perception</w:t>
      </w:r>
    </w:p>
    <w:p w14:paraId="5B2AB97A" w14:textId="77777777" w:rsidR="005B2170" w:rsidRPr="00440C4E" w:rsidRDefault="005B2170" w:rsidP="005B2170">
      <w:pPr>
        <w:pStyle w:val="Definition"/>
        <w:rPr>
          <w:lang w:val="en-GB"/>
        </w:rPr>
      </w:pPr>
      <w:r w:rsidRPr="00440C4E">
        <w:rPr>
          <w:lang w:val="en-GB"/>
        </w:rPr>
        <w:t>haptic perception described in ISO/IEC 23090-31 for containing channels of a specific modality such as vibration, force, pressure, etc.</w:t>
      </w:r>
    </w:p>
    <w:p w14:paraId="111A597C" w14:textId="77777777" w:rsidR="005B2170" w:rsidRPr="00440C4E" w:rsidRDefault="005B2170">
      <w:pPr>
        <w:pStyle w:val="TermNum"/>
        <w:numPr>
          <w:ilvl w:val="2"/>
          <w:numId w:val="1"/>
        </w:numPr>
        <w:ind w:left="0" w:firstLine="0"/>
      </w:pPr>
      <w:r w:rsidRPr="00440C4E">
        <w:lastRenderedPageBreak/>
        <w:br/>
        <w:t>sample</w:t>
      </w:r>
    </w:p>
    <w:p w14:paraId="3AE7AD8F" w14:textId="77777777" w:rsidR="005B2170" w:rsidRPr="00440C4E" w:rsidRDefault="005B2170" w:rsidP="005B2170">
      <w:pPr>
        <w:pStyle w:val="Definition"/>
        <w:rPr>
          <w:lang w:val="en-GB"/>
        </w:rPr>
      </w:pPr>
      <w:r w:rsidRPr="00440C4E">
        <w:rPr>
          <w:lang w:val="en-GB"/>
        </w:rPr>
        <w:t>defined in ISO/IEC 14496-12</w:t>
      </w:r>
    </w:p>
    <w:p w14:paraId="64FA13AD" w14:textId="77777777" w:rsidR="005B2170" w:rsidRPr="003176D3" w:rsidRDefault="005B2170">
      <w:pPr>
        <w:pStyle w:val="Heading2"/>
        <w:numPr>
          <w:ilvl w:val="1"/>
          <w:numId w:val="1"/>
        </w:numPr>
      </w:pPr>
      <w:bookmarkStart w:id="375" w:name="_Toc71020223"/>
      <w:bookmarkStart w:id="376" w:name="_Toc115263289"/>
      <w:bookmarkStart w:id="377" w:name="_Toc117857687"/>
      <w:r w:rsidRPr="003176D3">
        <w:t>Abbreviated terms</w:t>
      </w:r>
      <w:bookmarkEnd w:id="375"/>
      <w:bookmarkEnd w:id="376"/>
      <w:bookmarkEnd w:id="377"/>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1"/>
        <w:gridCol w:w="5241"/>
      </w:tblGrid>
      <w:tr w:rsidR="005B2170" w:rsidRPr="00761E27" w14:paraId="7600DC0F" w14:textId="77777777" w:rsidTr="00130242">
        <w:tc>
          <w:tcPr>
            <w:tcW w:w="0" w:type="auto"/>
          </w:tcPr>
          <w:p w14:paraId="68D1ADAF" w14:textId="77777777" w:rsidR="005B2170" w:rsidRPr="00761E27" w:rsidRDefault="005B2170">
            <w:pPr>
              <w:pStyle w:val="BodyText"/>
              <w:pPrChange w:id="378" w:author="Henry Da Costa" w:date="2022-10-28T14:09:00Z">
                <w:pPr/>
              </w:pPrChange>
            </w:pPr>
            <w:r w:rsidRPr="00761E27">
              <w:t>IEC</w:t>
            </w:r>
          </w:p>
        </w:tc>
        <w:tc>
          <w:tcPr>
            <w:tcW w:w="0" w:type="auto"/>
          </w:tcPr>
          <w:p w14:paraId="4F010A9C" w14:textId="77777777" w:rsidR="005B2170" w:rsidRPr="0003781A" w:rsidRDefault="005B2170">
            <w:pPr>
              <w:pStyle w:val="BodyText"/>
              <w:pPrChange w:id="379" w:author="Henry Da Costa" w:date="2022-10-28T14:09:00Z">
                <w:pPr>
                  <w:pStyle w:val="TableCell"/>
                </w:pPr>
              </w:pPrChange>
            </w:pPr>
            <w:r w:rsidRPr="0003781A">
              <w:t>International Electrotechnical Commission</w:t>
            </w:r>
          </w:p>
        </w:tc>
      </w:tr>
      <w:tr w:rsidR="005B2170" w:rsidRPr="00761E27" w14:paraId="20A700F2" w14:textId="77777777" w:rsidTr="00130242">
        <w:tc>
          <w:tcPr>
            <w:tcW w:w="0" w:type="auto"/>
          </w:tcPr>
          <w:p w14:paraId="1A07200A" w14:textId="77777777" w:rsidR="005B2170" w:rsidRPr="00761E27" w:rsidRDefault="005B2170">
            <w:pPr>
              <w:pStyle w:val="BodyText"/>
              <w:pPrChange w:id="380" w:author="Henry Da Costa" w:date="2022-10-28T14:09:00Z">
                <w:pPr/>
              </w:pPrChange>
            </w:pPr>
            <w:r w:rsidRPr="00761E27">
              <w:t>ISO</w:t>
            </w:r>
          </w:p>
        </w:tc>
        <w:tc>
          <w:tcPr>
            <w:tcW w:w="0" w:type="auto"/>
          </w:tcPr>
          <w:p w14:paraId="1E64EB63" w14:textId="77777777" w:rsidR="005B2170" w:rsidRPr="00761E27" w:rsidRDefault="005B2170">
            <w:pPr>
              <w:pStyle w:val="BodyText"/>
              <w:pPrChange w:id="381" w:author="Henry Da Costa" w:date="2022-10-28T14:09:00Z">
                <w:pPr/>
              </w:pPrChange>
            </w:pPr>
            <w:r w:rsidRPr="00761E27">
              <w:t>International Organization for Standardization</w:t>
            </w:r>
          </w:p>
        </w:tc>
      </w:tr>
      <w:tr w:rsidR="005B2170" w:rsidRPr="00761E27" w14:paraId="76A5801C" w14:textId="77777777" w:rsidTr="00130242">
        <w:tc>
          <w:tcPr>
            <w:tcW w:w="0" w:type="auto"/>
          </w:tcPr>
          <w:p w14:paraId="41DBFE6F" w14:textId="77777777" w:rsidR="005B2170" w:rsidRPr="00761E27" w:rsidRDefault="005B2170">
            <w:pPr>
              <w:pStyle w:val="BodyText"/>
              <w:pPrChange w:id="382" w:author="Henry Da Costa" w:date="2022-10-28T14:09:00Z">
                <w:pPr/>
              </w:pPrChange>
            </w:pPr>
            <w:r w:rsidRPr="00761E27">
              <w:t>ISOBMFF</w:t>
            </w:r>
          </w:p>
        </w:tc>
        <w:tc>
          <w:tcPr>
            <w:tcW w:w="0" w:type="auto"/>
          </w:tcPr>
          <w:p w14:paraId="2FBCBCD8" w14:textId="77777777" w:rsidR="005B2170" w:rsidRPr="00761E27" w:rsidRDefault="005B2170">
            <w:pPr>
              <w:pStyle w:val="BodyText"/>
              <w:pPrChange w:id="383" w:author="Henry Da Costa" w:date="2022-10-28T14:09:00Z">
                <w:pPr/>
              </w:pPrChange>
            </w:pPr>
            <w:r w:rsidRPr="00761E27">
              <w:t>ISO base media file format (specified in ISO/IEC 14496-12)</w:t>
            </w:r>
          </w:p>
        </w:tc>
      </w:tr>
      <w:tr w:rsidR="005B2170" w:rsidRPr="00761E27" w14:paraId="7F37BD87" w14:textId="77777777" w:rsidTr="00130242">
        <w:tc>
          <w:tcPr>
            <w:tcW w:w="0" w:type="auto"/>
          </w:tcPr>
          <w:p w14:paraId="4630A39D" w14:textId="77777777" w:rsidR="005B2170" w:rsidRPr="00761E27" w:rsidRDefault="005B2170">
            <w:pPr>
              <w:pStyle w:val="BodyText"/>
              <w:pPrChange w:id="384" w:author="Henry Da Costa" w:date="2022-10-28T14:09:00Z">
                <w:pPr/>
              </w:pPrChange>
            </w:pPr>
            <w:r w:rsidRPr="00761E27">
              <w:t>MIHS</w:t>
            </w:r>
          </w:p>
        </w:tc>
        <w:tc>
          <w:tcPr>
            <w:tcW w:w="0" w:type="auto"/>
          </w:tcPr>
          <w:p w14:paraId="5301982C" w14:textId="77777777" w:rsidR="005B2170" w:rsidRPr="00761E27" w:rsidRDefault="005B2170">
            <w:pPr>
              <w:pStyle w:val="BodyText"/>
              <w:pPrChange w:id="385" w:author="Henry Da Costa" w:date="2022-10-28T14:09:00Z">
                <w:pPr/>
              </w:pPrChange>
            </w:pPr>
            <w:r w:rsidRPr="00761E27">
              <w:t>MPEG-I haptic stream</w:t>
            </w:r>
          </w:p>
        </w:tc>
      </w:tr>
      <w:tr w:rsidR="005B2170" w:rsidRPr="00761E27" w14:paraId="0F42A9EC" w14:textId="77777777" w:rsidTr="00130242">
        <w:tc>
          <w:tcPr>
            <w:tcW w:w="0" w:type="auto"/>
          </w:tcPr>
          <w:p w14:paraId="186ED350" w14:textId="77777777" w:rsidR="005B2170" w:rsidRPr="00761E27" w:rsidRDefault="005B2170">
            <w:pPr>
              <w:pStyle w:val="BodyText"/>
              <w:pPrChange w:id="386" w:author="Henry Da Costa" w:date="2022-10-28T14:09:00Z">
                <w:pPr/>
              </w:pPrChange>
            </w:pPr>
            <w:r w:rsidRPr="00761E27">
              <w:t>MPEG</w:t>
            </w:r>
          </w:p>
        </w:tc>
        <w:tc>
          <w:tcPr>
            <w:tcW w:w="0" w:type="auto"/>
          </w:tcPr>
          <w:p w14:paraId="6EAD73DC" w14:textId="77777777" w:rsidR="005B2170" w:rsidRPr="00761E27" w:rsidRDefault="005B2170">
            <w:pPr>
              <w:pStyle w:val="BodyText"/>
              <w:pPrChange w:id="387" w:author="Henry Da Costa" w:date="2022-10-28T14:09:00Z">
                <w:pPr/>
              </w:pPrChange>
            </w:pPr>
            <w:r w:rsidRPr="00761E27">
              <w:t>Moving Pictures Expert Group</w:t>
            </w:r>
          </w:p>
        </w:tc>
      </w:tr>
      <w:tr w:rsidR="005B2170" w:rsidRPr="00761E27" w14:paraId="29CF4DD8" w14:textId="77777777" w:rsidTr="00130242">
        <w:tc>
          <w:tcPr>
            <w:tcW w:w="0" w:type="auto"/>
          </w:tcPr>
          <w:p w14:paraId="0B7D84E6" w14:textId="77777777" w:rsidR="005B2170" w:rsidRPr="00761E27" w:rsidRDefault="005B2170">
            <w:pPr>
              <w:pStyle w:val="BodyText"/>
              <w:pPrChange w:id="388" w:author="Henry Da Costa" w:date="2022-10-28T14:09:00Z">
                <w:pPr/>
              </w:pPrChange>
            </w:pPr>
            <w:r w:rsidRPr="00761E27">
              <w:t>MPEG-I</w:t>
            </w:r>
          </w:p>
        </w:tc>
        <w:tc>
          <w:tcPr>
            <w:tcW w:w="0" w:type="auto"/>
          </w:tcPr>
          <w:p w14:paraId="69602DF0" w14:textId="77777777" w:rsidR="005B2170" w:rsidRPr="00761E27" w:rsidRDefault="005B2170">
            <w:pPr>
              <w:pStyle w:val="BodyText"/>
              <w:pPrChange w:id="389" w:author="Henry Da Costa" w:date="2022-10-28T14:09:00Z">
                <w:pPr/>
              </w:pPrChange>
            </w:pPr>
            <w:r w:rsidRPr="00761E27">
              <w:t>MPEG immersive media</w:t>
            </w:r>
          </w:p>
        </w:tc>
      </w:tr>
    </w:tbl>
    <w:p w14:paraId="10EA2266" w14:textId="77777777" w:rsidR="005B2170" w:rsidRDefault="005B2170">
      <w:pPr>
        <w:pStyle w:val="Heading1"/>
        <w:rPr>
          <w:lang w:eastAsia="zh-CN"/>
        </w:rPr>
      </w:pPr>
      <w:bookmarkStart w:id="390" w:name="_Toc115263290"/>
      <w:bookmarkStart w:id="391" w:name="_Toc117857688"/>
      <w:r w:rsidRPr="00ED22E3">
        <w:t>Overview</w:t>
      </w:r>
      <w:bookmarkEnd w:id="390"/>
      <w:bookmarkEnd w:id="391"/>
    </w:p>
    <w:p w14:paraId="01366F1C" w14:textId="77777777" w:rsidR="005B2170" w:rsidRDefault="005B2170">
      <w:pPr>
        <w:pStyle w:val="Heading2"/>
        <w:numPr>
          <w:ilvl w:val="1"/>
          <w:numId w:val="1"/>
        </w:numPr>
      </w:pPr>
      <w:bookmarkStart w:id="392" w:name="_Toc115263291"/>
      <w:bookmarkStart w:id="393" w:name="_Toc117857689"/>
      <w:r>
        <w:t>Organization of this document</w:t>
      </w:r>
      <w:bookmarkEnd w:id="392"/>
      <w:bookmarkEnd w:id="393"/>
    </w:p>
    <w:p w14:paraId="205146A9" w14:textId="59F8B63D" w:rsidR="005B2170" w:rsidRDefault="005B2170" w:rsidP="00874035">
      <w:pPr>
        <w:pStyle w:val="BodyText"/>
        <w:rPr>
          <w:lang w:eastAsia="zh-CN"/>
        </w:rPr>
      </w:pPr>
      <w:r w:rsidRPr="00874035">
        <w:rPr>
          <w:rFonts w:cs="Cambria"/>
          <w:color w:val="211D1E"/>
          <w:szCs w:val="22"/>
        </w:rPr>
        <w:t>Subclause</w:t>
      </w:r>
      <w:r>
        <w:rPr>
          <w:lang w:eastAsia="zh-CN"/>
        </w:rPr>
        <w:t xml:space="preserve"> </w:t>
      </w:r>
      <w:r>
        <w:rPr>
          <w:lang w:eastAsia="zh-CN"/>
        </w:rPr>
        <w:fldChar w:fldCharType="begin"/>
      </w:r>
      <w:r>
        <w:rPr>
          <w:lang w:eastAsia="zh-CN"/>
        </w:rPr>
        <w:instrText xml:space="preserve"> REF _Ref113354338 \r \h  \* MERGEFORMAT </w:instrText>
      </w:r>
      <w:r>
        <w:rPr>
          <w:lang w:eastAsia="zh-CN"/>
        </w:rPr>
      </w:r>
      <w:r>
        <w:rPr>
          <w:lang w:eastAsia="zh-CN"/>
        </w:rPr>
        <w:fldChar w:fldCharType="separate"/>
      </w:r>
      <w:r w:rsidR="00ED7BA4">
        <w:rPr>
          <w:lang w:eastAsia="zh-CN"/>
        </w:rPr>
        <w:t>4.2</w:t>
      </w:r>
      <w:r>
        <w:rPr>
          <w:lang w:eastAsia="zh-CN"/>
        </w:rPr>
        <w:fldChar w:fldCharType="end"/>
      </w:r>
      <w:r>
        <w:rPr>
          <w:lang w:eastAsia="zh-CN"/>
        </w:rPr>
        <w:t xml:space="preserve"> provides the overall architecture for storage of MIHS streams in ISOBMFF.</w:t>
      </w:r>
    </w:p>
    <w:p w14:paraId="691091CB" w14:textId="415A8992" w:rsidR="005B2170" w:rsidRDefault="005B2170" w:rsidP="00874035">
      <w:pPr>
        <w:pStyle w:val="BodyText"/>
        <w:rPr>
          <w:lang w:eastAsia="zh-CN"/>
        </w:rPr>
      </w:pPr>
      <w:r w:rsidRPr="00874035">
        <w:rPr>
          <w:rFonts w:cs="Cambria"/>
          <w:color w:val="211D1E"/>
          <w:szCs w:val="22"/>
        </w:rPr>
        <w:t>Clause</w:t>
      </w:r>
      <w:r>
        <w:rPr>
          <w:lang w:eastAsia="zh-CN"/>
        </w:rPr>
        <w:t xml:space="preserve"> </w:t>
      </w:r>
      <w:r>
        <w:rPr>
          <w:lang w:eastAsia="zh-CN"/>
        </w:rPr>
        <w:fldChar w:fldCharType="begin"/>
      </w:r>
      <w:r>
        <w:rPr>
          <w:lang w:eastAsia="zh-CN"/>
        </w:rPr>
        <w:instrText xml:space="preserve"> REF _Ref113354352 \r \h  \* MERGEFORMAT </w:instrText>
      </w:r>
      <w:r>
        <w:rPr>
          <w:lang w:eastAsia="zh-CN"/>
        </w:rPr>
      </w:r>
      <w:r>
        <w:rPr>
          <w:lang w:eastAsia="zh-CN"/>
        </w:rPr>
        <w:fldChar w:fldCharType="separate"/>
      </w:r>
      <w:r w:rsidR="00ED7BA4">
        <w:rPr>
          <w:lang w:eastAsia="zh-CN"/>
        </w:rPr>
        <w:t>5</w:t>
      </w:r>
      <w:r>
        <w:rPr>
          <w:lang w:eastAsia="zh-CN"/>
        </w:rPr>
        <w:fldChar w:fldCharType="end"/>
      </w:r>
      <w:r>
        <w:rPr>
          <w:lang w:eastAsia="zh-CN"/>
        </w:rPr>
        <w:t xml:space="preserve"> specifies extensions to the ISOBMFF for storage of MIHS streams.</w:t>
      </w:r>
    </w:p>
    <w:p w14:paraId="3BB5FA44" w14:textId="77777777" w:rsidR="005B2170" w:rsidRDefault="005B2170">
      <w:pPr>
        <w:pStyle w:val="Heading2"/>
        <w:numPr>
          <w:ilvl w:val="1"/>
          <w:numId w:val="1"/>
        </w:numPr>
      </w:pPr>
      <w:bookmarkStart w:id="394" w:name="_Ref113354338"/>
      <w:bookmarkStart w:id="395" w:name="_Toc115263292"/>
      <w:bookmarkStart w:id="396" w:name="_Toc117857690"/>
      <w:r>
        <w:t>Haptic media</w:t>
      </w:r>
      <w:bookmarkEnd w:id="394"/>
      <w:bookmarkEnd w:id="395"/>
      <w:bookmarkEnd w:id="396"/>
    </w:p>
    <w:p w14:paraId="4F4ED8DF" w14:textId="77777777" w:rsidR="005B2170" w:rsidRPr="003176D3" w:rsidRDefault="005B2170">
      <w:pPr>
        <w:pStyle w:val="Heading3"/>
        <w:numPr>
          <w:ilvl w:val="2"/>
          <w:numId w:val="1"/>
        </w:numPr>
        <w:rPr>
          <w:lang w:val="en-GB"/>
        </w:rPr>
      </w:pPr>
      <w:bookmarkStart w:id="397" w:name="_Toc115263293"/>
      <w:bookmarkStart w:id="398" w:name="_Toc117857691"/>
      <w:r>
        <w:t xml:space="preserve">Structure of haptic </w:t>
      </w:r>
      <w:r w:rsidRPr="00657A95">
        <w:t>media</w:t>
      </w:r>
      <w:bookmarkEnd w:id="397"/>
      <w:bookmarkEnd w:id="398"/>
    </w:p>
    <w:p w14:paraId="1EE2B882" w14:textId="77777777" w:rsidR="005B2170" w:rsidRDefault="005B2170" w:rsidP="00874035">
      <w:pPr>
        <w:pStyle w:val="BodyText"/>
        <w:rPr>
          <w:lang w:eastAsia="zh-CN"/>
        </w:rPr>
      </w:pPr>
      <w:r w:rsidRPr="00874035">
        <w:rPr>
          <w:rFonts w:cs="Cambria"/>
          <w:color w:val="211D1E"/>
          <w:szCs w:val="22"/>
        </w:rPr>
        <w:t>ISO</w:t>
      </w:r>
      <w:r w:rsidRPr="00C424BB">
        <w:rPr>
          <w:lang w:eastAsia="zh-CN"/>
        </w:rPr>
        <w:t>/IEC 23090-31</w:t>
      </w:r>
      <w:r>
        <w:rPr>
          <w:lang w:eastAsia="zh-CN"/>
        </w:rPr>
        <w:t xml:space="preserve"> describes haptic experiences composed of perceptions containing channels, which in turn contain bands.</w:t>
      </w:r>
    </w:p>
    <w:p w14:paraId="7ACD105D" w14:textId="77777777" w:rsidR="005B2170" w:rsidRPr="0050728D" w:rsidRDefault="005B2170" w:rsidP="00272375">
      <w:pPr>
        <w:pStyle w:val="Figure"/>
      </w:pPr>
      <w:r w:rsidRPr="00550EBC">
        <w:rPr>
          <w:noProof/>
        </w:rPr>
        <w:drawing>
          <wp:inline distT="0" distB="0" distL="0" distR="0" wp14:anchorId="4A07AAA7" wp14:editId="232AAA4D">
            <wp:extent cx="5572125" cy="160972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572125" cy="1609725"/>
                    </a:xfrm>
                    <a:prstGeom prst="rect">
                      <a:avLst/>
                    </a:prstGeom>
                    <a:noFill/>
                    <a:ln>
                      <a:noFill/>
                    </a:ln>
                  </pic:spPr>
                </pic:pic>
              </a:graphicData>
            </a:graphic>
          </wp:inline>
        </w:drawing>
      </w:r>
    </w:p>
    <w:p w14:paraId="27F9C862" w14:textId="21A9D5B0" w:rsidR="005B2170" w:rsidRPr="00A24996" w:rsidRDefault="005B2170" w:rsidP="00272375">
      <w:pPr>
        <w:pStyle w:val="Caption"/>
      </w:pPr>
      <w:bookmarkStart w:id="399" w:name="_Ref114580940"/>
      <w:r>
        <w:t xml:space="preserve">Figure </w:t>
      </w:r>
      <w:r>
        <w:fldChar w:fldCharType="begin"/>
      </w:r>
      <w:r>
        <w:instrText>SEQ Figure \* ARABIC</w:instrText>
      </w:r>
      <w:r>
        <w:fldChar w:fldCharType="separate"/>
      </w:r>
      <w:r w:rsidR="00ED7BA4">
        <w:rPr>
          <w:noProof/>
        </w:rPr>
        <w:t>1</w:t>
      </w:r>
      <w:r>
        <w:fldChar w:fldCharType="end"/>
      </w:r>
      <w:bookmarkEnd w:id="399"/>
      <w:r>
        <w:t xml:space="preserve"> </w:t>
      </w:r>
      <w:r>
        <w:rPr>
          <w:lang w:eastAsia="zh-CN"/>
        </w:rPr>
        <w:t>–</w:t>
      </w:r>
      <w:r>
        <w:t xml:space="preserve"> Structure of haptic media</w:t>
      </w:r>
    </w:p>
    <w:p w14:paraId="3489102C" w14:textId="19670762" w:rsidR="005B2170" w:rsidRDefault="005B2170" w:rsidP="00874035">
      <w:pPr>
        <w:pStyle w:val="BodyText"/>
        <w:rPr>
          <w:lang w:eastAsia="zh-CN"/>
        </w:rPr>
      </w:pPr>
      <w:r w:rsidRPr="00874035">
        <w:rPr>
          <w:rFonts w:cs="Cambria"/>
          <w:color w:val="211D1E"/>
          <w:szCs w:val="22"/>
        </w:rPr>
        <w:t>Experiences</w:t>
      </w:r>
      <w:r>
        <w:rPr>
          <w:lang w:eastAsia="zh-CN"/>
        </w:rPr>
        <w:t>, perceptions</w:t>
      </w:r>
      <w:del w:id="400" w:author="Henry Da Costa" w:date="2022-10-28T12:27:00Z">
        <w:r w:rsidDel="00262A4B">
          <w:rPr>
            <w:lang w:eastAsia="zh-CN"/>
          </w:rPr>
          <w:delText xml:space="preserve">; </w:delText>
        </w:r>
      </w:del>
      <w:ins w:id="401" w:author="Henry Da Costa" w:date="2022-10-28T12:27:00Z">
        <w:r w:rsidR="00262A4B">
          <w:rPr>
            <w:lang w:eastAsia="zh-CN"/>
          </w:rPr>
          <w:t xml:space="preserve">, </w:t>
        </w:r>
      </w:ins>
      <w:r>
        <w:rPr>
          <w:lang w:eastAsia="zh-CN"/>
        </w:rPr>
        <w:t>channels, and bands also contain metadata, which do</w:t>
      </w:r>
      <w:del w:id="402" w:author="Henry Da Costa" w:date="2022-10-28T12:27:00Z">
        <w:r w:rsidDel="00D260AD">
          <w:rPr>
            <w:lang w:eastAsia="zh-CN"/>
          </w:rPr>
          <w:delText>es</w:delText>
        </w:r>
      </w:del>
      <w:r>
        <w:rPr>
          <w:lang w:eastAsia="zh-CN"/>
        </w:rPr>
        <w:t xml:space="preserve"> not depend on time.</w:t>
      </w:r>
    </w:p>
    <w:p w14:paraId="093E4726" w14:textId="77777777" w:rsidR="005B2170" w:rsidRDefault="005B2170" w:rsidP="00874035">
      <w:pPr>
        <w:pStyle w:val="BodyText"/>
        <w:rPr>
          <w:lang w:eastAsia="zh-CN"/>
        </w:rPr>
      </w:pPr>
      <w:r>
        <w:rPr>
          <w:lang w:eastAsia="zh-CN"/>
        </w:rPr>
        <w:t xml:space="preserve">A </w:t>
      </w:r>
      <w:r w:rsidRPr="00874035">
        <w:rPr>
          <w:rFonts w:cs="Cambria"/>
          <w:color w:val="211D1E"/>
          <w:szCs w:val="22"/>
        </w:rPr>
        <w:t>perception</w:t>
      </w:r>
      <w:r>
        <w:rPr>
          <w:lang w:eastAsia="zh-CN"/>
        </w:rPr>
        <w:t xml:space="preserve"> may additionally contain an effect library comprising haptic effect definitions. Bands may reference haptic effects in their containing perception’s effect library.</w:t>
      </w:r>
    </w:p>
    <w:p w14:paraId="353C2425" w14:textId="77777777" w:rsidR="005B2170" w:rsidRDefault="005B2170" w:rsidP="00874035">
      <w:pPr>
        <w:pStyle w:val="BodyText"/>
        <w:rPr>
          <w:lang w:eastAsia="zh-CN"/>
        </w:rPr>
      </w:pPr>
      <w:r w:rsidRPr="00874035">
        <w:rPr>
          <w:rFonts w:cs="Cambria"/>
          <w:color w:val="211D1E"/>
          <w:szCs w:val="22"/>
        </w:rPr>
        <w:t>Bands</w:t>
      </w:r>
      <w:r>
        <w:rPr>
          <w:lang w:eastAsia="zh-CN"/>
        </w:rPr>
        <w:t xml:space="preserve"> additionally contain haptic effect definitions or references to effects in the containing perception’s effect library to be presented at specific times, possibly following external events.</w:t>
      </w:r>
    </w:p>
    <w:p w14:paraId="211443F7" w14:textId="77777777" w:rsidR="00660987" w:rsidRDefault="00660987" w:rsidP="00660987">
      <w:pPr>
        <w:pStyle w:val="Heading3"/>
        <w:numPr>
          <w:ilvl w:val="2"/>
          <w:numId w:val="1"/>
        </w:numPr>
        <w:rPr>
          <w:ins w:id="403" w:author="Henry Da Costa" w:date="2022-10-28T12:28:00Z"/>
        </w:rPr>
      </w:pPr>
      <w:bookmarkStart w:id="404" w:name="_Toc117688159"/>
      <w:bookmarkStart w:id="405" w:name="_Toc117857692"/>
      <w:bookmarkStart w:id="406" w:name="_Toc115263294"/>
      <w:ins w:id="407" w:author="Henry Da Costa" w:date="2022-10-28T12:28:00Z">
        <w:r>
          <w:lastRenderedPageBreak/>
          <w:t>MHIS streams</w:t>
        </w:r>
        <w:bookmarkEnd w:id="404"/>
        <w:bookmarkEnd w:id="405"/>
      </w:ins>
    </w:p>
    <w:p w14:paraId="21802D3B" w14:textId="77777777" w:rsidR="00660987" w:rsidRDefault="00660987">
      <w:pPr>
        <w:pStyle w:val="BodyText"/>
        <w:rPr>
          <w:ins w:id="408" w:author="Henry Da Costa" w:date="2022-10-28T12:28:00Z"/>
          <w:lang w:eastAsia="zh-CN"/>
        </w:rPr>
        <w:pPrChange w:id="409" w:author="Henry Da Costa" w:date="2022-10-28T12:29:00Z">
          <w:pPr/>
        </w:pPrChange>
      </w:pPr>
      <w:ins w:id="410" w:author="Henry Da Costa" w:date="2022-10-28T12:28:00Z">
        <w:r w:rsidRPr="00223C51">
          <w:rPr>
            <w:rFonts w:cs="Cambria"/>
            <w:color w:val="211D1E"/>
            <w:szCs w:val="22"/>
            <w:rPrChange w:id="411" w:author="Henry Da Costa" w:date="2022-10-28T12:29:00Z">
              <w:rPr>
                <w:lang w:eastAsia="zh-CN"/>
              </w:rPr>
            </w:rPrChange>
          </w:rPr>
          <w:t>ISO</w:t>
        </w:r>
        <w:r w:rsidRPr="00C424BB">
          <w:rPr>
            <w:lang w:eastAsia="zh-CN"/>
          </w:rPr>
          <w:t>/IEC 23090-31</w:t>
        </w:r>
        <w:r>
          <w:rPr>
            <w:lang w:eastAsia="zh-CN"/>
          </w:rPr>
          <w:t xml:space="preserve"> describes an MIHS format for streaming haptic media. An MIHS stream is composed of MIHS units. Each MIHS unit is composed of MIHS packets.</w:t>
        </w:r>
      </w:ins>
    </w:p>
    <w:p w14:paraId="4D53E362" w14:textId="77777777" w:rsidR="00660987" w:rsidRDefault="00660987">
      <w:pPr>
        <w:pStyle w:val="BodyText"/>
        <w:rPr>
          <w:ins w:id="412" w:author="Henry Da Costa" w:date="2022-10-28T12:28:00Z"/>
          <w:lang w:eastAsia="zh-CN"/>
        </w:rPr>
        <w:pPrChange w:id="413" w:author="Henry Da Costa" w:date="2022-10-28T12:29:00Z">
          <w:pPr/>
        </w:pPrChange>
      </w:pPr>
      <w:ins w:id="414" w:author="Henry Da Costa" w:date="2022-10-28T12:28:00Z">
        <w:r w:rsidRPr="00223C51">
          <w:rPr>
            <w:rFonts w:cs="Cambria"/>
            <w:color w:val="211D1E"/>
            <w:szCs w:val="22"/>
            <w:rPrChange w:id="415" w:author="Henry Da Costa" w:date="2022-10-28T12:29:00Z">
              <w:rPr>
                <w:lang w:eastAsia="zh-CN"/>
              </w:rPr>
            </w:rPrChange>
          </w:rPr>
          <w:t>There</w:t>
        </w:r>
        <w:r>
          <w:rPr>
            <w:lang w:eastAsia="zh-CN"/>
          </w:rPr>
          <w:t xml:space="preserve"> are several types of MIHS units: </w:t>
        </w:r>
        <w:r w:rsidRPr="00130242">
          <w:rPr>
            <w:i/>
            <w:iCs/>
            <w:lang w:eastAsia="zh-CN"/>
          </w:rPr>
          <w:t>initialization</w:t>
        </w:r>
        <w:r>
          <w:rPr>
            <w:lang w:eastAsia="zh-CN"/>
          </w:rPr>
          <w:t xml:space="preserve">, </w:t>
        </w:r>
        <w:r w:rsidRPr="00130242">
          <w:rPr>
            <w:i/>
            <w:iCs/>
            <w:lang w:eastAsia="zh-CN"/>
          </w:rPr>
          <w:t>temporal</w:t>
        </w:r>
        <w:r>
          <w:rPr>
            <w:lang w:eastAsia="zh-CN"/>
          </w:rPr>
          <w:t xml:space="preserve">, </w:t>
        </w:r>
        <w:r w:rsidRPr="00130242">
          <w:rPr>
            <w:i/>
            <w:iCs/>
            <w:lang w:eastAsia="zh-CN"/>
          </w:rPr>
          <w:t>spatial</w:t>
        </w:r>
        <w:r>
          <w:rPr>
            <w:lang w:eastAsia="zh-CN"/>
          </w:rPr>
          <w:t xml:space="preserve">, and </w:t>
        </w:r>
        <w:r w:rsidRPr="00130242">
          <w:rPr>
            <w:i/>
            <w:iCs/>
            <w:lang w:eastAsia="zh-CN"/>
          </w:rPr>
          <w:t>silent</w:t>
        </w:r>
        <w:r>
          <w:rPr>
            <w:lang w:eastAsia="zh-CN"/>
          </w:rPr>
          <w:t xml:space="preserve">; and several types of MIHS packets: </w:t>
        </w:r>
        <w:r w:rsidRPr="00130242">
          <w:rPr>
            <w:i/>
            <w:iCs/>
            <w:lang w:eastAsia="zh-CN"/>
          </w:rPr>
          <w:t>timing</w:t>
        </w:r>
        <w:r>
          <w:rPr>
            <w:lang w:eastAsia="zh-CN"/>
          </w:rPr>
          <w:t xml:space="preserve">, </w:t>
        </w:r>
        <w:r w:rsidRPr="00130242">
          <w:rPr>
            <w:i/>
            <w:iCs/>
            <w:lang w:eastAsia="zh-CN"/>
          </w:rPr>
          <w:t>experience metadata</w:t>
        </w:r>
        <w:r>
          <w:rPr>
            <w:lang w:eastAsia="zh-CN"/>
          </w:rPr>
          <w:t xml:space="preserve">, </w:t>
        </w:r>
        <w:r w:rsidRPr="00130242">
          <w:rPr>
            <w:i/>
            <w:iCs/>
            <w:lang w:eastAsia="zh-CN"/>
          </w:rPr>
          <w:t>perception metadata</w:t>
        </w:r>
        <w:r>
          <w:rPr>
            <w:lang w:eastAsia="zh-CN"/>
          </w:rPr>
          <w:t xml:space="preserve">, </w:t>
        </w:r>
        <w:r w:rsidRPr="00130242">
          <w:rPr>
            <w:i/>
            <w:iCs/>
            <w:lang w:eastAsia="zh-CN"/>
          </w:rPr>
          <w:t>channel metadata</w:t>
        </w:r>
        <w:r>
          <w:rPr>
            <w:lang w:eastAsia="zh-CN"/>
          </w:rPr>
          <w:t xml:space="preserve">, </w:t>
        </w:r>
        <w:r w:rsidRPr="00130242">
          <w:rPr>
            <w:i/>
            <w:iCs/>
            <w:lang w:eastAsia="zh-CN"/>
          </w:rPr>
          <w:t>band metadata</w:t>
        </w:r>
        <w:r>
          <w:rPr>
            <w:lang w:eastAsia="zh-CN"/>
          </w:rPr>
          <w:t xml:space="preserve">, </w:t>
        </w:r>
        <w:r w:rsidRPr="00130242">
          <w:rPr>
            <w:i/>
            <w:iCs/>
            <w:lang w:eastAsia="zh-CN"/>
          </w:rPr>
          <w:t>effect library</w:t>
        </w:r>
        <w:r>
          <w:rPr>
            <w:lang w:eastAsia="zh-CN"/>
          </w:rPr>
          <w:t xml:space="preserve">, and </w:t>
        </w:r>
        <w:r w:rsidRPr="00130242">
          <w:rPr>
            <w:i/>
            <w:iCs/>
            <w:lang w:eastAsia="zh-CN"/>
          </w:rPr>
          <w:t>data</w:t>
        </w:r>
        <w:r>
          <w:rPr>
            <w:lang w:eastAsia="zh-CN"/>
          </w:rPr>
          <w:t>.</w:t>
        </w:r>
      </w:ins>
    </w:p>
    <w:p w14:paraId="26471439" w14:textId="24C9360C" w:rsidR="00660987" w:rsidRDefault="00660987">
      <w:pPr>
        <w:pStyle w:val="BodyText"/>
        <w:rPr>
          <w:ins w:id="416" w:author="Henry Da Costa" w:date="2022-10-28T12:28:00Z"/>
          <w:lang w:eastAsia="zh-CN"/>
        </w:rPr>
        <w:pPrChange w:id="417" w:author="Henry Da Costa" w:date="2022-10-28T12:29:00Z">
          <w:pPr/>
        </w:pPrChange>
      </w:pPr>
      <w:ins w:id="418" w:author="Henry Da Costa" w:date="2022-10-28T12:28:00Z">
        <w:r>
          <w:rPr>
            <w:rFonts w:cs="Cambria"/>
            <w:color w:val="211D1E"/>
            <w:szCs w:val="22"/>
            <w:rPrChange w:id="419" w:author="Henry Da Costa" w:date="2022-10-28T12:29:00Z">
              <w:rPr>
                <w:lang w:eastAsia="zh-CN"/>
              </w:rPr>
            </w:rPrChange>
          </w:rPr>
          <w:fldChar w:fldCharType="begin"/>
        </w:r>
        <w:r w:rsidRPr="00223C51">
          <w:rPr>
            <w:rFonts w:cs="Cambria"/>
            <w:color w:val="211D1E"/>
            <w:szCs w:val="22"/>
            <w:rPrChange w:id="420" w:author="Henry Da Costa" w:date="2022-10-28T12:29:00Z">
              <w:rPr>
                <w:lang w:eastAsia="zh-CN"/>
              </w:rPr>
            </w:rPrChange>
          </w:rPr>
          <w:instrText xml:space="preserve"> REF _Ref117685015 \h </w:instrText>
        </w:r>
      </w:ins>
      <w:r w:rsidR="00223C51">
        <w:rPr>
          <w:rFonts w:cs="Cambria"/>
          <w:color w:val="211D1E"/>
          <w:szCs w:val="22"/>
        </w:rPr>
        <w:instrText xml:space="preserve"> \* MERGEFORMAT </w:instrText>
      </w:r>
      <w:r w:rsidRPr="00CC6B4C">
        <w:rPr>
          <w:rFonts w:cs="Cambria"/>
          <w:color w:val="211D1E"/>
          <w:szCs w:val="22"/>
        </w:rPr>
      </w:r>
      <w:ins w:id="421" w:author="Henry Da Costa" w:date="2022-10-28T12:28:00Z">
        <w:r>
          <w:rPr>
            <w:rFonts w:cs="Cambria"/>
            <w:color w:val="211D1E"/>
            <w:szCs w:val="22"/>
            <w:rPrChange w:id="422" w:author="Henry Da Costa" w:date="2022-10-28T12:29:00Z">
              <w:rPr>
                <w:lang w:eastAsia="zh-CN"/>
              </w:rPr>
            </w:rPrChange>
          </w:rPr>
          <w:fldChar w:fldCharType="separate"/>
        </w:r>
        <w:r w:rsidRPr="00223C51">
          <w:rPr>
            <w:rFonts w:cs="Cambria"/>
            <w:color w:val="211D1E"/>
            <w:szCs w:val="22"/>
            <w:rPrChange w:id="423" w:author="Henry Da Costa" w:date="2022-10-28T12:29:00Z">
              <w:rPr/>
            </w:rPrChange>
          </w:rPr>
          <w:t>Figure</w:t>
        </w:r>
        <w:r>
          <w:t xml:space="preserve"> </w:t>
        </w:r>
        <w:r>
          <w:rPr>
            <w:noProof/>
          </w:rPr>
          <w:t>2</w:t>
        </w:r>
        <w:r>
          <w:rPr>
            <w:lang w:eastAsia="zh-CN"/>
          </w:rPr>
          <w:fldChar w:fldCharType="end"/>
        </w:r>
        <w:r>
          <w:rPr>
            <w:lang w:eastAsia="zh-CN"/>
          </w:rPr>
          <w:t xml:space="preserve"> shows the structure of the different types of MIHS units. Boxes with dashed lines denote optional packets.</w:t>
        </w:r>
      </w:ins>
    </w:p>
    <w:p w14:paraId="0FDF9E95" w14:textId="4FF21B12" w:rsidR="00660987" w:rsidRDefault="009457E2" w:rsidP="00660987">
      <w:pPr>
        <w:pStyle w:val="Figure"/>
        <w:rPr>
          <w:ins w:id="424" w:author="Henry Da Costa" w:date="2022-10-28T12:28:00Z"/>
        </w:rPr>
      </w:pPr>
      <w:ins w:id="425" w:author="Henry Da Costa" w:date="2022-11-02T10:22:00Z">
        <w:r w:rsidRPr="009457E2">
          <w:rPr>
            <w:noProof/>
          </w:rPr>
          <w:drawing>
            <wp:inline distT="0" distB="0" distL="0" distR="0" wp14:anchorId="3290AA0F" wp14:editId="4C58166C">
              <wp:extent cx="5727700" cy="2804160"/>
              <wp:effectExtent l="0" t="0" r="635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727700" cy="2804160"/>
                      </a:xfrm>
                      <a:prstGeom prst="rect">
                        <a:avLst/>
                      </a:prstGeom>
                      <a:noFill/>
                      <a:ln>
                        <a:noFill/>
                      </a:ln>
                    </pic:spPr>
                  </pic:pic>
                </a:graphicData>
              </a:graphic>
            </wp:inline>
          </w:drawing>
        </w:r>
      </w:ins>
    </w:p>
    <w:p w14:paraId="10D385BC" w14:textId="77777777" w:rsidR="00660987" w:rsidRPr="00A24996" w:rsidRDefault="00660987" w:rsidP="00660987">
      <w:pPr>
        <w:pStyle w:val="Caption"/>
        <w:rPr>
          <w:ins w:id="426" w:author="Henry Da Costa" w:date="2022-10-28T12:28:00Z"/>
        </w:rPr>
      </w:pPr>
      <w:bookmarkStart w:id="427" w:name="_Ref117685015"/>
      <w:ins w:id="428" w:author="Henry Da Costa" w:date="2022-10-28T12:28:00Z">
        <w:r>
          <w:t xml:space="preserve">Figure </w:t>
        </w:r>
        <w:r>
          <w:fldChar w:fldCharType="begin"/>
        </w:r>
        <w:r>
          <w:instrText xml:space="preserve"> SEQ Figure \* ARABIC </w:instrText>
        </w:r>
        <w:r>
          <w:fldChar w:fldCharType="separate"/>
        </w:r>
        <w:r>
          <w:rPr>
            <w:noProof/>
          </w:rPr>
          <w:t>2</w:t>
        </w:r>
        <w:r>
          <w:rPr>
            <w:noProof/>
          </w:rPr>
          <w:fldChar w:fldCharType="end"/>
        </w:r>
        <w:bookmarkEnd w:id="427"/>
        <w:r>
          <w:t xml:space="preserve"> </w:t>
        </w:r>
        <w:r>
          <w:rPr>
            <w:lang w:eastAsia="zh-CN"/>
          </w:rPr>
          <w:t>–</w:t>
        </w:r>
        <w:r>
          <w:t xml:space="preserve"> MIHS stream units and packets</w:t>
        </w:r>
      </w:ins>
    </w:p>
    <w:p w14:paraId="1DBE3B57" w14:textId="77777777" w:rsidR="00660987" w:rsidRDefault="00660987">
      <w:pPr>
        <w:pStyle w:val="BodyText"/>
        <w:rPr>
          <w:ins w:id="429" w:author="Henry Da Costa" w:date="2022-10-28T12:28:00Z"/>
          <w:lang w:eastAsia="zh-CN"/>
        </w:rPr>
        <w:pPrChange w:id="430" w:author="Henry Da Costa" w:date="2022-10-28T12:29:00Z">
          <w:pPr/>
        </w:pPrChange>
      </w:pPr>
      <w:ins w:id="431" w:author="Henry Da Costa" w:date="2022-10-28T12:28:00Z">
        <w:r>
          <w:rPr>
            <w:lang w:eastAsia="zh-CN"/>
          </w:rPr>
          <w:t>An MIHS stream begins with an initialization unit. The initialization unit contains a timing packet providing a timestamp and a timescale. The initialization unit may also contain packets with metadata for the haptic experience, perceptions, channels, and bands, and an effect library packet.</w:t>
        </w:r>
      </w:ins>
    </w:p>
    <w:p w14:paraId="25F73B5E" w14:textId="77777777" w:rsidR="00660987" w:rsidRDefault="00660987">
      <w:pPr>
        <w:pStyle w:val="BodyText"/>
        <w:rPr>
          <w:ins w:id="432" w:author="Henry Da Costa" w:date="2022-10-28T12:28:00Z"/>
          <w:lang w:eastAsia="zh-CN"/>
        </w:rPr>
        <w:pPrChange w:id="433" w:author="Henry Da Costa" w:date="2022-10-28T12:29:00Z">
          <w:pPr/>
        </w:pPrChange>
      </w:pPr>
      <w:ins w:id="434" w:author="Henry Da Costa" w:date="2022-10-28T12:28:00Z">
        <w:r>
          <w:rPr>
            <w:lang w:eastAsia="zh-CN"/>
          </w:rPr>
          <w:t>One or more temporal or spatial units follow the initialization unit. Each temporal or spatial unit contains one or more data packets. The data packets contain haptic effect data.</w:t>
        </w:r>
      </w:ins>
    </w:p>
    <w:p w14:paraId="18AD58EC" w14:textId="77777777" w:rsidR="00660987" w:rsidRDefault="00660987">
      <w:pPr>
        <w:pStyle w:val="BodyText"/>
        <w:rPr>
          <w:ins w:id="435" w:author="Henry Da Costa" w:date="2022-10-28T12:28:00Z"/>
          <w:lang w:eastAsia="zh-CN"/>
        </w:rPr>
        <w:pPrChange w:id="436" w:author="Henry Da Costa" w:date="2022-10-28T12:29:00Z">
          <w:pPr/>
        </w:pPrChange>
      </w:pPr>
      <w:ins w:id="437" w:author="Henry Da Costa" w:date="2022-10-28T12:28:00Z">
        <w:r>
          <w:rPr>
            <w:lang w:eastAsia="zh-CN"/>
          </w:rPr>
          <w:t xml:space="preserve">Temporal units contain a </w:t>
        </w:r>
        <w:r w:rsidRPr="00130242">
          <w:rPr>
            <w:i/>
            <w:iCs/>
            <w:lang w:eastAsia="zh-CN"/>
          </w:rPr>
          <w:t>sync</w:t>
        </w:r>
        <w:r>
          <w:rPr>
            <w:lang w:eastAsia="zh-CN"/>
          </w:rPr>
          <w:t xml:space="preserve"> flag indicating whether the temporal unit is a sync unit. The data packets in sync units do not depend on data in previous data packets.</w:t>
        </w:r>
      </w:ins>
    </w:p>
    <w:p w14:paraId="4D390C0F" w14:textId="3A2DAC81" w:rsidR="00660987" w:rsidRDefault="00660987">
      <w:pPr>
        <w:pStyle w:val="BodyText"/>
        <w:rPr>
          <w:ins w:id="438" w:author="Henry Da Costa" w:date="2022-10-28T12:28:00Z"/>
          <w:lang w:eastAsia="zh-CN"/>
        </w:rPr>
        <w:pPrChange w:id="439" w:author="Henry Da Costa" w:date="2022-10-28T12:29:00Z">
          <w:pPr/>
        </w:pPrChange>
      </w:pPr>
      <w:ins w:id="440" w:author="Henry Da Costa" w:date="2022-10-28T12:28:00Z">
        <w:r w:rsidRPr="00671C2E">
          <w:rPr>
            <w:lang w:eastAsia="zh-CN"/>
          </w:rPr>
          <w:t xml:space="preserve">Silent units may appear at any time in the MIHS stream to establish </w:t>
        </w:r>
        <w:del w:id="441" w:author="Yeshwant Muthusamy" w:date="2022-11-10T00:11:00Z">
          <w:r w:rsidRPr="00671C2E" w:rsidDel="00660987">
            <w:rPr>
              <w:lang w:eastAsia="zh-CN"/>
            </w:rPr>
            <w:delText xml:space="preserve">of </w:delText>
          </w:r>
        </w:del>
        <w:r w:rsidRPr="00671C2E">
          <w:rPr>
            <w:lang w:eastAsia="zh-CN"/>
          </w:rPr>
          <w:t>period</w:t>
        </w:r>
      </w:ins>
      <w:ins w:id="442" w:author="Yeshwant Muthusamy" w:date="2022-11-10T00:11:00Z">
        <w:r w:rsidR="08D75BA7" w:rsidRPr="00671C2E">
          <w:rPr>
            <w:lang w:eastAsia="zh-CN"/>
          </w:rPr>
          <w:t>s</w:t>
        </w:r>
      </w:ins>
      <w:ins w:id="443" w:author="Henry Da Costa" w:date="2022-10-28T12:28:00Z">
        <w:r w:rsidRPr="00671C2E">
          <w:rPr>
            <w:lang w:eastAsia="zh-CN"/>
          </w:rPr>
          <w:t xml:space="preserve"> of haptic silence.</w:t>
        </w:r>
      </w:ins>
    </w:p>
    <w:p w14:paraId="20906960" w14:textId="77777777" w:rsidR="00660987" w:rsidRDefault="00660987">
      <w:pPr>
        <w:pStyle w:val="BodyText"/>
        <w:rPr>
          <w:ins w:id="444" w:author="Henry Da Costa" w:date="2022-10-28T12:28:00Z"/>
          <w:lang w:eastAsia="zh-CN"/>
        </w:rPr>
        <w:pPrChange w:id="445" w:author="Henry Da Costa" w:date="2022-10-28T12:30:00Z">
          <w:pPr/>
        </w:pPrChange>
      </w:pPr>
      <w:ins w:id="446" w:author="Henry Da Costa" w:date="2022-10-28T12:28:00Z">
        <w:r>
          <w:rPr>
            <w:lang w:eastAsia="zh-CN"/>
          </w:rPr>
          <w:t xml:space="preserve">Initialization units may appear from time to time in the MIHS stream to update timing information or provide additional metadata or </w:t>
        </w:r>
        <w:proofErr w:type="gramStart"/>
        <w:r>
          <w:rPr>
            <w:lang w:eastAsia="zh-CN"/>
          </w:rPr>
          <w:t>effect</w:t>
        </w:r>
        <w:proofErr w:type="gramEnd"/>
        <w:r>
          <w:rPr>
            <w:lang w:eastAsia="zh-CN"/>
          </w:rPr>
          <w:t xml:space="preserve"> library information.</w:t>
        </w:r>
      </w:ins>
    </w:p>
    <w:p w14:paraId="5F275E1E" w14:textId="77777777" w:rsidR="00660987" w:rsidRDefault="00660987">
      <w:pPr>
        <w:pStyle w:val="BodyText"/>
        <w:rPr>
          <w:ins w:id="447" w:author="Henry Da Costa" w:date="2022-10-28T12:28:00Z"/>
          <w:lang w:eastAsia="zh-CN"/>
        </w:rPr>
        <w:pPrChange w:id="448" w:author="Henry Da Costa" w:date="2022-10-28T12:30:00Z">
          <w:pPr/>
        </w:pPrChange>
      </w:pPr>
      <w:ins w:id="449" w:author="Henry Da Costa" w:date="2022-10-28T12:28:00Z">
        <w:r>
          <w:rPr>
            <w:lang w:eastAsia="zh-CN"/>
          </w:rPr>
          <w:t>The metadata and effect library packets in the first initialization unit of an MIHS stream, before any temporal unit, are used as decoder configuration information for the MIHS track.</w:t>
        </w:r>
      </w:ins>
    </w:p>
    <w:p w14:paraId="5F4360C7" w14:textId="3E8E00DB" w:rsidR="005B2170" w:rsidDel="00660987" w:rsidRDefault="005B2170">
      <w:pPr>
        <w:pStyle w:val="Heading3"/>
        <w:numPr>
          <w:ilvl w:val="2"/>
          <w:numId w:val="1"/>
        </w:numPr>
        <w:rPr>
          <w:del w:id="450" w:author="Henry Da Costa" w:date="2022-10-28T12:28:00Z"/>
        </w:rPr>
      </w:pPr>
      <w:bookmarkStart w:id="451" w:name="_Toc117853520"/>
      <w:bookmarkStart w:id="452" w:name="_Toc117857693"/>
      <w:del w:id="453" w:author="Henry Da Costa" w:date="2022-10-28T12:28:00Z">
        <w:r w:rsidDel="00660987">
          <w:delText xml:space="preserve">Configuration </w:delText>
        </w:r>
        <w:bookmarkEnd w:id="406"/>
        <w:r w:rsidDel="00660987">
          <w:delText>packets</w:delText>
        </w:r>
        <w:bookmarkEnd w:id="451"/>
        <w:bookmarkEnd w:id="452"/>
      </w:del>
    </w:p>
    <w:p w14:paraId="36E49B1E" w14:textId="59154E40" w:rsidR="005B2170" w:rsidDel="00660987" w:rsidRDefault="005B2170" w:rsidP="00874035">
      <w:pPr>
        <w:pStyle w:val="BodyText"/>
        <w:rPr>
          <w:del w:id="454" w:author="Henry Da Costa" w:date="2022-10-28T12:28:00Z"/>
          <w:lang w:eastAsia="zh-CN"/>
        </w:rPr>
      </w:pPr>
      <w:del w:id="455" w:author="Henry Da Costa" w:date="2022-10-28T12:28:00Z">
        <w:r w:rsidDel="00660987">
          <w:rPr>
            <w:lang w:eastAsia="zh-CN"/>
          </w:rPr>
          <w:delText xml:space="preserve">The </w:delText>
        </w:r>
        <w:r w:rsidRPr="00874035" w:rsidDel="00660987">
          <w:rPr>
            <w:rFonts w:cs="Cambria"/>
            <w:color w:val="211D1E"/>
            <w:szCs w:val="22"/>
          </w:rPr>
          <w:delText>metadata</w:delText>
        </w:r>
        <w:r w:rsidDel="00660987">
          <w:rPr>
            <w:lang w:eastAsia="zh-CN"/>
          </w:rPr>
          <w:delText xml:space="preserve"> for each experience, perception, channel, and band are stored in a metadata packets. The data for each effect library are stored in an effect library packet. Metadata and effect library packets are more generally called configuration packets.</w:delText>
        </w:r>
      </w:del>
    </w:p>
    <w:p w14:paraId="7B1FAC28" w14:textId="26A67F83" w:rsidR="005B2170" w:rsidDel="00660987" w:rsidRDefault="005B2170" w:rsidP="00272375">
      <w:pPr>
        <w:pStyle w:val="Figure"/>
        <w:rPr>
          <w:del w:id="456" w:author="Henry Da Costa" w:date="2022-10-28T12:28:00Z"/>
          <w:lang w:eastAsia="zh-CN"/>
        </w:rPr>
      </w:pPr>
      <w:del w:id="457" w:author="Henry Da Costa" w:date="2022-10-28T12:28:00Z">
        <w:r w:rsidRPr="00AD6E67" w:rsidDel="00660987">
          <w:rPr>
            <w:b w:val="0"/>
            <w:noProof/>
          </w:rPr>
          <w:lastRenderedPageBreak/>
          <w:drawing>
            <wp:inline distT="0" distB="0" distL="0" distR="0" wp14:anchorId="36D41973" wp14:editId="01E12394">
              <wp:extent cx="5867400" cy="320040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867400" cy="3200400"/>
                      </a:xfrm>
                      <a:prstGeom prst="rect">
                        <a:avLst/>
                      </a:prstGeom>
                      <a:noFill/>
                      <a:ln>
                        <a:noFill/>
                      </a:ln>
                    </pic:spPr>
                  </pic:pic>
                </a:graphicData>
              </a:graphic>
            </wp:inline>
          </w:drawing>
        </w:r>
      </w:del>
    </w:p>
    <w:p w14:paraId="091C67B5" w14:textId="32DEE2E6" w:rsidR="005B2170" w:rsidRPr="00272375" w:rsidDel="00660987" w:rsidRDefault="005B2170" w:rsidP="00272375">
      <w:pPr>
        <w:pStyle w:val="Caption"/>
        <w:rPr>
          <w:del w:id="458" w:author="Henry Da Costa" w:date="2022-10-28T12:28:00Z"/>
        </w:rPr>
      </w:pPr>
      <w:del w:id="459" w:author="Henry Da Costa" w:date="2022-10-28T12:28:00Z">
        <w:r w:rsidDel="00660987">
          <w:delText xml:space="preserve">Figure </w:delText>
        </w:r>
        <w:r w:rsidDel="00660987">
          <w:rPr>
            <w:b w:val="0"/>
          </w:rPr>
          <w:fldChar w:fldCharType="begin"/>
        </w:r>
        <w:r w:rsidDel="00660987">
          <w:delInstrText xml:space="preserve"> SEQ Figure \* ARABIC </w:delInstrText>
        </w:r>
        <w:r w:rsidDel="00660987">
          <w:rPr>
            <w:b w:val="0"/>
          </w:rPr>
          <w:fldChar w:fldCharType="separate"/>
        </w:r>
        <w:r w:rsidR="00ED7BA4" w:rsidDel="00660987">
          <w:rPr>
            <w:noProof/>
          </w:rPr>
          <w:delText>2</w:delText>
        </w:r>
        <w:r w:rsidDel="00660987">
          <w:rPr>
            <w:b w:val="0"/>
            <w:noProof/>
          </w:rPr>
          <w:fldChar w:fldCharType="end"/>
        </w:r>
        <w:r w:rsidDel="00660987">
          <w:delText xml:space="preserve"> </w:delText>
        </w:r>
        <w:r w:rsidDel="00660987">
          <w:rPr>
            <w:lang w:eastAsia="zh-CN"/>
          </w:rPr>
          <w:delText xml:space="preserve">– </w:delText>
        </w:r>
        <w:r w:rsidDel="00660987">
          <w:delText>Configuration packets</w:delText>
        </w:r>
      </w:del>
    </w:p>
    <w:p w14:paraId="21C330E5" w14:textId="1BECC1B9" w:rsidR="005B2170" w:rsidDel="00660987" w:rsidRDefault="005B2170" w:rsidP="00874035">
      <w:pPr>
        <w:pStyle w:val="BodyText"/>
        <w:rPr>
          <w:del w:id="460" w:author="Henry Da Costa" w:date="2022-10-28T12:28:00Z"/>
          <w:lang w:eastAsia="zh-CN"/>
        </w:rPr>
      </w:pPr>
      <w:del w:id="461" w:author="Henry Da Costa" w:date="2022-10-28T12:28:00Z">
        <w:r w:rsidDel="00660987">
          <w:rPr>
            <w:lang w:eastAsia="zh-CN"/>
          </w:rPr>
          <w:delText>Information in each configuration packet identifies whether the configuration packet applies to an experience, perception, channel, band, or effect library.</w:delText>
        </w:r>
      </w:del>
    </w:p>
    <w:p w14:paraId="58378620" w14:textId="2EBD7611" w:rsidR="005B2170" w:rsidDel="00660987" w:rsidRDefault="005B2170" w:rsidP="00874035">
      <w:pPr>
        <w:pStyle w:val="BodyText"/>
        <w:rPr>
          <w:del w:id="462" w:author="Henry Da Costa" w:date="2022-10-28T12:28:00Z"/>
          <w:lang w:eastAsia="zh-CN"/>
        </w:rPr>
      </w:pPr>
      <w:del w:id="463" w:author="Henry Da Costa" w:date="2022-10-28T12:28:00Z">
        <w:r w:rsidDel="00660987">
          <w:rPr>
            <w:lang w:eastAsia="zh-CN"/>
          </w:rPr>
          <w:delText>Configuration packets can be of different sizes.</w:delText>
        </w:r>
      </w:del>
    </w:p>
    <w:p w14:paraId="652157A8" w14:textId="54A38AE5" w:rsidR="005B2170" w:rsidDel="00660987" w:rsidRDefault="005B2170" w:rsidP="00874035">
      <w:pPr>
        <w:pStyle w:val="BodyText"/>
        <w:rPr>
          <w:del w:id="464" w:author="Henry Da Costa" w:date="2022-10-28T12:28:00Z"/>
          <w:lang w:eastAsia="zh-CN"/>
        </w:rPr>
      </w:pPr>
      <w:del w:id="465" w:author="Henry Da Costa" w:date="2022-10-28T12:28:00Z">
        <w:r w:rsidDel="00660987">
          <w:rPr>
            <w:lang w:eastAsia="zh-CN"/>
          </w:rPr>
          <w:delText>Configuration packets in a bitstream may appear in any order relative to each other.</w:delText>
        </w:r>
      </w:del>
    </w:p>
    <w:p w14:paraId="4B2CC6A9" w14:textId="5D8FA9B8" w:rsidR="005B2170" w:rsidRDefault="005B2170">
      <w:pPr>
        <w:pStyle w:val="Heading3"/>
        <w:numPr>
          <w:ilvl w:val="2"/>
          <w:numId w:val="1"/>
        </w:numPr>
      </w:pPr>
      <w:bookmarkStart w:id="466" w:name="_Ref114739154"/>
      <w:bookmarkStart w:id="467" w:name="_Toc115263295"/>
      <w:bookmarkStart w:id="468" w:name="_Toc117857694"/>
      <w:del w:id="469" w:author="Henry Da Costa" w:date="2022-10-28T12:32:00Z">
        <w:r w:rsidDel="00143984">
          <w:delText>Data packets</w:delText>
        </w:r>
      </w:del>
      <w:ins w:id="470" w:author="Henry Da Costa" w:date="2022-10-28T12:32:00Z">
        <w:r w:rsidR="00143984">
          <w:t>Temporal units</w:t>
        </w:r>
      </w:ins>
      <w:r>
        <w:t xml:space="preserve"> and MIHS samples</w:t>
      </w:r>
      <w:bookmarkEnd w:id="466"/>
      <w:bookmarkEnd w:id="467"/>
      <w:bookmarkEnd w:id="468"/>
    </w:p>
    <w:p w14:paraId="0FCE1A30" w14:textId="7068D4A9" w:rsidR="005B2170" w:rsidRDefault="005B2170" w:rsidP="00874035">
      <w:pPr>
        <w:pStyle w:val="BodyText"/>
        <w:rPr>
          <w:lang w:eastAsia="zh-CN"/>
        </w:rPr>
      </w:pPr>
      <w:r>
        <w:rPr>
          <w:lang w:eastAsia="zh-CN"/>
        </w:rPr>
        <w:t xml:space="preserve">The haptic data for the bands of a channel are stored in one or more </w:t>
      </w:r>
      <w:del w:id="471" w:author="Henry Da Costa" w:date="2022-10-28T12:32:00Z">
        <w:r w:rsidDel="00D4426E">
          <w:rPr>
            <w:lang w:eastAsia="zh-CN"/>
          </w:rPr>
          <w:delText>data packets</w:delText>
        </w:r>
      </w:del>
      <w:ins w:id="472" w:author="Henry Da Costa" w:date="2022-10-28T12:32:00Z">
        <w:r w:rsidR="00D4426E">
          <w:rPr>
            <w:lang w:eastAsia="zh-CN"/>
          </w:rPr>
          <w:t>temporal units</w:t>
        </w:r>
      </w:ins>
      <w:r>
        <w:rPr>
          <w:lang w:eastAsia="zh-CN"/>
        </w:rPr>
        <w:t xml:space="preserve">. </w:t>
      </w:r>
      <w:ins w:id="473" w:author="Henry Da Costa" w:date="2022-10-28T12:32:00Z">
        <w:r w:rsidR="002274B2">
          <w:rPr>
            <w:lang w:eastAsia="zh-CN"/>
          </w:rPr>
          <w:t>The data packets in each temporal unit form an MIHS sample.</w:t>
        </w:r>
      </w:ins>
      <w:del w:id="474" w:author="Henry Da Costa" w:date="2022-10-28T12:32:00Z">
        <w:r w:rsidDel="002274B2">
          <w:rPr>
            <w:lang w:eastAsia="zh-CN"/>
          </w:rPr>
          <w:delText>Data packets may overlap in time.</w:delText>
        </w:r>
      </w:del>
    </w:p>
    <w:p w14:paraId="70CF6047" w14:textId="20572DC4" w:rsidR="005B2170" w:rsidDel="007B7406" w:rsidRDefault="005B2170" w:rsidP="00874035">
      <w:pPr>
        <w:pStyle w:val="BodyText"/>
        <w:rPr>
          <w:del w:id="475" w:author="Henry Da Costa" w:date="2022-10-28T12:33:00Z"/>
          <w:lang w:eastAsia="zh-CN"/>
        </w:rPr>
      </w:pPr>
      <w:del w:id="476" w:author="Henry Da Costa" w:date="2022-10-28T12:33:00Z">
        <w:r w:rsidDel="007B7406">
          <w:rPr>
            <w:lang w:eastAsia="zh-CN"/>
          </w:rPr>
          <w:delText>Data packets from different bands may be time-aligned. When packets are time-aligned, packets that overlap in time start at the same time and have the same duration.</w:delText>
        </w:r>
      </w:del>
    </w:p>
    <w:p w14:paraId="5EAD7083" w14:textId="3BB742D3" w:rsidR="005B2170" w:rsidDel="007B7406" w:rsidRDefault="005B2170" w:rsidP="00874035">
      <w:pPr>
        <w:pStyle w:val="BodyText"/>
        <w:rPr>
          <w:del w:id="477" w:author="Henry Da Costa" w:date="2022-10-28T12:33:00Z"/>
          <w:lang w:eastAsia="zh-CN"/>
        </w:rPr>
      </w:pPr>
      <w:del w:id="478" w:author="Henry Da Costa" w:date="2022-10-28T12:33:00Z">
        <w:r w:rsidDel="007B7406">
          <w:rPr>
            <w:lang w:eastAsia="zh-CN"/>
          </w:rPr>
          <w:delText>Time-aligned data packets occurring at the same time are grouped into MIHS units. An MIHS unit translates directly to an MIHS sample.</w:delText>
        </w:r>
      </w:del>
    </w:p>
    <w:p w14:paraId="3EC24102" w14:textId="5F63EA54" w:rsidR="005B2170" w:rsidRDefault="005B2170" w:rsidP="00272375">
      <w:pPr>
        <w:pStyle w:val="Figure"/>
        <w:rPr>
          <w:lang w:eastAsia="zh-CN"/>
        </w:rPr>
      </w:pPr>
      <w:del w:id="479" w:author="Henry Da Costa" w:date="2022-10-28T12:33:00Z">
        <w:r w:rsidRPr="00CB3288" w:rsidDel="000E1069">
          <w:rPr>
            <w:noProof/>
          </w:rPr>
          <w:lastRenderedPageBreak/>
          <w:drawing>
            <wp:inline distT="0" distB="0" distL="0" distR="0" wp14:anchorId="351E8D3A" wp14:editId="6CB5CA36">
              <wp:extent cx="5019675" cy="25146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019675" cy="2514600"/>
                      </a:xfrm>
                      <a:prstGeom prst="rect">
                        <a:avLst/>
                      </a:prstGeom>
                      <a:noFill/>
                      <a:ln>
                        <a:noFill/>
                      </a:ln>
                    </pic:spPr>
                  </pic:pic>
                </a:graphicData>
              </a:graphic>
            </wp:inline>
          </w:drawing>
        </w:r>
      </w:del>
      <w:ins w:id="480" w:author="Henry Da Costa" w:date="2022-10-28T12:33:00Z">
        <w:r w:rsidR="000E1069" w:rsidRPr="00220E3E">
          <w:rPr>
            <w:noProof/>
          </w:rPr>
          <w:drawing>
            <wp:inline distT="0" distB="0" distL="0" distR="0" wp14:anchorId="17218B3C" wp14:editId="7CE733CA">
              <wp:extent cx="5206365" cy="30435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206365" cy="3043555"/>
                      </a:xfrm>
                      <a:prstGeom prst="rect">
                        <a:avLst/>
                      </a:prstGeom>
                      <a:noFill/>
                      <a:ln>
                        <a:noFill/>
                      </a:ln>
                    </pic:spPr>
                  </pic:pic>
                </a:graphicData>
              </a:graphic>
            </wp:inline>
          </w:drawing>
        </w:r>
      </w:ins>
    </w:p>
    <w:p w14:paraId="3D44C763" w14:textId="41B919AE" w:rsidR="005B2170" w:rsidRDefault="005B2170" w:rsidP="00272375">
      <w:pPr>
        <w:pStyle w:val="Caption"/>
        <w:rPr>
          <w:lang w:eastAsia="zh-CN"/>
        </w:rPr>
      </w:pPr>
      <w:bookmarkStart w:id="481" w:name="_Ref114580958"/>
      <w:r>
        <w:t xml:space="preserve">Figure </w:t>
      </w:r>
      <w:r>
        <w:fldChar w:fldCharType="begin"/>
      </w:r>
      <w:r>
        <w:instrText>SEQ Figure \* ARABIC</w:instrText>
      </w:r>
      <w:r>
        <w:fldChar w:fldCharType="separate"/>
      </w:r>
      <w:r w:rsidR="00ED7BA4">
        <w:rPr>
          <w:noProof/>
        </w:rPr>
        <w:t>3</w:t>
      </w:r>
      <w:r>
        <w:fldChar w:fldCharType="end"/>
      </w:r>
      <w:bookmarkEnd w:id="481"/>
      <w:r>
        <w:t xml:space="preserve"> </w:t>
      </w:r>
      <w:r>
        <w:rPr>
          <w:lang w:eastAsia="zh-CN"/>
        </w:rPr>
        <w:t>–</w:t>
      </w:r>
      <w:r w:rsidRPr="004D0963">
        <w:t xml:space="preserve"> </w:t>
      </w:r>
      <w:del w:id="482" w:author="Henry Da Costa" w:date="2022-10-28T12:33:00Z">
        <w:r w:rsidDel="00764E23">
          <w:delText>Data packets</w:delText>
        </w:r>
      </w:del>
      <w:ins w:id="483" w:author="Henry Da Costa" w:date="2022-10-28T12:33:00Z">
        <w:r w:rsidR="00764E23">
          <w:t>Temporal units and MIHS samples</w:t>
        </w:r>
      </w:ins>
    </w:p>
    <w:p w14:paraId="12A1FCC1" w14:textId="6EABC639" w:rsidR="005B2170" w:rsidRDefault="005B2170" w:rsidP="00874035">
      <w:pPr>
        <w:pStyle w:val="BodyText"/>
        <w:rPr>
          <w:lang w:eastAsia="zh-CN"/>
        </w:rPr>
      </w:pPr>
      <w:del w:id="484" w:author="Henry Da Costa" w:date="2022-10-28T12:34:00Z">
        <w:r w:rsidDel="00CA22EB">
          <w:rPr>
            <w:lang w:eastAsia="zh-CN"/>
          </w:rPr>
          <w:delText xml:space="preserve">MIHS units may be sync units. None of the data packets contained in a sync unit depend on data packets in the previous MIHS unit. </w:delText>
        </w:r>
      </w:del>
      <w:r>
        <w:rPr>
          <w:lang w:eastAsia="zh-CN"/>
        </w:rPr>
        <w:t xml:space="preserve">MIHS samples created </w:t>
      </w:r>
      <w:ins w:id="485" w:author="Henry Da Costa" w:date="2022-10-28T12:34:00Z">
        <w:r w:rsidR="003621AF">
          <w:rPr>
            <w:lang w:eastAsia="zh-CN"/>
          </w:rPr>
          <w:t xml:space="preserve">from temporal units that are </w:t>
        </w:r>
      </w:ins>
      <w:del w:id="486" w:author="Henry Da Costa" w:date="2022-10-28T12:34:00Z">
        <w:r w:rsidDel="003621AF">
          <w:rPr>
            <w:lang w:eastAsia="zh-CN"/>
          </w:rPr>
          <w:delText xml:space="preserve">for </w:delText>
        </w:r>
      </w:del>
      <w:r>
        <w:rPr>
          <w:lang w:eastAsia="zh-CN"/>
        </w:rPr>
        <w:t>sync units are sync samples.</w:t>
      </w:r>
    </w:p>
    <w:p w14:paraId="6B6A3F25" w14:textId="384D0E46" w:rsidR="005B2170" w:rsidDel="005C7DDA" w:rsidRDefault="005C7DDA" w:rsidP="00874035">
      <w:pPr>
        <w:pStyle w:val="BodyText"/>
        <w:rPr>
          <w:del w:id="487" w:author="Henry Da Costa" w:date="2022-10-28T12:36:00Z"/>
          <w:lang w:eastAsia="zh-CN"/>
        </w:rPr>
      </w:pPr>
      <w:ins w:id="488" w:author="Henry Da Costa" w:date="2022-10-28T12:36:00Z">
        <w:r>
          <w:rPr>
            <w:lang w:eastAsia="zh-CN"/>
          </w:rPr>
          <w:t>A silent unit results in an MIHS sample containing a single data packet with a payload size of zero</w:t>
        </w:r>
        <w:r w:rsidRPr="00777601">
          <w:rPr>
            <w:lang w:eastAsia="zh-CN"/>
          </w:rPr>
          <w:t>.</w:t>
        </w:r>
      </w:ins>
      <w:del w:id="489" w:author="Henry Da Costa" w:date="2022-10-28T12:36:00Z">
        <w:r w:rsidR="005B2170" w:rsidDel="005C7DDA">
          <w:rPr>
            <w:lang w:eastAsia="zh-CN"/>
          </w:rPr>
          <w:delText>Data packets may be omitted when their presence would not affect the containing channel’s haptic signal; therefore, MIHS samples might not all contain the same number of data packets.</w:delText>
        </w:r>
      </w:del>
    </w:p>
    <w:p w14:paraId="66054FC5" w14:textId="1650E425" w:rsidR="005B2170" w:rsidRDefault="005B2170" w:rsidP="00874035">
      <w:pPr>
        <w:pStyle w:val="BodyText"/>
        <w:rPr>
          <w:lang w:eastAsia="zh-CN"/>
        </w:rPr>
      </w:pPr>
      <w:bookmarkStart w:id="490" w:name="_Hlk117167367"/>
      <w:del w:id="491" w:author="Henry Da Costa" w:date="2022-10-28T12:36:00Z">
        <w:r w:rsidDel="005C7DDA">
          <w:rPr>
            <w:lang w:eastAsia="zh-CN"/>
          </w:rPr>
          <w:delText>During intervals when there are no haptic data, null MIHS units are used to fill the intervals. A null MIHS unit does not contain any data packets</w:delText>
        </w:r>
        <w:r w:rsidRPr="00777601" w:rsidDel="005C7DDA">
          <w:rPr>
            <w:lang w:eastAsia="zh-CN"/>
          </w:rPr>
          <w:delText>.</w:delText>
        </w:r>
      </w:del>
    </w:p>
    <w:p w14:paraId="74D236F8" w14:textId="77777777" w:rsidR="005B2170" w:rsidRPr="009419F2" w:rsidRDefault="005B2170">
      <w:pPr>
        <w:pStyle w:val="Heading1"/>
        <w:rPr>
          <w:lang w:eastAsia="zh-CN"/>
        </w:rPr>
      </w:pPr>
      <w:bookmarkStart w:id="492" w:name="_Ref113354352"/>
      <w:bookmarkStart w:id="493" w:name="_Toc115263296"/>
      <w:bookmarkStart w:id="494" w:name="_Toc117857695"/>
      <w:bookmarkEnd w:id="490"/>
      <w:r>
        <w:rPr>
          <w:lang w:eastAsia="zh-CN"/>
        </w:rPr>
        <w:t>Carriage of haptic coding data</w:t>
      </w:r>
      <w:bookmarkEnd w:id="492"/>
      <w:bookmarkEnd w:id="493"/>
      <w:bookmarkEnd w:id="494"/>
    </w:p>
    <w:p w14:paraId="3F93B258" w14:textId="77777777" w:rsidR="005B2170" w:rsidRDefault="005B2170">
      <w:pPr>
        <w:pStyle w:val="Heading2"/>
        <w:numPr>
          <w:ilvl w:val="1"/>
          <w:numId w:val="1"/>
        </w:numPr>
      </w:pPr>
      <w:bookmarkStart w:id="495" w:name="_Toc115263297"/>
      <w:bookmarkStart w:id="496" w:name="_Toc117857696"/>
      <w:r>
        <w:t>General</w:t>
      </w:r>
      <w:bookmarkEnd w:id="495"/>
      <w:bookmarkEnd w:id="496"/>
    </w:p>
    <w:p w14:paraId="202DA353" w14:textId="77777777" w:rsidR="005B2170" w:rsidRDefault="005B2170" w:rsidP="00874035">
      <w:pPr>
        <w:pStyle w:val="BodyText"/>
        <w:rPr>
          <w:rFonts w:cs="Cambria"/>
          <w:color w:val="211D1E"/>
        </w:rPr>
      </w:pPr>
      <w:r w:rsidRPr="00874035">
        <w:rPr>
          <w:lang w:eastAsia="zh-CN"/>
        </w:rPr>
        <w:t>This</w:t>
      </w:r>
      <w:r>
        <w:rPr>
          <w:rFonts w:cs="Cambria"/>
          <w:color w:val="211D1E"/>
        </w:rPr>
        <w:t xml:space="preserve"> </w:t>
      </w:r>
      <w:r w:rsidRPr="005B2170">
        <w:rPr>
          <w:rFonts w:cs="Times New Roman"/>
          <w:lang w:eastAsia="zh-CN"/>
        </w:rPr>
        <w:t>clause</w:t>
      </w:r>
      <w:r>
        <w:rPr>
          <w:rFonts w:cs="Cambria"/>
          <w:color w:val="211D1E"/>
        </w:rPr>
        <w:t xml:space="preserve"> defines the storage of haptic media utilizing the existing capabilities of the ISOBMFF </w:t>
      </w:r>
      <w:r>
        <w:rPr>
          <w:rFonts w:cs="Cambria"/>
          <w:color w:val="211D1E"/>
        </w:rPr>
        <w:lastRenderedPageBreak/>
        <w:t>and defining extensions, when necessary.</w:t>
      </w:r>
    </w:p>
    <w:p w14:paraId="11DF7A53" w14:textId="77777777" w:rsidR="005B2170" w:rsidRDefault="005B2170">
      <w:pPr>
        <w:pStyle w:val="Heading2"/>
        <w:numPr>
          <w:ilvl w:val="1"/>
          <w:numId w:val="1"/>
        </w:numPr>
      </w:pPr>
      <w:bookmarkStart w:id="497" w:name="_Ref114759401"/>
      <w:bookmarkStart w:id="498" w:name="_Toc115263298"/>
      <w:bookmarkStart w:id="499" w:name="_Toc117857697"/>
      <w:r>
        <w:t>MIHS streams</w:t>
      </w:r>
      <w:bookmarkEnd w:id="497"/>
      <w:bookmarkEnd w:id="498"/>
      <w:r>
        <w:t xml:space="preserve"> and tracks</w:t>
      </w:r>
      <w:bookmarkEnd w:id="499"/>
    </w:p>
    <w:p w14:paraId="45648D75" w14:textId="77777777" w:rsidR="005B2170" w:rsidRDefault="005B2170" w:rsidP="00874035">
      <w:pPr>
        <w:pStyle w:val="BodyText"/>
        <w:rPr>
          <w:lang w:eastAsia="zh-CN"/>
        </w:rPr>
      </w:pPr>
      <w:r>
        <w:rPr>
          <w:lang w:eastAsia="zh-CN"/>
        </w:rPr>
        <w:t xml:space="preserve">This subclause defines the boxes and data formats for incorporating </w:t>
      </w:r>
      <w:proofErr w:type="gramStart"/>
      <w:r>
        <w:rPr>
          <w:lang w:eastAsia="zh-CN"/>
        </w:rPr>
        <w:t>all of</w:t>
      </w:r>
      <w:proofErr w:type="gramEnd"/>
      <w:r>
        <w:rPr>
          <w:lang w:eastAsia="zh-CN"/>
        </w:rPr>
        <w:t xml:space="preserve"> the data from an MIHS stream into an MIHS track. From the data in an MIHS track, it shall be possible to construct a complete MIHS stream and vice-versa.</w:t>
      </w:r>
    </w:p>
    <w:p w14:paraId="3D938A09" w14:textId="77777777" w:rsidR="005B2170" w:rsidRDefault="005B2170" w:rsidP="00874035">
      <w:pPr>
        <w:pStyle w:val="BodyText"/>
        <w:rPr>
          <w:lang w:eastAsia="zh-CN"/>
        </w:rPr>
      </w:pPr>
      <w:r>
        <w:rPr>
          <w:lang w:eastAsia="zh-CN"/>
        </w:rPr>
        <w:t xml:space="preserve">An ISO </w:t>
      </w:r>
      <w:proofErr w:type="gramStart"/>
      <w:r>
        <w:rPr>
          <w:lang w:eastAsia="zh-CN"/>
        </w:rPr>
        <w:t>base</w:t>
      </w:r>
      <w:proofErr w:type="gramEnd"/>
      <w:r>
        <w:rPr>
          <w:lang w:eastAsia="zh-CN"/>
        </w:rPr>
        <w:t xml:space="preserve"> media file may contain more than one MIHS track.</w:t>
      </w:r>
    </w:p>
    <w:p w14:paraId="60234E83" w14:textId="77777777" w:rsidR="005B2170" w:rsidRDefault="005B2170">
      <w:pPr>
        <w:pStyle w:val="Heading3"/>
        <w:numPr>
          <w:ilvl w:val="2"/>
          <w:numId w:val="1"/>
        </w:numPr>
      </w:pPr>
      <w:bookmarkStart w:id="500" w:name="_Toc115263299"/>
      <w:bookmarkStart w:id="501" w:name="_Toc117857698"/>
      <w:r>
        <w:t>MIHS sample entry</w:t>
      </w:r>
      <w:bookmarkEnd w:id="500"/>
      <w:bookmarkEnd w:id="501"/>
    </w:p>
    <w:p w14:paraId="4587F039" w14:textId="77777777" w:rsidR="005B2170" w:rsidRDefault="005B2170">
      <w:pPr>
        <w:pStyle w:val="BoxHeading4"/>
        <w:numPr>
          <w:ilvl w:val="3"/>
          <w:numId w:val="1"/>
        </w:numPr>
        <w:tabs>
          <w:tab w:val="num" w:pos="360"/>
        </w:tabs>
        <w:outlineLvl w:val="4"/>
      </w:pPr>
      <w:r>
        <w:t>Definition</w:t>
      </w:r>
    </w:p>
    <w:p w14:paraId="0B17A57C" w14:textId="77777777" w:rsidR="005B2170" w:rsidRPr="00D65D0A" w:rsidRDefault="005B2170" w:rsidP="005B2170">
      <w:pPr>
        <w:pStyle w:val="Atom"/>
      </w:pPr>
      <w:r>
        <w:t>Sample Entry Type:</w:t>
      </w:r>
      <w:r>
        <w:tab/>
      </w:r>
      <w:r w:rsidRPr="006B46A5">
        <w:rPr>
          <w:rStyle w:val="codeChar"/>
        </w:rPr>
        <w:t>'mih</w:t>
      </w:r>
      <w:r>
        <w:rPr>
          <w:rStyle w:val="codeChar"/>
        </w:rPr>
        <w:t>1</w:t>
      </w:r>
      <w:r w:rsidRPr="006B46A5">
        <w:rPr>
          <w:rStyle w:val="codeChar"/>
        </w:rPr>
        <w:t>'</w:t>
      </w:r>
      <w:r>
        <w:rPr>
          <w:rStyle w:val="codeChar"/>
        </w:rPr>
        <w:br/>
      </w:r>
      <w:r>
        <w:t>Container:</w:t>
      </w:r>
      <w:r>
        <w:tab/>
      </w:r>
      <w:r>
        <w:tab/>
        <w:t>Sample description box(</w:t>
      </w:r>
      <w:r w:rsidRPr="00327316">
        <w:rPr>
          <w:rStyle w:val="codeChar"/>
        </w:rPr>
        <w:t>'</w:t>
      </w:r>
      <w:proofErr w:type="spellStart"/>
      <w:r w:rsidRPr="00327316">
        <w:rPr>
          <w:rStyle w:val="codeChar"/>
        </w:rPr>
        <w:t>stsd</w:t>
      </w:r>
      <w:proofErr w:type="spellEnd"/>
      <w:r w:rsidRPr="00327316">
        <w:rPr>
          <w:rStyle w:val="codeChar"/>
        </w:rPr>
        <w:t>'</w:t>
      </w:r>
      <w:r>
        <w:rPr>
          <w:rFonts w:eastAsiaTheme="minorEastAsia"/>
        </w:rPr>
        <w:t>)</w:t>
      </w:r>
      <w:r>
        <w:rPr>
          <w:rFonts w:eastAsiaTheme="minorEastAsia"/>
        </w:rPr>
        <w:br/>
        <w:t>Mandatory:</w:t>
      </w:r>
      <w:r>
        <w:rPr>
          <w:rFonts w:eastAsiaTheme="minorEastAsia"/>
        </w:rPr>
        <w:tab/>
      </w:r>
      <w:r>
        <w:rPr>
          <w:rFonts w:eastAsiaTheme="minorEastAsia"/>
        </w:rPr>
        <w:tab/>
        <w:t>Yes</w:t>
      </w:r>
      <w:r>
        <w:rPr>
          <w:rFonts w:eastAsiaTheme="minorEastAsia"/>
        </w:rPr>
        <w:br/>
        <w:t>Quantity:</w:t>
      </w:r>
      <w:r>
        <w:rPr>
          <w:rFonts w:eastAsiaTheme="minorEastAsia"/>
        </w:rPr>
        <w:tab/>
      </w:r>
      <w:r>
        <w:rPr>
          <w:rFonts w:eastAsiaTheme="minorEastAsia"/>
        </w:rPr>
        <w:tab/>
        <w:t>One</w:t>
      </w:r>
    </w:p>
    <w:p w14:paraId="2534334E" w14:textId="77777777" w:rsidR="005B2170" w:rsidRDefault="005B2170" w:rsidP="00874035">
      <w:pPr>
        <w:pStyle w:val="BodyText"/>
        <w:rPr>
          <w:lang w:eastAsia="zh-CN"/>
        </w:rPr>
      </w:pPr>
      <w:r>
        <w:rPr>
          <w:lang w:eastAsia="zh-CN"/>
        </w:rPr>
        <w:t xml:space="preserve">An MIHS sample entry shall contain an </w:t>
      </w:r>
      <w:r w:rsidRPr="000A27F7">
        <w:rPr>
          <w:rStyle w:val="codeChar"/>
          <w:rFonts w:eastAsia="Times New Roman"/>
          <w:szCs w:val="22"/>
        </w:rPr>
        <w:t>MIHSConfigurationBox</w:t>
      </w:r>
      <w:r w:rsidRPr="009E5EFC">
        <w:rPr>
          <w:lang w:eastAsia="zh-CN"/>
        </w:rPr>
        <w:t xml:space="preserve"> </w:t>
      </w:r>
      <w:r>
        <w:rPr>
          <w:lang w:eastAsia="zh-CN"/>
        </w:rPr>
        <w:t xml:space="preserve">and an optional </w:t>
      </w:r>
      <w:r w:rsidRPr="00040EE5">
        <w:rPr>
          <w:rStyle w:val="codeChar"/>
          <w:rFonts w:eastAsia="Times New Roman"/>
          <w:szCs w:val="22"/>
        </w:rPr>
        <w:t>HapticExperienceDescriptionBox</w:t>
      </w:r>
      <w:r>
        <w:rPr>
          <w:lang w:eastAsia="zh-CN"/>
        </w:rPr>
        <w:t>.</w:t>
      </w:r>
    </w:p>
    <w:p w14:paraId="5EA10616" w14:textId="77777777" w:rsidR="005B2170" w:rsidRDefault="005B2170">
      <w:pPr>
        <w:pStyle w:val="BoxHeading4"/>
        <w:numPr>
          <w:ilvl w:val="3"/>
          <w:numId w:val="1"/>
        </w:numPr>
        <w:tabs>
          <w:tab w:val="num" w:pos="360"/>
        </w:tabs>
        <w:outlineLvl w:val="4"/>
      </w:pPr>
      <w:r>
        <w:t>Syntax</w:t>
      </w:r>
    </w:p>
    <w:p w14:paraId="62735028" w14:textId="79A20C23" w:rsidR="005B2170" w:rsidRDefault="005B2170" w:rsidP="005B2170">
      <w:pPr>
        <w:pStyle w:val="code"/>
      </w:pPr>
      <w:r>
        <w:t>aligned(8) class MIHSSampleEntry() extends HapticSampleEntry('mih1') {</w:t>
      </w:r>
      <w:r w:rsidR="00761E27">
        <w:br/>
      </w:r>
      <w:r>
        <w:t xml:space="preserve">    MIHSConfigurationBox();</w:t>
      </w:r>
      <w:r>
        <w:br/>
        <w:t>}</w:t>
      </w:r>
    </w:p>
    <w:p w14:paraId="7CD70A62" w14:textId="77777777" w:rsidR="005B2170" w:rsidRDefault="005B2170">
      <w:pPr>
        <w:pStyle w:val="Heading3"/>
        <w:numPr>
          <w:ilvl w:val="2"/>
          <w:numId w:val="1"/>
        </w:numPr>
      </w:pPr>
      <w:bookmarkStart w:id="502" w:name="_Toc117857699"/>
      <w:r>
        <w:t>MIHS configuration box</w:t>
      </w:r>
      <w:bookmarkEnd w:id="502"/>
    </w:p>
    <w:p w14:paraId="60B65B78" w14:textId="77777777" w:rsidR="005B2170" w:rsidRDefault="005B2170">
      <w:pPr>
        <w:pStyle w:val="BoxHeading4"/>
        <w:numPr>
          <w:ilvl w:val="3"/>
          <w:numId w:val="1"/>
        </w:numPr>
        <w:tabs>
          <w:tab w:val="num" w:pos="360"/>
        </w:tabs>
        <w:outlineLvl w:val="4"/>
      </w:pPr>
      <w:r>
        <w:t>Definition</w:t>
      </w:r>
    </w:p>
    <w:p w14:paraId="4EDFECD3" w14:textId="77777777" w:rsidR="005B2170" w:rsidRPr="00D65D0A" w:rsidRDefault="005B2170" w:rsidP="005B2170">
      <w:pPr>
        <w:pStyle w:val="Atom"/>
      </w:pPr>
      <w:r>
        <w:t>Box Type:</w:t>
      </w:r>
      <w:r>
        <w:tab/>
      </w:r>
      <w:r>
        <w:tab/>
      </w:r>
      <w:r w:rsidRPr="001F1BE5">
        <w:rPr>
          <w:rStyle w:val="codeChar"/>
        </w:rPr>
        <w:t>'mh</w:t>
      </w:r>
      <w:r>
        <w:rPr>
          <w:rStyle w:val="codeChar"/>
        </w:rPr>
        <w:t>1</w:t>
      </w:r>
      <w:r w:rsidRPr="001F1BE5">
        <w:rPr>
          <w:rStyle w:val="codeChar"/>
        </w:rPr>
        <w:t>C'</w:t>
      </w:r>
      <w:r>
        <w:rPr>
          <w:rStyle w:val="InlineCode"/>
        </w:rPr>
        <w:br/>
      </w:r>
      <w:r>
        <w:t>Container:</w:t>
      </w:r>
      <w:r>
        <w:tab/>
      </w:r>
      <w:r>
        <w:tab/>
        <w:t xml:space="preserve">MIHS sample </w:t>
      </w:r>
      <w:r>
        <w:rPr>
          <w:rFonts w:eastAsiaTheme="minorEastAsia"/>
        </w:rPr>
        <w:t>entry (</w:t>
      </w:r>
      <w:r w:rsidRPr="001F1BE5">
        <w:rPr>
          <w:rStyle w:val="codeChar"/>
        </w:rPr>
        <w:t>'mih</w:t>
      </w:r>
      <w:r>
        <w:rPr>
          <w:rStyle w:val="codeChar"/>
        </w:rPr>
        <w:t>1</w:t>
      </w:r>
      <w:r w:rsidRPr="001F1BE5">
        <w:rPr>
          <w:rStyle w:val="codeChar"/>
        </w:rPr>
        <w:t>'</w:t>
      </w:r>
      <w:r>
        <w:rPr>
          <w:rFonts w:eastAsiaTheme="minorEastAsia"/>
        </w:rPr>
        <w:t>)</w:t>
      </w:r>
      <w:r>
        <w:rPr>
          <w:rFonts w:eastAsiaTheme="minorEastAsia"/>
        </w:rPr>
        <w:br/>
      </w:r>
      <w:r>
        <w:t>Mandatory:</w:t>
      </w:r>
      <w:r>
        <w:tab/>
      </w:r>
      <w:r>
        <w:tab/>
        <w:t>Yes</w:t>
      </w:r>
      <w:r>
        <w:br/>
        <w:t>Quantity:</w:t>
      </w:r>
      <w:r>
        <w:tab/>
      </w:r>
      <w:r>
        <w:tab/>
        <w:t>One</w:t>
      </w:r>
    </w:p>
    <w:p w14:paraId="7F8D3982" w14:textId="6A03224E" w:rsidR="005B2170" w:rsidRDefault="005B2170" w:rsidP="00874035">
      <w:pPr>
        <w:pStyle w:val="BodyText"/>
        <w:rPr>
          <w:lang w:eastAsia="zh-CN"/>
        </w:rPr>
      </w:pPr>
      <w:r>
        <w:rPr>
          <w:lang w:eastAsia="zh-CN"/>
        </w:rPr>
        <w:t xml:space="preserve">An MIHS configuration box contains the </w:t>
      </w:r>
      <w:ins w:id="503" w:author="Henry Da Costa" w:date="2022-10-28T12:39:00Z">
        <w:r w:rsidR="00DB28A3">
          <w:rPr>
            <w:lang w:eastAsia="zh-CN"/>
          </w:rPr>
          <w:t xml:space="preserve">metadata and effect library </w:t>
        </w:r>
      </w:ins>
      <w:del w:id="504" w:author="Henry Da Costa" w:date="2022-10-28T12:39:00Z">
        <w:r w:rsidDel="00DB28A3">
          <w:rPr>
            <w:lang w:eastAsia="zh-CN"/>
          </w:rPr>
          <w:delText xml:space="preserve">configuration </w:delText>
        </w:r>
      </w:del>
      <w:r>
        <w:rPr>
          <w:lang w:eastAsia="zh-CN"/>
        </w:rPr>
        <w:t>packets necessary to decode the MIHS samples that are in the MIHS track.</w:t>
      </w:r>
    </w:p>
    <w:p w14:paraId="67E42EC7" w14:textId="14B75877" w:rsidR="005B2170" w:rsidRDefault="005B2170" w:rsidP="00874035">
      <w:pPr>
        <w:pStyle w:val="BodyText"/>
        <w:rPr>
          <w:lang w:eastAsia="zh-CN"/>
        </w:rPr>
      </w:pPr>
      <w:r>
        <w:rPr>
          <w:lang w:eastAsia="zh-CN"/>
        </w:rPr>
        <w:t xml:space="preserve">The </w:t>
      </w:r>
      <w:del w:id="505" w:author="Henry Da Costa" w:date="2022-10-28T12:39:00Z">
        <w:r w:rsidDel="00141951">
          <w:rPr>
            <w:lang w:eastAsia="zh-CN"/>
          </w:rPr>
          <w:delText xml:space="preserve">configuration </w:delText>
        </w:r>
      </w:del>
      <w:r>
        <w:rPr>
          <w:lang w:eastAsia="zh-CN"/>
        </w:rPr>
        <w:t xml:space="preserve">packet type shall have one of the values documented in </w:t>
      </w:r>
      <w:r>
        <w:fldChar w:fldCharType="begin"/>
      </w:r>
      <w:r>
        <w:instrText xml:space="preserve"> REF _Ref117602588 \h </w:instrText>
      </w:r>
      <w:r>
        <w:fldChar w:fldCharType="separate"/>
      </w:r>
      <w:r w:rsidR="00ED7BA4">
        <w:t xml:space="preserve">Table </w:t>
      </w:r>
      <w:r w:rsidR="00ED7BA4">
        <w:rPr>
          <w:noProof/>
        </w:rPr>
        <w:t>1</w:t>
      </w:r>
      <w:r>
        <w:fldChar w:fldCharType="end"/>
      </w:r>
      <w:r>
        <w:rPr>
          <w:lang w:eastAsia="zh-CN"/>
        </w:rPr>
        <w:t>.</w:t>
      </w:r>
    </w:p>
    <w:p w14:paraId="37E3808E" w14:textId="53D4FAA7" w:rsidR="005B2170" w:rsidRDefault="005B2170" w:rsidP="00272375">
      <w:pPr>
        <w:pStyle w:val="TableCaption"/>
      </w:pPr>
      <w:bookmarkStart w:id="506" w:name="_Ref117602588"/>
      <w:r>
        <w:t xml:space="preserve">Table </w:t>
      </w:r>
      <w:r>
        <w:fldChar w:fldCharType="begin"/>
      </w:r>
      <w:r>
        <w:instrText>SEQ Table \* ARABIC</w:instrText>
      </w:r>
      <w:r>
        <w:fldChar w:fldCharType="separate"/>
      </w:r>
      <w:r w:rsidR="00ED7BA4">
        <w:rPr>
          <w:noProof/>
        </w:rPr>
        <w:t>1</w:t>
      </w:r>
      <w:r>
        <w:fldChar w:fldCharType="end"/>
      </w:r>
      <w:bookmarkEnd w:id="506"/>
      <w:r>
        <w:t xml:space="preserve"> – Configuration packet types</w:t>
      </w:r>
    </w:p>
    <w:tbl>
      <w:tblPr>
        <w:tblStyle w:val="TableGrid"/>
        <w:tblW w:w="0" w:type="auto"/>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738"/>
        <w:gridCol w:w="1333"/>
      </w:tblGrid>
      <w:tr w:rsidR="005B2170" w14:paraId="4755E896" w14:textId="77777777" w:rsidTr="00130242">
        <w:trPr>
          <w:jc w:val="center"/>
        </w:trPr>
        <w:tc>
          <w:tcPr>
            <w:tcW w:w="0" w:type="auto"/>
            <w:tcBorders>
              <w:top w:val="single" w:sz="8" w:space="0" w:color="auto"/>
              <w:left w:val="single" w:sz="8" w:space="0" w:color="auto"/>
              <w:bottom w:val="single" w:sz="8" w:space="0" w:color="auto"/>
            </w:tcBorders>
          </w:tcPr>
          <w:p w14:paraId="2DC78F85" w14:textId="77777777" w:rsidR="005B2170" w:rsidRPr="0003781A" w:rsidRDefault="005B2170" w:rsidP="0003781A">
            <w:pPr>
              <w:pStyle w:val="TableColumnHeading"/>
            </w:pPr>
            <w:r w:rsidRPr="0003781A">
              <w:t>Value</w:t>
            </w:r>
          </w:p>
        </w:tc>
        <w:tc>
          <w:tcPr>
            <w:tcW w:w="0" w:type="auto"/>
            <w:tcBorders>
              <w:top w:val="single" w:sz="8" w:space="0" w:color="auto"/>
              <w:bottom w:val="single" w:sz="8" w:space="0" w:color="auto"/>
              <w:right w:val="single" w:sz="8" w:space="0" w:color="auto"/>
            </w:tcBorders>
          </w:tcPr>
          <w:p w14:paraId="5BD9A32D" w14:textId="77777777" w:rsidR="005B2170" w:rsidRPr="0003781A" w:rsidRDefault="005B2170" w:rsidP="0003781A">
            <w:pPr>
              <w:pStyle w:val="TableColumnHeading"/>
            </w:pPr>
            <w:r w:rsidRPr="0003781A">
              <w:t>Type</w:t>
            </w:r>
          </w:p>
        </w:tc>
      </w:tr>
      <w:tr w:rsidR="005B2170" w14:paraId="2755FC47" w14:textId="77777777" w:rsidTr="00130242">
        <w:trPr>
          <w:jc w:val="center"/>
        </w:trPr>
        <w:tc>
          <w:tcPr>
            <w:tcW w:w="0" w:type="auto"/>
            <w:tcBorders>
              <w:top w:val="single" w:sz="8" w:space="0" w:color="auto"/>
              <w:left w:val="single" w:sz="8" w:space="0" w:color="auto"/>
            </w:tcBorders>
          </w:tcPr>
          <w:p w14:paraId="45C8AA45" w14:textId="77777777" w:rsidR="005B2170" w:rsidRDefault="005B2170" w:rsidP="0003781A">
            <w:pPr>
              <w:pStyle w:val="TableCell"/>
              <w:rPr>
                <w:lang w:eastAsia="zh-CN"/>
              </w:rPr>
            </w:pPr>
            <w:r>
              <w:rPr>
                <w:lang w:eastAsia="zh-CN"/>
              </w:rPr>
              <w:t>1</w:t>
            </w:r>
          </w:p>
        </w:tc>
        <w:tc>
          <w:tcPr>
            <w:tcW w:w="0" w:type="auto"/>
            <w:tcBorders>
              <w:top w:val="single" w:sz="8" w:space="0" w:color="auto"/>
              <w:right w:val="single" w:sz="8" w:space="0" w:color="auto"/>
            </w:tcBorders>
          </w:tcPr>
          <w:p w14:paraId="3E38E27F" w14:textId="77777777" w:rsidR="005B2170" w:rsidRDefault="005B2170" w:rsidP="0003781A">
            <w:pPr>
              <w:pStyle w:val="TableCell"/>
              <w:rPr>
                <w:lang w:eastAsia="zh-CN"/>
              </w:rPr>
            </w:pPr>
            <w:r>
              <w:rPr>
                <w:lang w:eastAsia="zh-CN"/>
              </w:rPr>
              <w:t>Experience</w:t>
            </w:r>
          </w:p>
        </w:tc>
      </w:tr>
      <w:tr w:rsidR="005B2170" w14:paraId="3BF5B84B" w14:textId="77777777" w:rsidTr="00130242">
        <w:trPr>
          <w:jc w:val="center"/>
        </w:trPr>
        <w:tc>
          <w:tcPr>
            <w:tcW w:w="0" w:type="auto"/>
            <w:tcBorders>
              <w:left w:val="single" w:sz="8" w:space="0" w:color="auto"/>
            </w:tcBorders>
          </w:tcPr>
          <w:p w14:paraId="28BBF6FA" w14:textId="77777777" w:rsidR="005B2170" w:rsidRDefault="005B2170" w:rsidP="0003781A">
            <w:pPr>
              <w:pStyle w:val="TableCell"/>
              <w:rPr>
                <w:lang w:eastAsia="zh-CN"/>
              </w:rPr>
            </w:pPr>
            <w:r>
              <w:rPr>
                <w:lang w:eastAsia="zh-CN"/>
              </w:rPr>
              <w:t>2</w:t>
            </w:r>
          </w:p>
        </w:tc>
        <w:tc>
          <w:tcPr>
            <w:tcW w:w="0" w:type="auto"/>
            <w:tcBorders>
              <w:right w:val="single" w:sz="8" w:space="0" w:color="auto"/>
            </w:tcBorders>
          </w:tcPr>
          <w:p w14:paraId="4DFE9DBA" w14:textId="77777777" w:rsidR="005B2170" w:rsidRDefault="005B2170" w:rsidP="0003781A">
            <w:pPr>
              <w:pStyle w:val="TableCell"/>
              <w:rPr>
                <w:lang w:eastAsia="zh-CN"/>
              </w:rPr>
            </w:pPr>
            <w:r>
              <w:rPr>
                <w:lang w:eastAsia="zh-CN"/>
              </w:rPr>
              <w:t>Perception</w:t>
            </w:r>
          </w:p>
        </w:tc>
      </w:tr>
      <w:tr w:rsidR="005B2170" w14:paraId="6D28C446" w14:textId="77777777" w:rsidTr="00130242">
        <w:trPr>
          <w:jc w:val="center"/>
        </w:trPr>
        <w:tc>
          <w:tcPr>
            <w:tcW w:w="0" w:type="auto"/>
            <w:tcBorders>
              <w:left w:val="single" w:sz="8" w:space="0" w:color="auto"/>
            </w:tcBorders>
          </w:tcPr>
          <w:p w14:paraId="5CABF946" w14:textId="77777777" w:rsidR="005B2170" w:rsidRDefault="005B2170" w:rsidP="0003781A">
            <w:pPr>
              <w:pStyle w:val="TableCell"/>
              <w:rPr>
                <w:lang w:eastAsia="zh-CN"/>
              </w:rPr>
            </w:pPr>
            <w:r>
              <w:rPr>
                <w:lang w:eastAsia="zh-CN"/>
              </w:rPr>
              <w:t>3</w:t>
            </w:r>
          </w:p>
        </w:tc>
        <w:tc>
          <w:tcPr>
            <w:tcW w:w="0" w:type="auto"/>
            <w:tcBorders>
              <w:right w:val="single" w:sz="8" w:space="0" w:color="auto"/>
            </w:tcBorders>
          </w:tcPr>
          <w:p w14:paraId="4C86DF13" w14:textId="77777777" w:rsidR="005B2170" w:rsidRDefault="005B2170" w:rsidP="0003781A">
            <w:pPr>
              <w:pStyle w:val="TableCell"/>
              <w:rPr>
                <w:lang w:eastAsia="zh-CN"/>
              </w:rPr>
            </w:pPr>
            <w:r>
              <w:rPr>
                <w:lang w:eastAsia="zh-CN"/>
              </w:rPr>
              <w:t>Channel</w:t>
            </w:r>
          </w:p>
        </w:tc>
      </w:tr>
      <w:tr w:rsidR="005B2170" w14:paraId="7963FFA5" w14:textId="77777777" w:rsidTr="00130242">
        <w:trPr>
          <w:jc w:val="center"/>
        </w:trPr>
        <w:tc>
          <w:tcPr>
            <w:tcW w:w="0" w:type="auto"/>
            <w:tcBorders>
              <w:left w:val="single" w:sz="8" w:space="0" w:color="auto"/>
            </w:tcBorders>
          </w:tcPr>
          <w:p w14:paraId="4FFEB29B" w14:textId="77777777" w:rsidR="005B2170" w:rsidRDefault="005B2170" w:rsidP="0003781A">
            <w:pPr>
              <w:pStyle w:val="TableCell"/>
              <w:rPr>
                <w:lang w:eastAsia="zh-CN"/>
              </w:rPr>
            </w:pPr>
            <w:r>
              <w:rPr>
                <w:lang w:eastAsia="zh-CN"/>
              </w:rPr>
              <w:t>4</w:t>
            </w:r>
          </w:p>
        </w:tc>
        <w:tc>
          <w:tcPr>
            <w:tcW w:w="0" w:type="auto"/>
            <w:tcBorders>
              <w:right w:val="single" w:sz="8" w:space="0" w:color="auto"/>
            </w:tcBorders>
          </w:tcPr>
          <w:p w14:paraId="7916C3D7" w14:textId="77777777" w:rsidR="005B2170" w:rsidRDefault="005B2170" w:rsidP="0003781A">
            <w:pPr>
              <w:pStyle w:val="TableCell"/>
              <w:rPr>
                <w:lang w:eastAsia="zh-CN"/>
              </w:rPr>
            </w:pPr>
            <w:r>
              <w:rPr>
                <w:lang w:eastAsia="zh-CN"/>
              </w:rPr>
              <w:t>Band</w:t>
            </w:r>
          </w:p>
        </w:tc>
      </w:tr>
      <w:tr w:rsidR="005B2170" w14:paraId="5E76796A" w14:textId="77777777" w:rsidTr="00130242">
        <w:trPr>
          <w:jc w:val="center"/>
        </w:trPr>
        <w:tc>
          <w:tcPr>
            <w:tcW w:w="0" w:type="auto"/>
            <w:tcBorders>
              <w:left w:val="single" w:sz="8" w:space="0" w:color="auto"/>
              <w:bottom w:val="single" w:sz="8" w:space="0" w:color="auto"/>
            </w:tcBorders>
          </w:tcPr>
          <w:p w14:paraId="0C53568E" w14:textId="77777777" w:rsidR="005B2170" w:rsidRDefault="005B2170" w:rsidP="0003781A">
            <w:pPr>
              <w:pStyle w:val="TableCell"/>
              <w:rPr>
                <w:lang w:eastAsia="zh-CN"/>
              </w:rPr>
            </w:pPr>
            <w:r>
              <w:rPr>
                <w:lang w:eastAsia="zh-CN"/>
              </w:rPr>
              <w:t>6</w:t>
            </w:r>
          </w:p>
        </w:tc>
        <w:tc>
          <w:tcPr>
            <w:tcW w:w="0" w:type="auto"/>
            <w:tcBorders>
              <w:bottom w:val="single" w:sz="8" w:space="0" w:color="auto"/>
              <w:right w:val="single" w:sz="8" w:space="0" w:color="auto"/>
            </w:tcBorders>
          </w:tcPr>
          <w:p w14:paraId="742C3191" w14:textId="77777777" w:rsidR="005B2170" w:rsidRDefault="005B2170" w:rsidP="0003781A">
            <w:pPr>
              <w:pStyle w:val="TableCell"/>
              <w:rPr>
                <w:lang w:eastAsia="zh-CN"/>
              </w:rPr>
            </w:pPr>
            <w:r>
              <w:rPr>
                <w:lang w:eastAsia="zh-CN"/>
              </w:rPr>
              <w:t>Effect library</w:t>
            </w:r>
          </w:p>
        </w:tc>
      </w:tr>
    </w:tbl>
    <w:p w14:paraId="021CCD86" w14:textId="77777777" w:rsidR="005B2170" w:rsidRDefault="005B2170" w:rsidP="005B2170"/>
    <w:p w14:paraId="26054461" w14:textId="77777777" w:rsidR="005B2170" w:rsidRDefault="005B2170">
      <w:pPr>
        <w:pStyle w:val="BoxHeading4"/>
        <w:numPr>
          <w:ilvl w:val="3"/>
          <w:numId w:val="1"/>
        </w:numPr>
        <w:tabs>
          <w:tab w:val="num" w:pos="360"/>
        </w:tabs>
        <w:outlineLvl w:val="4"/>
      </w:pPr>
      <w:r>
        <w:t>Syntax</w:t>
      </w:r>
    </w:p>
    <w:p w14:paraId="331D07A5" w14:textId="77777777" w:rsidR="005B2170" w:rsidRDefault="005B2170" w:rsidP="005B2170">
      <w:pPr>
        <w:pStyle w:val="code"/>
      </w:pPr>
      <w:r>
        <w:t>aligned(8) class MIHSConfigurationBox()</w:t>
      </w:r>
      <w:r>
        <w:br/>
        <w:t xml:space="preserve">    extends FullBox('mh1C', version = 0, flags= 0) {</w:t>
      </w:r>
      <w:r>
        <w:br/>
        <w:t xml:space="preserve">    unsigned int(32) </w:t>
      </w:r>
      <w:commentRangeStart w:id="507"/>
      <w:r>
        <w:t>num_configuration_packets</w:t>
      </w:r>
      <w:commentRangeEnd w:id="507"/>
      <w:r>
        <w:rPr>
          <w:rStyle w:val="CommentReference"/>
          <w:rFonts w:ascii="Cambria" w:hAnsi="Cambria"/>
        </w:rPr>
        <w:commentReference w:id="507"/>
      </w:r>
      <w:r>
        <w:t>;</w:t>
      </w:r>
      <w:r>
        <w:br/>
      </w:r>
      <w:r>
        <w:lastRenderedPageBreak/>
        <w:t xml:space="preserve">    for (int i=0; i&lt;num_configuration_packets; i++) {</w:t>
      </w:r>
      <w:r>
        <w:br/>
        <w:t xml:space="preserve">        unsigned int(4) configuration_packet_type;</w:t>
      </w:r>
      <w:r>
        <w:br/>
        <w:t xml:space="preserve">        unsigned int(2) configuration_packet_level;</w:t>
      </w:r>
      <w:r>
        <w:br/>
        <w:t xml:space="preserve">        unsigned int(10) reserved = 0;</w:t>
      </w:r>
      <w:r>
        <w:br/>
        <w:t xml:space="preserve">        unsigned int(16) configuration_packet_payload_size;</w:t>
      </w:r>
      <w:r>
        <w:br/>
        <w:t xml:space="preserve">        bit(configuration_packet_payload_size*8)</w:t>
      </w:r>
      <w:r>
        <w:br/>
        <w:t xml:space="preserve">            configuration_packet_payload;</w:t>
      </w:r>
      <w:r>
        <w:br/>
        <w:t xml:space="preserve">    }</w:t>
      </w:r>
      <w:r>
        <w:br/>
        <w:t>}</w:t>
      </w:r>
    </w:p>
    <w:p w14:paraId="7BBB1D94" w14:textId="77777777" w:rsidR="005B2170" w:rsidRDefault="005B2170">
      <w:pPr>
        <w:pStyle w:val="BoxHeading4"/>
        <w:numPr>
          <w:ilvl w:val="3"/>
          <w:numId w:val="1"/>
        </w:numPr>
        <w:tabs>
          <w:tab w:val="num" w:pos="360"/>
        </w:tabs>
        <w:outlineLvl w:val="4"/>
      </w:pPr>
      <w:r>
        <w:t>Semantics</w:t>
      </w:r>
    </w:p>
    <w:p w14:paraId="546AB265" w14:textId="542C5A1C" w:rsidR="005B2170" w:rsidRDefault="005B2170" w:rsidP="005B2170">
      <w:pPr>
        <w:pStyle w:val="fields"/>
      </w:pPr>
      <w:r w:rsidRPr="00F66820">
        <w:rPr>
          <w:rStyle w:val="codeChar"/>
        </w:rPr>
        <w:t>num_configuration_</w:t>
      </w:r>
      <w:r>
        <w:rPr>
          <w:rStyle w:val="codeChar"/>
        </w:rPr>
        <w:t>packe</w:t>
      </w:r>
      <w:r w:rsidRPr="00F66820">
        <w:rPr>
          <w:rStyle w:val="codeChar"/>
        </w:rPr>
        <w:t>ts</w:t>
      </w:r>
      <w:r>
        <w:t xml:space="preserve"> </w:t>
      </w:r>
      <w:proofErr w:type="gramStart"/>
      <w:r>
        <w:t>indicates</w:t>
      </w:r>
      <w:proofErr w:type="gramEnd"/>
      <w:r>
        <w:t xml:space="preserve"> the number of </w:t>
      </w:r>
      <w:del w:id="508" w:author="Henry Da Costa" w:date="2022-10-28T12:39:00Z">
        <w:r w:rsidRPr="004635B0" w:rsidDel="00C21FD6">
          <w:delText>configuration</w:delText>
        </w:r>
        <w:r w:rsidDel="00C21FD6">
          <w:delText xml:space="preserve"> </w:delText>
        </w:r>
      </w:del>
      <w:r>
        <w:t xml:space="preserve">packets included in the </w:t>
      </w:r>
      <w:r w:rsidRPr="00F66820">
        <w:rPr>
          <w:rStyle w:val="codeChar"/>
        </w:rPr>
        <w:t>MIHSConfigurationRecord</w:t>
      </w:r>
      <w:r>
        <w:t>.</w:t>
      </w:r>
    </w:p>
    <w:p w14:paraId="1C4AC1CF" w14:textId="02E6FE14" w:rsidR="005B2170" w:rsidRDefault="005B2170" w:rsidP="005B2170">
      <w:pPr>
        <w:pStyle w:val="fields"/>
      </w:pPr>
      <w:r w:rsidRPr="00F66820">
        <w:rPr>
          <w:rStyle w:val="codeChar"/>
        </w:rPr>
        <w:t>configuration_</w:t>
      </w:r>
      <w:r>
        <w:rPr>
          <w:rStyle w:val="codeChar"/>
        </w:rPr>
        <w:t>packe</w:t>
      </w:r>
      <w:r w:rsidRPr="00F66820">
        <w:rPr>
          <w:rStyle w:val="codeChar"/>
        </w:rPr>
        <w:t>t_type</w:t>
      </w:r>
      <w:r>
        <w:t xml:space="preserve"> indicates the </w:t>
      </w:r>
      <w:del w:id="509" w:author="Henry Da Costa" w:date="2022-10-28T12:39:00Z">
        <w:r w:rsidDel="00AC193A">
          <w:delText xml:space="preserve">configuration </w:delText>
        </w:r>
      </w:del>
      <w:r>
        <w:t xml:space="preserve">packet type as documented in </w:t>
      </w:r>
      <w:r>
        <w:fldChar w:fldCharType="begin"/>
      </w:r>
      <w:r>
        <w:instrText xml:space="preserve"> REF _Ref117602588 \h </w:instrText>
      </w:r>
      <w:r>
        <w:fldChar w:fldCharType="separate"/>
      </w:r>
      <w:r w:rsidR="00ED7BA4">
        <w:t xml:space="preserve">Table </w:t>
      </w:r>
      <w:r w:rsidR="00ED7BA4">
        <w:rPr>
          <w:noProof/>
        </w:rPr>
        <w:t>1</w:t>
      </w:r>
      <w:r>
        <w:fldChar w:fldCharType="end"/>
      </w:r>
      <w:r>
        <w:t>.</w:t>
      </w:r>
    </w:p>
    <w:p w14:paraId="7AF9D200" w14:textId="5F7C1AEF" w:rsidR="005B2170" w:rsidRDefault="005B2170" w:rsidP="005B2170">
      <w:pPr>
        <w:pStyle w:val="fields"/>
      </w:pPr>
      <w:r w:rsidRPr="00F66820">
        <w:rPr>
          <w:rStyle w:val="codeChar"/>
        </w:rPr>
        <w:t>configuration_</w:t>
      </w:r>
      <w:r>
        <w:rPr>
          <w:rStyle w:val="codeChar"/>
        </w:rPr>
        <w:t>packe</w:t>
      </w:r>
      <w:r w:rsidRPr="00F66820">
        <w:rPr>
          <w:rStyle w:val="codeChar"/>
        </w:rPr>
        <w:t>t_level</w:t>
      </w:r>
      <w:r>
        <w:t xml:space="preserve"> indicates whether the </w:t>
      </w:r>
      <w:del w:id="510" w:author="Henry Da Costa" w:date="2022-10-28T12:39:00Z">
        <w:r w:rsidDel="00AC193A">
          <w:delText xml:space="preserve">configuration </w:delText>
        </w:r>
      </w:del>
      <w:r>
        <w:t>packet can be skipped for low bitrate applications. Zero means the packet must not be skipped, higher values mean the packet may be skipped.</w:t>
      </w:r>
    </w:p>
    <w:p w14:paraId="5CFA45DB" w14:textId="03C8EB0F" w:rsidR="005B2170" w:rsidRDefault="005B2170" w:rsidP="005B2170">
      <w:pPr>
        <w:pStyle w:val="fields"/>
      </w:pPr>
      <w:r w:rsidRPr="000A27F7">
        <w:rPr>
          <w:rStyle w:val="codeChar"/>
        </w:rPr>
        <w:t>configuration_</w:t>
      </w:r>
      <w:r>
        <w:rPr>
          <w:rStyle w:val="codeChar"/>
        </w:rPr>
        <w:t>packe</w:t>
      </w:r>
      <w:r w:rsidRPr="000A27F7">
        <w:rPr>
          <w:rStyle w:val="codeChar"/>
        </w:rPr>
        <w:t>t_payload_size</w:t>
      </w:r>
      <w:r>
        <w:t xml:space="preserve"> indicates the length in bytes of the </w:t>
      </w:r>
      <w:del w:id="511" w:author="Henry Da Costa" w:date="2022-10-28T12:39:00Z">
        <w:r w:rsidDel="008501D6">
          <w:delText xml:space="preserve">configuration </w:delText>
        </w:r>
      </w:del>
      <w:r>
        <w:t>packet payload that follows.</w:t>
      </w:r>
    </w:p>
    <w:p w14:paraId="0856C624" w14:textId="2620D915" w:rsidR="005B2170" w:rsidRDefault="005B2170" w:rsidP="005B2170">
      <w:pPr>
        <w:pStyle w:val="fields"/>
      </w:pPr>
      <w:r w:rsidRPr="000A27F7">
        <w:rPr>
          <w:rStyle w:val="codeChar"/>
        </w:rPr>
        <w:t>configuration_</w:t>
      </w:r>
      <w:r>
        <w:rPr>
          <w:rStyle w:val="codeChar"/>
        </w:rPr>
        <w:t>packe</w:t>
      </w:r>
      <w:r w:rsidRPr="000A27F7">
        <w:rPr>
          <w:rStyle w:val="codeChar"/>
        </w:rPr>
        <w:t>t_payload</w:t>
      </w:r>
      <w:r>
        <w:t xml:space="preserve"> contains the </w:t>
      </w:r>
      <w:del w:id="512" w:author="Henry Da Costa" w:date="2022-10-28T12:39:00Z">
        <w:r w:rsidDel="008501D6">
          <w:delText xml:space="preserve">configuration </w:delText>
        </w:r>
      </w:del>
      <w:r>
        <w:t xml:space="preserve">packet payload formatted according to ISO/IEC 23090-31 for the </w:t>
      </w:r>
      <w:del w:id="513" w:author="Henry Da Costa" w:date="2022-10-28T12:39:00Z">
        <w:r w:rsidDel="008501D6">
          <w:delText xml:space="preserve">configuration </w:delText>
        </w:r>
      </w:del>
      <w:r>
        <w:t>packet type.</w:t>
      </w:r>
    </w:p>
    <w:p w14:paraId="03FC15EB" w14:textId="77777777" w:rsidR="005B2170" w:rsidRDefault="005B2170">
      <w:pPr>
        <w:pStyle w:val="Heading3"/>
        <w:numPr>
          <w:ilvl w:val="2"/>
          <w:numId w:val="1"/>
        </w:numPr>
      </w:pPr>
      <w:bookmarkStart w:id="514" w:name="_Toc117857700"/>
      <w:r>
        <w:t>Haptic experience description box</w:t>
      </w:r>
      <w:bookmarkEnd w:id="514"/>
    </w:p>
    <w:p w14:paraId="78E18CBE" w14:textId="77777777" w:rsidR="005B2170" w:rsidRDefault="005B2170">
      <w:pPr>
        <w:pStyle w:val="BoxHeading4"/>
        <w:numPr>
          <w:ilvl w:val="3"/>
          <w:numId w:val="1"/>
        </w:numPr>
        <w:tabs>
          <w:tab w:val="num" w:pos="360"/>
        </w:tabs>
        <w:outlineLvl w:val="4"/>
      </w:pPr>
      <w:r>
        <w:t>Definition</w:t>
      </w:r>
    </w:p>
    <w:p w14:paraId="7FE153F3" w14:textId="50EB8E2A" w:rsidR="005B2170" w:rsidRPr="00D65D0A" w:rsidRDefault="005B2170" w:rsidP="005B2170">
      <w:pPr>
        <w:pStyle w:val="Atom"/>
      </w:pPr>
      <w:r>
        <w:t>Box Type:</w:t>
      </w:r>
      <w:r>
        <w:tab/>
      </w:r>
      <w:r>
        <w:tab/>
      </w:r>
      <w:r w:rsidRPr="001F1BE5">
        <w:rPr>
          <w:rStyle w:val="codeChar"/>
        </w:rPr>
        <w:t>'</w:t>
      </w:r>
      <w:r>
        <w:rPr>
          <w:rStyle w:val="codeChar"/>
        </w:rPr>
        <w:t>hexd</w:t>
      </w:r>
      <w:r w:rsidRPr="001F1BE5">
        <w:rPr>
          <w:rStyle w:val="codeChar"/>
        </w:rPr>
        <w:t>'</w:t>
      </w:r>
      <w:r>
        <w:rPr>
          <w:rStyle w:val="InlineCode"/>
        </w:rPr>
        <w:br/>
      </w:r>
      <w:r>
        <w:t>Container:</w:t>
      </w:r>
      <w:r>
        <w:tab/>
      </w:r>
      <w:r>
        <w:tab/>
        <w:t xml:space="preserve">MIHS sample </w:t>
      </w:r>
      <w:r>
        <w:rPr>
          <w:rFonts w:eastAsiaTheme="minorEastAsia"/>
        </w:rPr>
        <w:t>entry (</w:t>
      </w:r>
      <w:r w:rsidRPr="001F1BE5">
        <w:rPr>
          <w:rStyle w:val="codeChar"/>
        </w:rPr>
        <w:t>'mih</w:t>
      </w:r>
      <w:r>
        <w:rPr>
          <w:rStyle w:val="codeChar"/>
        </w:rPr>
        <w:t>1</w:t>
      </w:r>
      <w:r w:rsidRPr="001F1BE5">
        <w:rPr>
          <w:rStyle w:val="codeChar"/>
        </w:rPr>
        <w:t>'</w:t>
      </w:r>
      <w:r>
        <w:rPr>
          <w:rFonts w:eastAsiaTheme="minorEastAsia"/>
        </w:rPr>
        <w:t>)</w:t>
      </w:r>
      <w:r>
        <w:rPr>
          <w:rFonts w:eastAsiaTheme="minorEastAsia"/>
        </w:rPr>
        <w:br/>
      </w:r>
      <w:r>
        <w:t>Mandatory:</w:t>
      </w:r>
      <w:r>
        <w:tab/>
      </w:r>
      <w:r>
        <w:tab/>
        <w:t>No</w:t>
      </w:r>
      <w:r>
        <w:br/>
        <w:t>Quantity:</w:t>
      </w:r>
      <w:r>
        <w:tab/>
      </w:r>
      <w:r>
        <w:tab/>
      </w:r>
      <w:del w:id="515" w:author="Henry Da Costa" w:date="2022-10-28T12:40:00Z">
        <w:r w:rsidDel="00BC3F33">
          <w:delText>One</w:delText>
        </w:r>
      </w:del>
      <w:ins w:id="516" w:author="Henry Da Costa" w:date="2022-10-28T12:40:00Z">
        <w:r w:rsidR="00BC3F33">
          <w:t>Zero or one</w:t>
        </w:r>
      </w:ins>
    </w:p>
    <w:p w14:paraId="025E8618" w14:textId="77777777" w:rsidR="005B2170" w:rsidRDefault="005B2170" w:rsidP="00874035">
      <w:pPr>
        <w:pStyle w:val="BodyText"/>
        <w:rPr>
          <w:lang w:eastAsia="zh-CN"/>
        </w:rPr>
      </w:pPr>
      <w:r>
        <w:rPr>
          <w:lang w:eastAsia="zh-CN"/>
        </w:rPr>
        <w:t xml:space="preserve">A </w:t>
      </w:r>
      <w:r w:rsidRPr="007232E3">
        <w:rPr>
          <w:rStyle w:val="codeChar"/>
          <w:rFonts w:eastAsia="Times New Roman"/>
          <w:szCs w:val="22"/>
        </w:rPr>
        <w:t>HapticExperience</w:t>
      </w:r>
      <w:r>
        <w:rPr>
          <w:rStyle w:val="codeChar"/>
          <w:rFonts w:eastAsia="Times New Roman"/>
          <w:szCs w:val="22"/>
        </w:rPr>
        <w:t>Description</w:t>
      </w:r>
      <w:r w:rsidRPr="007232E3">
        <w:rPr>
          <w:rStyle w:val="codeChar"/>
          <w:rFonts w:eastAsia="Times New Roman"/>
          <w:szCs w:val="22"/>
        </w:rPr>
        <w:t>Box</w:t>
      </w:r>
      <w:r>
        <w:rPr>
          <w:lang w:eastAsia="zh-CN"/>
        </w:rPr>
        <w:t xml:space="preserve"> contains descriptive information about the haptic experience associated with the MIHS track and may contain </w:t>
      </w:r>
      <w:r w:rsidRPr="00B302E3">
        <w:rPr>
          <w:rStyle w:val="codeChar"/>
          <w:rFonts w:eastAsia="Times New Roman"/>
          <w:szCs w:val="22"/>
        </w:rPr>
        <w:t>HapticAvatarDescriptionBox</w:t>
      </w:r>
      <w:r>
        <w:rPr>
          <w:lang w:eastAsia="zh-CN"/>
        </w:rPr>
        <w:t xml:space="preserve">es and </w:t>
      </w:r>
      <w:r w:rsidRPr="00B302E3">
        <w:rPr>
          <w:rStyle w:val="codeChar"/>
          <w:rFonts w:eastAsia="Times New Roman"/>
          <w:szCs w:val="22"/>
        </w:rPr>
        <w:t>HapticPerceptionDescriptionBox</w:t>
      </w:r>
      <w:r>
        <w:rPr>
          <w:lang w:eastAsia="zh-CN"/>
        </w:rPr>
        <w:t>es describing the haptic avatars and perceptions, respectively, that are part of the haptic experience.</w:t>
      </w:r>
    </w:p>
    <w:p w14:paraId="7F4B0116" w14:textId="77777777" w:rsidR="005B2170" w:rsidRDefault="005B2170" w:rsidP="00874035">
      <w:pPr>
        <w:pStyle w:val="BodyText"/>
        <w:rPr>
          <w:lang w:eastAsia="zh-CN"/>
        </w:rPr>
      </w:pPr>
      <w:r>
        <w:rPr>
          <w:lang w:eastAsia="zh-CN"/>
        </w:rPr>
        <w:t xml:space="preserve">The </w:t>
      </w:r>
      <w:r w:rsidRPr="00B302E3">
        <w:rPr>
          <w:rStyle w:val="codeChar"/>
          <w:rFonts w:eastAsia="Times New Roman"/>
          <w:szCs w:val="22"/>
        </w:rPr>
        <w:t>HapticAvatarDescriptionBox</w:t>
      </w:r>
      <w:r>
        <w:rPr>
          <w:lang w:eastAsia="zh-CN"/>
        </w:rPr>
        <w:t xml:space="preserve">es and </w:t>
      </w:r>
      <w:r w:rsidRPr="00B302E3">
        <w:rPr>
          <w:rStyle w:val="codeChar"/>
          <w:rFonts w:eastAsia="Times New Roman"/>
          <w:szCs w:val="22"/>
        </w:rPr>
        <w:t>HapticPerceptionDescriptionBox</w:t>
      </w:r>
      <w:r>
        <w:rPr>
          <w:lang w:eastAsia="zh-CN"/>
        </w:rPr>
        <w:t xml:space="preserve">es are optional; there may be fewer boxes than the quantity indicated by </w:t>
      </w:r>
      <w:r w:rsidRPr="00AD436F">
        <w:rPr>
          <w:rStyle w:val="codeChar"/>
          <w:rFonts w:eastAsia="Times New Roman"/>
          <w:szCs w:val="22"/>
        </w:rPr>
        <w:t>num_avatars</w:t>
      </w:r>
      <w:r>
        <w:rPr>
          <w:lang w:eastAsia="zh-CN"/>
        </w:rPr>
        <w:t xml:space="preserve"> and </w:t>
      </w:r>
      <w:r w:rsidRPr="00AD436F">
        <w:rPr>
          <w:rStyle w:val="codeChar"/>
          <w:rFonts w:eastAsia="Times New Roman"/>
          <w:szCs w:val="22"/>
        </w:rPr>
        <w:t>num_perceptions</w:t>
      </w:r>
      <w:r>
        <w:rPr>
          <w:lang w:eastAsia="zh-CN"/>
        </w:rPr>
        <w:t>.</w:t>
      </w:r>
    </w:p>
    <w:p w14:paraId="7B7595F0" w14:textId="77777777" w:rsidR="005B2170" w:rsidRDefault="005B2170">
      <w:pPr>
        <w:pStyle w:val="BoxHeading4"/>
        <w:numPr>
          <w:ilvl w:val="3"/>
          <w:numId w:val="1"/>
        </w:numPr>
        <w:tabs>
          <w:tab w:val="num" w:pos="360"/>
        </w:tabs>
        <w:outlineLvl w:val="4"/>
      </w:pPr>
      <w:r>
        <w:t>Syntax</w:t>
      </w:r>
    </w:p>
    <w:p w14:paraId="69060D26" w14:textId="7A67CC87" w:rsidR="005B2170" w:rsidRDefault="005B2170" w:rsidP="005B2170">
      <w:pPr>
        <w:pStyle w:val="code"/>
      </w:pPr>
      <w:r>
        <w:t>aligned(8) class HapticExperienceDescriptionBox()</w:t>
      </w:r>
      <w:r>
        <w:br/>
        <w:t xml:space="preserve">    extends FullBox('hexd', version = 0, flags= 0) {</w:t>
      </w:r>
      <w:r>
        <w:br/>
        <w:t xml:space="preserve">    utf8string creation_time;</w:t>
      </w:r>
      <w:r>
        <w:br/>
        <w:t xml:space="preserve">    utf8string description;</w:t>
      </w:r>
      <w:r>
        <w:br/>
        <w:t xml:space="preserve">    unsigned int(</w:t>
      </w:r>
      <w:del w:id="517" w:author="Henry Da Costa" w:date="2022-10-28T12:40:00Z">
        <w:r w:rsidDel="005F3966">
          <w:delText>16</w:delText>
        </w:r>
      </w:del>
      <w:ins w:id="518" w:author="Henry Da Costa" w:date="2022-10-28T12:40:00Z">
        <w:r w:rsidR="005F3966">
          <w:t>8</w:t>
        </w:r>
      </w:ins>
      <w:r>
        <w:t>) num_avatars;</w:t>
      </w:r>
      <w:r>
        <w:br/>
        <w:t xml:space="preserve">    unsigned int(</w:t>
      </w:r>
      <w:del w:id="519" w:author="Henry Da Costa" w:date="2022-10-28T12:40:00Z">
        <w:r w:rsidDel="005F3966">
          <w:delText>16</w:delText>
        </w:r>
      </w:del>
      <w:ins w:id="520" w:author="Henry Da Costa" w:date="2022-10-28T12:40:00Z">
        <w:r w:rsidR="005F3966">
          <w:t>8</w:t>
        </w:r>
      </w:ins>
      <w:r>
        <w:t>) num_perceptions;</w:t>
      </w:r>
      <w:r>
        <w:br/>
        <w:t xml:space="preserve">    for (i=0; i&lt;num_avatars; i++) {</w:t>
      </w:r>
      <w:r>
        <w:br/>
        <w:t xml:space="preserve">        HapticAvatarDescriptionBox(); // optional</w:t>
      </w:r>
      <w:r>
        <w:br/>
        <w:t xml:space="preserve">    }</w:t>
      </w:r>
      <w:r>
        <w:br/>
        <w:t xml:space="preserve">    for (i=0; i&lt;num_perceptions; i++) {</w:t>
      </w:r>
      <w:r>
        <w:br/>
        <w:t xml:space="preserve">        HapticPerceptionDescriptionBox(); // optional</w:t>
      </w:r>
      <w:r>
        <w:br/>
      </w:r>
      <w:r>
        <w:lastRenderedPageBreak/>
        <w:t xml:space="preserve">    }</w:t>
      </w:r>
      <w:r>
        <w:br/>
        <w:t>}</w:t>
      </w:r>
    </w:p>
    <w:p w14:paraId="2833597A" w14:textId="77777777" w:rsidR="005B2170" w:rsidRDefault="005B2170">
      <w:pPr>
        <w:pStyle w:val="BoxHeading4"/>
        <w:numPr>
          <w:ilvl w:val="3"/>
          <w:numId w:val="1"/>
        </w:numPr>
        <w:tabs>
          <w:tab w:val="num" w:pos="360"/>
        </w:tabs>
        <w:outlineLvl w:val="4"/>
      </w:pPr>
      <w:r>
        <w:t>Semantics</w:t>
      </w:r>
    </w:p>
    <w:p w14:paraId="54FC5BA9" w14:textId="77777777" w:rsidR="005B2170" w:rsidRDefault="005B2170" w:rsidP="005B2170">
      <w:pPr>
        <w:pStyle w:val="fields"/>
      </w:pPr>
      <w:r>
        <w:rPr>
          <w:rStyle w:val="codeChar"/>
        </w:rPr>
        <w:t>creation_time</w:t>
      </w:r>
      <w:r>
        <w:t xml:space="preserve"> indicates the human-readable creation time of the haptic experience.</w:t>
      </w:r>
    </w:p>
    <w:p w14:paraId="70554107" w14:textId="77777777" w:rsidR="005B2170" w:rsidRDefault="005B2170" w:rsidP="005B2170">
      <w:pPr>
        <w:pStyle w:val="fields"/>
      </w:pPr>
      <w:r>
        <w:rPr>
          <w:rStyle w:val="codeChar"/>
        </w:rPr>
        <w:t>description</w:t>
      </w:r>
      <w:r>
        <w:t xml:space="preserve"> contains a brief description of the haptic experience.</w:t>
      </w:r>
    </w:p>
    <w:p w14:paraId="11AC9332" w14:textId="77777777" w:rsidR="005B2170" w:rsidRDefault="005B2170">
      <w:pPr>
        <w:pStyle w:val="Heading3"/>
        <w:numPr>
          <w:ilvl w:val="2"/>
          <w:numId w:val="1"/>
        </w:numPr>
      </w:pPr>
      <w:bookmarkStart w:id="521" w:name="_Toc117857701"/>
      <w:r>
        <w:t>Haptic avatar description box</w:t>
      </w:r>
      <w:bookmarkEnd w:id="521"/>
    </w:p>
    <w:p w14:paraId="24979D23" w14:textId="77777777" w:rsidR="005B2170" w:rsidRDefault="005B2170">
      <w:pPr>
        <w:pStyle w:val="BoxHeading4"/>
        <w:numPr>
          <w:ilvl w:val="3"/>
          <w:numId w:val="1"/>
        </w:numPr>
        <w:tabs>
          <w:tab w:val="num" w:pos="360"/>
        </w:tabs>
        <w:outlineLvl w:val="4"/>
      </w:pPr>
      <w:r>
        <w:t>Definition</w:t>
      </w:r>
    </w:p>
    <w:p w14:paraId="6774157D" w14:textId="77777777" w:rsidR="005B2170" w:rsidRPr="00D65D0A" w:rsidRDefault="005B2170" w:rsidP="005B2170">
      <w:pPr>
        <w:pStyle w:val="Atom"/>
      </w:pPr>
      <w:r>
        <w:t>Box Type:</w:t>
      </w:r>
      <w:r>
        <w:tab/>
      </w:r>
      <w:r>
        <w:tab/>
      </w:r>
      <w:r w:rsidRPr="001F1BE5">
        <w:rPr>
          <w:rStyle w:val="codeChar"/>
        </w:rPr>
        <w:t>'</w:t>
      </w:r>
      <w:r>
        <w:rPr>
          <w:rStyle w:val="codeChar"/>
        </w:rPr>
        <w:t>havd</w:t>
      </w:r>
      <w:r w:rsidRPr="001F1BE5">
        <w:rPr>
          <w:rStyle w:val="codeChar"/>
        </w:rPr>
        <w:t>'</w:t>
      </w:r>
      <w:r>
        <w:rPr>
          <w:rStyle w:val="InlineCode"/>
        </w:rPr>
        <w:br/>
      </w:r>
      <w:r>
        <w:t>Container:</w:t>
      </w:r>
      <w:r>
        <w:tab/>
      </w:r>
      <w:r>
        <w:tab/>
        <w:t>Haptic experience description box</w:t>
      </w:r>
      <w:r>
        <w:rPr>
          <w:rFonts w:eastAsiaTheme="minorEastAsia"/>
        </w:rPr>
        <w:t xml:space="preserve"> (</w:t>
      </w:r>
      <w:r w:rsidRPr="001F1BE5">
        <w:rPr>
          <w:rStyle w:val="codeChar"/>
        </w:rPr>
        <w:t>'</w:t>
      </w:r>
      <w:proofErr w:type="spellStart"/>
      <w:r>
        <w:rPr>
          <w:rStyle w:val="codeChar"/>
        </w:rPr>
        <w:t>hexd</w:t>
      </w:r>
      <w:proofErr w:type="spellEnd"/>
      <w:r w:rsidRPr="001F1BE5">
        <w:rPr>
          <w:rStyle w:val="codeChar"/>
        </w:rPr>
        <w:t>'</w:t>
      </w:r>
      <w:r>
        <w:rPr>
          <w:rFonts w:eastAsiaTheme="minorEastAsia"/>
        </w:rPr>
        <w:t>)</w:t>
      </w:r>
      <w:r>
        <w:rPr>
          <w:rFonts w:eastAsiaTheme="minorEastAsia"/>
        </w:rPr>
        <w:br/>
      </w:r>
      <w:r>
        <w:t>Mandatory:</w:t>
      </w:r>
      <w:r>
        <w:tab/>
      </w:r>
      <w:r>
        <w:tab/>
        <w:t>No</w:t>
      </w:r>
      <w:r>
        <w:br/>
        <w:t>Quantity:</w:t>
      </w:r>
      <w:r>
        <w:tab/>
      </w:r>
      <w:r>
        <w:tab/>
        <w:t>Zero or more</w:t>
      </w:r>
    </w:p>
    <w:p w14:paraId="6B694B14" w14:textId="77777777" w:rsidR="005B2170" w:rsidRDefault="005B2170" w:rsidP="00874035">
      <w:pPr>
        <w:pStyle w:val="BodyText"/>
        <w:rPr>
          <w:lang w:eastAsia="zh-CN"/>
        </w:rPr>
      </w:pPr>
      <w:r>
        <w:rPr>
          <w:lang w:eastAsia="zh-CN"/>
        </w:rPr>
        <w:t xml:space="preserve">A </w:t>
      </w:r>
      <w:r w:rsidRPr="007232E3">
        <w:rPr>
          <w:rStyle w:val="codeChar"/>
          <w:rFonts w:eastAsia="Times New Roman"/>
          <w:szCs w:val="22"/>
        </w:rPr>
        <w:t>Haptic</w:t>
      </w:r>
      <w:r>
        <w:rPr>
          <w:rStyle w:val="codeChar"/>
          <w:rFonts w:eastAsia="Times New Roman"/>
          <w:szCs w:val="22"/>
        </w:rPr>
        <w:t>AvatarDescription</w:t>
      </w:r>
      <w:r w:rsidRPr="007232E3">
        <w:rPr>
          <w:rStyle w:val="codeChar"/>
          <w:rFonts w:eastAsia="Times New Roman"/>
          <w:szCs w:val="22"/>
        </w:rPr>
        <w:t>Box</w:t>
      </w:r>
      <w:r>
        <w:rPr>
          <w:lang w:eastAsia="zh-CN"/>
        </w:rPr>
        <w:t xml:space="preserve"> contains descriptive information about a haptic avatar that is part of the haptic experience.</w:t>
      </w:r>
    </w:p>
    <w:p w14:paraId="417222F8" w14:textId="5FBB600F" w:rsidR="005B2170" w:rsidRDefault="005B2170" w:rsidP="00874035">
      <w:pPr>
        <w:pStyle w:val="BodyText"/>
        <w:rPr>
          <w:lang w:eastAsia="zh-CN"/>
        </w:rPr>
      </w:pPr>
      <w:r>
        <w:rPr>
          <w:lang w:eastAsia="zh-CN"/>
        </w:rPr>
        <w:t xml:space="preserve">The avatar type shall have one of the values documented in </w:t>
      </w:r>
      <w:r>
        <w:rPr>
          <w:lang w:eastAsia="zh-CN"/>
        </w:rPr>
        <w:fldChar w:fldCharType="begin"/>
      </w:r>
      <w:r>
        <w:rPr>
          <w:lang w:eastAsia="zh-CN"/>
        </w:rPr>
        <w:instrText xml:space="preserve"> REF _Ref117602844 \h </w:instrText>
      </w:r>
      <w:r>
        <w:rPr>
          <w:lang w:eastAsia="zh-CN"/>
        </w:rPr>
      </w:r>
      <w:r>
        <w:rPr>
          <w:lang w:eastAsia="zh-CN"/>
        </w:rPr>
        <w:fldChar w:fldCharType="separate"/>
      </w:r>
      <w:r w:rsidR="00ED7BA4">
        <w:t xml:space="preserve">Table </w:t>
      </w:r>
      <w:r w:rsidR="00ED7BA4">
        <w:rPr>
          <w:noProof/>
        </w:rPr>
        <w:t>2</w:t>
      </w:r>
      <w:r>
        <w:rPr>
          <w:lang w:eastAsia="zh-CN"/>
        </w:rPr>
        <w:fldChar w:fldCharType="end"/>
      </w:r>
      <w:r>
        <w:rPr>
          <w:lang w:eastAsia="zh-CN"/>
        </w:rPr>
        <w:t>.</w:t>
      </w:r>
    </w:p>
    <w:p w14:paraId="52B462BA" w14:textId="793457E5" w:rsidR="005B2170" w:rsidRDefault="005B2170" w:rsidP="00272375">
      <w:pPr>
        <w:pStyle w:val="TableCaption"/>
      </w:pPr>
      <w:bookmarkStart w:id="522" w:name="_Ref117602844"/>
      <w:r>
        <w:t xml:space="preserve">Table </w:t>
      </w:r>
      <w:r>
        <w:fldChar w:fldCharType="begin"/>
      </w:r>
      <w:r>
        <w:instrText>SEQ Table \* ARABIC</w:instrText>
      </w:r>
      <w:r>
        <w:fldChar w:fldCharType="separate"/>
      </w:r>
      <w:r w:rsidR="00ED7BA4">
        <w:rPr>
          <w:noProof/>
        </w:rPr>
        <w:t>2</w:t>
      </w:r>
      <w:r>
        <w:fldChar w:fldCharType="end"/>
      </w:r>
      <w:bookmarkEnd w:id="522"/>
      <w:r>
        <w:t xml:space="preserve"> – Avatar types</w:t>
      </w:r>
    </w:p>
    <w:tbl>
      <w:tblPr>
        <w:tblStyle w:val="TableGrid"/>
        <w:tblW w:w="0" w:type="auto"/>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738"/>
        <w:gridCol w:w="1347"/>
      </w:tblGrid>
      <w:tr w:rsidR="005B2170" w14:paraId="5026D652" w14:textId="77777777" w:rsidTr="00130242">
        <w:trPr>
          <w:jc w:val="center"/>
        </w:trPr>
        <w:tc>
          <w:tcPr>
            <w:tcW w:w="0" w:type="auto"/>
            <w:tcBorders>
              <w:top w:val="single" w:sz="8" w:space="0" w:color="auto"/>
              <w:left w:val="single" w:sz="8" w:space="0" w:color="auto"/>
              <w:bottom w:val="single" w:sz="8" w:space="0" w:color="auto"/>
            </w:tcBorders>
          </w:tcPr>
          <w:p w14:paraId="6D3C6337" w14:textId="77777777" w:rsidR="005B2170" w:rsidRPr="00921F4A" w:rsidRDefault="005B2170" w:rsidP="0003781A">
            <w:pPr>
              <w:pStyle w:val="TableColumnHeading"/>
            </w:pPr>
            <w:r w:rsidRPr="00921F4A">
              <w:t>Value</w:t>
            </w:r>
          </w:p>
        </w:tc>
        <w:tc>
          <w:tcPr>
            <w:tcW w:w="0" w:type="auto"/>
            <w:tcBorders>
              <w:top w:val="single" w:sz="8" w:space="0" w:color="auto"/>
              <w:bottom w:val="single" w:sz="8" w:space="0" w:color="auto"/>
              <w:right w:val="single" w:sz="8" w:space="0" w:color="auto"/>
            </w:tcBorders>
          </w:tcPr>
          <w:p w14:paraId="40B73987" w14:textId="77777777" w:rsidR="005B2170" w:rsidRPr="00921F4A" w:rsidRDefault="005B2170" w:rsidP="0003781A">
            <w:pPr>
              <w:pStyle w:val="TableColumnHeading"/>
            </w:pPr>
            <w:r w:rsidRPr="00921F4A">
              <w:t>Type</w:t>
            </w:r>
          </w:p>
        </w:tc>
      </w:tr>
      <w:tr w:rsidR="005B2170" w14:paraId="5569BEBF" w14:textId="77777777" w:rsidTr="00130242">
        <w:trPr>
          <w:jc w:val="center"/>
        </w:trPr>
        <w:tc>
          <w:tcPr>
            <w:tcW w:w="0" w:type="auto"/>
            <w:tcBorders>
              <w:top w:val="single" w:sz="8" w:space="0" w:color="auto"/>
              <w:left w:val="single" w:sz="8" w:space="0" w:color="auto"/>
            </w:tcBorders>
          </w:tcPr>
          <w:p w14:paraId="7CF8DF4D" w14:textId="77777777" w:rsidR="005B2170" w:rsidRDefault="005B2170" w:rsidP="0003781A">
            <w:pPr>
              <w:pStyle w:val="TableCell"/>
              <w:rPr>
                <w:lang w:eastAsia="zh-CN"/>
              </w:rPr>
            </w:pPr>
            <w:r>
              <w:rPr>
                <w:lang w:eastAsia="zh-CN"/>
              </w:rPr>
              <w:t>0</w:t>
            </w:r>
          </w:p>
        </w:tc>
        <w:tc>
          <w:tcPr>
            <w:tcW w:w="0" w:type="auto"/>
            <w:tcBorders>
              <w:top w:val="single" w:sz="8" w:space="0" w:color="auto"/>
              <w:right w:val="single" w:sz="8" w:space="0" w:color="auto"/>
            </w:tcBorders>
          </w:tcPr>
          <w:p w14:paraId="729B932B" w14:textId="77777777" w:rsidR="005B2170" w:rsidRDefault="005B2170" w:rsidP="0003781A">
            <w:pPr>
              <w:pStyle w:val="TableCell"/>
              <w:rPr>
                <w:lang w:eastAsia="zh-CN"/>
              </w:rPr>
            </w:pPr>
            <w:r>
              <w:rPr>
                <w:lang w:eastAsia="zh-CN"/>
              </w:rPr>
              <w:t>Custom</w:t>
            </w:r>
          </w:p>
        </w:tc>
      </w:tr>
      <w:tr w:rsidR="005B2170" w14:paraId="3F15B30D" w14:textId="77777777" w:rsidTr="00130242">
        <w:trPr>
          <w:jc w:val="center"/>
        </w:trPr>
        <w:tc>
          <w:tcPr>
            <w:tcW w:w="0" w:type="auto"/>
            <w:tcBorders>
              <w:left w:val="single" w:sz="8" w:space="0" w:color="auto"/>
            </w:tcBorders>
          </w:tcPr>
          <w:p w14:paraId="54C79567" w14:textId="77777777" w:rsidR="005B2170" w:rsidRDefault="005B2170" w:rsidP="0003781A">
            <w:pPr>
              <w:pStyle w:val="TableCell"/>
              <w:rPr>
                <w:lang w:eastAsia="zh-CN"/>
              </w:rPr>
            </w:pPr>
            <w:r>
              <w:rPr>
                <w:lang w:eastAsia="zh-CN"/>
              </w:rPr>
              <w:t>1</w:t>
            </w:r>
          </w:p>
        </w:tc>
        <w:tc>
          <w:tcPr>
            <w:tcW w:w="0" w:type="auto"/>
            <w:tcBorders>
              <w:right w:val="single" w:sz="8" w:space="0" w:color="auto"/>
            </w:tcBorders>
          </w:tcPr>
          <w:p w14:paraId="07BB7F77" w14:textId="77777777" w:rsidR="005B2170" w:rsidRDefault="005B2170" w:rsidP="0003781A">
            <w:pPr>
              <w:pStyle w:val="TableCell"/>
              <w:rPr>
                <w:lang w:eastAsia="zh-CN"/>
              </w:rPr>
            </w:pPr>
            <w:r>
              <w:rPr>
                <w:lang w:eastAsia="zh-CN"/>
              </w:rPr>
              <w:t>Vibration</w:t>
            </w:r>
          </w:p>
        </w:tc>
      </w:tr>
      <w:tr w:rsidR="005B2170" w14:paraId="4524B202" w14:textId="77777777" w:rsidTr="00130242">
        <w:trPr>
          <w:jc w:val="center"/>
        </w:trPr>
        <w:tc>
          <w:tcPr>
            <w:tcW w:w="0" w:type="auto"/>
            <w:tcBorders>
              <w:left w:val="single" w:sz="8" w:space="0" w:color="auto"/>
            </w:tcBorders>
          </w:tcPr>
          <w:p w14:paraId="3E82C3C1" w14:textId="77777777" w:rsidR="005B2170" w:rsidRDefault="005B2170" w:rsidP="0003781A">
            <w:pPr>
              <w:pStyle w:val="TableCell"/>
              <w:rPr>
                <w:lang w:eastAsia="zh-CN"/>
              </w:rPr>
            </w:pPr>
            <w:r>
              <w:rPr>
                <w:lang w:eastAsia="zh-CN"/>
              </w:rPr>
              <w:t>2</w:t>
            </w:r>
          </w:p>
        </w:tc>
        <w:tc>
          <w:tcPr>
            <w:tcW w:w="0" w:type="auto"/>
            <w:tcBorders>
              <w:right w:val="single" w:sz="8" w:space="0" w:color="auto"/>
            </w:tcBorders>
          </w:tcPr>
          <w:p w14:paraId="399C8846" w14:textId="77777777" w:rsidR="005B2170" w:rsidRDefault="005B2170" w:rsidP="0003781A">
            <w:pPr>
              <w:pStyle w:val="TableCell"/>
              <w:rPr>
                <w:lang w:eastAsia="zh-CN"/>
              </w:rPr>
            </w:pPr>
            <w:r>
              <w:rPr>
                <w:lang w:eastAsia="zh-CN"/>
              </w:rPr>
              <w:t>Pressure</w:t>
            </w:r>
          </w:p>
        </w:tc>
      </w:tr>
      <w:tr w:rsidR="005B2170" w14:paraId="7F6E6C0E" w14:textId="77777777" w:rsidTr="00130242">
        <w:trPr>
          <w:jc w:val="center"/>
        </w:trPr>
        <w:tc>
          <w:tcPr>
            <w:tcW w:w="0" w:type="auto"/>
            <w:tcBorders>
              <w:left w:val="single" w:sz="8" w:space="0" w:color="auto"/>
            </w:tcBorders>
          </w:tcPr>
          <w:p w14:paraId="2BCDC2A1" w14:textId="77777777" w:rsidR="005B2170" w:rsidRDefault="005B2170" w:rsidP="0003781A">
            <w:pPr>
              <w:pStyle w:val="TableCell"/>
              <w:rPr>
                <w:lang w:eastAsia="zh-CN"/>
              </w:rPr>
            </w:pPr>
            <w:r>
              <w:rPr>
                <w:lang w:eastAsia="zh-CN"/>
              </w:rPr>
              <w:t>3</w:t>
            </w:r>
          </w:p>
        </w:tc>
        <w:tc>
          <w:tcPr>
            <w:tcW w:w="0" w:type="auto"/>
            <w:tcBorders>
              <w:right w:val="single" w:sz="8" w:space="0" w:color="auto"/>
            </w:tcBorders>
          </w:tcPr>
          <w:p w14:paraId="0FB07468" w14:textId="77777777" w:rsidR="005B2170" w:rsidRDefault="005B2170" w:rsidP="0003781A">
            <w:pPr>
              <w:pStyle w:val="TableCell"/>
              <w:rPr>
                <w:lang w:eastAsia="zh-CN"/>
              </w:rPr>
            </w:pPr>
            <w:r>
              <w:rPr>
                <w:lang w:eastAsia="zh-CN"/>
              </w:rPr>
              <w:t>Temperature</w:t>
            </w:r>
          </w:p>
        </w:tc>
      </w:tr>
    </w:tbl>
    <w:p w14:paraId="4A3450B8" w14:textId="77777777" w:rsidR="005B2170" w:rsidRDefault="005B2170" w:rsidP="005B2170">
      <w:pPr>
        <w:spacing w:before="240"/>
        <w:rPr>
          <w:lang w:eastAsia="zh-CN"/>
        </w:rPr>
      </w:pPr>
    </w:p>
    <w:p w14:paraId="54097198" w14:textId="77777777" w:rsidR="005B2170" w:rsidRDefault="005B2170">
      <w:pPr>
        <w:pStyle w:val="BoxHeading4"/>
        <w:numPr>
          <w:ilvl w:val="3"/>
          <w:numId w:val="1"/>
        </w:numPr>
        <w:tabs>
          <w:tab w:val="num" w:pos="360"/>
        </w:tabs>
        <w:outlineLvl w:val="4"/>
      </w:pPr>
      <w:r>
        <w:t>Syntax</w:t>
      </w:r>
    </w:p>
    <w:p w14:paraId="0957AA64" w14:textId="6BF55B87" w:rsidR="005B2170" w:rsidRDefault="005B2170" w:rsidP="005B2170">
      <w:pPr>
        <w:pStyle w:val="code"/>
      </w:pPr>
      <w:r>
        <w:t xml:space="preserve">aligned(8) class </w:t>
      </w:r>
      <w:r w:rsidRPr="007232E3">
        <w:rPr>
          <w:rStyle w:val="codeChar"/>
          <w:szCs w:val="22"/>
        </w:rPr>
        <w:t>Haptic</w:t>
      </w:r>
      <w:r>
        <w:rPr>
          <w:rStyle w:val="codeChar"/>
          <w:szCs w:val="22"/>
        </w:rPr>
        <w:t>AvatarDescription</w:t>
      </w:r>
      <w:r w:rsidRPr="007232E3">
        <w:rPr>
          <w:rStyle w:val="codeChar"/>
          <w:szCs w:val="22"/>
        </w:rPr>
        <w:t>Box</w:t>
      </w:r>
      <w:r>
        <w:t>()</w:t>
      </w:r>
      <w:r>
        <w:br/>
        <w:t xml:space="preserve">    extends FullBox('havd', version = 0, flags= 0) {</w:t>
      </w:r>
      <w:r>
        <w:br/>
        <w:t xml:space="preserve">    unsigned int(</w:t>
      </w:r>
      <w:del w:id="523" w:author="Henry Da Costa" w:date="2022-10-28T12:40:00Z">
        <w:r w:rsidDel="00132321">
          <w:delText>16</w:delText>
        </w:r>
      </w:del>
      <w:ins w:id="524" w:author="Henry Da Costa" w:date="2022-10-28T12:40:00Z">
        <w:r w:rsidR="00132321">
          <w:t>8</w:t>
        </w:r>
      </w:ins>
      <w:r>
        <w:t>) avatar_id;</w:t>
      </w:r>
      <w:r>
        <w:br/>
        <w:t xml:space="preserve">    unsigned int(</w:t>
      </w:r>
      <w:del w:id="525" w:author="Henry Da Costa" w:date="2022-10-28T12:40:00Z">
        <w:r w:rsidDel="00132321">
          <w:delText>32</w:delText>
        </w:r>
      </w:del>
      <w:ins w:id="526" w:author="Henry Da Costa" w:date="2022-10-28T12:40:00Z">
        <w:r w:rsidR="00132321">
          <w:t>8</w:t>
        </w:r>
      </w:ins>
      <w:r>
        <w:t>) level_of_detail;</w:t>
      </w:r>
      <w:r>
        <w:br/>
        <w:t xml:space="preserve">    unsigned int(</w:t>
      </w:r>
      <w:del w:id="527" w:author="Henry Da Costa" w:date="2022-10-28T12:40:00Z">
        <w:r w:rsidDel="00132321">
          <w:delText>16</w:delText>
        </w:r>
      </w:del>
      <w:ins w:id="528" w:author="Henry Da Costa" w:date="2022-10-28T12:40:00Z">
        <w:r w:rsidR="00132321">
          <w:t>8</w:t>
        </w:r>
      </w:ins>
      <w:r>
        <w:t>) avatar_type;</w:t>
      </w:r>
      <w:r>
        <w:br/>
        <w:t xml:space="preserve">    if (type == 0) {</w:t>
      </w:r>
      <w:r>
        <w:br/>
        <w:t xml:space="preserve">        utf8string mesh_uri;</w:t>
      </w:r>
      <w:r>
        <w:br/>
        <w:t xml:space="preserve">    }</w:t>
      </w:r>
      <w:r>
        <w:br/>
        <w:t>}</w:t>
      </w:r>
    </w:p>
    <w:p w14:paraId="03306D76" w14:textId="77777777" w:rsidR="005B2170" w:rsidRDefault="005B2170">
      <w:pPr>
        <w:pStyle w:val="BoxHeading4"/>
        <w:numPr>
          <w:ilvl w:val="3"/>
          <w:numId w:val="1"/>
        </w:numPr>
        <w:tabs>
          <w:tab w:val="num" w:pos="360"/>
        </w:tabs>
        <w:outlineLvl w:val="4"/>
      </w:pPr>
      <w:r>
        <w:t>Semantics</w:t>
      </w:r>
    </w:p>
    <w:p w14:paraId="73E40501" w14:textId="77777777" w:rsidR="005B2170" w:rsidRDefault="005B2170" w:rsidP="005B2170">
      <w:pPr>
        <w:pStyle w:val="fields"/>
      </w:pPr>
      <w:r>
        <w:rPr>
          <w:rStyle w:val="codeChar"/>
        </w:rPr>
        <w:t>avatar_id</w:t>
      </w:r>
      <w:r>
        <w:t xml:space="preserve"> indicates the unique ID of the avatar within the haptic experience.</w:t>
      </w:r>
    </w:p>
    <w:p w14:paraId="0DA0FFF7" w14:textId="77777777" w:rsidR="005B2170" w:rsidRDefault="005B2170" w:rsidP="005B2170">
      <w:pPr>
        <w:pStyle w:val="fields"/>
      </w:pPr>
      <w:r>
        <w:rPr>
          <w:rStyle w:val="codeChar"/>
        </w:rPr>
        <w:t>level_of_detail</w:t>
      </w:r>
      <w:r>
        <w:t xml:space="preserve"> </w:t>
      </w:r>
      <w:r w:rsidRPr="004C0322">
        <w:t>indicates which l</w:t>
      </w:r>
      <w:r>
        <w:t>evel of detail</w:t>
      </w:r>
      <w:r w:rsidRPr="004C0322">
        <w:t xml:space="preserve"> should be used for the avatar </w:t>
      </w:r>
      <w:r>
        <w:t>i</w:t>
      </w:r>
      <w:r w:rsidRPr="004C0322">
        <w:t>f the avatar uses a mesh with several level</w:t>
      </w:r>
      <w:r>
        <w:t>s</w:t>
      </w:r>
      <w:r w:rsidRPr="004C0322">
        <w:t xml:space="preserve"> of detail</w:t>
      </w:r>
      <w:r>
        <w:t>.</w:t>
      </w:r>
    </w:p>
    <w:p w14:paraId="74884FDD" w14:textId="221281FF" w:rsidR="005B2170" w:rsidRDefault="005B2170" w:rsidP="005B2170">
      <w:pPr>
        <w:pStyle w:val="fields"/>
      </w:pPr>
      <w:r>
        <w:rPr>
          <w:rStyle w:val="codeChar"/>
        </w:rPr>
        <w:t>avatar_type</w:t>
      </w:r>
      <w:r>
        <w:t xml:space="preserve"> </w:t>
      </w:r>
      <w:r w:rsidRPr="004C0322">
        <w:t>indicates</w:t>
      </w:r>
      <w:r>
        <w:t xml:space="preserve"> </w:t>
      </w:r>
      <w:r w:rsidRPr="00BA5C5C">
        <w:t>the type of haptic perception represented by the avatar</w:t>
      </w:r>
      <w:r w:rsidRPr="00801AD7">
        <w:t xml:space="preserve"> </w:t>
      </w:r>
      <w:r>
        <w:t xml:space="preserve">as documented in </w:t>
      </w:r>
      <w:r>
        <w:rPr>
          <w:lang w:eastAsia="zh-CN"/>
        </w:rPr>
        <w:fldChar w:fldCharType="begin"/>
      </w:r>
      <w:r>
        <w:rPr>
          <w:lang w:eastAsia="zh-CN"/>
        </w:rPr>
        <w:instrText xml:space="preserve"> REF _Ref117602844 \h </w:instrText>
      </w:r>
      <w:r>
        <w:rPr>
          <w:lang w:eastAsia="zh-CN"/>
        </w:rPr>
      </w:r>
      <w:r>
        <w:rPr>
          <w:lang w:eastAsia="zh-CN"/>
        </w:rPr>
        <w:fldChar w:fldCharType="separate"/>
      </w:r>
      <w:r w:rsidR="00ED7BA4">
        <w:t xml:space="preserve">Table </w:t>
      </w:r>
      <w:r w:rsidR="00ED7BA4">
        <w:rPr>
          <w:noProof/>
        </w:rPr>
        <w:t>2</w:t>
      </w:r>
      <w:r>
        <w:rPr>
          <w:lang w:eastAsia="zh-CN"/>
        </w:rPr>
        <w:fldChar w:fldCharType="end"/>
      </w:r>
      <w:r>
        <w:rPr>
          <w:lang w:eastAsia="zh-CN"/>
        </w:rPr>
        <w:t>.</w:t>
      </w:r>
    </w:p>
    <w:p w14:paraId="2C6CC6C6" w14:textId="77777777" w:rsidR="005B2170" w:rsidRDefault="005B2170" w:rsidP="005B2170">
      <w:pPr>
        <w:pStyle w:val="fields"/>
      </w:pPr>
      <w:r>
        <w:rPr>
          <w:rStyle w:val="codeChar"/>
        </w:rPr>
        <w:t>mesh_uri</w:t>
      </w:r>
      <w:r>
        <w:t xml:space="preserve"> </w:t>
      </w:r>
      <w:r w:rsidRPr="004C0322">
        <w:t>indicates</w:t>
      </w:r>
      <w:r>
        <w:t xml:space="preserve"> the </w:t>
      </w:r>
      <w:r w:rsidRPr="00DE40B1">
        <w:t>URI to access the associated 3D mesh file. The URI must follow the syntax defined in RFC3986</w:t>
      </w:r>
      <w:r>
        <w:t>.</w:t>
      </w:r>
    </w:p>
    <w:p w14:paraId="64126C93" w14:textId="77777777" w:rsidR="005B2170" w:rsidRDefault="005B2170">
      <w:pPr>
        <w:pStyle w:val="Heading3"/>
        <w:numPr>
          <w:ilvl w:val="2"/>
          <w:numId w:val="1"/>
        </w:numPr>
      </w:pPr>
      <w:bookmarkStart w:id="529" w:name="_Toc117857702"/>
      <w:r>
        <w:lastRenderedPageBreak/>
        <w:t>Haptic perception description box</w:t>
      </w:r>
      <w:bookmarkEnd w:id="529"/>
    </w:p>
    <w:p w14:paraId="31DC2AA8" w14:textId="77777777" w:rsidR="005B2170" w:rsidRDefault="005B2170">
      <w:pPr>
        <w:pStyle w:val="BoxHeading4"/>
        <w:numPr>
          <w:ilvl w:val="3"/>
          <w:numId w:val="1"/>
        </w:numPr>
        <w:tabs>
          <w:tab w:val="num" w:pos="360"/>
        </w:tabs>
        <w:outlineLvl w:val="4"/>
      </w:pPr>
      <w:r>
        <w:t>Definition</w:t>
      </w:r>
    </w:p>
    <w:p w14:paraId="665D2E0B" w14:textId="77777777" w:rsidR="005B2170" w:rsidRPr="00D65D0A" w:rsidRDefault="005B2170" w:rsidP="005B2170">
      <w:pPr>
        <w:pStyle w:val="Atom"/>
      </w:pPr>
      <w:r>
        <w:t>Box Type:</w:t>
      </w:r>
      <w:r>
        <w:tab/>
      </w:r>
      <w:r>
        <w:tab/>
      </w:r>
      <w:r w:rsidRPr="001F1BE5">
        <w:rPr>
          <w:rStyle w:val="codeChar"/>
        </w:rPr>
        <w:t>'</w:t>
      </w:r>
      <w:r>
        <w:rPr>
          <w:rStyle w:val="codeChar"/>
        </w:rPr>
        <w:t>hprd</w:t>
      </w:r>
      <w:r w:rsidRPr="001F1BE5">
        <w:rPr>
          <w:rStyle w:val="codeChar"/>
        </w:rPr>
        <w:t>'</w:t>
      </w:r>
      <w:r>
        <w:rPr>
          <w:rStyle w:val="InlineCode"/>
        </w:rPr>
        <w:br/>
      </w:r>
      <w:r>
        <w:t>Container:</w:t>
      </w:r>
      <w:r>
        <w:tab/>
      </w:r>
      <w:r>
        <w:tab/>
        <w:t>Haptic experience description box</w:t>
      </w:r>
      <w:r>
        <w:rPr>
          <w:rFonts w:eastAsiaTheme="minorEastAsia"/>
        </w:rPr>
        <w:t xml:space="preserve"> (</w:t>
      </w:r>
      <w:r w:rsidRPr="001F1BE5">
        <w:rPr>
          <w:rStyle w:val="codeChar"/>
        </w:rPr>
        <w:t>'</w:t>
      </w:r>
      <w:proofErr w:type="spellStart"/>
      <w:r>
        <w:rPr>
          <w:rStyle w:val="codeChar"/>
        </w:rPr>
        <w:t>hexd</w:t>
      </w:r>
      <w:proofErr w:type="spellEnd"/>
      <w:r w:rsidRPr="001F1BE5">
        <w:rPr>
          <w:rStyle w:val="codeChar"/>
        </w:rPr>
        <w:t>'</w:t>
      </w:r>
      <w:r>
        <w:rPr>
          <w:rFonts w:eastAsiaTheme="minorEastAsia"/>
        </w:rPr>
        <w:t>)</w:t>
      </w:r>
      <w:r>
        <w:rPr>
          <w:rFonts w:eastAsiaTheme="minorEastAsia"/>
        </w:rPr>
        <w:br/>
      </w:r>
      <w:r>
        <w:t>Mandatory:</w:t>
      </w:r>
      <w:r>
        <w:tab/>
      </w:r>
      <w:r>
        <w:tab/>
        <w:t>No</w:t>
      </w:r>
      <w:r>
        <w:br/>
        <w:t>Quantity:</w:t>
      </w:r>
      <w:r>
        <w:tab/>
      </w:r>
      <w:r>
        <w:tab/>
        <w:t>Zero or more</w:t>
      </w:r>
    </w:p>
    <w:p w14:paraId="1FBC52FC" w14:textId="77777777" w:rsidR="005B2170" w:rsidRDefault="005B2170" w:rsidP="00874035">
      <w:pPr>
        <w:pStyle w:val="BodyText"/>
        <w:rPr>
          <w:lang w:eastAsia="zh-CN"/>
        </w:rPr>
      </w:pPr>
      <w:r>
        <w:rPr>
          <w:lang w:eastAsia="zh-CN"/>
        </w:rPr>
        <w:t xml:space="preserve">A </w:t>
      </w:r>
      <w:r w:rsidRPr="007232E3">
        <w:rPr>
          <w:rStyle w:val="codeChar"/>
          <w:rFonts w:eastAsia="Times New Roman"/>
          <w:szCs w:val="22"/>
        </w:rPr>
        <w:t>Haptic</w:t>
      </w:r>
      <w:r>
        <w:rPr>
          <w:rStyle w:val="codeChar"/>
          <w:rFonts w:eastAsia="Times New Roman"/>
          <w:szCs w:val="22"/>
        </w:rPr>
        <w:t>PerceptionDescription</w:t>
      </w:r>
      <w:r w:rsidRPr="007232E3">
        <w:rPr>
          <w:rStyle w:val="codeChar"/>
          <w:rFonts w:eastAsia="Times New Roman"/>
          <w:szCs w:val="22"/>
        </w:rPr>
        <w:t>Box</w:t>
      </w:r>
      <w:r>
        <w:rPr>
          <w:lang w:eastAsia="zh-CN"/>
        </w:rPr>
        <w:t xml:space="preserve"> contains descriptive information about a haptic perception that is part of the haptic experience and may contain </w:t>
      </w:r>
      <w:r w:rsidRPr="00AC7469">
        <w:rPr>
          <w:rStyle w:val="codeChar"/>
          <w:rFonts w:eastAsia="Times New Roman"/>
          <w:szCs w:val="22"/>
        </w:rPr>
        <w:t>HapticReferenceDeviceDescriptionBox</w:t>
      </w:r>
      <w:r>
        <w:rPr>
          <w:lang w:eastAsia="zh-CN"/>
        </w:rPr>
        <w:t xml:space="preserve">es and </w:t>
      </w:r>
      <w:r w:rsidRPr="00AC7469">
        <w:rPr>
          <w:rStyle w:val="codeChar"/>
          <w:rFonts w:eastAsia="Times New Roman"/>
          <w:szCs w:val="22"/>
        </w:rPr>
        <w:t>HapticChannelDescriptionBox</w:t>
      </w:r>
      <w:r>
        <w:rPr>
          <w:lang w:eastAsia="zh-CN"/>
        </w:rPr>
        <w:t>es describing the reference devices and haptic channels, respectively, that are part of the haptic perception.</w:t>
      </w:r>
    </w:p>
    <w:p w14:paraId="16C8521C" w14:textId="77777777" w:rsidR="005B2170" w:rsidRDefault="005B2170" w:rsidP="00874035">
      <w:pPr>
        <w:pStyle w:val="BodyText"/>
        <w:rPr>
          <w:lang w:eastAsia="zh-CN"/>
        </w:rPr>
      </w:pPr>
      <w:r>
        <w:rPr>
          <w:lang w:eastAsia="zh-CN"/>
        </w:rPr>
        <w:t xml:space="preserve">The </w:t>
      </w:r>
      <w:r w:rsidRPr="00AC7469">
        <w:rPr>
          <w:rStyle w:val="codeChar"/>
          <w:rFonts w:eastAsia="Times New Roman"/>
          <w:szCs w:val="22"/>
        </w:rPr>
        <w:t>HapticReferenceDeviceDescriptionBox</w:t>
      </w:r>
      <w:r>
        <w:rPr>
          <w:lang w:eastAsia="zh-CN"/>
        </w:rPr>
        <w:t xml:space="preserve">es and </w:t>
      </w:r>
      <w:r w:rsidRPr="00AC7469">
        <w:rPr>
          <w:rStyle w:val="codeChar"/>
          <w:rFonts w:eastAsia="Times New Roman"/>
          <w:szCs w:val="22"/>
        </w:rPr>
        <w:t>HapticChannelDescriptionBox</w:t>
      </w:r>
      <w:r>
        <w:rPr>
          <w:lang w:eastAsia="zh-CN"/>
        </w:rPr>
        <w:t xml:space="preserve">es are optional; there may be fewer boxes than the quantity indicated by </w:t>
      </w:r>
      <w:r w:rsidRPr="00AC7469">
        <w:rPr>
          <w:rStyle w:val="codeChar"/>
          <w:rFonts w:eastAsia="Times New Roman"/>
          <w:szCs w:val="22"/>
        </w:rPr>
        <w:t>num_reference_devices</w:t>
      </w:r>
      <w:r>
        <w:rPr>
          <w:lang w:eastAsia="zh-CN"/>
        </w:rPr>
        <w:t xml:space="preserve"> and </w:t>
      </w:r>
      <w:r w:rsidRPr="00AC7469">
        <w:rPr>
          <w:rStyle w:val="codeChar"/>
          <w:rFonts w:eastAsia="Times New Roman"/>
          <w:szCs w:val="22"/>
        </w:rPr>
        <w:t>num_channels</w:t>
      </w:r>
      <w:r>
        <w:rPr>
          <w:lang w:eastAsia="zh-CN"/>
        </w:rPr>
        <w:t>.</w:t>
      </w:r>
    </w:p>
    <w:p w14:paraId="1E02B75E" w14:textId="0C5A2187" w:rsidR="005B2170" w:rsidRDefault="005B2170" w:rsidP="00874035">
      <w:pPr>
        <w:pStyle w:val="BodyText"/>
        <w:rPr>
          <w:lang w:eastAsia="zh-CN"/>
        </w:rPr>
      </w:pPr>
      <w:r>
        <w:rPr>
          <w:lang w:eastAsia="zh-CN"/>
        </w:rPr>
        <w:t xml:space="preserve">The haptic modality type shall have one of the values documented in </w:t>
      </w:r>
      <w:r>
        <w:rPr>
          <w:lang w:eastAsia="zh-CN"/>
        </w:rPr>
        <w:fldChar w:fldCharType="begin"/>
      </w:r>
      <w:r>
        <w:rPr>
          <w:lang w:eastAsia="zh-CN"/>
        </w:rPr>
        <w:instrText xml:space="preserve"> REF _Ref117603029 \h </w:instrText>
      </w:r>
      <w:r>
        <w:rPr>
          <w:lang w:eastAsia="zh-CN"/>
        </w:rPr>
      </w:r>
      <w:r>
        <w:rPr>
          <w:lang w:eastAsia="zh-CN"/>
        </w:rPr>
        <w:fldChar w:fldCharType="separate"/>
      </w:r>
      <w:r w:rsidR="00ED7BA4">
        <w:t xml:space="preserve">Table </w:t>
      </w:r>
      <w:r w:rsidR="00ED7BA4">
        <w:rPr>
          <w:noProof/>
        </w:rPr>
        <w:t>3</w:t>
      </w:r>
      <w:r>
        <w:rPr>
          <w:lang w:eastAsia="zh-CN"/>
        </w:rPr>
        <w:fldChar w:fldCharType="end"/>
      </w:r>
      <w:r>
        <w:rPr>
          <w:lang w:eastAsia="zh-CN"/>
        </w:rPr>
        <w:t>.</w:t>
      </w:r>
    </w:p>
    <w:p w14:paraId="694157A7" w14:textId="46D21DDC" w:rsidR="005B2170" w:rsidRDefault="005B2170" w:rsidP="00272375">
      <w:pPr>
        <w:pStyle w:val="TableCaption"/>
      </w:pPr>
      <w:bookmarkStart w:id="530" w:name="_Ref117603029"/>
      <w:r>
        <w:t xml:space="preserve">Table </w:t>
      </w:r>
      <w:r>
        <w:fldChar w:fldCharType="begin"/>
      </w:r>
      <w:r>
        <w:instrText>SEQ Table \* ARABIC</w:instrText>
      </w:r>
      <w:r>
        <w:fldChar w:fldCharType="separate"/>
      </w:r>
      <w:r w:rsidR="00ED7BA4">
        <w:rPr>
          <w:noProof/>
        </w:rPr>
        <w:t>3</w:t>
      </w:r>
      <w:r>
        <w:fldChar w:fldCharType="end"/>
      </w:r>
      <w:bookmarkEnd w:id="530"/>
      <w:r>
        <w:t xml:space="preserve"> – Haptic modalities</w:t>
      </w:r>
    </w:p>
    <w:tbl>
      <w:tblPr>
        <w:tblStyle w:val="TableGrid"/>
        <w:tblW w:w="0" w:type="auto"/>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738"/>
        <w:gridCol w:w="1884"/>
      </w:tblGrid>
      <w:tr w:rsidR="005B2170" w14:paraId="37A8263B" w14:textId="77777777" w:rsidTr="00130242">
        <w:trPr>
          <w:jc w:val="center"/>
        </w:trPr>
        <w:tc>
          <w:tcPr>
            <w:tcW w:w="0" w:type="auto"/>
            <w:tcBorders>
              <w:top w:val="single" w:sz="8" w:space="0" w:color="auto"/>
              <w:left w:val="single" w:sz="8" w:space="0" w:color="auto"/>
              <w:bottom w:val="single" w:sz="8" w:space="0" w:color="auto"/>
            </w:tcBorders>
          </w:tcPr>
          <w:p w14:paraId="0ACC9EF4" w14:textId="77777777" w:rsidR="005B2170" w:rsidRPr="00921F4A" w:rsidRDefault="005B2170" w:rsidP="0003781A">
            <w:pPr>
              <w:pStyle w:val="TableColumnHeading"/>
            </w:pPr>
            <w:r w:rsidRPr="00921F4A">
              <w:t>Value</w:t>
            </w:r>
          </w:p>
        </w:tc>
        <w:tc>
          <w:tcPr>
            <w:tcW w:w="0" w:type="auto"/>
            <w:tcBorders>
              <w:top w:val="single" w:sz="8" w:space="0" w:color="auto"/>
              <w:bottom w:val="single" w:sz="8" w:space="0" w:color="auto"/>
              <w:right w:val="single" w:sz="8" w:space="0" w:color="auto"/>
            </w:tcBorders>
          </w:tcPr>
          <w:p w14:paraId="66FA9EBA" w14:textId="77777777" w:rsidR="005B2170" w:rsidRPr="00921F4A" w:rsidRDefault="005B2170" w:rsidP="0003781A">
            <w:pPr>
              <w:pStyle w:val="TableColumnHeading"/>
            </w:pPr>
            <w:r>
              <w:t>Modality</w:t>
            </w:r>
          </w:p>
        </w:tc>
      </w:tr>
      <w:tr w:rsidR="005B2170" w14:paraId="40AB631A" w14:textId="77777777" w:rsidTr="00130242">
        <w:trPr>
          <w:jc w:val="center"/>
        </w:trPr>
        <w:tc>
          <w:tcPr>
            <w:tcW w:w="0" w:type="auto"/>
            <w:tcBorders>
              <w:top w:val="single" w:sz="8" w:space="0" w:color="auto"/>
              <w:left w:val="single" w:sz="8" w:space="0" w:color="auto"/>
            </w:tcBorders>
          </w:tcPr>
          <w:p w14:paraId="48CF650C" w14:textId="77777777" w:rsidR="005B2170" w:rsidRDefault="005B2170" w:rsidP="0003781A">
            <w:pPr>
              <w:pStyle w:val="TableCell"/>
              <w:rPr>
                <w:lang w:eastAsia="zh-CN"/>
              </w:rPr>
            </w:pPr>
            <w:r>
              <w:rPr>
                <w:lang w:eastAsia="zh-CN"/>
              </w:rPr>
              <w:t>0</w:t>
            </w:r>
          </w:p>
        </w:tc>
        <w:tc>
          <w:tcPr>
            <w:tcW w:w="0" w:type="auto"/>
            <w:tcBorders>
              <w:top w:val="single" w:sz="8" w:space="0" w:color="auto"/>
              <w:right w:val="single" w:sz="8" w:space="0" w:color="auto"/>
            </w:tcBorders>
          </w:tcPr>
          <w:p w14:paraId="57645F5D" w14:textId="77777777" w:rsidR="005B2170" w:rsidRDefault="005B2170" w:rsidP="0003781A">
            <w:pPr>
              <w:pStyle w:val="TableCell"/>
              <w:rPr>
                <w:lang w:eastAsia="zh-CN"/>
              </w:rPr>
            </w:pPr>
            <w:r>
              <w:rPr>
                <w:lang w:eastAsia="zh-CN"/>
              </w:rPr>
              <w:t>Other</w:t>
            </w:r>
          </w:p>
        </w:tc>
      </w:tr>
      <w:tr w:rsidR="005B2170" w14:paraId="72B0B78D" w14:textId="77777777" w:rsidTr="00130242">
        <w:trPr>
          <w:jc w:val="center"/>
        </w:trPr>
        <w:tc>
          <w:tcPr>
            <w:tcW w:w="0" w:type="auto"/>
            <w:tcBorders>
              <w:left w:val="single" w:sz="8" w:space="0" w:color="auto"/>
            </w:tcBorders>
          </w:tcPr>
          <w:p w14:paraId="0A05C101" w14:textId="77777777" w:rsidR="005B2170" w:rsidRDefault="005B2170" w:rsidP="0003781A">
            <w:pPr>
              <w:pStyle w:val="TableCell"/>
              <w:rPr>
                <w:lang w:eastAsia="zh-CN"/>
              </w:rPr>
            </w:pPr>
            <w:r>
              <w:rPr>
                <w:lang w:eastAsia="zh-CN"/>
              </w:rPr>
              <w:t>1</w:t>
            </w:r>
          </w:p>
        </w:tc>
        <w:tc>
          <w:tcPr>
            <w:tcW w:w="0" w:type="auto"/>
            <w:tcBorders>
              <w:right w:val="single" w:sz="8" w:space="0" w:color="auto"/>
            </w:tcBorders>
          </w:tcPr>
          <w:p w14:paraId="19C9EDB3" w14:textId="77777777" w:rsidR="005B2170" w:rsidRDefault="005B2170" w:rsidP="0003781A">
            <w:pPr>
              <w:pStyle w:val="TableCell"/>
              <w:rPr>
                <w:lang w:eastAsia="zh-CN"/>
              </w:rPr>
            </w:pPr>
            <w:r>
              <w:rPr>
                <w:lang w:eastAsia="zh-CN"/>
              </w:rPr>
              <w:t>Pressure</w:t>
            </w:r>
          </w:p>
        </w:tc>
      </w:tr>
      <w:tr w:rsidR="005B2170" w14:paraId="36439215" w14:textId="77777777" w:rsidTr="00130242">
        <w:trPr>
          <w:jc w:val="center"/>
        </w:trPr>
        <w:tc>
          <w:tcPr>
            <w:tcW w:w="0" w:type="auto"/>
            <w:tcBorders>
              <w:left w:val="single" w:sz="8" w:space="0" w:color="auto"/>
            </w:tcBorders>
          </w:tcPr>
          <w:p w14:paraId="007EA007" w14:textId="77777777" w:rsidR="005B2170" w:rsidRDefault="005B2170" w:rsidP="0003781A">
            <w:pPr>
              <w:pStyle w:val="TableCell"/>
              <w:rPr>
                <w:lang w:eastAsia="zh-CN"/>
              </w:rPr>
            </w:pPr>
            <w:r>
              <w:rPr>
                <w:lang w:eastAsia="zh-CN"/>
              </w:rPr>
              <w:t>2</w:t>
            </w:r>
          </w:p>
        </w:tc>
        <w:tc>
          <w:tcPr>
            <w:tcW w:w="0" w:type="auto"/>
            <w:tcBorders>
              <w:right w:val="single" w:sz="8" w:space="0" w:color="auto"/>
            </w:tcBorders>
          </w:tcPr>
          <w:p w14:paraId="14CDCD24" w14:textId="77777777" w:rsidR="005B2170" w:rsidRDefault="005B2170" w:rsidP="0003781A">
            <w:pPr>
              <w:pStyle w:val="TableCell"/>
              <w:rPr>
                <w:lang w:eastAsia="zh-CN"/>
              </w:rPr>
            </w:pPr>
            <w:r>
              <w:rPr>
                <w:lang w:eastAsia="zh-CN"/>
              </w:rPr>
              <w:t>Acceleration</w:t>
            </w:r>
          </w:p>
        </w:tc>
      </w:tr>
      <w:tr w:rsidR="005B2170" w14:paraId="059022F3" w14:textId="77777777" w:rsidTr="00130242">
        <w:trPr>
          <w:jc w:val="center"/>
        </w:trPr>
        <w:tc>
          <w:tcPr>
            <w:tcW w:w="0" w:type="auto"/>
            <w:tcBorders>
              <w:left w:val="single" w:sz="8" w:space="0" w:color="auto"/>
            </w:tcBorders>
          </w:tcPr>
          <w:p w14:paraId="5947F0DA" w14:textId="77777777" w:rsidR="005B2170" w:rsidRDefault="005B2170" w:rsidP="0003781A">
            <w:pPr>
              <w:pStyle w:val="TableCell"/>
              <w:rPr>
                <w:lang w:eastAsia="zh-CN"/>
              </w:rPr>
            </w:pPr>
            <w:r>
              <w:rPr>
                <w:lang w:eastAsia="zh-CN"/>
              </w:rPr>
              <w:t>3</w:t>
            </w:r>
          </w:p>
        </w:tc>
        <w:tc>
          <w:tcPr>
            <w:tcW w:w="0" w:type="auto"/>
            <w:tcBorders>
              <w:right w:val="single" w:sz="8" w:space="0" w:color="auto"/>
            </w:tcBorders>
          </w:tcPr>
          <w:p w14:paraId="37EFCCCA" w14:textId="77777777" w:rsidR="005B2170" w:rsidRDefault="005B2170" w:rsidP="0003781A">
            <w:pPr>
              <w:pStyle w:val="TableCell"/>
              <w:rPr>
                <w:lang w:eastAsia="zh-CN"/>
              </w:rPr>
            </w:pPr>
            <w:r>
              <w:rPr>
                <w:lang w:eastAsia="zh-CN"/>
              </w:rPr>
              <w:t>Velocity</w:t>
            </w:r>
          </w:p>
        </w:tc>
      </w:tr>
      <w:tr w:rsidR="005B2170" w14:paraId="6FA86A04" w14:textId="77777777" w:rsidTr="00130242">
        <w:trPr>
          <w:jc w:val="center"/>
        </w:trPr>
        <w:tc>
          <w:tcPr>
            <w:tcW w:w="0" w:type="auto"/>
            <w:tcBorders>
              <w:left w:val="single" w:sz="8" w:space="0" w:color="auto"/>
            </w:tcBorders>
          </w:tcPr>
          <w:p w14:paraId="05997549" w14:textId="77777777" w:rsidR="005B2170" w:rsidRDefault="005B2170" w:rsidP="0003781A">
            <w:pPr>
              <w:pStyle w:val="TableCell"/>
              <w:rPr>
                <w:lang w:eastAsia="zh-CN"/>
              </w:rPr>
            </w:pPr>
            <w:r>
              <w:rPr>
                <w:lang w:eastAsia="zh-CN"/>
              </w:rPr>
              <w:t>4</w:t>
            </w:r>
          </w:p>
        </w:tc>
        <w:tc>
          <w:tcPr>
            <w:tcW w:w="0" w:type="auto"/>
            <w:tcBorders>
              <w:right w:val="single" w:sz="8" w:space="0" w:color="auto"/>
            </w:tcBorders>
          </w:tcPr>
          <w:p w14:paraId="6B351D0D" w14:textId="77777777" w:rsidR="005B2170" w:rsidRDefault="005B2170" w:rsidP="0003781A">
            <w:pPr>
              <w:pStyle w:val="TableCell"/>
              <w:rPr>
                <w:lang w:eastAsia="zh-CN"/>
              </w:rPr>
            </w:pPr>
            <w:r>
              <w:rPr>
                <w:lang w:eastAsia="zh-CN"/>
              </w:rPr>
              <w:t>Position</w:t>
            </w:r>
          </w:p>
        </w:tc>
      </w:tr>
      <w:tr w:rsidR="005B2170" w14:paraId="5163CEA3" w14:textId="77777777" w:rsidTr="00130242">
        <w:trPr>
          <w:jc w:val="center"/>
        </w:trPr>
        <w:tc>
          <w:tcPr>
            <w:tcW w:w="0" w:type="auto"/>
            <w:tcBorders>
              <w:left w:val="single" w:sz="8" w:space="0" w:color="auto"/>
            </w:tcBorders>
          </w:tcPr>
          <w:p w14:paraId="2AF803AE" w14:textId="77777777" w:rsidR="005B2170" w:rsidRDefault="005B2170" w:rsidP="0003781A">
            <w:pPr>
              <w:pStyle w:val="TableCell"/>
              <w:rPr>
                <w:lang w:eastAsia="zh-CN"/>
              </w:rPr>
            </w:pPr>
            <w:r>
              <w:rPr>
                <w:lang w:eastAsia="zh-CN"/>
              </w:rPr>
              <w:t>5</w:t>
            </w:r>
          </w:p>
        </w:tc>
        <w:tc>
          <w:tcPr>
            <w:tcW w:w="0" w:type="auto"/>
            <w:tcBorders>
              <w:right w:val="single" w:sz="8" w:space="0" w:color="auto"/>
            </w:tcBorders>
          </w:tcPr>
          <w:p w14:paraId="07B1F72B" w14:textId="77777777" w:rsidR="005B2170" w:rsidRDefault="005B2170" w:rsidP="0003781A">
            <w:pPr>
              <w:pStyle w:val="TableCell"/>
              <w:rPr>
                <w:lang w:eastAsia="zh-CN"/>
              </w:rPr>
            </w:pPr>
            <w:r>
              <w:rPr>
                <w:lang w:eastAsia="zh-CN"/>
              </w:rPr>
              <w:t>Temperature</w:t>
            </w:r>
          </w:p>
        </w:tc>
      </w:tr>
      <w:tr w:rsidR="005B2170" w14:paraId="545A24D8" w14:textId="77777777" w:rsidTr="00130242">
        <w:trPr>
          <w:jc w:val="center"/>
        </w:trPr>
        <w:tc>
          <w:tcPr>
            <w:tcW w:w="0" w:type="auto"/>
            <w:tcBorders>
              <w:left w:val="single" w:sz="8" w:space="0" w:color="auto"/>
            </w:tcBorders>
          </w:tcPr>
          <w:p w14:paraId="7CFB2EE2" w14:textId="77777777" w:rsidR="005B2170" w:rsidRDefault="005B2170" w:rsidP="0003781A">
            <w:pPr>
              <w:pStyle w:val="TableCell"/>
              <w:rPr>
                <w:lang w:eastAsia="zh-CN"/>
              </w:rPr>
            </w:pPr>
            <w:r>
              <w:rPr>
                <w:lang w:eastAsia="zh-CN"/>
              </w:rPr>
              <w:t>6</w:t>
            </w:r>
          </w:p>
        </w:tc>
        <w:tc>
          <w:tcPr>
            <w:tcW w:w="0" w:type="auto"/>
            <w:tcBorders>
              <w:right w:val="single" w:sz="8" w:space="0" w:color="auto"/>
            </w:tcBorders>
          </w:tcPr>
          <w:p w14:paraId="4B4294FA" w14:textId="77777777" w:rsidR="005B2170" w:rsidRDefault="005B2170" w:rsidP="0003781A">
            <w:pPr>
              <w:pStyle w:val="TableCell"/>
              <w:rPr>
                <w:lang w:eastAsia="zh-CN"/>
              </w:rPr>
            </w:pPr>
            <w:r>
              <w:rPr>
                <w:lang w:eastAsia="zh-CN"/>
              </w:rPr>
              <w:t>Vibrotactile</w:t>
            </w:r>
          </w:p>
        </w:tc>
      </w:tr>
      <w:tr w:rsidR="005B2170" w14:paraId="17C256B4" w14:textId="77777777" w:rsidTr="00130242">
        <w:trPr>
          <w:jc w:val="center"/>
        </w:trPr>
        <w:tc>
          <w:tcPr>
            <w:tcW w:w="0" w:type="auto"/>
            <w:tcBorders>
              <w:left w:val="single" w:sz="8" w:space="0" w:color="auto"/>
            </w:tcBorders>
          </w:tcPr>
          <w:p w14:paraId="21444D22" w14:textId="77777777" w:rsidR="005B2170" w:rsidRDefault="005B2170" w:rsidP="0003781A">
            <w:pPr>
              <w:pStyle w:val="TableCell"/>
              <w:rPr>
                <w:lang w:eastAsia="zh-CN"/>
              </w:rPr>
            </w:pPr>
            <w:r>
              <w:rPr>
                <w:lang w:eastAsia="zh-CN"/>
              </w:rPr>
              <w:t>7</w:t>
            </w:r>
          </w:p>
        </w:tc>
        <w:tc>
          <w:tcPr>
            <w:tcW w:w="0" w:type="auto"/>
            <w:tcBorders>
              <w:right w:val="single" w:sz="8" w:space="0" w:color="auto"/>
            </w:tcBorders>
          </w:tcPr>
          <w:p w14:paraId="544FE2F3" w14:textId="77777777" w:rsidR="005B2170" w:rsidRDefault="005B2170" w:rsidP="0003781A">
            <w:pPr>
              <w:pStyle w:val="TableCell"/>
              <w:rPr>
                <w:lang w:eastAsia="zh-CN"/>
              </w:rPr>
            </w:pPr>
            <w:r>
              <w:rPr>
                <w:lang w:eastAsia="zh-CN"/>
              </w:rPr>
              <w:t>Water</w:t>
            </w:r>
          </w:p>
        </w:tc>
      </w:tr>
      <w:tr w:rsidR="005B2170" w14:paraId="5AB77E1C" w14:textId="77777777" w:rsidTr="00130242">
        <w:trPr>
          <w:jc w:val="center"/>
        </w:trPr>
        <w:tc>
          <w:tcPr>
            <w:tcW w:w="0" w:type="auto"/>
            <w:tcBorders>
              <w:left w:val="single" w:sz="8" w:space="0" w:color="auto"/>
            </w:tcBorders>
          </w:tcPr>
          <w:p w14:paraId="1584E360" w14:textId="77777777" w:rsidR="005B2170" w:rsidRDefault="005B2170" w:rsidP="0003781A">
            <w:pPr>
              <w:pStyle w:val="TableCell"/>
              <w:rPr>
                <w:lang w:eastAsia="zh-CN"/>
              </w:rPr>
            </w:pPr>
            <w:r>
              <w:rPr>
                <w:lang w:eastAsia="zh-CN"/>
              </w:rPr>
              <w:t>8</w:t>
            </w:r>
          </w:p>
        </w:tc>
        <w:tc>
          <w:tcPr>
            <w:tcW w:w="0" w:type="auto"/>
            <w:tcBorders>
              <w:right w:val="single" w:sz="8" w:space="0" w:color="auto"/>
            </w:tcBorders>
          </w:tcPr>
          <w:p w14:paraId="2613A541" w14:textId="77777777" w:rsidR="005B2170" w:rsidRDefault="005B2170" w:rsidP="0003781A">
            <w:pPr>
              <w:pStyle w:val="TableCell"/>
              <w:rPr>
                <w:lang w:eastAsia="zh-CN"/>
              </w:rPr>
            </w:pPr>
            <w:r>
              <w:rPr>
                <w:lang w:eastAsia="zh-CN"/>
              </w:rPr>
              <w:t>Wind</w:t>
            </w:r>
          </w:p>
        </w:tc>
      </w:tr>
      <w:tr w:rsidR="005B2170" w14:paraId="1ED649E3" w14:textId="77777777" w:rsidTr="00130242">
        <w:trPr>
          <w:jc w:val="center"/>
        </w:trPr>
        <w:tc>
          <w:tcPr>
            <w:tcW w:w="0" w:type="auto"/>
            <w:tcBorders>
              <w:left w:val="single" w:sz="8" w:space="0" w:color="auto"/>
            </w:tcBorders>
          </w:tcPr>
          <w:p w14:paraId="4C6DEDA9" w14:textId="77777777" w:rsidR="005B2170" w:rsidRDefault="005B2170" w:rsidP="0003781A">
            <w:pPr>
              <w:pStyle w:val="TableCell"/>
              <w:rPr>
                <w:lang w:eastAsia="zh-CN"/>
              </w:rPr>
            </w:pPr>
            <w:r>
              <w:rPr>
                <w:lang w:eastAsia="zh-CN"/>
              </w:rPr>
              <w:t>9</w:t>
            </w:r>
          </w:p>
        </w:tc>
        <w:tc>
          <w:tcPr>
            <w:tcW w:w="0" w:type="auto"/>
            <w:tcBorders>
              <w:right w:val="single" w:sz="8" w:space="0" w:color="auto"/>
            </w:tcBorders>
          </w:tcPr>
          <w:p w14:paraId="30433F0B" w14:textId="77777777" w:rsidR="005B2170" w:rsidRDefault="005B2170" w:rsidP="0003781A">
            <w:pPr>
              <w:pStyle w:val="TableCell"/>
              <w:rPr>
                <w:lang w:eastAsia="zh-CN"/>
              </w:rPr>
            </w:pPr>
            <w:r>
              <w:rPr>
                <w:lang w:eastAsia="zh-CN"/>
              </w:rPr>
              <w:t>Kinesthetic force</w:t>
            </w:r>
          </w:p>
        </w:tc>
      </w:tr>
      <w:tr w:rsidR="005B2170" w14:paraId="21B20643" w14:textId="77777777" w:rsidTr="00130242">
        <w:trPr>
          <w:jc w:val="center"/>
        </w:trPr>
        <w:tc>
          <w:tcPr>
            <w:tcW w:w="0" w:type="auto"/>
            <w:tcBorders>
              <w:left w:val="single" w:sz="8" w:space="0" w:color="auto"/>
            </w:tcBorders>
          </w:tcPr>
          <w:p w14:paraId="1DDD487B" w14:textId="77777777" w:rsidR="005B2170" w:rsidRDefault="005B2170" w:rsidP="0003781A">
            <w:pPr>
              <w:pStyle w:val="TableCell"/>
              <w:rPr>
                <w:lang w:eastAsia="zh-CN"/>
              </w:rPr>
            </w:pPr>
            <w:r>
              <w:rPr>
                <w:lang w:eastAsia="zh-CN"/>
              </w:rPr>
              <w:t>10</w:t>
            </w:r>
          </w:p>
        </w:tc>
        <w:tc>
          <w:tcPr>
            <w:tcW w:w="0" w:type="auto"/>
            <w:tcBorders>
              <w:right w:val="single" w:sz="8" w:space="0" w:color="auto"/>
            </w:tcBorders>
          </w:tcPr>
          <w:p w14:paraId="4D32674E" w14:textId="77777777" w:rsidR="005B2170" w:rsidRDefault="005B2170" w:rsidP="0003781A">
            <w:pPr>
              <w:pStyle w:val="TableCell"/>
              <w:rPr>
                <w:lang w:eastAsia="zh-CN"/>
              </w:rPr>
            </w:pPr>
            <w:r>
              <w:rPr>
                <w:lang w:eastAsia="zh-CN"/>
              </w:rPr>
              <w:t>Vibrotactile texture</w:t>
            </w:r>
          </w:p>
        </w:tc>
      </w:tr>
      <w:tr w:rsidR="005B2170" w14:paraId="26409BB6" w14:textId="77777777" w:rsidTr="00130242">
        <w:trPr>
          <w:jc w:val="center"/>
        </w:trPr>
        <w:tc>
          <w:tcPr>
            <w:tcW w:w="0" w:type="auto"/>
            <w:tcBorders>
              <w:left w:val="single" w:sz="8" w:space="0" w:color="auto"/>
            </w:tcBorders>
          </w:tcPr>
          <w:p w14:paraId="45A6F388" w14:textId="77777777" w:rsidR="005B2170" w:rsidRDefault="005B2170" w:rsidP="0003781A">
            <w:pPr>
              <w:pStyle w:val="TableCell"/>
              <w:rPr>
                <w:lang w:eastAsia="zh-CN"/>
              </w:rPr>
            </w:pPr>
            <w:r>
              <w:rPr>
                <w:lang w:eastAsia="zh-CN"/>
              </w:rPr>
              <w:t>11</w:t>
            </w:r>
          </w:p>
        </w:tc>
        <w:tc>
          <w:tcPr>
            <w:tcW w:w="0" w:type="auto"/>
            <w:tcBorders>
              <w:right w:val="single" w:sz="8" w:space="0" w:color="auto"/>
            </w:tcBorders>
          </w:tcPr>
          <w:p w14:paraId="30D99547" w14:textId="77777777" w:rsidR="005B2170" w:rsidRDefault="005B2170" w:rsidP="0003781A">
            <w:pPr>
              <w:pStyle w:val="TableCell"/>
              <w:rPr>
                <w:lang w:eastAsia="zh-CN"/>
              </w:rPr>
            </w:pPr>
            <w:r>
              <w:rPr>
                <w:lang w:eastAsia="zh-CN"/>
              </w:rPr>
              <w:t>Stiffness</w:t>
            </w:r>
          </w:p>
        </w:tc>
      </w:tr>
      <w:tr w:rsidR="005B2170" w14:paraId="6844ACDB" w14:textId="77777777" w:rsidTr="00130242">
        <w:trPr>
          <w:jc w:val="center"/>
        </w:trPr>
        <w:tc>
          <w:tcPr>
            <w:tcW w:w="0" w:type="auto"/>
            <w:tcBorders>
              <w:left w:val="single" w:sz="8" w:space="0" w:color="auto"/>
              <w:bottom w:val="single" w:sz="8" w:space="0" w:color="auto"/>
            </w:tcBorders>
          </w:tcPr>
          <w:p w14:paraId="17A26392" w14:textId="77777777" w:rsidR="005B2170" w:rsidRDefault="005B2170" w:rsidP="0003781A">
            <w:pPr>
              <w:pStyle w:val="TableCell"/>
              <w:rPr>
                <w:lang w:eastAsia="zh-CN"/>
              </w:rPr>
            </w:pPr>
            <w:r>
              <w:rPr>
                <w:lang w:eastAsia="zh-CN"/>
              </w:rPr>
              <w:t>12</w:t>
            </w:r>
          </w:p>
        </w:tc>
        <w:tc>
          <w:tcPr>
            <w:tcW w:w="0" w:type="auto"/>
            <w:tcBorders>
              <w:bottom w:val="single" w:sz="8" w:space="0" w:color="auto"/>
              <w:right w:val="single" w:sz="8" w:space="0" w:color="auto"/>
            </w:tcBorders>
          </w:tcPr>
          <w:p w14:paraId="4BD29255" w14:textId="77777777" w:rsidR="005B2170" w:rsidRDefault="005B2170" w:rsidP="0003781A">
            <w:pPr>
              <w:pStyle w:val="TableCell"/>
              <w:rPr>
                <w:lang w:eastAsia="zh-CN"/>
              </w:rPr>
            </w:pPr>
            <w:r>
              <w:rPr>
                <w:lang w:eastAsia="zh-CN"/>
              </w:rPr>
              <w:t>Friction</w:t>
            </w:r>
          </w:p>
        </w:tc>
      </w:tr>
    </w:tbl>
    <w:p w14:paraId="2C148B43" w14:textId="77777777" w:rsidR="00C42858" w:rsidRDefault="00C42858" w:rsidP="00C42858">
      <w:pPr>
        <w:pStyle w:val="BodyText"/>
      </w:pPr>
    </w:p>
    <w:p w14:paraId="2DA82F91" w14:textId="0EC1638B" w:rsidR="005B2170" w:rsidRDefault="005B2170">
      <w:pPr>
        <w:pStyle w:val="BoxHeading4"/>
        <w:numPr>
          <w:ilvl w:val="3"/>
          <w:numId w:val="1"/>
        </w:numPr>
        <w:tabs>
          <w:tab w:val="num" w:pos="360"/>
        </w:tabs>
        <w:outlineLvl w:val="4"/>
      </w:pPr>
      <w:r>
        <w:t>Syntax</w:t>
      </w:r>
    </w:p>
    <w:p w14:paraId="283597A2" w14:textId="7C847731" w:rsidR="005B2170" w:rsidRDefault="005B2170" w:rsidP="005B2170">
      <w:pPr>
        <w:pStyle w:val="code"/>
      </w:pPr>
      <w:r>
        <w:t xml:space="preserve">aligned(8) class </w:t>
      </w:r>
      <w:r w:rsidRPr="007232E3">
        <w:rPr>
          <w:rStyle w:val="codeChar"/>
          <w:szCs w:val="22"/>
        </w:rPr>
        <w:t>Haptic</w:t>
      </w:r>
      <w:r>
        <w:rPr>
          <w:rStyle w:val="codeChar"/>
          <w:szCs w:val="22"/>
        </w:rPr>
        <w:t>PerceptionDescription</w:t>
      </w:r>
      <w:r w:rsidRPr="007232E3">
        <w:rPr>
          <w:rStyle w:val="codeChar"/>
          <w:szCs w:val="22"/>
        </w:rPr>
        <w:t>Box</w:t>
      </w:r>
      <w:r>
        <w:t>()</w:t>
      </w:r>
      <w:r>
        <w:br/>
        <w:t xml:space="preserve">    extends FullBox('hprd', version = 0, flags= 0) {</w:t>
      </w:r>
      <w:r>
        <w:br/>
        <w:t xml:space="preserve">    unsigned int(</w:t>
      </w:r>
      <w:del w:id="531" w:author="Henry Da Costa" w:date="2022-10-28T12:41:00Z">
        <w:r w:rsidDel="00570497">
          <w:delText>16</w:delText>
        </w:r>
      </w:del>
      <w:ins w:id="532" w:author="Henry Da Costa" w:date="2022-10-28T12:41:00Z">
        <w:r w:rsidR="00570497">
          <w:t>8</w:t>
        </w:r>
      </w:ins>
      <w:r>
        <w:t>) perception_id;</w:t>
      </w:r>
      <w:r>
        <w:br/>
        <w:t xml:space="preserve">    unsigned int(8) perception_modality;</w:t>
      </w:r>
      <w:r>
        <w:br/>
        <w:t xml:space="preserve">    utf8string description;</w:t>
      </w:r>
      <w:r>
        <w:br/>
        <w:t xml:space="preserve">    unsigned int(</w:t>
      </w:r>
      <w:del w:id="533" w:author="Henry Da Costa" w:date="2022-10-28T12:41:00Z">
        <w:r w:rsidDel="00570497">
          <w:delText>16</w:delText>
        </w:r>
      </w:del>
      <w:ins w:id="534" w:author="Henry Da Costa" w:date="2022-10-28T12:41:00Z">
        <w:r w:rsidR="00570497">
          <w:t>8</w:t>
        </w:r>
      </w:ins>
      <w:r>
        <w:t>) avatar_id;</w:t>
      </w:r>
      <w:r>
        <w:br/>
        <w:t xml:space="preserve">    unsigned int(</w:t>
      </w:r>
      <w:del w:id="535" w:author="Henry Da Costa" w:date="2022-10-28T12:41:00Z">
        <w:r w:rsidDel="00570497">
          <w:delText>16</w:delText>
        </w:r>
      </w:del>
      <w:ins w:id="536" w:author="Henry Da Costa" w:date="2022-10-28T12:41:00Z">
        <w:r w:rsidR="00570497">
          <w:t>8</w:t>
        </w:r>
      </w:ins>
      <w:r>
        <w:t>) num_reference_devices;</w:t>
      </w:r>
      <w:r>
        <w:br/>
        <w:t xml:space="preserve">    unsigned int(</w:t>
      </w:r>
      <w:del w:id="537" w:author="Henry Da Costa" w:date="2022-10-28T12:41:00Z">
        <w:r w:rsidDel="00570497">
          <w:delText>16</w:delText>
        </w:r>
      </w:del>
      <w:ins w:id="538" w:author="Henry Da Costa" w:date="2022-10-28T12:41:00Z">
        <w:r w:rsidR="00570497">
          <w:t>8</w:t>
        </w:r>
      </w:ins>
      <w:r>
        <w:t>) num_channels;</w:t>
      </w:r>
      <w:r>
        <w:br/>
        <w:t xml:space="preserve">    for (int i=0; i&lt;num_reference_devices; i++) {</w:t>
      </w:r>
      <w:r>
        <w:br/>
        <w:t xml:space="preserve">        HapticReferenceDeviceDescriptionBox(); // optional</w:t>
      </w:r>
      <w:r>
        <w:br/>
        <w:t xml:space="preserve">    }</w:t>
      </w:r>
      <w:r>
        <w:br/>
        <w:t xml:space="preserve">    for (int i=0; i&lt;num_reference_devices; i++) {</w:t>
      </w:r>
      <w:r>
        <w:br/>
        <w:t xml:space="preserve">        HapticChannelDescriptionBox(); // optional</w:t>
      </w:r>
      <w:r>
        <w:br/>
        <w:t xml:space="preserve">    }</w:t>
      </w:r>
      <w:r>
        <w:br/>
        <w:t>}</w:t>
      </w:r>
    </w:p>
    <w:p w14:paraId="2B06E00B" w14:textId="77777777" w:rsidR="005B2170" w:rsidRDefault="005B2170">
      <w:pPr>
        <w:pStyle w:val="BoxHeading4"/>
        <w:numPr>
          <w:ilvl w:val="3"/>
          <w:numId w:val="1"/>
        </w:numPr>
        <w:tabs>
          <w:tab w:val="num" w:pos="360"/>
        </w:tabs>
        <w:outlineLvl w:val="4"/>
      </w:pPr>
      <w:r>
        <w:lastRenderedPageBreak/>
        <w:t>Semantics</w:t>
      </w:r>
    </w:p>
    <w:p w14:paraId="41CDD6B2" w14:textId="77777777" w:rsidR="005B2170" w:rsidRDefault="005B2170" w:rsidP="005B2170">
      <w:pPr>
        <w:pStyle w:val="fields"/>
      </w:pPr>
      <w:r>
        <w:rPr>
          <w:rStyle w:val="codeChar"/>
        </w:rPr>
        <w:t>perception_id</w:t>
      </w:r>
      <w:r>
        <w:t xml:space="preserve"> indicates the unique ID of the haptic perception.</w:t>
      </w:r>
    </w:p>
    <w:p w14:paraId="10B23632" w14:textId="408AE271" w:rsidR="005B2170" w:rsidRDefault="005B2170" w:rsidP="005B2170">
      <w:pPr>
        <w:pStyle w:val="fields"/>
      </w:pPr>
      <w:r>
        <w:rPr>
          <w:rStyle w:val="codeChar"/>
        </w:rPr>
        <w:t>perception_modality</w:t>
      </w:r>
      <w:r>
        <w:t xml:space="preserve"> </w:t>
      </w:r>
      <w:r w:rsidRPr="004C0322">
        <w:t>indicates</w:t>
      </w:r>
      <w:r>
        <w:t xml:space="preserve"> the type of perception as documented in </w:t>
      </w:r>
      <w:r>
        <w:rPr>
          <w:lang w:eastAsia="zh-CN"/>
        </w:rPr>
        <w:fldChar w:fldCharType="begin"/>
      </w:r>
      <w:r>
        <w:rPr>
          <w:lang w:eastAsia="zh-CN"/>
        </w:rPr>
        <w:instrText xml:space="preserve"> REF _Ref117603029 \h </w:instrText>
      </w:r>
      <w:r>
        <w:rPr>
          <w:lang w:eastAsia="zh-CN"/>
        </w:rPr>
      </w:r>
      <w:r>
        <w:rPr>
          <w:lang w:eastAsia="zh-CN"/>
        </w:rPr>
        <w:fldChar w:fldCharType="separate"/>
      </w:r>
      <w:r w:rsidR="00ED7BA4">
        <w:t xml:space="preserve">Table </w:t>
      </w:r>
      <w:r w:rsidR="00ED7BA4">
        <w:rPr>
          <w:noProof/>
        </w:rPr>
        <w:t>3</w:t>
      </w:r>
      <w:r>
        <w:rPr>
          <w:lang w:eastAsia="zh-CN"/>
        </w:rPr>
        <w:fldChar w:fldCharType="end"/>
      </w:r>
      <w:r>
        <w:t>.</w:t>
      </w:r>
    </w:p>
    <w:p w14:paraId="1FD5D33D" w14:textId="77777777" w:rsidR="005B2170" w:rsidRDefault="005B2170" w:rsidP="005B2170">
      <w:pPr>
        <w:pStyle w:val="fields"/>
      </w:pPr>
      <w:r>
        <w:rPr>
          <w:rStyle w:val="codeChar"/>
        </w:rPr>
        <w:t>description</w:t>
      </w:r>
      <w:r>
        <w:t xml:space="preserve"> contains a brief description of the haptic perception.</w:t>
      </w:r>
    </w:p>
    <w:p w14:paraId="6915920A" w14:textId="77777777" w:rsidR="005B2170" w:rsidRDefault="005B2170" w:rsidP="005B2170">
      <w:pPr>
        <w:pStyle w:val="fields"/>
      </w:pPr>
      <w:r>
        <w:rPr>
          <w:rStyle w:val="codeChar"/>
        </w:rPr>
        <w:t>avatar_id</w:t>
      </w:r>
      <w:r>
        <w:t xml:space="preserve"> </w:t>
      </w:r>
      <w:r w:rsidRPr="004C0322">
        <w:t>indicates</w:t>
      </w:r>
      <w:r>
        <w:t xml:space="preserve"> the u</w:t>
      </w:r>
      <w:r w:rsidRPr="00473776">
        <w:t>nique identifier of the associated avatar body model</w:t>
      </w:r>
      <w:r>
        <w:t>.</w:t>
      </w:r>
    </w:p>
    <w:p w14:paraId="7B908363" w14:textId="77777777" w:rsidR="005B2170" w:rsidRDefault="005B2170">
      <w:pPr>
        <w:pStyle w:val="Heading3"/>
        <w:numPr>
          <w:ilvl w:val="2"/>
          <w:numId w:val="1"/>
        </w:numPr>
      </w:pPr>
      <w:bookmarkStart w:id="539" w:name="_Toc117857703"/>
      <w:r>
        <w:t>Haptic reference device description box</w:t>
      </w:r>
      <w:bookmarkEnd w:id="539"/>
    </w:p>
    <w:p w14:paraId="720D7389" w14:textId="77777777" w:rsidR="005B2170" w:rsidRDefault="005B2170">
      <w:pPr>
        <w:pStyle w:val="BoxHeading4"/>
        <w:numPr>
          <w:ilvl w:val="3"/>
          <w:numId w:val="1"/>
        </w:numPr>
        <w:tabs>
          <w:tab w:val="num" w:pos="360"/>
        </w:tabs>
        <w:outlineLvl w:val="4"/>
      </w:pPr>
      <w:r>
        <w:t>Definition</w:t>
      </w:r>
    </w:p>
    <w:p w14:paraId="0916314E" w14:textId="77777777" w:rsidR="005B2170" w:rsidRPr="00D65D0A" w:rsidRDefault="005B2170" w:rsidP="005B2170">
      <w:pPr>
        <w:pStyle w:val="Atom"/>
      </w:pPr>
      <w:r>
        <w:t>Box Type:</w:t>
      </w:r>
      <w:r>
        <w:tab/>
      </w:r>
      <w:r>
        <w:tab/>
      </w:r>
      <w:r w:rsidRPr="001F1BE5">
        <w:rPr>
          <w:rStyle w:val="codeChar"/>
        </w:rPr>
        <w:t>'</w:t>
      </w:r>
      <w:r>
        <w:rPr>
          <w:rStyle w:val="codeChar"/>
        </w:rPr>
        <w:t>hrdd</w:t>
      </w:r>
      <w:r w:rsidRPr="001F1BE5">
        <w:rPr>
          <w:rStyle w:val="codeChar"/>
        </w:rPr>
        <w:t>'</w:t>
      </w:r>
      <w:r>
        <w:rPr>
          <w:rStyle w:val="InlineCode"/>
        </w:rPr>
        <w:br/>
      </w:r>
      <w:r>
        <w:t>Container:</w:t>
      </w:r>
      <w:r>
        <w:tab/>
      </w:r>
      <w:r>
        <w:tab/>
        <w:t>Haptic perception description box</w:t>
      </w:r>
      <w:r>
        <w:rPr>
          <w:rFonts w:eastAsiaTheme="minorEastAsia"/>
        </w:rPr>
        <w:t xml:space="preserve"> (</w:t>
      </w:r>
      <w:r w:rsidRPr="001F1BE5">
        <w:rPr>
          <w:rStyle w:val="codeChar"/>
        </w:rPr>
        <w:t>'</w:t>
      </w:r>
      <w:proofErr w:type="spellStart"/>
      <w:r>
        <w:rPr>
          <w:rStyle w:val="codeChar"/>
        </w:rPr>
        <w:t>hprd</w:t>
      </w:r>
      <w:proofErr w:type="spellEnd"/>
      <w:r w:rsidRPr="001F1BE5">
        <w:rPr>
          <w:rStyle w:val="codeChar"/>
        </w:rPr>
        <w:t>'</w:t>
      </w:r>
      <w:r>
        <w:rPr>
          <w:rFonts w:eastAsiaTheme="minorEastAsia"/>
        </w:rPr>
        <w:t>)</w:t>
      </w:r>
      <w:r>
        <w:rPr>
          <w:rFonts w:eastAsiaTheme="minorEastAsia"/>
        </w:rPr>
        <w:br/>
      </w:r>
      <w:r>
        <w:t>Mandatory:</w:t>
      </w:r>
      <w:r>
        <w:tab/>
      </w:r>
      <w:r>
        <w:tab/>
        <w:t>No</w:t>
      </w:r>
      <w:r>
        <w:br/>
        <w:t>Quantity:</w:t>
      </w:r>
      <w:r>
        <w:tab/>
      </w:r>
      <w:r>
        <w:tab/>
        <w:t>Zero or more</w:t>
      </w:r>
    </w:p>
    <w:p w14:paraId="336E2B6B" w14:textId="77777777" w:rsidR="005B2170" w:rsidRDefault="005B2170" w:rsidP="00874035">
      <w:pPr>
        <w:pStyle w:val="BodyText"/>
        <w:rPr>
          <w:lang w:eastAsia="zh-CN"/>
        </w:rPr>
      </w:pPr>
      <w:r>
        <w:rPr>
          <w:lang w:eastAsia="zh-CN"/>
        </w:rPr>
        <w:t xml:space="preserve">A </w:t>
      </w:r>
      <w:r w:rsidRPr="007232E3">
        <w:rPr>
          <w:rStyle w:val="codeChar"/>
          <w:rFonts w:eastAsia="Times New Roman"/>
          <w:szCs w:val="22"/>
        </w:rPr>
        <w:t>Haptic</w:t>
      </w:r>
      <w:r>
        <w:rPr>
          <w:rStyle w:val="codeChar"/>
          <w:rFonts w:eastAsia="Times New Roman"/>
          <w:szCs w:val="22"/>
        </w:rPr>
        <w:t>ReferenceDeviceDescriptions</w:t>
      </w:r>
      <w:r w:rsidRPr="007232E3">
        <w:rPr>
          <w:rStyle w:val="codeChar"/>
          <w:rFonts w:eastAsia="Times New Roman"/>
          <w:szCs w:val="22"/>
        </w:rPr>
        <w:t>Box</w:t>
      </w:r>
      <w:r>
        <w:rPr>
          <w:lang w:eastAsia="zh-CN"/>
        </w:rPr>
        <w:t xml:space="preserve"> contains descriptive information about a reference device that is part of the haptic perception.</w:t>
      </w:r>
    </w:p>
    <w:p w14:paraId="2484768C" w14:textId="77777777" w:rsidR="005B2170" w:rsidRDefault="005B2170">
      <w:pPr>
        <w:pStyle w:val="BoxHeading4"/>
        <w:numPr>
          <w:ilvl w:val="3"/>
          <w:numId w:val="1"/>
        </w:numPr>
        <w:tabs>
          <w:tab w:val="num" w:pos="360"/>
        </w:tabs>
        <w:outlineLvl w:val="4"/>
      </w:pPr>
      <w:r>
        <w:t>Syntax</w:t>
      </w:r>
    </w:p>
    <w:p w14:paraId="08C4A810" w14:textId="28D7E1D4" w:rsidR="005B2170" w:rsidRDefault="005B2170" w:rsidP="005B2170">
      <w:pPr>
        <w:pStyle w:val="code"/>
      </w:pPr>
      <w:r>
        <w:t xml:space="preserve">aligned(8) class </w:t>
      </w:r>
      <w:r w:rsidRPr="007232E3">
        <w:rPr>
          <w:rStyle w:val="codeChar"/>
          <w:szCs w:val="22"/>
        </w:rPr>
        <w:t>Haptic</w:t>
      </w:r>
      <w:r>
        <w:rPr>
          <w:rStyle w:val="codeChar"/>
          <w:szCs w:val="22"/>
        </w:rPr>
        <w:t>ReferenceDeviceDescription</w:t>
      </w:r>
      <w:r w:rsidRPr="007232E3">
        <w:rPr>
          <w:rStyle w:val="codeChar"/>
          <w:szCs w:val="22"/>
        </w:rPr>
        <w:t>Box</w:t>
      </w:r>
      <w:r>
        <w:t>()</w:t>
      </w:r>
      <w:r>
        <w:br/>
        <w:t xml:space="preserve">    extends FullBox('hrdd', version = 0, flags= 0) {</w:t>
      </w:r>
      <w:r>
        <w:br/>
        <w:t xml:space="preserve">    unsigned int(</w:t>
      </w:r>
      <w:del w:id="540" w:author="Henry Da Costa" w:date="2022-10-28T12:41:00Z">
        <w:r w:rsidDel="005A6B1F">
          <w:delText>16</w:delText>
        </w:r>
      </w:del>
      <w:ins w:id="541" w:author="Henry Da Costa" w:date="2022-10-28T12:41:00Z">
        <w:r w:rsidR="005A6B1F">
          <w:t>8</w:t>
        </w:r>
      </w:ins>
      <w:r>
        <w:t>) device_id;</w:t>
      </w:r>
      <w:r>
        <w:br/>
        <w:t xml:space="preserve">    utf8string name;</w:t>
      </w:r>
      <w:r>
        <w:br/>
        <w:t xml:space="preserve">    unsigned int(32) body_part_mask;</w:t>
      </w:r>
      <w:r>
        <w:br/>
        <w:t xml:space="preserve">    unsigned int(16) optional_field_mask;</w:t>
      </w:r>
      <w:r>
        <w:br/>
        <w:t xml:space="preserve">    if (optional_field_mask &amp; 0x0001) {</w:t>
      </w:r>
      <w:r>
        <w:br/>
        <w:t xml:space="preserve">        unsigned int(32) maximum_frequency;</w:t>
      </w:r>
      <w:r>
        <w:br/>
        <w:t xml:space="preserve">    }</w:t>
      </w:r>
      <w:r>
        <w:br/>
        <w:t xml:space="preserve">    if (optional_field_mask &amp; 0x0002) {</w:t>
      </w:r>
      <w:r>
        <w:br/>
        <w:t xml:space="preserve">        unsigned int(32) minimum_frequency;</w:t>
      </w:r>
      <w:r>
        <w:br/>
        <w:t xml:space="preserve">    }</w:t>
      </w:r>
      <w:r>
        <w:br/>
        <w:t xml:space="preserve">    if (optional_field_mask &amp; 0x0004) {</w:t>
      </w:r>
      <w:r>
        <w:br/>
        <w:t xml:space="preserve">        unsigned int(32) resonance_frequency;</w:t>
      </w:r>
      <w:r>
        <w:br/>
        <w:t xml:space="preserve">    }</w:t>
      </w:r>
      <w:r>
        <w:br/>
        <w:t xml:space="preserve">    if (optional_field_mask &amp; 0x0008) {</w:t>
      </w:r>
      <w:r>
        <w:br/>
        <w:t xml:space="preserve">        unsigned int(32) maximum_amplitude;</w:t>
      </w:r>
      <w:r>
        <w:br/>
        <w:t xml:space="preserve">    }</w:t>
      </w:r>
      <w:r>
        <w:br/>
        <w:t xml:space="preserve">    if (optional_field_mask &amp; 0x0010) {</w:t>
      </w:r>
      <w:r>
        <w:br/>
        <w:t xml:space="preserve">        unsigned int(32) impedance;</w:t>
      </w:r>
      <w:r>
        <w:br/>
        <w:t xml:space="preserve">    }</w:t>
      </w:r>
      <w:r>
        <w:br/>
        <w:t xml:space="preserve">    if (optional_field_mask &amp; 0x0020) {</w:t>
      </w:r>
      <w:r>
        <w:br/>
        <w:t xml:space="preserve">        unsigned int(32) maximum_voltage;</w:t>
      </w:r>
      <w:r>
        <w:br/>
        <w:t xml:space="preserve">    }</w:t>
      </w:r>
      <w:r>
        <w:br/>
        <w:t xml:space="preserve">    if (optional_field_mask &amp; 0x0040) {</w:t>
      </w:r>
      <w:r>
        <w:br/>
        <w:t xml:space="preserve">        unsigned int(32) maximum_current;</w:t>
      </w:r>
      <w:r>
        <w:br/>
        <w:t xml:space="preserve">    }</w:t>
      </w:r>
      <w:r>
        <w:br/>
        <w:t xml:space="preserve">    if (optional_field_mask &amp; 0x0080) {</w:t>
      </w:r>
      <w:r>
        <w:br/>
        <w:t xml:space="preserve">        unsigned int(32) maximum_displacement;</w:t>
      </w:r>
      <w:r>
        <w:br/>
        <w:t xml:space="preserve">    }</w:t>
      </w:r>
      <w:r>
        <w:br/>
        <w:t xml:space="preserve">    if (optional_field_mask &amp; 0x0100) {</w:t>
      </w:r>
      <w:r>
        <w:br/>
        <w:t xml:space="preserve">        unsigned int(32) weight;</w:t>
      </w:r>
      <w:r>
        <w:br/>
        <w:t xml:space="preserve">    }</w:t>
      </w:r>
      <w:r>
        <w:br/>
        <w:t xml:space="preserve">    if (optional_field_mask &amp; 0x0200) {</w:t>
      </w:r>
      <w:r>
        <w:br/>
        <w:t xml:space="preserve">        unsigned int(32) size;</w:t>
      </w:r>
      <w:r>
        <w:br/>
      </w:r>
      <w:r>
        <w:lastRenderedPageBreak/>
        <w:t xml:space="preserve">    }</w:t>
      </w:r>
      <w:r>
        <w:br/>
        <w:t xml:space="preserve">    if (optional_field_mask &amp; 0x0400) {</w:t>
      </w:r>
      <w:r>
        <w:br/>
        <w:t xml:space="preserve">        unsigned int(32) custom;</w:t>
      </w:r>
      <w:r>
        <w:br/>
        <w:t xml:space="preserve">    }</w:t>
      </w:r>
      <w:r>
        <w:br/>
        <w:t xml:space="preserve">    if (optional_field_mask &amp; 0x0800) {</w:t>
      </w:r>
      <w:r>
        <w:br/>
        <w:t xml:space="preserve">        unsigned int(32) type;</w:t>
      </w:r>
      <w:r>
        <w:br/>
        <w:t xml:space="preserve">    }</w:t>
      </w:r>
      <w:r>
        <w:br/>
        <w:t>}</w:t>
      </w:r>
    </w:p>
    <w:p w14:paraId="7B70210F" w14:textId="77777777" w:rsidR="005B2170" w:rsidRDefault="005B2170">
      <w:pPr>
        <w:pStyle w:val="BoxHeading4"/>
        <w:numPr>
          <w:ilvl w:val="3"/>
          <w:numId w:val="1"/>
        </w:numPr>
        <w:tabs>
          <w:tab w:val="num" w:pos="360"/>
        </w:tabs>
        <w:outlineLvl w:val="4"/>
      </w:pPr>
      <w:r>
        <w:t>Semantics</w:t>
      </w:r>
    </w:p>
    <w:p w14:paraId="17B145F2" w14:textId="77777777" w:rsidR="005B2170" w:rsidRDefault="005B2170" w:rsidP="005B2170">
      <w:pPr>
        <w:pStyle w:val="fields"/>
      </w:pPr>
      <w:r>
        <w:rPr>
          <w:rStyle w:val="codeChar"/>
        </w:rPr>
        <w:t>device_id</w:t>
      </w:r>
      <w:r>
        <w:t xml:space="preserve"> indicates the unique ID of the device within the haptic perception.</w:t>
      </w:r>
    </w:p>
    <w:p w14:paraId="06D51462" w14:textId="77777777" w:rsidR="005B2170" w:rsidRDefault="005B2170" w:rsidP="005B2170">
      <w:pPr>
        <w:pStyle w:val="fields"/>
      </w:pPr>
      <w:r>
        <w:rPr>
          <w:rStyle w:val="codeChar"/>
        </w:rPr>
        <w:t>name</w:t>
      </w:r>
      <w:r>
        <w:t xml:space="preserve"> contains the user defined name of the device.</w:t>
      </w:r>
    </w:p>
    <w:p w14:paraId="377BA14F" w14:textId="77777777" w:rsidR="005B2170" w:rsidRDefault="005B2170" w:rsidP="005B2170">
      <w:pPr>
        <w:pStyle w:val="fields"/>
      </w:pPr>
      <w:r>
        <w:rPr>
          <w:rStyle w:val="codeChar"/>
        </w:rPr>
        <w:t>body_part_mask</w:t>
      </w:r>
      <w:r>
        <w:t xml:space="preserve"> is a b</w:t>
      </w:r>
      <w:r w:rsidRPr="00100298">
        <w:t xml:space="preserve">inary mask specifying the location of the device or actuator on the body as defined in </w:t>
      </w:r>
      <w:r w:rsidRPr="00517191">
        <w:t>ISO/IEC 23090-31</w:t>
      </w:r>
      <w:r>
        <w:t>.</w:t>
      </w:r>
    </w:p>
    <w:p w14:paraId="1CE825E6" w14:textId="77777777" w:rsidR="005B2170" w:rsidRDefault="005B2170" w:rsidP="005B2170">
      <w:pPr>
        <w:pStyle w:val="fields"/>
      </w:pPr>
      <w:r>
        <w:rPr>
          <w:rStyle w:val="codeChar"/>
        </w:rPr>
        <w:t>optional_field_mask</w:t>
      </w:r>
      <w:r>
        <w:t xml:space="preserve"> is a b</w:t>
      </w:r>
      <w:r w:rsidRPr="009900BB">
        <w:t>inary mask defining which of the device properties are stored</w:t>
      </w:r>
      <w:r>
        <w:t>.</w:t>
      </w:r>
    </w:p>
    <w:p w14:paraId="1102A600" w14:textId="77777777" w:rsidR="005B2170" w:rsidRDefault="005B2170" w:rsidP="005B2170">
      <w:pPr>
        <w:pStyle w:val="fields"/>
      </w:pPr>
      <w:r w:rsidRPr="00FF732A">
        <w:rPr>
          <w:rStyle w:val="codeChar"/>
        </w:rPr>
        <w:t>maximum_frequency</w:t>
      </w:r>
      <w:r>
        <w:t xml:space="preserve"> indicates the m</w:t>
      </w:r>
      <w:r w:rsidRPr="006371EB">
        <w:t xml:space="preserve">aximum frequency of the actuator </w:t>
      </w:r>
      <w:r>
        <w:t xml:space="preserve">in </w:t>
      </w:r>
      <w:r w:rsidRPr="006371EB">
        <w:t>H</w:t>
      </w:r>
      <w:r>
        <w:t>ert</w:t>
      </w:r>
      <w:r w:rsidRPr="006371EB">
        <w:t>z</w:t>
      </w:r>
      <w:r>
        <w:t xml:space="preserve">, mapping the full </w:t>
      </w:r>
      <w:r w:rsidRPr="00E7145E">
        <w:rPr>
          <w:rStyle w:val="codeChar"/>
        </w:rPr>
        <w:t>unsigned int(32)</w:t>
      </w:r>
      <w:r>
        <w:t xml:space="preserve"> range to [0,10000].</w:t>
      </w:r>
    </w:p>
    <w:p w14:paraId="2DA6FF61" w14:textId="77777777" w:rsidR="005B2170" w:rsidRDefault="005B2170" w:rsidP="005B2170">
      <w:pPr>
        <w:pStyle w:val="fields"/>
      </w:pPr>
      <w:r w:rsidRPr="00FF732A">
        <w:rPr>
          <w:rStyle w:val="codeChar"/>
        </w:rPr>
        <w:t>m</w:t>
      </w:r>
      <w:r>
        <w:rPr>
          <w:rStyle w:val="codeChar"/>
        </w:rPr>
        <w:t>in</w:t>
      </w:r>
      <w:r w:rsidRPr="00FF732A">
        <w:rPr>
          <w:rStyle w:val="codeChar"/>
        </w:rPr>
        <w:t>imum_frequency</w:t>
      </w:r>
      <w:r>
        <w:t xml:space="preserve"> indicates the min</w:t>
      </w:r>
      <w:r w:rsidRPr="006371EB">
        <w:t xml:space="preserve">imum frequency of the actuator </w:t>
      </w:r>
      <w:r>
        <w:t xml:space="preserve">in </w:t>
      </w:r>
      <w:r w:rsidRPr="006371EB">
        <w:t>H</w:t>
      </w:r>
      <w:r>
        <w:t>ert</w:t>
      </w:r>
      <w:r w:rsidRPr="006371EB">
        <w:t>z</w:t>
      </w:r>
      <w:r>
        <w:t xml:space="preserve">, mapping the full </w:t>
      </w:r>
      <w:r w:rsidRPr="00E7145E">
        <w:rPr>
          <w:rStyle w:val="codeChar"/>
        </w:rPr>
        <w:t>unsigned int(32)</w:t>
      </w:r>
      <w:r>
        <w:t xml:space="preserve"> range to [0,10000].</w:t>
      </w:r>
    </w:p>
    <w:p w14:paraId="7A9FFA9C" w14:textId="77777777" w:rsidR="005B2170" w:rsidRDefault="005B2170" w:rsidP="005B2170">
      <w:pPr>
        <w:pStyle w:val="fields"/>
      </w:pPr>
      <w:r>
        <w:rPr>
          <w:rStyle w:val="codeChar"/>
        </w:rPr>
        <w:t>resonance</w:t>
      </w:r>
      <w:r w:rsidRPr="00FF732A">
        <w:rPr>
          <w:rStyle w:val="codeChar"/>
        </w:rPr>
        <w:t>_frequency</w:t>
      </w:r>
      <w:r>
        <w:t xml:space="preserve"> indicates the resonance</w:t>
      </w:r>
      <w:r w:rsidRPr="006371EB">
        <w:t xml:space="preserve"> frequency of the actuator </w:t>
      </w:r>
      <w:r>
        <w:t xml:space="preserve">in </w:t>
      </w:r>
      <w:r w:rsidRPr="006371EB">
        <w:t>H</w:t>
      </w:r>
      <w:r>
        <w:t>ert</w:t>
      </w:r>
      <w:r w:rsidRPr="006371EB">
        <w:t>z</w:t>
      </w:r>
      <w:r>
        <w:t xml:space="preserve">, mapping the full </w:t>
      </w:r>
      <w:r w:rsidRPr="00E7145E">
        <w:rPr>
          <w:rStyle w:val="codeChar"/>
        </w:rPr>
        <w:t>unsigned int(32)</w:t>
      </w:r>
      <w:r>
        <w:t xml:space="preserve"> range to [0,10000].</w:t>
      </w:r>
    </w:p>
    <w:p w14:paraId="665E32B9" w14:textId="77777777" w:rsidR="005B2170" w:rsidRDefault="005B2170" w:rsidP="005B2170">
      <w:pPr>
        <w:pStyle w:val="fields"/>
      </w:pPr>
      <w:r w:rsidRPr="00FF732A">
        <w:rPr>
          <w:rStyle w:val="codeChar"/>
        </w:rPr>
        <w:t>maximum_</w:t>
      </w:r>
      <w:r>
        <w:rPr>
          <w:rStyle w:val="codeChar"/>
        </w:rPr>
        <w:t>amplitude</w:t>
      </w:r>
      <w:r>
        <w:t xml:space="preserve"> indicates the m</w:t>
      </w:r>
      <w:r w:rsidRPr="006371EB">
        <w:t xml:space="preserve">aximum </w:t>
      </w:r>
      <w:r w:rsidRPr="003A4CA0">
        <w:t>amplitude value of the targeted device according to the perception</w:t>
      </w:r>
      <w:r>
        <w:t xml:space="preserve"> </w:t>
      </w:r>
      <w:r w:rsidRPr="003A4CA0">
        <w:t>modality</w:t>
      </w:r>
      <w:r>
        <w:t xml:space="preserve">, mapping the full </w:t>
      </w:r>
      <w:r w:rsidRPr="00E7145E">
        <w:rPr>
          <w:rStyle w:val="codeChar"/>
        </w:rPr>
        <w:t>unsigned int(32)</w:t>
      </w:r>
      <w:r>
        <w:t xml:space="preserve"> range to [0,10000].</w:t>
      </w:r>
    </w:p>
    <w:p w14:paraId="46CCCD61" w14:textId="77777777" w:rsidR="005B2170" w:rsidRDefault="005B2170" w:rsidP="005B2170">
      <w:pPr>
        <w:pStyle w:val="fields"/>
      </w:pPr>
      <w:r>
        <w:rPr>
          <w:rStyle w:val="codeChar"/>
        </w:rPr>
        <w:t>impedance</w:t>
      </w:r>
      <w:r>
        <w:t xml:space="preserve"> indicates the impedance of the actuator in Ohms, mapping the full </w:t>
      </w:r>
      <w:r w:rsidRPr="00E7145E">
        <w:rPr>
          <w:rStyle w:val="codeChar"/>
        </w:rPr>
        <w:t>unsigned int(32)</w:t>
      </w:r>
      <w:r>
        <w:t xml:space="preserve"> range to [0,10000].</w:t>
      </w:r>
    </w:p>
    <w:p w14:paraId="39EFEAD7" w14:textId="77777777" w:rsidR="005B2170" w:rsidRDefault="005B2170" w:rsidP="005B2170">
      <w:pPr>
        <w:pStyle w:val="fields"/>
      </w:pPr>
      <w:r w:rsidRPr="00FF732A">
        <w:rPr>
          <w:rStyle w:val="codeChar"/>
        </w:rPr>
        <w:t>maximum_</w:t>
      </w:r>
      <w:r>
        <w:rPr>
          <w:rStyle w:val="codeChar"/>
        </w:rPr>
        <w:t>voltage</w:t>
      </w:r>
      <w:r>
        <w:t xml:space="preserve"> indicates the m</w:t>
      </w:r>
      <w:r w:rsidRPr="006371EB">
        <w:t xml:space="preserve">aximum </w:t>
      </w:r>
      <w:r>
        <w:t>voltage</w:t>
      </w:r>
      <w:r w:rsidRPr="003A4CA0">
        <w:t xml:space="preserve"> </w:t>
      </w:r>
      <w:r>
        <w:t xml:space="preserve">of the actuator in Volts, mapping the full </w:t>
      </w:r>
      <w:r w:rsidRPr="00E7145E">
        <w:rPr>
          <w:rStyle w:val="codeChar"/>
        </w:rPr>
        <w:t>unsigned int(32)</w:t>
      </w:r>
      <w:r>
        <w:t xml:space="preserve"> range to [0,10000].</w:t>
      </w:r>
    </w:p>
    <w:p w14:paraId="44110376" w14:textId="77777777" w:rsidR="005B2170" w:rsidRDefault="005B2170" w:rsidP="005B2170">
      <w:pPr>
        <w:pStyle w:val="fields"/>
      </w:pPr>
      <w:r w:rsidRPr="00FF732A">
        <w:rPr>
          <w:rStyle w:val="codeChar"/>
        </w:rPr>
        <w:t>maximum_</w:t>
      </w:r>
      <w:r>
        <w:rPr>
          <w:rStyle w:val="codeChar"/>
        </w:rPr>
        <w:t>current</w:t>
      </w:r>
      <w:r>
        <w:t xml:space="preserve"> indicates the m</w:t>
      </w:r>
      <w:r w:rsidRPr="006371EB">
        <w:t xml:space="preserve">aximum </w:t>
      </w:r>
      <w:r>
        <w:t>current</w:t>
      </w:r>
      <w:r w:rsidRPr="003A4CA0">
        <w:t xml:space="preserve"> </w:t>
      </w:r>
      <w:r>
        <w:t xml:space="preserve">of the actuator in Amperes, mapping the full </w:t>
      </w:r>
      <w:r w:rsidRPr="00E7145E">
        <w:rPr>
          <w:rStyle w:val="codeChar"/>
        </w:rPr>
        <w:t>unsigned int(32)</w:t>
      </w:r>
      <w:r>
        <w:t xml:space="preserve"> range to [0,10000].</w:t>
      </w:r>
    </w:p>
    <w:p w14:paraId="5BBE9909" w14:textId="77777777" w:rsidR="005B2170" w:rsidRDefault="005B2170" w:rsidP="005B2170">
      <w:pPr>
        <w:pStyle w:val="fields"/>
      </w:pPr>
      <w:r w:rsidRPr="00FF732A">
        <w:rPr>
          <w:rStyle w:val="codeChar"/>
        </w:rPr>
        <w:t>maximum_</w:t>
      </w:r>
      <w:r>
        <w:rPr>
          <w:rStyle w:val="codeChar"/>
        </w:rPr>
        <w:t>displacement</w:t>
      </w:r>
      <w:r>
        <w:t xml:space="preserve"> indicates the m</w:t>
      </w:r>
      <w:r w:rsidRPr="006371EB">
        <w:t xml:space="preserve">aximum </w:t>
      </w:r>
      <w:r>
        <w:t>displacement</w:t>
      </w:r>
      <w:r w:rsidRPr="003A4CA0">
        <w:t xml:space="preserve"> </w:t>
      </w:r>
      <w:r>
        <w:t xml:space="preserve">of the actuator in millimetres, mapping the full </w:t>
      </w:r>
      <w:r w:rsidRPr="00E7145E">
        <w:rPr>
          <w:rStyle w:val="codeChar"/>
        </w:rPr>
        <w:t>unsigned int(32)</w:t>
      </w:r>
      <w:r>
        <w:t xml:space="preserve"> range to [0,10000].</w:t>
      </w:r>
    </w:p>
    <w:p w14:paraId="3A01DFF0" w14:textId="77777777" w:rsidR="005B2170" w:rsidRDefault="005B2170" w:rsidP="005B2170">
      <w:pPr>
        <w:pStyle w:val="fields"/>
      </w:pPr>
      <w:r>
        <w:rPr>
          <w:rStyle w:val="codeChar"/>
        </w:rPr>
        <w:t>weight</w:t>
      </w:r>
      <w:r>
        <w:t xml:space="preserve"> indicates the weight</w:t>
      </w:r>
      <w:r w:rsidRPr="003A4CA0">
        <w:t xml:space="preserve"> </w:t>
      </w:r>
      <w:r>
        <w:t xml:space="preserve">of the device in kilograms, mapping the full </w:t>
      </w:r>
      <w:r w:rsidRPr="00E7145E">
        <w:rPr>
          <w:rStyle w:val="codeChar"/>
        </w:rPr>
        <w:t>unsigned int(32)</w:t>
      </w:r>
      <w:r>
        <w:t xml:space="preserve"> range to [0,10000].</w:t>
      </w:r>
    </w:p>
    <w:p w14:paraId="74F8C2B7" w14:textId="77777777" w:rsidR="005B2170" w:rsidRDefault="005B2170" w:rsidP="005B2170">
      <w:pPr>
        <w:pStyle w:val="fields"/>
      </w:pPr>
      <w:r>
        <w:rPr>
          <w:rStyle w:val="codeChar"/>
        </w:rPr>
        <w:t>size</w:t>
      </w:r>
      <w:r>
        <w:t xml:space="preserve"> indicates the size of the device in millimetres, mapping the full </w:t>
      </w:r>
      <w:r w:rsidRPr="00E7145E">
        <w:rPr>
          <w:rStyle w:val="codeChar"/>
        </w:rPr>
        <w:t>unsigned int(32)</w:t>
      </w:r>
      <w:r>
        <w:t xml:space="preserve"> range to [0,10000].</w:t>
      </w:r>
    </w:p>
    <w:p w14:paraId="0652E018" w14:textId="77777777" w:rsidR="005B2170" w:rsidRDefault="005B2170" w:rsidP="005B2170">
      <w:pPr>
        <w:pStyle w:val="fields"/>
      </w:pPr>
      <w:r>
        <w:rPr>
          <w:rStyle w:val="codeChar"/>
        </w:rPr>
        <w:t>custom</w:t>
      </w:r>
      <w:r>
        <w:t xml:space="preserve"> contains user defined data.</w:t>
      </w:r>
    </w:p>
    <w:p w14:paraId="346BA4B4" w14:textId="77777777" w:rsidR="005B2170" w:rsidRDefault="005B2170">
      <w:pPr>
        <w:pStyle w:val="Heading3"/>
        <w:numPr>
          <w:ilvl w:val="2"/>
          <w:numId w:val="1"/>
        </w:numPr>
      </w:pPr>
      <w:bookmarkStart w:id="542" w:name="_Toc117857704"/>
      <w:r>
        <w:t>Haptic channel description box</w:t>
      </w:r>
      <w:bookmarkEnd w:id="542"/>
    </w:p>
    <w:p w14:paraId="209A58C5" w14:textId="77777777" w:rsidR="005B2170" w:rsidRDefault="005B2170">
      <w:pPr>
        <w:pStyle w:val="BoxHeading4"/>
        <w:numPr>
          <w:ilvl w:val="3"/>
          <w:numId w:val="1"/>
        </w:numPr>
        <w:tabs>
          <w:tab w:val="num" w:pos="360"/>
        </w:tabs>
        <w:outlineLvl w:val="4"/>
      </w:pPr>
      <w:r>
        <w:t>Definition</w:t>
      </w:r>
    </w:p>
    <w:p w14:paraId="5C4C4D10" w14:textId="77777777" w:rsidR="005B2170" w:rsidRPr="00D65D0A" w:rsidRDefault="005B2170" w:rsidP="005B2170">
      <w:pPr>
        <w:pStyle w:val="Atom"/>
      </w:pPr>
      <w:r>
        <w:t>Box Type:</w:t>
      </w:r>
      <w:r>
        <w:tab/>
      </w:r>
      <w:r>
        <w:tab/>
      </w:r>
      <w:r w:rsidRPr="001F1BE5">
        <w:rPr>
          <w:rStyle w:val="codeChar"/>
        </w:rPr>
        <w:t>'</w:t>
      </w:r>
      <w:r>
        <w:rPr>
          <w:rStyle w:val="codeChar"/>
        </w:rPr>
        <w:t>hchd</w:t>
      </w:r>
      <w:r w:rsidRPr="001F1BE5">
        <w:rPr>
          <w:rStyle w:val="codeChar"/>
        </w:rPr>
        <w:t>'</w:t>
      </w:r>
      <w:r>
        <w:rPr>
          <w:rStyle w:val="InlineCode"/>
        </w:rPr>
        <w:br/>
      </w:r>
      <w:r>
        <w:t>Container:</w:t>
      </w:r>
      <w:r>
        <w:tab/>
      </w:r>
      <w:r>
        <w:tab/>
        <w:t>Haptic perception description box</w:t>
      </w:r>
      <w:r>
        <w:rPr>
          <w:rFonts w:eastAsiaTheme="minorEastAsia"/>
        </w:rPr>
        <w:t xml:space="preserve"> (</w:t>
      </w:r>
      <w:r w:rsidRPr="001F1BE5">
        <w:rPr>
          <w:rStyle w:val="codeChar"/>
        </w:rPr>
        <w:t>'</w:t>
      </w:r>
      <w:proofErr w:type="spellStart"/>
      <w:r>
        <w:rPr>
          <w:rStyle w:val="codeChar"/>
        </w:rPr>
        <w:t>hprd</w:t>
      </w:r>
      <w:proofErr w:type="spellEnd"/>
      <w:r w:rsidRPr="001F1BE5">
        <w:rPr>
          <w:rStyle w:val="codeChar"/>
        </w:rPr>
        <w:t>'</w:t>
      </w:r>
      <w:r>
        <w:rPr>
          <w:rFonts w:eastAsiaTheme="minorEastAsia"/>
        </w:rPr>
        <w:t>)</w:t>
      </w:r>
      <w:r>
        <w:rPr>
          <w:rFonts w:eastAsiaTheme="minorEastAsia"/>
        </w:rPr>
        <w:br/>
      </w:r>
      <w:r>
        <w:t>Mandatory:</w:t>
      </w:r>
      <w:r>
        <w:tab/>
      </w:r>
      <w:r>
        <w:tab/>
        <w:t>No</w:t>
      </w:r>
      <w:r>
        <w:br/>
        <w:t>Quantity:</w:t>
      </w:r>
      <w:r>
        <w:tab/>
      </w:r>
      <w:r>
        <w:tab/>
        <w:t>Zero or more</w:t>
      </w:r>
    </w:p>
    <w:p w14:paraId="7635544C" w14:textId="77777777" w:rsidR="005B2170" w:rsidRDefault="005B2170" w:rsidP="00874035">
      <w:pPr>
        <w:pStyle w:val="BodyText"/>
        <w:rPr>
          <w:lang w:eastAsia="zh-CN"/>
        </w:rPr>
      </w:pPr>
      <w:r>
        <w:rPr>
          <w:lang w:eastAsia="zh-CN"/>
        </w:rPr>
        <w:t xml:space="preserve">A </w:t>
      </w:r>
      <w:r w:rsidRPr="007232E3">
        <w:rPr>
          <w:rStyle w:val="codeChar"/>
          <w:rFonts w:eastAsia="Times New Roman"/>
          <w:szCs w:val="22"/>
        </w:rPr>
        <w:t>Haptic</w:t>
      </w:r>
      <w:r>
        <w:rPr>
          <w:rStyle w:val="codeChar"/>
          <w:rFonts w:eastAsia="Times New Roman"/>
          <w:szCs w:val="22"/>
        </w:rPr>
        <w:t>ChannelDescriptions</w:t>
      </w:r>
      <w:r w:rsidRPr="007232E3">
        <w:rPr>
          <w:rStyle w:val="codeChar"/>
          <w:rFonts w:eastAsia="Times New Roman"/>
          <w:szCs w:val="22"/>
        </w:rPr>
        <w:t>Box</w:t>
      </w:r>
      <w:r>
        <w:rPr>
          <w:lang w:eastAsia="zh-CN"/>
        </w:rPr>
        <w:t xml:space="preserve"> contains descriptive information about a haptic channel that is part of the haptic perception</w:t>
      </w:r>
      <w:r w:rsidRPr="0093389C">
        <w:rPr>
          <w:lang w:eastAsia="zh-CN"/>
        </w:rPr>
        <w:t xml:space="preserve"> </w:t>
      </w:r>
      <w:r>
        <w:rPr>
          <w:lang w:eastAsia="zh-CN"/>
        </w:rPr>
        <w:t xml:space="preserve">and may contain </w:t>
      </w:r>
      <w:r w:rsidRPr="003B5E74">
        <w:rPr>
          <w:rStyle w:val="codeChar"/>
          <w:rFonts w:eastAsia="Times New Roman"/>
          <w:szCs w:val="22"/>
        </w:rPr>
        <w:t>HapticBandDescriptionBox</w:t>
      </w:r>
      <w:r>
        <w:rPr>
          <w:lang w:eastAsia="zh-CN"/>
        </w:rPr>
        <w:t>es describing haptic bands that are part of the haptic channel.</w:t>
      </w:r>
    </w:p>
    <w:p w14:paraId="76EFE09E" w14:textId="77777777" w:rsidR="005B2170" w:rsidRDefault="005B2170" w:rsidP="00874035">
      <w:pPr>
        <w:pStyle w:val="BodyText"/>
        <w:rPr>
          <w:lang w:eastAsia="zh-CN"/>
        </w:rPr>
      </w:pPr>
      <w:r>
        <w:rPr>
          <w:lang w:eastAsia="zh-CN"/>
        </w:rPr>
        <w:lastRenderedPageBreak/>
        <w:t xml:space="preserve">The </w:t>
      </w:r>
      <w:r w:rsidRPr="00AC7469">
        <w:rPr>
          <w:rStyle w:val="codeChar"/>
          <w:rFonts w:eastAsia="Times New Roman"/>
          <w:szCs w:val="22"/>
        </w:rPr>
        <w:t>Haptic</w:t>
      </w:r>
      <w:r>
        <w:rPr>
          <w:rStyle w:val="codeChar"/>
          <w:rFonts w:eastAsia="Times New Roman"/>
          <w:szCs w:val="22"/>
        </w:rPr>
        <w:t>Band</w:t>
      </w:r>
      <w:r w:rsidRPr="00AC7469">
        <w:rPr>
          <w:rStyle w:val="codeChar"/>
          <w:rFonts w:eastAsia="Times New Roman"/>
          <w:szCs w:val="22"/>
        </w:rPr>
        <w:t>DescriptionBox</w:t>
      </w:r>
      <w:r>
        <w:rPr>
          <w:lang w:eastAsia="zh-CN"/>
        </w:rPr>
        <w:t xml:space="preserve">es are optional; there may be fewer boxes than the quantity indicated by </w:t>
      </w:r>
      <w:r w:rsidRPr="00AC7469">
        <w:rPr>
          <w:rStyle w:val="codeChar"/>
          <w:rFonts w:eastAsia="Times New Roman"/>
          <w:szCs w:val="22"/>
        </w:rPr>
        <w:t>num_</w:t>
      </w:r>
      <w:r>
        <w:rPr>
          <w:rStyle w:val="codeChar"/>
          <w:rFonts w:eastAsia="Times New Roman"/>
          <w:szCs w:val="22"/>
        </w:rPr>
        <w:t>band</w:t>
      </w:r>
      <w:r w:rsidRPr="00AC7469">
        <w:rPr>
          <w:rStyle w:val="codeChar"/>
          <w:rFonts w:eastAsia="Times New Roman"/>
          <w:szCs w:val="22"/>
        </w:rPr>
        <w:t>s</w:t>
      </w:r>
      <w:r>
        <w:rPr>
          <w:lang w:eastAsia="zh-CN"/>
        </w:rPr>
        <w:t>.</w:t>
      </w:r>
    </w:p>
    <w:p w14:paraId="6B88F4B9" w14:textId="77777777" w:rsidR="005B2170" w:rsidRDefault="005B2170">
      <w:pPr>
        <w:pStyle w:val="BoxHeading4"/>
        <w:numPr>
          <w:ilvl w:val="3"/>
          <w:numId w:val="1"/>
        </w:numPr>
        <w:tabs>
          <w:tab w:val="num" w:pos="360"/>
        </w:tabs>
        <w:outlineLvl w:val="4"/>
      </w:pPr>
      <w:r>
        <w:t>Syntax</w:t>
      </w:r>
    </w:p>
    <w:p w14:paraId="002149A2" w14:textId="15C286D4" w:rsidR="005B2170" w:rsidRDefault="005B2170" w:rsidP="005B2170">
      <w:pPr>
        <w:pStyle w:val="code"/>
      </w:pPr>
      <w:r>
        <w:t xml:space="preserve">aligned(8) class </w:t>
      </w:r>
      <w:r w:rsidRPr="007232E3">
        <w:rPr>
          <w:rStyle w:val="codeChar"/>
          <w:szCs w:val="22"/>
        </w:rPr>
        <w:t>Haptic</w:t>
      </w:r>
      <w:r>
        <w:rPr>
          <w:rStyle w:val="codeChar"/>
          <w:szCs w:val="22"/>
        </w:rPr>
        <w:t>ChannelDescription</w:t>
      </w:r>
      <w:r w:rsidRPr="007232E3">
        <w:rPr>
          <w:rStyle w:val="codeChar"/>
          <w:szCs w:val="22"/>
        </w:rPr>
        <w:t>Box</w:t>
      </w:r>
      <w:r>
        <w:t>()</w:t>
      </w:r>
      <w:r>
        <w:br/>
        <w:t xml:space="preserve">    extends FullBox('hchd', version = 0, flags= 0) {</w:t>
      </w:r>
      <w:r>
        <w:br/>
        <w:t xml:space="preserve">    unsigned int(</w:t>
      </w:r>
      <w:del w:id="543" w:author="Henry Da Costa" w:date="2022-10-28T12:42:00Z">
        <w:r w:rsidDel="001972B1">
          <w:delText>16</w:delText>
        </w:r>
      </w:del>
      <w:ins w:id="544" w:author="Henry Da Costa" w:date="2022-10-28T12:42:00Z">
        <w:r w:rsidR="001972B1">
          <w:t>8</w:t>
        </w:r>
      </w:ins>
      <w:r>
        <w:t>) channel_id;</w:t>
      </w:r>
      <w:r>
        <w:br/>
        <w:t xml:space="preserve">    utf8string description;</w:t>
      </w:r>
      <w:r>
        <w:br/>
        <w:t xml:space="preserve">    unsigned int(</w:t>
      </w:r>
      <w:del w:id="545" w:author="Henry Da Costa" w:date="2022-10-28T12:42:00Z">
        <w:r w:rsidDel="001972B1">
          <w:delText>16</w:delText>
        </w:r>
      </w:del>
      <w:ins w:id="546" w:author="Henry Da Costa" w:date="2022-10-28T12:42:00Z">
        <w:r w:rsidR="001972B1">
          <w:t>8</w:t>
        </w:r>
      </w:ins>
      <w:r>
        <w:t>) device_id;</w:t>
      </w:r>
      <w:r>
        <w:br/>
        <w:t xml:space="preserve">    unsigned int(32) gain;</w:t>
      </w:r>
      <w:r>
        <w:br/>
        <w:t xml:space="preserve">    unsigned int(32) mixing_weight;</w:t>
      </w:r>
      <w:r>
        <w:br/>
        <w:t xml:space="preserve">    unsigned int(32) body_part_mask;</w:t>
      </w:r>
      <w:r>
        <w:br/>
        <w:t xml:space="preserve">    unsigned int(32) sampling_frequency;</w:t>
      </w:r>
      <w:r>
        <w:br/>
        <w:t xml:space="preserve">    if (sampling_frequency &gt; 0) {</w:t>
      </w:r>
      <w:r>
        <w:br/>
        <w:t xml:space="preserve">        unsigned int(32) sample_count;</w:t>
      </w:r>
      <w:r>
        <w:br/>
        <w:t xml:space="preserve">    }</w:t>
      </w:r>
      <w:r>
        <w:br/>
        <w:t xml:space="preserve">    unsigned int(8) optional_metadata_mask;</w:t>
      </w:r>
      <w:r>
        <w:br/>
        <w:t xml:space="preserve">    if (optional_metadata_mask &amp; 0x01) {</w:t>
      </w:r>
      <w:r>
        <w:br/>
        <w:t xml:space="preserve">        unsigned int(8) direction_x;</w:t>
      </w:r>
      <w:r>
        <w:br/>
        <w:t xml:space="preserve">        unsigned int(8) direction_y;</w:t>
      </w:r>
      <w:r>
        <w:br/>
        <w:t xml:space="preserve">        unsigned int(8) direction_z;</w:t>
      </w:r>
      <w:r>
        <w:br/>
        <w:t xml:space="preserve">    }</w:t>
      </w:r>
      <w:r>
        <w:br/>
        <w:t xml:space="preserve">    unsigned int(</w:t>
      </w:r>
      <w:del w:id="547" w:author="Henry Da Costa" w:date="2022-10-28T12:42:00Z">
        <w:r w:rsidDel="00CE1722">
          <w:delText>32</w:delText>
        </w:r>
      </w:del>
      <w:ins w:id="548" w:author="Henry Da Costa" w:date="2022-10-28T12:42:00Z">
        <w:r w:rsidR="00CE1722">
          <w:t>16</w:t>
        </w:r>
      </w:ins>
      <w:r>
        <w:t>) vertex_count;</w:t>
      </w:r>
      <w:r>
        <w:br/>
        <w:t xml:space="preserve">    for (int i=0; i&lt;vertex_count; i++) {</w:t>
      </w:r>
      <w:r>
        <w:br/>
        <w:t xml:space="preserve">        unsigned int(32) vertex;</w:t>
      </w:r>
      <w:r>
        <w:br/>
        <w:t xml:space="preserve">    }</w:t>
      </w:r>
      <w:r>
        <w:br/>
        <w:t xml:space="preserve">    unsigned int(</w:t>
      </w:r>
      <w:del w:id="549" w:author="Henry Da Costa" w:date="2022-10-28T12:42:00Z">
        <w:r w:rsidDel="00620B7C">
          <w:delText>16</w:delText>
        </w:r>
      </w:del>
      <w:ins w:id="550" w:author="Henry Da Costa" w:date="2022-10-28T12:42:00Z">
        <w:r w:rsidR="00620B7C">
          <w:t>8</w:t>
        </w:r>
      </w:ins>
      <w:r>
        <w:t>) num_bands;</w:t>
      </w:r>
      <w:r>
        <w:br/>
        <w:t xml:space="preserve">    for (i=0; i&lt;num_bands; i++) {</w:t>
      </w:r>
      <w:r>
        <w:br/>
        <w:t xml:space="preserve">        HapticBandDescriptionBox(); // optional</w:t>
      </w:r>
      <w:r>
        <w:br/>
        <w:t xml:space="preserve">    }</w:t>
      </w:r>
      <w:r>
        <w:br/>
        <w:t>}</w:t>
      </w:r>
    </w:p>
    <w:p w14:paraId="18127909" w14:textId="77777777" w:rsidR="005B2170" w:rsidRDefault="005B2170">
      <w:pPr>
        <w:pStyle w:val="BoxHeading4"/>
        <w:numPr>
          <w:ilvl w:val="3"/>
          <w:numId w:val="1"/>
        </w:numPr>
        <w:tabs>
          <w:tab w:val="num" w:pos="360"/>
        </w:tabs>
        <w:outlineLvl w:val="4"/>
      </w:pPr>
      <w:r>
        <w:t>Semantics</w:t>
      </w:r>
    </w:p>
    <w:p w14:paraId="17BA160E" w14:textId="77777777" w:rsidR="005B2170" w:rsidRDefault="005B2170" w:rsidP="005B2170">
      <w:pPr>
        <w:pStyle w:val="fields"/>
      </w:pPr>
      <w:r>
        <w:rPr>
          <w:rStyle w:val="codeChar"/>
        </w:rPr>
        <w:t>channel_id</w:t>
      </w:r>
      <w:r>
        <w:t xml:space="preserve"> indicates the unique ID of the haptic channel within the haptic perception.</w:t>
      </w:r>
    </w:p>
    <w:p w14:paraId="58ECD961" w14:textId="77777777" w:rsidR="005B2170" w:rsidRDefault="005B2170" w:rsidP="005B2170">
      <w:pPr>
        <w:pStyle w:val="fields"/>
      </w:pPr>
      <w:r>
        <w:rPr>
          <w:rStyle w:val="codeChar"/>
        </w:rPr>
        <w:t>description</w:t>
      </w:r>
      <w:r>
        <w:t xml:space="preserve"> contains a brief description of the haptic channel.</w:t>
      </w:r>
    </w:p>
    <w:p w14:paraId="115C366A" w14:textId="77777777" w:rsidR="005B2170" w:rsidRDefault="005B2170" w:rsidP="005B2170">
      <w:pPr>
        <w:pStyle w:val="fields"/>
      </w:pPr>
      <w:r>
        <w:rPr>
          <w:rStyle w:val="codeChar"/>
        </w:rPr>
        <w:t>device_id</w:t>
      </w:r>
      <w:r>
        <w:t xml:space="preserve"> indicates the unique ID of the associated reference device.</w:t>
      </w:r>
    </w:p>
    <w:p w14:paraId="19A033D6" w14:textId="77777777" w:rsidR="005B2170" w:rsidRDefault="005B2170" w:rsidP="005B2170">
      <w:pPr>
        <w:pStyle w:val="fields"/>
      </w:pPr>
      <w:r>
        <w:rPr>
          <w:rStyle w:val="codeChar"/>
        </w:rPr>
        <w:t>gain</w:t>
      </w:r>
      <w:r>
        <w:t xml:space="preserve"> indicates the gain </w:t>
      </w:r>
      <w:r w:rsidRPr="0017247A">
        <w:t>associated with the</w:t>
      </w:r>
      <w:r>
        <w:t>.</w:t>
      </w:r>
    </w:p>
    <w:p w14:paraId="31F15C7B" w14:textId="77777777" w:rsidR="005B2170" w:rsidRDefault="005B2170" w:rsidP="005B2170">
      <w:pPr>
        <w:pStyle w:val="fields"/>
      </w:pPr>
      <w:r>
        <w:rPr>
          <w:rStyle w:val="codeChar"/>
        </w:rPr>
        <w:t>mixing_weight</w:t>
      </w:r>
      <w:r>
        <w:t xml:space="preserve"> indicates the w</w:t>
      </w:r>
      <w:r w:rsidRPr="0019071B">
        <w:t>eight of the channel when mixing different channels together</w:t>
      </w:r>
      <w:r>
        <w:t>.</w:t>
      </w:r>
    </w:p>
    <w:p w14:paraId="137595F4" w14:textId="77777777" w:rsidR="005B2170" w:rsidRDefault="005B2170" w:rsidP="005B2170">
      <w:pPr>
        <w:pStyle w:val="fields"/>
      </w:pPr>
      <w:r w:rsidRPr="00874A0A">
        <w:rPr>
          <w:rStyle w:val="codeChar"/>
        </w:rPr>
        <w:t>body_part_mask</w:t>
      </w:r>
      <w:r>
        <w:t xml:space="preserve"> is a b</w:t>
      </w:r>
      <w:r w:rsidRPr="00874A0A">
        <w:t xml:space="preserve">inary mask specifying the location of the </w:t>
      </w:r>
      <w:r>
        <w:t xml:space="preserve">channel's </w:t>
      </w:r>
      <w:r w:rsidRPr="00874A0A">
        <w:t>effect</w:t>
      </w:r>
      <w:r>
        <w:t>s</w:t>
      </w:r>
      <w:r w:rsidRPr="00874A0A">
        <w:t xml:space="preserve"> on the </w:t>
      </w:r>
      <w:r>
        <w:t xml:space="preserve">user's </w:t>
      </w:r>
      <w:r w:rsidRPr="00874A0A">
        <w:t>body</w:t>
      </w:r>
      <w:r>
        <w:t>.</w:t>
      </w:r>
    </w:p>
    <w:p w14:paraId="21067F1E" w14:textId="77777777" w:rsidR="005B2170" w:rsidRDefault="005B2170" w:rsidP="005B2170">
      <w:pPr>
        <w:pStyle w:val="fields"/>
      </w:pPr>
      <w:r>
        <w:rPr>
          <w:rStyle w:val="codeChar"/>
        </w:rPr>
        <w:t>sampling_frequency</w:t>
      </w:r>
      <w:r>
        <w:t xml:space="preserve"> indicates the s</w:t>
      </w:r>
      <w:r w:rsidRPr="00A5162F">
        <w:t xml:space="preserve">ampling frequency of the original encoded signal </w:t>
      </w:r>
      <w:r>
        <w:t xml:space="preserve">in </w:t>
      </w:r>
      <w:r w:rsidRPr="00A5162F">
        <w:t>H</w:t>
      </w:r>
      <w:r>
        <w:t>ert</w:t>
      </w:r>
      <w:r w:rsidRPr="00A5162F">
        <w:t>z</w:t>
      </w:r>
      <w:r>
        <w:t xml:space="preserve">, mapping the full </w:t>
      </w:r>
      <w:r w:rsidRPr="00E7145E">
        <w:rPr>
          <w:rStyle w:val="codeChar"/>
        </w:rPr>
        <w:t>unsigned int(32)</w:t>
      </w:r>
      <w:r>
        <w:t xml:space="preserve"> range to [0,10000].</w:t>
      </w:r>
    </w:p>
    <w:p w14:paraId="114774B3" w14:textId="77777777" w:rsidR="005B2170" w:rsidRDefault="005B2170" w:rsidP="005B2170">
      <w:pPr>
        <w:pStyle w:val="fields"/>
      </w:pPr>
      <w:r>
        <w:rPr>
          <w:rStyle w:val="codeChar"/>
        </w:rPr>
        <w:t>sampling_count</w:t>
      </w:r>
      <w:r>
        <w:t xml:space="preserve"> indicates the n</w:t>
      </w:r>
      <w:r w:rsidRPr="00733E05">
        <w:t>umber of samples of the original encoded signal</w:t>
      </w:r>
      <w:r>
        <w:t>.</w:t>
      </w:r>
    </w:p>
    <w:p w14:paraId="7D549F7C" w14:textId="77777777" w:rsidR="005B2170" w:rsidRDefault="005B2170" w:rsidP="005B2170">
      <w:pPr>
        <w:pStyle w:val="fields"/>
      </w:pPr>
      <w:r>
        <w:rPr>
          <w:rStyle w:val="codeChar"/>
        </w:rPr>
        <w:t>optional_metadata_mask</w:t>
      </w:r>
      <w:r>
        <w:t xml:space="preserve"> is a b</w:t>
      </w:r>
      <w:r w:rsidRPr="009900BB">
        <w:t xml:space="preserve">inary mask defining which of the </w:t>
      </w:r>
      <w:r>
        <w:t>channel's optional</w:t>
      </w:r>
      <w:r w:rsidRPr="009900BB">
        <w:t xml:space="preserve"> properties are stored</w:t>
      </w:r>
      <w:r>
        <w:t>.</w:t>
      </w:r>
    </w:p>
    <w:p w14:paraId="32775B8C" w14:textId="77777777" w:rsidR="005B2170" w:rsidRDefault="005B2170" w:rsidP="005B2170">
      <w:pPr>
        <w:pStyle w:val="fields"/>
      </w:pPr>
      <w:r>
        <w:rPr>
          <w:rStyle w:val="codeChar"/>
        </w:rPr>
        <w:t>direction_x</w:t>
      </w:r>
      <w:r>
        <w:t xml:space="preserve"> indicates the ‘right’ component of the encoded signal in the targeted body part's local coordinate system.</w:t>
      </w:r>
    </w:p>
    <w:p w14:paraId="27FFDB4F" w14:textId="77777777" w:rsidR="005B2170" w:rsidRDefault="005B2170" w:rsidP="005B2170">
      <w:pPr>
        <w:pStyle w:val="fields"/>
      </w:pPr>
      <w:r>
        <w:rPr>
          <w:rStyle w:val="codeChar"/>
        </w:rPr>
        <w:t>direction_y</w:t>
      </w:r>
      <w:r>
        <w:t xml:space="preserve"> indicates the ‘up’ component of the encoded signal in the targeted body part's local coordinate system.</w:t>
      </w:r>
    </w:p>
    <w:p w14:paraId="1D8D2A30" w14:textId="77777777" w:rsidR="005B2170" w:rsidRDefault="005B2170" w:rsidP="005B2170">
      <w:pPr>
        <w:pStyle w:val="fields"/>
      </w:pPr>
      <w:r>
        <w:rPr>
          <w:rStyle w:val="codeChar"/>
        </w:rPr>
        <w:t>direction_z</w:t>
      </w:r>
      <w:r>
        <w:t xml:space="preserve"> indicates the ‘forward’ component of the encoded signal</w:t>
      </w:r>
      <w:r w:rsidRPr="00F83F5D">
        <w:t xml:space="preserve"> </w:t>
      </w:r>
      <w:r>
        <w:t>in the targeted body part's local coordinate system.</w:t>
      </w:r>
    </w:p>
    <w:p w14:paraId="4B9827AA" w14:textId="77777777" w:rsidR="005B2170" w:rsidRDefault="005B2170" w:rsidP="005B2170">
      <w:pPr>
        <w:pStyle w:val="fields"/>
      </w:pPr>
      <w:r>
        <w:rPr>
          <w:rStyle w:val="codeChar"/>
        </w:rPr>
        <w:lastRenderedPageBreak/>
        <w:t>vertex</w:t>
      </w:r>
      <w:r>
        <w:t xml:space="preserve"> is the index of a vertex from the avatar impacted by the channel's effects.</w:t>
      </w:r>
    </w:p>
    <w:p w14:paraId="27366F63" w14:textId="77777777" w:rsidR="005B2170" w:rsidRDefault="005B2170">
      <w:pPr>
        <w:pStyle w:val="Heading3"/>
        <w:numPr>
          <w:ilvl w:val="2"/>
          <w:numId w:val="1"/>
        </w:numPr>
      </w:pPr>
      <w:bookmarkStart w:id="551" w:name="_Toc117857705"/>
      <w:r>
        <w:t>Haptic band description box</w:t>
      </w:r>
      <w:bookmarkEnd w:id="551"/>
    </w:p>
    <w:p w14:paraId="6E5BFF81" w14:textId="77777777" w:rsidR="005B2170" w:rsidRDefault="005B2170">
      <w:pPr>
        <w:pStyle w:val="BoxHeading4"/>
        <w:numPr>
          <w:ilvl w:val="3"/>
          <w:numId w:val="1"/>
        </w:numPr>
        <w:tabs>
          <w:tab w:val="num" w:pos="360"/>
        </w:tabs>
        <w:outlineLvl w:val="4"/>
      </w:pPr>
      <w:r>
        <w:t>Definition</w:t>
      </w:r>
    </w:p>
    <w:p w14:paraId="5A65F032" w14:textId="77777777" w:rsidR="005B2170" w:rsidRPr="00D65D0A" w:rsidRDefault="005B2170" w:rsidP="005B2170">
      <w:pPr>
        <w:pStyle w:val="Atom"/>
      </w:pPr>
      <w:r>
        <w:t>Box Type:</w:t>
      </w:r>
      <w:r>
        <w:tab/>
      </w:r>
      <w:r>
        <w:tab/>
      </w:r>
      <w:r w:rsidRPr="001F1BE5">
        <w:rPr>
          <w:rStyle w:val="codeChar"/>
        </w:rPr>
        <w:t>'</w:t>
      </w:r>
      <w:r>
        <w:rPr>
          <w:rStyle w:val="codeChar"/>
        </w:rPr>
        <w:t>hbnd</w:t>
      </w:r>
      <w:r w:rsidRPr="001F1BE5">
        <w:rPr>
          <w:rStyle w:val="codeChar"/>
        </w:rPr>
        <w:t>'</w:t>
      </w:r>
      <w:r>
        <w:rPr>
          <w:rStyle w:val="InlineCode"/>
        </w:rPr>
        <w:br/>
      </w:r>
      <w:r>
        <w:t>Container:</w:t>
      </w:r>
      <w:r>
        <w:tab/>
      </w:r>
      <w:r>
        <w:tab/>
        <w:t>Haptic channel description box</w:t>
      </w:r>
      <w:r>
        <w:rPr>
          <w:rFonts w:eastAsiaTheme="minorEastAsia"/>
        </w:rPr>
        <w:t xml:space="preserve"> (</w:t>
      </w:r>
      <w:r w:rsidRPr="001F1BE5">
        <w:rPr>
          <w:rStyle w:val="codeChar"/>
        </w:rPr>
        <w:t>'</w:t>
      </w:r>
      <w:proofErr w:type="spellStart"/>
      <w:r>
        <w:rPr>
          <w:rStyle w:val="codeChar"/>
        </w:rPr>
        <w:t>hchd</w:t>
      </w:r>
      <w:proofErr w:type="spellEnd"/>
      <w:r w:rsidRPr="001F1BE5">
        <w:rPr>
          <w:rStyle w:val="codeChar"/>
        </w:rPr>
        <w:t>'</w:t>
      </w:r>
      <w:r>
        <w:rPr>
          <w:rFonts w:eastAsiaTheme="minorEastAsia"/>
        </w:rPr>
        <w:t>)</w:t>
      </w:r>
      <w:r>
        <w:rPr>
          <w:rFonts w:eastAsiaTheme="minorEastAsia"/>
        </w:rPr>
        <w:br/>
      </w:r>
      <w:r>
        <w:t>Mandatory:</w:t>
      </w:r>
      <w:r>
        <w:tab/>
      </w:r>
      <w:r>
        <w:tab/>
        <w:t>No</w:t>
      </w:r>
      <w:r>
        <w:br/>
        <w:t>Quantity:</w:t>
      </w:r>
      <w:r>
        <w:tab/>
      </w:r>
      <w:r>
        <w:tab/>
        <w:t>Zero or more</w:t>
      </w:r>
    </w:p>
    <w:p w14:paraId="13BCA394" w14:textId="77777777" w:rsidR="005B2170" w:rsidRDefault="005B2170" w:rsidP="00874035">
      <w:pPr>
        <w:pStyle w:val="BodyText"/>
        <w:rPr>
          <w:lang w:eastAsia="zh-CN"/>
        </w:rPr>
      </w:pPr>
      <w:r>
        <w:rPr>
          <w:lang w:eastAsia="zh-CN"/>
        </w:rPr>
        <w:t xml:space="preserve">A </w:t>
      </w:r>
      <w:r w:rsidRPr="007232E3">
        <w:rPr>
          <w:rStyle w:val="codeChar"/>
          <w:rFonts w:eastAsia="Times New Roman"/>
          <w:szCs w:val="22"/>
        </w:rPr>
        <w:t>Haptic</w:t>
      </w:r>
      <w:r>
        <w:rPr>
          <w:rStyle w:val="codeChar"/>
          <w:rFonts w:eastAsia="Times New Roman"/>
          <w:szCs w:val="22"/>
        </w:rPr>
        <w:t>BandDescriptions</w:t>
      </w:r>
      <w:r w:rsidRPr="007232E3">
        <w:rPr>
          <w:rStyle w:val="codeChar"/>
          <w:rFonts w:eastAsia="Times New Roman"/>
          <w:szCs w:val="22"/>
        </w:rPr>
        <w:t>Box</w:t>
      </w:r>
      <w:r>
        <w:rPr>
          <w:lang w:eastAsia="zh-CN"/>
        </w:rPr>
        <w:t xml:space="preserve"> contains descriptive information about a haptic band that is part of the haptic channel.</w:t>
      </w:r>
    </w:p>
    <w:p w14:paraId="46DC3071" w14:textId="651A6624" w:rsidR="005B2170" w:rsidRDefault="005B2170" w:rsidP="00874035">
      <w:pPr>
        <w:pStyle w:val="BodyText"/>
        <w:rPr>
          <w:lang w:eastAsia="zh-CN"/>
        </w:rPr>
      </w:pPr>
      <w:r>
        <w:rPr>
          <w:lang w:eastAsia="zh-CN"/>
        </w:rPr>
        <w:t xml:space="preserve">The band type shall have one of the values documented in </w:t>
      </w:r>
      <w:r>
        <w:rPr>
          <w:lang w:eastAsia="zh-CN"/>
        </w:rPr>
        <w:fldChar w:fldCharType="begin"/>
      </w:r>
      <w:r>
        <w:rPr>
          <w:lang w:eastAsia="zh-CN"/>
        </w:rPr>
        <w:instrText xml:space="preserve"> REF _Ref117603671 \h </w:instrText>
      </w:r>
      <w:r>
        <w:rPr>
          <w:lang w:eastAsia="zh-CN"/>
        </w:rPr>
      </w:r>
      <w:r>
        <w:rPr>
          <w:lang w:eastAsia="zh-CN"/>
        </w:rPr>
        <w:fldChar w:fldCharType="separate"/>
      </w:r>
      <w:r w:rsidR="00ED7BA4">
        <w:t xml:space="preserve">Table </w:t>
      </w:r>
      <w:r w:rsidR="00ED7BA4">
        <w:rPr>
          <w:noProof/>
        </w:rPr>
        <w:t>4</w:t>
      </w:r>
      <w:r>
        <w:rPr>
          <w:lang w:eastAsia="zh-CN"/>
        </w:rPr>
        <w:fldChar w:fldCharType="end"/>
      </w:r>
      <w:r>
        <w:rPr>
          <w:lang w:eastAsia="zh-CN"/>
        </w:rPr>
        <w:t>.</w:t>
      </w:r>
    </w:p>
    <w:p w14:paraId="083B4A6D" w14:textId="23E67906" w:rsidR="005B2170" w:rsidRDefault="005B2170" w:rsidP="00272375">
      <w:pPr>
        <w:pStyle w:val="TableCaption"/>
      </w:pPr>
      <w:bookmarkStart w:id="552" w:name="_Ref117603671"/>
      <w:r>
        <w:t xml:space="preserve">Table </w:t>
      </w:r>
      <w:r>
        <w:fldChar w:fldCharType="begin"/>
      </w:r>
      <w:r>
        <w:instrText>SEQ Table \* ARABIC</w:instrText>
      </w:r>
      <w:r>
        <w:fldChar w:fldCharType="separate"/>
      </w:r>
      <w:r w:rsidR="00ED7BA4">
        <w:rPr>
          <w:noProof/>
        </w:rPr>
        <w:t>4</w:t>
      </w:r>
      <w:r>
        <w:fldChar w:fldCharType="end"/>
      </w:r>
      <w:bookmarkEnd w:id="552"/>
      <w:r>
        <w:t xml:space="preserve"> – Band types</w:t>
      </w:r>
    </w:p>
    <w:tbl>
      <w:tblPr>
        <w:tblStyle w:val="TableGrid"/>
        <w:tblW w:w="0" w:type="auto"/>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738"/>
        <w:gridCol w:w="1482"/>
      </w:tblGrid>
      <w:tr w:rsidR="005B2170" w14:paraId="5B74C780" w14:textId="77777777" w:rsidTr="00130242">
        <w:trPr>
          <w:jc w:val="center"/>
        </w:trPr>
        <w:tc>
          <w:tcPr>
            <w:tcW w:w="0" w:type="auto"/>
            <w:tcBorders>
              <w:top w:val="single" w:sz="8" w:space="0" w:color="auto"/>
              <w:left w:val="single" w:sz="8" w:space="0" w:color="auto"/>
              <w:bottom w:val="single" w:sz="8" w:space="0" w:color="auto"/>
            </w:tcBorders>
          </w:tcPr>
          <w:p w14:paraId="65A2F63C" w14:textId="77777777" w:rsidR="005B2170" w:rsidRPr="00921F4A" w:rsidRDefault="005B2170" w:rsidP="0003781A">
            <w:pPr>
              <w:pStyle w:val="TableColumnHeading"/>
            </w:pPr>
            <w:r w:rsidRPr="00921F4A">
              <w:t>Value</w:t>
            </w:r>
          </w:p>
        </w:tc>
        <w:tc>
          <w:tcPr>
            <w:tcW w:w="0" w:type="auto"/>
            <w:tcBorders>
              <w:top w:val="single" w:sz="8" w:space="0" w:color="auto"/>
              <w:bottom w:val="single" w:sz="8" w:space="0" w:color="auto"/>
              <w:right w:val="single" w:sz="8" w:space="0" w:color="auto"/>
            </w:tcBorders>
          </w:tcPr>
          <w:p w14:paraId="37CD564E" w14:textId="77777777" w:rsidR="005B2170" w:rsidRPr="00921F4A" w:rsidRDefault="005B2170" w:rsidP="0003781A">
            <w:pPr>
              <w:pStyle w:val="TableColumnHeading"/>
            </w:pPr>
            <w:r>
              <w:t>Type</w:t>
            </w:r>
          </w:p>
        </w:tc>
      </w:tr>
      <w:tr w:rsidR="005B2170" w14:paraId="57407AA7" w14:textId="77777777" w:rsidTr="00130242">
        <w:trPr>
          <w:jc w:val="center"/>
        </w:trPr>
        <w:tc>
          <w:tcPr>
            <w:tcW w:w="0" w:type="auto"/>
            <w:tcBorders>
              <w:top w:val="single" w:sz="8" w:space="0" w:color="auto"/>
              <w:left w:val="single" w:sz="8" w:space="0" w:color="auto"/>
            </w:tcBorders>
          </w:tcPr>
          <w:p w14:paraId="2A16592F" w14:textId="77777777" w:rsidR="005B2170" w:rsidRDefault="005B2170" w:rsidP="0003781A">
            <w:pPr>
              <w:pStyle w:val="TableCell"/>
              <w:rPr>
                <w:lang w:eastAsia="zh-CN"/>
              </w:rPr>
            </w:pPr>
            <w:r>
              <w:rPr>
                <w:lang w:eastAsia="zh-CN"/>
              </w:rPr>
              <w:t>0</w:t>
            </w:r>
          </w:p>
        </w:tc>
        <w:tc>
          <w:tcPr>
            <w:tcW w:w="0" w:type="auto"/>
            <w:tcBorders>
              <w:top w:val="single" w:sz="8" w:space="0" w:color="auto"/>
              <w:right w:val="single" w:sz="8" w:space="0" w:color="auto"/>
            </w:tcBorders>
          </w:tcPr>
          <w:p w14:paraId="36683831" w14:textId="77777777" w:rsidR="005B2170" w:rsidRDefault="005B2170" w:rsidP="0003781A">
            <w:pPr>
              <w:pStyle w:val="TableCell"/>
              <w:rPr>
                <w:lang w:eastAsia="zh-CN"/>
              </w:rPr>
            </w:pPr>
            <w:r>
              <w:rPr>
                <w:lang w:eastAsia="zh-CN"/>
              </w:rPr>
              <w:t>Transient</w:t>
            </w:r>
          </w:p>
        </w:tc>
      </w:tr>
      <w:tr w:rsidR="005B2170" w14:paraId="04856341" w14:textId="77777777" w:rsidTr="00130242">
        <w:trPr>
          <w:jc w:val="center"/>
        </w:trPr>
        <w:tc>
          <w:tcPr>
            <w:tcW w:w="0" w:type="auto"/>
            <w:tcBorders>
              <w:left w:val="single" w:sz="8" w:space="0" w:color="auto"/>
            </w:tcBorders>
          </w:tcPr>
          <w:p w14:paraId="5FAE441D" w14:textId="77777777" w:rsidR="005B2170" w:rsidRDefault="005B2170" w:rsidP="0003781A">
            <w:pPr>
              <w:pStyle w:val="TableCell"/>
              <w:rPr>
                <w:lang w:eastAsia="zh-CN"/>
              </w:rPr>
            </w:pPr>
            <w:r>
              <w:rPr>
                <w:lang w:eastAsia="zh-CN"/>
              </w:rPr>
              <w:t>1</w:t>
            </w:r>
          </w:p>
        </w:tc>
        <w:tc>
          <w:tcPr>
            <w:tcW w:w="0" w:type="auto"/>
            <w:tcBorders>
              <w:right w:val="single" w:sz="8" w:space="0" w:color="auto"/>
            </w:tcBorders>
          </w:tcPr>
          <w:p w14:paraId="3B77F882" w14:textId="77777777" w:rsidR="005B2170" w:rsidRDefault="005B2170" w:rsidP="0003781A">
            <w:pPr>
              <w:pStyle w:val="TableCell"/>
              <w:rPr>
                <w:lang w:eastAsia="zh-CN"/>
              </w:rPr>
            </w:pPr>
            <w:r>
              <w:rPr>
                <w:lang w:eastAsia="zh-CN"/>
              </w:rPr>
              <w:t>Curve</w:t>
            </w:r>
          </w:p>
        </w:tc>
      </w:tr>
      <w:tr w:rsidR="005B2170" w14:paraId="2AF39A5F" w14:textId="77777777" w:rsidTr="00130242">
        <w:trPr>
          <w:jc w:val="center"/>
        </w:trPr>
        <w:tc>
          <w:tcPr>
            <w:tcW w:w="0" w:type="auto"/>
            <w:tcBorders>
              <w:left w:val="single" w:sz="8" w:space="0" w:color="auto"/>
            </w:tcBorders>
          </w:tcPr>
          <w:p w14:paraId="0C3D67CB" w14:textId="77777777" w:rsidR="005B2170" w:rsidRDefault="005B2170" w:rsidP="0003781A">
            <w:pPr>
              <w:pStyle w:val="TableCell"/>
              <w:rPr>
                <w:lang w:eastAsia="zh-CN"/>
              </w:rPr>
            </w:pPr>
            <w:r>
              <w:rPr>
                <w:lang w:eastAsia="zh-CN"/>
              </w:rPr>
              <w:t>2</w:t>
            </w:r>
          </w:p>
        </w:tc>
        <w:tc>
          <w:tcPr>
            <w:tcW w:w="0" w:type="auto"/>
            <w:tcBorders>
              <w:right w:val="single" w:sz="8" w:space="0" w:color="auto"/>
            </w:tcBorders>
          </w:tcPr>
          <w:p w14:paraId="2AC38C8C" w14:textId="77777777" w:rsidR="005B2170" w:rsidRDefault="005B2170" w:rsidP="0003781A">
            <w:pPr>
              <w:pStyle w:val="TableCell"/>
              <w:rPr>
                <w:lang w:eastAsia="zh-CN"/>
              </w:rPr>
            </w:pPr>
            <w:r>
              <w:rPr>
                <w:lang w:eastAsia="zh-CN"/>
              </w:rPr>
              <w:t>Vectorial wave</w:t>
            </w:r>
          </w:p>
        </w:tc>
      </w:tr>
      <w:tr w:rsidR="005B2170" w14:paraId="3FAF2AAC" w14:textId="77777777" w:rsidTr="00130242">
        <w:trPr>
          <w:jc w:val="center"/>
        </w:trPr>
        <w:tc>
          <w:tcPr>
            <w:tcW w:w="0" w:type="auto"/>
            <w:tcBorders>
              <w:left w:val="single" w:sz="8" w:space="0" w:color="auto"/>
            </w:tcBorders>
          </w:tcPr>
          <w:p w14:paraId="5E75FB3D" w14:textId="77777777" w:rsidR="005B2170" w:rsidRDefault="005B2170" w:rsidP="0003781A">
            <w:pPr>
              <w:pStyle w:val="TableCell"/>
              <w:rPr>
                <w:lang w:eastAsia="zh-CN"/>
              </w:rPr>
            </w:pPr>
            <w:r>
              <w:rPr>
                <w:lang w:eastAsia="zh-CN"/>
              </w:rPr>
              <w:t>3</w:t>
            </w:r>
          </w:p>
        </w:tc>
        <w:tc>
          <w:tcPr>
            <w:tcW w:w="0" w:type="auto"/>
            <w:tcBorders>
              <w:right w:val="single" w:sz="8" w:space="0" w:color="auto"/>
            </w:tcBorders>
          </w:tcPr>
          <w:p w14:paraId="6F342CFF" w14:textId="77777777" w:rsidR="005B2170" w:rsidRDefault="005B2170" w:rsidP="0003781A">
            <w:pPr>
              <w:pStyle w:val="TableCell"/>
              <w:rPr>
                <w:lang w:eastAsia="zh-CN"/>
              </w:rPr>
            </w:pPr>
            <w:r>
              <w:rPr>
                <w:lang w:eastAsia="zh-CN"/>
              </w:rPr>
              <w:t>Wavelet wave</w:t>
            </w:r>
          </w:p>
        </w:tc>
      </w:tr>
    </w:tbl>
    <w:p w14:paraId="741B08CD" w14:textId="77777777" w:rsidR="00272375" w:rsidRDefault="00272375" w:rsidP="00874035">
      <w:pPr>
        <w:pStyle w:val="BodyText"/>
        <w:rPr>
          <w:lang w:eastAsia="zh-CN"/>
        </w:rPr>
      </w:pPr>
    </w:p>
    <w:p w14:paraId="3E04E206" w14:textId="418552F1" w:rsidR="005B2170" w:rsidRDefault="005B2170" w:rsidP="00874035">
      <w:pPr>
        <w:pStyle w:val="BodyText"/>
        <w:rPr>
          <w:lang w:eastAsia="zh-CN"/>
        </w:rPr>
      </w:pPr>
      <w:r>
        <w:rPr>
          <w:lang w:eastAsia="zh-CN"/>
        </w:rPr>
        <w:t xml:space="preserve">The curve type shall have one of the values documented in </w:t>
      </w:r>
      <w:r>
        <w:rPr>
          <w:lang w:eastAsia="zh-CN"/>
        </w:rPr>
        <w:fldChar w:fldCharType="begin"/>
      </w:r>
      <w:r>
        <w:rPr>
          <w:lang w:eastAsia="zh-CN"/>
        </w:rPr>
        <w:instrText xml:space="preserve"> REF _Ref117603683 \h </w:instrText>
      </w:r>
      <w:r>
        <w:rPr>
          <w:lang w:eastAsia="zh-CN"/>
        </w:rPr>
      </w:r>
      <w:r>
        <w:rPr>
          <w:lang w:eastAsia="zh-CN"/>
        </w:rPr>
        <w:fldChar w:fldCharType="separate"/>
      </w:r>
      <w:r w:rsidR="00ED7BA4">
        <w:t xml:space="preserve">Table </w:t>
      </w:r>
      <w:r w:rsidR="00ED7BA4">
        <w:rPr>
          <w:noProof/>
        </w:rPr>
        <w:t>5</w:t>
      </w:r>
      <w:r>
        <w:rPr>
          <w:lang w:eastAsia="zh-CN"/>
        </w:rPr>
        <w:fldChar w:fldCharType="end"/>
      </w:r>
      <w:r>
        <w:rPr>
          <w:lang w:eastAsia="zh-CN"/>
        </w:rPr>
        <w:t>.</w:t>
      </w:r>
    </w:p>
    <w:p w14:paraId="5C5FDC57" w14:textId="3B5627C0" w:rsidR="005B2170" w:rsidRDefault="005B2170" w:rsidP="00272375">
      <w:pPr>
        <w:pStyle w:val="TableCaption"/>
      </w:pPr>
      <w:bookmarkStart w:id="553" w:name="_Ref117603683"/>
      <w:r>
        <w:t xml:space="preserve">Table </w:t>
      </w:r>
      <w:r>
        <w:fldChar w:fldCharType="begin"/>
      </w:r>
      <w:r>
        <w:instrText>SEQ Table \* ARABIC</w:instrText>
      </w:r>
      <w:r>
        <w:fldChar w:fldCharType="separate"/>
      </w:r>
      <w:r w:rsidR="00ED7BA4">
        <w:rPr>
          <w:noProof/>
        </w:rPr>
        <w:t>5</w:t>
      </w:r>
      <w:r>
        <w:fldChar w:fldCharType="end"/>
      </w:r>
      <w:bookmarkEnd w:id="553"/>
      <w:r>
        <w:t xml:space="preserve"> – Curve types</w:t>
      </w:r>
    </w:p>
    <w:tbl>
      <w:tblPr>
        <w:tblStyle w:val="TableGrid"/>
        <w:tblW w:w="0" w:type="auto"/>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738"/>
        <w:gridCol w:w="1047"/>
      </w:tblGrid>
      <w:tr w:rsidR="005B2170" w14:paraId="5ABD1BFB" w14:textId="77777777" w:rsidTr="00130242">
        <w:trPr>
          <w:jc w:val="center"/>
        </w:trPr>
        <w:tc>
          <w:tcPr>
            <w:tcW w:w="0" w:type="auto"/>
            <w:tcBorders>
              <w:top w:val="single" w:sz="8" w:space="0" w:color="auto"/>
              <w:left w:val="single" w:sz="8" w:space="0" w:color="auto"/>
              <w:bottom w:val="single" w:sz="8" w:space="0" w:color="auto"/>
            </w:tcBorders>
          </w:tcPr>
          <w:p w14:paraId="6494DF7A" w14:textId="77777777" w:rsidR="005B2170" w:rsidRPr="00921F4A" w:rsidRDefault="005B2170" w:rsidP="0003781A">
            <w:pPr>
              <w:pStyle w:val="TableColumnHeading"/>
            </w:pPr>
            <w:r w:rsidRPr="00921F4A">
              <w:t>Value</w:t>
            </w:r>
          </w:p>
        </w:tc>
        <w:tc>
          <w:tcPr>
            <w:tcW w:w="0" w:type="auto"/>
            <w:tcBorders>
              <w:top w:val="single" w:sz="8" w:space="0" w:color="auto"/>
              <w:bottom w:val="single" w:sz="8" w:space="0" w:color="auto"/>
              <w:right w:val="single" w:sz="8" w:space="0" w:color="auto"/>
            </w:tcBorders>
          </w:tcPr>
          <w:p w14:paraId="3E4E3E69" w14:textId="77777777" w:rsidR="005B2170" w:rsidRPr="00921F4A" w:rsidRDefault="005B2170" w:rsidP="0003781A">
            <w:pPr>
              <w:pStyle w:val="TableColumnHeading"/>
            </w:pPr>
            <w:r>
              <w:t>Type</w:t>
            </w:r>
          </w:p>
        </w:tc>
      </w:tr>
      <w:tr w:rsidR="005B2170" w14:paraId="3A6FA786" w14:textId="77777777" w:rsidTr="00130242">
        <w:trPr>
          <w:jc w:val="center"/>
        </w:trPr>
        <w:tc>
          <w:tcPr>
            <w:tcW w:w="0" w:type="auto"/>
            <w:tcBorders>
              <w:top w:val="single" w:sz="8" w:space="0" w:color="auto"/>
              <w:left w:val="single" w:sz="8" w:space="0" w:color="auto"/>
            </w:tcBorders>
          </w:tcPr>
          <w:p w14:paraId="23E76439" w14:textId="77777777" w:rsidR="005B2170" w:rsidRDefault="005B2170" w:rsidP="0003781A">
            <w:pPr>
              <w:pStyle w:val="TableCell"/>
              <w:rPr>
                <w:lang w:eastAsia="zh-CN"/>
              </w:rPr>
            </w:pPr>
            <w:r>
              <w:rPr>
                <w:lang w:eastAsia="zh-CN"/>
              </w:rPr>
              <w:t>0</w:t>
            </w:r>
          </w:p>
        </w:tc>
        <w:tc>
          <w:tcPr>
            <w:tcW w:w="0" w:type="auto"/>
            <w:tcBorders>
              <w:top w:val="single" w:sz="8" w:space="0" w:color="auto"/>
              <w:right w:val="single" w:sz="8" w:space="0" w:color="auto"/>
            </w:tcBorders>
          </w:tcPr>
          <w:p w14:paraId="7EFC91BB" w14:textId="77777777" w:rsidR="005B2170" w:rsidRDefault="005B2170" w:rsidP="0003781A">
            <w:pPr>
              <w:pStyle w:val="TableCell"/>
              <w:rPr>
                <w:lang w:eastAsia="zh-CN"/>
              </w:rPr>
            </w:pPr>
            <w:r>
              <w:rPr>
                <w:lang w:eastAsia="zh-CN"/>
              </w:rPr>
              <w:t>Unknown</w:t>
            </w:r>
          </w:p>
        </w:tc>
      </w:tr>
      <w:tr w:rsidR="005B2170" w14:paraId="08F383DC" w14:textId="77777777" w:rsidTr="00130242">
        <w:trPr>
          <w:jc w:val="center"/>
        </w:trPr>
        <w:tc>
          <w:tcPr>
            <w:tcW w:w="0" w:type="auto"/>
            <w:tcBorders>
              <w:left w:val="single" w:sz="8" w:space="0" w:color="auto"/>
            </w:tcBorders>
          </w:tcPr>
          <w:p w14:paraId="687A8B6E" w14:textId="77777777" w:rsidR="005B2170" w:rsidRDefault="005B2170" w:rsidP="0003781A">
            <w:pPr>
              <w:pStyle w:val="TableCell"/>
              <w:rPr>
                <w:lang w:eastAsia="zh-CN"/>
              </w:rPr>
            </w:pPr>
            <w:r>
              <w:rPr>
                <w:lang w:eastAsia="zh-CN"/>
              </w:rPr>
              <w:t>1</w:t>
            </w:r>
          </w:p>
        </w:tc>
        <w:tc>
          <w:tcPr>
            <w:tcW w:w="0" w:type="auto"/>
            <w:tcBorders>
              <w:right w:val="single" w:sz="8" w:space="0" w:color="auto"/>
            </w:tcBorders>
          </w:tcPr>
          <w:p w14:paraId="4043ED4D" w14:textId="77777777" w:rsidR="005B2170" w:rsidRDefault="005B2170" w:rsidP="0003781A">
            <w:pPr>
              <w:pStyle w:val="TableCell"/>
              <w:rPr>
                <w:lang w:eastAsia="zh-CN"/>
              </w:rPr>
            </w:pPr>
            <w:r>
              <w:rPr>
                <w:lang w:eastAsia="zh-CN"/>
              </w:rPr>
              <w:t>Cubic</w:t>
            </w:r>
          </w:p>
        </w:tc>
      </w:tr>
      <w:tr w:rsidR="005B2170" w14:paraId="11E69EBA" w14:textId="77777777" w:rsidTr="00130242">
        <w:trPr>
          <w:jc w:val="center"/>
        </w:trPr>
        <w:tc>
          <w:tcPr>
            <w:tcW w:w="0" w:type="auto"/>
            <w:tcBorders>
              <w:left w:val="single" w:sz="8" w:space="0" w:color="auto"/>
            </w:tcBorders>
          </w:tcPr>
          <w:p w14:paraId="01163D15" w14:textId="77777777" w:rsidR="005B2170" w:rsidRDefault="005B2170" w:rsidP="0003781A">
            <w:pPr>
              <w:pStyle w:val="TableCell"/>
              <w:rPr>
                <w:lang w:eastAsia="zh-CN"/>
              </w:rPr>
            </w:pPr>
            <w:r>
              <w:rPr>
                <w:lang w:eastAsia="zh-CN"/>
              </w:rPr>
              <w:t>2</w:t>
            </w:r>
          </w:p>
        </w:tc>
        <w:tc>
          <w:tcPr>
            <w:tcW w:w="0" w:type="auto"/>
            <w:tcBorders>
              <w:right w:val="single" w:sz="8" w:space="0" w:color="auto"/>
            </w:tcBorders>
          </w:tcPr>
          <w:p w14:paraId="4D31FDE8" w14:textId="77777777" w:rsidR="005B2170" w:rsidRDefault="005B2170" w:rsidP="0003781A">
            <w:pPr>
              <w:pStyle w:val="TableCell"/>
              <w:rPr>
                <w:lang w:eastAsia="zh-CN"/>
              </w:rPr>
            </w:pPr>
            <w:r>
              <w:rPr>
                <w:lang w:eastAsia="zh-CN"/>
              </w:rPr>
              <w:t>Linear</w:t>
            </w:r>
          </w:p>
        </w:tc>
      </w:tr>
      <w:tr w:rsidR="005B2170" w14:paraId="12C7105A" w14:textId="77777777" w:rsidTr="00130242">
        <w:trPr>
          <w:jc w:val="center"/>
        </w:trPr>
        <w:tc>
          <w:tcPr>
            <w:tcW w:w="0" w:type="auto"/>
            <w:tcBorders>
              <w:left w:val="single" w:sz="8" w:space="0" w:color="auto"/>
            </w:tcBorders>
          </w:tcPr>
          <w:p w14:paraId="576404A9" w14:textId="77777777" w:rsidR="005B2170" w:rsidRDefault="005B2170" w:rsidP="0003781A">
            <w:pPr>
              <w:pStyle w:val="TableCell"/>
              <w:rPr>
                <w:lang w:eastAsia="zh-CN"/>
              </w:rPr>
            </w:pPr>
            <w:r>
              <w:rPr>
                <w:lang w:eastAsia="zh-CN"/>
              </w:rPr>
              <w:t>3</w:t>
            </w:r>
          </w:p>
        </w:tc>
        <w:tc>
          <w:tcPr>
            <w:tcW w:w="0" w:type="auto"/>
            <w:tcBorders>
              <w:right w:val="single" w:sz="8" w:space="0" w:color="auto"/>
            </w:tcBorders>
          </w:tcPr>
          <w:p w14:paraId="33139EFD" w14:textId="77777777" w:rsidR="005B2170" w:rsidRDefault="005B2170" w:rsidP="0003781A">
            <w:pPr>
              <w:pStyle w:val="TableCell"/>
              <w:rPr>
                <w:lang w:eastAsia="zh-CN"/>
              </w:rPr>
            </w:pPr>
            <w:proofErr w:type="spellStart"/>
            <w:r>
              <w:rPr>
                <w:lang w:eastAsia="zh-CN"/>
              </w:rPr>
              <w:t>Akima</w:t>
            </w:r>
            <w:proofErr w:type="spellEnd"/>
          </w:p>
        </w:tc>
      </w:tr>
      <w:tr w:rsidR="005B2170" w14:paraId="57E0D7C3" w14:textId="77777777" w:rsidTr="00130242">
        <w:trPr>
          <w:jc w:val="center"/>
        </w:trPr>
        <w:tc>
          <w:tcPr>
            <w:tcW w:w="0" w:type="auto"/>
            <w:tcBorders>
              <w:left w:val="single" w:sz="8" w:space="0" w:color="auto"/>
            </w:tcBorders>
          </w:tcPr>
          <w:p w14:paraId="79CB0843" w14:textId="77777777" w:rsidR="005B2170" w:rsidRDefault="005B2170" w:rsidP="0003781A">
            <w:pPr>
              <w:pStyle w:val="TableCell"/>
              <w:rPr>
                <w:lang w:eastAsia="zh-CN"/>
              </w:rPr>
            </w:pPr>
            <w:r>
              <w:rPr>
                <w:lang w:eastAsia="zh-CN"/>
              </w:rPr>
              <w:t>4</w:t>
            </w:r>
          </w:p>
        </w:tc>
        <w:tc>
          <w:tcPr>
            <w:tcW w:w="0" w:type="auto"/>
            <w:tcBorders>
              <w:right w:val="single" w:sz="8" w:space="0" w:color="auto"/>
            </w:tcBorders>
          </w:tcPr>
          <w:p w14:paraId="7D08DBB0" w14:textId="77777777" w:rsidR="005B2170" w:rsidRDefault="005B2170" w:rsidP="0003781A">
            <w:pPr>
              <w:pStyle w:val="TableCell"/>
              <w:rPr>
                <w:lang w:eastAsia="zh-CN"/>
              </w:rPr>
            </w:pPr>
            <w:r>
              <w:rPr>
                <w:lang w:eastAsia="zh-CN"/>
              </w:rPr>
              <w:t>Bezier</w:t>
            </w:r>
          </w:p>
        </w:tc>
      </w:tr>
      <w:tr w:rsidR="005B2170" w14:paraId="7C56B1ED" w14:textId="77777777" w:rsidTr="00130242">
        <w:trPr>
          <w:jc w:val="center"/>
        </w:trPr>
        <w:tc>
          <w:tcPr>
            <w:tcW w:w="0" w:type="auto"/>
            <w:tcBorders>
              <w:left w:val="single" w:sz="8" w:space="0" w:color="auto"/>
            </w:tcBorders>
          </w:tcPr>
          <w:p w14:paraId="67C2322C" w14:textId="77777777" w:rsidR="005B2170" w:rsidRDefault="005B2170" w:rsidP="0003781A">
            <w:pPr>
              <w:pStyle w:val="TableCell"/>
              <w:rPr>
                <w:lang w:eastAsia="zh-CN"/>
              </w:rPr>
            </w:pPr>
            <w:r>
              <w:rPr>
                <w:lang w:eastAsia="zh-CN"/>
              </w:rPr>
              <w:t>5</w:t>
            </w:r>
          </w:p>
        </w:tc>
        <w:tc>
          <w:tcPr>
            <w:tcW w:w="0" w:type="auto"/>
            <w:tcBorders>
              <w:right w:val="single" w:sz="8" w:space="0" w:color="auto"/>
            </w:tcBorders>
          </w:tcPr>
          <w:p w14:paraId="200BB620" w14:textId="77777777" w:rsidR="005B2170" w:rsidRDefault="005B2170" w:rsidP="0003781A">
            <w:pPr>
              <w:pStyle w:val="TableCell"/>
              <w:rPr>
                <w:lang w:eastAsia="zh-CN"/>
              </w:rPr>
            </w:pPr>
            <w:r>
              <w:rPr>
                <w:lang w:eastAsia="zh-CN"/>
              </w:rPr>
              <w:t>B-spline</w:t>
            </w:r>
          </w:p>
        </w:tc>
      </w:tr>
    </w:tbl>
    <w:p w14:paraId="24F4DC2B" w14:textId="77777777" w:rsidR="005B2170" w:rsidRDefault="005B2170" w:rsidP="005B2170">
      <w:pPr>
        <w:spacing w:before="240"/>
        <w:rPr>
          <w:lang w:eastAsia="zh-CN"/>
        </w:rPr>
      </w:pPr>
    </w:p>
    <w:p w14:paraId="60AF15E4" w14:textId="77777777" w:rsidR="005B2170" w:rsidRDefault="005B2170">
      <w:pPr>
        <w:pStyle w:val="BoxHeading4"/>
        <w:numPr>
          <w:ilvl w:val="3"/>
          <w:numId w:val="1"/>
        </w:numPr>
        <w:tabs>
          <w:tab w:val="num" w:pos="360"/>
        </w:tabs>
        <w:outlineLvl w:val="4"/>
      </w:pPr>
      <w:r>
        <w:t>Syntax</w:t>
      </w:r>
    </w:p>
    <w:p w14:paraId="37E7B57A" w14:textId="1E78EA73" w:rsidR="005B2170" w:rsidRDefault="005B2170" w:rsidP="005B2170">
      <w:pPr>
        <w:pStyle w:val="code"/>
      </w:pPr>
      <w:r>
        <w:t xml:space="preserve">aligned(8) class </w:t>
      </w:r>
      <w:r w:rsidRPr="007232E3">
        <w:rPr>
          <w:rStyle w:val="codeChar"/>
          <w:szCs w:val="22"/>
        </w:rPr>
        <w:t>Haptic</w:t>
      </w:r>
      <w:r>
        <w:rPr>
          <w:rStyle w:val="codeChar"/>
          <w:szCs w:val="22"/>
        </w:rPr>
        <w:t>BandDescription</w:t>
      </w:r>
      <w:r w:rsidRPr="007232E3">
        <w:rPr>
          <w:rStyle w:val="codeChar"/>
          <w:szCs w:val="22"/>
        </w:rPr>
        <w:t>Box</w:t>
      </w:r>
      <w:r>
        <w:t>()</w:t>
      </w:r>
      <w:r>
        <w:br/>
        <w:t xml:space="preserve">    extends FullBox('hbnd', version = 0, flags= 0) {</w:t>
      </w:r>
      <w:r>
        <w:br/>
        <w:t xml:space="preserve">    unsigned int(</w:t>
      </w:r>
      <w:del w:id="554" w:author="Henry Da Costa" w:date="2022-10-28T12:42:00Z">
        <w:r w:rsidDel="008870C0">
          <w:delText>16</w:delText>
        </w:r>
      </w:del>
      <w:ins w:id="555" w:author="Henry Da Costa" w:date="2022-10-28T12:42:00Z">
        <w:r w:rsidR="008870C0">
          <w:t>8</w:t>
        </w:r>
      </w:ins>
      <w:r>
        <w:t>) band_id;</w:t>
      </w:r>
      <w:r>
        <w:br/>
        <w:t xml:space="preserve">    unsigned int(8) band_type;</w:t>
      </w:r>
      <w:r>
        <w:br/>
        <w:t xml:space="preserve">    if (band_type == 1) {</w:t>
      </w:r>
      <w:r>
        <w:br/>
        <w:t xml:space="preserve">        unsigned int(8) curve_type;</w:t>
      </w:r>
      <w:r>
        <w:br/>
        <w:t xml:space="preserve">    }</w:t>
      </w:r>
      <w:r>
        <w:br/>
        <w:t xml:space="preserve">    if (band_type == 3) {</w:t>
      </w:r>
      <w:r>
        <w:br/>
        <w:t xml:space="preserve">        unsigned int(8) block_length;</w:t>
      </w:r>
      <w:r>
        <w:br/>
        <w:t xml:space="preserve">    }</w:t>
      </w:r>
      <w:r>
        <w:br/>
        <w:t xml:space="preserve">    unsigned int(16) lower_frequency_limit;</w:t>
      </w:r>
      <w:r>
        <w:br/>
        <w:t xml:space="preserve">    unsigned int(16) upper_frequency_limit;</w:t>
      </w:r>
      <w:r>
        <w:br/>
        <w:t>}</w:t>
      </w:r>
    </w:p>
    <w:p w14:paraId="4F29E781" w14:textId="77777777" w:rsidR="005B2170" w:rsidRDefault="005B2170">
      <w:pPr>
        <w:pStyle w:val="BoxHeading4"/>
        <w:numPr>
          <w:ilvl w:val="3"/>
          <w:numId w:val="1"/>
        </w:numPr>
        <w:tabs>
          <w:tab w:val="num" w:pos="360"/>
        </w:tabs>
        <w:outlineLvl w:val="4"/>
      </w:pPr>
      <w:r>
        <w:lastRenderedPageBreak/>
        <w:t>Semantics</w:t>
      </w:r>
    </w:p>
    <w:p w14:paraId="15A32612" w14:textId="77777777" w:rsidR="005B2170" w:rsidRDefault="005B2170" w:rsidP="005B2170">
      <w:pPr>
        <w:pStyle w:val="fields"/>
      </w:pPr>
      <w:r>
        <w:rPr>
          <w:rStyle w:val="codeChar"/>
        </w:rPr>
        <w:t>band_id</w:t>
      </w:r>
      <w:r>
        <w:t xml:space="preserve"> indicates the unique ID of the haptic band.</w:t>
      </w:r>
    </w:p>
    <w:p w14:paraId="2EF82ABA" w14:textId="0B8CDA11" w:rsidR="005B2170" w:rsidRDefault="005B2170" w:rsidP="005B2170">
      <w:pPr>
        <w:pStyle w:val="fields"/>
      </w:pPr>
      <w:r>
        <w:rPr>
          <w:rStyle w:val="codeChar"/>
        </w:rPr>
        <w:t>band_type</w:t>
      </w:r>
      <w:r>
        <w:t xml:space="preserve"> indicates the </w:t>
      </w:r>
      <w:r w:rsidRPr="00424917">
        <w:t>type of data contained in the band as</w:t>
      </w:r>
      <w:r>
        <w:t xml:space="preserve"> documented in </w:t>
      </w:r>
      <w:r>
        <w:rPr>
          <w:lang w:eastAsia="zh-CN"/>
        </w:rPr>
        <w:fldChar w:fldCharType="begin"/>
      </w:r>
      <w:r>
        <w:rPr>
          <w:lang w:eastAsia="zh-CN"/>
        </w:rPr>
        <w:instrText xml:space="preserve"> REF _Ref117603671 \h </w:instrText>
      </w:r>
      <w:r>
        <w:rPr>
          <w:lang w:eastAsia="zh-CN"/>
        </w:rPr>
      </w:r>
      <w:r>
        <w:rPr>
          <w:lang w:eastAsia="zh-CN"/>
        </w:rPr>
        <w:fldChar w:fldCharType="separate"/>
      </w:r>
      <w:r w:rsidR="00ED7BA4">
        <w:t xml:space="preserve">Table </w:t>
      </w:r>
      <w:r w:rsidR="00ED7BA4">
        <w:rPr>
          <w:noProof/>
        </w:rPr>
        <w:t>4</w:t>
      </w:r>
      <w:r>
        <w:rPr>
          <w:lang w:eastAsia="zh-CN"/>
        </w:rPr>
        <w:fldChar w:fldCharType="end"/>
      </w:r>
      <w:r>
        <w:t>.</w:t>
      </w:r>
    </w:p>
    <w:p w14:paraId="018BDF2A" w14:textId="70CA7085" w:rsidR="005B2170" w:rsidRDefault="005B2170" w:rsidP="005B2170">
      <w:pPr>
        <w:pStyle w:val="fields"/>
      </w:pPr>
      <w:r>
        <w:rPr>
          <w:rStyle w:val="codeChar"/>
        </w:rPr>
        <w:t>curve_type</w:t>
      </w:r>
      <w:r>
        <w:t xml:space="preserve"> indicates the </w:t>
      </w:r>
      <w:r w:rsidRPr="00D22A89">
        <w:t xml:space="preserve">type of interpolation function that should be used by the synthesizer as </w:t>
      </w:r>
      <w:r>
        <w:t xml:space="preserve">documented in </w:t>
      </w:r>
      <w:r>
        <w:rPr>
          <w:lang w:eastAsia="zh-CN"/>
        </w:rPr>
        <w:fldChar w:fldCharType="begin"/>
      </w:r>
      <w:r>
        <w:rPr>
          <w:lang w:eastAsia="zh-CN"/>
        </w:rPr>
        <w:instrText xml:space="preserve"> REF _Ref117603683 \h </w:instrText>
      </w:r>
      <w:r>
        <w:rPr>
          <w:lang w:eastAsia="zh-CN"/>
        </w:rPr>
      </w:r>
      <w:r>
        <w:rPr>
          <w:lang w:eastAsia="zh-CN"/>
        </w:rPr>
        <w:fldChar w:fldCharType="separate"/>
      </w:r>
      <w:r w:rsidR="00ED7BA4">
        <w:t xml:space="preserve">Table </w:t>
      </w:r>
      <w:r w:rsidR="00ED7BA4">
        <w:rPr>
          <w:noProof/>
        </w:rPr>
        <w:t>5</w:t>
      </w:r>
      <w:r>
        <w:rPr>
          <w:lang w:eastAsia="zh-CN"/>
        </w:rPr>
        <w:fldChar w:fldCharType="end"/>
      </w:r>
      <w:r>
        <w:t>.</w:t>
      </w:r>
    </w:p>
    <w:p w14:paraId="6DFD0D92" w14:textId="77777777" w:rsidR="005B2170" w:rsidRDefault="005B2170" w:rsidP="005B2170">
      <w:pPr>
        <w:pStyle w:val="fields"/>
      </w:pPr>
      <w:r>
        <w:rPr>
          <w:rStyle w:val="codeChar"/>
        </w:rPr>
        <w:t>block_length</w:t>
      </w:r>
      <w:r>
        <w:t xml:space="preserve"> indicates the d</w:t>
      </w:r>
      <w:r w:rsidRPr="00C81650">
        <w:t>uration of a wavelet effect</w:t>
      </w:r>
      <w:r>
        <w:t xml:space="preserve"> in </w:t>
      </w:r>
      <w:r w:rsidRPr="00A32368">
        <w:t>milliseconds</w:t>
      </w:r>
      <w:r>
        <w:t>.</w:t>
      </w:r>
    </w:p>
    <w:p w14:paraId="1FFE868A" w14:textId="77777777" w:rsidR="005B2170" w:rsidRDefault="005B2170" w:rsidP="005B2170">
      <w:pPr>
        <w:pStyle w:val="fields"/>
      </w:pPr>
      <w:r>
        <w:rPr>
          <w:rStyle w:val="codeChar"/>
        </w:rPr>
        <w:t>lower_frequency_limit</w:t>
      </w:r>
      <w:r>
        <w:t xml:space="preserve"> indicates the lower frequency limit of the band in Hertz, mapping the full </w:t>
      </w:r>
      <w:r w:rsidRPr="00E7145E">
        <w:rPr>
          <w:rStyle w:val="codeChar"/>
        </w:rPr>
        <w:t>unsigned int(32)</w:t>
      </w:r>
      <w:r>
        <w:t xml:space="preserve"> range to [0,10000].</w:t>
      </w:r>
    </w:p>
    <w:p w14:paraId="027C1BC0" w14:textId="77777777" w:rsidR="005B2170" w:rsidRDefault="005B2170" w:rsidP="005B2170">
      <w:pPr>
        <w:pStyle w:val="fields"/>
      </w:pPr>
      <w:r>
        <w:rPr>
          <w:rStyle w:val="codeChar"/>
        </w:rPr>
        <w:t>upper_frequency_limit</w:t>
      </w:r>
      <w:r>
        <w:t xml:space="preserve"> indicates the upper frequency limit of the band in Hertz, mapping the full </w:t>
      </w:r>
      <w:r w:rsidRPr="00E7145E">
        <w:rPr>
          <w:rStyle w:val="codeChar"/>
        </w:rPr>
        <w:t>unsigned int(32)</w:t>
      </w:r>
      <w:r>
        <w:t xml:space="preserve"> range to [0,10000].</w:t>
      </w:r>
    </w:p>
    <w:p w14:paraId="6E415064" w14:textId="77777777" w:rsidR="005B2170" w:rsidRDefault="005B2170">
      <w:pPr>
        <w:pStyle w:val="Heading3"/>
        <w:numPr>
          <w:ilvl w:val="2"/>
          <w:numId w:val="1"/>
        </w:numPr>
      </w:pPr>
      <w:bookmarkStart w:id="556" w:name="_Toc115263300"/>
      <w:bookmarkStart w:id="557" w:name="_Toc117857706"/>
      <w:r>
        <w:t>Sample content format</w:t>
      </w:r>
      <w:bookmarkEnd w:id="556"/>
      <w:bookmarkEnd w:id="557"/>
    </w:p>
    <w:p w14:paraId="5AB5FCA6" w14:textId="77777777" w:rsidR="005B2170" w:rsidRDefault="005B2170">
      <w:pPr>
        <w:pStyle w:val="BoxHeading4"/>
        <w:numPr>
          <w:ilvl w:val="3"/>
          <w:numId w:val="1"/>
        </w:numPr>
        <w:tabs>
          <w:tab w:val="num" w:pos="360"/>
        </w:tabs>
        <w:outlineLvl w:val="4"/>
      </w:pPr>
      <w:r>
        <w:t>Definition</w:t>
      </w:r>
    </w:p>
    <w:p w14:paraId="12AA4180" w14:textId="4D742769" w:rsidR="005B2170" w:rsidRDefault="005B2170" w:rsidP="00874035">
      <w:pPr>
        <w:pStyle w:val="BodyText"/>
        <w:rPr>
          <w:lang w:eastAsia="zh-CN"/>
        </w:rPr>
      </w:pPr>
      <w:r>
        <w:rPr>
          <w:lang w:eastAsia="zh-CN"/>
        </w:rPr>
        <w:t xml:space="preserve">An MIHS sample contains </w:t>
      </w:r>
      <w:del w:id="558" w:author="Henry Da Costa" w:date="2022-10-28T12:43:00Z">
        <w:r w:rsidDel="00140316">
          <w:rPr>
            <w:lang w:eastAsia="zh-CN"/>
          </w:rPr>
          <w:delText xml:space="preserve">time-aligned </w:delText>
        </w:r>
      </w:del>
      <w:r>
        <w:rPr>
          <w:lang w:eastAsia="zh-CN"/>
        </w:rPr>
        <w:t>data packets</w:t>
      </w:r>
      <w:ins w:id="559" w:author="Henry Da Costa" w:date="2022-10-28T12:43:00Z">
        <w:r w:rsidR="00140316" w:rsidRPr="00140316">
          <w:rPr>
            <w:lang w:eastAsia="zh-CN"/>
          </w:rPr>
          <w:t xml:space="preserve"> </w:t>
        </w:r>
        <w:r w:rsidR="00140316">
          <w:rPr>
            <w:lang w:eastAsia="zh-CN"/>
          </w:rPr>
          <w:t>belonging to a temporal unit</w:t>
        </w:r>
      </w:ins>
      <w:r>
        <w:rPr>
          <w:lang w:eastAsia="zh-CN"/>
        </w:rPr>
        <w:t xml:space="preserve">. See subclause </w:t>
      </w:r>
      <w:r>
        <w:rPr>
          <w:lang w:eastAsia="zh-CN"/>
        </w:rPr>
        <w:fldChar w:fldCharType="begin"/>
      </w:r>
      <w:r>
        <w:rPr>
          <w:lang w:eastAsia="zh-CN"/>
        </w:rPr>
        <w:instrText xml:space="preserve"> REF _Ref114739154 \r \h </w:instrText>
      </w:r>
      <w:r>
        <w:rPr>
          <w:lang w:eastAsia="zh-CN"/>
        </w:rPr>
      </w:r>
      <w:r>
        <w:rPr>
          <w:lang w:eastAsia="zh-CN"/>
        </w:rPr>
        <w:fldChar w:fldCharType="separate"/>
      </w:r>
      <w:r w:rsidR="00ED7BA4">
        <w:rPr>
          <w:lang w:eastAsia="zh-CN"/>
        </w:rPr>
        <w:t>4.2.3</w:t>
      </w:r>
      <w:r>
        <w:rPr>
          <w:lang w:eastAsia="zh-CN"/>
        </w:rPr>
        <w:fldChar w:fldCharType="end"/>
      </w:r>
      <w:r>
        <w:rPr>
          <w:lang w:eastAsia="zh-CN"/>
        </w:rPr>
        <w:t>, for further details.</w:t>
      </w:r>
    </w:p>
    <w:p w14:paraId="289F9322" w14:textId="77777777" w:rsidR="005B2170" w:rsidRDefault="005B2170" w:rsidP="00874035">
      <w:pPr>
        <w:pStyle w:val="BodyText"/>
        <w:rPr>
          <w:lang w:eastAsia="zh-CN"/>
        </w:rPr>
      </w:pPr>
      <w:r>
        <w:rPr>
          <w:lang w:eastAsia="zh-CN"/>
        </w:rPr>
        <w:t>MIHS samples are externally framed and have a size supplied by that external framing; for example, by sample size (</w:t>
      </w:r>
      <w:r w:rsidRPr="00A668D0">
        <w:rPr>
          <w:rStyle w:val="codeChar"/>
          <w:rFonts w:eastAsia="Times New Roman"/>
          <w:szCs w:val="22"/>
        </w:rPr>
        <w:t>'stsz'</w:t>
      </w:r>
      <w:r>
        <w:rPr>
          <w:lang w:eastAsia="zh-CN"/>
        </w:rPr>
        <w:t>) boxes.</w:t>
      </w:r>
    </w:p>
    <w:p w14:paraId="0CDC4BB5" w14:textId="77777777" w:rsidR="005B2170" w:rsidRDefault="005B2170">
      <w:pPr>
        <w:pStyle w:val="BoxHeading4"/>
        <w:numPr>
          <w:ilvl w:val="3"/>
          <w:numId w:val="1"/>
        </w:numPr>
        <w:tabs>
          <w:tab w:val="num" w:pos="360"/>
        </w:tabs>
        <w:outlineLvl w:val="4"/>
      </w:pPr>
      <w:r>
        <w:t>Syntax</w:t>
      </w:r>
    </w:p>
    <w:p w14:paraId="7A5115BF" w14:textId="77777777" w:rsidR="005B2170" w:rsidRDefault="005B2170" w:rsidP="005B2170">
      <w:pPr>
        <w:pStyle w:val="code"/>
      </w:pPr>
      <w:r>
        <w:t>aligned(8) class MIHSSample {</w:t>
      </w:r>
      <w:r>
        <w:br/>
        <w:t xml:space="preserve">    for (int i=0; i&lt;sample_size; i++) { // to end of sample</w:t>
      </w:r>
      <w:r>
        <w:br/>
        <w:t xml:space="preserve">        unsigned int(4) data_packet_type = 5;</w:t>
      </w:r>
      <w:r>
        <w:br/>
        <w:t xml:space="preserve">        unsigned int(2) data_packet_level;</w:t>
      </w:r>
      <w:r>
        <w:br/>
        <w:t xml:space="preserve">        unsigned int(10) reserved = 0;</w:t>
      </w:r>
      <w:r>
        <w:br/>
        <w:t xml:space="preserve">        unsigned int(16) data_packet_payload_size;</w:t>
      </w:r>
      <w:r>
        <w:br/>
        <w:t xml:space="preserve">        bit(data_packet_payload_size*8) data_packet_payload;</w:t>
      </w:r>
      <w:r>
        <w:br/>
        <w:t xml:space="preserve">        i += 4 + data_packet_payload_size;</w:t>
      </w:r>
      <w:r>
        <w:br/>
        <w:t xml:space="preserve">    }</w:t>
      </w:r>
      <w:r>
        <w:br/>
        <w:t>}</w:t>
      </w:r>
    </w:p>
    <w:p w14:paraId="13BC4D08" w14:textId="77777777" w:rsidR="005B2170" w:rsidRDefault="005B2170">
      <w:pPr>
        <w:pStyle w:val="BoxHeading4"/>
        <w:numPr>
          <w:ilvl w:val="3"/>
          <w:numId w:val="1"/>
        </w:numPr>
        <w:tabs>
          <w:tab w:val="num" w:pos="360"/>
        </w:tabs>
        <w:outlineLvl w:val="4"/>
      </w:pPr>
      <w:r>
        <w:t>Semantics</w:t>
      </w:r>
    </w:p>
    <w:p w14:paraId="39E3DD23" w14:textId="77777777" w:rsidR="005B2170" w:rsidRDefault="005B2170" w:rsidP="005B2170">
      <w:pPr>
        <w:pStyle w:val="fields"/>
      </w:pPr>
      <w:r>
        <w:rPr>
          <w:rStyle w:val="codeChar"/>
        </w:rPr>
        <w:t>data_packet</w:t>
      </w:r>
      <w:r w:rsidRPr="000A27F7">
        <w:rPr>
          <w:rStyle w:val="codeChar"/>
        </w:rPr>
        <w:t>_type</w:t>
      </w:r>
      <w:r>
        <w:t xml:space="preserve"> indicates the data packet type, which is always 5.</w:t>
      </w:r>
    </w:p>
    <w:p w14:paraId="75A74826" w14:textId="77777777" w:rsidR="005B2170" w:rsidRDefault="005B2170" w:rsidP="005B2170">
      <w:pPr>
        <w:pStyle w:val="fields"/>
      </w:pPr>
      <w:r>
        <w:rPr>
          <w:rStyle w:val="codeChar"/>
        </w:rPr>
        <w:t>data_packet</w:t>
      </w:r>
      <w:r w:rsidRPr="000A27F7">
        <w:rPr>
          <w:rStyle w:val="codeChar"/>
        </w:rPr>
        <w:t>_level</w:t>
      </w:r>
      <w:r>
        <w:t xml:space="preserve"> indicates whether the data packet can be skipped for low bitrate applications. Zero means the packet must not be skipped, higher values mean the packet may be skipped.</w:t>
      </w:r>
    </w:p>
    <w:p w14:paraId="2D87E21A" w14:textId="77777777" w:rsidR="005B2170" w:rsidRDefault="005B2170" w:rsidP="005B2170">
      <w:pPr>
        <w:pStyle w:val="fields"/>
      </w:pPr>
      <w:r>
        <w:rPr>
          <w:rStyle w:val="codeChar"/>
        </w:rPr>
        <w:t>data_packet</w:t>
      </w:r>
      <w:r w:rsidRPr="000A27F7">
        <w:rPr>
          <w:rStyle w:val="codeChar"/>
        </w:rPr>
        <w:t>_payload_size</w:t>
      </w:r>
      <w:r>
        <w:t xml:space="preserve"> indicates the length in bytes of the data packet payload that follows.</w:t>
      </w:r>
    </w:p>
    <w:p w14:paraId="50F9C281" w14:textId="77777777" w:rsidR="005B2170" w:rsidRDefault="005B2170" w:rsidP="005B2170">
      <w:pPr>
        <w:pStyle w:val="fields"/>
      </w:pPr>
      <w:r>
        <w:rPr>
          <w:rStyle w:val="codeChar"/>
        </w:rPr>
        <w:t>data_packet</w:t>
      </w:r>
      <w:r w:rsidRPr="000A27F7">
        <w:rPr>
          <w:rStyle w:val="codeChar"/>
        </w:rPr>
        <w:t>_payload</w:t>
      </w:r>
      <w:r>
        <w:t xml:space="preserve"> contains the data packet payload formatted according to ISO/IEC 23090-31.</w:t>
      </w:r>
    </w:p>
    <w:p w14:paraId="18A7BE82" w14:textId="77777777" w:rsidR="005B2170" w:rsidRDefault="005B2170">
      <w:pPr>
        <w:pStyle w:val="ANNEX"/>
      </w:pPr>
      <w:r w:rsidRPr="003176D3">
        <w:lastRenderedPageBreak/>
        <w:br/>
      </w:r>
      <w:bookmarkStart w:id="560" w:name="_Ref435101152"/>
      <w:bookmarkStart w:id="561" w:name="_Toc115263301"/>
      <w:bookmarkStart w:id="562" w:name="_Toc117857707"/>
      <w:r w:rsidRPr="00087513">
        <w:rPr>
          <w:b w:val="0"/>
          <w:bCs/>
        </w:rPr>
        <w:t>(</w:t>
      </w:r>
      <w:r>
        <w:rPr>
          <w:b w:val="0"/>
          <w:bCs/>
        </w:rPr>
        <w:t>N</w:t>
      </w:r>
      <w:r w:rsidRPr="00087513">
        <w:rPr>
          <w:b w:val="0"/>
          <w:bCs/>
        </w:rPr>
        <w:t>ormative)</w:t>
      </w:r>
      <w:r w:rsidRPr="003176D3">
        <w:br/>
      </w:r>
      <w:r w:rsidRPr="003176D3">
        <w:br/>
      </w:r>
      <w:bookmarkEnd w:id="560"/>
      <w:r>
        <w:t xml:space="preserve">File format toolsets </w:t>
      </w:r>
      <w:r w:rsidRPr="009C18EB">
        <w:t>and</w:t>
      </w:r>
      <w:r>
        <w:t xml:space="preserve"> brands</w:t>
      </w:r>
      <w:bookmarkEnd w:id="561"/>
      <w:bookmarkEnd w:id="562"/>
    </w:p>
    <w:p w14:paraId="76444D6D" w14:textId="77777777" w:rsidR="005B2170" w:rsidRPr="003176D3" w:rsidRDefault="005B2170">
      <w:pPr>
        <w:pStyle w:val="a2"/>
      </w:pPr>
      <w:bookmarkStart w:id="563" w:name="_Toc115263302"/>
      <w:r>
        <w:t xml:space="preserve"> </w:t>
      </w:r>
      <w:bookmarkStart w:id="564" w:name="_Toc117857708"/>
      <w:r>
        <w:t>General</w:t>
      </w:r>
      <w:bookmarkEnd w:id="563"/>
      <w:bookmarkEnd w:id="564"/>
    </w:p>
    <w:p w14:paraId="355B4463" w14:textId="77777777" w:rsidR="005B2170" w:rsidRDefault="005B2170" w:rsidP="00874035">
      <w:pPr>
        <w:pStyle w:val="BodyText"/>
        <w:rPr>
          <w:lang w:val="en-GB"/>
        </w:rPr>
      </w:pPr>
      <w:r w:rsidRPr="00874035">
        <w:rPr>
          <w:lang w:eastAsia="zh-CN"/>
        </w:rPr>
        <w:t>This</w:t>
      </w:r>
      <w:r w:rsidRPr="00D746DC">
        <w:rPr>
          <w:lang w:val="en-GB"/>
        </w:rPr>
        <w:t xml:space="preserve"> </w:t>
      </w:r>
      <w:r w:rsidRPr="00D746DC">
        <w:rPr>
          <w:lang w:val="en-GB" w:eastAsia="zh-CN"/>
        </w:rPr>
        <w:t>annex</w:t>
      </w:r>
      <w:r w:rsidRPr="00D746DC">
        <w:rPr>
          <w:lang w:val="en-GB"/>
        </w:rPr>
        <w:t xml:space="preserve"> defines what constitutes tools, for the purposes of branding files containing </w:t>
      </w:r>
      <w:r>
        <w:rPr>
          <w:lang w:val="en-GB"/>
        </w:rPr>
        <w:t>haptic</w:t>
      </w:r>
      <w:r w:rsidRPr="00D746DC">
        <w:rPr>
          <w:lang w:val="en-GB"/>
        </w:rPr>
        <w:t xml:space="preserve"> content. A specific brand may require some or </w:t>
      </w:r>
      <w:proofErr w:type="gramStart"/>
      <w:r w:rsidRPr="00D746DC">
        <w:rPr>
          <w:lang w:val="en-GB"/>
        </w:rPr>
        <w:t>all of</w:t>
      </w:r>
      <w:proofErr w:type="gramEnd"/>
      <w:r w:rsidRPr="00D746DC">
        <w:rPr>
          <w:lang w:val="en-GB"/>
        </w:rPr>
        <w:t xml:space="preserve"> the tools indicated here. A brand should be chosen that indicates the full level of support required, including any requirements on other specifications (e.g., support for aspects of ISO/IEC 14496-12).</w:t>
      </w:r>
    </w:p>
    <w:p w14:paraId="095B5220" w14:textId="77777777" w:rsidR="005B2170" w:rsidRDefault="005B2170">
      <w:pPr>
        <w:pStyle w:val="a2"/>
      </w:pPr>
      <w:bookmarkStart w:id="565" w:name="_Toc115263303"/>
      <w:r>
        <w:rPr>
          <w:lang w:eastAsia="zh-CN"/>
        </w:rPr>
        <w:t xml:space="preserve"> </w:t>
      </w:r>
      <w:bookmarkStart w:id="566" w:name="_Toc117857709"/>
      <w:r>
        <w:rPr>
          <w:lang w:eastAsia="zh-CN"/>
        </w:rPr>
        <w:t xml:space="preserve">MIHS </w:t>
      </w:r>
      <w:r>
        <w:t>brand</w:t>
      </w:r>
      <w:bookmarkEnd w:id="565"/>
      <w:bookmarkEnd w:id="566"/>
    </w:p>
    <w:p w14:paraId="0F6A4608" w14:textId="0B641127" w:rsidR="005B2170" w:rsidRDefault="005B2170" w:rsidP="00874035">
      <w:pPr>
        <w:pStyle w:val="BodyText"/>
        <w:rPr>
          <w:lang w:eastAsia="zh-CN"/>
        </w:rPr>
      </w:pPr>
      <w:r>
        <w:rPr>
          <w:lang w:eastAsia="zh-CN"/>
        </w:rPr>
        <w:t>The</w:t>
      </w:r>
      <w:r>
        <w:t xml:space="preserve"> </w:t>
      </w:r>
      <w:r>
        <w:rPr>
          <w:lang w:eastAsia="zh-CN"/>
        </w:rPr>
        <w:t>brand</w:t>
      </w:r>
      <w:r>
        <w:t xml:space="preserve"> </w:t>
      </w:r>
      <w:r w:rsidRPr="004B2009">
        <w:rPr>
          <w:rStyle w:val="codeChar"/>
        </w:rPr>
        <w:t>'mih</w:t>
      </w:r>
      <w:r>
        <w:rPr>
          <w:rStyle w:val="codeChar"/>
        </w:rPr>
        <w:t>1</w:t>
      </w:r>
      <w:r w:rsidRPr="004B2009">
        <w:rPr>
          <w:rStyle w:val="codeChar"/>
        </w:rPr>
        <w:t>'</w:t>
      </w:r>
      <w:r>
        <w:t xml:space="preserve"> may be present among the </w:t>
      </w:r>
      <w:r w:rsidRPr="004B2009">
        <w:rPr>
          <w:rStyle w:val="codeChar"/>
        </w:rPr>
        <w:t>compatible_brands</w:t>
      </w:r>
      <w:r>
        <w:t xml:space="preserve"> of the </w:t>
      </w:r>
      <w:r w:rsidRPr="004B2009">
        <w:rPr>
          <w:rStyle w:val="codeChar"/>
        </w:rPr>
        <w:t>FileTypeBox</w:t>
      </w:r>
      <w:r>
        <w:t xml:space="preserve">. File readers conforming to the </w:t>
      </w:r>
      <w:r w:rsidRPr="004B2009">
        <w:rPr>
          <w:rStyle w:val="codeChar"/>
        </w:rPr>
        <w:t>'mih</w:t>
      </w:r>
      <w:r>
        <w:rPr>
          <w:rStyle w:val="codeChar"/>
        </w:rPr>
        <w:t>1</w:t>
      </w:r>
      <w:r w:rsidRPr="004B2009">
        <w:rPr>
          <w:rStyle w:val="codeChar"/>
        </w:rPr>
        <w:t>'</w:t>
      </w:r>
      <w:r w:rsidRPr="00790681">
        <w:t xml:space="preserve"> </w:t>
      </w:r>
      <w:r>
        <w:t xml:space="preserve">brand shall support MIHS tracks specified in subclause </w:t>
      </w:r>
      <w:r>
        <w:fldChar w:fldCharType="begin"/>
      </w:r>
      <w:r>
        <w:instrText xml:space="preserve"> REF _Ref114759401 \r \h </w:instrText>
      </w:r>
      <w:r>
        <w:fldChar w:fldCharType="separate"/>
      </w:r>
      <w:r w:rsidR="00ED7BA4">
        <w:t>5.2</w:t>
      </w:r>
      <w:r>
        <w:fldChar w:fldCharType="end"/>
      </w:r>
      <w:r>
        <w:t>.</w:t>
      </w:r>
    </w:p>
    <w:p w14:paraId="7B0D616B" w14:textId="77777777" w:rsidR="005B2170" w:rsidRDefault="005B2170">
      <w:pPr>
        <w:pStyle w:val="ANNEX"/>
      </w:pPr>
      <w:r w:rsidRPr="003176D3">
        <w:lastRenderedPageBreak/>
        <w:br/>
      </w:r>
      <w:bookmarkStart w:id="567" w:name="_Toc115263304"/>
      <w:bookmarkStart w:id="568" w:name="_Toc117857710"/>
      <w:r w:rsidRPr="00087513">
        <w:rPr>
          <w:b w:val="0"/>
        </w:rPr>
        <w:t>(</w:t>
      </w:r>
      <w:r>
        <w:rPr>
          <w:b w:val="0"/>
        </w:rPr>
        <w:t>Normative</w:t>
      </w:r>
      <w:commentRangeStart w:id="569"/>
      <w:commentRangeEnd w:id="569"/>
      <w:r>
        <w:rPr>
          <w:rStyle w:val="CommentReference"/>
          <w:b w:val="0"/>
        </w:rPr>
        <w:commentReference w:id="569"/>
      </w:r>
      <w:r w:rsidRPr="00087513">
        <w:rPr>
          <w:b w:val="0"/>
        </w:rPr>
        <w:t>)</w:t>
      </w:r>
      <w:r w:rsidRPr="003176D3">
        <w:br/>
      </w:r>
      <w:r w:rsidRPr="003176D3">
        <w:br/>
      </w:r>
      <w:r>
        <w:rPr>
          <w:lang w:eastAsia="zh-CN"/>
        </w:rPr>
        <w:t>MIME types and sub-parameters</w:t>
      </w:r>
      <w:bookmarkEnd w:id="567"/>
      <w:bookmarkEnd w:id="568"/>
    </w:p>
    <w:p w14:paraId="4B5F2EC5" w14:textId="77777777" w:rsidR="005B2170" w:rsidRDefault="005B2170">
      <w:pPr>
        <w:pStyle w:val="a2"/>
      </w:pPr>
      <w:bookmarkStart w:id="570" w:name="_Toc115263305"/>
      <w:bookmarkStart w:id="571" w:name="_Toc114588624"/>
      <w:r>
        <w:t xml:space="preserve"> </w:t>
      </w:r>
      <w:bookmarkStart w:id="572" w:name="_Toc117857711"/>
      <w:r>
        <w:t>MIME types and sub-types</w:t>
      </w:r>
      <w:bookmarkEnd w:id="570"/>
      <w:bookmarkEnd w:id="572"/>
    </w:p>
    <w:p w14:paraId="1D9220CC" w14:textId="77777777" w:rsidR="005B2170" w:rsidRDefault="005B2170" w:rsidP="00874035">
      <w:pPr>
        <w:pStyle w:val="BodyText"/>
      </w:pPr>
      <w:r w:rsidRPr="0033093A">
        <w:rPr>
          <w:lang w:eastAsia="zh-CN"/>
        </w:rPr>
        <w:t>When</w:t>
      </w:r>
      <w:r w:rsidRPr="0033093A">
        <w:t xml:space="preserve"> MIME type is associated with haptic content as described in this document, the MIME type depends on the other media types </w:t>
      </w:r>
      <w:r>
        <w:t>that may also be present in the content</w:t>
      </w:r>
      <w:r w:rsidRPr="0033093A">
        <w:t>.</w:t>
      </w:r>
    </w:p>
    <w:p w14:paraId="0A00F4CD" w14:textId="77777777" w:rsidR="005B2170" w:rsidRDefault="005B2170">
      <w:pPr>
        <w:pStyle w:val="ListParagraph"/>
        <w:numPr>
          <w:ilvl w:val="0"/>
          <w:numId w:val="6"/>
        </w:numPr>
      </w:pPr>
      <w:r w:rsidRPr="002220CB">
        <w:t xml:space="preserve">For </w:t>
      </w:r>
      <w:r>
        <w:t>content</w:t>
      </w:r>
      <w:r w:rsidRPr="002220CB">
        <w:t xml:space="preserve"> with audio, video, and haptics, the MIME type </w:t>
      </w:r>
      <w:r>
        <w:t>shall</w:t>
      </w:r>
      <w:r w:rsidRPr="002220CB">
        <w:t xml:space="preserve"> be </w:t>
      </w:r>
      <w:r w:rsidRPr="00E20624">
        <w:rPr>
          <w:rStyle w:val="codeChar"/>
        </w:rPr>
        <w:t>video/mp4</w:t>
      </w:r>
      <w:r w:rsidRPr="002220CB">
        <w:t>, for backward compatibility with existing mp4 files.</w:t>
      </w:r>
    </w:p>
    <w:p w14:paraId="61BC02E9" w14:textId="77777777" w:rsidR="005B2170" w:rsidRDefault="005B2170">
      <w:pPr>
        <w:pStyle w:val="ListParagraph"/>
        <w:numPr>
          <w:ilvl w:val="0"/>
          <w:numId w:val="6"/>
        </w:numPr>
      </w:pPr>
      <w:r w:rsidRPr="009F4A36">
        <w:t xml:space="preserve">Similarly, for files with audio and haptics, the MIME type </w:t>
      </w:r>
      <w:r>
        <w:t xml:space="preserve">shall </w:t>
      </w:r>
      <w:r w:rsidRPr="009F4A36">
        <w:t xml:space="preserve">be </w:t>
      </w:r>
      <w:r w:rsidRPr="00FF0A00">
        <w:rPr>
          <w:rStyle w:val="codeChar"/>
        </w:rPr>
        <w:t>audio/mp4</w:t>
      </w:r>
      <w:r w:rsidRPr="009F4A36">
        <w:t>.</w:t>
      </w:r>
    </w:p>
    <w:p w14:paraId="04C88575" w14:textId="77777777" w:rsidR="005B2170" w:rsidRDefault="005B2170">
      <w:pPr>
        <w:pStyle w:val="ListParagraph"/>
        <w:numPr>
          <w:ilvl w:val="0"/>
          <w:numId w:val="6"/>
        </w:numPr>
      </w:pPr>
      <w:r w:rsidRPr="009F4A36">
        <w:t xml:space="preserve">For files with haptics only, the MIME type </w:t>
      </w:r>
      <w:r>
        <w:t xml:space="preserve">shall </w:t>
      </w:r>
      <w:r w:rsidRPr="009F4A36">
        <w:t xml:space="preserve">be </w:t>
      </w:r>
      <w:r w:rsidRPr="00883EE3">
        <w:rPr>
          <w:rStyle w:val="codeChar"/>
        </w:rPr>
        <w:t>haptics/mp4</w:t>
      </w:r>
      <w:r w:rsidRPr="003A37A7">
        <w:rPr>
          <w:rStyle w:val="FootnoteReference"/>
        </w:rPr>
        <w:footnoteReference w:id="2"/>
      </w:r>
      <w:r>
        <w:rPr>
          <w:rStyle w:val="codeChar"/>
        </w:rPr>
        <w:t>.</w:t>
      </w:r>
    </w:p>
    <w:p w14:paraId="1BB480B2" w14:textId="77777777" w:rsidR="005B2170" w:rsidRDefault="005B2170">
      <w:pPr>
        <w:pStyle w:val="a2"/>
      </w:pPr>
      <w:bookmarkStart w:id="573" w:name="_Toc115263306"/>
      <w:r>
        <w:t xml:space="preserve"> </w:t>
      </w:r>
      <w:bookmarkStart w:id="574" w:name="_Toc117857712"/>
      <w:r w:rsidRPr="007B0598">
        <w:t>Sub-parameters for ‘codecs’ parameter</w:t>
      </w:r>
      <w:bookmarkEnd w:id="573"/>
      <w:bookmarkEnd w:id="574"/>
    </w:p>
    <w:p w14:paraId="76B9E010" w14:textId="77777777" w:rsidR="005B2170" w:rsidRDefault="005B2170">
      <w:pPr>
        <w:pStyle w:val="a3"/>
      </w:pPr>
      <w:bookmarkStart w:id="575" w:name="_Toc117857713"/>
      <w:r>
        <w:t>General</w:t>
      </w:r>
      <w:bookmarkEnd w:id="575"/>
    </w:p>
    <w:p w14:paraId="53D5B6E1" w14:textId="77777777" w:rsidR="005B2170" w:rsidRDefault="005B2170" w:rsidP="00874035">
      <w:pPr>
        <w:pStyle w:val="BodyText"/>
      </w:pPr>
      <w:r>
        <w:rPr>
          <w:lang w:eastAsia="zh-CN"/>
        </w:rPr>
        <w:t>When</w:t>
      </w:r>
      <w:r>
        <w:t xml:space="preserve"> the ‘codecs‘ parameter of a MIME type is used, as defined in IETF RFC 6381, the sub-parameters in this annex apply when the MIME type identifies a file format of this family and the ‘codecs‘ parameter starts with a sample-entry code from this document.</w:t>
      </w:r>
    </w:p>
    <w:p w14:paraId="48D5B353" w14:textId="77777777" w:rsidR="005B2170" w:rsidRDefault="005B2170">
      <w:pPr>
        <w:pStyle w:val="a3"/>
      </w:pPr>
      <w:bookmarkStart w:id="576" w:name="_Toc117857714"/>
      <w:r>
        <w:t>Haptic codec family</w:t>
      </w:r>
      <w:bookmarkEnd w:id="576"/>
    </w:p>
    <w:p w14:paraId="494D4BF9" w14:textId="35CFDF04" w:rsidR="005B2170" w:rsidRDefault="005B2170" w:rsidP="00874035">
      <w:pPr>
        <w:pStyle w:val="BodyText"/>
      </w:pPr>
      <w:r>
        <w:rPr>
          <w:lang w:eastAsia="zh-CN"/>
        </w:rPr>
        <w:t>When</w:t>
      </w:r>
      <w:r>
        <w:t xml:space="preserve"> the first element of a value is a code indicating a codec from ISO/IEC 23090-31, as documented in subclause </w:t>
      </w:r>
      <w:r>
        <w:fldChar w:fldCharType="begin"/>
      </w:r>
      <w:r>
        <w:instrText xml:space="preserve"> REF _Ref114759401 \r \h </w:instrText>
      </w:r>
      <w:r>
        <w:fldChar w:fldCharType="separate"/>
      </w:r>
      <w:r w:rsidR="00ED7BA4">
        <w:t>5.2</w:t>
      </w:r>
      <w:r>
        <w:fldChar w:fldCharType="end"/>
      </w:r>
      <w:r>
        <w:t xml:space="preserve"> (</w:t>
      </w:r>
      <w:r>
        <w:rPr>
          <w:rStyle w:val="codeChar"/>
        </w:rPr>
        <w:t>'</w:t>
      </w:r>
      <w:r w:rsidRPr="00FB6282">
        <w:rPr>
          <w:rStyle w:val="codeChar"/>
        </w:rPr>
        <w:t>mih1'</w:t>
      </w:r>
      <w:r>
        <w:t>), the ‘codecs‘ parameter has the form:</w:t>
      </w:r>
    </w:p>
    <w:p w14:paraId="35685A9C" w14:textId="77777777" w:rsidR="005B2170" w:rsidRDefault="005B2170" w:rsidP="005B2170">
      <w:r w:rsidRPr="00086527">
        <w:rPr>
          <w:rFonts w:ascii="Courier New" w:hAnsi="Courier New" w:cs="Courier New"/>
        </w:rPr>
        <w:t>codecs=mih1.oo</w:t>
      </w:r>
    </w:p>
    <w:p w14:paraId="7F68F3A0" w14:textId="02AB667D" w:rsidR="005B2170" w:rsidRPr="0040313F" w:rsidRDefault="005B2170" w:rsidP="00874035">
      <w:pPr>
        <w:pStyle w:val="BodyText"/>
      </w:pPr>
      <w:r>
        <w:rPr>
          <w:lang w:eastAsia="zh-CN"/>
        </w:rPr>
        <w:t>where</w:t>
      </w:r>
      <w:r>
        <w:t xml:space="preserve"> ‘</w:t>
      </w:r>
      <w:proofErr w:type="spellStart"/>
      <w:r w:rsidRPr="00086527">
        <w:rPr>
          <w:rFonts w:ascii="Courier New" w:hAnsi="Courier New" w:cs="Courier New"/>
        </w:rPr>
        <w:t>oo</w:t>
      </w:r>
      <w:proofErr w:type="spellEnd"/>
      <w:r>
        <w:t xml:space="preserve">‘ is the Object Type Indication value, as defined on the MP4 Registration Authority website’s </w:t>
      </w:r>
      <w:hyperlink r:id="rId28" w:anchor="/object_types" w:history="1">
        <w:r w:rsidRPr="000D38B9">
          <w:rPr>
            <w:rStyle w:val="Hyperlink"/>
            <w:lang w:val="de-DE"/>
          </w:rPr>
          <w:t>Object Types</w:t>
        </w:r>
      </w:hyperlink>
      <w:r>
        <w:t xml:space="preserve"> page</w:t>
      </w:r>
      <w:r>
        <w:rPr>
          <w:rStyle w:val="FootnoteReference"/>
        </w:rPr>
        <w:footnoteReference w:id="3"/>
      </w:r>
      <w:r>
        <w:t>.</w:t>
      </w:r>
    </w:p>
    <w:p w14:paraId="785742F9" w14:textId="77777777" w:rsidR="005B2170" w:rsidRDefault="005B2170">
      <w:pPr>
        <w:pStyle w:val="ANNEX"/>
      </w:pPr>
      <w:r w:rsidRPr="003176D3">
        <w:lastRenderedPageBreak/>
        <w:br/>
      </w:r>
      <w:bookmarkStart w:id="577" w:name="_Toc115263307"/>
      <w:bookmarkStart w:id="578" w:name="_Toc117857715"/>
      <w:r w:rsidRPr="00087513">
        <w:rPr>
          <w:b w:val="0"/>
        </w:rPr>
        <w:t>(</w:t>
      </w:r>
      <w:r>
        <w:rPr>
          <w:b w:val="0"/>
        </w:rPr>
        <w:t>I</w:t>
      </w:r>
      <w:r w:rsidRPr="00087513">
        <w:rPr>
          <w:b w:val="0"/>
        </w:rPr>
        <w:t>nformative)</w:t>
      </w:r>
      <w:r w:rsidRPr="003176D3">
        <w:br/>
      </w:r>
      <w:r w:rsidRPr="003176D3">
        <w:br/>
      </w:r>
      <w:r>
        <w:rPr>
          <w:lang w:eastAsia="zh-CN"/>
        </w:rPr>
        <w:t xml:space="preserve">Multiple MIHS tracks and </w:t>
      </w:r>
      <w:r w:rsidRPr="007152A4">
        <w:rPr>
          <w:lang w:eastAsia="zh-CN"/>
        </w:rPr>
        <w:t>alternate groups</w:t>
      </w:r>
      <w:bookmarkEnd w:id="577"/>
      <w:bookmarkEnd w:id="578"/>
    </w:p>
    <w:p w14:paraId="46B1426B" w14:textId="77777777" w:rsidR="005B2170" w:rsidRPr="003176D3" w:rsidRDefault="005B2170">
      <w:pPr>
        <w:pStyle w:val="a2"/>
      </w:pPr>
      <w:bookmarkStart w:id="579" w:name="_Toc115263308"/>
      <w:bookmarkEnd w:id="571"/>
      <w:r>
        <w:t xml:space="preserve"> </w:t>
      </w:r>
      <w:bookmarkStart w:id="580" w:name="_Toc117857716"/>
      <w:r>
        <w:t>General</w:t>
      </w:r>
      <w:bookmarkEnd w:id="579"/>
      <w:bookmarkEnd w:id="580"/>
    </w:p>
    <w:p w14:paraId="194DD55F" w14:textId="77777777" w:rsidR="005B2170" w:rsidRDefault="005B2170" w:rsidP="00874035">
      <w:pPr>
        <w:pStyle w:val="BodyText"/>
        <w:rPr>
          <w:lang w:eastAsia="zh-CN"/>
        </w:rPr>
      </w:pPr>
      <w:r>
        <w:rPr>
          <w:lang w:eastAsia="zh-CN"/>
        </w:rPr>
        <w:t>A media file may contain more than one MIHS track. Examples where more than one MIHS track is needed include:</w:t>
      </w:r>
    </w:p>
    <w:p w14:paraId="59FF5076" w14:textId="77777777" w:rsidR="005B2170" w:rsidRDefault="005B2170">
      <w:pPr>
        <w:pStyle w:val="ListParagraph"/>
        <w:numPr>
          <w:ilvl w:val="0"/>
          <w:numId w:val="3"/>
        </w:numPr>
        <w:rPr>
          <w:lang w:eastAsia="zh-CN"/>
        </w:rPr>
      </w:pPr>
      <w:r>
        <w:rPr>
          <w:lang w:eastAsia="zh-CN"/>
        </w:rPr>
        <w:t xml:space="preserve">when MIHS tracks with non-zero values for the </w:t>
      </w:r>
      <w:r w:rsidRPr="00574B8B">
        <w:rPr>
          <w:rStyle w:val="codeChar"/>
        </w:rPr>
        <w:t>alternate_group</w:t>
      </w:r>
      <w:r>
        <w:rPr>
          <w:lang w:eastAsia="zh-CN"/>
        </w:rPr>
        <w:t xml:space="preserve"> in the </w:t>
      </w:r>
      <w:r w:rsidRPr="002B023D">
        <w:rPr>
          <w:rStyle w:val="codeChar"/>
        </w:rPr>
        <w:t>TrackHeaderBox</w:t>
      </w:r>
      <w:r>
        <w:rPr>
          <w:lang w:eastAsia="zh-CN"/>
        </w:rPr>
        <w:t xml:space="preserve"> are </w:t>
      </w:r>
      <w:proofErr w:type="gramStart"/>
      <w:r>
        <w:rPr>
          <w:lang w:eastAsia="zh-CN"/>
        </w:rPr>
        <w:t>used;</w:t>
      </w:r>
      <w:proofErr w:type="gramEnd"/>
    </w:p>
    <w:p w14:paraId="32BEAC7D" w14:textId="604D0229" w:rsidR="005B2170" w:rsidRDefault="005B2170">
      <w:pPr>
        <w:pStyle w:val="ListParagraph"/>
        <w:numPr>
          <w:ilvl w:val="0"/>
          <w:numId w:val="3"/>
        </w:numPr>
        <w:rPr>
          <w:lang w:eastAsia="zh-CN"/>
        </w:rPr>
      </w:pPr>
      <w:r>
        <w:rPr>
          <w:lang w:eastAsia="zh-CN"/>
        </w:rPr>
        <w:t xml:space="preserve">when the bands for different perceptions or channels are segmented differently in time (the data packets within each track must be time-aligned </w:t>
      </w:r>
      <w:ins w:id="581" w:author="Henry Da Costa" w:date="2022-10-28T12:43:00Z">
        <w:r w:rsidR="00667206">
          <w:rPr>
            <w:lang w:eastAsia="zh-CN"/>
          </w:rPr>
          <w:t xml:space="preserve">using temporal units </w:t>
        </w:r>
      </w:ins>
      <w:r>
        <w:rPr>
          <w:lang w:eastAsia="zh-CN"/>
        </w:rPr>
        <w:t xml:space="preserve">as described in subclause </w:t>
      </w:r>
      <w:r>
        <w:rPr>
          <w:lang w:eastAsia="zh-CN"/>
        </w:rPr>
        <w:fldChar w:fldCharType="begin"/>
      </w:r>
      <w:r>
        <w:rPr>
          <w:lang w:eastAsia="zh-CN"/>
        </w:rPr>
        <w:instrText xml:space="preserve"> REF _Ref114739154 \r \h </w:instrText>
      </w:r>
      <w:r>
        <w:rPr>
          <w:lang w:eastAsia="zh-CN"/>
        </w:rPr>
      </w:r>
      <w:r>
        <w:rPr>
          <w:lang w:eastAsia="zh-CN"/>
        </w:rPr>
        <w:fldChar w:fldCharType="separate"/>
      </w:r>
      <w:r w:rsidR="00ED7BA4">
        <w:rPr>
          <w:lang w:eastAsia="zh-CN"/>
        </w:rPr>
        <w:t>4.2.3</w:t>
      </w:r>
      <w:r>
        <w:rPr>
          <w:lang w:eastAsia="zh-CN"/>
        </w:rPr>
        <w:fldChar w:fldCharType="end"/>
      </w:r>
      <w:r>
        <w:rPr>
          <w:lang w:eastAsia="zh-CN"/>
        </w:rPr>
        <w:t>.)</w:t>
      </w:r>
    </w:p>
    <w:p w14:paraId="57EC0748" w14:textId="77777777" w:rsidR="005B2170" w:rsidRDefault="005B2170">
      <w:pPr>
        <w:pStyle w:val="a2"/>
        <w:rPr>
          <w:lang w:eastAsia="zh-CN"/>
        </w:rPr>
      </w:pPr>
      <w:bookmarkStart w:id="582" w:name="_Toc115263309"/>
      <w:r>
        <w:rPr>
          <w:lang w:eastAsia="zh-CN"/>
        </w:rPr>
        <w:t xml:space="preserve"> </w:t>
      </w:r>
      <w:bookmarkStart w:id="583" w:name="_Toc117857717"/>
      <w:r>
        <w:rPr>
          <w:lang w:eastAsia="zh-CN"/>
        </w:rPr>
        <w:t>Criteria for alternate groups of MIHS tracks</w:t>
      </w:r>
      <w:bookmarkEnd w:id="582"/>
      <w:bookmarkEnd w:id="583"/>
    </w:p>
    <w:p w14:paraId="14E04720" w14:textId="77777777" w:rsidR="005B2170" w:rsidRDefault="005B2170" w:rsidP="00874035">
      <w:pPr>
        <w:pStyle w:val="BodyText"/>
        <w:rPr>
          <w:lang w:eastAsia="zh-CN"/>
        </w:rPr>
      </w:pPr>
      <w:r>
        <w:rPr>
          <w:lang w:eastAsia="zh-CN"/>
        </w:rPr>
        <w:t xml:space="preserve">An MIHS track among tracks with the same non-zero value for the </w:t>
      </w:r>
      <w:r w:rsidRPr="00574B8B">
        <w:rPr>
          <w:rStyle w:val="codeChar"/>
        </w:rPr>
        <w:t>alternate_group</w:t>
      </w:r>
      <w:r>
        <w:rPr>
          <w:lang w:eastAsia="zh-CN"/>
        </w:rPr>
        <w:t xml:space="preserve"> in the </w:t>
      </w:r>
      <w:r w:rsidRPr="002B023D">
        <w:rPr>
          <w:rStyle w:val="codeChar"/>
        </w:rPr>
        <w:t>TrackHeaderBox</w:t>
      </w:r>
      <w:r>
        <w:rPr>
          <w:lang w:eastAsia="zh-CN"/>
        </w:rPr>
        <w:t xml:space="preserve"> may be selected based on criteria such as the following:</w:t>
      </w:r>
    </w:p>
    <w:p w14:paraId="7B1554AA" w14:textId="77777777" w:rsidR="005B2170" w:rsidRPr="00735977" w:rsidRDefault="005B2170">
      <w:pPr>
        <w:pStyle w:val="ListParagraph"/>
        <w:numPr>
          <w:ilvl w:val="0"/>
          <w:numId w:val="4"/>
        </w:numPr>
        <w:rPr>
          <w:rStyle w:val="codeChar"/>
          <w:rFonts w:ascii="Cambria" w:hAnsi="Cambria"/>
          <w:noProof w:val="0"/>
          <w:lang w:val="de-DE" w:eastAsia="zh-CN"/>
        </w:rPr>
      </w:pPr>
      <w:r>
        <w:rPr>
          <w:lang w:eastAsia="zh-CN"/>
        </w:rPr>
        <w:t xml:space="preserve">the contents of the (optional) </w:t>
      </w:r>
      <w:r w:rsidRPr="00BC51D6">
        <w:rPr>
          <w:rStyle w:val="codeChar"/>
        </w:rPr>
        <w:t>BitRateBox</w:t>
      </w:r>
      <w:r>
        <w:rPr>
          <w:lang w:eastAsia="zh-CN"/>
        </w:rPr>
        <w:t xml:space="preserve"> in the track‘s </w:t>
      </w:r>
      <w:proofErr w:type="gramStart"/>
      <w:r w:rsidRPr="00BC51D6">
        <w:rPr>
          <w:rStyle w:val="codeChar"/>
        </w:rPr>
        <w:t>MIHSSampleEntry</w:t>
      </w:r>
      <w:r>
        <w:rPr>
          <w:lang w:eastAsia="zh-CN"/>
        </w:rPr>
        <w:t>;</w:t>
      </w:r>
      <w:proofErr w:type="gramEnd"/>
    </w:p>
    <w:p w14:paraId="7C5DE6E1" w14:textId="77777777" w:rsidR="005B2170" w:rsidRDefault="005B2170">
      <w:pPr>
        <w:pStyle w:val="ListParagraph"/>
        <w:numPr>
          <w:ilvl w:val="0"/>
          <w:numId w:val="4"/>
        </w:numPr>
        <w:rPr>
          <w:lang w:eastAsia="zh-CN"/>
        </w:rPr>
      </w:pPr>
      <w:r>
        <w:rPr>
          <w:lang w:eastAsia="zh-CN"/>
        </w:rPr>
        <w:t xml:space="preserve">the contents of the perceptions, channels, or other data contained in the </w:t>
      </w:r>
      <w:proofErr w:type="gramStart"/>
      <w:r>
        <w:rPr>
          <w:lang w:eastAsia="zh-CN"/>
        </w:rPr>
        <w:t>track;</w:t>
      </w:r>
      <w:proofErr w:type="gramEnd"/>
      <w:r>
        <w:rPr>
          <w:lang w:eastAsia="zh-CN"/>
        </w:rPr>
        <w:t xml:space="preserve"> for example, perception modality, channel device, or channel body mask.</w:t>
      </w:r>
    </w:p>
    <w:p w14:paraId="396F3FF2" w14:textId="77777777" w:rsidR="005B2170" w:rsidRDefault="005B2170">
      <w:pPr>
        <w:pStyle w:val="ANNEX"/>
        <w:rPr>
          <w:lang w:eastAsia="zh-CN"/>
        </w:rPr>
      </w:pPr>
      <w:r>
        <w:rPr>
          <w:lang w:eastAsia="zh-CN"/>
        </w:rPr>
        <w:lastRenderedPageBreak/>
        <w:br/>
      </w:r>
      <w:bookmarkStart w:id="584" w:name="_Toc115263310"/>
      <w:bookmarkStart w:id="585" w:name="_Toc117857718"/>
      <w:r w:rsidRPr="00C8155A">
        <w:rPr>
          <w:b w:val="0"/>
          <w:bCs/>
          <w:lang w:eastAsia="zh-CN"/>
        </w:rPr>
        <w:t>(informative)</w:t>
      </w:r>
      <w:r>
        <w:rPr>
          <w:lang w:eastAsia="zh-CN"/>
        </w:rPr>
        <w:br/>
      </w:r>
      <w:r>
        <w:rPr>
          <w:lang w:eastAsia="zh-CN"/>
        </w:rPr>
        <w:br/>
        <w:t>Player handling of MIHS tracks</w:t>
      </w:r>
      <w:bookmarkEnd w:id="584"/>
      <w:bookmarkEnd w:id="585"/>
    </w:p>
    <w:p w14:paraId="7BF50AA4" w14:textId="77777777" w:rsidR="005B2170" w:rsidRPr="003176D3" w:rsidRDefault="005B2170">
      <w:pPr>
        <w:pStyle w:val="a2"/>
      </w:pPr>
      <w:bookmarkStart w:id="586" w:name="_Toc115263311"/>
      <w:bookmarkStart w:id="587" w:name="_Toc117857719"/>
      <w:r>
        <w:t>General</w:t>
      </w:r>
      <w:bookmarkEnd w:id="586"/>
      <w:bookmarkEnd w:id="587"/>
    </w:p>
    <w:p w14:paraId="02A62CB8" w14:textId="77777777" w:rsidR="005B2170" w:rsidRDefault="005B2170" w:rsidP="00874035">
      <w:pPr>
        <w:pStyle w:val="BodyText"/>
        <w:rPr>
          <w:lang w:eastAsia="zh-CN"/>
        </w:rPr>
      </w:pPr>
      <w:r>
        <w:rPr>
          <w:lang w:eastAsia="zh-CN"/>
        </w:rPr>
        <w:t xml:space="preserve">Media players that support MIHS tracks should render as much of the haptic content in the tracks as possible. Depending on the capabilities of the available haptic devices, a player may map or transform haptic </w:t>
      </w:r>
      <w:proofErr w:type="gramStart"/>
      <w:r>
        <w:rPr>
          <w:lang w:eastAsia="zh-CN"/>
        </w:rPr>
        <w:t>content;</w:t>
      </w:r>
      <w:proofErr w:type="gramEnd"/>
      <w:r>
        <w:rPr>
          <w:lang w:eastAsia="zh-CN"/>
        </w:rPr>
        <w:t xml:space="preserve"> for example:</w:t>
      </w:r>
    </w:p>
    <w:p w14:paraId="3C0E3B20" w14:textId="77777777" w:rsidR="005B2170" w:rsidRDefault="005B2170">
      <w:pPr>
        <w:pStyle w:val="ListParagraph"/>
        <w:numPr>
          <w:ilvl w:val="0"/>
          <w:numId w:val="5"/>
        </w:numPr>
        <w:rPr>
          <w:lang w:eastAsia="zh-CN"/>
        </w:rPr>
      </w:pPr>
      <w:r>
        <w:rPr>
          <w:lang w:eastAsia="zh-CN"/>
        </w:rPr>
        <w:t xml:space="preserve">from one body part (specified in a channel) to </w:t>
      </w:r>
      <w:proofErr w:type="gramStart"/>
      <w:r>
        <w:rPr>
          <w:lang w:eastAsia="zh-CN"/>
        </w:rPr>
        <w:t>another;</w:t>
      </w:r>
      <w:proofErr w:type="gramEnd"/>
    </w:p>
    <w:p w14:paraId="08FF21E2" w14:textId="77777777" w:rsidR="005B2170" w:rsidRDefault="005B2170">
      <w:pPr>
        <w:pStyle w:val="ListParagraph"/>
        <w:numPr>
          <w:ilvl w:val="0"/>
          <w:numId w:val="5"/>
        </w:numPr>
        <w:rPr>
          <w:lang w:eastAsia="zh-CN"/>
        </w:rPr>
      </w:pPr>
      <w:r>
        <w:rPr>
          <w:lang w:eastAsia="zh-CN"/>
        </w:rPr>
        <w:t xml:space="preserve">from one device type or set of device characteristics (specified in a track) to </w:t>
      </w:r>
      <w:proofErr w:type="gramStart"/>
      <w:r>
        <w:rPr>
          <w:lang w:eastAsia="zh-CN"/>
        </w:rPr>
        <w:t>another;</w:t>
      </w:r>
      <w:proofErr w:type="gramEnd"/>
    </w:p>
    <w:p w14:paraId="3EC38AC2" w14:textId="77777777" w:rsidR="005B2170" w:rsidRDefault="005B2170">
      <w:pPr>
        <w:pStyle w:val="ListParagraph"/>
        <w:numPr>
          <w:ilvl w:val="0"/>
          <w:numId w:val="5"/>
        </w:numPr>
        <w:rPr>
          <w:lang w:eastAsia="zh-CN"/>
        </w:rPr>
      </w:pPr>
      <w:r>
        <w:rPr>
          <w:lang w:eastAsia="zh-CN"/>
        </w:rPr>
        <w:t>from one haptic modality (specified in a perception) to another.</w:t>
      </w:r>
    </w:p>
    <w:p w14:paraId="35D3F1B4" w14:textId="5B4503C1" w:rsidR="00B23D19" w:rsidRPr="005B2170" w:rsidRDefault="005B2170" w:rsidP="00874035">
      <w:pPr>
        <w:pStyle w:val="BodyText"/>
        <w:rPr>
          <w:rFonts w:cs="Times New Roman"/>
          <w:lang w:eastAsia="zh-CN"/>
        </w:rPr>
      </w:pPr>
      <w:r>
        <w:rPr>
          <w:lang w:eastAsia="zh-CN"/>
        </w:rPr>
        <w:t>A player may be incapable of performing certain transformations, or may decide that certain mappings are inappropriate, and may render none or some of the MIHS tracks rather than all.</w:t>
      </w:r>
    </w:p>
    <w:sectPr w:rsidR="00B23D19" w:rsidRPr="005B2170" w:rsidSect="0003781A">
      <w:footerReference w:type="default" r:id="rId29"/>
      <w:pgSz w:w="11900" w:h="16840"/>
      <w:pgMar w:top="1701" w:right="1440" w:bottom="1440" w:left="1440" w:header="720" w:footer="720" w:gutter="0"/>
      <w:pgNumType w:start="1"/>
      <w:cols w:space="720"/>
      <w:titlePg/>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26" w:author="Henry Da Costa" w:date="2022-09-01T15:55:00Z" w:initials="HDC">
    <w:p w14:paraId="1B1324A2" w14:textId="77777777" w:rsidR="005B2170" w:rsidRDefault="005B2170" w:rsidP="005B2170">
      <w:r>
        <w:rPr>
          <w:rStyle w:val="CommentReference"/>
        </w:rPr>
        <w:annotationRef/>
      </w:r>
      <w:r>
        <w:t>Not sure how to reference ISO/IEC 23090-31 while it is a working draft.</w:t>
      </w:r>
    </w:p>
  </w:comment>
  <w:comment w:id="327" w:author="Yeshwant Muthusamy" w:date="2022-09-06T16:29:00Z" w:initials="YM">
    <w:p w14:paraId="48710F60" w14:textId="77777777" w:rsidR="005B2170" w:rsidRDefault="005B2170" w:rsidP="005B2170">
      <w:r>
        <w:t>It is a valid subdivision that was approved between MPEG 138 and MPEG 139. So it can be used.</w:t>
      </w:r>
      <w:r>
        <w:rPr>
          <w:rStyle w:val="CommentReference"/>
        </w:rPr>
        <w:annotationRef/>
      </w:r>
    </w:p>
  </w:comment>
  <w:comment w:id="507" w:author="Henry Da Costa" w:date="2022-09-19T11:58:00Z" w:initials="HDC">
    <w:p w14:paraId="3467BC61" w14:textId="77777777" w:rsidR="005B2170" w:rsidRDefault="005B2170" w:rsidP="005B2170">
      <w:r>
        <w:rPr>
          <w:rStyle w:val="CommentReference"/>
        </w:rPr>
        <w:annotationRef/>
      </w:r>
      <w:r>
        <w:t>Placeholder name, very likely to change.</w:t>
      </w:r>
    </w:p>
  </w:comment>
  <w:comment w:id="569" w:author="Henry Da Costa" w:date="2022-09-27T15:38:00Z" w:initials="HDC">
    <w:p w14:paraId="0AB29B4D" w14:textId="77777777" w:rsidR="005B2170" w:rsidRDefault="005B2170" w:rsidP="005B2170">
      <w:r>
        <w:rPr>
          <w:rStyle w:val="CommentReference"/>
        </w:rPr>
        <w:annotationRef/>
      </w:r>
      <w:r>
        <w:t>Eventually, this may become normative.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B1324A2" w15:done="1"/>
  <w15:commentEx w15:paraId="48710F60" w15:paraIdParent="1B1324A2" w15:done="1"/>
  <w15:commentEx w15:paraId="3467BC61" w15:done="1"/>
  <w15:commentEx w15:paraId="0AB29B4D"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CDE628" w16cex:dateUtc="2022-09-01T19:55:00Z"/>
  <w16cex:commentExtensible w16cex:durableId="26CDE627" w16cex:dateUtc="2022-09-06T21:29:00Z"/>
  <w16cex:commentExtensible w16cex:durableId="2702458A" w16cex:dateUtc="2022-09-19T15:58:00Z"/>
  <w16cex:commentExtensible w16cex:durableId="26DD9778" w16cex:dateUtc="2022-09-27T19: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B1324A2" w16cid:durableId="26CDE628"/>
  <w16cid:commentId w16cid:paraId="48710F60" w16cid:durableId="26CDE627"/>
  <w16cid:commentId w16cid:paraId="3467BC61" w16cid:durableId="2702458A"/>
  <w16cid:commentId w16cid:paraId="0AB29B4D" w16cid:durableId="26DD977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D5C1B" w14:textId="77777777" w:rsidR="000F399C" w:rsidRDefault="000F399C" w:rsidP="009E784A">
      <w:r>
        <w:separator/>
      </w:r>
    </w:p>
  </w:endnote>
  <w:endnote w:type="continuationSeparator" w:id="0">
    <w:p w14:paraId="7DC31FF4" w14:textId="77777777" w:rsidR="000F399C" w:rsidRDefault="000F399C" w:rsidP="009E784A">
      <w:r>
        <w:continuationSeparator/>
      </w:r>
    </w:p>
  </w:endnote>
  <w:endnote w:type="continuationNotice" w:id="1">
    <w:p w14:paraId="4115A049" w14:textId="77777777" w:rsidR="000F399C" w:rsidRDefault="000F39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0542206B" w14:textId="386DAECE" w:rsidR="00385C5D" w:rsidRDefault="00385C5D" w:rsidP="005B217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CB9BDD" w14:textId="77777777" w:rsidR="000F399C" w:rsidRDefault="000F399C" w:rsidP="009E784A">
      <w:r>
        <w:separator/>
      </w:r>
    </w:p>
  </w:footnote>
  <w:footnote w:type="continuationSeparator" w:id="0">
    <w:p w14:paraId="7D2E04CD" w14:textId="77777777" w:rsidR="000F399C" w:rsidRDefault="000F399C" w:rsidP="009E784A">
      <w:r>
        <w:continuationSeparator/>
      </w:r>
    </w:p>
  </w:footnote>
  <w:footnote w:type="continuationNotice" w:id="1">
    <w:p w14:paraId="35EF14B3" w14:textId="77777777" w:rsidR="000F399C" w:rsidRDefault="000F399C"/>
  </w:footnote>
  <w:footnote w:id="2">
    <w:p w14:paraId="00FC8615" w14:textId="77777777" w:rsidR="005B2170" w:rsidRPr="003933C9" w:rsidRDefault="005B2170" w:rsidP="0003781A">
      <w:pPr>
        <w:pStyle w:val="FootnoteText"/>
        <w:rPr>
          <w:rFonts w:ascii="Arial" w:hAnsi="Arial" w:cs="Arial"/>
          <w:sz w:val="20"/>
        </w:rPr>
      </w:pPr>
      <w:r>
        <w:rPr>
          <w:rStyle w:val="FootnoteReference"/>
        </w:rPr>
        <w:footnoteRef/>
      </w:r>
      <w:r>
        <w:t xml:space="preserve"> Once ‘haptics’ is approved as a top-level media type by IETF. There is a proposal to that effect pending with the IETF: </w:t>
      </w:r>
      <w:hyperlink r:id="rId1" w:history="1">
        <w:r>
          <w:rPr>
            <w:color w:val="0000FF"/>
            <w:u w:val="single"/>
          </w:rPr>
          <w:t>https://datatracker.ietf.org/doc/draft-ietf-mediaman-haptics/01/</w:t>
        </w:r>
      </w:hyperlink>
      <w:r>
        <w:t>. It is expected to be approved as a Standards Track RFC in the next few months.</w:t>
      </w:r>
    </w:p>
  </w:footnote>
  <w:footnote w:id="3">
    <w:p w14:paraId="72B09470" w14:textId="77777777" w:rsidR="005B2170" w:rsidRPr="000D38B9" w:rsidRDefault="005B2170" w:rsidP="005B2170">
      <w:pPr>
        <w:pStyle w:val="FootnoteText"/>
      </w:pPr>
      <w:r>
        <w:rPr>
          <w:rStyle w:val="FootnoteReference"/>
        </w:rPr>
        <w:footnoteRef/>
      </w:r>
      <w:r>
        <w:t xml:space="preserve"> The registration of the Object Type for haptics has not been initiated yet; expected shortly.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55008"/>
    <w:multiLevelType w:val="multilevel"/>
    <w:tmpl w:val="5E068FA4"/>
    <w:lvl w:ilvl="0">
      <w:start w:val="1"/>
      <w:numFmt w:val="upperLetter"/>
      <w:pStyle w:val="ANNEX"/>
      <w:suff w:val="nothing"/>
      <w:lvlText w:val="Annex %1"/>
      <w:lvlJc w:val="left"/>
      <w:pPr>
        <w:ind w:left="0" w:firstLine="0"/>
      </w:pPr>
      <w:rPr>
        <w:rFonts w:ascii="Cambria" w:hAnsi="Cambria" w:hint="default"/>
        <w:b/>
        <w:i w:val="0"/>
        <w:sz w:val="28"/>
      </w:rPr>
    </w:lvl>
    <w:lvl w:ilvl="1">
      <w:start w:val="1"/>
      <w:numFmt w:val="decimal"/>
      <w:pStyle w:val="a2"/>
      <w:lvlText w:val="%1.%2"/>
      <w:lvlJc w:val="left"/>
      <w:pPr>
        <w:tabs>
          <w:tab w:val="num" w:pos="360"/>
        </w:tabs>
        <w:ind w:left="0" w:firstLine="0"/>
      </w:pPr>
      <w:rPr>
        <w:rFonts w:hint="default"/>
        <w:b/>
        <w:i w:val="0"/>
      </w:rPr>
    </w:lvl>
    <w:lvl w:ilvl="2">
      <w:start w:val="1"/>
      <w:numFmt w:val="decimal"/>
      <w:pStyle w:val="a3"/>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hint="default"/>
        <w:b/>
        <w:i w:val="0"/>
      </w:rPr>
    </w:lvl>
    <w:lvl w:ilvl="5">
      <w:start w:val="1"/>
      <w:numFmt w:val="decimal"/>
      <w:lvlText w:val="%1.%2.%3.%4.%5.%6"/>
      <w:lvlJc w:val="left"/>
      <w:pPr>
        <w:tabs>
          <w:tab w:val="num" w:pos="1440"/>
        </w:tabs>
        <w:ind w:left="0" w:firstLine="0"/>
      </w:pPr>
      <w:rPr>
        <w:rFonts w:hint="default"/>
        <w:b/>
        <w:i w:val="0"/>
      </w:rPr>
    </w:lvl>
    <w:lvl w:ilvl="6">
      <w:start w:val="1"/>
      <w:numFmt w:val="lowerRoman"/>
      <w:lvlText w:val="(%7)"/>
      <w:lvlJc w:val="left"/>
      <w:pPr>
        <w:tabs>
          <w:tab w:val="num" w:pos="504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 w15:restartNumberingAfterBreak="0">
    <w:nsid w:val="1A1C5EDF"/>
    <w:multiLevelType w:val="hybridMultilevel"/>
    <w:tmpl w:val="D4124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C20368C"/>
    <w:multiLevelType w:val="hybridMultilevel"/>
    <w:tmpl w:val="97FAC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67200FD9"/>
    <w:multiLevelType w:val="hybridMultilevel"/>
    <w:tmpl w:val="47B440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FC3584A"/>
    <w:multiLevelType w:val="hybridMultilevel"/>
    <w:tmpl w:val="8E888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F6A46F7"/>
    <w:multiLevelType w:val="multilevel"/>
    <w:tmpl w:val="7834D5F0"/>
    <w:lvl w:ilvl="0">
      <w:start w:val="1"/>
      <w:numFmt w:val="decimal"/>
      <w:pStyle w:val="Heading1"/>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154036577">
    <w:abstractNumId w:val="6"/>
  </w:num>
  <w:num w:numId="2" w16cid:durableId="1461729454">
    <w:abstractNumId w:val="0"/>
  </w:num>
  <w:num w:numId="3" w16cid:durableId="1443842764">
    <w:abstractNumId w:val="1"/>
  </w:num>
  <w:num w:numId="4" w16cid:durableId="969674347">
    <w:abstractNumId w:val="2"/>
  </w:num>
  <w:num w:numId="5" w16cid:durableId="2017078032">
    <w:abstractNumId w:val="5"/>
  </w:num>
  <w:num w:numId="6" w16cid:durableId="1191727002">
    <w:abstractNumId w:val="4"/>
  </w:num>
  <w:num w:numId="7" w16cid:durableId="40291627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55879767">
    <w:abstractNumId w:val="3"/>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enry Da Costa">
    <w15:presenceInfo w15:providerId="AD" w15:userId="S::hdacosta@immersion.com::fd1caf71-16e6-473a-875f-c85aaf9ca22e"/>
  </w15:person>
  <w15:person w15:author="Yeshwant Muthusamy">
    <w15:presenceInfo w15:providerId="None" w15:userId="Yeshwant Muthusa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trackRevisions/>
  <w:defaultTabStop w:val="720"/>
  <w:hyphenationZone w:val="425"/>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20F37"/>
    <w:rsid w:val="0003781A"/>
    <w:rsid w:val="0004172F"/>
    <w:rsid w:val="00054667"/>
    <w:rsid w:val="00055EF6"/>
    <w:rsid w:val="000968DA"/>
    <w:rsid w:val="000A0E31"/>
    <w:rsid w:val="000C78E6"/>
    <w:rsid w:val="000E1069"/>
    <w:rsid w:val="000F0105"/>
    <w:rsid w:val="000F399C"/>
    <w:rsid w:val="000F645C"/>
    <w:rsid w:val="00101E8A"/>
    <w:rsid w:val="00103FAF"/>
    <w:rsid w:val="0012133D"/>
    <w:rsid w:val="00127FE3"/>
    <w:rsid w:val="00132321"/>
    <w:rsid w:val="00140316"/>
    <w:rsid w:val="00141951"/>
    <w:rsid w:val="00143984"/>
    <w:rsid w:val="0017051E"/>
    <w:rsid w:val="0018563E"/>
    <w:rsid w:val="00196997"/>
    <w:rsid w:val="001972B1"/>
    <w:rsid w:val="001D05AE"/>
    <w:rsid w:val="00203759"/>
    <w:rsid w:val="00223C51"/>
    <w:rsid w:val="002274B2"/>
    <w:rsid w:val="00232E74"/>
    <w:rsid w:val="00256571"/>
    <w:rsid w:val="00262A4B"/>
    <w:rsid w:val="00263789"/>
    <w:rsid w:val="00272375"/>
    <w:rsid w:val="002A06EC"/>
    <w:rsid w:val="00305EFB"/>
    <w:rsid w:val="003226C8"/>
    <w:rsid w:val="00360792"/>
    <w:rsid w:val="003621AF"/>
    <w:rsid w:val="00385C5D"/>
    <w:rsid w:val="003B0FC6"/>
    <w:rsid w:val="00405B23"/>
    <w:rsid w:val="00454A28"/>
    <w:rsid w:val="00464F78"/>
    <w:rsid w:val="00474642"/>
    <w:rsid w:val="00482626"/>
    <w:rsid w:val="004B02AF"/>
    <w:rsid w:val="004C1854"/>
    <w:rsid w:val="004C5A87"/>
    <w:rsid w:val="004D2805"/>
    <w:rsid w:val="004D74A6"/>
    <w:rsid w:val="004E45B6"/>
    <w:rsid w:val="004F5473"/>
    <w:rsid w:val="00521595"/>
    <w:rsid w:val="005612C2"/>
    <w:rsid w:val="00570497"/>
    <w:rsid w:val="005719ED"/>
    <w:rsid w:val="00573AB6"/>
    <w:rsid w:val="005A6B1F"/>
    <w:rsid w:val="005B2170"/>
    <w:rsid w:val="005C2A51"/>
    <w:rsid w:val="005C7DDA"/>
    <w:rsid w:val="005E294C"/>
    <w:rsid w:val="005F3966"/>
    <w:rsid w:val="00620B7C"/>
    <w:rsid w:val="0063127E"/>
    <w:rsid w:val="0065226E"/>
    <w:rsid w:val="00660987"/>
    <w:rsid w:val="00667206"/>
    <w:rsid w:val="00671C2E"/>
    <w:rsid w:val="006723E9"/>
    <w:rsid w:val="00675F77"/>
    <w:rsid w:val="00691123"/>
    <w:rsid w:val="006A0985"/>
    <w:rsid w:val="00704800"/>
    <w:rsid w:val="00716778"/>
    <w:rsid w:val="00761E27"/>
    <w:rsid w:val="00764E23"/>
    <w:rsid w:val="007659F6"/>
    <w:rsid w:val="007B00FF"/>
    <w:rsid w:val="007B7406"/>
    <w:rsid w:val="007F543C"/>
    <w:rsid w:val="008501D6"/>
    <w:rsid w:val="0086678F"/>
    <w:rsid w:val="00874035"/>
    <w:rsid w:val="00874D90"/>
    <w:rsid w:val="008870C0"/>
    <w:rsid w:val="008A2273"/>
    <w:rsid w:val="008E016A"/>
    <w:rsid w:val="008E7795"/>
    <w:rsid w:val="009134AD"/>
    <w:rsid w:val="00941CEE"/>
    <w:rsid w:val="009457E2"/>
    <w:rsid w:val="00954B0D"/>
    <w:rsid w:val="00961D61"/>
    <w:rsid w:val="009636E0"/>
    <w:rsid w:val="00980E7B"/>
    <w:rsid w:val="00990C0E"/>
    <w:rsid w:val="009B09C2"/>
    <w:rsid w:val="009C23CD"/>
    <w:rsid w:val="009C5AAC"/>
    <w:rsid w:val="009D5D9F"/>
    <w:rsid w:val="009E65AC"/>
    <w:rsid w:val="009E6BCA"/>
    <w:rsid w:val="009E784A"/>
    <w:rsid w:val="00A04E52"/>
    <w:rsid w:val="00A53F0B"/>
    <w:rsid w:val="00A826C0"/>
    <w:rsid w:val="00AA05B3"/>
    <w:rsid w:val="00AC193A"/>
    <w:rsid w:val="00AD0958"/>
    <w:rsid w:val="00AE0D4F"/>
    <w:rsid w:val="00AE29CF"/>
    <w:rsid w:val="00B07B6D"/>
    <w:rsid w:val="00B23D19"/>
    <w:rsid w:val="00B24CCE"/>
    <w:rsid w:val="00B608A1"/>
    <w:rsid w:val="00BC3F33"/>
    <w:rsid w:val="00BE3711"/>
    <w:rsid w:val="00C21FD6"/>
    <w:rsid w:val="00C42858"/>
    <w:rsid w:val="00CA22EB"/>
    <w:rsid w:val="00CA6307"/>
    <w:rsid w:val="00CB798F"/>
    <w:rsid w:val="00CC4877"/>
    <w:rsid w:val="00CC56E3"/>
    <w:rsid w:val="00CC6B4C"/>
    <w:rsid w:val="00CD36BE"/>
    <w:rsid w:val="00CE1722"/>
    <w:rsid w:val="00CF1629"/>
    <w:rsid w:val="00D0385A"/>
    <w:rsid w:val="00D0647A"/>
    <w:rsid w:val="00D2600D"/>
    <w:rsid w:val="00D260AD"/>
    <w:rsid w:val="00D41140"/>
    <w:rsid w:val="00D4426E"/>
    <w:rsid w:val="00D46611"/>
    <w:rsid w:val="00D709E9"/>
    <w:rsid w:val="00DB28A3"/>
    <w:rsid w:val="00E020C9"/>
    <w:rsid w:val="00E06B43"/>
    <w:rsid w:val="00E422CB"/>
    <w:rsid w:val="00E565AB"/>
    <w:rsid w:val="00E67497"/>
    <w:rsid w:val="00E843CE"/>
    <w:rsid w:val="00E9507F"/>
    <w:rsid w:val="00E965CC"/>
    <w:rsid w:val="00ED7BA4"/>
    <w:rsid w:val="00EF2D59"/>
    <w:rsid w:val="00F01082"/>
    <w:rsid w:val="00F03F9B"/>
    <w:rsid w:val="00F419DA"/>
    <w:rsid w:val="00F602CB"/>
    <w:rsid w:val="00F73309"/>
    <w:rsid w:val="00FE31F8"/>
    <w:rsid w:val="00FE6077"/>
    <w:rsid w:val="00FF2653"/>
    <w:rsid w:val="08D75B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eastAsia="Arial" w:hAnsi="Arial" w:cs="Arial"/>
    </w:rPr>
  </w:style>
  <w:style w:type="paragraph" w:styleId="Heading1">
    <w:name w:val="heading 1"/>
    <w:basedOn w:val="Normal"/>
    <w:next w:val="BodyText"/>
    <w:link w:val="Heading1Char"/>
    <w:qFormat/>
    <w:rsid w:val="00A04E52"/>
    <w:pPr>
      <w:numPr>
        <w:numId w:val="1"/>
      </w:numPr>
      <w:spacing w:before="480" w:after="240"/>
      <w:outlineLvl w:val="0"/>
    </w:pPr>
    <w:rPr>
      <w:rFonts w:ascii="Cambria" w:hAnsi="Cambria"/>
      <w:b/>
      <w:bCs/>
      <w:sz w:val="28"/>
      <w:szCs w:val="24"/>
    </w:rPr>
  </w:style>
  <w:style w:type="paragraph" w:styleId="Heading2">
    <w:name w:val="heading 2"/>
    <w:basedOn w:val="Normal"/>
    <w:next w:val="BodyText"/>
    <w:link w:val="Heading2Char"/>
    <w:unhideWhenUsed/>
    <w:qFormat/>
    <w:rsid w:val="00454A28"/>
    <w:pPr>
      <w:keepNext/>
      <w:keepLines/>
      <w:spacing w:before="240" w:after="120"/>
      <w:outlineLvl w:val="1"/>
    </w:pPr>
    <w:rPr>
      <w:rFonts w:asciiTheme="majorHAnsi" w:eastAsiaTheme="majorEastAsia" w:hAnsiTheme="majorHAnsi" w:cstheme="majorBidi"/>
      <w:b/>
      <w:sz w:val="26"/>
      <w:szCs w:val="26"/>
    </w:rPr>
  </w:style>
  <w:style w:type="paragraph" w:styleId="Heading3">
    <w:name w:val="heading 3"/>
    <w:basedOn w:val="Normal"/>
    <w:next w:val="Normal"/>
    <w:link w:val="Heading3Char"/>
    <w:uiPriority w:val="9"/>
    <w:unhideWhenUsed/>
    <w:qFormat/>
    <w:rsid w:val="00761E27"/>
    <w:pPr>
      <w:keepNext/>
      <w:keepLines/>
      <w:spacing w:before="240" w:after="120"/>
      <w:outlineLvl w:val="2"/>
    </w:pPr>
    <w:rPr>
      <w:rFonts w:asciiTheme="majorHAnsi" w:eastAsiaTheme="majorEastAsia" w:hAnsiTheme="majorHAnsi" w:cstheme="majorBidi"/>
      <w:b/>
      <w:sz w:val="24"/>
      <w:szCs w:val="24"/>
    </w:rPr>
  </w:style>
  <w:style w:type="paragraph" w:styleId="Heading4">
    <w:name w:val="heading 4"/>
    <w:basedOn w:val="Heading3"/>
    <w:next w:val="Normal"/>
    <w:link w:val="Heading4Char"/>
    <w:uiPriority w:val="9"/>
    <w:qFormat/>
    <w:rsid w:val="005B2170"/>
    <w:pPr>
      <w:keepLines w:val="0"/>
      <w:widowControl/>
      <w:tabs>
        <w:tab w:val="left" w:pos="940"/>
        <w:tab w:val="left" w:pos="1140"/>
        <w:tab w:val="left" w:pos="1360"/>
        <w:tab w:val="num" w:pos="3080"/>
      </w:tabs>
      <w:suppressAutoHyphens/>
      <w:autoSpaceDE/>
      <w:autoSpaceDN/>
      <w:spacing w:before="60" w:after="240" w:line="230" w:lineRule="exact"/>
      <w:outlineLvl w:val="3"/>
    </w:pPr>
    <w:rPr>
      <w:rFonts w:ascii="Cambria" w:eastAsia="MS Mincho" w:hAnsi="Cambria" w:cs="Times New Roman"/>
      <w:b w:val="0"/>
      <w:sz w:val="20"/>
      <w:szCs w:val="20"/>
      <w:lang w:val="de-DE" w:eastAsia="ja-JP"/>
    </w:rPr>
  </w:style>
  <w:style w:type="paragraph" w:styleId="Heading5">
    <w:name w:val="heading 5"/>
    <w:basedOn w:val="Heading4"/>
    <w:next w:val="Normal"/>
    <w:link w:val="Heading5Char"/>
    <w:qFormat/>
    <w:rsid w:val="005B2170"/>
    <w:pPr>
      <w:tabs>
        <w:tab w:val="clear" w:pos="1140"/>
        <w:tab w:val="clear" w:pos="1360"/>
      </w:tabs>
      <w:ind w:left="2000"/>
      <w:outlineLvl w:val="4"/>
    </w:pPr>
    <w:rPr>
      <w:sz w:val="22"/>
    </w:rPr>
  </w:style>
  <w:style w:type="paragraph" w:styleId="Heading6">
    <w:name w:val="heading 6"/>
    <w:aliases w:val="h6,H6,H61,Titre 6,TOC header,Bullet list,sub-dash,sd,5,Appendix,T1"/>
    <w:basedOn w:val="Heading5"/>
    <w:next w:val="Normal"/>
    <w:link w:val="Heading6Char"/>
    <w:uiPriority w:val="9"/>
    <w:qFormat/>
    <w:rsid w:val="005B2170"/>
    <w:pPr>
      <w:tabs>
        <w:tab w:val="clear" w:pos="940"/>
        <w:tab w:val="clear" w:pos="3080"/>
        <w:tab w:val="num" w:pos="3440"/>
      </w:tabs>
      <w:outlineLvl w:val="5"/>
    </w:pPr>
  </w:style>
  <w:style w:type="paragraph" w:styleId="Heading7">
    <w:name w:val="heading 7"/>
    <w:aliases w:val="Bulleted list,L7"/>
    <w:basedOn w:val="Heading6"/>
    <w:next w:val="Normal"/>
    <w:link w:val="Heading7Char"/>
    <w:uiPriority w:val="9"/>
    <w:qFormat/>
    <w:rsid w:val="005B2170"/>
    <w:pPr>
      <w:outlineLvl w:val="6"/>
    </w:pPr>
    <w:rPr>
      <w:b/>
      <w:sz w:val="20"/>
    </w:rPr>
  </w:style>
  <w:style w:type="paragraph" w:styleId="Heading8">
    <w:name w:val="heading 8"/>
    <w:aliases w:val="Legal Level 1.1.1.,Center Bold"/>
    <w:basedOn w:val="Heading6"/>
    <w:next w:val="Normal"/>
    <w:link w:val="Heading8Char"/>
    <w:uiPriority w:val="9"/>
    <w:qFormat/>
    <w:rsid w:val="005B2170"/>
    <w:pPr>
      <w:tabs>
        <w:tab w:val="clear" w:pos="3440"/>
        <w:tab w:val="num" w:pos="3800"/>
      </w:tabs>
      <w:outlineLvl w:val="7"/>
    </w:pPr>
    <w:rPr>
      <w:b/>
      <w:sz w:val="20"/>
    </w:rPr>
  </w:style>
  <w:style w:type="paragraph" w:styleId="Heading9">
    <w:name w:val="heading 9"/>
    <w:aliases w:val="Figure Heading,FH,Titre 10"/>
    <w:basedOn w:val="Heading6"/>
    <w:next w:val="Normal"/>
    <w:link w:val="Heading9Char"/>
    <w:uiPriority w:val="9"/>
    <w:qFormat/>
    <w:rsid w:val="005B2170"/>
    <w:pPr>
      <w:tabs>
        <w:tab w:val="clear" w:pos="3440"/>
        <w:tab w:val="num" w:pos="3800"/>
      </w:tabs>
      <w:outlineLvl w:val="8"/>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Cell">
    <w:name w:val="Table Cell"/>
    <w:basedOn w:val="Normal"/>
    <w:qFormat/>
    <w:rsid w:val="0003781A"/>
    <w:pPr>
      <w:widowControl/>
      <w:autoSpaceDE/>
      <w:autoSpaceDN/>
    </w:pPr>
    <w:rPr>
      <w:rFonts w:ascii="Cambria" w:hAnsi="Cambria"/>
    </w:rPr>
  </w:style>
  <w:style w:type="paragraph" w:styleId="BodyText">
    <w:name w:val="Body Text"/>
    <w:basedOn w:val="Normal"/>
    <w:link w:val="BodyTextChar"/>
    <w:uiPriority w:val="99"/>
    <w:qFormat/>
    <w:rsid w:val="00454A28"/>
    <w:pPr>
      <w:spacing w:before="120" w:after="120"/>
      <w:jc w:val="both"/>
    </w:pPr>
    <w:rPr>
      <w:rFonts w:ascii="Cambria" w:hAnsi="Cambria"/>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rsid w:val="00761E27"/>
    <w:rPr>
      <w:rFonts w:ascii="Cambria" w:hAnsi="Cambria"/>
    </w:rPr>
  </w:style>
  <w:style w:type="paragraph" w:customStyle="1" w:styleId="TableColumnHeading">
    <w:name w:val="Table Column Heading"/>
    <w:basedOn w:val="Normal"/>
    <w:qFormat/>
    <w:rsid w:val="0003781A"/>
    <w:pPr>
      <w:keepNext/>
      <w:widowControl/>
      <w:autoSpaceDE/>
      <w:autoSpaceDN/>
    </w:pPr>
    <w:rPr>
      <w:rFonts w:ascii="Cambria" w:hAnsi="Cambria"/>
      <w:b/>
      <w:bCs/>
      <w:lang w:eastAsia="zh-CN"/>
    </w:rPr>
  </w:style>
  <w:style w:type="character" w:styleId="Hyperlink">
    <w:name w:val="Hyperlink"/>
    <w:uiPriority w:val="99"/>
    <w:rsid w:val="00FF2653"/>
    <w:rPr>
      <w:color w:val="0000FF"/>
      <w:u w:val="single"/>
    </w:rPr>
  </w:style>
  <w:style w:type="paragraph" w:customStyle="1" w:styleId="TableCaption">
    <w:name w:val="Table Caption"/>
    <w:basedOn w:val="Caption"/>
    <w:qFormat/>
    <w:rsid w:val="00272375"/>
    <w:pPr>
      <w:keepNext/>
      <w:spacing w:before="240" w:after="120"/>
    </w:pPr>
  </w:style>
  <w:style w:type="character" w:customStyle="1" w:styleId="BodyTextChar">
    <w:name w:val="Body Text Char"/>
    <w:basedOn w:val="DefaultParagraphFont"/>
    <w:link w:val="BodyText"/>
    <w:uiPriority w:val="99"/>
    <w:rsid w:val="00454A28"/>
    <w:rPr>
      <w:rFonts w:ascii="Cambria" w:eastAsia="Arial" w:hAnsi="Cambria" w:cs="Arial"/>
      <w:szCs w:val="24"/>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character" w:customStyle="1" w:styleId="Heading2Char">
    <w:name w:val="Heading 2 Char"/>
    <w:basedOn w:val="DefaultParagraphFont"/>
    <w:link w:val="Heading2"/>
    <w:rsid w:val="00454A28"/>
    <w:rPr>
      <w:rFonts w:asciiTheme="majorHAnsi" w:eastAsiaTheme="majorEastAsia" w:hAnsiTheme="majorHAnsi" w:cstheme="majorBidi"/>
      <w:b/>
      <w:sz w:val="26"/>
      <w:szCs w:val="26"/>
    </w:rPr>
  </w:style>
  <w:style w:type="character" w:customStyle="1" w:styleId="Heading3Char">
    <w:name w:val="Heading 3 Char"/>
    <w:basedOn w:val="DefaultParagraphFont"/>
    <w:link w:val="Heading3"/>
    <w:uiPriority w:val="9"/>
    <w:rsid w:val="00761E27"/>
    <w:rPr>
      <w:rFonts w:asciiTheme="majorHAnsi" w:eastAsiaTheme="majorEastAsia" w:hAnsiTheme="majorHAnsi" w:cstheme="majorBidi"/>
      <w:b/>
      <w:sz w:val="24"/>
      <w:szCs w:val="24"/>
    </w:rPr>
  </w:style>
  <w:style w:type="character" w:customStyle="1" w:styleId="Heading4Char">
    <w:name w:val="Heading 4 Char"/>
    <w:basedOn w:val="DefaultParagraphFont"/>
    <w:link w:val="Heading4"/>
    <w:uiPriority w:val="9"/>
    <w:rsid w:val="005B2170"/>
    <w:rPr>
      <w:rFonts w:ascii="Cambria" w:eastAsia="MS Mincho" w:hAnsi="Cambria" w:cs="Times New Roman"/>
      <w:b/>
      <w:sz w:val="20"/>
      <w:szCs w:val="20"/>
      <w:lang w:val="de-DE" w:eastAsia="ja-JP"/>
    </w:rPr>
  </w:style>
  <w:style w:type="character" w:customStyle="1" w:styleId="Heading5Char">
    <w:name w:val="Heading 5 Char"/>
    <w:basedOn w:val="DefaultParagraphFont"/>
    <w:link w:val="Heading5"/>
    <w:rsid w:val="005B2170"/>
    <w:rPr>
      <w:rFonts w:ascii="Cambria" w:eastAsia="MS Mincho" w:hAnsi="Cambria" w:cs="Times New Roman"/>
      <w:b/>
      <w:szCs w:val="20"/>
      <w:lang w:val="de-DE" w:eastAsia="ja-JP"/>
    </w:rPr>
  </w:style>
  <w:style w:type="character" w:customStyle="1" w:styleId="Heading6Char">
    <w:name w:val="Heading 6 Char"/>
    <w:aliases w:val="h6 Char,H6 Char,H61 Char,Titre 6 Char,TOC header Char,Bullet list Char,sub-dash Char,sd Char,5 Char,Appendix Char,T1 Char"/>
    <w:basedOn w:val="DefaultParagraphFont"/>
    <w:link w:val="Heading6"/>
    <w:uiPriority w:val="9"/>
    <w:rsid w:val="005B2170"/>
    <w:rPr>
      <w:rFonts w:ascii="Cambria" w:eastAsia="MS Mincho" w:hAnsi="Cambria" w:cs="Times New Roman"/>
      <w:b/>
      <w:szCs w:val="20"/>
      <w:lang w:val="de-DE" w:eastAsia="ja-JP"/>
    </w:rPr>
  </w:style>
  <w:style w:type="character" w:customStyle="1" w:styleId="Heading7Char">
    <w:name w:val="Heading 7 Char"/>
    <w:aliases w:val="Bulleted list Char,L7 Char"/>
    <w:basedOn w:val="DefaultParagraphFont"/>
    <w:link w:val="Heading7"/>
    <w:uiPriority w:val="9"/>
    <w:rsid w:val="005B2170"/>
    <w:rPr>
      <w:rFonts w:ascii="Cambria" w:eastAsia="MS Mincho" w:hAnsi="Cambria" w:cs="Times New Roman"/>
      <w:sz w:val="20"/>
      <w:szCs w:val="20"/>
      <w:lang w:val="de-DE" w:eastAsia="ja-JP"/>
    </w:rPr>
  </w:style>
  <w:style w:type="character" w:customStyle="1" w:styleId="Heading8Char">
    <w:name w:val="Heading 8 Char"/>
    <w:aliases w:val="Legal Level 1.1.1. Char,Center Bold Char"/>
    <w:basedOn w:val="DefaultParagraphFont"/>
    <w:link w:val="Heading8"/>
    <w:uiPriority w:val="9"/>
    <w:rsid w:val="005B2170"/>
    <w:rPr>
      <w:rFonts w:ascii="Cambria" w:eastAsia="MS Mincho" w:hAnsi="Cambria" w:cs="Times New Roman"/>
      <w:sz w:val="20"/>
      <w:szCs w:val="20"/>
      <w:lang w:val="de-DE" w:eastAsia="ja-JP"/>
    </w:rPr>
  </w:style>
  <w:style w:type="character" w:customStyle="1" w:styleId="Heading9Char">
    <w:name w:val="Heading 9 Char"/>
    <w:aliases w:val="Figure Heading Char,FH Char,Titre 10 Char"/>
    <w:basedOn w:val="DefaultParagraphFont"/>
    <w:link w:val="Heading9"/>
    <w:uiPriority w:val="9"/>
    <w:rsid w:val="005B2170"/>
    <w:rPr>
      <w:rFonts w:ascii="Cambria" w:eastAsia="MS Mincho" w:hAnsi="Cambria" w:cs="Times New Roman"/>
      <w:sz w:val="20"/>
      <w:szCs w:val="20"/>
      <w:lang w:val="de-DE" w:eastAsia="ja-JP"/>
    </w:rPr>
  </w:style>
  <w:style w:type="table" w:styleId="TableGrid">
    <w:name w:val="Table Grid"/>
    <w:basedOn w:val="TableNormal"/>
    <w:rsid w:val="005B2170"/>
    <w:pPr>
      <w:widowControl/>
      <w:autoSpaceDE/>
      <w:autoSpaceDN/>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Figure-caption,CAPTION,Figure Caption,Figure-caption1,CAPTION1,Figure Caption1,Figure-caption2,CAPTION2,Figure Caption2,Figure-caption3,CAPTION3,Figure Caption3,Figure-caption4,CAPTION4,Figure Caption4,Figure-caption5,CAPTION5,Table Captio,cap,c"/>
    <w:basedOn w:val="Normal"/>
    <w:next w:val="Normal"/>
    <w:link w:val="CaptionChar"/>
    <w:qFormat/>
    <w:rsid w:val="00272375"/>
    <w:pPr>
      <w:widowControl/>
      <w:autoSpaceDE/>
      <w:autoSpaceDN/>
      <w:spacing w:before="120" w:after="240" w:line="230" w:lineRule="atLeast"/>
      <w:jc w:val="center"/>
    </w:pPr>
    <w:rPr>
      <w:rFonts w:ascii="Cambria" w:eastAsia="MS Mincho" w:hAnsi="Cambria" w:cs="Times New Roman"/>
      <w:b/>
      <w:szCs w:val="20"/>
      <w:lang w:eastAsia="ja-JP"/>
    </w:rPr>
  </w:style>
  <w:style w:type="paragraph" w:styleId="Revision">
    <w:name w:val="Revision"/>
    <w:hidden/>
    <w:uiPriority w:val="99"/>
    <w:semiHidden/>
    <w:rsid w:val="005B2170"/>
    <w:pPr>
      <w:widowControl/>
      <w:autoSpaceDE/>
      <w:autoSpaceDN/>
    </w:pPr>
    <w:rPr>
      <w:rFonts w:ascii="Times New Roman" w:eastAsia="Arial" w:hAnsi="Times New Roman" w:cs="Arial"/>
    </w:rPr>
  </w:style>
  <w:style w:type="character" w:styleId="CommentReference">
    <w:name w:val="annotation reference"/>
    <w:uiPriority w:val="99"/>
    <w:rsid w:val="005B2170"/>
    <w:rPr>
      <w:noProof w:val="0"/>
      <w:sz w:val="16"/>
      <w:lang w:val="fr-FR"/>
    </w:rPr>
  </w:style>
  <w:style w:type="paragraph" w:styleId="TOCHeading">
    <w:name w:val="TOC Heading"/>
    <w:basedOn w:val="Normal"/>
    <w:next w:val="Normal"/>
    <w:uiPriority w:val="39"/>
    <w:unhideWhenUsed/>
    <w:qFormat/>
    <w:rsid w:val="00A04E52"/>
    <w:pPr>
      <w:keepNext/>
      <w:keepLines/>
      <w:widowControl/>
      <w:tabs>
        <w:tab w:val="left" w:pos="560"/>
      </w:tabs>
      <w:suppressAutoHyphens/>
      <w:autoSpaceDE/>
      <w:autoSpaceDN/>
      <w:spacing w:before="960" w:after="240"/>
    </w:pPr>
    <w:rPr>
      <w:rFonts w:ascii="Cambria" w:eastAsiaTheme="majorEastAsia" w:hAnsi="Cambria" w:cstheme="majorBidi"/>
      <w:b/>
      <w:sz w:val="28"/>
      <w:szCs w:val="32"/>
      <w:lang w:val="en-GB" w:eastAsia="ja-JP"/>
    </w:rPr>
  </w:style>
  <w:style w:type="paragraph" w:styleId="TOC1">
    <w:name w:val="toc 1"/>
    <w:basedOn w:val="Normal"/>
    <w:next w:val="Normal"/>
    <w:uiPriority w:val="39"/>
    <w:rsid w:val="005B2170"/>
    <w:pPr>
      <w:widowControl/>
      <w:tabs>
        <w:tab w:val="left" w:pos="1080"/>
        <w:tab w:val="right" w:leader="dot" w:pos="9752"/>
      </w:tabs>
      <w:suppressAutoHyphens/>
      <w:autoSpaceDE/>
      <w:autoSpaceDN/>
      <w:spacing w:before="120" w:line="230" w:lineRule="atLeast"/>
      <w:ind w:left="1080" w:right="504" w:hanging="1080"/>
    </w:pPr>
    <w:rPr>
      <w:rFonts w:ascii="Cambria" w:eastAsia="MS Mincho" w:hAnsi="Cambria" w:cs="Times New Roman"/>
      <w:b/>
      <w:szCs w:val="20"/>
      <w:lang w:eastAsia="ja-JP"/>
    </w:rPr>
  </w:style>
  <w:style w:type="paragraph" w:styleId="TOC2">
    <w:name w:val="toc 2"/>
    <w:basedOn w:val="TOC1"/>
    <w:next w:val="Normal"/>
    <w:uiPriority w:val="39"/>
    <w:rsid w:val="005B2170"/>
    <w:pPr>
      <w:spacing w:before="0"/>
    </w:pPr>
  </w:style>
  <w:style w:type="character" w:customStyle="1" w:styleId="A8">
    <w:name w:val="A8"/>
    <w:uiPriority w:val="99"/>
    <w:rsid w:val="005B2170"/>
    <w:rPr>
      <w:rFonts w:cs="Cambria"/>
      <w:color w:val="053BF5"/>
      <w:sz w:val="22"/>
      <w:szCs w:val="22"/>
      <w:u w:val="single"/>
    </w:rPr>
  </w:style>
  <w:style w:type="character" w:customStyle="1" w:styleId="InlineCode">
    <w:name w:val="Inline Code"/>
    <w:basedOn w:val="DefaultParagraphFont"/>
    <w:uiPriority w:val="1"/>
    <w:qFormat/>
    <w:rsid w:val="005B2170"/>
    <w:rPr>
      <w:rFonts w:ascii="Courier New" w:hAnsi="Courier New" w:cs="Courier New"/>
      <w:sz w:val="22"/>
      <w:szCs w:val="20"/>
    </w:rPr>
  </w:style>
  <w:style w:type="paragraph" w:styleId="FootnoteText">
    <w:name w:val="footnote text"/>
    <w:basedOn w:val="Normal"/>
    <w:link w:val="FootnoteTextChar"/>
    <w:semiHidden/>
    <w:rsid w:val="005B2170"/>
    <w:pPr>
      <w:widowControl/>
      <w:tabs>
        <w:tab w:val="left" w:pos="340"/>
      </w:tabs>
      <w:autoSpaceDE/>
      <w:autoSpaceDN/>
      <w:spacing w:after="120" w:line="210" w:lineRule="atLeast"/>
      <w:jc w:val="both"/>
    </w:pPr>
    <w:rPr>
      <w:rFonts w:ascii="Cambria" w:eastAsia="MS Mincho" w:hAnsi="Cambria" w:cs="Times New Roman"/>
      <w:sz w:val="18"/>
      <w:szCs w:val="20"/>
      <w:lang w:eastAsia="ja-JP"/>
    </w:rPr>
  </w:style>
  <w:style w:type="character" w:customStyle="1" w:styleId="FootnoteTextChar">
    <w:name w:val="Footnote Text Char"/>
    <w:basedOn w:val="DefaultParagraphFont"/>
    <w:link w:val="FootnoteText"/>
    <w:semiHidden/>
    <w:rsid w:val="005B2170"/>
    <w:rPr>
      <w:rFonts w:ascii="Cambria" w:eastAsia="MS Mincho" w:hAnsi="Cambria" w:cs="Times New Roman"/>
      <w:sz w:val="18"/>
      <w:szCs w:val="20"/>
      <w:lang w:eastAsia="ja-JP"/>
    </w:rPr>
  </w:style>
  <w:style w:type="character" w:styleId="FootnoteReference">
    <w:name w:val="footnote reference"/>
    <w:aliases w:val="Appel note de bas de p"/>
    <w:semiHidden/>
    <w:rsid w:val="005B2170"/>
    <w:rPr>
      <w:noProof/>
      <w:position w:val="6"/>
      <w:sz w:val="16"/>
      <w:vertAlign w:val="baseline"/>
      <w:lang w:val="fr-FR"/>
    </w:rPr>
  </w:style>
  <w:style w:type="paragraph" w:customStyle="1" w:styleId="Figure">
    <w:name w:val="Figure"/>
    <w:basedOn w:val="Caption"/>
    <w:qFormat/>
    <w:rsid w:val="00C42858"/>
    <w:pPr>
      <w:keepNext/>
      <w:spacing w:before="240" w:after="120"/>
    </w:pPr>
  </w:style>
  <w:style w:type="paragraph" w:styleId="TOC3">
    <w:name w:val="toc 3"/>
    <w:basedOn w:val="TOC2"/>
    <w:next w:val="Normal"/>
    <w:uiPriority w:val="39"/>
    <w:rsid w:val="005B2170"/>
  </w:style>
  <w:style w:type="paragraph" w:customStyle="1" w:styleId="a2">
    <w:name w:val="a2"/>
    <w:basedOn w:val="Heading2"/>
    <w:next w:val="Normal"/>
    <w:rsid w:val="00761E27"/>
    <w:pPr>
      <w:keepLines w:val="0"/>
      <w:widowControl/>
      <w:numPr>
        <w:ilvl w:val="1"/>
        <w:numId w:val="2"/>
      </w:numPr>
      <w:tabs>
        <w:tab w:val="left" w:pos="500"/>
        <w:tab w:val="left" w:pos="720"/>
      </w:tabs>
      <w:suppressAutoHyphens/>
      <w:autoSpaceDE/>
      <w:autoSpaceDN/>
    </w:pPr>
    <w:rPr>
      <w:rFonts w:ascii="Cambria" w:eastAsia="MS Mincho" w:hAnsi="Cambria" w:cs="Times New Roman"/>
      <w:sz w:val="24"/>
      <w:szCs w:val="20"/>
      <w:lang w:val="de-DE" w:eastAsia="ja-JP"/>
    </w:rPr>
  </w:style>
  <w:style w:type="paragraph" w:customStyle="1" w:styleId="a3">
    <w:name w:val="a3"/>
    <w:basedOn w:val="Heading3"/>
    <w:next w:val="Normal"/>
    <w:rsid w:val="00761E27"/>
    <w:pPr>
      <w:keepLines w:val="0"/>
      <w:widowControl/>
      <w:numPr>
        <w:ilvl w:val="2"/>
        <w:numId w:val="2"/>
      </w:numPr>
      <w:tabs>
        <w:tab w:val="left" w:pos="640"/>
        <w:tab w:val="left" w:pos="880"/>
      </w:tabs>
      <w:suppressAutoHyphens/>
      <w:autoSpaceDE/>
      <w:autoSpaceDN/>
    </w:pPr>
    <w:rPr>
      <w:rFonts w:ascii="Cambria" w:eastAsia="MS Mincho" w:hAnsi="Cambria" w:cs="Times New Roman"/>
      <w:sz w:val="22"/>
      <w:szCs w:val="20"/>
      <w:lang w:val="de-DE" w:eastAsia="ja-JP"/>
    </w:rPr>
  </w:style>
  <w:style w:type="paragraph" w:customStyle="1" w:styleId="ANNEX">
    <w:name w:val="ANNEX"/>
    <w:basedOn w:val="Normal"/>
    <w:next w:val="Normal"/>
    <w:rsid w:val="005B2170"/>
    <w:pPr>
      <w:keepNext/>
      <w:pageBreakBefore/>
      <w:widowControl/>
      <w:numPr>
        <w:numId w:val="2"/>
      </w:numPr>
      <w:autoSpaceDE/>
      <w:autoSpaceDN/>
      <w:spacing w:after="760" w:line="310" w:lineRule="exact"/>
      <w:jc w:val="center"/>
      <w:outlineLvl w:val="0"/>
    </w:pPr>
    <w:rPr>
      <w:rFonts w:ascii="Cambria" w:eastAsia="MS Mincho" w:hAnsi="Cambria" w:cs="Times New Roman"/>
      <w:b/>
      <w:sz w:val="28"/>
      <w:szCs w:val="20"/>
      <w:lang w:val="en-GB" w:eastAsia="ja-JP"/>
    </w:rPr>
  </w:style>
  <w:style w:type="paragraph" w:customStyle="1" w:styleId="zzForeword">
    <w:name w:val="zzForeword"/>
    <w:basedOn w:val="Introduction"/>
    <w:next w:val="BodyText"/>
    <w:rsid w:val="00A04E52"/>
    <w:pPr>
      <w:tabs>
        <w:tab w:val="clear" w:pos="400"/>
      </w:tabs>
    </w:pPr>
    <w:rPr>
      <w:color w:val="0000FF"/>
    </w:rPr>
  </w:style>
  <w:style w:type="character" w:customStyle="1" w:styleId="stddocNumber">
    <w:name w:val="std_docNumber"/>
    <w:rsid w:val="005B2170"/>
    <w:rPr>
      <w:rFonts w:ascii="Cambria" w:hAnsi="Cambria"/>
      <w:bdr w:val="none" w:sz="0" w:space="0" w:color="auto"/>
      <w:shd w:val="clear" w:color="auto" w:fill="F2DBDB"/>
    </w:rPr>
  </w:style>
  <w:style w:type="character" w:customStyle="1" w:styleId="stddocPartNumber">
    <w:name w:val="std_docPartNumber"/>
    <w:rsid w:val="005B2170"/>
    <w:rPr>
      <w:rFonts w:ascii="Cambria" w:hAnsi="Cambria"/>
      <w:bdr w:val="none" w:sz="0" w:space="0" w:color="auto"/>
      <w:shd w:val="clear" w:color="auto" w:fill="EAF1DD"/>
    </w:rPr>
  </w:style>
  <w:style w:type="character" w:customStyle="1" w:styleId="stdpublisher">
    <w:name w:val="std_publisher"/>
    <w:rsid w:val="005B2170"/>
    <w:rPr>
      <w:rFonts w:ascii="Cambria" w:hAnsi="Cambria"/>
      <w:bdr w:val="none" w:sz="0" w:space="0" w:color="auto"/>
      <w:shd w:val="clear" w:color="auto" w:fill="C6D9F1"/>
    </w:rPr>
  </w:style>
  <w:style w:type="paragraph" w:customStyle="1" w:styleId="Introduction">
    <w:name w:val="Introduction"/>
    <w:basedOn w:val="Normal"/>
    <w:next w:val="BodyText"/>
    <w:rsid w:val="00A04E52"/>
    <w:pPr>
      <w:keepNext/>
      <w:pageBreakBefore/>
      <w:widowControl/>
      <w:tabs>
        <w:tab w:val="left" w:pos="400"/>
      </w:tabs>
      <w:suppressAutoHyphens/>
      <w:autoSpaceDE/>
      <w:autoSpaceDN/>
      <w:spacing w:before="960" w:after="240"/>
    </w:pPr>
    <w:rPr>
      <w:rFonts w:ascii="Cambria" w:eastAsia="MS Mincho" w:hAnsi="Cambria" w:cs="Times New Roman"/>
      <w:b/>
      <w:sz w:val="28"/>
      <w:szCs w:val="20"/>
      <w:lang w:eastAsia="ja-JP"/>
    </w:rPr>
  </w:style>
  <w:style w:type="paragraph" w:customStyle="1" w:styleId="zzSTDTitle">
    <w:name w:val="zzSTDTitle"/>
    <w:basedOn w:val="Normal"/>
    <w:next w:val="Normal"/>
    <w:rsid w:val="005B2170"/>
    <w:pPr>
      <w:widowControl/>
      <w:suppressAutoHyphens/>
      <w:autoSpaceDE/>
      <w:autoSpaceDN/>
      <w:spacing w:before="400" w:after="760" w:line="350" w:lineRule="exact"/>
    </w:pPr>
    <w:rPr>
      <w:rFonts w:ascii="Cambria" w:eastAsia="MS Mincho" w:hAnsi="Cambria" w:cs="Times New Roman"/>
      <w:b/>
      <w:color w:val="0000FF"/>
      <w:sz w:val="32"/>
      <w:szCs w:val="20"/>
      <w:lang w:eastAsia="ja-JP"/>
    </w:rPr>
  </w:style>
  <w:style w:type="character" w:customStyle="1" w:styleId="Heading1Char">
    <w:name w:val="Heading 1 Char"/>
    <w:link w:val="Heading1"/>
    <w:rsid w:val="00A04E52"/>
    <w:rPr>
      <w:rFonts w:ascii="Cambria" w:eastAsia="Arial" w:hAnsi="Cambria" w:cs="Arial"/>
      <w:b/>
      <w:bCs/>
      <w:sz w:val="28"/>
      <w:szCs w:val="24"/>
    </w:rPr>
  </w:style>
  <w:style w:type="paragraph" w:customStyle="1" w:styleId="Atom">
    <w:name w:val="Atom"/>
    <w:basedOn w:val="Normal"/>
    <w:qFormat/>
    <w:rsid w:val="005B2170"/>
    <w:pPr>
      <w:keepNext/>
      <w:keepLines/>
      <w:widowControl/>
      <w:autoSpaceDE/>
      <w:autoSpaceDN/>
      <w:spacing w:after="220"/>
    </w:pPr>
    <w:rPr>
      <w:rFonts w:ascii="Cambria" w:eastAsia="Times New Roman" w:hAnsi="Cambria" w:cs="Times New Roman"/>
      <w:lang w:val="en-GB"/>
    </w:rPr>
  </w:style>
  <w:style w:type="paragraph" w:styleId="BalloonText">
    <w:name w:val="Balloon Text"/>
    <w:basedOn w:val="Normal"/>
    <w:link w:val="BalloonTextChar"/>
    <w:uiPriority w:val="99"/>
    <w:semiHidden/>
    <w:unhideWhenUsed/>
    <w:rsid w:val="005B2170"/>
    <w:pPr>
      <w:widowControl/>
      <w:autoSpaceDE/>
      <w:autoSpaceDN/>
      <w:jc w:val="both"/>
    </w:pPr>
    <w:rPr>
      <w:rFonts w:ascii="Tahoma" w:eastAsia="Calibri" w:hAnsi="Tahoma" w:cs="Tahoma"/>
      <w:sz w:val="16"/>
      <w:szCs w:val="16"/>
      <w:lang w:val="en-GB"/>
    </w:rPr>
  </w:style>
  <w:style w:type="character" w:customStyle="1" w:styleId="BalloonTextChar">
    <w:name w:val="Balloon Text Char"/>
    <w:basedOn w:val="DefaultParagraphFont"/>
    <w:link w:val="BalloonText"/>
    <w:uiPriority w:val="99"/>
    <w:semiHidden/>
    <w:rsid w:val="005B2170"/>
    <w:rPr>
      <w:rFonts w:ascii="Tahoma" w:eastAsia="Calibri" w:hAnsi="Tahoma" w:cs="Tahoma"/>
      <w:sz w:val="16"/>
      <w:szCs w:val="16"/>
      <w:lang w:val="en-GB"/>
    </w:rPr>
  </w:style>
  <w:style w:type="paragraph" w:styleId="BlockText">
    <w:name w:val="Block Text"/>
    <w:basedOn w:val="Normal"/>
    <w:rsid w:val="005B2170"/>
    <w:pPr>
      <w:widowControl/>
      <w:autoSpaceDE/>
      <w:autoSpaceDN/>
      <w:spacing w:after="120" w:line="230" w:lineRule="atLeast"/>
      <w:ind w:left="1440" w:right="1440"/>
      <w:jc w:val="both"/>
    </w:pPr>
    <w:rPr>
      <w:rFonts w:ascii="Cambria" w:eastAsia="MS Mincho" w:hAnsi="Cambria" w:cs="Times New Roman"/>
      <w:szCs w:val="20"/>
      <w:lang w:eastAsia="ja-JP"/>
    </w:rPr>
  </w:style>
  <w:style w:type="paragraph" w:customStyle="1" w:styleId="BoxHeading4">
    <w:name w:val="BoxHeading 4"/>
    <w:basedOn w:val="Heading4"/>
    <w:rsid w:val="00761E27"/>
    <w:pPr>
      <w:spacing w:before="240" w:after="120"/>
      <w:ind w:left="864" w:hanging="864"/>
    </w:pPr>
    <w:rPr>
      <w:b/>
      <w:lang w:val="en-GB" w:eastAsia="en-US"/>
    </w:rPr>
  </w:style>
  <w:style w:type="character" w:customStyle="1" w:styleId="CaptionChar">
    <w:name w:val="Caption Char"/>
    <w:aliases w:val="Figure-caption Char,CAPTION Char,Figure Caption Char,Figure-caption1 Char,CAPTION1 Char,Figure Caption1 Char,Figure-caption2 Char,CAPTION2 Char,Figure Caption2 Char,Figure-caption3 Char,CAPTION3 Char,Figure Caption3 Char,CAPTION4 Char"/>
    <w:link w:val="Caption"/>
    <w:rsid w:val="00272375"/>
    <w:rPr>
      <w:rFonts w:ascii="Cambria" w:eastAsia="MS Mincho" w:hAnsi="Cambria" w:cs="Times New Roman"/>
      <w:b/>
      <w:szCs w:val="20"/>
      <w:lang w:eastAsia="ja-JP"/>
    </w:rPr>
  </w:style>
  <w:style w:type="paragraph" w:customStyle="1" w:styleId="code">
    <w:name w:val="code"/>
    <w:basedOn w:val="Normal"/>
    <w:next w:val="Normal"/>
    <w:link w:val="codeZchn"/>
    <w:qFormat/>
    <w:rsid w:val="00761E27"/>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contextualSpacing/>
    </w:pPr>
    <w:rPr>
      <w:rFonts w:ascii="Courier New" w:eastAsia="Times New Roman" w:hAnsi="Courier New" w:cs="Times New Roman"/>
      <w:noProof/>
      <w:szCs w:val="20"/>
      <w:lang w:val="en-GB"/>
    </w:rPr>
  </w:style>
  <w:style w:type="character" w:customStyle="1" w:styleId="codeZchn">
    <w:name w:val="code Zchn"/>
    <w:link w:val="code"/>
    <w:rsid w:val="00761E27"/>
    <w:rPr>
      <w:rFonts w:ascii="Courier New" w:eastAsia="Times New Roman" w:hAnsi="Courier New" w:cs="Times New Roman"/>
      <w:noProof/>
      <w:szCs w:val="20"/>
      <w:lang w:val="en-GB"/>
    </w:rPr>
  </w:style>
  <w:style w:type="character" w:customStyle="1" w:styleId="codeChar">
    <w:name w:val="code Char"/>
    <w:qFormat/>
    <w:rsid w:val="005B2170"/>
    <w:rPr>
      <w:rFonts w:ascii="Courier New" w:hAnsi="Courier New"/>
      <w:noProof/>
      <w:lang w:val="en-GB" w:eastAsia="ja-JP" w:bidi="ar-SA"/>
    </w:rPr>
  </w:style>
  <w:style w:type="paragraph" w:customStyle="1" w:styleId="Definition">
    <w:name w:val="Definition"/>
    <w:basedOn w:val="Normal"/>
    <w:next w:val="Normal"/>
    <w:rsid w:val="005B2170"/>
    <w:pPr>
      <w:widowControl/>
      <w:autoSpaceDE/>
      <w:autoSpaceDN/>
      <w:spacing w:after="240" w:line="230" w:lineRule="atLeast"/>
      <w:jc w:val="both"/>
    </w:pPr>
    <w:rPr>
      <w:rFonts w:ascii="Cambria" w:eastAsia="MS Mincho" w:hAnsi="Cambria" w:cs="Times New Roman"/>
      <w:szCs w:val="20"/>
      <w:lang w:eastAsia="ja-JP"/>
    </w:rPr>
  </w:style>
  <w:style w:type="paragraph" w:styleId="DocumentMap">
    <w:name w:val="Document Map"/>
    <w:basedOn w:val="Normal"/>
    <w:link w:val="DocumentMapChar"/>
    <w:semiHidden/>
    <w:rsid w:val="005B2170"/>
    <w:pPr>
      <w:widowControl/>
      <w:shd w:val="clear" w:color="auto" w:fill="000080"/>
      <w:autoSpaceDE/>
      <w:autoSpaceDN/>
      <w:spacing w:after="240" w:line="230" w:lineRule="atLeast"/>
      <w:jc w:val="both"/>
    </w:pPr>
    <w:rPr>
      <w:rFonts w:ascii="Tahoma" w:eastAsia="MS Mincho" w:hAnsi="Tahoma" w:cs="Times New Roman"/>
      <w:szCs w:val="20"/>
      <w:lang w:eastAsia="ja-JP"/>
    </w:rPr>
  </w:style>
  <w:style w:type="character" w:customStyle="1" w:styleId="DocumentMapChar">
    <w:name w:val="Document Map Char"/>
    <w:basedOn w:val="DefaultParagraphFont"/>
    <w:link w:val="DocumentMap"/>
    <w:semiHidden/>
    <w:rsid w:val="005B2170"/>
    <w:rPr>
      <w:rFonts w:ascii="Tahoma" w:eastAsia="MS Mincho" w:hAnsi="Tahoma" w:cs="Times New Roman"/>
      <w:szCs w:val="20"/>
      <w:shd w:val="clear" w:color="auto" w:fill="000080"/>
      <w:lang w:eastAsia="ja-JP"/>
    </w:rPr>
  </w:style>
  <w:style w:type="character" w:styleId="EndnoteReference">
    <w:name w:val="endnote reference"/>
    <w:semiHidden/>
    <w:rsid w:val="005B2170"/>
    <w:rPr>
      <w:noProof w:val="0"/>
      <w:vertAlign w:val="superscript"/>
      <w:lang w:val="fr-FR"/>
    </w:rPr>
  </w:style>
  <w:style w:type="paragraph" w:styleId="EndnoteText">
    <w:name w:val="endnote text"/>
    <w:basedOn w:val="Normal"/>
    <w:link w:val="EndnoteTextChar"/>
    <w:semiHidden/>
    <w:rsid w:val="005B2170"/>
    <w:pPr>
      <w:widowControl/>
      <w:autoSpaceDE/>
      <w:autoSpaceDN/>
      <w:spacing w:after="240" w:line="230" w:lineRule="atLeast"/>
      <w:jc w:val="both"/>
    </w:pPr>
    <w:rPr>
      <w:rFonts w:ascii="Cambria" w:eastAsia="MS Mincho" w:hAnsi="Cambria" w:cs="Times New Roman"/>
      <w:szCs w:val="20"/>
      <w:lang w:eastAsia="ja-JP"/>
    </w:rPr>
  </w:style>
  <w:style w:type="character" w:customStyle="1" w:styleId="EndnoteTextChar">
    <w:name w:val="Endnote Text Char"/>
    <w:basedOn w:val="DefaultParagraphFont"/>
    <w:link w:val="EndnoteText"/>
    <w:semiHidden/>
    <w:rsid w:val="005B2170"/>
    <w:rPr>
      <w:rFonts w:ascii="Cambria" w:eastAsia="MS Mincho" w:hAnsi="Cambria" w:cs="Times New Roman"/>
      <w:szCs w:val="20"/>
      <w:lang w:eastAsia="ja-JP"/>
    </w:rPr>
  </w:style>
  <w:style w:type="paragraph" w:customStyle="1" w:styleId="fields">
    <w:name w:val="fields"/>
    <w:basedOn w:val="Normal"/>
    <w:link w:val="fieldsZchn"/>
    <w:qFormat/>
    <w:rsid w:val="005B2170"/>
    <w:pPr>
      <w:widowControl/>
      <w:tabs>
        <w:tab w:val="left" w:pos="1440"/>
        <w:tab w:val="left" w:pos="8010"/>
      </w:tabs>
      <w:autoSpaceDE/>
      <w:autoSpaceDN/>
      <w:spacing w:after="220"/>
      <w:ind w:left="720" w:hanging="360"/>
      <w:contextualSpacing/>
    </w:pPr>
    <w:rPr>
      <w:rFonts w:ascii="Cambria" w:eastAsia="Times New Roman" w:hAnsi="Cambria" w:cs="Times New Roman"/>
      <w:lang w:val="en-GB"/>
    </w:rPr>
  </w:style>
  <w:style w:type="character" w:customStyle="1" w:styleId="fieldsZchn">
    <w:name w:val="fields Zchn"/>
    <w:link w:val="fields"/>
    <w:rsid w:val="005B2170"/>
    <w:rPr>
      <w:rFonts w:ascii="Cambria" w:eastAsia="Times New Roman" w:hAnsi="Cambria" w:cs="Times New Roman"/>
      <w:lang w:val="en-GB"/>
    </w:rPr>
  </w:style>
  <w:style w:type="paragraph" w:styleId="Index1">
    <w:name w:val="index 1"/>
    <w:basedOn w:val="Normal"/>
    <w:semiHidden/>
    <w:rsid w:val="005B2170"/>
    <w:pPr>
      <w:widowControl/>
      <w:autoSpaceDE/>
      <w:autoSpaceDN/>
      <w:spacing w:line="210" w:lineRule="atLeast"/>
      <w:ind w:left="142" w:hanging="142"/>
    </w:pPr>
    <w:rPr>
      <w:rFonts w:ascii="Cambria" w:eastAsia="MS Mincho" w:hAnsi="Cambria" w:cs="Times New Roman"/>
      <w:b/>
      <w:sz w:val="18"/>
      <w:szCs w:val="20"/>
      <w:lang w:eastAsia="ja-JP"/>
    </w:rPr>
  </w:style>
  <w:style w:type="paragraph" w:styleId="Index2">
    <w:name w:val="index 2"/>
    <w:basedOn w:val="Normal"/>
    <w:next w:val="Normal"/>
    <w:autoRedefine/>
    <w:semiHidden/>
    <w:rsid w:val="005B2170"/>
    <w:pPr>
      <w:widowControl/>
      <w:autoSpaceDE/>
      <w:autoSpaceDN/>
      <w:spacing w:after="240" w:line="210" w:lineRule="atLeast"/>
      <w:ind w:left="600" w:hanging="200"/>
      <w:jc w:val="both"/>
    </w:pPr>
    <w:rPr>
      <w:rFonts w:ascii="Cambria" w:eastAsia="MS Mincho" w:hAnsi="Cambria" w:cs="Times New Roman"/>
      <w:b/>
      <w:sz w:val="18"/>
      <w:szCs w:val="20"/>
      <w:lang w:eastAsia="ja-JP"/>
    </w:rPr>
  </w:style>
  <w:style w:type="paragraph" w:styleId="Index3">
    <w:name w:val="index 3"/>
    <w:basedOn w:val="Normal"/>
    <w:next w:val="Normal"/>
    <w:autoRedefine/>
    <w:semiHidden/>
    <w:rsid w:val="005B2170"/>
    <w:pPr>
      <w:widowControl/>
      <w:autoSpaceDE/>
      <w:autoSpaceDN/>
      <w:spacing w:after="240" w:line="220" w:lineRule="atLeast"/>
      <w:ind w:left="600" w:hanging="200"/>
      <w:jc w:val="both"/>
    </w:pPr>
    <w:rPr>
      <w:rFonts w:ascii="Cambria" w:eastAsia="MS Mincho" w:hAnsi="Cambria" w:cs="Times New Roman"/>
      <w:b/>
      <w:szCs w:val="20"/>
      <w:lang w:eastAsia="ja-JP"/>
    </w:rPr>
  </w:style>
  <w:style w:type="paragraph" w:styleId="Index4">
    <w:name w:val="index 4"/>
    <w:basedOn w:val="Normal"/>
    <w:next w:val="Normal"/>
    <w:autoRedefine/>
    <w:semiHidden/>
    <w:rsid w:val="005B2170"/>
    <w:pPr>
      <w:widowControl/>
      <w:autoSpaceDE/>
      <w:autoSpaceDN/>
      <w:spacing w:after="240" w:line="220" w:lineRule="atLeast"/>
      <w:ind w:left="800" w:hanging="200"/>
      <w:jc w:val="both"/>
    </w:pPr>
    <w:rPr>
      <w:rFonts w:ascii="Cambria" w:eastAsia="MS Mincho" w:hAnsi="Cambria" w:cs="Times New Roman"/>
      <w:b/>
      <w:szCs w:val="20"/>
      <w:lang w:eastAsia="ja-JP"/>
    </w:rPr>
  </w:style>
  <w:style w:type="paragraph" w:styleId="Index5">
    <w:name w:val="index 5"/>
    <w:basedOn w:val="Normal"/>
    <w:next w:val="Normal"/>
    <w:autoRedefine/>
    <w:semiHidden/>
    <w:rsid w:val="005B2170"/>
    <w:pPr>
      <w:widowControl/>
      <w:autoSpaceDE/>
      <w:autoSpaceDN/>
      <w:spacing w:after="240" w:line="220" w:lineRule="atLeast"/>
      <w:ind w:left="1000" w:hanging="200"/>
      <w:jc w:val="both"/>
    </w:pPr>
    <w:rPr>
      <w:rFonts w:ascii="Cambria" w:eastAsia="MS Mincho" w:hAnsi="Cambria" w:cs="Times New Roman"/>
      <w:b/>
      <w:szCs w:val="20"/>
      <w:lang w:eastAsia="ja-JP"/>
    </w:rPr>
  </w:style>
  <w:style w:type="paragraph" w:styleId="Index6">
    <w:name w:val="index 6"/>
    <w:basedOn w:val="Normal"/>
    <w:next w:val="Normal"/>
    <w:autoRedefine/>
    <w:semiHidden/>
    <w:rsid w:val="005B2170"/>
    <w:pPr>
      <w:widowControl/>
      <w:autoSpaceDE/>
      <w:autoSpaceDN/>
      <w:spacing w:after="240" w:line="220" w:lineRule="atLeast"/>
      <w:ind w:left="1200" w:hanging="200"/>
      <w:jc w:val="both"/>
    </w:pPr>
    <w:rPr>
      <w:rFonts w:ascii="Cambria" w:eastAsia="MS Mincho" w:hAnsi="Cambria" w:cs="Times New Roman"/>
      <w:b/>
      <w:szCs w:val="20"/>
      <w:lang w:eastAsia="ja-JP"/>
    </w:rPr>
  </w:style>
  <w:style w:type="paragraph" w:styleId="Index7">
    <w:name w:val="index 7"/>
    <w:basedOn w:val="Normal"/>
    <w:next w:val="Normal"/>
    <w:autoRedefine/>
    <w:semiHidden/>
    <w:rsid w:val="005B2170"/>
    <w:pPr>
      <w:widowControl/>
      <w:autoSpaceDE/>
      <w:autoSpaceDN/>
      <w:spacing w:after="240" w:line="220" w:lineRule="atLeast"/>
      <w:ind w:left="1400" w:hanging="200"/>
      <w:jc w:val="both"/>
    </w:pPr>
    <w:rPr>
      <w:rFonts w:ascii="Cambria" w:eastAsia="MS Mincho" w:hAnsi="Cambria" w:cs="Times New Roman"/>
      <w:b/>
      <w:szCs w:val="20"/>
      <w:lang w:eastAsia="ja-JP"/>
    </w:rPr>
  </w:style>
  <w:style w:type="paragraph" w:styleId="Index8">
    <w:name w:val="index 8"/>
    <w:basedOn w:val="Normal"/>
    <w:next w:val="Normal"/>
    <w:autoRedefine/>
    <w:semiHidden/>
    <w:rsid w:val="005B2170"/>
    <w:pPr>
      <w:widowControl/>
      <w:autoSpaceDE/>
      <w:autoSpaceDN/>
      <w:spacing w:after="240" w:line="220" w:lineRule="atLeast"/>
      <w:ind w:left="1600" w:hanging="200"/>
      <w:jc w:val="both"/>
    </w:pPr>
    <w:rPr>
      <w:rFonts w:ascii="Cambria" w:eastAsia="MS Mincho" w:hAnsi="Cambria" w:cs="Times New Roman"/>
      <w:b/>
      <w:szCs w:val="20"/>
      <w:lang w:eastAsia="ja-JP"/>
    </w:rPr>
  </w:style>
  <w:style w:type="paragraph" w:styleId="Index9">
    <w:name w:val="index 9"/>
    <w:basedOn w:val="Normal"/>
    <w:next w:val="Normal"/>
    <w:autoRedefine/>
    <w:semiHidden/>
    <w:rsid w:val="005B2170"/>
    <w:pPr>
      <w:widowControl/>
      <w:autoSpaceDE/>
      <w:autoSpaceDN/>
      <w:spacing w:after="240" w:line="220" w:lineRule="atLeast"/>
      <w:ind w:left="1800" w:hanging="200"/>
      <w:jc w:val="both"/>
    </w:pPr>
    <w:rPr>
      <w:rFonts w:ascii="Cambria" w:eastAsia="MS Mincho" w:hAnsi="Cambria" w:cs="Times New Roman"/>
      <w:b/>
      <w:szCs w:val="20"/>
      <w:lang w:eastAsia="ja-JP"/>
    </w:rPr>
  </w:style>
  <w:style w:type="paragraph" w:styleId="IndexHeading">
    <w:name w:val="index heading"/>
    <w:basedOn w:val="Normal"/>
    <w:next w:val="Index1"/>
    <w:semiHidden/>
    <w:rsid w:val="005B2170"/>
    <w:pPr>
      <w:keepNext/>
      <w:widowControl/>
      <w:autoSpaceDE/>
      <w:autoSpaceDN/>
      <w:spacing w:before="400" w:after="210" w:line="230" w:lineRule="atLeast"/>
      <w:jc w:val="center"/>
    </w:pPr>
    <w:rPr>
      <w:rFonts w:ascii="Cambria" w:eastAsia="MS Mincho" w:hAnsi="Cambria" w:cs="Times New Roman"/>
      <w:szCs w:val="20"/>
      <w:lang w:eastAsia="ja-JP"/>
    </w:rPr>
  </w:style>
  <w:style w:type="paragraph" w:styleId="MacroText">
    <w:name w:val="macro"/>
    <w:link w:val="MacroTextChar"/>
    <w:semiHidden/>
    <w:rsid w:val="005B2170"/>
    <w:pPr>
      <w:widowControl/>
      <w:tabs>
        <w:tab w:val="left" w:pos="480"/>
        <w:tab w:val="left" w:pos="960"/>
        <w:tab w:val="left" w:pos="1440"/>
        <w:tab w:val="left" w:pos="1920"/>
        <w:tab w:val="left" w:pos="2400"/>
        <w:tab w:val="left" w:pos="2880"/>
        <w:tab w:val="left" w:pos="3360"/>
        <w:tab w:val="left" w:pos="3840"/>
        <w:tab w:val="left" w:pos="4320"/>
      </w:tabs>
      <w:autoSpaceDE/>
      <w:autoSpaceDN/>
      <w:spacing w:after="240" w:line="230" w:lineRule="atLeast"/>
      <w:jc w:val="both"/>
    </w:pPr>
    <w:rPr>
      <w:rFonts w:ascii="Courier New" w:eastAsia="MS Mincho" w:hAnsi="Courier New" w:cs="Times New Roman"/>
      <w:sz w:val="20"/>
      <w:szCs w:val="20"/>
      <w:lang w:val="en-GB" w:eastAsia="ja-JP"/>
    </w:rPr>
  </w:style>
  <w:style w:type="character" w:customStyle="1" w:styleId="MacroTextChar">
    <w:name w:val="Macro Text Char"/>
    <w:basedOn w:val="DefaultParagraphFont"/>
    <w:link w:val="MacroText"/>
    <w:semiHidden/>
    <w:rsid w:val="005B2170"/>
    <w:rPr>
      <w:rFonts w:ascii="Courier New" w:eastAsia="MS Mincho" w:hAnsi="Courier New" w:cs="Times New Roman"/>
      <w:sz w:val="20"/>
      <w:szCs w:val="20"/>
      <w:lang w:val="en-GB" w:eastAsia="ja-JP"/>
    </w:rPr>
  </w:style>
  <w:style w:type="paragraph" w:customStyle="1" w:styleId="Note">
    <w:name w:val="Note"/>
    <w:basedOn w:val="Normal"/>
    <w:next w:val="Normal"/>
    <w:link w:val="NoteZchn"/>
    <w:rsid w:val="00D41140"/>
    <w:pPr>
      <w:widowControl/>
      <w:tabs>
        <w:tab w:val="left" w:pos="1685"/>
        <w:tab w:val="left" w:pos="2160"/>
      </w:tabs>
      <w:autoSpaceDE/>
      <w:autoSpaceDN/>
      <w:spacing w:after="240" w:line="210" w:lineRule="atLeast"/>
      <w:ind w:left="720" w:right="720"/>
      <w:jc w:val="both"/>
    </w:pPr>
    <w:rPr>
      <w:rFonts w:ascii="Cambria" w:eastAsia="MS Mincho" w:hAnsi="Cambria" w:cs="Times New Roman"/>
      <w:sz w:val="18"/>
      <w:szCs w:val="20"/>
      <w:lang w:eastAsia="ja-JP"/>
    </w:rPr>
  </w:style>
  <w:style w:type="character" w:customStyle="1" w:styleId="NoteZchn">
    <w:name w:val="Note Zchn"/>
    <w:link w:val="Note"/>
    <w:rsid w:val="00D41140"/>
    <w:rPr>
      <w:rFonts w:ascii="Cambria" w:eastAsia="MS Mincho" w:hAnsi="Cambria" w:cs="Times New Roman"/>
      <w:sz w:val="18"/>
      <w:szCs w:val="20"/>
      <w:lang w:eastAsia="ja-JP"/>
    </w:rPr>
  </w:style>
  <w:style w:type="character" w:styleId="PlaceholderText">
    <w:name w:val="Placeholder Text"/>
    <w:basedOn w:val="DefaultParagraphFont"/>
    <w:uiPriority w:val="99"/>
    <w:semiHidden/>
    <w:rsid w:val="005B2170"/>
    <w:rPr>
      <w:color w:val="808080"/>
    </w:rPr>
  </w:style>
  <w:style w:type="paragraph" w:styleId="TableofAuthorities">
    <w:name w:val="table of authorities"/>
    <w:basedOn w:val="Normal"/>
    <w:next w:val="Normal"/>
    <w:semiHidden/>
    <w:rsid w:val="005B2170"/>
    <w:pPr>
      <w:widowControl/>
      <w:autoSpaceDE/>
      <w:autoSpaceDN/>
      <w:spacing w:after="240" w:line="230" w:lineRule="atLeast"/>
      <w:ind w:left="200" w:hanging="200"/>
      <w:jc w:val="both"/>
    </w:pPr>
    <w:rPr>
      <w:rFonts w:ascii="Cambria" w:eastAsia="MS Mincho" w:hAnsi="Cambria" w:cs="Times New Roman"/>
      <w:szCs w:val="20"/>
      <w:lang w:eastAsia="ja-JP"/>
    </w:rPr>
  </w:style>
  <w:style w:type="paragraph" w:styleId="TableofFigures">
    <w:name w:val="table of figures"/>
    <w:basedOn w:val="Normal"/>
    <w:next w:val="Normal"/>
    <w:uiPriority w:val="99"/>
    <w:rsid w:val="005B2170"/>
    <w:pPr>
      <w:widowControl/>
      <w:autoSpaceDE/>
      <w:autoSpaceDN/>
      <w:spacing w:after="240" w:line="230" w:lineRule="atLeast"/>
      <w:ind w:left="400" w:hanging="400"/>
      <w:jc w:val="both"/>
    </w:pPr>
    <w:rPr>
      <w:rFonts w:ascii="Cambria" w:eastAsia="MS Mincho" w:hAnsi="Cambria" w:cs="Times New Roman"/>
      <w:szCs w:val="20"/>
      <w:lang w:eastAsia="ja-JP"/>
    </w:rPr>
  </w:style>
  <w:style w:type="paragraph" w:customStyle="1" w:styleId="TermNum">
    <w:name w:val="TermNum"/>
    <w:basedOn w:val="Normal"/>
    <w:next w:val="Definition"/>
    <w:rsid w:val="00D41140"/>
    <w:pPr>
      <w:keepNext/>
      <w:widowControl/>
      <w:tabs>
        <w:tab w:val="left" w:pos="660"/>
        <w:tab w:val="left" w:pos="880"/>
      </w:tabs>
      <w:suppressAutoHyphens/>
      <w:autoSpaceDE/>
      <w:autoSpaceDN/>
      <w:spacing w:before="240" w:line="230" w:lineRule="exact"/>
    </w:pPr>
    <w:rPr>
      <w:rFonts w:ascii="Cambria" w:eastAsia="MS Mincho" w:hAnsi="Cambria" w:cs="Times New Roman"/>
      <w:b/>
      <w:szCs w:val="20"/>
      <w:lang w:val="en-GB" w:eastAsia="ja-JP"/>
    </w:rPr>
  </w:style>
  <w:style w:type="paragraph" w:styleId="TOAHeading">
    <w:name w:val="toa heading"/>
    <w:basedOn w:val="Normal"/>
    <w:next w:val="Normal"/>
    <w:semiHidden/>
    <w:rsid w:val="005B2170"/>
    <w:pPr>
      <w:widowControl/>
      <w:autoSpaceDE/>
      <w:autoSpaceDN/>
      <w:spacing w:before="120" w:after="240" w:line="230" w:lineRule="atLeast"/>
      <w:jc w:val="both"/>
    </w:pPr>
    <w:rPr>
      <w:rFonts w:ascii="Cambria" w:eastAsia="MS Mincho" w:hAnsi="Cambria" w:cs="Times New Roman"/>
      <w:b/>
      <w:sz w:val="24"/>
      <w:szCs w:val="20"/>
      <w:lang w:eastAsia="ja-JP"/>
    </w:rPr>
  </w:style>
  <w:style w:type="paragraph" w:styleId="TOC4">
    <w:name w:val="toc 4"/>
    <w:basedOn w:val="TOC2"/>
    <w:next w:val="Normal"/>
    <w:uiPriority w:val="39"/>
    <w:rsid w:val="005B2170"/>
    <w:pPr>
      <w:tabs>
        <w:tab w:val="left" w:pos="1140"/>
      </w:tabs>
      <w:ind w:left="1140" w:hanging="1140"/>
    </w:pPr>
  </w:style>
  <w:style w:type="paragraph" w:styleId="TOC5">
    <w:name w:val="toc 5"/>
    <w:basedOn w:val="TOC4"/>
    <w:next w:val="Normal"/>
    <w:uiPriority w:val="39"/>
    <w:rsid w:val="005B2170"/>
  </w:style>
  <w:style w:type="paragraph" w:styleId="TOC6">
    <w:name w:val="toc 6"/>
    <w:basedOn w:val="TOC4"/>
    <w:next w:val="Normal"/>
    <w:uiPriority w:val="39"/>
    <w:rsid w:val="005B2170"/>
    <w:pPr>
      <w:tabs>
        <w:tab w:val="clear" w:pos="1140"/>
        <w:tab w:val="left" w:pos="1440"/>
      </w:tabs>
      <w:ind w:left="1440" w:hanging="1440"/>
    </w:pPr>
  </w:style>
  <w:style w:type="paragraph" w:styleId="TOC7">
    <w:name w:val="toc 7"/>
    <w:basedOn w:val="TOC4"/>
    <w:next w:val="Normal"/>
    <w:uiPriority w:val="39"/>
    <w:rsid w:val="005B2170"/>
    <w:pPr>
      <w:tabs>
        <w:tab w:val="clear" w:pos="1140"/>
        <w:tab w:val="left" w:pos="1440"/>
      </w:tabs>
      <w:ind w:left="1440" w:hanging="1440"/>
    </w:pPr>
  </w:style>
  <w:style w:type="paragraph" w:styleId="TOC8">
    <w:name w:val="toc 8"/>
    <w:basedOn w:val="TOC4"/>
    <w:next w:val="Normal"/>
    <w:uiPriority w:val="39"/>
    <w:rsid w:val="005B2170"/>
    <w:pPr>
      <w:tabs>
        <w:tab w:val="clear" w:pos="1140"/>
        <w:tab w:val="left" w:pos="1440"/>
      </w:tabs>
      <w:ind w:left="1440" w:hanging="1440"/>
    </w:pPr>
  </w:style>
  <w:style w:type="paragraph" w:styleId="TOC9">
    <w:name w:val="toc 9"/>
    <w:basedOn w:val="TOC1"/>
    <w:next w:val="Normal"/>
    <w:uiPriority w:val="39"/>
    <w:rsid w:val="005B2170"/>
    <w:pPr>
      <w:ind w:left="0" w:firstLine="0"/>
    </w:pPr>
  </w:style>
  <w:style w:type="paragraph" w:styleId="CommentText">
    <w:name w:val="annotation text"/>
    <w:basedOn w:val="Normal"/>
    <w:link w:val="CommentTextChar"/>
    <w:uiPriority w:val="99"/>
    <w:semiHidden/>
    <w:unhideWhenUsed/>
    <w:qFormat/>
    <w:rPr>
      <w:sz w:val="20"/>
      <w:szCs w:val="20"/>
    </w:rPr>
  </w:style>
  <w:style w:type="character" w:customStyle="1" w:styleId="CommentTextChar">
    <w:name w:val="Comment Text Char"/>
    <w:basedOn w:val="DefaultParagraphFont"/>
    <w:link w:val="CommentText"/>
    <w:uiPriority w:val="99"/>
    <w:semiHidden/>
    <w:rPr>
      <w:rFonts w:ascii="Arial" w:eastAsia="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iso.org/iso-standards-and-patents.html" TargetMode="External"/><Relationship Id="rId18" Type="http://schemas.openxmlformats.org/officeDocument/2006/relationships/hyperlink" Target="http://www.iec.ch/national-committees" TargetMode="External"/><Relationship Id="rId26" Type="http://schemas.openxmlformats.org/officeDocument/2006/relationships/image" Target="media/image5.emf"/><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webSettings" Target="webSettings.xml"/><Relationship Id="rId12" Type="http://schemas.openxmlformats.org/officeDocument/2006/relationships/hyperlink" Target="http://www.iec.ch/members_experts/refdocs" TargetMode="External"/><Relationship Id="rId17" Type="http://schemas.openxmlformats.org/officeDocument/2006/relationships/hyperlink" Target="http://www.iso.org/members.html" TargetMode="External"/><Relationship Id="rId25" Type="http://schemas.openxmlformats.org/officeDocument/2006/relationships/image" Target="media/image4.emf"/><Relationship Id="rId2" Type="http://schemas.openxmlformats.org/officeDocument/2006/relationships/customXml" Target="../customXml/item2.xml"/><Relationship Id="rId16" Type="http://schemas.openxmlformats.org/officeDocument/2006/relationships/hyperlink" Target="https://www.iec.ch/understanding-standards" TargetMode="External"/><Relationship Id="rId20" Type="http://schemas.microsoft.com/office/2011/relationships/commentsExtended" Target="commentsExtended.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isotc.iso.org/livelink/livelink/open/jtc1sc29wg3" TargetMode="External"/><Relationship Id="rId24" Type="http://schemas.openxmlformats.org/officeDocument/2006/relationships/image" Target="media/image3.emf"/><Relationship Id="rId32"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www.iso.org/iso/foreword.html" TargetMode="External"/><Relationship Id="rId23" Type="http://schemas.openxmlformats.org/officeDocument/2006/relationships/image" Target="media/image2.emf"/><Relationship Id="rId28" Type="http://schemas.openxmlformats.org/officeDocument/2006/relationships/hyperlink" Target="https://mp4ra.org/" TargetMode="External"/><Relationship Id="rId10" Type="http://schemas.openxmlformats.org/officeDocument/2006/relationships/image" Target="media/image1.jpeg"/><Relationship Id="rId19" Type="http://schemas.openxmlformats.org/officeDocument/2006/relationships/comments" Target="comments.xml"/><Relationship Id="rId31" Type="http://schemas.microsoft.com/office/2011/relationships/people" Target="peop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patents.iec.ch" TargetMode="External"/><Relationship Id="rId22" Type="http://schemas.microsoft.com/office/2018/08/relationships/commentsExtensible" Target="commentsExtensible.xml"/><Relationship Id="rId27" Type="http://schemas.openxmlformats.org/officeDocument/2006/relationships/image" Target="media/image6.emf"/><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datatracker.ietf.org/doc/draft-ietf-mediaman-haptics/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78A540DACE08440905817F954822A80" ma:contentTypeVersion="13" ma:contentTypeDescription="Create a new document." ma:contentTypeScope="" ma:versionID="06a89a10eac8b391b5891f8b79d00d1a">
  <xsd:schema xmlns:xsd="http://www.w3.org/2001/XMLSchema" xmlns:xs="http://www.w3.org/2001/XMLSchema" xmlns:p="http://schemas.microsoft.com/office/2006/metadata/properties" xmlns:ns2="3c7f8d9e-3272-45d2-b5c0-b17644d0740f" xmlns:ns3="7fa9457e-0692-49e5-a21d-4696df2984b1" targetNamespace="http://schemas.microsoft.com/office/2006/metadata/properties" ma:root="true" ma:fieldsID="6d2e96084c560d3141616a77b983c4a6" ns2:_="" ns3:_="">
    <xsd:import namespace="3c7f8d9e-3272-45d2-b5c0-b17644d0740f"/>
    <xsd:import namespace="7fa9457e-0692-49e5-a21d-4696df2984b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7f8d9e-3272-45d2-b5c0-b17644d074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fa9457e-0692-49e5-a21d-4696df2984b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9A8539D-B01D-4CEC-AEF3-122DDD8212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7f8d9e-3272-45d2-b5c0-b17644d0740f"/>
    <ds:schemaRef ds:uri="7fa9457e-0692-49e5-a21d-4696df2984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889BBEA-20FF-4251-A722-30EAFF0C6EDE}">
  <ds:schemaRefs>
    <ds:schemaRef ds:uri="http://schemas.microsoft.com/sharepoint/v3/contenttype/forms"/>
  </ds:schemaRefs>
</ds:datastoreItem>
</file>

<file path=customXml/itemProps3.xml><?xml version="1.0" encoding="utf-8"?>
<ds:datastoreItem xmlns:ds="http://schemas.openxmlformats.org/officeDocument/2006/customXml" ds:itemID="{F83F1DA7-B018-438B-BDAA-F200A52AA91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25</Pages>
  <Words>5807</Words>
  <Characters>33103</Characters>
  <Application>Microsoft Office Word</Application>
  <DocSecurity>0</DocSecurity>
  <Lines>275</Lines>
  <Paragraphs>77</Paragraphs>
  <ScaleCrop>false</ScaleCrop>
  <Company/>
  <LinksUpToDate>false</LinksUpToDate>
  <CharactersWithSpaces>38833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Youngkwon Lim/5G Standards /SRA/Principal Engineer/Samsung Electronics</dc:creator>
  <cp:lastModifiedBy>Henry Da Costa</cp:lastModifiedBy>
  <cp:revision>95</cp:revision>
  <dcterms:created xsi:type="dcterms:W3CDTF">2022-10-28T13:54:00Z</dcterms:created>
  <dcterms:modified xsi:type="dcterms:W3CDTF">2022-11-10T15:20:00Z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0x010100878A540DACE08440905817F954822A80</vt:lpwstr>
  </property>
</Properties>
</file>