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165024" w14:textId="0AF49577" w:rsidR="003A25F8" w:rsidRPr="00792517" w:rsidRDefault="003A25F8" w:rsidP="003A25F8">
      <w:pPr>
        <w:tabs>
          <w:tab w:val="left" w:pos="720"/>
          <w:tab w:val="left" w:pos="4589"/>
        </w:tabs>
        <w:autoSpaceDE w:val="0"/>
        <w:autoSpaceDN w:val="0"/>
        <w:spacing w:before="240" w:after="60" w:line="230" w:lineRule="atLeast"/>
        <w:jc w:val="right"/>
        <w:outlineLvl w:val="0"/>
        <w:rPr>
          <w:rFonts w:cs="Arial"/>
          <w:b/>
          <w:kern w:val="28"/>
          <w:sz w:val="28"/>
          <w:szCs w:val="28"/>
        </w:rPr>
      </w:pPr>
      <w:bookmarkStart w:id="0" w:name="_Toc54196194"/>
      <w:bookmarkStart w:id="1" w:name="_Toc54196454"/>
      <w:r w:rsidRPr="002A212D">
        <w:rPr>
          <w:rFonts w:ascii="Arial" w:hAnsi="Arial" w:cs="Arial"/>
          <w:b/>
          <w:noProof/>
          <w:kern w:val="28"/>
          <w:sz w:val="29"/>
          <w:szCs w:val="29"/>
          <w:lang w:val="de-DE"/>
        </w:rPr>
        <w:drawing>
          <wp:anchor distT="0" distB="0" distL="114300" distR="114300" simplePos="0" relativeHeight="251626496" behindDoc="0" locked="0" layoutInCell="1" allowOverlap="1" wp14:anchorId="6CEE48EC" wp14:editId="561F4650">
            <wp:simplePos x="0" y="0"/>
            <wp:positionH relativeFrom="page">
              <wp:posOffset>632460</wp:posOffset>
            </wp:positionH>
            <wp:positionV relativeFrom="paragraph">
              <wp:posOffset>59690</wp:posOffset>
            </wp:positionV>
            <wp:extent cx="1239520" cy="53784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 name="Picture 17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pic:spPr>
                </pic:pic>
              </a:graphicData>
            </a:graphic>
            <wp14:sizeRelH relativeFrom="page">
              <wp14:pctWidth>0</wp14:pctWidth>
            </wp14:sizeRelH>
            <wp14:sizeRelV relativeFrom="page">
              <wp14:pctHeight>0</wp14:pctHeight>
            </wp14:sizeRelV>
          </wp:anchor>
        </w:drawing>
      </w:r>
      <w:r w:rsidRPr="00792517">
        <w:rPr>
          <w:rFonts w:hAnsi="Arial" w:cs="Arial"/>
          <w:b/>
          <w:bCs/>
          <w:kern w:val="28"/>
          <w:sz w:val="32"/>
          <w:szCs w:val="32"/>
        </w:rPr>
        <w:t xml:space="preserve">             </w:t>
      </w:r>
      <w:r w:rsidRPr="00792517">
        <w:rPr>
          <w:rFonts w:hAnsi="Arial" w:cs="Arial"/>
          <w:b/>
          <w:bCs/>
          <w:kern w:val="28"/>
          <w:sz w:val="32"/>
          <w:szCs w:val="32"/>
          <w:u w:val="thick"/>
        </w:rPr>
        <w:t xml:space="preserve">                           </w:t>
      </w:r>
      <w:r w:rsidRPr="00792517">
        <w:rPr>
          <w:rFonts w:cs="Arial"/>
          <w:b/>
          <w:bCs/>
          <w:w w:val="115"/>
          <w:kern w:val="28"/>
          <w:sz w:val="28"/>
          <w:szCs w:val="28"/>
          <w:u w:val="thick"/>
        </w:rPr>
        <w:t>ISO/IEC JTC 1/SC</w:t>
      </w:r>
      <w:r w:rsidRPr="00792517">
        <w:rPr>
          <w:rFonts w:cs="Arial"/>
          <w:b/>
          <w:bCs/>
          <w:spacing w:val="-25"/>
          <w:w w:val="115"/>
          <w:kern w:val="28"/>
          <w:sz w:val="28"/>
          <w:szCs w:val="28"/>
          <w:u w:val="thick"/>
        </w:rPr>
        <w:t xml:space="preserve"> </w:t>
      </w:r>
      <w:r w:rsidRPr="00792517">
        <w:rPr>
          <w:rFonts w:cs="Arial"/>
          <w:b/>
          <w:bCs/>
          <w:w w:val="115"/>
          <w:kern w:val="28"/>
          <w:sz w:val="28"/>
          <w:szCs w:val="28"/>
          <w:u w:val="thick"/>
        </w:rPr>
        <w:t xml:space="preserve">29/WG 03 </w:t>
      </w:r>
      <w:bookmarkEnd w:id="0"/>
      <w:bookmarkEnd w:id="1"/>
      <w:r w:rsidR="00C7641F" w:rsidRPr="00792517">
        <w:rPr>
          <w:rFonts w:cs="Arial"/>
          <w:b/>
          <w:bCs/>
          <w:w w:val="115"/>
          <w:kern w:val="28"/>
          <w:sz w:val="48"/>
          <w:szCs w:val="48"/>
          <w:u w:val="thick"/>
        </w:rPr>
        <w:t>N</w:t>
      </w:r>
      <w:r w:rsidR="00C7641F" w:rsidRPr="00792517">
        <w:rPr>
          <w:rFonts w:cs="Arial"/>
          <w:b/>
          <w:bCs/>
          <w:spacing w:val="28"/>
          <w:w w:val="115"/>
          <w:kern w:val="28"/>
          <w:sz w:val="48"/>
          <w:szCs w:val="48"/>
          <w:u w:val="thick"/>
        </w:rPr>
        <w:t>0</w:t>
      </w:r>
      <w:r w:rsidR="00F42AFD">
        <w:rPr>
          <w:rFonts w:cs="Arial"/>
          <w:b/>
          <w:bCs/>
          <w:spacing w:val="28"/>
          <w:w w:val="115"/>
          <w:kern w:val="28"/>
          <w:sz w:val="48"/>
          <w:szCs w:val="48"/>
          <w:u w:val="thick"/>
        </w:rPr>
        <w:t>734</w:t>
      </w:r>
      <w:r w:rsidR="00C7641F" w:rsidRPr="00FF6C1D">
        <w:rPr>
          <w:rFonts w:cs="Arial"/>
          <w:b/>
          <w:bCs/>
          <w:spacing w:val="28"/>
          <w:w w:val="115"/>
          <w:kern w:val="28"/>
          <w:sz w:val="48"/>
          <w:szCs w:val="48"/>
          <w:u w:val="thick"/>
        </w:rPr>
        <w:t xml:space="preserve">  </w:t>
      </w:r>
    </w:p>
    <w:p w14:paraId="4F0D2854" w14:textId="77777777" w:rsidR="003A25F8" w:rsidRPr="00C76E79" w:rsidRDefault="003A25F8" w:rsidP="003A25F8">
      <w:pPr>
        <w:spacing w:after="160" w:line="240" w:lineRule="auto"/>
        <w:rPr>
          <w:rFonts w:ascii="Arial" w:hAnsi="Arial" w:cs="Arial"/>
          <w:b/>
          <w:sz w:val="20"/>
        </w:rPr>
      </w:pPr>
    </w:p>
    <w:p w14:paraId="46D101A5" w14:textId="77777777" w:rsidR="003A25F8" w:rsidRPr="00C76E79" w:rsidRDefault="003A25F8" w:rsidP="003A25F8">
      <w:pPr>
        <w:spacing w:after="160" w:line="240" w:lineRule="auto"/>
        <w:rPr>
          <w:b/>
          <w:sz w:val="20"/>
          <w:szCs w:val="24"/>
        </w:rPr>
      </w:pPr>
    </w:p>
    <w:p w14:paraId="5B38FCB1" w14:textId="77777777" w:rsidR="003A25F8" w:rsidRPr="00C76E79" w:rsidRDefault="003A25F8" w:rsidP="003A25F8">
      <w:pPr>
        <w:spacing w:before="3" w:after="160" w:line="240" w:lineRule="auto"/>
        <w:rPr>
          <w:b/>
          <w:sz w:val="23"/>
          <w:szCs w:val="24"/>
        </w:rPr>
      </w:pPr>
      <w:r w:rsidRPr="00C76E79">
        <w:rPr>
          <w:noProof/>
          <w:szCs w:val="24"/>
        </w:rPr>
        <mc:AlternateContent>
          <mc:Choice Requires="wps">
            <w:drawing>
              <wp:anchor distT="0" distB="0" distL="0" distR="0" simplePos="0" relativeHeight="251626497" behindDoc="1" locked="0" layoutInCell="1" allowOverlap="1" wp14:anchorId="5472F27D" wp14:editId="08D95431">
                <wp:simplePos x="0" y="0"/>
                <wp:positionH relativeFrom="page">
                  <wp:posOffset>704850</wp:posOffset>
                </wp:positionH>
                <wp:positionV relativeFrom="paragraph">
                  <wp:posOffset>201930</wp:posOffset>
                </wp:positionV>
                <wp:extent cx="6155055" cy="971550"/>
                <wp:effectExtent l="0" t="0" r="17145" b="19050"/>
                <wp:wrapTopAndBottom/>
                <wp:docPr id="164" name="Text Box 1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A010CDF" w14:textId="77777777" w:rsidR="0057269D" w:rsidRDefault="0057269D" w:rsidP="003A25F8">
                            <w:pPr>
                              <w:spacing w:before="80" w:line="360" w:lineRule="auto"/>
                              <w:ind w:right="50"/>
                              <w:jc w:val="center"/>
                              <w:rPr>
                                <w:b/>
                                <w:sz w:val="28"/>
                                <w:szCs w:val="28"/>
                              </w:rPr>
                            </w:pPr>
                            <w:r>
                              <w:rPr>
                                <w:b/>
                                <w:sz w:val="28"/>
                                <w:szCs w:val="28"/>
                              </w:rPr>
                              <w:t>ISO/IEC JTC 1/SC 29/WG 03</w:t>
                            </w:r>
                            <w:r>
                              <w:rPr>
                                <w:b/>
                                <w:sz w:val="28"/>
                                <w:szCs w:val="28"/>
                              </w:rPr>
                              <w:br/>
                              <w:t xml:space="preserve">MPEG Systems </w:t>
                            </w:r>
                            <w:r>
                              <w:rPr>
                                <w:b/>
                                <w:sz w:val="28"/>
                                <w:szCs w:val="28"/>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72F27D" id="_x0000_t202" coordsize="21600,21600" o:spt="202" path="m,l,21600r21600,l21600,xe">
                <v:stroke joinstyle="miter"/>
                <v:path gradientshapeok="t" o:connecttype="rect"/>
              </v:shapetype>
              <v:shape id="Text Box 164" o:spid="_x0000_s1026" type="#_x0000_t202" style="position:absolute;left:0;text-align:left;margin-left:55.5pt;margin-top:15.9pt;width:484.65pt;height:76.5pt;z-index:-251689983;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" filled="f" strokeweight=".27094mm">
                <v:textbox inset="0,0,0,0">
                  <w:txbxContent>
                    <w:p w14:paraId="2A010CDF" w14:textId="77777777" w:rsidR="0057269D" w:rsidRDefault="0057269D" w:rsidP="003A25F8">
                      <w:pPr>
                        <w:spacing w:before="80" w:line="360" w:lineRule="auto"/>
                        <w:ind w:right="50"/>
                        <w:jc w:val="center"/>
                        <w:rPr>
                          <w:b/>
                          <w:sz w:val="28"/>
                          <w:szCs w:val="28"/>
                        </w:rPr>
                      </w:pPr>
                      <w:r>
                        <w:rPr>
                          <w:b/>
                          <w:sz w:val="28"/>
                          <w:szCs w:val="28"/>
                        </w:rPr>
                        <w:t>ISO/IEC JTC 1/SC 29/WG 03</w:t>
                      </w:r>
                      <w:r>
                        <w:rPr>
                          <w:b/>
                          <w:sz w:val="28"/>
                          <w:szCs w:val="28"/>
                        </w:rPr>
                        <w:br/>
                        <w:t xml:space="preserve">MPEG Systems </w:t>
                      </w:r>
                      <w:r>
                        <w:rPr>
                          <w:b/>
                          <w:sz w:val="28"/>
                          <w:szCs w:val="28"/>
                        </w:rPr>
                        <w:br/>
                        <w:t>Convenorship: KATS (Korea, Republic of)</w:t>
                      </w:r>
                    </w:p>
                  </w:txbxContent>
                </v:textbox>
                <w10:wrap type="topAndBottom" anchorx="page"/>
              </v:shape>
            </w:pict>
          </mc:Fallback>
        </mc:AlternateContent>
      </w:r>
    </w:p>
    <w:p w14:paraId="344305C4" w14:textId="77777777" w:rsidR="003A25F8" w:rsidRPr="00C76E79" w:rsidRDefault="003A25F8" w:rsidP="003A25F8">
      <w:pPr>
        <w:pBdr>
          <w:top w:val="none" w:sz="4" w:space="0" w:color="000000"/>
          <w:left w:val="none" w:sz="4" w:space="0" w:color="000000"/>
          <w:bottom w:val="none" w:sz="4" w:space="0" w:color="000000"/>
          <w:right w:val="none" w:sz="4" w:space="0" w:color="000000"/>
          <w:between w:val="none" w:sz="4" w:space="0" w:color="000000"/>
        </w:pBdr>
        <w:spacing w:after="160" w:line="240" w:lineRule="auto"/>
        <w:jc w:val="left"/>
        <w:rPr>
          <w:rFonts w:ascii="Arial" w:eastAsia="Arial" w:hAnsi="Arial" w:cs="Arial"/>
          <w:b/>
          <w:bCs/>
          <w:sz w:val="20"/>
        </w:rPr>
      </w:pPr>
    </w:p>
    <w:p w14:paraId="0A410686" w14:textId="77777777" w:rsidR="003A25F8" w:rsidRPr="00C76E79" w:rsidRDefault="003A25F8" w:rsidP="003A25F8">
      <w:pPr>
        <w:tabs>
          <w:tab w:val="left" w:pos="3099"/>
        </w:tabs>
        <w:autoSpaceDE w:val="0"/>
        <w:autoSpaceDN w:val="0"/>
        <w:spacing w:after="120" w:line="240" w:lineRule="auto"/>
        <w:ind w:left="104"/>
        <w:rPr>
          <w:rFonts w:eastAsia="Arial"/>
          <w:snapToGrid w:val="0"/>
          <w:szCs w:val="24"/>
        </w:rPr>
      </w:pPr>
      <w:r w:rsidRPr="00C76E79">
        <w:rPr>
          <w:rFonts w:eastAsia="Arial"/>
          <w:b/>
          <w:snapToGrid w:val="0"/>
          <w:szCs w:val="24"/>
        </w:rPr>
        <w:t>Document</w:t>
      </w:r>
      <w:r w:rsidRPr="00C76E79">
        <w:rPr>
          <w:rFonts w:eastAsia="Arial"/>
          <w:b/>
          <w:snapToGrid w:val="0"/>
          <w:spacing w:val="14"/>
          <w:szCs w:val="24"/>
        </w:rPr>
        <w:t xml:space="preserve"> </w:t>
      </w:r>
      <w:r w:rsidRPr="00C76E79">
        <w:rPr>
          <w:rFonts w:eastAsia="Arial"/>
          <w:b/>
          <w:snapToGrid w:val="0"/>
          <w:szCs w:val="24"/>
        </w:rPr>
        <w:t>type:</w:t>
      </w:r>
      <w:r w:rsidRPr="00C76E79">
        <w:rPr>
          <w:rFonts w:eastAsia="Arial"/>
          <w:snapToGrid w:val="0"/>
          <w:szCs w:val="24"/>
        </w:rPr>
        <w:tab/>
        <w:t>Output Document</w:t>
      </w:r>
    </w:p>
    <w:p w14:paraId="7BA3FFBE" w14:textId="77777777" w:rsidR="003A25F8" w:rsidRPr="00C76E79" w:rsidRDefault="003A25F8" w:rsidP="003A25F8">
      <w:pPr>
        <w:autoSpaceDE w:val="0"/>
        <w:autoSpaceDN w:val="0"/>
        <w:spacing w:after="120" w:line="240" w:lineRule="auto"/>
        <w:rPr>
          <w:rFonts w:eastAsia="Arial"/>
          <w:snapToGrid w:val="0"/>
          <w:szCs w:val="24"/>
        </w:rPr>
      </w:pPr>
    </w:p>
    <w:p w14:paraId="5D971DA6" w14:textId="751BEE3F" w:rsidR="003A25F8" w:rsidRPr="00C76E79" w:rsidRDefault="003A25F8" w:rsidP="003A25F8">
      <w:pPr>
        <w:tabs>
          <w:tab w:val="left" w:pos="3099"/>
        </w:tabs>
        <w:autoSpaceDE w:val="0"/>
        <w:autoSpaceDN w:val="0"/>
        <w:spacing w:after="120" w:line="254" w:lineRule="auto"/>
        <w:ind w:left="3099" w:right="214" w:hanging="2996"/>
        <w:jc w:val="left"/>
        <w:rPr>
          <w:rFonts w:eastAsia="Arial"/>
          <w:snapToGrid w:val="0"/>
        </w:rPr>
      </w:pPr>
      <w:r w:rsidRPr="4D65DE0F">
        <w:rPr>
          <w:rFonts w:eastAsia="Arial"/>
          <w:b/>
          <w:bCs/>
          <w:snapToGrid w:val="0"/>
        </w:rPr>
        <w:t>Title:</w:t>
      </w:r>
      <w:r w:rsidRPr="00C76E79">
        <w:rPr>
          <w:rFonts w:eastAsia="Arial"/>
          <w:snapToGrid w:val="0"/>
          <w:szCs w:val="24"/>
        </w:rPr>
        <w:tab/>
      </w:r>
      <w:r w:rsidR="00C51EDD" w:rsidRPr="00C51EDD">
        <w:rPr>
          <w:rFonts w:eastAsia="Arial"/>
          <w:snapToGrid w:val="0"/>
          <w:szCs w:val="24"/>
        </w:rPr>
        <w:t>Draft text</w:t>
      </w:r>
      <w:r w:rsidR="00CA3EEB" w:rsidRPr="004A471E">
        <w:t xml:space="preserve"> of ISO/IEC 23009-1 </w:t>
      </w:r>
      <w:r w:rsidR="00C51EDD" w:rsidRPr="00C51EDD">
        <w:rPr>
          <w:rFonts w:eastAsia="Arial"/>
          <w:snapToGrid w:val="0"/>
          <w:szCs w:val="24"/>
        </w:rPr>
        <w:t>5th</w:t>
      </w:r>
      <w:r w:rsidR="00CA3EEB" w:rsidRPr="004A471E">
        <w:t xml:space="preserve"> edition </w:t>
      </w:r>
      <w:r w:rsidR="00C51EDD" w:rsidRPr="00C51EDD">
        <w:rPr>
          <w:rFonts w:eastAsia="Arial"/>
          <w:snapToGrid w:val="0"/>
          <w:szCs w:val="24"/>
        </w:rPr>
        <w:t>FDAM 1 Alternative MPD event</w:t>
      </w:r>
      <w:r w:rsidR="00CA3EEB" w:rsidRPr="004A471E">
        <w:t>, nonlinear playback and other extensions</w:t>
      </w:r>
    </w:p>
    <w:p w14:paraId="09594C70" w14:textId="77777777" w:rsidR="003A25F8" w:rsidRPr="00C76E79" w:rsidRDefault="003A25F8" w:rsidP="003A25F8">
      <w:pPr>
        <w:autoSpaceDE w:val="0"/>
        <w:autoSpaceDN w:val="0"/>
        <w:spacing w:after="120" w:line="240" w:lineRule="auto"/>
        <w:rPr>
          <w:rFonts w:eastAsia="Arial"/>
          <w:snapToGrid w:val="0"/>
          <w:szCs w:val="24"/>
        </w:rPr>
      </w:pPr>
    </w:p>
    <w:p w14:paraId="41D62414" w14:textId="77777777" w:rsidR="003A25F8" w:rsidRPr="00C76E79" w:rsidRDefault="003A25F8" w:rsidP="003A25F8">
      <w:pPr>
        <w:tabs>
          <w:tab w:val="left" w:pos="3099"/>
        </w:tabs>
        <w:autoSpaceDE w:val="0"/>
        <w:autoSpaceDN w:val="0"/>
        <w:spacing w:after="120" w:line="254" w:lineRule="auto"/>
        <w:ind w:left="3099" w:right="214" w:hanging="2996"/>
        <w:rPr>
          <w:rFonts w:eastAsia="Arial"/>
          <w:snapToGrid w:val="0"/>
          <w:szCs w:val="24"/>
        </w:rPr>
      </w:pPr>
      <w:r w:rsidRPr="00C76E79">
        <w:rPr>
          <w:rFonts w:eastAsia="Arial"/>
          <w:b/>
          <w:snapToGrid w:val="0"/>
          <w:szCs w:val="24"/>
        </w:rPr>
        <w:t>Status:</w:t>
      </w:r>
      <w:r w:rsidRPr="00C76E79">
        <w:rPr>
          <w:rFonts w:eastAsia="Arial"/>
          <w:snapToGrid w:val="0"/>
          <w:szCs w:val="24"/>
        </w:rPr>
        <w:tab/>
        <w:t>Approved</w:t>
      </w:r>
    </w:p>
    <w:p w14:paraId="4F32E05E" w14:textId="77777777" w:rsidR="003A25F8" w:rsidRPr="00C76E79" w:rsidRDefault="003A25F8" w:rsidP="003A25F8">
      <w:pPr>
        <w:tabs>
          <w:tab w:val="left" w:pos="3099"/>
        </w:tabs>
        <w:autoSpaceDE w:val="0"/>
        <w:autoSpaceDN w:val="0"/>
        <w:spacing w:after="120" w:line="240" w:lineRule="auto"/>
        <w:ind w:left="104"/>
        <w:rPr>
          <w:rFonts w:eastAsia="Arial"/>
          <w:snapToGrid w:val="0"/>
          <w:szCs w:val="24"/>
        </w:rPr>
      </w:pPr>
    </w:p>
    <w:p w14:paraId="6DD64C77" w14:textId="20501ABF" w:rsidR="003A25F8" w:rsidRPr="00C76E79" w:rsidRDefault="003A25F8" w:rsidP="003A25F8">
      <w:pPr>
        <w:tabs>
          <w:tab w:val="left" w:pos="3099"/>
        </w:tabs>
        <w:autoSpaceDE w:val="0"/>
        <w:autoSpaceDN w:val="0"/>
        <w:spacing w:after="120" w:line="240" w:lineRule="auto"/>
        <w:ind w:left="104"/>
        <w:rPr>
          <w:rFonts w:eastAsia="Arial"/>
          <w:snapToGrid w:val="0"/>
          <w:szCs w:val="24"/>
        </w:rPr>
      </w:pPr>
      <w:r w:rsidRPr="00C76E79">
        <w:rPr>
          <w:rFonts w:eastAsia="Arial"/>
          <w:b/>
          <w:snapToGrid w:val="0"/>
          <w:szCs w:val="24"/>
        </w:rPr>
        <w:t>Date</w:t>
      </w:r>
      <w:r w:rsidRPr="00C76E79">
        <w:rPr>
          <w:rFonts w:eastAsia="Arial"/>
          <w:b/>
          <w:snapToGrid w:val="0"/>
          <w:spacing w:val="-16"/>
          <w:szCs w:val="24"/>
        </w:rPr>
        <w:t xml:space="preserve"> </w:t>
      </w:r>
      <w:r w:rsidRPr="00C76E79">
        <w:rPr>
          <w:rFonts w:eastAsia="Arial"/>
          <w:b/>
          <w:snapToGrid w:val="0"/>
          <w:szCs w:val="24"/>
        </w:rPr>
        <w:t>of</w:t>
      </w:r>
      <w:r w:rsidRPr="00C76E79">
        <w:rPr>
          <w:rFonts w:eastAsia="Arial"/>
          <w:b/>
          <w:snapToGrid w:val="0"/>
          <w:spacing w:val="-16"/>
          <w:szCs w:val="24"/>
        </w:rPr>
        <w:t xml:space="preserve"> </w:t>
      </w:r>
      <w:r w:rsidRPr="00C76E79">
        <w:rPr>
          <w:rFonts w:eastAsia="Arial"/>
          <w:b/>
          <w:snapToGrid w:val="0"/>
          <w:szCs w:val="24"/>
        </w:rPr>
        <w:t>document:</w:t>
      </w:r>
      <w:r w:rsidRPr="00C76E79">
        <w:rPr>
          <w:rFonts w:eastAsia="Arial"/>
          <w:snapToGrid w:val="0"/>
          <w:szCs w:val="24"/>
        </w:rPr>
        <w:tab/>
        <w:t>202</w:t>
      </w:r>
      <w:r w:rsidR="00663A9E">
        <w:rPr>
          <w:rFonts w:eastAsia="Arial"/>
          <w:snapToGrid w:val="0"/>
          <w:szCs w:val="24"/>
        </w:rPr>
        <w:t>2</w:t>
      </w:r>
      <w:r w:rsidRPr="00C76E79">
        <w:rPr>
          <w:rFonts w:eastAsia="Arial"/>
          <w:snapToGrid w:val="0"/>
          <w:szCs w:val="24"/>
        </w:rPr>
        <w:t>-</w:t>
      </w:r>
      <w:r w:rsidR="00C51EDD">
        <w:rPr>
          <w:rFonts w:eastAsia="Arial"/>
          <w:snapToGrid w:val="0"/>
          <w:szCs w:val="24"/>
        </w:rPr>
        <w:t>10</w:t>
      </w:r>
      <w:r w:rsidRPr="00C76E79">
        <w:rPr>
          <w:rFonts w:eastAsia="Arial"/>
          <w:snapToGrid w:val="0"/>
          <w:szCs w:val="24"/>
        </w:rPr>
        <w:t>-</w:t>
      </w:r>
      <w:r w:rsidR="00C51EDD">
        <w:rPr>
          <w:rFonts w:eastAsia="Arial"/>
          <w:snapToGrid w:val="0"/>
          <w:szCs w:val="24"/>
        </w:rPr>
        <w:t>28</w:t>
      </w:r>
    </w:p>
    <w:p w14:paraId="514054A9" w14:textId="77777777" w:rsidR="003A25F8" w:rsidRPr="00C76E79" w:rsidRDefault="003A25F8" w:rsidP="003A25F8">
      <w:pPr>
        <w:autoSpaceDE w:val="0"/>
        <w:autoSpaceDN w:val="0"/>
        <w:spacing w:after="120" w:line="240" w:lineRule="auto"/>
        <w:rPr>
          <w:rFonts w:eastAsia="Arial"/>
          <w:snapToGrid w:val="0"/>
          <w:szCs w:val="24"/>
        </w:rPr>
      </w:pPr>
    </w:p>
    <w:p w14:paraId="2BFCB2BC" w14:textId="77777777" w:rsidR="003A25F8" w:rsidRPr="00C76E79" w:rsidRDefault="003A25F8" w:rsidP="003A25F8">
      <w:pPr>
        <w:tabs>
          <w:tab w:val="left" w:pos="3099"/>
        </w:tabs>
        <w:autoSpaceDE w:val="0"/>
        <w:autoSpaceDN w:val="0"/>
        <w:spacing w:after="120" w:line="240" w:lineRule="auto"/>
        <w:ind w:left="104"/>
        <w:rPr>
          <w:rFonts w:eastAsia="Arial"/>
          <w:snapToGrid w:val="0"/>
          <w:szCs w:val="24"/>
        </w:rPr>
      </w:pPr>
      <w:r w:rsidRPr="00C76E79">
        <w:rPr>
          <w:rFonts w:eastAsia="Arial"/>
          <w:b/>
          <w:snapToGrid w:val="0"/>
          <w:szCs w:val="24"/>
        </w:rPr>
        <w:t>Source:</w:t>
      </w:r>
      <w:r w:rsidRPr="00C76E79">
        <w:rPr>
          <w:rFonts w:eastAsia="Arial"/>
          <w:snapToGrid w:val="0"/>
          <w:szCs w:val="24"/>
        </w:rPr>
        <w:tab/>
        <w:t>ISO/IEC JTC 1/SC 29/WG 03</w:t>
      </w:r>
    </w:p>
    <w:p w14:paraId="186199E3" w14:textId="77777777" w:rsidR="003A25F8" w:rsidRPr="00C76E79" w:rsidRDefault="003A25F8" w:rsidP="003A25F8">
      <w:pPr>
        <w:autoSpaceDE w:val="0"/>
        <w:autoSpaceDN w:val="0"/>
        <w:spacing w:after="120" w:line="240" w:lineRule="auto"/>
        <w:rPr>
          <w:rFonts w:eastAsia="Arial"/>
          <w:snapToGrid w:val="0"/>
          <w:szCs w:val="24"/>
        </w:rPr>
      </w:pPr>
    </w:p>
    <w:p w14:paraId="735946CB" w14:textId="12DB2066" w:rsidR="003A25F8" w:rsidRPr="00C76E79" w:rsidRDefault="003A25F8" w:rsidP="00D80FE6">
      <w:pPr>
        <w:ind w:firstLine="104"/>
        <w:rPr>
          <w:snapToGrid w:val="0"/>
        </w:rPr>
      </w:pPr>
      <w:bookmarkStart w:id="2" w:name="_Toc54196195"/>
      <w:bookmarkStart w:id="3" w:name="_Toc54196455"/>
      <w:r w:rsidRPr="00D80FE6">
        <w:rPr>
          <w:b/>
          <w:bCs/>
          <w:snapToGrid w:val="0"/>
        </w:rPr>
        <w:t>Expected</w:t>
      </w:r>
      <w:r w:rsidRPr="00D80FE6">
        <w:rPr>
          <w:b/>
          <w:bCs/>
          <w:snapToGrid w:val="0"/>
          <w:spacing w:val="42"/>
        </w:rPr>
        <w:t xml:space="preserve"> </w:t>
      </w:r>
      <w:r w:rsidRPr="00D80FE6">
        <w:rPr>
          <w:b/>
          <w:bCs/>
          <w:snapToGrid w:val="0"/>
        </w:rPr>
        <w:t>action:</w:t>
      </w:r>
      <w:r w:rsidR="00D80FE6">
        <w:rPr>
          <w:b/>
          <w:bCs/>
          <w:snapToGrid w:val="0"/>
        </w:rPr>
        <w:tab/>
      </w:r>
      <w:r w:rsidRPr="00C76E79">
        <w:rPr>
          <w:snapToGrid w:val="0"/>
        </w:rPr>
        <w:tab/>
      </w:r>
      <w:r w:rsidR="00D80FE6">
        <w:rPr>
          <w:snapToGrid w:val="0"/>
        </w:rPr>
        <w:t xml:space="preserve">    </w:t>
      </w:r>
      <w:r w:rsidRPr="00C76E79">
        <w:rPr>
          <w:snapToGrid w:val="0"/>
        </w:rPr>
        <w:t>None</w:t>
      </w:r>
      <w:bookmarkEnd w:id="2"/>
      <w:bookmarkEnd w:id="3"/>
    </w:p>
    <w:p w14:paraId="42FDD5D4" w14:textId="77777777" w:rsidR="003A25F8" w:rsidRPr="00C76E79" w:rsidRDefault="003A25F8" w:rsidP="003A25F8">
      <w:pPr>
        <w:autoSpaceDE w:val="0"/>
        <w:autoSpaceDN w:val="0"/>
        <w:spacing w:after="120" w:line="240" w:lineRule="auto"/>
        <w:rPr>
          <w:rFonts w:eastAsia="Arial"/>
          <w:snapToGrid w:val="0"/>
          <w:szCs w:val="24"/>
        </w:rPr>
      </w:pPr>
    </w:p>
    <w:p w14:paraId="1F00F810" w14:textId="71AD01D7" w:rsidR="003A25F8" w:rsidRPr="00C76E79" w:rsidRDefault="003A25F8" w:rsidP="00D80FE6">
      <w:pPr>
        <w:ind w:firstLine="104"/>
        <w:rPr>
          <w:snapToGrid w:val="0"/>
        </w:rPr>
      </w:pPr>
      <w:bookmarkStart w:id="4" w:name="_Toc54196196"/>
      <w:bookmarkStart w:id="5" w:name="_Toc54196456"/>
      <w:r w:rsidRPr="00D80FE6">
        <w:rPr>
          <w:b/>
          <w:bCs/>
          <w:snapToGrid w:val="0"/>
        </w:rPr>
        <w:t>Action due date:</w:t>
      </w:r>
      <w:r w:rsidRPr="00C76E79">
        <w:rPr>
          <w:snapToGrid w:val="0"/>
        </w:rPr>
        <w:tab/>
      </w:r>
      <w:r w:rsidR="00D80FE6">
        <w:rPr>
          <w:snapToGrid w:val="0"/>
        </w:rPr>
        <w:tab/>
        <w:t xml:space="preserve">   </w:t>
      </w:r>
      <w:r w:rsidRPr="00C76E79">
        <w:rPr>
          <w:snapToGrid w:val="0"/>
        </w:rPr>
        <w:t>None</w:t>
      </w:r>
      <w:bookmarkEnd w:id="4"/>
      <w:bookmarkEnd w:id="5"/>
    </w:p>
    <w:p w14:paraId="033953AF" w14:textId="77777777" w:rsidR="003A25F8" w:rsidRPr="00C76E79" w:rsidRDefault="003A25F8" w:rsidP="00D80FE6">
      <w:pPr>
        <w:rPr>
          <w:snapToGrid w:val="0"/>
        </w:rPr>
      </w:pPr>
    </w:p>
    <w:p w14:paraId="494C1A32" w14:textId="314AEDA4" w:rsidR="003A25F8" w:rsidRPr="00C76E79" w:rsidRDefault="003A25F8" w:rsidP="003A25F8">
      <w:pPr>
        <w:tabs>
          <w:tab w:val="left" w:pos="3099"/>
        </w:tabs>
        <w:autoSpaceDE w:val="0"/>
        <w:autoSpaceDN w:val="0"/>
        <w:spacing w:after="120" w:line="240" w:lineRule="auto"/>
        <w:ind w:left="104"/>
        <w:rPr>
          <w:rFonts w:eastAsia="Arial"/>
          <w:snapToGrid w:val="0"/>
          <w:szCs w:val="24"/>
        </w:rPr>
      </w:pPr>
      <w:r w:rsidRPr="00C76E79">
        <w:rPr>
          <w:rFonts w:eastAsia="Arial"/>
          <w:b/>
          <w:snapToGrid w:val="0"/>
          <w:szCs w:val="24"/>
        </w:rPr>
        <w:t>No.</w:t>
      </w:r>
      <w:r w:rsidRPr="00C76E79">
        <w:rPr>
          <w:rFonts w:eastAsia="Arial"/>
          <w:b/>
          <w:snapToGrid w:val="0"/>
          <w:spacing w:val="5"/>
          <w:szCs w:val="24"/>
        </w:rPr>
        <w:t xml:space="preserve"> </w:t>
      </w:r>
      <w:r w:rsidRPr="00C76E79">
        <w:rPr>
          <w:rFonts w:eastAsia="Arial"/>
          <w:b/>
          <w:snapToGrid w:val="0"/>
          <w:szCs w:val="24"/>
        </w:rPr>
        <w:t>of</w:t>
      </w:r>
      <w:r w:rsidRPr="00C76E79">
        <w:rPr>
          <w:rFonts w:eastAsia="Arial"/>
          <w:b/>
          <w:snapToGrid w:val="0"/>
          <w:spacing w:val="6"/>
          <w:szCs w:val="24"/>
        </w:rPr>
        <w:t xml:space="preserve"> </w:t>
      </w:r>
      <w:r w:rsidRPr="00C76E79">
        <w:rPr>
          <w:rFonts w:eastAsia="Arial"/>
          <w:b/>
          <w:snapToGrid w:val="0"/>
          <w:szCs w:val="24"/>
        </w:rPr>
        <w:t>pages:</w:t>
      </w:r>
      <w:r w:rsidRPr="00C76E79">
        <w:rPr>
          <w:rFonts w:eastAsia="Arial"/>
          <w:snapToGrid w:val="0"/>
          <w:szCs w:val="24"/>
        </w:rPr>
        <w:tab/>
      </w:r>
      <w:r w:rsidR="00151BE6">
        <w:rPr>
          <w:snapToGrid w:val="0"/>
          <w:szCs w:val="24"/>
        </w:rPr>
        <w:t>4</w:t>
      </w:r>
      <w:r w:rsidR="00151BE6">
        <w:rPr>
          <w:snapToGrid w:val="0"/>
          <w:szCs w:val="24"/>
        </w:rPr>
        <w:t>4</w:t>
      </w:r>
      <w:r w:rsidR="00151BE6" w:rsidRPr="00C76E79">
        <w:rPr>
          <w:snapToGrid w:val="0"/>
          <w:szCs w:val="24"/>
        </w:rPr>
        <w:t xml:space="preserve"> </w:t>
      </w:r>
      <w:r w:rsidRPr="00C76E79">
        <w:rPr>
          <w:rFonts w:eastAsia="Arial"/>
          <w:snapToGrid w:val="0"/>
          <w:szCs w:val="24"/>
        </w:rPr>
        <w:t>(with cover</w:t>
      </w:r>
      <w:r w:rsidRPr="00C76E79">
        <w:rPr>
          <w:rFonts w:eastAsia="Arial"/>
          <w:snapToGrid w:val="0"/>
          <w:spacing w:val="-10"/>
          <w:szCs w:val="24"/>
        </w:rPr>
        <w:t xml:space="preserve"> </w:t>
      </w:r>
      <w:r w:rsidRPr="00C76E79">
        <w:rPr>
          <w:rFonts w:eastAsia="Arial"/>
          <w:snapToGrid w:val="0"/>
          <w:szCs w:val="24"/>
        </w:rPr>
        <w:t>page)</w:t>
      </w:r>
    </w:p>
    <w:p w14:paraId="0795BDCC" w14:textId="77777777" w:rsidR="003A25F8" w:rsidRPr="00C76E79" w:rsidRDefault="003A25F8" w:rsidP="003A25F8">
      <w:pPr>
        <w:autoSpaceDE w:val="0"/>
        <w:autoSpaceDN w:val="0"/>
        <w:spacing w:after="120" w:line="240" w:lineRule="auto"/>
        <w:rPr>
          <w:rFonts w:eastAsia="Arial"/>
          <w:snapToGrid w:val="0"/>
          <w:szCs w:val="24"/>
        </w:rPr>
      </w:pPr>
    </w:p>
    <w:p w14:paraId="169EE61F" w14:textId="77777777" w:rsidR="003A25F8" w:rsidRPr="00C76E79" w:rsidRDefault="003A25F8" w:rsidP="003A25F8">
      <w:pPr>
        <w:tabs>
          <w:tab w:val="left" w:pos="3099"/>
        </w:tabs>
        <w:autoSpaceDE w:val="0"/>
        <w:autoSpaceDN w:val="0"/>
        <w:spacing w:after="120" w:line="240" w:lineRule="auto"/>
        <w:ind w:left="104"/>
        <w:rPr>
          <w:rFonts w:eastAsia="Arial"/>
          <w:snapToGrid w:val="0"/>
          <w:szCs w:val="24"/>
        </w:rPr>
      </w:pPr>
      <w:r w:rsidRPr="00C76E79">
        <w:rPr>
          <w:rFonts w:eastAsia="Arial"/>
          <w:b/>
          <w:snapToGrid w:val="0"/>
          <w:szCs w:val="24"/>
        </w:rPr>
        <w:t>Email</w:t>
      </w:r>
      <w:r w:rsidRPr="00C76E79">
        <w:rPr>
          <w:rFonts w:eastAsia="Arial"/>
          <w:b/>
          <w:snapToGrid w:val="0"/>
          <w:spacing w:val="5"/>
          <w:szCs w:val="24"/>
        </w:rPr>
        <w:t xml:space="preserve"> </w:t>
      </w:r>
      <w:r w:rsidRPr="00C76E79">
        <w:rPr>
          <w:rFonts w:eastAsia="Arial"/>
          <w:b/>
          <w:snapToGrid w:val="0"/>
          <w:szCs w:val="24"/>
        </w:rPr>
        <w:t>of</w:t>
      </w:r>
      <w:r w:rsidRPr="00C76E79">
        <w:rPr>
          <w:rFonts w:eastAsia="Arial"/>
          <w:b/>
          <w:snapToGrid w:val="0"/>
          <w:spacing w:val="6"/>
          <w:szCs w:val="24"/>
        </w:rPr>
        <w:t xml:space="preserve"> </w:t>
      </w:r>
      <w:r w:rsidRPr="00C76E79">
        <w:rPr>
          <w:rFonts w:eastAsia="Arial"/>
          <w:b/>
          <w:snapToGrid w:val="0"/>
          <w:szCs w:val="24"/>
        </w:rPr>
        <w:t>Convenor:</w:t>
      </w:r>
      <w:r w:rsidRPr="00C76E79">
        <w:rPr>
          <w:rFonts w:eastAsia="Arial"/>
          <w:snapToGrid w:val="0"/>
          <w:szCs w:val="24"/>
        </w:rPr>
        <w:tab/>
        <w:t>young.L @ samsung . com</w:t>
      </w:r>
    </w:p>
    <w:p w14:paraId="68EEF0C7" w14:textId="77777777" w:rsidR="003A25F8" w:rsidRPr="00C76E79" w:rsidRDefault="003A25F8" w:rsidP="003A25F8">
      <w:pPr>
        <w:autoSpaceDE w:val="0"/>
        <w:autoSpaceDN w:val="0"/>
        <w:spacing w:after="120" w:line="240" w:lineRule="auto"/>
        <w:rPr>
          <w:rFonts w:eastAsia="Arial"/>
          <w:snapToGrid w:val="0"/>
          <w:szCs w:val="24"/>
        </w:rPr>
      </w:pPr>
    </w:p>
    <w:p w14:paraId="3197E101" w14:textId="77777777" w:rsidR="003A25F8" w:rsidRPr="00C76E79" w:rsidRDefault="003A25F8" w:rsidP="003A25F8">
      <w:pPr>
        <w:tabs>
          <w:tab w:val="left" w:pos="3099"/>
        </w:tabs>
        <w:autoSpaceDE w:val="0"/>
        <w:autoSpaceDN w:val="0"/>
        <w:spacing w:after="120" w:line="240" w:lineRule="auto"/>
        <w:ind w:left="104"/>
        <w:rPr>
          <w:rFonts w:eastAsia="Arial"/>
          <w:snapToGrid w:val="0"/>
          <w:color w:val="0000FF"/>
          <w:szCs w:val="24"/>
          <w:u w:val="single"/>
        </w:rPr>
      </w:pPr>
      <w:r w:rsidRPr="00C76E79">
        <w:rPr>
          <w:rFonts w:eastAsia="Arial"/>
          <w:b/>
          <w:snapToGrid w:val="0"/>
          <w:szCs w:val="24"/>
        </w:rPr>
        <w:t>Committee</w:t>
      </w:r>
      <w:r w:rsidRPr="00C76E79">
        <w:rPr>
          <w:rFonts w:eastAsia="Arial"/>
          <w:b/>
          <w:snapToGrid w:val="0"/>
          <w:spacing w:val="-6"/>
          <w:szCs w:val="24"/>
        </w:rPr>
        <w:t xml:space="preserve"> </w:t>
      </w:r>
      <w:r w:rsidRPr="00C76E79">
        <w:rPr>
          <w:rFonts w:eastAsia="Arial"/>
          <w:b/>
          <w:snapToGrid w:val="0"/>
          <w:szCs w:val="24"/>
        </w:rPr>
        <w:t>URL:</w:t>
      </w:r>
      <w:r w:rsidRPr="00C76E79">
        <w:rPr>
          <w:rFonts w:eastAsia="Arial"/>
          <w:snapToGrid w:val="0"/>
          <w:szCs w:val="24"/>
        </w:rPr>
        <w:tab/>
      </w:r>
      <w:hyperlink r:id="rId12" w:history="1">
        <w:r w:rsidRPr="00C76E79">
          <w:rPr>
            <w:rFonts w:eastAsia="Arial"/>
            <w:snapToGrid w:val="0"/>
            <w:color w:val="0000FF"/>
            <w:szCs w:val="24"/>
            <w:u w:val="single"/>
          </w:rPr>
          <w:t>https://isotc.iso.org/livelink/livelink/open/jtc1sc29wg3</w:t>
        </w:r>
      </w:hyperlink>
    </w:p>
    <w:p w14:paraId="2A9FAD9E" w14:textId="77777777" w:rsidR="003A25F8" w:rsidRPr="00C76E79" w:rsidRDefault="003A25F8" w:rsidP="003A25F8">
      <w:pPr>
        <w:spacing w:after="160" w:line="259" w:lineRule="auto"/>
        <w:jc w:val="left"/>
        <w:rPr>
          <w:b/>
          <w:sz w:val="28"/>
          <w:szCs w:val="24"/>
        </w:rPr>
      </w:pPr>
      <w:r w:rsidRPr="00C76E79">
        <w:rPr>
          <w:b/>
          <w:sz w:val="28"/>
          <w:szCs w:val="24"/>
        </w:rPr>
        <w:br w:type="page"/>
      </w:r>
    </w:p>
    <w:p w14:paraId="4AD46076" w14:textId="77777777" w:rsidR="003A25F8" w:rsidRPr="00C76E79" w:rsidRDefault="003A25F8" w:rsidP="003A25F8">
      <w:pPr>
        <w:spacing w:after="160" w:line="240" w:lineRule="auto"/>
        <w:jc w:val="left"/>
        <w:rPr>
          <w:b/>
          <w:sz w:val="28"/>
          <w:szCs w:val="28"/>
        </w:rPr>
      </w:pPr>
    </w:p>
    <w:p w14:paraId="50857571" w14:textId="77777777" w:rsidR="003A25F8" w:rsidRPr="004A471E" w:rsidRDefault="003A25F8" w:rsidP="003A25F8">
      <w:pPr>
        <w:spacing w:after="160" w:line="240" w:lineRule="auto"/>
        <w:jc w:val="center"/>
        <w:rPr>
          <w:b/>
          <w:sz w:val="28"/>
          <w:lang w:val="fr-CH"/>
        </w:rPr>
      </w:pPr>
      <w:r w:rsidRPr="004A471E">
        <w:rPr>
          <w:b/>
          <w:sz w:val="28"/>
          <w:lang w:val="fr-CH"/>
        </w:rPr>
        <w:t>INTERNATIONAL ORGANISATION FOR STANDARDISATION</w:t>
      </w:r>
    </w:p>
    <w:p w14:paraId="2AF76371" w14:textId="77777777" w:rsidR="003A25F8" w:rsidRPr="004A471E" w:rsidRDefault="003A25F8" w:rsidP="003A25F8">
      <w:pPr>
        <w:spacing w:after="160" w:line="240" w:lineRule="auto"/>
        <w:jc w:val="center"/>
        <w:rPr>
          <w:b/>
          <w:sz w:val="28"/>
          <w:lang w:val="fr-CH"/>
        </w:rPr>
      </w:pPr>
      <w:r w:rsidRPr="004A471E">
        <w:rPr>
          <w:b/>
          <w:sz w:val="28"/>
          <w:lang w:val="fr-CH"/>
        </w:rPr>
        <w:t>ORGANISATION INTERNATIONALE DE NORMALISATION</w:t>
      </w:r>
    </w:p>
    <w:p w14:paraId="6FAEB566" w14:textId="77777777" w:rsidR="003A25F8" w:rsidRPr="00C76E79" w:rsidRDefault="003A25F8" w:rsidP="003A25F8">
      <w:pPr>
        <w:spacing w:after="160" w:line="240" w:lineRule="auto"/>
        <w:jc w:val="center"/>
        <w:rPr>
          <w:b/>
          <w:sz w:val="28"/>
          <w:szCs w:val="24"/>
        </w:rPr>
      </w:pPr>
      <w:r w:rsidRPr="00C76E79">
        <w:rPr>
          <w:b/>
          <w:sz w:val="28"/>
          <w:szCs w:val="24"/>
        </w:rPr>
        <w:t>ISO/IEC JTC1/SC29/WG11</w:t>
      </w:r>
    </w:p>
    <w:p w14:paraId="1C71F19C" w14:textId="77777777" w:rsidR="003A25F8" w:rsidRPr="00C76E79" w:rsidRDefault="003A25F8" w:rsidP="003A25F8">
      <w:pPr>
        <w:spacing w:after="160" w:line="240" w:lineRule="auto"/>
        <w:jc w:val="center"/>
        <w:rPr>
          <w:b/>
          <w:szCs w:val="24"/>
        </w:rPr>
      </w:pPr>
      <w:r w:rsidRPr="00C76E79">
        <w:rPr>
          <w:b/>
          <w:sz w:val="28"/>
          <w:szCs w:val="24"/>
        </w:rPr>
        <w:t>CODING OF MOVING PICTURES AND AUDIO</w:t>
      </w:r>
    </w:p>
    <w:p w14:paraId="5A4EA258" w14:textId="77777777" w:rsidR="003A25F8" w:rsidRPr="00C76E79" w:rsidRDefault="003A25F8" w:rsidP="003A25F8">
      <w:pPr>
        <w:tabs>
          <w:tab w:val="left" w:pos="5387"/>
        </w:tabs>
        <w:spacing w:after="160" w:line="240" w:lineRule="exact"/>
        <w:jc w:val="center"/>
        <w:rPr>
          <w:b/>
          <w:szCs w:val="24"/>
        </w:rPr>
      </w:pPr>
    </w:p>
    <w:p w14:paraId="15B6FE69" w14:textId="6934F2AE" w:rsidR="003A25F8" w:rsidRPr="00C76E79" w:rsidRDefault="003A25F8" w:rsidP="003A25F8">
      <w:pPr>
        <w:spacing w:after="160" w:line="240" w:lineRule="auto"/>
        <w:jc w:val="right"/>
        <w:rPr>
          <w:rFonts w:eastAsia="SimSun"/>
          <w:b/>
          <w:sz w:val="48"/>
          <w:szCs w:val="24"/>
          <w:lang w:eastAsia="zh-CN"/>
        </w:rPr>
      </w:pPr>
      <w:r w:rsidRPr="00C76E79">
        <w:rPr>
          <w:rFonts w:eastAsia="SimSun"/>
          <w:b/>
          <w:sz w:val="28"/>
          <w:szCs w:val="24"/>
          <w:lang w:eastAsia="zh-CN"/>
        </w:rPr>
        <w:t xml:space="preserve">ISO/IEC JTC 1/SC 29/WG 03 </w:t>
      </w:r>
      <w:r w:rsidRPr="00C76E79">
        <w:rPr>
          <w:rFonts w:eastAsia="SimSun"/>
          <w:b/>
          <w:sz w:val="48"/>
          <w:szCs w:val="24"/>
          <w:lang w:eastAsia="zh-CN"/>
        </w:rPr>
        <w:t>N</w:t>
      </w:r>
      <w:r w:rsidRPr="00C76E79">
        <w:rPr>
          <w:szCs w:val="24"/>
        </w:rPr>
        <w:t xml:space="preserve"> </w:t>
      </w:r>
      <w:r w:rsidRPr="00C76E79">
        <w:rPr>
          <w:rFonts w:eastAsia="SimSun"/>
          <w:b/>
          <w:sz w:val="48"/>
          <w:szCs w:val="24"/>
          <w:lang w:eastAsia="zh-CN"/>
        </w:rPr>
        <w:t>0</w:t>
      </w:r>
      <w:r w:rsidR="00C51EDD">
        <w:rPr>
          <w:rFonts w:cs="Arial"/>
          <w:b/>
          <w:bCs/>
          <w:spacing w:val="28"/>
          <w:w w:val="115"/>
          <w:kern w:val="28"/>
          <w:sz w:val="48"/>
          <w:szCs w:val="48"/>
        </w:rPr>
        <w:t>734</w:t>
      </w:r>
    </w:p>
    <w:p w14:paraId="284ABFF6" w14:textId="40667C45" w:rsidR="003A25F8" w:rsidRPr="00C76E79" w:rsidRDefault="003A25F8" w:rsidP="003A25F8">
      <w:pPr>
        <w:spacing w:after="160" w:line="240" w:lineRule="auto"/>
        <w:jc w:val="right"/>
        <w:rPr>
          <w:b/>
          <w:szCs w:val="24"/>
        </w:rPr>
      </w:pPr>
      <w:r w:rsidRPr="00C76E79">
        <w:rPr>
          <w:rFonts w:eastAsia="SimSun"/>
          <w:b/>
          <w:sz w:val="28"/>
          <w:szCs w:val="24"/>
          <w:lang w:eastAsia="zh-CN"/>
        </w:rPr>
        <w:t>January 202</w:t>
      </w:r>
      <w:r w:rsidR="00663A9E">
        <w:rPr>
          <w:rFonts w:eastAsia="SimSun"/>
          <w:b/>
          <w:sz w:val="28"/>
          <w:szCs w:val="24"/>
          <w:lang w:eastAsia="zh-CN"/>
        </w:rPr>
        <w:t>2</w:t>
      </w:r>
      <w:r w:rsidRPr="00C76E79">
        <w:rPr>
          <w:rFonts w:eastAsia="SimSun"/>
          <w:b/>
          <w:sz w:val="28"/>
          <w:szCs w:val="24"/>
          <w:lang w:eastAsia="zh-CN"/>
        </w:rPr>
        <w:t>, Virtual</w:t>
      </w:r>
      <w:r w:rsidRPr="00C76E79" w:rsidDel="002C1983">
        <w:rPr>
          <w:b/>
          <w:szCs w:val="24"/>
        </w:rPr>
        <w:t xml:space="preserve"> </w:t>
      </w:r>
    </w:p>
    <w:p w14:paraId="56B31496" w14:textId="77777777" w:rsidR="003A25F8" w:rsidRPr="00C76E79" w:rsidRDefault="003A25F8" w:rsidP="003A25F8">
      <w:pPr>
        <w:spacing w:after="160" w:line="240" w:lineRule="auto"/>
        <w:jc w:val="right"/>
        <w:rPr>
          <w:b/>
          <w:szCs w:val="24"/>
        </w:rPr>
      </w:pPr>
    </w:p>
    <w:tbl>
      <w:tblPr>
        <w:tblW w:w="0" w:type="auto"/>
        <w:tblLook w:val="01E0" w:firstRow="1" w:lastRow="1" w:firstColumn="1" w:lastColumn="1" w:noHBand="0" w:noVBand="0"/>
      </w:tblPr>
      <w:tblGrid>
        <w:gridCol w:w="1070"/>
        <w:gridCol w:w="7959"/>
      </w:tblGrid>
      <w:tr w:rsidR="003A25F8" w:rsidRPr="00C76E79" w14:paraId="1279A76E" w14:textId="77777777" w:rsidTr="00853A56">
        <w:tc>
          <w:tcPr>
            <w:tcW w:w="1067" w:type="dxa"/>
          </w:tcPr>
          <w:p w14:paraId="2F299EA0" w14:textId="77777777" w:rsidR="003A25F8" w:rsidRPr="00C76E79" w:rsidRDefault="003A25F8" w:rsidP="00853A56">
            <w:pPr>
              <w:suppressAutoHyphens/>
              <w:spacing w:after="160" w:line="240" w:lineRule="auto"/>
              <w:rPr>
                <w:b/>
                <w:szCs w:val="24"/>
              </w:rPr>
            </w:pPr>
            <w:r w:rsidRPr="00C76E79">
              <w:rPr>
                <w:b/>
                <w:szCs w:val="24"/>
              </w:rPr>
              <w:t>Title</w:t>
            </w:r>
          </w:p>
        </w:tc>
        <w:tc>
          <w:tcPr>
            <w:tcW w:w="7959" w:type="dxa"/>
          </w:tcPr>
          <w:p w14:paraId="6AB73BAF" w14:textId="5E45435D" w:rsidR="003A25F8" w:rsidRPr="00C76E79" w:rsidRDefault="00676879" w:rsidP="00853A56">
            <w:pPr>
              <w:suppressAutoHyphens/>
              <w:spacing w:after="160" w:line="240" w:lineRule="auto"/>
              <w:rPr>
                <w:b/>
                <w:bCs/>
              </w:rPr>
            </w:pPr>
            <w:r w:rsidRPr="00676879">
              <w:rPr>
                <w:b/>
                <w:bCs/>
              </w:rPr>
              <w:t>Draft text</w:t>
            </w:r>
            <w:r w:rsidR="00CA3EEB" w:rsidRPr="4D65DE0F">
              <w:rPr>
                <w:b/>
                <w:bCs/>
              </w:rPr>
              <w:t xml:space="preserve"> of ISO/IEC 23009-1</w:t>
            </w:r>
            <w:r w:rsidRPr="00676879">
              <w:rPr>
                <w:b/>
                <w:bCs/>
              </w:rPr>
              <w:t xml:space="preserve"> 5th</w:t>
            </w:r>
            <w:r w:rsidR="00CA3EEB" w:rsidRPr="4D65DE0F">
              <w:rPr>
                <w:b/>
                <w:bCs/>
              </w:rPr>
              <w:t xml:space="preserve"> 4th</w:t>
            </w:r>
            <w:r w:rsidR="00CA3EEB" w:rsidRPr="4D65DE0F">
              <w:rPr>
                <w:b/>
                <w:bCs/>
              </w:rPr>
              <w:t xml:space="preserve"> edition </w:t>
            </w:r>
            <w:r w:rsidRPr="00676879">
              <w:rPr>
                <w:b/>
                <w:bCs/>
              </w:rPr>
              <w:t>FDAM</w:t>
            </w:r>
            <w:r w:rsidR="00CA3EEB" w:rsidRPr="4D65DE0F">
              <w:rPr>
                <w:b/>
                <w:bCs/>
              </w:rPr>
              <w:t xml:space="preserve"> </w:t>
            </w:r>
            <w:r w:rsidR="00A93CDF">
              <w:rPr>
                <w:b/>
                <w:bCs/>
              </w:rPr>
              <w:t>1</w:t>
            </w:r>
            <w:r w:rsidRPr="00676879">
              <w:rPr>
                <w:b/>
                <w:bCs/>
              </w:rPr>
              <w:t xml:space="preserve"> Alternative MPD event</w:t>
            </w:r>
            <w:r w:rsidR="00AD7B45">
              <w:rPr>
                <w:b/>
                <w:bCs/>
              </w:rPr>
              <w:t>,</w:t>
            </w:r>
            <w:r w:rsidR="00CA3EEB" w:rsidRPr="4D65DE0F">
              <w:rPr>
                <w:b/>
                <w:bCs/>
              </w:rPr>
              <w:t xml:space="preserve"> </w:t>
            </w:r>
            <w:r w:rsidR="4D65DE0F" w:rsidRPr="4D65DE0F">
              <w:rPr>
                <w:b/>
                <w:bCs/>
              </w:rPr>
              <w:t>nonlinear</w:t>
            </w:r>
            <w:r w:rsidR="00CA3EEB" w:rsidRPr="4D65DE0F">
              <w:rPr>
                <w:b/>
                <w:bCs/>
              </w:rPr>
              <w:t xml:space="preserve"> playback and other extensions</w:t>
            </w:r>
          </w:p>
        </w:tc>
      </w:tr>
      <w:tr w:rsidR="003A25F8" w:rsidRPr="00C76E79" w14:paraId="73105BD6" w14:textId="77777777" w:rsidTr="00853A56">
        <w:tc>
          <w:tcPr>
            <w:tcW w:w="1067" w:type="dxa"/>
          </w:tcPr>
          <w:p w14:paraId="6018EE4B" w14:textId="77777777" w:rsidR="003A25F8" w:rsidRPr="00C76E79" w:rsidRDefault="003A25F8" w:rsidP="00853A56">
            <w:pPr>
              <w:suppressAutoHyphens/>
              <w:spacing w:after="160" w:line="240" w:lineRule="auto"/>
              <w:rPr>
                <w:b/>
                <w:szCs w:val="24"/>
              </w:rPr>
            </w:pPr>
            <w:r w:rsidRPr="00C76E79">
              <w:rPr>
                <w:b/>
                <w:szCs w:val="24"/>
              </w:rPr>
              <w:t>Source</w:t>
            </w:r>
          </w:p>
        </w:tc>
        <w:tc>
          <w:tcPr>
            <w:tcW w:w="7959" w:type="dxa"/>
          </w:tcPr>
          <w:p w14:paraId="377A8A17" w14:textId="77777777" w:rsidR="003A25F8" w:rsidRPr="00C76E79" w:rsidRDefault="003A25F8" w:rsidP="00853A56">
            <w:pPr>
              <w:suppressAutoHyphens/>
              <w:spacing w:after="160" w:line="240" w:lineRule="auto"/>
              <w:rPr>
                <w:b/>
                <w:szCs w:val="24"/>
              </w:rPr>
            </w:pPr>
            <w:r w:rsidRPr="00C76E79">
              <w:rPr>
                <w:b/>
                <w:szCs w:val="24"/>
              </w:rPr>
              <w:t>WG 03, MPEG Systems</w:t>
            </w:r>
          </w:p>
        </w:tc>
      </w:tr>
      <w:tr w:rsidR="003A25F8" w:rsidRPr="00C76E79" w14:paraId="6EC690C4" w14:textId="77777777" w:rsidTr="00853A56">
        <w:tc>
          <w:tcPr>
            <w:tcW w:w="1067" w:type="dxa"/>
          </w:tcPr>
          <w:p w14:paraId="55A00585" w14:textId="77777777" w:rsidR="003A25F8" w:rsidRPr="00C76E79" w:rsidRDefault="003A25F8" w:rsidP="00853A56">
            <w:pPr>
              <w:suppressAutoHyphens/>
              <w:spacing w:after="160" w:line="240" w:lineRule="auto"/>
              <w:rPr>
                <w:b/>
                <w:szCs w:val="24"/>
              </w:rPr>
            </w:pPr>
            <w:r w:rsidRPr="00C76E79">
              <w:rPr>
                <w:b/>
                <w:szCs w:val="24"/>
              </w:rPr>
              <w:t>Status</w:t>
            </w:r>
          </w:p>
        </w:tc>
        <w:tc>
          <w:tcPr>
            <w:tcW w:w="7959" w:type="dxa"/>
          </w:tcPr>
          <w:p w14:paraId="7700A4FE" w14:textId="77777777" w:rsidR="003A25F8" w:rsidRPr="00C76E79" w:rsidRDefault="003A25F8" w:rsidP="00853A56">
            <w:pPr>
              <w:suppressAutoHyphens/>
              <w:spacing w:after="160" w:line="240" w:lineRule="auto"/>
              <w:rPr>
                <w:b/>
                <w:szCs w:val="24"/>
              </w:rPr>
            </w:pPr>
            <w:r w:rsidRPr="00C76E79">
              <w:rPr>
                <w:b/>
                <w:szCs w:val="24"/>
              </w:rPr>
              <w:t>Approved</w:t>
            </w:r>
          </w:p>
        </w:tc>
      </w:tr>
      <w:tr w:rsidR="003A25F8" w:rsidRPr="00C76E79" w14:paraId="15B83C87" w14:textId="77777777" w:rsidTr="00853A56">
        <w:tc>
          <w:tcPr>
            <w:tcW w:w="1067" w:type="dxa"/>
          </w:tcPr>
          <w:p w14:paraId="52ACB001" w14:textId="77777777" w:rsidR="003A25F8" w:rsidRPr="00C76E79" w:rsidRDefault="003A25F8" w:rsidP="00853A56">
            <w:pPr>
              <w:suppressAutoHyphens/>
              <w:spacing w:after="160" w:line="240" w:lineRule="auto"/>
              <w:rPr>
                <w:b/>
                <w:szCs w:val="24"/>
              </w:rPr>
            </w:pPr>
            <w:r w:rsidRPr="00C76E79">
              <w:rPr>
                <w:b/>
                <w:szCs w:val="24"/>
              </w:rPr>
              <w:t>Serial Number</w:t>
            </w:r>
          </w:p>
        </w:tc>
        <w:tc>
          <w:tcPr>
            <w:tcW w:w="7959" w:type="dxa"/>
          </w:tcPr>
          <w:p w14:paraId="45E8F97E" w14:textId="41A5DFA0" w:rsidR="003A25F8" w:rsidRPr="00C76E79" w:rsidRDefault="00C51EDD" w:rsidP="00853A56">
            <w:pPr>
              <w:suppressAutoHyphens/>
              <w:spacing w:after="160" w:line="240" w:lineRule="auto"/>
              <w:rPr>
                <w:b/>
                <w:szCs w:val="24"/>
              </w:rPr>
            </w:pPr>
            <w:r>
              <w:rPr>
                <w:rFonts w:eastAsia="Times New Roman"/>
                <w:b/>
                <w:bCs/>
                <w:szCs w:val="24"/>
              </w:rPr>
              <w:t>22013</w:t>
            </w:r>
          </w:p>
        </w:tc>
      </w:tr>
    </w:tbl>
    <w:p w14:paraId="57F6D425" w14:textId="77777777" w:rsidR="003A25F8" w:rsidRPr="003B0CF8" w:rsidRDefault="003A25F8" w:rsidP="003A25F8">
      <w:pPr>
        <w:tabs>
          <w:tab w:val="left" w:pos="2552"/>
        </w:tabs>
        <w:spacing w:after="0" w:line="200" w:lineRule="exact"/>
        <w:rPr>
          <w:sz w:val="20"/>
        </w:rPr>
      </w:pPr>
    </w:p>
    <w:p w14:paraId="333565C3" w14:textId="77777777" w:rsidR="003A25F8" w:rsidRPr="003B0CF8" w:rsidRDefault="003A25F8" w:rsidP="003A25F8">
      <w:pPr>
        <w:tabs>
          <w:tab w:val="left" w:pos="2552"/>
        </w:tabs>
        <w:spacing w:before="15" w:after="0" w:line="200" w:lineRule="exact"/>
        <w:rPr>
          <w:sz w:val="20"/>
        </w:rPr>
      </w:pPr>
    </w:p>
    <w:p w14:paraId="228DA6E9" w14:textId="77777777" w:rsidR="003A25F8" w:rsidRDefault="003A25F8" w:rsidP="003A25F8">
      <w:pPr>
        <w:spacing w:after="0" w:line="240" w:lineRule="auto"/>
        <w:jc w:val="left"/>
        <w:rPr>
          <w:color w:val="0000FF"/>
          <w:szCs w:val="24"/>
        </w:rPr>
      </w:pPr>
    </w:p>
    <w:p w14:paraId="2F48ED8C" w14:textId="77777777" w:rsidR="003A25F8" w:rsidRDefault="003A25F8" w:rsidP="003A25F8">
      <w:pPr>
        <w:spacing w:after="0" w:line="240" w:lineRule="auto"/>
        <w:jc w:val="left"/>
        <w:rPr>
          <w:color w:val="0000FF"/>
          <w:szCs w:val="24"/>
        </w:rPr>
      </w:pPr>
    </w:p>
    <w:p w14:paraId="1BCDD07B" w14:textId="77777777" w:rsidR="003A25F8" w:rsidRDefault="003A25F8" w:rsidP="003A25F8">
      <w:pPr>
        <w:spacing w:after="0" w:line="240" w:lineRule="auto"/>
        <w:jc w:val="left"/>
        <w:rPr>
          <w:color w:val="0000FF"/>
          <w:szCs w:val="24"/>
        </w:rPr>
      </w:pPr>
    </w:p>
    <w:p w14:paraId="41C3B023" w14:textId="77777777" w:rsidR="003A25F8" w:rsidRDefault="003A25F8" w:rsidP="003A25F8">
      <w:pPr>
        <w:spacing w:after="0" w:line="240" w:lineRule="auto"/>
        <w:jc w:val="left"/>
        <w:rPr>
          <w:color w:val="0000FF"/>
          <w:szCs w:val="24"/>
        </w:rPr>
      </w:pPr>
    </w:p>
    <w:p w14:paraId="0B490410" w14:textId="77777777" w:rsidR="003A25F8" w:rsidRDefault="003A25F8" w:rsidP="003A25F8">
      <w:pPr>
        <w:spacing w:after="0" w:line="240" w:lineRule="auto"/>
        <w:jc w:val="left"/>
        <w:rPr>
          <w:color w:val="0000FF"/>
          <w:szCs w:val="24"/>
        </w:rPr>
      </w:pPr>
    </w:p>
    <w:p w14:paraId="0B2D8905" w14:textId="77777777" w:rsidR="003A25F8" w:rsidRDefault="003A25F8" w:rsidP="003A25F8">
      <w:pPr>
        <w:spacing w:after="0" w:line="240" w:lineRule="auto"/>
        <w:jc w:val="left"/>
        <w:rPr>
          <w:b/>
          <w:color w:val="0000FF"/>
          <w:szCs w:val="24"/>
        </w:rPr>
      </w:pPr>
      <w:r>
        <w:rPr>
          <w:color w:val="0000FF"/>
          <w:szCs w:val="24"/>
        </w:rPr>
        <w:br w:type="page"/>
      </w:r>
    </w:p>
    <w:p w14:paraId="03026043" w14:textId="23B5EE7E" w:rsidR="004642FA" w:rsidRPr="00867F85" w:rsidRDefault="004642FA" w:rsidP="004642FA">
      <w:pPr>
        <w:jc w:val="right"/>
        <w:rPr>
          <w:b/>
          <w:sz w:val="28"/>
          <w:szCs w:val="28"/>
        </w:rPr>
      </w:pPr>
      <w:r w:rsidRPr="00867F85">
        <w:rPr>
          <w:b/>
          <w:sz w:val="28"/>
          <w:szCs w:val="28"/>
        </w:rPr>
        <w:lastRenderedPageBreak/>
        <w:t>ISO/IEC</w:t>
      </w:r>
      <w:r>
        <w:rPr>
          <w:b/>
          <w:sz w:val="28"/>
          <w:szCs w:val="28"/>
        </w:rPr>
        <w:t xml:space="preserve"> </w:t>
      </w:r>
      <w:r w:rsidRPr="00867F85">
        <w:rPr>
          <w:b/>
          <w:sz w:val="28"/>
          <w:szCs w:val="28"/>
        </w:rPr>
        <w:t>23009-1:20</w:t>
      </w:r>
      <w:r w:rsidR="0088591E">
        <w:rPr>
          <w:b/>
          <w:sz w:val="28"/>
          <w:szCs w:val="28"/>
        </w:rPr>
        <w:t>2</w:t>
      </w:r>
      <w:r w:rsidR="009826A1">
        <w:rPr>
          <w:b/>
          <w:sz w:val="28"/>
          <w:szCs w:val="28"/>
        </w:rPr>
        <w:t>2</w:t>
      </w:r>
      <w:r>
        <w:rPr>
          <w:b/>
          <w:sz w:val="28"/>
          <w:szCs w:val="28"/>
        </w:rPr>
        <w:t>/</w:t>
      </w:r>
      <w:r w:rsidR="007B5768">
        <w:rPr>
          <w:b/>
          <w:sz w:val="28"/>
          <w:szCs w:val="28"/>
        </w:rPr>
        <w:t>DAM2</w:t>
      </w:r>
    </w:p>
    <w:p w14:paraId="0D33A28A" w14:textId="77777777" w:rsidR="004642FA" w:rsidRPr="00867F85" w:rsidRDefault="004642FA" w:rsidP="004642FA">
      <w:pPr>
        <w:jc w:val="right"/>
      </w:pPr>
      <w:r w:rsidRPr="00867F85">
        <w:t>ISO/IEC TC JTC 1/SC 29/WG 11</w:t>
      </w:r>
    </w:p>
    <w:p w14:paraId="10EF4475" w14:textId="77777777" w:rsidR="004642FA" w:rsidRPr="00867F85" w:rsidRDefault="004642FA" w:rsidP="004642FA">
      <w:pPr>
        <w:spacing w:after="2000"/>
        <w:jc w:val="right"/>
      </w:pPr>
      <w:r w:rsidRPr="00867F85">
        <w:t>Secretariat: JISC</w:t>
      </w:r>
    </w:p>
    <w:p w14:paraId="4621E914" w14:textId="2184AECD" w:rsidR="004642FA" w:rsidRPr="00867F85" w:rsidRDefault="004642FA" w:rsidP="004642FA">
      <w:pPr>
        <w:spacing w:line="360" w:lineRule="atLeast"/>
        <w:rPr>
          <w:b/>
          <w:bCs/>
          <w:sz w:val="32"/>
          <w:szCs w:val="32"/>
        </w:rPr>
      </w:pPr>
      <w:r w:rsidRPr="4D65DE0F">
        <w:rPr>
          <w:b/>
          <w:bCs/>
          <w:sz w:val="32"/>
          <w:szCs w:val="32"/>
        </w:rPr>
        <w:t xml:space="preserve">Information technology — </w:t>
      </w:r>
      <w:bookmarkStart w:id="6" w:name="OLE_LINK1"/>
      <w:bookmarkStart w:id="7" w:name="OLE_LINK2"/>
      <w:r w:rsidRPr="4D65DE0F">
        <w:rPr>
          <w:b/>
          <w:bCs/>
          <w:sz w:val="32"/>
          <w:szCs w:val="32"/>
        </w:rPr>
        <w:t xml:space="preserve">Dynamic adaptive streaming over HTTP (DASH) — Part 1: Media presentation description and segment formats, Amendment </w:t>
      </w:r>
      <w:r w:rsidR="004A471E">
        <w:rPr>
          <w:b/>
          <w:bCs/>
          <w:sz w:val="32"/>
          <w:szCs w:val="32"/>
        </w:rPr>
        <w:t>1</w:t>
      </w:r>
      <w:r w:rsidRPr="4D65DE0F">
        <w:rPr>
          <w:b/>
          <w:bCs/>
          <w:sz w:val="32"/>
          <w:szCs w:val="32"/>
        </w:rPr>
        <w:t xml:space="preserve">: </w:t>
      </w:r>
      <w:r w:rsidR="00676879" w:rsidRPr="00676879">
        <w:rPr>
          <w:b/>
          <w:bCs/>
          <w:sz w:val="32"/>
          <w:szCs w:val="32"/>
        </w:rPr>
        <w:t>Alternative MPD event</w:t>
      </w:r>
      <w:bookmarkEnd w:id="6"/>
      <w:bookmarkEnd w:id="7"/>
      <w:r w:rsidR="00F86CDC" w:rsidRPr="4D65DE0F">
        <w:rPr>
          <w:b/>
          <w:bCs/>
          <w:sz w:val="32"/>
          <w:szCs w:val="32"/>
        </w:rPr>
        <w:t xml:space="preserve">, </w:t>
      </w:r>
      <w:r w:rsidR="00A21631">
        <w:rPr>
          <w:b/>
          <w:bCs/>
          <w:sz w:val="32"/>
          <w:szCs w:val="32"/>
        </w:rPr>
        <w:t>nonlinear</w:t>
      </w:r>
      <w:r w:rsidR="00F86CDC" w:rsidRPr="4D65DE0F">
        <w:rPr>
          <w:b/>
          <w:bCs/>
          <w:sz w:val="32"/>
          <w:szCs w:val="32"/>
        </w:rPr>
        <w:t xml:space="preserve"> playback and other extensions</w:t>
      </w:r>
      <w:r w:rsidR="00676879" w:rsidRPr="00676879">
        <w:rPr>
          <w:b/>
          <w:bCs/>
          <w:sz w:val="32"/>
          <w:szCs w:val="32"/>
        </w:rPr>
        <w:t xml:space="preserve">  </w:t>
      </w:r>
    </w:p>
    <w:p w14:paraId="1DF771C8" w14:textId="77777777" w:rsidR="004642FA" w:rsidRPr="00867F85" w:rsidRDefault="004642FA" w:rsidP="004642FA">
      <w:pPr>
        <w:spacing w:after="120"/>
      </w:pPr>
    </w:p>
    <w:p w14:paraId="38D4C8CB" w14:textId="77777777" w:rsidR="004642FA" w:rsidRPr="00867F85" w:rsidRDefault="004642FA" w:rsidP="004642FA">
      <w:pPr>
        <w:pBdr>
          <w:top w:val="single" w:sz="4" w:space="1" w:color="auto"/>
          <w:left w:val="single" w:sz="4" w:space="4" w:color="auto"/>
          <w:bottom w:val="single" w:sz="4" w:space="1" w:color="auto"/>
          <w:right w:val="single" w:sz="4" w:space="4" w:color="auto"/>
        </w:pBdr>
        <w:spacing w:after="120"/>
        <w:ind w:left="85" w:right="85"/>
        <w:jc w:val="center"/>
        <w:rPr>
          <w:b/>
          <w:sz w:val="20"/>
        </w:rPr>
      </w:pPr>
      <w:r w:rsidRPr="00867F85">
        <w:rPr>
          <w:b/>
          <w:sz w:val="20"/>
        </w:rPr>
        <w:t xml:space="preserve">Warning </w:t>
      </w:r>
    </w:p>
    <w:p w14:paraId="5627E3FE" w14:textId="77777777" w:rsidR="004642FA" w:rsidRPr="00867F85" w:rsidRDefault="004642FA" w:rsidP="004642FA">
      <w:pPr>
        <w:pBdr>
          <w:top w:val="single" w:sz="4" w:space="1" w:color="auto"/>
          <w:left w:val="single" w:sz="4" w:space="4" w:color="auto"/>
          <w:bottom w:val="single" w:sz="4" w:space="1" w:color="auto"/>
          <w:right w:val="single" w:sz="4" w:space="4" w:color="auto"/>
        </w:pBdr>
        <w:spacing w:after="120"/>
        <w:ind w:left="85" w:right="85"/>
        <w:rPr>
          <w:bCs/>
          <w:sz w:val="20"/>
        </w:rPr>
      </w:pPr>
      <w:r w:rsidRPr="00867F85">
        <w:rPr>
          <w:bCs/>
          <w:sz w:val="20"/>
        </w:rPr>
        <w:t>This document is not an ISO International Standard. It is distributed for review and comment. It is subject to change without notice and may not be referred to as an International Standard.</w:t>
      </w:r>
    </w:p>
    <w:p w14:paraId="536275B8" w14:textId="77777777" w:rsidR="004642FA" w:rsidRPr="00867F85" w:rsidRDefault="004642FA" w:rsidP="004642FA">
      <w:pPr>
        <w:pBdr>
          <w:top w:val="single" w:sz="4" w:space="1" w:color="auto"/>
          <w:left w:val="single" w:sz="4" w:space="4" w:color="auto"/>
          <w:bottom w:val="single" w:sz="4" w:space="1" w:color="auto"/>
          <w:right w:val="single" w:sz="4" w:space="4" w:color="auto"/>
        </w:pBdr>
        <w:ind w:left="85" w:right="85"/>
        <w:rPr>
          <w:sz w:val="20"/>
        </w:rPr>
      </w:pPr>
      <w:r w:rsidRPr="00867F85">
        <w:rPr>
          <w:bCs/>
          <w:sz w:val="20"/>
        </w:rPr>
        <w:t>Recipients of this draft are invited to submit, with their comments, notification of any relevant patent rights of which they are aware and to provide supporting documentation.</w:t>
      </w:r>
    </w:p>
    <w:p w14:paraId="034AE3A5" w14:textId="77777777" w:rsidR="004642FA" w:rsidRPr="00867F85" w:rsidRDefault="004642FA" w:rsidP="004642FA"/>
    <w:p w14:paraId="6B0BF593" w14:textId="77777777" w:rsidR="004642FA" w:rsidRPr="00867F85" w:rsidRDefault="004642FA" w:rsidP="004642FA">
      <w:pPr>
        <w:sectPr w:rsidR="004642FA" w:rsidRPr="00867F85" w:rsidSect="00631D06">
          <w:headerReference w:type="even" r:id="rId13"/>
          <w:headerReference w:type="default" r:id="rId14"/>
          <w:footerReference w:type="even" r:id="rId15"/>
          <w:footerReference w:type="default" r:id="rId16"/>
          <w:pgSz w:w="11906" w:h="16838" w:code="9"/>
          <w:pgMar w:top="794" w:right="1077" w:bottom="567" w:left="1077" w:header="709" w:footer="284" w:gutter="0"/>
          <w:cols w:space="720"/>
        </w:sectPr>
      </w:pPr>
    </w:p>
    <w:p w14:paraId="44D8F0EE" w14:textId="77777777" w:rsidR="004642FA" w:rsidRPr="00867F85" w:rsidRDefault="004642FA" w:rsidP="004642FA">
      <w:pPr>
        <w:pStyle w:val="zzCopyright"/>
        <w:pageBreakBefore/>
        <w:pBdr>
          <w:top w:val="single" w:sz="4" w:space="1" w:color="auto"/>
          <w:left w:val="single" w:sz="4" w:space="4" w:color="auto"/>
          <w:bottom w:val="none" w:sz="0" w:space="0" w:color="auto"/>
          <w:right w:val="single" w:sz="4" w:space="4" w:color="auto"/>
        </w:pBdr>
        <w:autoSpaceDE w:val="0"/>
        <w:autoSpaceDN w:val="0"/>
        <w:adjustRightInd w:val="0"/>
        <w:spacing w:before="40"/>
        <w:ind w:left="102" w:right="102"/>
        <w:jc w:val="left"/>
        <w:rPr>
          <w:color w:val="auto"/>
          <w:szCs w:val="22"/>
        </w:rPr>
      </w:pPr>
      <w:r w:rsidRPr="00867F85">
        <w:rPr>
          <w:color w:val="auto"/>
          <w:szCs w:val="22"/>
        </w:rPr>
        <w:lastRenderedPageBreak/>
        <w:t>© ISO 2018, Published in Switzerland</w:t>
      </w:r>
    </w:p>
    <w:p w14:paraId="519FB3DA" w14:textId="77777777" w:rsidR="004642FA" w:rsidRPr="00867F85" w:rsidRDefault="004642FA" w:rsidP="004642FA">
      <w:pPr>
        <w:pStyle w:val="zzCopyright"/>
        <w:pBdr>
          <w:top w:val="none" w:sz="0" w:space="0" w:color="auto"/>
          <w:left w:val="single" w:sz="4" w:space="4" w:color="auto"/>
          <w:bottom w:val="none" w:sz="0" w:space="0" w:color="auto"/>
          <w:right w:val="single" w:sz="4" w:space="4" w:color="auto"/>
        </w:pBdr>
        <w:autoSpaceDE w:val="0"/>
        <w:autoSpaceDN w:val="0"/>
        <w:adjustRightInd w:val="0"/>
        <w:ind w:left="102" w:right="102"/>
        <w:rPr>
          <w:color w:val="auto"/>
          <w:sz w:val="20"/>
        </w:rPr>
      </w:pPr>
      <w:r w:rsidRPr="00867F85">
        <w:rPr>
          <w:color w:val="auto"/>
          <w:sz w:val="20"/>
        </w:rPr>
        <w:t>All rights reserved. Unless otherwise specified,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ISO’s member body in the country of the requester.</w:t>
      </w:r>
    </w:p>
    <w:p w14:paraId="76C3806B" w14:textId="77777777" w:rsidR="004642FA" w:rsidRPr="00867F85" w:rsidRDefault="004642FA" w:rsidP="004642FA">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867F85">
        <w:rPr>
          <w:color w:val="auto"/>
          <w:sz w:val="20"/>
        </w:rPr>
        <w:t>ISO copyright office</w:t>
      </w:r>
    </w:p>
    <w:p w14:paraId="45227AFD" w14:textId="77777777" w:rsidR="004642FA" w:rsidRPr="00867F85" w:rsidRDefault="004642FA" w:rsidP="004642FA">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867F85">
        <w:rPr>
          <w:color w:val="auto"/>
          <w:sz w:val="20"/>
        </w:rPr>
        <w:t>Ch. de Blandonnet 8 • CP 401</w:t>
      </w:r>
    </w:p>
    <w:p w14:paraId="56D507F6" w14:textId="77777777" w:rsidR="004642FA" w:rsidRPr="00EA7A41" w:rsidRDefault="004642FA" w:rsidP="004642FA">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de-DE"/>
        </w:rPr>
      </w:pPr>
      <w:r w:rsidRPr="00EA7A41">
        <w:rPr>
          <w:color w:val="auto"/>
          <w:sz w:val="20"/>
          <w:lang w:val="de-DE"/>
        </w:rPr>
        <w:t>CH-1214 Vernier, Geneva, Switzerland</w:t>
      </w:r>
    </w:p>
    <w:p w14:paraId="459F5038" w14:textId="77777777" w:rsidR="004642FA" w:rsidRPr="004A471E" w:rsidRDefault="004642FA" w:rsidP="004642FA">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US"/>
        </w:rPr>
      </w:pPr>
      <w:r w:rsidRPr="00EA7A41">
        <w:rPr>
          <w:color w:val="auto"/>
          <w:sz w:val="20"/>
          <w:lang w:val="de-DE"/>
        </w:rPr>
        <w:t>Tel.  </w:t>
      </w:r>
      <w:r w:rsidRPr="004A471E">
        <w:rPr>
          <w:color w:val="auto"/>
          <w:sz w:val="20"/>
          <w:lang w:val="en-US"/>
        </w:rPr>
        <w:t>+ 41 22 749 01 11</w:t>
      </w:r>
    </w:p>
    <w:p w14:paraId="0BD544BF" w14:textId="77777777" w:rsidR="004642FA" w:rsidRPr="004A471E" w:rsidRDefault="004642FA" w:rsidP="004642FA">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US"/>
        </w:rPr>
      </w:pPr>
      <w:r w:rsidRPr="004A471E">
        <w:rPr>
          <w:color w:val="auto"/>
          <w:sz w:val="20"/>
          <w:lang w:val="en-US"/>
        </w:rPr>
        <w:t>Fax  + 41 22 749 09 47</w:t>
      </w:r>
    </w:p>
    <w:p w14:paraId="0FBB030B" w14:textId="77777777" w:rsidR="004642FA" w:rsidRPr="004A471E" w:rsidRDefault="004642FA" w:rsidP="004642FA">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US"/>
        </w:rPr>
      </w:pPr>
      <w:r w:rsidRPr="004A471E">
        <w:rPr>
          <w:color w:val="auto"/>
          <w:sz w:val="20"/>
          <w:lang w:val="en-US"/>
        </w:rPr>
        <w:t>copyright@iso.org</w:t>
      </w:r>
    </w:p>
    <w:p w14:paraId="1470848E" w14:textId="77777777" w:rsidR="004642FA" w:rsidRPr="004A471E" w:rsidRDefault="004642FA" w:rsidP="004642FA">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firstLine="403"/>
        <w:rPr>
          <w:color w:val="auto"/>
          <w:sz w:val="20"/>
          <w:lang w:val="en-US"/>
        </w:rPr>
      </w:pPr>
      <w:r w:rsidRPr="004A471E">
        <w:rPr>
          <w:color w:val="auto"/>
          <w:sz w:val="20"/>
          <w:lang w:val="en-US"/>
        </w:rPr>
        <w:t>www.iso.org</w:t>
      </w:r>
    </w:p>
    <w:p w14:paraId="6CE62C83" w14:textId="77777777" w:rsidR="004A471E" w:rsidRPr="008E4102" w:rsidRDefault="004642FA" w:rsidP="004A471E">
      <w:r w:rsidRPr="00F9679D">
        <w:br w:type="page"/>
      </w:r>
    </w:p>
    <w:p w14:paraId="554684FD" w14:textId="77777777" w:rsidR="004A471E" w:rsidRPr="00867F85" w:rsidRDefault="004A471E" w:rsidP="004A471E">
      <w:pPr>
        <w:pStyle w:val="Heading1"/>
        <w:numPr>
          <w:ilvl w:val="0"/>
          <w:numId w:val="0"/>
        </w:numPr>
        <w:ind w:left="432"/>
      </w:pPr>
      <w:r w:rsidRPr="00867F85">
        <w:lastRenderedPageBreak/>
        <w:t>Foreword</w:t>
      </w:r>
    </w:p>
    <w:p w14:paraId="0D68D13A" w14:textId="77777777" w:rsidR="004A471E" w:rsidRPr="00F90EA4" w:rsidRDefault="004A471E" w:rsidP="004A471E">
      <w:pPr>
        <w:pStyle w:val="ForewordText"/>
        <w:rPr>
          <w:lang w:val="en-US"/>
        </w:rPr>
      </w:pPr>
      <w:r w:rsidRPr="00F90EA4">
        <w:rPr>
          <w:lang w:val="en-US"/>
        </w:rPr>
        <w:t>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particular fields of technical activity. ISO and IEC technical committees collaborate in fields of mutual interest. Other international organizations, governmental and non-governmental, in liaison with ISO and IEC, also take part in the work.</w:t>
      </w:r>
    </w:p>
    <w:p w14:paraId="092F6674" w14:textId="77777777" w:rsidR="004A471E" w:rsidRPr="00F90EA4" w:rsidRDefault="004A471E" w:rsidP="004A471E">
      <w:pPr>
        <w:pStyle w:val="ForewordText"/>
        <w:rPr>
          <w:lang w:val="en-US"/>
        </w:rPr>
      </w:pPr>
      <w:r w:rsidRPr="00F90EA4">
        <w:rPr>
          <w:lang w:val="en-US"/>
        </w:rPr>
        <w:t xml:space="preserve">The procedures used to develop this document and those intended for its further maintenance are described in the ISO/IEC Directives, Part 1. In particular, the different approval criteria needed for the different types of document should be noted. This document was drafted in accordance with the editorial rules of the ISO/IEC Directives, Part 2 (see </w:t>
      </w:r>
      <w:hyperlink r:id="rId17" w:history="1">
        <w:r w:rsidRPr="009171F0">
          <w:rPr>
            <w:rStyle w:val="Hyperlink"/>
            <w:lang w:val="en-US"/>
          </w:rPr>
          <w:t>www.iso.org/directives</w:t>
        </w:r>
      </w:hyperlink>
      <w:r w:rsidRPr="00F90EA4">
        <w:rPr>
          <w:lang w:val="en-US"/>
        </w:rPr>
        <w:t xml:space="preserve"> or </w:t>
      </w:r>
      <w:hyperlink r:id="rId18" w:history="1">
        <w:r w:rsidRPr="009171F0">
          <w:rPr>
            <w:rStyle w:val="Hyperlink"/>
            <w:lang w:val="en-US"/>
          </w:rPr>
          <w:t>www.iec.ch/members_experts/refdocs</w:t>
        </w:r>
      </w:hyperlink>
      <w:r w:rsidRPr="00F90EA4">
        <w:rPr>
          <w:lang w:val="en-US"/>
        </w:rPr>
        <w:t>).</w:t>
      </w:r>
    </w:p>
    <w:p w14:paraId="7A7A3572" w14:textId="77777777" w:rsidR="004A471E" w:rsidRPr="00F90EA4" w:rsidRDefault="004A471E" w:rsidP="004A471E">
      <w:pPr>
        <w:pStyle w:val="ForewordText"/>
        <w:rPr>
          <w:lang w:val="en-US"/>
        </w:rPr>
      </w:pPr>
      <w:r w:rsidRPr="00F90EA4">
        <w:rPr>
          <w:lang w:val="en-US"/>
        </w:rPr>
        <w:t xml:space="preserve">Attention is drawn to the possibility that some of the elements of this document may be the subject of patent rights. ISO and IEC shall not be held responsible for identifying any or all such patent rights. Details of any patent rights identified during the development of the document will be in the Introduction and/or on the ISO list of patent declarations received (see </w:t>
      </w:r>
      <w:hyperlink r:id="rId19">
        <w:r w:rsidRPr="6175FAE1">
          <w:rPr>
            <w:rStyle w:val="Hyperlink"/>
            <w:lang w:val="en-US"/>
          </w:rPr>
          <w:t>www.iso.org/patents</w:t>
        </w:r>
      </w:hyperlink>
      <w:r w:rsidRPr="00F90EA4">
        <w:rPr>
          <w:lang w:val="en-US"/>
        </w:rPr>
        <w:t xml:space="preserve">) or the IEC list of patent declarations received (see </w:t>
      </w:r>
      <w:hyperlink r:id="rId20">
        <w:r w:rsidRPr="6175FAE1">
          <w:rPr>
            <w:rStyle w:val="Hyperlink"/>
            <w:lang w:val="en-US"/>
          </w:rPr>
          <w:t>https://patents.iec.ch</w:t>
        </w:r>
      </w:hyperlink>
      <w:r w:rsidRPr="00F90EA4">
        <w:rPr>
          <w:lang w:val="en-US"/>
        </w:rPr>
        <w:t>).</w:t>
      </w:r>
    </w:p>
    <w:p w14:paraId="3D61574B" w14:textId="77777777" w:rsidR="004A471E" w:rsidRPr="00F90EA4" w:rsidRDefault="004A471E" w:rsidP="004A471E">
      <w:pPr>
        <w:pStyle w:val="ForewordText"/>
        <w:rPr>
          <w:lang w:val="en-US"/>
        </w:rPr>
      </w:pPr>
      <w:r w:rsidRPr="00F90EA4">
        <w:rPr>
          <w:lang w:val="en-US"/>
        </w:rPr>
        <w:t>Any trade name used in this document is information given for the convenience of users and does not constitute an endorsement.</w:t>
      </w:r>
    </w:p>
    <w:p w14:paraId="1EC6D8C5" w14:textId="7CD50709" w:rsidR="004A471E" w:rsidRPr="00867F85" w:rsidRDefault="004A471E" w:rsidP="004A471E">
      <w:pPr>
        <w:pStyle w:val="ForewordText"/>
        <w:rPr>
          <w:lang w:val="en-GB"/>
        </w:rPr>
      </w:pPr>
      <w:r w:rsidRPr="00F90EA4">
        <w:rPr>
          <w:lang w:val="en-US"/>
        </w:rPr>
        <w:t xml:space="preserve">For an explanation of the voluntary nature of standards, the meaning of ISO specific terms and expressions related to conformity assessment, as well as information about ISO's adherence to the World Trade Organization (WTO) principles in the Technical Barriers to Trade (TBT) see </w:t>
      </w:r>
      <w:hyperlink r:id="rId21" w:history="1">
        <w:r w:rsidRPr="009171F0">
          <w:rPr>
            <w:rStyle w:val="Hyperlink"/>
            <w:rFonts w:eastAsia="Malgun Gothic" w:cs="Arial"/>
            <w:szCs w:val="24"/>
            <w:lang w:val="en-US"/>
          </w:rPr>
          <w:t>www.iso.org/iso/foreword.html</w:t>
        </w:r>
      </w:hyperlink>
      <w:r w:rsidRPr="00F90EA4">
        <w:rPr>
          <w:rFonts w:eastAsia="Malgun Gothic"/>
          <w:lang w:val="en-US"/>
        </w:rPr>
        <w:t xml:space="preserve">. In the IEC, see </w:t>
      </w:r>
      <w:hyperlink r:id="rId22" w:history="1">
        <w:r w:rsidRPr="009171F0">
          <w:rPr>
            <w:rStyle w:val="Hyperlink"/>
            <w:rFonts w:eastAsia="Malgun Gothic"/>
            <w:lang w:val="en-US"/>
          </w:rPr>
          <w:t>www.iec.ch/understanding-standards</w:t>
        </w:r>
      </w:hyperlink>
      <w:r w:rsidRPr="00F90EA4">
        <w:rPr>
          <w:rFonts w:eastAsia="Malgun Gothic"/>
          <w:lang w:val="en-US"/>
        </w:rPr>
        <w:t>.</w:t>
      </w:r>
      <w:r w:rsidRPr="00867F85">
        <w:rPr>
          <w:lang w:val="en-GB"/>
        </w:rPr>
        <w:t xml:space="preserve">This document was prepared by Technical Committee ISO/IEC JTC 1, </w:t>
      </w:r>
      <w:r w:rsidRPr="00867F85">
        <w:rPr>
          <w:i/>
          <w:lang w:val="en-GB"/>
        </w:rPr>
        <w:t>Information technology</w:t>
      </w:r>
      <w:r w:rsidRPr="00867F85">
        <w:rPr>
          <w:lang w:val="en-GB"/>
        </w:rPr>
        <w:t xml:space="preserve">, Subcommittee SC 29, </w:t>
      </w:r>
      <w:r w:rsidRPr="00867F85">
        <w:rPr>
          <w:i/>
          <w:lang w:val="en-GB"/>
        </w:rPr>
        <w:t>Coding of audio, picture, multimedia and hypermedia information</w:t>
      </w:r>
      <w:r w:rsidRPr="00867F85">
        <w:rPr>
          <w:lang w:val="en-GB"/>
        </w:rPr>
        <w:t>.</w:t>
      </w:r>
    </w:p>
    <w:p w14:paraId="4D76C99E" w14:textId="77777777" w:rsidR="004A471E" w:rsidRPr="00F90EA4" w:rsidRDefault="004A471E" w:rsidP="004A471E">
      <w:pPr>
        <w:pStyle w:val="ForewordText"/>
        <w:rPr>
          <w:lang w:val="en-US"/>
        </w:rPr>
      </w:pPr>
      <w:r w:rsidRPr="00867F85">
        <w:rPr>
          <w:lang w:val="en-GB"/>
        </w:rPr>
        <w:t xml:space="preserve">A list of all parts in the ISO/IEC 23009 series can be found on the ISO </w:t>
      </w:r>
      <w:r w:rsidRPr="00F90EA4">
        <w:rPr>
          <w:lang w:val="en-US"/>
        </w:rPr>
        <w:t>and IEC websites.</w:t>
      </w:r>
    </w:p>
    <w:p w14:paraId="612759A5" w14:textId="50EE5D5C" w:rsidR="004A471E" w:rsidRPr="004A471E" w:rsidRDefault="004A471E" w:rsidP="004A471E">
      <w:pPr>
        <w:pStyle w:val="ForewordText"/>
        <w:rPr>
          <w:lang w:val="en-US"/>
        </w:rPr>
      </w:pPr>
      <w:r w:rsidRPr="00F90EA4">
        <w:rPr>
          <w:lang w:val="en-US"/>
        </w:rPr>
        <w:t xml:space="preserve">Any feedback or questions on this document should be directed to the user’s national standards body. A complete listing of these bodies can be found at </w:t>
      </w:r>
      <w:hyperlink r:id="rId23" w:history="1">
        <w:r w:rsidRPr="002F7E34">
          <w:rPr>
            <w:rStyle w:val="Hyperlink"/>
            <w:iCs/>
            <w:lang w:val="en-US"/>
          </w:rPr>
          <w:t>www.iso.org/members.html</w:t>
        </w:r>
      </w:hyperlink>
      <w:r w:rsidRPr="00F90EA4">
        <w:rPr>
          <w:lang w:val="en-US"/>
        </w:rPr>
        <w:t xml:space="preserve"> and </w:t>
      </w:r>
      <w:hyperlink r:id="rId24" w:history="1">
        <w:r w:rsidRPr="002F7E34">
          <w:rPr>
            <w:rStyle w:val="Hyperlink"/>
            <w:lang w:val="en-US"/>
          </w:rPr>
          <w:t>www.iec.ch/national-committees</w:t>
        </w:r>
      </w:hyperlink>
      <w:r w:rsidRPr="004A471E">
        <w:rPr>
          <w:lang w:val="en-US"/>
        </w:rPr>
        <w:t>.</w:t>
      </w:r>
    </w:p>
    <w:p w14:paraId="4A2054FB" w14:textId="30CA70C6" w:rsidR="004642FA" w:rsidRPr="004A471E" w:rsidRDefault="004642FA" w:rsidP="004A471E"/>
    <w:p w14:paraId="55690AC2" w14:textId="77777777" w:rsidR="004642FA" w:rsidRPr="00867F85" w:rsidRDefault="004642FA" w:rsidP="004642FA"/>
    <w:p w14:paraId="39CE8BB2" w14:textId="77777777" w:rsidR="004642FA" w:rsidRPr="00867F85" w:rsidRDefault="004642FA" w:rsidP="004642FA">
      <w:pPr>
        <w:pageBreakBefore/>
        <w:spacing w:after="360" w:line="360" w:lineRule="atLeast"/>
        <w:rPr>
          <w:b/>
          <w:sz w:val="32"/>
          <w:szCs w:val="32"/>
        </w:rPr>
        <w:sectPr w:rsidR="004642FA" w:rsidRPr="00867F85" w:rsidSect="00631D06">
          <w:headerReference w:type="even" r:id="rId25"/>
          <w:headerReference w:type="default" r:id="rId26"/>
          <w:footerReference w:type="even" r:id="rId27"/>
          <w:footerReference w:type="default" r:id="rId28"/>
          <w:pgSz w:w="11906" w:h="16838" w:code="9"/>
          <w:pgMar w:top="794" w:right="1077" w:bottom="567" w:left="1077" w:header="709" w:footer="284" w:gutter="0"/>
          <w:pgNumType w:fmt="lowerRoman"/>
          <w:cols w:space="720"/>
        </w:sectPr>
      </w:pPr>
    </w:p>
    <w:p w14:paraId="09B339B5" w14:textId="340E1C3A" w:rsidR="0099322F" w:rsidRPr="002379C0" w:rsidRDefault="004642FA" w:rsidP="002379C0">
      <w:pPr>
        <w:spacing w:line="360" w:lineRule="atLeast"/>
        <w:rPr>
          <w:b/>
          <w:bCs/>
          <w:sz w:val="32"/>
          <w:szCs w:val="32"/>
        </w:rPr>
      </w:pPr>
      <w:r w:rsidRPr="00792517">
        <w:rPr>
          <w:b/>
          <w:bCs/>
          <w:sz w:val="32"/>
          <w:szCs w:val="32"/>
          <w:lang w:val="en-GB"/>
        </w:rPr>
        <w:lastRenderedPageBreak/>
        <w:t xml:space="preserve">Information technology — Dynamic adaptive streaming over HTTP (DASH) — Part 1: Media presentation description and segment formats, Amendment 1: </w:t>
      </w:r>
      <w:r w:rsidR="004A471E" w:rsidRPr="00676879">
        <w:rPr>
          <w:b/>
          <w:bCs/>
          <w:sz w:val="32"/>
          <w:szCs w:val="32"/>
        </w:rPr>
        <w:t>Alternative MPD event</w:t>
      </w:r>
      <w:r w:rsidR="004A471E" w:rsidRPr="4D65DE0F">
        <w:rPr>
          <w:b/>
          <w:bCs/>
          <w:sz w:val="32"/>
          <w:szCs w:val="32"/>
        </w:rPr>
        <w:t xml:space="preserve">, </w:t>
      </w:r>
      <w:r w:rsidR="004A471E">
        <w:rPr>
          <w:b/>
          <w:bCs/>
          <w:sz w:val="32"/>
          <w:szCs w:val="32"/>
        </w:rPr>
        <w:t>nonlinear</w:t>
      </w:r>
      <w:r w:rsidR="004A471E" w:rsidRPr="4D65DE0F">
        <w:rPr>
          <w:b/>
          <w:bCs/>
          <w:sz w:val="32"/>
          <w:szCs w:val="32"/>
        </w:rPr>
        <w:t xml:space="preserve"> playback and other extensions</w:t>
      </w:r>
      <w:r w:rsidR="004A471E" w:rsidRPr="00676879">
        <w:rPr>
          <w:b/>
          <w:bCs/>
          <w:sz w:val="32"/>
          <w:szCs w:val="32"/>
        </w:rPr>
        <w:t xml:space="preserve">  </w:t>
      </w:r>
    </w:p>
    <w:p w14:paraId="4ABDE1CB" w14:textId="6653E5BA" w:rsidR="008655A7" w:rsidRDefault="0099322F" w:rsidP="0099322F">
      <w:pPr>
        <w:rPr>
          <w:rFonts w:ascii="Cambria" w:hAnsi="Cambria"/>
          <w:i/>
          <w:iCs/>
          <w:color w:val="000000" w:themeColor="text1"/>
          <w:sz w:val="22"/>
          <w:lang w:val="en-GB"/>
        </w:rPr>
      </w:pPr>
      <w:r w:rsidRPr="004A471E">
        <w:rPr>
          <w:rFonts w:ascii="Cambria" w:hAnsi="Cambria"/>
          <w:i/>
          <w:color w:val="000000" w:themeColor="text1"/>
          <w:sz w:val="22"/>
          <w:lang w:val="en-GB"/>
        </w:rPr>
        <w:t>3.1</w:t>
      </w:r>
    </w:p>
    <w:p w14:paraId="3BB98349" w14:textId="2986B636" w:rsidR="0099322F" w:rsidRPr="009B31CE" w:rsidRDefault="008655A7" w:rsidP="0099322F">
      <w:pPr>
        <w:rPr>
          <w:rFonts w:ascii="Cambria" w:hAnsi="Cambria"/>
          <w:i/>
          <w:iCs/>
          <w:color w:val="000000" w:themeColor="text1"/>
          <w:sz w:val="22"/>
          <w:u w:val="single"/>
          <w:lang w:val="en-GB"/>
        </w:rPr>
      </w:pPr>
      <w:r w:rsidRPr="009B31CE">
        <w:rPr>
          <w:rFonts w:ascii="Cambria" w:hAnsi="Cambria"/>
          <w:i/>
          <w:iCs/>
          <w:color w:val="000000" w:themeColor="text1"/>
          <w:sz w:val="22"/>
          <w:u w:val="single"/>
          <w:lang w:val="en-GB"/>
        </w:rPr>
        <w:t xml:space="preserve">Add a new entry at the end </w:t>
      </w:r>
      <w:r w:rsidR="004228D2" w:rsidRPr="009B31CE">
        <w:rPr>
          <w:rFonts w:ascii="Cambria" w:hAnsi="Cambria"/>
          <w:i/>
          <w:iCs/>
          <w:color w:val="000000" w:themeColor="text1"/>
          <w:sz w:val="22"/>
          <w:u w:val="single"/>
          <w:lang w:val="en-GB"/>
        </w:rPr>
        <w:t>of the subclause:</w:t>
      </w:r>
    </w:p>
    <w:p w14:paraId="4EFD2F24" w14:textId="06EB85A3" w:rsidR="0099322F" w:rsidRPr="00654CBE" w:rsidRDefault="0099322F" w:rsidP="00654CBE">
      <w:pPr>
        <w:keepNext/>
        <w:widowControl/>
        <w:tabs>
          <w:tab w:val="left" w:pos="880"/>
        </w:tabs>
        <w:suppressAutoHyphens/>
        <w:autoSpaceDE w:val="0"/>
        <w:autoSpaceDN w:val="0"/>
        <w:adjustRightInd w:val="0"/>
        <w:spacing w:before="60" w:after="240" w:line="230" w:lineRule="exact"/>
        <w:jc w:val="left"/>
        <w:outlineLvl w:val="2"/>
        <w:rPr>
          <w:rFonts w:ascii="Cambria" w:eastAsia="MS Mincho" w:hAnsi="Cambria"/>
          <w:sz w:val="22"/>
          <w:lang w:val="en-GB" w:eastAsia="ja-JP"/>
        </w:rPr>
      </w:pPr>
      <w:r w:rsidRPr="001B51C0">
        <w:rPr>
          <w:rFonts w:ascii="Cambria" w:eastAsia="MS Mincho" w:hAnsi="Cambria"/>
          <w:b/>
          <w:bCs/>
          <w:sz w:val="22"/>
          <w:lang w:val="en-GB" w:eastAsia="ja-JP"/>
        </w:rPr>
        <w:t>3.1.</w:t>
      </w:r>
      <w:r w:rsidR="00485F39">
        <w:rPr>
          <w:rFonts w:ascii="Cambria" w:eastAsia="MS Mincho" w:hAnsi="Cambria"/>
          <w:b/>
          <w:bCs/>
          <w:sz w:val="22"/>
          <w:lang w:val="en-GB" w:eastAsia="ja-JP"/>
        </w:rPr>
        <w:t>54</w:t>
      </w:r>
      <w:r w:rsidRPr="004A471E">
        <w:rPr>
          <w:rFonts w:ascii="Cambria" w:hAnsi="Cambria"/>
          <w:sz w:val="22"/>
        </w:rPr>
        <w:br/>
      </w:r>
      <w:r w:rsidR="00984540" w:rsidRPr="001B51C0">
        <w:rPr>
          <w:rFonts w:ascii="Cambria" w:eastAsia="MS Mincho" w:hAnsi="Cambria"/>
          <w:b/>
          <w:bCs/>
          <w:sz w:val="22"/>
          <w:lang w:val="en-GB" w:eastAsia="ja-JP"/>
        </w:rPr>
        <w:t>Preroll</w:t>
      </w:r>
      <w:r w:rsidRPr="004A471E">
        <w:rPr>
          <w:rFonts w:ascii="Cambria" w:hAnsi="Cambria"/>
          <w:sz w:val="22"/>
        </w:rPr>
        <w:br/>
      </w:r>
      <w:r w:rsidR="00984540" w:rsidRPr="004A471E">
        <w:rPr>
          <w:rFonts w:ascii="Cambria" w:hAnsi="Cambria"/>
          <w:sz w:val="22"/>
          <w:lang w:val="en-GB"/>
        </w:rPr>
        <w:t>on-demand content which is played before start of playback of a live content</w:t>
      </w:r>
    </w:p>
    <w:p w14:paraId="1E8D46C1" w14:textId="77777777" w:rsidR="007306DC" w:rsidRPr="007306DC" w:rsidRDefault="007306DC" w:rsidP="007306DC">
      <w:pPr>
        <w:keepNext/>
        <w:widowControl/>
        <w:tabs>
          <w:tab w:val="left" w:pos="880"/>
        </w:tabs>
        <w:suppressAutoHyphens/>
        <w:autoSpaceDE w:val="0"/>
        <w:autoSpaceDN w:val="0"/>
        <w:adjustRightInd w:val="0"/>
        <w:spacing w:before="60" w:after="0" w:line="230" w:lineRule="exact"/>
        <w:jc w:val="left"/>
        <w:outlineLvl w:val="2"/>
        <w:rPr>
          <w:rFonts w:ascii="Cambria" w:eastAsia="MS Mincho" w:hAnsi="Cambria"/>
          <w:b/>
          <w:bCs/>
          <w:sz w:val="22"/>
          <w:lang w:val="en-GB" w:eastAsia="ja-JP"/>
        </w:rPr>
      </w:pPr>
      <w:r w:rsidRPr="007306DC">
        <w:rPr>
          <w:rFonts w:ascii="Cambria" w:eastAsia="MS Mincho" w:hAnsi="Cambria"/>
          <w:b/>
          <w:bCs/>
          <w:sz w:val="22"/>
          <w:lang w:val="en-GB" w:eastAsia="ja-JP"/>
        </w:rPr>
        <w:t>3.1.X</w:t>
      </w:r>
      <w:r w:rsidRPr="007306DC">
        <w:br/>
      </w:r>
      <w:r w:rsidRPr="007306DC">
        <w:rPr>
          <w:rFonts w:ascii="Cambria" w:eastAsia="MS Mincho" w:hAnsi="Cambria"/>
          <w:b/>
          <w:bCs/>
          <w:sz w:val="22"/>
          <w:lang w:val="en-GB" w:eastAsia="ja-JP"/>
        </w:rPr>
        <w:t>Media Presentation Insertion</w:t>
      </w:r>
    </w:p>
    <w:p w14:paraId="2CE01E86" w14:textId="77777777" w:rsidR="007306DC" w:rsidRDefault="007306DC" w:rsidP="007306DC">
      <w:pPr>
        <w:keepNext/>
        <w:widowControl/>
        <w:tabs>
          <w:tab w:val="left" w:pos="880"/>
        </w:tabs>
        <w:suppressAutoHyphens/>
        <w:autoSpaceDE w:val="0"/>
        <w:autoSpaceDN w:val="0"/>
        <w:adjustRightInd w:val="0"/>
        <w:spacing w:before="60" w:after="240" w:line="230" w:lineRule="exact"/>
        <w:jc w:val="left"/>
        <w:outlineLvl w:val="2"/>
        <w:rPr>
          <w:rFonts w:ascii="Cambria" w:eastAsia="MS Mincho" w:hAnsi="Cambria"/>
          <w:lang w:val="en-GB" w:eastAsia="ja-JP"/>
        </w:rPr>
      </w:pPr>
      <w:r w:rsidRPr="007306DC">
        <w:rPr>
          <w:rFonts w:ascii="Cambria" w:eastAsia="MS Mincho" w:hAnsi="Cambria"/>
          <w:lang w:val="en-GB" w:eastAsia="ja-JP"/>
        </w:rPr>
        <w:t>Insertion of media content from a second media presentation in the timeline of a first media presentation</w:t>
      </w:r>
    </w:p>
    <w:p w14:paraId="07822CEB" w14:textId="4FDD2C29" w:rsidR="0061788F" w:rsidRPr="004A471E" w:rsidRDefault="009A3C6D" w:rsidP="004A7F78">
      <w:pPr>
        <w:keepNext/>
        <w:widowControl/>
        <w:tabs>
          <w:tab w:val="left" w:pos="880"/>
        </w:tabs>
        <w:suppressAutoHyphens/>
        <w:autoSpaceDE w:val="0"/>
        <w:autoSpaceDN w:val="0"/>
        <w:adjustRightInd w:val="0"/>
        <w:spacing w:before="60" w:after="240"/>
        <w:jc w:val="left"/>
        <w:outlineLvl w:val="2"/>
        <w:rPr>
          <w:rFonts w:ascii="Cambria" w:hAnsi="Cambria"/>
          <w:color w:val="000000" w:themeColor="text1"/>
          <w:sz w:val="22"/>
          <w:u w:val="single"/>
          <w:lang w:val="en-GB"/>
        </w:rPr>
      </w:pPr>
      <w:commentRangeStart w:id="8"/>
      <w:commentRangeEnd w:id="8"/>
      <w:r>
        <w:rPr>
          <w:rStyle w:val="CommentReference"/>
        </w:rPr>
        <w:commentReference w:id="8"/>
      </w:r>
      <w:r w:rsidR="0061788F" w:rsidRPr="004A471E">
        <w:rPr>
          <w:rFonts w:ascii="Cambria" w:hAnsi="Cambria"/>
          <w:i/>
          <w:color w:val="000000" w:themeColor="text1"/>
          <w:sz w:val="22"/>
          <w:u w:val="single"/>
          <w:lang w:val="en-GB"/>
        </w:rPr>
        <w:t>4.7, Table 2</w:t>
      </w:r>
    </w:p>
    <w:p w14:paraId="006FBD54" w14:textId="06DBDDA6" w:rsidR="007E17DC" w:rsidRDefault="007E17DC" w:rsidP="004A7F78">
      <w:pPr>
        <w:keepNext/>
        <w:widowControl/>
        <w:tabs>
          <w:tab w:val="left" w:pos="880"/>
        </w:tabs>
        <w:suppressAutoHyphens/>
        <w:autoSpaceDE w:val="0"/>
        <w:autoSpaceDN w:val="0"/>
        <w:adjustRightInd w:val="0"/>
        <w:spacing w:before="60" w:after="240"/>
        <w:jc w:val="left"/>
        <w:outlineLvl w:val="2"/>
        <w:rPr>
          <w:rFonts w:ascii="Cambria" w:hAnsi="Cambria"/>
          <w:color w:val="000000" w:themeColor="text1"/>
          <w:sz w:val="22"/>
          <w:u w:val="single"/>
          <w:lang w:val="en-GB"/>
        </w:rPr>
      </w:pPr>
      <w:r>
        <w:rPr>
          <w:rFonts w:ascii="Cambria" w:hAnsi="Cambria"/>
          <w:color w:val="000000" w:themeColor="text1"/>
          <w:sz w:val="22"/>
          <w:u w:val="single"/>
          <w:lang w:val="en-GB"/>
        </w:rPr>
        <w:t>Add the following row</w:t>
      </w:r>
      <w:r w:rsidR="00F9679D">
        <w:rPr>
          <w:rFonts w:ascii="Cambria" w:hAnsi="Cambria"/>
          <w:color w:val="000000" w:themeColor="text1"/>
          <w:sz w:val="22"/>
          <w:u w:val="single"/>
          <w:lang w:val="en-GB"/>
        </w:rPr>
        <w:t>s</w:t>
      </w:r>
      <w:r>
        <w:rPr>
          <w:rFonts w:ascii="Cambria" w:hAnsi="Cambria"/>
          <w:color w:val="000000" w:themeColor="text1"/>
          <w:sz w:val="22"/>
          <w:u w:val="single"/>
          <w:lang w:val="en-GB"/>
        </w:rPr>
        <w:t xml:space="preserve"> to Table 2:</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4588"/>
        <w:gridCol w:w="1087"/>
        <w:gridCol w:w="3368"/>
      </w:tblGrid>
      <w:tr w:rsidR="004A471E" w:rsidRPr="000B4134" w14:paraId="3360E894" w14:textId="77777777" w:rsidTr="00174C32">
        <w:tc>
          <w:tcPr>
            <w:tcW w:w="2537" w:type="pct"/>
            <w:tcBorders>
              <w:top w:val="single" w:sz="12" w:space="0" w:color="auto"/>
              <w:left w:val="single" w:sz="12" w:space="0" w:color="auto"/>
              <w:bottom w:val="single" w:sz="12" w:space="0" w:color="auto"/>
              <w:right w:val="single" w:sz="6" w:space="0" w:color="auto"/>
            </w:tcBorders>
            <w:hideMark/>
          </w:tcPr>
          <w:p w14:paraId="20AC7604" w14:textId="77777777" w:rsidR="00174C32" w:rsidRPr="00174C32" w:rsidRDefault="00174C32" w:rsidP="00FB351F">
            <w:pPr>
              <w:pStyle w:val="Tablebody"/>
              <w:autoSpaceDE w:val="0"/>
              <w:autoSpaceDN w:val="0"/>
              <w:adjustRightInd w:val="0"/>
              <w:rPr>
                <w:rStyle w:val="ISOCode"/>
                <w:sz w:val="20"/>
                <w:lang w:val="de-DE"/>
              </w:rPr>
            </w:pPr>
            <w:r w:rsidRPr="00174C32">
              <w:rPr>
                <w:rFonts w:ascii="Courier New" w:hAnsi="Courier New" w:cs="Courier New"/>
                <w:lang w:val="de-DE"/>
              </w:rPr>
              <w:t>urn:mpeg:dash:event:period:2020</w:t>
            </w:r>
          </w:p>
        </w:tc>
        <w:tc>
          <w:tcPr>
            <w:tcW w:w="601" w:type="pct"/>
            <w:tcBorders>
              <w:top w:val="single" w:sz="12" w:space="0" w:color="auto"/>
              <w:left w:val="single" w:sz="6" w:space="0" w:color="auto"/>
              <w:bottom w:val="single" w:sz="12" w:space="0" w:color="auto"/>
              <w:right w:val="single" w:sz="6" w:space="0" w:color="auto"/>
            </w:tcBorders>
            <w:hideMark/>
          </w:tcPr>
          <w:p w14:paraId="133836B2" w14:textId="77777777" w:rsidR="00174C32" w:rsidRPr="00174C32" w:rsidRDefault="00174C32" w:rsidP="00FB351F">
            <w:pPr>
              <w:pStyle w:val="Tablebody"/>
              <w:autoSpaceDE w:val="0"/>
              <w:autoSpaceDN w:val="0"/>
              <w:adjustRightInd w:val="0"/>
              <w:jc w:val="center"/>
              <w:rPr>
                <w:rStyle w:val="citesec"/>
              </w:rPr>
            </w:pPr>
            <w:r w:rsidRPr="00174C32">
              <w:rPr>
                <w:rStyle w:val="citesec"/>
              </w:rPr>
              <w:t>5.10.4.7</w:t>
            </w:r>
          </w:p>
        </w:tc>
        <w:tc>
          <w:tcPr>
            <w:tcW w:w="1862" w:type="pct"/>
            <w:tcBorders>
              <w:top w:val="single" w:sz="12" w:space="0" w:color="auto"/>
              <w:left w:val="single" w:sz="6" w:space="0" w:color="auto"/>
              <w:bottom w:val="single" w:sz="12" w:space="0" w:color="auto"/>
              <w:right w:val="single" w:sz="12" w:space="0" w:color="auto"/>
            </w:tcBorders>
            <w:hideMark/>
          </w:tcPr>
          <w:p w14:paraId="6E9709D3" w14:textId="77777777" w:rsidR="00174C32" w:rsidRPr="00174C32" w:rsidRDefault="00174C32" w:rsidP="00FB351F">
            <w:pPr>
              <w:pStyle w:val="Tablebody"/>
              <w:autoSpaceDE w:val="0"/>
              <w:autoSpaceDN w:val="0"/>
              <w:adjustRightInd w:val="0"/>
              <w:rPr>
                <w:rFonts w:eastAsia="MS Mincho"/>
              </w:rPr>
            </w:pPr>
            <w:r w:rsidRPr="00174C32">
              <w:rPr>
                <w:rFonts w:eastAsia="MS Mincho"/>
              </w:rPr>
              <w:t>Scheme Identifier for signalling the Period events</w:t>
            </w:r>
          </w:p>
        </w:tc>
      </w:tr>
      <w:tr w:rsidR="0061788F" w14:paraId="095F659B" w14:textId="77777777" w:rsidTr="0061788F">
        <w:tc>
          <w:tcPr>
            <w:tcW w:w="2537" w:type="pct"/>
            <w:tcBorders>
              <w:top w:val="single" w:sz="12" w:space="0" w:color="auto"/>
              <w:left w:val="single" w:sz="12" w:space="0" w:color="auto"/>
              <w:bottom w:val="single" w:sz="12" w:space="0" w:color="auto"/>
              <w:right w:val="single" w:sz="6" w:space="0" w:color="auto"/>
            </w:tcBorders>
            <w:hideMark/>
          </w:tcPr>
          <w:p w14:paraId="2801EC9E" w14:textId="43D1EE7C" w:rsidR="0061788F" w:rsidRPr="00B32428" w:rsidRDefault="00A8332D">
            <w:pPr>
              <w:pStyle w:val="Tablebody"/>
              <w:autoSpaceDE w:val="0"/>
              <w:autoSpaceDN w:val="0"/>
              <w:adjustRightInd w:val="0"/>
              <w:rPr>
                <w:rStyle w:val="ISOCode"/>
                <w:lang w:val="de-DE"/>
              </w:rPr>
            </w:pPr>
            <w:r w:rsidRPr="00A8332D">
              <w:rPr>
                <w:rFonts w:ascii="Courier New" w:hAnsi="Courier New" w:cs="Courier New"/>
                <w:lang w:val="de-DE"/>
              </w:rPr>
              <w:t>urn:mpeg:dash:event:alternative:202</w:t>
            </w:r>
            <w:r w:rsidR="005B5996">
              <w:rPr>
                <w:rFonts w:ascii="Courier New" w:hAnsi="Courier New" w:cs="Courier New"/>
                <w:lang w:val="de-DE"/>
              </w:rPr>
              <w:t>2</w:t>
            </w:r>
          </w:p>
        </w:tc>
        <w:tc>
          <w:tcPr>
            <w:tcW w:w="601" w:type="pct"/>
            <w:tcBorders>
              <w:top w:val="single" w:sz="12" w:space="0" w:color="auto"/>
              <w:left w:val="single" w:sz="6" w:space="0" w:color="auto"/>
              <w:bottom w:val="single" w:sz="12" w:space="0" w:color="auto"/>
              <w:right w:val="single" w:sz="6" w:space="0" w:color="auto"/>
            </w:tcBorders>
            <w:hideMark/>
          </w:tcPr>
          <w:p w14:paraId="6CDF3A8B" w14:textId="0EA703CF" w:rsidR="0061788F" w:rsidRDefault="0061788F">
            <w:pPr>
              <w:pStyle w:val="Tablebody"/>
              <w:autoSpaceDE w:val="0"/>
              <w:autoSpaceDN w:val="0"/>
              <w:adjustRightInd w:val="0"/>
              <w:jc w:val="center"/>
              <w:rPr>
                <w:rStyle w:val="citesec"/>
              </w:rPr>
            </w:pPr>
            <w:r w:rsidRPr="38D6C0B7">
              <w:rPr>
                <w:rStyle w:val="citesec"/>
              </w:rPr>
              <w:t>5.</w:t>
            </w:r>
            <w:r w:rsidR="00DD5FAF">
              <w:rPr>
                <w:rStyle w:val="citesec"/>
              </w:rPr>
              <w:t>13</w:t>
            </w:r>
          </w:p>
        </w:tc>
        <w:tc>
          <w:tcPr>
            <w:tcW w:w="1862" w:type="pct"/>
            <w:tcBorders>
              <w:top w:val="single" w:sz="12" w:space="0" w:color="auto"/>
              <w:left w:val="single" w:sz="6" w:space="0" w:color="auto"/>
              <w:bottom w:val="single" w:sz="12" w:space="0" w:color="auto"/>
              <w:right w:val="single" w:sz="12" w:space="0" w:color="auto"/>
            </w:tcBorders>
            <w:hideMark/>
          </w:tcPr>
          <w:p w14:paraId="4AD5DBD5" w14:textId="6B56A668" w:rsidR="0061788F" w:rsidRDefault="0061788F">
            <w:pPr>
              <w:pStyle w:val="Tablebody"/>
              <w:autoSpaceDE w:val="0"/>
              <w:autoSpaceDN w:val="0"/>
              <w:adjustRightInd w:val="0"/>
              <w:rPr>
                <w:rFonts w:eastAsia="MS Mincho"/>
              </w:rPr>
            </w:pPr>
            <w:r w:rsidRPr="38D6C0B7">
              <w:rPr>
                <w:rFonts w:eastAsia="MS Mincho"/>
              </w:rPr>
              <w:t xml:space="preserve">Scheme Identifier for </w:t>
            </w:r>
            <w:r w:rsidR="00594A3F">
              <w:rPr>
                <w:rFonts w:eastAsia="MS Mincho"/>
              </w:rPr>
              <w:t xml:space="preserve">alternative </w:t>
            </w:r>
            <w:r w:rsidR="00DD5FAF">
              <w:rPr>
                <w:rFonts w:eastAsia="MS Mincho"/>
              </w:rPr>
              <w:t>MPD</w:t>
            </w:r>
            <w:r w:rsidR="00594A3F">
              <w:rPr>
                <w:rFonts w:eastAsia="MS Mincho"/>
              </w:rPr>
              <w:t xml:space="preserve"> event</w:t>
            </w:r>
          </w:p>
        </w:tc>
      </w:tr>
      <w:tr w:rsidR="004A471E" w:rsidRPr="000B4134" w14:paraId="454499C2" w14:textId="77777777" w:rsidTr="00F9679D">
        <w:tc>
          <w:tcPr>
            <w:tcW w:w="2537" w:type="pct"/>
            <w:tcBorders>
              <w:top w:val="single" w:sz="12" w:space="0" w:color="auto"/>
              <w:left w:val="single" w:sz="12" w:space="0" w:color="auto"/>
              <w:bottom w:val="single" w:sz="12" w:space="0" w:color="auto"/>
              <w:right w:val="single" w:sz="6" w:space="0" w:color="auto"/>
            </w:tcBorders>
            <w:hideMark/>
          </w:tcPr>
          <w:p w14:paraId="43F39114" w14:textId="77777777" w:rsidR="00F9679D" w:rsidRPr="00F9679D" w:rsidRDefault="00F9679D" w:rsidP="001D5E9D">
            <w:pPr>
              <w:pStyle w:val="Tablebody"/>
              <w:autoSpaceDE w:val="0"/>
              <w:autoSpaceDN w:val="0"/>
              <w:adjustRightInd w:val="0"/>
              <w:rPr>
                <w:rStyle w:val="ISOCode"/>
                <w:sz w:val="20"/>
                <w:lang w:val="de-DE"/>
              </w:rPr>
            </w:pPr>
            <w:r w:rsidRPr="00F9679D">
              <w:rPr>
                <w:rFonts w:ascii="Courier New" w:hAnsi="Courier New" w:cs="Courier New"/>
                <w:lang w:val="de-DE"/>
              </w:rPr>
              <w:t>urn:mpeg:dash:nonlinearplayback:2020</w:t>
            </w:r>
          </w:p>
        </w:tc>
        <w:tc>
          <w:tcPr>
            <w:tcW w:w="601" w:type="pct"/>
            <w:tcBorders>
              <w:top w:val="single" w:sz="12" w:space="0" w:color="auto"/>
              <w:left w:val="single" w:sz="6" w:space="0" w:color="auto"/>
              <w:bottom w:val="single" w:sz="12" w:space="0" w:color="auto"/>
              <w:right w:val="single" w:sz="6" w:space="0" w:color="auto"/>
            </w:tcBorders>
            <w:hideMark/>
          </w:tcPr>
          <w:p w14:paraId="7211886D" w14:textId="77777777" w:rsidR="00F9679D" w:rsidRPr="00F9679D" w:rsidRDefault="00F9679D" w:rsidP="001D5E9D">
            <w:pPr>
              <w:pStyle w:val="Tablebody"/>
              <w:autoSpaceDE w:val="0"/>
              <w:autoSpaceDN w:val="0"/>
              <w:adjustRightInd w:val="0"/>
              <w:jc w:val="center"/>
              <w:rPr>
                <w:rStyle w:val="citesec"/>
              </w:rPr>
            </w:pPr>
            <w:r w:rsidRPr="00F9679D">
              <w:rPr>
                <w:rStyle w:val="citesec"/>
              </w:rPr>
              <w:t>K.3.2</w:t>
            </w:r>
          </w:p>
        </w:tc>
        <w:tc>
          <w:tcPr>
            <w:tcW w:w="1862" w:type="pct"/>
            <w:tcBorders>
              <w:top w:val="single" w:sz="12" w:space="0" w:color="auto"/>
              <w:left w:val="single" w:sz="6" w:space="0" w:color="auto"/>
              <w:bottom w:val="single" w:sz="12" w:space="0" w:color="auto"/>
              <w:right w:val="single" w:sz="12" w:space="0" w:color="auto"/>
            </w:tcBorders>
            <w:hideMark/>
          </w:tcPr>
          <w:p w14:paraId="25ABA779" w14:textId="77777777" w:rsidR="00F9679D" w:rsidRPr="00F9679D" w:rsidRDefault="00F9679D" w:rsidP="001D5E9D">
            <w:pPr>
              <w:pStyle w:val="Tablebody"/>
              <w:autoSpaceDE w:val="0"/>
              <w:autoSpaceDN w:val="0"/>
              <w:adjustRightInd w:val="0"/>
              <w:rPr>
                <w:rFonts w:eastAsia="MS Mincho"/>
              </w:rPr>
            </w:pPr>
            <w:r w:rsidRPr="00F9679D">
              <w:rPr>
                <w:rFonts w:eastAsia="MS Mincho"/>
              </w:rPr>
              <w:t>Scheme Identifier for signalling nonlinear storyline events</w:t>
            </w:r>
          </w:p>
        </w:tc>
      </w:tr>
    </w:tbl>
    <w:p w14:paraId="2BC99C03" w14:textId="77777777" w:rsidR="0061788F" w:rsidRPr="004A471E" w:rsidRDefault="0061788F" w:rsidP="0061788F">
      <w:pPr>
        <w:rPr>
          <w:rFonts w:ascii="Arial" w:hAnsi="Arial"/>
          <w:sz w:val="22"/>
        </w:rPr>
      </w:pPr>
    </w:p>
    <w:p w14:paraId="7F4BB7F1" w14:textId="494A2462" w:rsidR="00DC4C4E" w:rsidRDefault="00DC4C4E" w:rsidP="0061788F">
      <w:pPr>
        <w:rPr>
          <w:rFonts w:ascii="Cambria" w:hAnsi="Cambria"/>
          <w:i/>
          <w:iCs/>
          <w:color w:val="000000" w:themeColor="text1"/>
          <w:sz w:val="22"/>
          <w:u w:val="single"/>
          <w:lang w:val="en-GB"/>
        </w:rPr>
      </w:pPr>
      <w:r>
        <w:rPr>
          <w:rFonts w:ascii="Cambria" w:hAnsi="Cambria"/>
          <w:i/>
          <w:iCs/>
          <w:color w:val="000000" w:themeColor="text1"/>
          <w:sz w:val="22"/>
          <w:u w:val="single"/>
          <w:lang w:val="en-GB"/>
        </w:rPr>
        <w:t>5.1</w:t>
      </w:r>
      <w:r w:rsidR="00DC5CA7">
        <w:rPr>
          <w:rFonts w:ascii="Cambria" w:hAnsi="Cambria"/>
          <w:i/>
          <w:iCs/>
          <w:color w:val="000000" w:themeColor="text1"/>
          <w:sz w:val="22"/>
          <w:u w:val="single"/>
          <w:lang w:val="en-GB"/>
        </w:rPr>
        <w:t>0.4.2</w:t>
      </w:r>
    </w:p>
    <w:p w14:paraId="5B757370" w14:textId="77777777" w:rsidR="00F132BD" w:rsidRDefault="00F132BD" w:rsidP="00DC5CA7">
      <w:pPr>
        <w:rPr>
          <w:rFonts w:ascii="Cambria" w:hAnsi="Cambria"/>
          <w:i/>
          <w:iCs/>
          <w:color w:val="000000" w:themeColor="text1"/>
          <w:sz w:val="22"/>
          <w:u w:val="single"/>
          <w:lang w:val="en-GB"/>
        </w:rPr>
      </w:pPr>
      <w:r>
        <w:rPr>
          <w:rFonts w:ascii="Cambria" w:hAnsi="Cambria"/>
          <w:i/>
          <w:iCs/>
          <w:color w:val="000000" w:themeColor="text1"/>
          <w:sz w:val="22"/>
          <w:u w:val="single"/>
          <w:lang w:val="en-GB"/>
        </w:rPr>
        <w:t>Change the following item</w:t>
      </w:r>
      <w:r w:rsidR="00DC5CA7" w:rsidRPr="00DC5CA7">
        <w:rPr>
          <w:rFonts w:ascii="Cambria" w:hAnsi="Cambria"/>
          <w:i/>
          <w:iCs/>
          <w:color w:val="000000" w:themeColor="text1"/>
          <w:sz w:val="22"/>
          <w:u w:val="single"/>
          <w:lang w:val="en-GB"/>
        </w:rPr>
        <w:t>:</w:t>
      </w:r>
    </w:p>
    <w:p w14:paraId="6B8B0034" w14:textId="77777777" w:rsidR="00512FAA" w:rsidRDefault="00512FAA" w:rsidP="00512FAA">
      <w:pPr>
        <w:widowControl/>
        <w:adjustRightInd w:val="0"/>
        <w:spacing w:after="240" w:line="240" w:lineRule="atLeast"/>
        <w:ind w:left="403" w:hanging="403"/>
        <w:rPr>
          <w:rFonts w:ascii="Cambria" w:eastAsia="MS Mincho" w:hAnsi="Cambria"/>
          <w:sz w:val="22"/>
          <w:szCs w:val="24"/>
          <w:lang w:val="en-GB"/>
        </w:rPr>
      </w:pPr>
      <w:r w:rsidRPr="00512FAA">
        <w:rPr>
          <w:rFonts w:ascii="Cambria" w:eastAsia="MS Mincho" w:hAnsi="Cambria"/>
          <w:szCs w:val="24"/>
          <w:lang w:val="en-GB"/>
        </w:rPr>
        <w:t>—</w:t>
      </w:r>
      <w:r w:rsidRPr="00512FAA">
        <w:rPr>
          <w:rFonts w:ascii="Cambria" w:eastAsia="MS Mincho" w:hAnsi="Cambria"/>
          <w:szCs w:val="24"/>
          <w:lang w:val="en-GB"/>
        </w:rPr>
        <w:tab/>
        <w:t>the event duration expresses the remaining duration of Media Presentation from the event time. If the event duration is 0, the Media Presentation ends at the event time. If 0xFFFF, the media presentation duration is unknown.</w:t>
      </w:r>
      <w:r>
        <w:rPr>
          <w:rFonts w:ascii="Cambria" w:eastAsia="MS Mincho" w:hAnsi="Cambria"/>
          <w:szCs w:val="24"/>
          <w:lang w:val="en-GB"/>
        </w:rPr>
        <w:t xml:space="preserve"> </w:t>
      </w:r>
    </w:p>
    <w:p w14:paraId="381C1A7D" w14:textId="448E7B9B" w:rsidR="00DC5CA7" w:rsidRDefault="00DC5CA7" w:rsidP="00DC5CA7">
      <w:pPr>
        <w:rPr>
          <w:rFonts w:ascii="Cambria" w:hAnsi="Cambria"/>
          <w:i/>
          <w:iCs/>
          <w:color w:val="000000" w:themeColor="text1"/>
          <w:sz w:val="22"/>
          <w:u w:val="single"/>
          <w:lang w:val="en-GB"/>
        </w:rPr>
      </w:pPr>
      <w:r w:rsidRPr="00DC5CA7">
        <w:rPr>
          <w:rFonts w:ascii="Cambria" w:hAnsi="Cambria"/>
          <w:i/>
          <w:iCs/>
          <w:color w:val="000000" w:themeColor="text1"/>
          <w:sz w:val="22"/>
          <w:u w:val="single"/>
          <w:lang w:val="en-GB"/>
        </w:rPr>
        <w:t xml:space="preserve"> </w:t>
      </w:r>
      <w:r w:rsidR="00512FAA">
        <w:rPr>
          <w:rFonts w:ascii="Cambria" w:hAnsi="Cambria"/>
          <w:i/>
          <w:iCs/>
          <w:color w:val="000000" w:themeColor="text1"/>
          <w:sz w:val="22"/>
          <w:u w:val="single"/>
          <w:lang w:val="en-GB"/>
        </w:rPr>
        <w:t>to:</w:t>
      </w:r>
    </w:p>
    <w:p w14:paraId="4D151C3C" w14:textId="47DFDFA7" w:rsidR="00512FAA" w:rsidRDefault="00512FAA" w:rsidP="00512FAA">
      <w:pPr>
        <w:widowControl/>
        <w:adjustRightInd w:val="0"/>
        <w:spacing w:after="240" w:line="240" w:lineRule="atLeast"/>
        <w:ind w:left="403" w:hanging="403"/>
        <w:rPr>
          <w:rFonts w:ascii="Cambria" w:eastAsia="MS Mincho" w:hAnsi="Cambria"/>
          <w:sz w:val="22"/>
          <w:szCs w:val="24"/>
          <w:lang w:val="en-GB"/>
        </w:rPr>
      </w:pPr>
      <w:r w:rsidRPr="00512FAA">
        <w:rPr>
          <w:rFonts w:ascii="Cambria" w:eastAsia="MS Mincho" w:hAnsi="Cambria"/>
          <w:szCs w:val="24"/>
          <w:lang w:val="en-GB"/>
        </w:rPr>
        <w:t>—</w:t>
      </w:r>
      <w:r w:rsidRPr="00512FAA">
        <w:rPr>
          <w:rFonts w:ascii="Cambria" w:eastAsia="MS Mincho" w:hAnsi="Cambria"/>
          <w:szCs w:val="24"/>
          <w:lang w:val="en-GB"/>
        </w:rPr>
        <w:tab/>
        <w:t>the event duration expresses the remaining duration of Media Presentation from the event time. If the event duration is 0, the Media Presentation ends at the event time. If 0xFFFF, the media presentation duration is unknown.</w:t>
      </w:r>
      <w:r>
        <w:rPr>
          <w:rFonts w:ascii="Cambria" w:eastAsia="MS Mincho" w:hAnsi="Cambria"/>
          <w:szCs w:val="24"/>
          <w:lang w:val="en-GB"/>
        </w:rPr>
        <w:t xml:space="preserve"> </w:t>
      </w:r>
      <w:ins w:id="9" w:author="Iraj Sodagar" w:date="2022-12-18T16:20:00Z">
        <w:r w:rsidR="00C87C47">
          <w:rPr>
            <w:rFonts w:ascii="Cambria" w:eastAsia="MS Mincho" w:hAnsi="Cambria"/>
            <w:szCs w:val="24"/>
            <w:lang w:val="en-GB"/>
          </w:rPr>
          <w:t>This feature is deprecated.</w:t>
        </w:r>
      </w:ins>
    </w:p>
    <w:p w14:paraId="19E210DA" w14:textId="77777777" w:rsidR="00512FAA" w:rsidRDefault="00512FAA" w:rsidP="00DC5CA7">
      <w:pPr>
        <w:rPr>
          <w:rFonts w:ascii="Cambria" w:hAnsi="Cambria"/>
          <w:i/>
          <w:iCs/>
          <w:color w:val="000000" w:themeColor="text1"/>
          <w:sz w:val="22"/>
          <w:u w:val="single"/>
          <w:lang w:val="en-GB"/>
        </w:rPr>
      </w:pPr>
    </w:p>
    <w:p w14:paraId="622E8843" w14:textId="77777777" w:rsidR="00512FAA" w:rsidRPr="00DC5CA7" w:rsidRDefault="00512FAA" w:rsidP="00DC5CA7">
      <w:pPr>
        <w:rPr>
          <w:rFonts w:ascii="Cambria" w:hAnsi="Cambria"/>
          <w:i/>
          <w:iCs/>
          <w:color w:val="000000" w:themeColor="text1"/>
          <w:sz w:val="22"/>
          <w:u w:val="single"/>
          <w:lang w:val="en-GB"/>
        </w:rPr>
      </w:pPr>
    </w:p>
    <w:p w14:paraId="2CA69C17" w14:textId="77777777" w:rsidR="00DC5CA7" w:rsidRDefault="00DC5CA7" w:rsidP="0061788F">
      <w:pPr>
        <w:rPr>
          <w:rFonts w:ascii="Cambria" w:hAnsi="Cambria"/>
          <w:i/>
          <w:iCs/>
          <w:color w:val="000000" w:themeColor="text1"/>
          <w:sz w:val="22"/>
          <w:u w:val="single"/>
          <w:lang w:val="en-GB"/>
        </w:rPr>
      </w:pPr>
    </w:p>
    <w:p w14:paraId="2572F198" w14:textId="77777777" w:rsidR="00DC4C4E" w:rsidRDefault="00DC4C4E" w:rsidP="0061788F">
      <w:pPr>
        <w:rPr>
          <w:rFonts w:ascii="Cambria" w:hAnsi="Cambria"/>
          <w:i/>
          <w:iCs/>
          <w:color w:val="000000" w:themeColor="text1"/>
          <w:sz w:val="22"/>
          <w:u w:val="single"/>
          <w:lang w:val="en-GB"/>
        </w:rPr>
      </w:pPr>
    </w:p>
    <w:p w14:paraId="4DCEA3C6" w14:textId="77777777" w:rsidR="00DC4C4E" w:rsidRDefault="00DC4C4E" w:rsidP="0061788F">
      <w:pPr>
        <w:rPr>
          <w:rFonts w:ascii="Cambria" w:hAnsi="Cambria"/>
          <w:i/>
          <w:iCs/>
          <w:color w:val="000000" w:themeColor="text1"/>
          <w:sz w:val="22"/>
          <w:u w:val="single"/>
          <w:lang w:val="en-GB"/>
        </w:rPr>
      </w:pPr>
    </w:p>
    <w:p w14:paraId="34F84BB9" w14:textId="45AB0AEB" w:rsidR="009B31CE" w:rsidRDefault="003C3C06" w:rsidP="0061788F">
      <w:pPr>
        <w:rPr>
          <w:rFonts w:ascii="Cambria" w:hAnsi="Cambria"/>
          <w:i/>
          <w:iCs/>
          <w:color w:val="000000" w:themeColor="text1"/>
          <w:sz w:val="22"/>
          <w:u w:val="single"/>
          <w:lang w:val="en-GB"/>
        </w:rPr>
      </w:pPr>
      <w:r w:rsidRPr="004A471E">
        <w:rPr>
          <w:rFonts w:ascii="Cambria" w:hAnsi="Cambria"/>
          <w:i/>
          <w:iCs/>
          <w:color w:val="000000" w:themeColor="text1"/>
          <w:sz w:val="22"/>
          <w:u w:val="single"/>
          <w:lang w:val="en-GB"/>
        </w:rPr>
        <w:t>5.16</w:t>
      </w:r>
      <w:r w:rsidR="00862F46">
        <w:rPr>
          <w:rFonts w:ascii="Cambria" w:hAnsi="Cambria"/>
          <w:i/>
          <w:iCs/>
          <w:color w:val="000000" w:themeColor="text1"/>
          <w:sz w:val="22"/>
          <w:u w:val="single"/>
          <w:lang w:val="en-GB"/>
        </w:rPr>
        <w:t xml:space="preserve"> </w:t>
      </w:r>
    </w:p>
    <w:p w14:paraId="38B5609B" w14:textId="784CCA42" w:rsidR="003C3C06" w:rsidRPr="00DC5CA7" w:rsidRDefault="003C3C06" w:rsidP="0061788F">
      <w:pPr>
        <w:rPr>
          <w:rFonts w:ascii="Cambria" w:hAnsi="Cambria"/>
          <w:i/>
          <w:iCs/>
          <w:color w:val="000000" w:themeColor="text1"/>
          <w:sz w:val="22"/>
          <w:u w:val="single"/>
          <w:lang w:val="en-GB"/>
        </w:rPr>
      </w:pPr>
      <w:r w:rsidRPr="00DC5CA7">
        <w:rPr>
          <w:rFonts w:ascii="Cambria" w:hAnsi="Cambria"/>
          <w:i/>
          <w:iCs/>
          <w:color w:val="000000" w:themeColor="text1"/>
          <w:sz w:val="22"/>
          <w:u w:val="single"/>
          <w:lang w:val="en-GB"/>
        </w:rPr>
        <w:t xml:space="preserve">Add the following new subclause after subclause 5.15 and before Clause 6: </w:t>
      </w:r>
    </w:p>
    <w:p w14:paraId="1DE926A7" w14:textId="7EE51975" w:rsidR="003A47D1" w:rsidRDefault="003A47D1" w:rsidP="003A47D1">
      <w:pPr>
        <w:pStyle w:val="Heading2"/>
        <w:numPr>
          <w:ilvl w:val="0"/>
          <w:numId w:val="0"/>
        </w:numPr>
        <w:rPr>
          <w:rFonts w:eastAsiaTheme="majorEastAsia"/>
          <w:szCs w:val="26"/>
        </w:rPr>
      </w:pPr>
      <w:bookmarkStart w:id="10" w:name="_Toc2861746"/>
      <w:bookmarkStart w:id="11" w:name="_Ref14709634"/>
      <w:bookmarkStart w:id="12" w:name="_Toc75427419"/>
      <w:r>
        <w:t>5.1</w:t>
      </w:r>
      <w:r w:rsidR="003C3C06">
        <w:rPr>
          <w:lang w:val="en-GB"/>
        </w:rPr>
        <w:t>6</w:t>
      </w:r>
      <w:r>
        <w:t xml:space="preserve"> </w:t>
      </w:r>
      <w:bookmarkEnd w:id="10"/>
      <w:bookmarkEnd w:id="11"/>
      <w:bookmarkEnd w:id="12"/>
      <w:r>
        <w:t>Media Presentation Insertion</w:t>
      </w:r>
    </w:p>
    <w:p w14:paraId="147CA3B8" w14:textId="781EC44C" w:rsidR="003A47D1" w:rsidRPr="0028497E" w:rsidRDefault="003A47D1" w:rsidP="003A47D1">
      <w:pPr>
        <w:pStyle w:val="Heading3"/>
        <w:numPr>
          <w:ilvl w:val="0"/>
          <w:numId w:val="0"/>
        </w:numPr>
        <w:tabs>
          <w:tab w:val="left" w:pos="400"/>
          <w:tab w:val="left" w:pos="560"/>
          <w:tab w:val="left" w:pos="720"/>
        </w:tabs>
        <w:adjustRightInd w:val="0"/>
      </w:pPr>
      <w:bookmarkStart w:id="13" w:name="_Toc2861747"/>
      <w:bookmarkStart w:id="14" w:name="_Ref14707578"/>
      <w:bookmarkStart w:id="15" w:name="_Toc75427420"/>
      <w:r w:rsidRPr="0028497E">
        <w:t>5.</w:t>
      </w:r>
      <w:r w:rsidRPr="0028497E">
        <w:t>1</w:t>
      </w:r>
      <w:r w:rsidR="003C3C06">
        <w:rPr>
          <w:lang w:val="en-GB"/>
        </w:rPr>
        <w:t>6</w:t>
      </w:r>
      <w:r w:rsidRPr="0028497E">
        <w:t>.1 General</w:t>
      </w:r>
      <w:bookmarkEnd w:id="13"/>
      <w:bookmarkEnd w:id="14"/>
      <w:bookmarkEnd w:id="15"/>
    </w:p>
    <w:p w14:paraId="0CA19586" w14:textId="77777777" w:rsidR="003A47D1" w:rsidRDefault="003A47D1" w:rsidP="003A47D1">
      <w:pPr>
        <w:pStyle w:val="BodyText"/>
        <w:adjustRightInd w:val="0"/>
        <w:rPr>
          <w:rFonts w:eastAsia="MS Mincho"/>
        </w:rPr>
      </w:pPr>
      <w:r>
        <w:rPr>
          <w:rFonts w:eastAsia="MS Mincho"/>
        </w:rPr>
        <w:t xml:space="preserve">Media Presentation Insertion provides a mechanism to indicate the insertion of an alternative Media Presentation into the main Media Presentation at a certain point of the Media Presentation timeline. After the playback of the alternative Media Presentation, the playback is continued with the main Media Presentation. The alternative Media Presentation may be inserted in the media time of the Main Presentation, </w:t>
      </w:r>
      <w:r w:rsidR="00896E74">
        <w:rPr>
          <w:rFonts w:eastAsia="MS Mincho"/>
        </w:rPr>
        <w:t xml:space="preserve">i.e. time-shift the part of the Main Presentation which is played after the alternative Media Presentation, </w:t>
      </w:r>
      <w:r>
        <w:rPr>
          <w:rFonts w:eastAsia="MS Mincho"/>
        </w:rPr>
        <w:t>or it may replace a time segment of the main Media Presentation.</w:t>
      </w:r>
    </w:p>
    <w:p w14:paraId="372B16F1" w14:textId="77777777" w:rsidR="003A47D1" w:rsidRDefault="003A47D1" w:rsidP="003A47D1">
      <w:pPr>
        <w:pStyle w:val="BodyText"/>
        <w:adjustRightInd w:val="0"/>
        <w:rPr>
          <w:rFonts w:eastAsia="MS Mincho"/>
        </w:rPr>
      </w:pPr>
      <w:r>
        <w:rPr>
          <w:rFonts w:eastAsia="MS Mincho"/>
        </w:rPr>
        <w:t xml:space="preserve">After the playback of the alternative Media Presentation, the playback of the main Media Presentation is typically be continued. Transitioning between the two Media Presentations is expected to be without any latencies, i.e. the timelines of the main Media Presentation and the inserted Media Presentation are sequential with no gaps during playback. </w:t>
      </w:r>
    </w:p>
    <w:p w14:paraId="49C758D4" w14:textId="77777777" w:rsidR="003A47D1" w:rsidRDefault="003A47D1" w:rsidP="003A47D1">
      <w:pPr>
        <w:pStyle w:val="BodyText"/>
        <w:adjustRightInd w:val="0"/>
        <w:rPr>
          <w:rFonts w:eastAsia="MS Mincho"/>
        </w:rPr>
      </w:pPr>
      <w:r>
        <w:rPr>
          <w:rFonts w:eastAsia="MS Mincho"/>
        </w:rPr>
        <w:t>This tool provides the ability to switch between two independent Media Presentations, for applications such as preroll and mid-roll during a live-streaming session. It may also be used to insert content such as ads into an On-Demand Media Presentation.</w:t>
      </w:r>
    </w:p>
    <w:p w14:paraId="5C335724" w14:textId="77777777" w:rsidR="003A47D1" w:rsidRDefault="003A47D1" w:rsidP="003A47D1">
      <w:pPr>
        <w:pStyle w:val="BodyText"/>
        <w:adjustRightInd w:val="0"/>
        <w:rPr>
          <w:rFonts w:eastAsia="MS Mincho"/>
        </w:rPr>
      </w:pPr>
      <w:r>
        <w:rPr>
          <w:rFonts w:eastAsia="MS Mincho"/>
        </w:rPr>
        <w:t>The alternative Media Presentation, the start time of the alternative Media Presentation, and the rejoin time to the main Media Presentation are signaled using a DASH event scheme. While the general processing of this event is similar to other DASH events, a specific post-processing procedure is defined in this clause for transition between the two timelines during the playback.</w:t>
      </w:r>
    </w:p>
    <w:p w14:paraId="5E0FB5B1" w14:textId="5217B505" w:rsidR="003A47D1" w:rsidRPr="0028497E" w:rsidRDefault="003A47D1" w:rsidP="0028497E">
      <w:pPr>
        <w:pStyle w:val="Heading3"/>
        <w:numPr>
          <w:ilvl w:val="0"/>
          <w:numId w:val="0"/>
        </w:numPr>
        <w:tabs>
          <w:tab w:val="left" w:pos="400"/>
          <w:tab w:val="left" w:pos="560"/>
          <w:tab w:val="left" w:pos="720"/>
        </w:tabs>
        <w:adjustRightInd w:val="0"/>
        <w:rPr>
          <w:rFonts w:eastAsiaTheme="majorEastAsia"/>
        </w:rPr>
      </w:pPr>
      <w:r w:rsidRPr="0028497E">
        <w:rPr>
          <w:rFonts w:eastAsia="MS Mincho"/>
        </w:rPr>
        <w:t xml:space="preserve"> </w:t>
      </w:r>
      <w:r w:rsidRPr="0028497E">
        <w:t>5.</w:t>
      </w:r>
      <w:r w:rsidRPr="0028497E">
        <w:t>1</w:t>
      </w:r>
      <w:r w:rsidR="00CF78B5">
        <w:rPr>
          <w:lang w:val="en-GB"/>
        </w:rPr>
        <w:t>6</w:t>
      </w:r>
      <w:r w:rsidRPr="0028497E">
        <w:t>.2 Alternative MPD event</w:t>
      </w:r>
    </w:p>
    <w:p w14:paraId="514DD474" w14:textId="39A37BDF" w:rsidR="003A47D1" w:rsidRPr="0028497E" w:rsidRDefault="003A47D1" w:rsidP="0028497E">
      <w:pPr>
        <w:pStyle w:val="BodyText"/>
        <w:adjustRightInd w:val="0"/>
        <w:jc w:val="left"/>
        <w:rPr>
          <w:rStyle w:val="citetbl"/>
          <w:rFonts w:eastAsia="MS Mincho"/>
          <w:shd w:val="clear" w:color="auto" w:fill="auto"/>
        </w:rPr>
      </w:pPr>
      <w:r>
        <w:rPr>
          <w:rFonts w:eastAsia="MS Mincho"/>
        </w:rPr>
        <w:t xml:space="preserve">This event scheme is identified by the URN </w:t>
      </w:r>
      <w:r>
        <w:rPr>
          <w:rStyle w:val="ISOCode"/>
        </w:rPr>
        <w:t>"urn:mpeg:dash:event:alternativeMPD:2022"</w:t>
      </w:r>
      <w:r>
        <w:rPr>
          <w:rFonts w:eastAsia="MS Mincho"/>
        </w:rPr>
        <w:t xml:space="preserve">. The event </w:t>
      </w:r>
      <w:r w:rsidR="007D1998">
        <w:rPr>
          <w:rFonts w:eastAsia="MS Mincho"/>
        </w:rPr>
        <w:t xml:space="preserve">scheme’s </w:t>
      </w:r>
      <w:r>
        <w:rPr>
          <w:rFonts w:eastAsia="MS Mincho"/>
        </w:rPr>
        <w:t xml:space="preserve">dispatch mode </w:t>
      </w:r>
      <w:r w:rsidR="007D1998">
        <w:rPr>
          <w:rFonts w:eastAsia="MS Mincho"/>
        </w:rPr>
        <w:t>is</w:t>
      </w:r>
      <w:r>
        <w:rPr>
          <w:rFonts w:eastAsia="MS Mincho"/>
        </w:rPr>
        <w:t xml:space="preserve"> on-receive.</w:t>
      </w:r>
    </w:p>
    <w:p w14:paraId="31DC3FAE" w14:textId="11170474" w:rsidR="003A47D1" w:rsidRDefault="003A47D1" w:rsidP="003A47D1">
      <w:pPr>
        <w:pStyle w:val="BodyText"/>
        <w:tabs>
          <w:tab w:val="left" w:pos="1094"/>
        </w:tabs>
        <w:adjustRightInd w:val="0"/>
        <w:rPr>
          <w:rFonts w:ascii="Arial" w:eastAsia="MS Mincho" w:hAnsi="Arial"/>
        </w:rPr>
      </w:pPr>
      <w:r w:rsidRPr="000B4134">
        <w:rPr>
          <w:rStyle w:val="citetbl"/>
        </w:rPr>
        <w:t xml:space="preserve">Table </w:t>
      </w:r>
      <w:r w:rsidR="006F248D">
        <w:rPr>
          <w:rStyle w:val="citetbl"/>
        </w:rPr>
        <w:t>52</w:t>
      </w:r>
      <w:r w:rsidRPr="000B4134">
        <w:rPr>
          <w:rStyle w:val="citetbl"/>
        </w:rPr>
        <w:t xml:space="preserve"> </w:t>
      </w:r>
      <w:r w:rsidRPr="000B4134">
        <w:rPr>
          <w:rFonts w:eastAsia="MS Mincho"/>
        </w:rPr>
        <w:t>define</w:t>
      </w:r>
      <w:r>
        <w:rPr>
          <w:rFonts w:eastAsia="MS Mincho"/>
        </w:rPr>
        <w:t>s the relevant MPD parameters for the alternative MPD event.</w:t>
      </w:r>
    </w:p>
    <w:p w14:paraId="6983D25F" w14:textId="5BA9FA3A" w:rsidR="003A47D1" w:rsidRDefault="003A47D1" w:rsidP="003A47D1">
      <w:pPr>
        <w:pStyle w:val="Tabletitle"/>
        <w:ind w:left="360"/>
        <w:rPr>
          <w:rFonts w:eastAsiaTheme="minorEastAsia"/>
          <w:lang w:val="en-GB"/>
        </w:rPr>
      </w:pPr>
      <w:bookmarkStart w:id="16" w:name="_Ref14699573"/>
      <w:r>
        <w:rPr>
          <w:lang w:val="en-GB"/>
        </w:rPr>
        <w:t xml:space="preserve">Table </w:t>
      </w:r>
      <w:bookmarkEnd w:id="16"/>
      <w:r w:rsidR="007D737F">
        <w:rPr>
          <w:lang w:val="en-GB"/>
        </w:rPr>
        <w:t>52</w:t>
      </w:r>
      <w:r>
        <w:rPr>
          <w:lang w:val="en-GB"/>
        </w:rPr>
        <w:t xml:space="preserve"> — Relevant parameters for alternative MPD event in MPD</w:t>
      </w:r>
    </w:p>
    <w:tbl>
      <w:tblPr>
        <w:tblW w:w="5000" w:type="pct"/>
        <w:tblBorders>
          <w:top w:val="single" w:sz="12" w:space="0" w:color="auto"/>
          <w:left w:val="single" w:sz="12" w:space="0" w:color="auto"/>
          <w:bottom w:val="single" w:sz="12" w:space="0" w:color="auto"/>
          <w:right w:val="single" w:sz="12" w:space="0" w:color="auto"/>
          <w:insideH w:val="single" w:sz="4" w:space="0" w:color="000000" w:themeColor="text1"/>
          <w:insideV w:val="single" w:sz="4" w:space="0" w:color="000000" w:themeColor="text1"/>
        </w:tblBorders>
        <w:tblLayout w:type="fixed"/>
        <w:tblLook w:val="00A0" w:firstRow="1" w:lastRow="0" w:firstColumn="1" w:lastColumn="0" w:noHBand="0" w:noVBand="0"/>
      </w:tblPr>
      <w:tblGrid>
        <w:gridCol w:w="3516"/>
        <w:gridCol w:w="5527"/>
      </w:tblGrid>
      <w:tr w:rsidR="003A47D1" w14:paraId="5D3F2A24" w14:textId="77777777" w:rsidTr="004A471E">
        <w:trPr>
          <w:cantSplit/>
          <w:tblHeader/>
        </w:trPr>
        <w:tc>
          <w:tcPr>
            <w:tcW w:w="3516" w:type="dxa"/>
            <w:tcBorders>
              <w:top w:val="single" w:sz="12" w:space="0" w:color="auto"/>
              <w:left w:val="single" w:sz="12" w:space="0" w:color="auto"/>
              <w:bottom w:val="single" w:sz="12" w:space="0" w:color="auto"/>
              <w:right w:val="single" w:sz="4" w:space="0" w:color="000000" w:themeColor="text1"/>
            </w:tcBorders>
            <w:hideMark/>
          </w:tcPr>
          <w:p w14:paraId="012A7064" w14:textId="77777777" w:rsidR="003A47D1" w:rsidRDefault="003A47D1">
            <w:pPr>
              <w:pStyle w:val="Tableheader"/>
              <w:tabs>
                <w:tab w:val="left" w:pos="940"/>
                <w:tab w:val="left" w:pos="1140"/>
                <w:tab w:val="left" w:pos="1360"/>
              </w:tabs>
              <w:autoSpaceDE w:val="0"/>
              <w:autoSpaceDN w:val="0"/>
              <w:rPr>
                <w:b/>
                <w:szCs w:val="20"/>
              </w:rPr>
            </w:pPr>
            <w:r>
              <w:rPr>
                <w:b/>
                <w:szCs w:val="20"/>
              </w:rPr>
              <w:t>Attribute</w:t>
            </w:r>
          </w:p>
        </w:tc>
        <w:tc>
          <w:tcPr>
            <w:tcW w:w="5527" w:type="dxa"/>
            <w:tcBorders>
              <w:top w:val="single" w:sz="12" w:space="0" w:color="auto"/>
              <w:left w:val="single" w:sz="4" w:space="0" w:color="000000" w:themeColor="text1"/>
              <w:bottom w:val="single" w:sz="12" w:space="0" w:color="auto"/>
              <w:right w:val="single" w:sz="12" w:space="0" w:color="auto"/>
            </w:tcBorders>
            <w:hideMark/>
          </w:tcPr>
          <w:p w14:paraId="542652B1" w14:textId="77777777" w:rsidR="003A47D1" w:rsidRDefault="003A47D1">
            <w:pPr>
              <w:pStyle w:val="Tableheader"/>
              <w:tabs>
                <w:tab w:val="left" w:pos="940"/>
                <w:tab w:val="left" w:pos="1140"/>
                <w:tab w:val="left" w:pos="1360"/>
              </w:tabs>
              <w:autoSpaceDE w:val="0"/>
              <w:autoSpaceDN w:val="0"/>
              <w:rPr>
                <w:b/>
                <w:szCs w:val="20"/>
              </w:rPr>
            </w:pPr>
            <w:r>
              <w:rPr>
                <w:b/>
                <w:szCs w:val="20"/>
              </w:rPr>
              <w:t>Value</w:t>
            </w:r>
          </w:p>
        </w:tc>
      </w:tr>
      <w:tr w:rsidR="003A47D1" w14:paraId="59F6211C" w14:textId="77777777" w:rsidTr="004A471E">
        <w:trPr>
          <w:cantSplit/>
        </w:trPr>
        <w:tc>
          <w:tcPr>
            <w:tcW w:w="3516" w:type="dxa"/>
            <w:tcBorders>
              <w:top w:val="single" w:sz="12" w:space="0" w:color="auto"/>
              <w:left w:val="single" w:sz="12" w:space="0" w:color="auto"/>
              <w:bottom w:val="single" w:sz="4" w:space="0" w:color="000000" w:themeColor="text1"/>
              <w:right w:val="single" w:sz="4" w:space="0" w:color="000000" w:themeColor="text1"/>
            </w:tcBorders>
            <w:hideMark/>
          </w:tcPr>
          <w:p w14:paraId="5B408436" w14:textId="77777777" w:rsidR="003A47D1" w:rsidRDefault="003A47D1">
            <w:pPr>
              <w:pStyle w:val="Tablebody"/>
              <w:tabs>
                <w:tab w:val="left" w:pos="940"/>
                <w:tab w:val="left" w:pos="1140"/>
                <w:tab w:val="left" w:pos="1360"/>
              </w:tabs>
              <w:autoSpaceDE w:val="0"/>
              <w:autoSpaceDN w:val="0"/>
              <w:rPr>
                <w:rStyle w:val="ISOCode"/>
              </w:rPr>
            </w:pPr>
            <w:r>
              <w:rPr>
                <w:rStyle w:val="ISOCodebold"/>
                <w:szCs w:val="20"/>
              </w:rPr>
              <w:t>EventStream</w:t>
            </w:r>
            <w:r>
              <w:rPr>
                <w:rStyle w:val="ISOCode"/>
                <w:szCs w:val="20"/>
              </w:rPr>
              <w:t>@schemeIdUri/</w:t>
            </w:r>
          </w:p>
          <w:p w14:paraId="551D035A" w14:textId="77777777" w:rsidR="003A47D1" w:rsidRDefault="003A47D1">
            <w:pPr>
              <w:pStyle w:val="Tablebody"/>
              <w:tabs>
                <w:tab w:val="left" w:pos="940"/>
                <w:tab w:val="left" w:pos="1140"/>
                <w:tab w:val="left" w:pos="1360"/>
              </w:tabs>
              <w:autoSpaceDE w:val="0"/>
              <w:autoSpaceDN w:val="0"/>
              <w:rPr>
                <w:rStyle w:val="ISOCode"/>
                <w:szCs w:val="20"/>
              </w:rPr>
            </w:pPr>
            <w:r>
              <w:rPr>
                <w:rStyle w:val="ISOCodebold"/>
                <w:szCs w:val="20"/>
              </w:rPr>
              <w:t>InbandEventStream</w:t>
            </w:r>
            <w:r>
              <w:rPr>
                <w:rStyle w:val="ISOCode"/>
                <w:szCs w:val="20"/>
              </w:rPr>
              <w:t>@schemeIdUri</w:t>
            </w:r>
          </w:p>
        </w:tc>
        <w:tc>
          <w:tcPr>
            <w:tcW w:w="5527" w:type="dxa"/>
            <w:tcBorders>
              <w:top w:val="single" w:sz="12" w:space="0" w:color="auto"/>
              <w:left w:val="single" w:sz="4" w:space="0" w:color="000000" w:themeColor="text1"/>
              <w:bottom w:val="single" w:sz="4" w:space="0" w:color="000000" w:themeColor="text1"/>
              <w:right w:val="single" w:sz="12" w:space="0" w:color="auto"/>
            </w:tcBorders>
            <w:hideMark/>
          </w:tcPr>
          <w:p w14:paraId="55167793" w14:textId="4DB30C4F" w:rsidR="003A47D1" w:rsidRDefault="003A47D1">
            <w:pPr>
              <w:pStyle w:val="Tablebody"/>
              <w:tabs>
                <w:tab w:val="left" w:pos="940"/>
                <w:tab w:val="left" w:pos="1140"/>
                <w:tab w:val="left" w:pos="1360"/>
              </w:tabs>
              <w:autoSpaceDE w:val="0"/>
              <w:autoSpaceDN w:val="0"/>
              <w:rPr>
                <w:rStyle w:val="ISOCode"/>
                <w:szCs w:val="20"/>
              </w:rPr>
            </w:pPr>
            <w:r>
              <w:rPr>
                <w:rStyle w:val="ISOCode"/>
                <w:szCs w:val="20"/>
              </w:rPr>
              <w:t>"urn:mpeg:dash:event:alternative:202</w:t>
            </w:r>
            <w:r w:rsidR="005B5996">
              <w:rPr>
                <w:rStyle w:val="ISOCode"/>
                <w:szCs w:val="20"/>
              </w:rPr>
              <w:t>2</w:t>
            </w:r>
            <w:r>
              <w:rPr>
                <w:rStyle w:val="ISOCode"/>
                <w:szCs w:val="20"/>
              </w:rPr>
              <w:t>"</w:t>
            </w:r>
          </w:p>
        </w:tc>
      </w:tr>
      <w:tr w:rsidR="003A47D1" w14:paraId="350F7F32" w14:textId="77777777" w:rsidTr="004A471E">
        <w:trPr>
          <w:cantSplit/>
        </w:trPr>
        <w:tc>
          <w:tcPr>
            <w:tcW w:w="3516" w:type="dxa"/>
            <w:tcBorders>
              <w:top w:val="single" w:sz="4" w:space="0" w:color="000000" w:themeColor="text1"/>
              <w:left w:val="single" w:sz="12" w:space="0" w:color="000000" w:themeColor="text1"/>
              <w:bottom w:val="single" w:sz="4" w:space="0" w:color="000000" w:themeColor="text1"/>
              <w:right w:val="single" w:sz="4" w:space="0" w:color="000000" w:themeColor="text1"/>
            </w:tcBorders>
            <w:hideMark/>
          </w:tcPr>
          <w:p w14:paraId="52611FCA" w14:textId="77777777" w:rsidR="003A47D1" w:rsidRDefault="003A47D1">
            <w:pPr>
              <w:pStyle w:val="Tablebody"/>
              <w:tabs>
                <w:tab w:val="left" w:pos="940"/>
                <w:tab w:val="left" w:pos="1140"/>
                <w:tab w:val="left" w:pos="1360"/>
              </w:tabs>
              <w:autoSpaceDE w:val="0"/>
              <w:autoSpaceDN w:val="0"/>
              <w:rPr>
                <w:rStyle w:val="ISOCode"/>
                <w:szCs w:val="20"/>
              </w:rPr>
            </w:pPr>
            <w:r>
              <w:rPr>
                <w:rStyle w:val="ISOCodebold"/>
                <w:szCs w:val="20"/>
              </w:rPr>
              <w:t>EventStream</w:t>
            </w:r>
            <w:r>
              <w:rPr>
                <w:rStyle w:val="ISOCode"/>
                <w:szCs w:val="20"/>
              </w:rPr>
              <w:t>@value/</w:t>
            </w:r>
          </w:p>
          <w:p w14:paraId="730D6272" w14:textId="77777777" w:rsidR="003A47D1" w:rsidRDefault="003A47D1">
            <w:pPr>
              <w:pStyle w:val="Tablebody"/>
              <w:tabs>
                <w:tab w:val="left" w:pos="940"/>
                <w:tab w:val="left" w:pos="1140"/>
                <w:tab w:val="left" w:pos="1360"/>
              </w:tabs>
              <w:autoSpaceDE w:val="0"/>
              <w:autoSpaceDN w:val="0"/>
              <w:rPr>
                <w:rStyle w:val="ISOCode"/>
                <w:szCs w:val="20"/>
              </w:rPr>
            </w:pPr>
            <w:r>
              <w:rPr>
                <w:rStyle w:val="ISOCodebold"/>
                <w:szCs w:val="20"/>
              </w:rPr>
              <w:t>InbandEventStream</w:t>
            </w:r>
            <w:r>
              <w:rPr>
                <w:rStyle w:val="ISOCode"/>
                <w:szCs w:val="20"/>
              </w:rPr>
              <w:t>@value</w:t>
            </w:r>
          </w:p>
        </w:tc>
        <w:tc>
          <w:tcPr>
            <w:tcW w:w="5527" w:type="dxa"/>
            <w:tcBorders>
              <w:top w:val="single" w:sz="4" w:space="0" w:color="000000" w:themeColor="text1"/>
              <w:left w:val="single" w:sz="4" w:space="0" w:color="000000" w:themeColor="text1"/>
              <w:bottom w:val="single" w:sz="4" w:space="0" w:color="000000" w:themeColor="text1"/>
              <w:right w:val="single" w:sz="12" w:space="0" w:color="000000" w:themeColor="text1"/>
            </w:tcBorders>
            <w:hideMark/>
          </w:tcPr>
          <w:p w14:paraId="638695FD" w14:textId="2A74E8B4" w:rsidR="003A47D1" w:rsidRDefault="003A47D1" w:rsidP="003A47D1">
            <w:pPr>
              <w:pStyle w:val="Tablebody"/>
              <w:numPr>
                <w:ilvl w:val="1"/>
                <w:numId w:val="102"/>
              </w:numPr>
              <w:tabs>
                <w:tab w:val="left" w:pos="403"/>
                <w:tab w:val="left" w:pos="940"/>
                <w:tab w:val="left" w:pos="1140"/>
                <w:tab w:val="left" w:pos="1360"/>
              </w:tabs>
              <w:autoSpaceDE w:val="0"/>
              <w:autoSpaceDN w:val="0"/>
              <w:spacing w:line="240" w:lineRule="atLeast"/>
              <w:ind w:left="339"/>
              <w:rPr>
                <w:rFonts w:asciiTheme="minorHAnsi" w:hAnsiTheme="minorHAnsi" w:cstheme="minorBidi"/>
              </w:rPr>
            </w:pPr>
            <w:r>
              <w:rPr>
                <w:szCs w:val="20"/>
              </w:rPr>
              <w:t>“replace</w:t>
            </w:r>
            <w:r w:rsidR="007D1998">
              <w:rPr>
                <w:szCs w:val="20"/>
              </w:rPr>
              <w:t>”:</w:t>
            </w:r>
            <w:r>
              <w:rPr>
                <w:szCs w:val="20"/>
              </w:rPr>
              <w:t xml:space="preserve"> to return to </w:t>
            </w:r>
            <w:r w:rsidR="007D1998" w:rsidRPr="00DD47E4">
              <w:rPr>
                <w:szCs w:val="20"/>
              </w:rPr>
              <w:t>(</w:t>
            </w:r>
            <w:r>
              <w:rPr>
                <w:szCs w:val="20"/>
              </w:rPr>
              <w:t xml:space="preserve">the </w:t>
            </w:r>
            <w:r w:rsidR="007D1998" w:rsidRPr="00DD47E4">
              <w:rPr>
                <w:szCs w:val="20"/>
              </w:rPr>
              <w:t xml:space="preserve">time in </w:t>
            </w:r>
            <w:r>
              <w:rPr>
                <w:szCs w:val="20"/>
              </w:rPr>
              <w:t xml:space="preserve">Media Presentation </w:t>
            </w:r>
            <w:r w:rsidR="007D1998" w:rsidRPr="00DD47E4">
              <w:rPr>
                <w:szCs w:val="20"/>
              </w:rPr>
              <w:t>in which the playback is being switched to the alternative Presentation + the alternative Media Presentation duration)</w:t>
            </w:r>
            <w:r w:rsidR="007D1998">
              <w:rPr>
                <w:szCs w:val="20"/>
              </w:rPr>
              <w:t xml:space="preserve"> or the end of Media Presentation whichever is earlier.</w:t>
            </w:r>
          </w:p>
          <w:p w14:paraId="3D34FE60" w14:textId="620FFE9B" w:rsidR="003A47D1" w:rsidRDefault="007D1998" w:rsidP="003A47D1">
            <w:pPr>
              <w:pStyle w:val="Tablebody"/>
              <w:numPr>
                <w:ilvl w:val="1"/>
                <w:numId w:val="102"/>
              </w:numPr>
              <w:tabs>
                <w:tab w:val="left" w:pos="403"/>
                <w:tab w:val="left" w:pos="940"/>
                <w:tab w:val="left" w:pos="1140"/>
                <w:tab w:val="left" w:pos="1360"/>
              </w:tabs>
              <w:autoSpaceDE w:val="0"/>
              <w:autoSpaceDN w:val="0"/>
              <w:spacing w:line="240" w:lineRule="atLeast"/>
              <w:ind w:left="339"/>
              <w:rPr>
                <w:szCs w:val="20"/>
              </w:rPr>
            </w:pPr>
            <w:r>
              <w:rPr>
                <w:szCs w:val="20"/>
              </w:rPr>
              <w:t xml:space="preserve"> </w:t>
            </w:r>
            <w:r w:rsidR="003A47D1">
              <w:rPr>
                <w:szCs w:val="20"/>
              </w:rPr>
              <w:t>“insert</w:t>
            </w:r>
            <w:r>
              <w:rPr>
                <w:szCs w:val="20"/>
              </w:rPr>
              <w:t>”:</w:t>
            </w:r>
            <w:r w:rsidR="003A47D1">
              <w:rPr>
                <w:szCs w:val="20"/>
              </w:rPr>
              <w:t xml:space="preserve"> to return to the moment in Media Presentation that the playback is switched to the alternative Media Presentation</w:t>
            </w:r>
          </w:p>
        </w:tc>
      </w:tr>
      <w:tr w:rsidR="003A47D1" w14:paraId="336C07A5" w14:textId="77777777" w:rsidTr="004A471E">
        <w:trPr>
          <w:cantSplit/>
        </w:trPr>
        <w:tc>
          <w:tcPr>
            <w:tcW w:w="3516" w:type="dxa"/>
            <w:tcBorders>
              <w:top w:val="single" w:sz="4" w:space="0" w:color="000000" w:themeColor="text1"/>
              <w:left w:val="single" w:sz="12" w:space="0" w:color="000000" w:themeColor="text1"/>
              <w:bottom w:val="single" w:sz="4" w:space="0" w:color="000000" w:themeColor="text1"/>
              <w:right w:val="single" w:sz="4" w:space="0" w:color="000000" w:themeColor="text1"/>
            </w:tcBorders>
            <w:hideMark/>
          </w:tcPr>
          <w:p w14:paraId="2E8F5E3B" w14:textId="77777777" w:rsidR="003A47D1" w:rsidRDefault="003A47D1">
            <w:pPr>
              <w:pStyle w:val="Tablebody"/>
              <w:tabs>
                <w:tab w:val="left" w:pos="940"/>
                <w:tab w:val="left" w:pos="1140"/>
                <w:tab w:val="left" w:pos="1360"/>
              </w:tabs>
              <w:autoSpaceDE w:val="0"/>
              <w:autoSpaceDN w:val="0"/>
              <w:rPr>
                <w:rStyle w:val="ISOCodebold"/>
              </w:rPr>
            </w:pPr>
            <w:r>
              <w:rPr>
                <w:rStyle w:val="ISOCodebold"/>
                <w:szCs w:val="20"/>
              </w:rPr>
              <w:lastRenderedPageBreak/>
              <w:t>Event</w:t>
            </w:r>
            <w:r>
              <w:rPr>
                <w:rStyle w:val="ISOCode"/>
                <w:szCs w:val="20"/>
              </w:rPr>
              <w:t>@presentationTime</w:t>
            </w:r>
          </w:p>
        </w:tc>
        <w:tc>
          <w:tcPr>
            <w:tcW w:w="5527" w:type="dxa"/>
            <w:tcBorders>
              <w:top w:val="single" w:sz="4" w:space="0" w:color="000000" w:themeColor="text1"/>
              <w:left w:val="single" w:sz="4" w:space="0" w:color="000000" w:themeColor="text1"/>
              <w:bottom w:val="single" w:sz="4" w:space="0" w:color="000000" w:themeColor="text1"/>
              <w:right w:val="single" w:sz="12" w:space="0" w:color="000000" w:themeColor="text1"/>
            </w:tcBorders>
            <w:hideMark/>
          </w:tcPr>
          <w:p w14:paraId="4D1ED8B2" w14:textId="1AA76983" w:rsidR="003A47D1" w:rsidRPr="004A471E" w:rsidRDefault="003A47D1">
            <w:pPr>
              <w:pStyle w:val="Tablebody"/>
              <w:tabs>
                <w:tab w:val="left" w:pos="940"/>
                <w:tab w:val="left" w:pos="1140"/>
                <w:tab w:val="left" w:pos="1360"/>
              </w:tabs>
              <w:autoSpaceDE w:val="0"/>
              <w:autoSpaceDN w:val="0"/>
            </w:pPr>
            <w:r>
              <w:rPr>
                <w:szCs w:val="20"/>
              </w:rPr>
              <w:t xml:space="preserve">The </w:t>
            </w:r>
            <w:r w:rsidR="007D1998">
              <w:rPr>
                <w:szCs w:val="20"/>
              </w:rPr>
              <w:t>earliest presentation time that switching</w:t>
            </w:r>
            <w:r>
              <w:rPr>
                <w:szCs w:val="20"/>
              </w:rPr>
              <w:t xml:space="preserve"> from the main Media Presentation to the alternative Media Presentation</w:t>
            </w:r>
            <w:r w:rsidR="007D1998">
              <w:rPr>
                <w:szCs w:val="20"/>
              </w:rPr>
              <w:t xml:space="preserve"> occurs</w:t>
            </w:r>
            <w:r>
              <w:rPr>
                <w:szCs w:val="20"/>
              </w:rPr>
              <w:t>.</w:t>
            </w:r>
          </w:p>
        </w:tc>
      </w:tr>
      <w:tr w:rsidR="003A47D1" w14:paraId="18CF34DC" w14:textId="77777777" w:rsidTr="004A471E">
        <w:trPr>
          <w:cantSplit/>
        </w:trPr>
        <w:tc>
          <w:tcPr>
            <w:tcW w:w="3516" w:type="dxa"/>
            <w:tcBorders>
              <w:top w:val="single" w:sz="4" w:space="0" w:color="000000" w:themeColor="text1"/>
              <w:left w:val="single" w:sz="12" w:space="0" w:color="000000" w:themeColor="text1"/>
              <w:bottom w:val="single" w:sz="4" w:space="0" w:color="000000" w:themeColor="text1"/>
              <w:right w:val="single" w:sz="4" w:space="0" w:color="000000" w:themeColor="text1"/>
            </w:tcBorders>
            <w:hideMark/>
          </w:tcPr>
          <w:p w14:paraId="526E1CC2" w14:textId="77777777" w:rsidR="003A47D1" w:rsidRDefault="003A47D1">
            <w:pPr>
              <w:pStyle w:val="Tablebody"/>
              <w:tabs>
                <w:tab w:val="left" w:pos="940"/>
                <w:tab w:val="left" w:pos="1140"/>
                <w:tab w:val="left" w:pos="1360"/>
              </w:tabs>
              <w:autoSpaceDE w:val="0"/>
              <w:autoSpaceDN w:val="0"/>
              <w:rPr>
                <w:rStyle w:val="ISOCodebold"/>
              </w:rPr>
            </w:pPr>
            <w:r>
              <w:rPr>
                <w:rStyle w:val="ISOCodebold"/>
                <w:szCs w:val="20"/>
              </w:rPr>
              <w:t>Event</w:t>
            </w:r>
            <w:r>
              <w:rPr>
                <w:rStyle w:val="ISOCode"/>
                <w:szCs w:val="20"/>
              </w:rPr>
              <w:t>@duration</w:t>
            </w:r>
          </w:p>
        </w:tc>
        <w:tc>
          <w:tcPr>
            <w:tcW w:w="5527" w:type="dxa"/>
            <w:tcBorders>
              <w:top w:val="single" w:sz="4" w:space="0" w:color="000000" w:themeColor="text1"/>
              <w:left w:val="single" w:sz="4" w:space="0" w:color="000000" w:themeColor="text1"/>
              <w:bottom w:val="single" w:sz="4" w:space="0" w:color="000000" w:themeColor="text1"/>
              <w:right w:val="single" w:sz="12" w:space="0" w:color="000000" w:themeColor="text1"/>
            </w:tcBorders>
            <w:hideMark/>
          </w:tcPr>
          <w:p w14:paraId="655213D1" w14:textId="1F852E4C" w:rsidR="003A47D1" w:rsidRPr="004A471E" w:rsidRDefault="003A47D1">
            <w:pPr>
              <w:pStyle w:val="Tablebody"/>
              <w:tabs>
                <w:tab w:val="left" w:pos="940"/>
                <w:tab w:val="left" w:pos="1140"/>
                <w:tab w:val="left" w:pos="1360"/>
              </w:tabs>
              <w:autoSpaceDE w:val="0"/>
              <w:autoSpaceDN w:val="0"/>
            </w:pPr>
            <w:r>
              <w:rPr>
                <w:szCs w:val="20"/>
              </w:rPr>
              <w:t xml:space="preserve">The duration </w:t>
            </w:r>
            <w:r w:rsidR="007D1998">
              <w:rPr>
                <w:szCs w:val="20"/>
              </w:rPr>
              <w:t>over</w:t>
            </w:r>
            <w:r>
              <w:rPr>
                <w:szCs w:val="20"/>
              </w:rPr>
              <w:t xml:space="preserve"> which the </w:t>
            </w:r>
            <w:r w:rsidR="007D1998">
              <w:rPr>
                <w:szCs w:val="20"/>
              </w:rPr>
              <w:t xml:space="preserve">switch from the main Media Presentation to the alternative Media Presentation occurs. </w:t>
            </w:r>
            <w:r>
              <w:rPr>
                <w:szCs w:val="20"/>
              </w:rPr>
              <w:t>.</w:t>
            </w:r>
          </w:p>
        </w:tc>
      </w:tr>
      <w:tr w:rsidR="003A47D1" w14:paraId="19D12EE4" w14:textId="77777777" w:rsidTr="004A471E">
        <w:trPr>
          <w:cantSplit/>
        </w:trPr>
        <w:tc>
          <w:tcPr>
            <w:tcW w:w="3516" w:type="dxa"/>
            <w:tcBorders>
              <w:top w:val="single" w:sz="4" w:space="0" w:color="000000" w:themeColor="text1"/>
              <w:left w:val="single" w:sz="12" w:space="0" w:color="auto"/>
              <w:bottom w:val="single" w:sz="12" w:space="0" w:color="auto"/>
              <w:right w:val="single" w:sz="4" w:space="0" w:color="000000" w:themeColor="text1"/>
            </w:tcBorders>
            <w:hideMark/>
          </w:tcPr>
          <w:p w14:paraId="602BA008" w14:textId="77777777" w:rsidR="003A47D1" w:rsidRDefault="003A47D1">
            <w:pPr>
              <w:pStyle w:val="Tablebody"/>
              <w:tabs>
                <w:tab w:val="left" w:pos="940"/>
                <w:tab w:val="left" w:pos="1140"/>
                <w:tab w:val="left" w:pos="1360"/>
              </w:tabs>
              <w:autoSpaceDE w:val="0"/>
              <w:autoSpaceDN w:val="0"/>
              <w:rPr>
                <w:rStyle w:val="ISOCodebold"/>
              </w:rPr>
            </w:pPr>
            <w:r>
              <w:rPr>
                <w:rStyle w:val="ISOCodebold"/>
                <w:szCs w:val="20"/>
              </w:rPr>
              <w:t xml:space="preserve">Event </w:t>
            </w:r>
            <w:r>
              <w:rPr>
                <w:rStyle w:val="ISOCodebold"/>
                <w:bCs/>
                <w:szCs w:val="20"/>
              </w:rPr>
              <w:t>body</w:t>
            </w:r>
          </w:p>
        </w:tc>
        <w:tc>
          <w:tcPr>
            <w:tcW w:w="5527" w:type="dxa"/>
            <w:tcBorders>
              <w:top w:val="single" w:sz="4" w:space="0" w:color="000000" w:themeColor="text1"/>
              <w:left w:val="single" w:sz="4" w:space="0" w:color="000000" w:themeColor="text1"/>
              <w:bottom w:val="single" w:sz="12" w:space="0" w:color="auto"/>
              <w:right w:val="single" w:sz="12" w:space="0" w:color="auto"/>
            </w:tcBorders>
          </w:tcPr>
          <w:p w14:paraId="04A73105" w14:textId="77777777" w:rsidR="003A47D1" w:rsidRDefault="003A47D1">
            <w:pPr>
              <w:pStyle w:val="Tablebody"/>
              <w:tabs>
                <w:tab w:val="left" w:pos="940"/>
                <w:tab w:val="left" w:pos="1140"/>
                <w:tab w:val="left" w:pos="1360"/>
              </w:tabs>
              <w:autoSpaceDE w:val="0"/>
              <w:autoSpaceDN w:val="0"/>
              <w:rPr>
                <w:rFonts w:asciiTheme="minorHAnsi" w:hAnsiTheme="minorHAnsi" w:cstheme="minorBidi"/>
              </w:rPr>
            </w:pPr>
            <w:r>
              <w:rPr>
                <w:szCs w:val="20"/>
              </w:rPr>
              <w:t>URL of the MPD representing the alternative Media Presentation.</w:t>
            </w:r>
          </w:p>
          <w:p w14:paraId="1D1045B0" w14:textId="77777777" w:rsidR="003A47D1" w:rsidRDefault="003A47D1">
            <w:pPr>
              <w:pStyle w:val="Tablebody"/>
              <w:tabs>
                <w:tab w:val="left" w:pos="940"/>
                <w:tab w:val="left" w:pos="1140"/>
                <w:tab w:val="left" w:pos="1360"/>
              </w:tabs>
              <w:autoSpaceDE w:val="0"/>
              <w:autoSpaceDN w:val="0"/>
              <w:rPr>
                <w:szCs w:val="20"/>
              </w:rPr>
            </w:pPr>
          </w:p>
          <w:p w14:paraId="144E459C" w14:textId="77777777" w:rsidR="003A47D1" w:rsidRDefault="003A47D1">
            <w:pPr>
              <w:pStyle w:val="Tablebody"/>
              <w:tabs>
                <w:tab w:val="left" w:pos="940"/>
                <w:tab w:val="left" w:pos="1140"/>
                <w:tab w:val="left" w:pos="1360"/>
              </w:tabs>
              <w:autoSpaceDE w:val="0"/>
              <w:autoSpaceDN w:val="0"/>
              <w:rPr>
                <w:szCs w:val="20"/>
              </w:rPr>
            </w:pPr>
            <w:r>
              <w:rPr>
                <w:szCs w:val="20"/>
              </w:rPr>
              <w:t>If this URL does not resolve to a valid MPD, the playback is continued with the main Media Presentation.</w:t>
            </w:r>
          </w:p>
        </w:tc>
      </w:tr>
    </w:tbl>
    <w:p w14:paraId="0900A3AB" w14:textId="77777777" w:rsidR="003A47D1" w:rsidRDefault="003A47D1" w:rsidP="003A47D1">
      <w:pPr>
        <w:rPr>
          <w:rFonts w:ascii="Arial" w:eastAsia="Arial" w:hAnsi="Arial" w:cs="Arial"/>
          <w:sz w:val="22"/>
        </w:rPr>
      </w:pPr>
    </w:p>
    <w:p w14:paraId="4F5B5FB4" w14:textId="534DE7E9" w:rsidR="003A47D1" w:rsidRDefault="003A47D1" w:rsidP="0028497E">
      <w:r>
        <w:t xml:space="preserve">Table </w:t>
      </w:r>
      <w:r w:rsidR="00F9679D">
        <w:t xml:space="preserve">53 </w:t>
      </w:r>
      <w:r>
        <w:t>shows the relevant emsg parameters for alternative MPD events.</w:t>
      </w:r>
    </w:p>
    <w:p w14:paraId="7F734AD6" w14:textId="7311AD6F" w:rsidR="003A47D1" w:rsidRDefault="003A47D1" w:rsidP="003A47D1">
      <w:pPr>
        <w:pStyle w:val="Tabletitle"/>
        <w:ind w:left="360"/>
        <w:rPr>
          <w:lang w:val="en-GB"/>
        </w:rPr>
      </w:pPr>
      <w:r>
        <w:rPr>
          <w:lang w:val="en-GB"/>
        </w:rPr>
        <w:t xml:space="preserve">Table </w:t>
      </w:r>
      <w:r w:rsidR="00924493">
        <w:rPr>
          <w:lang w:val="en-GB"/>
        </w:rPr>
        <w:t>53</w:t>
      </w:r>
      <w:r>
        <w:rPr>
          <w:lang w:val="en-GB"/>
        </w:rPr>
        <w:t>— Relevant emsg parameters for alternative MPD event</w:t>
      </w:r>
    </w:p>
    <w:tbl>
      <w:tblPr>
        <w:tblW w:w="5000" w:type="pct"/>
        <w:tblBorders>
          <w:top w:val="single" w:sz="12" w:space="0" w:color="auto"/>
          <w:left w:val="single" w:sz="12" w:space="0" w:color="auto"/>
          <w:bottom w:val="single" w:sz="12" w:space="0" w:color="auto"/>
          <w:right w:val="single" w:sz="12" w:space="0" w:color="auto"/>
          <w:insideH w:val="single" w:sz="4" w:space="0" w:color="000000" w:themeColor="text1"/>
          <w:insideV w:val="single" w:sz="4" w:space="0" w:color="000000" w:themeColor="text1"/>
        </w:tblBorders>
        <w:tblLayout w:type="fixed"/>
        <w:tblLook w:val="00A0" w:firstRow="1" w:lastRow="0" w:firstColumn="1" w:lastColumn="0" w:noHBand="0" w:noVBand="0"/>
      </w:tblPr>
      <w:tblGrid>
        <w:gridCol w:w="3516"/>
        <w:gridCol w:w="5527"/>
      </w:tblGrid>
      <w:tr w:rsidR="003A47D1" w14:paraId="502323AC" w14:textId="77777777" w:rsidTr="004A471E">
        <w:trPr>
          <w:cantSplit/>
          <w:tblHeader/>
        </w:trPr>
        <w:tc>
          <w:tcPr>
            <w:tcW w:w="3516" w:type="dxa"/>
            <w:tcBorders>
              <w:top w:val="single" w:sz="12" w:space="0" w:color="auto"/>
              <w:left w:val="single" w:sz="12" w:space="0" w:color="auto"/>
              <w:bottom w:val="single" w:sz="12" w:space="0" w:color="auto"/>
              <w:right w:val="single" w:sz="4" w:space="0" w:color="000000" w:themeColor="text1"/>
            </w:tcBorders>
            <w:hideMark/>
          </w:tcPr>
          <w:p w14:paraId="050AFAC4" w14:textId="77777777" w:rsidR="003A47D1" w:rsidRDefault="003A47D1">
            <w:pPr>
              <w:pStyle w:val="Tableheader"/>
              <w:tabs>
                <w:tab w:val="left" w:pos="940"/>
                <w:tab w:val="left" w:pos="1140"/>
                <w:tab w:val="left" w:pos="1360"/>
              </w:tabs>
              <w:autoSpaceDE w:val="0"/>
              <w:autoSpaceDN w:val="0"/>
              <w:rPr>
                <w:b/>
                <w:szCs w:val="20"/>
              </w:rPr>
            </w:pPr>
            <w:r>
              <w:rPr>
                <w:b/>
                <w:szCs w:val="20"/>
              </w:rPr>
              <w:t>Attribute</w:t>
            </w:r>
          </w:p>
        </w:tc>
        <w:tc>
          <w:tcPr>
            <w:tcW w:w="5527" w:type="dxa"/>
            <w:tcBorders>
              <w:top w:val="single" w:sz="12" w:space="0" w:color="auto"/>
              <w:left w:val="single" w:sz="4" w:space="0" w:color="000000" w:themeColor="text1"/>
              <w:bottom w:val="single" w:sz="12" w:space="0" w:color="auto"/>
              <w:right w:val="single" w:sz="12" w:space="0" w:color="auto"/>
            </w:tcBorders>
            <w:hideMark/>
          </w:tcPr>
          <w:p w14:paraId="1142F0F8" w14:textId="77777777" w:rsidR="003A47D1" w:rsidRDefault="003A47D1">
            <w:pPr>
              <w:pStyle w:val="Tableheader"/>
              <w:tabs>
                <w:tab w:val="left" w:pos="940"/>
                <w:tab w:val="left" w:pos="1140"/>
                <w:tab w:val="left" w:pos="1360"/>
              </w:tabs>
              <w:autoSpaceDE w:val="0"/>
              <w:autoSpaceDN w:val="0"/>
              <w:rPr>
                <w:b/>
                <w:szCs w:val="20"/>
              </w:rPr>
            </w:pPr>
            <w:r>
              <w:rPr>
                <w:b/>
                <w:szCs w:val="20"/>
              </w:rPr>
              <w:t>Value</w:t>
            </w:r>
          </w:p>
        </w:tc>
      </w:tr>
      <w:tr w:rsidR="003A47D1" w14:paraId="1DBCFB45" w14:textId="77777777" w:rsidTr="004A471E">
        <w:trPr>
          <w:cantSplit/>
        </w:trPr>
        <w:tc>
          <w:tcPr>
            <w:tcW w:w="3516" w:type="dxa"/>
            <w:tcBorders>
              <w:top w:val="single" w:sz="12" w:space="0" w:color="auto"/>
              <w:left w:val="single" w:sz="12" w:space="0" w:color="auto"/>
              <w:bottom w:val="single" w:sz="4" w:space="0" w:color="000000" w:themeColor="text1"/>
              <w:right w:val="single" w:sz="4" w:space="0" w:color="000000" w:themeColor="text1"/>
            </w:tcBorders>
            <w:hideMark/>
          </w:tcPr>
          <w:p w14:paraId="6F1C658F" w14:textId="77777777" w:rsidR="003A47D1" w:rsidRDefault="003A47D1">
            <w:pPr>
              <w:pStyle w:val="Tablebody"/>
              <w:tabs>
                <w:tab w:val="left" w:pos="940"/>
                <w:tab w:val="left" w:pos="1140"/>
                <w:tab w:val="left" w:pos="1360"/>
              </w:tabs>
              <w:autoSpaceDE w:val="0"/>
              <w:autoSpaceDN w:val="0"/>
              <w:rPr>
                <w:szCs w:val="20"/>
              </w:rPr>
            </w:pPr>
            <w:r>
              <w:rPr>
                <w:rStyle w:val="ISOCode"/>
                <w:szCs w:val="20"/>
              </w:rPr>
              <w:t>scheme_id_uri</w:t>
            </w:r>
          </w:p>
        </w:tc>
        <w:tc>
          <w:tcPr>
            <w:tcW w:w="5527" w:type="dxa"/>
            <w:tcBorders>
              <w:top w:val="single" w:sz="12" w:space="0" w:color="auto"/>
              <w:left w:val="single" w:sz="4" w:space="0" w:color="000000" w:themeColor="text1"/>
              <w:bottom w:val="single" w:sz="4" w:space="0" w:color="000000" w:themeColor="text1"/>
              <w:right w:val="single" w:sz="12" w:space="0" w:color="auto"/>
            </w:tcBorders>
            <w:hideMark/>
          </w:tcPr>
          <w:p w14:paraId="2F710441" w14:textId="6E078F2E" w:rsidR="003A47D1" w:rsidRDefault="003A47D1">
            <w:pPr>
              <w:pStyle w:val="Tablebody"/>
              <w:tabs>
                <w:tab w:val="left" w:pos="940"/>
                <w:tab w:val="left" w:pos="1140"/>
                <w:tab w:val="left" w:pos="1360"/>
              </w:tabs>
              <w:autoSpaceDE w:val="0"/>
              <w:autoSpaceDN w:val="0"/>
              <w:rPr>
                <w:rStyle w:val="ISOCode"/>
              </w:rPr>
            </w:pPr>
            <w:r>
              <w:rPr>
                <w:rStyle w:val="ISOCode"/>
                <w:szCs w:val="20"/>
              </w:rPr>
              <w:t>"urn:mpeg:dash:event:alternative:202</w:t>
            </w:r>
            <w:r w:rsidR="005B5996">
              <w:rPr>
                <w:rStyle w:val="ISOCode"/>
                <w:szCs w:val="20"/>
              </w:rPr>
              <w:t>2</w:t>
            </w:r>
            <w:r>
              <w:rPr>
                <w:rStyle w:val="ISOCode"/>
                <w:szCs w:val="20"/>
              </w:rPr>
              <w:t>"</w:t>
            </w:r>
          </w:p>
        </w:tc>
      </w:tr>
      <w:tr w:rsidR="003A47D1" w14:paraId="68137C91" w14:textId="77777777" w:rsidTr="004A471E">
        <w:trPr>
          <w:cantSplit/>
        </w:trPr>
        <w:tc>
          <w:tcPr>
            <w:tcW w:w="3516" w:type="dxa"/>
            <w:tcBorders>
              <w:top w:val="single" w:sz="4" w:space="0" w:color="000000" w:themeColor="text1"/>
              <w:left w:val="single" w:sz="12" w:space="0" w:color="000000" w:themeColor="text1"/>
              <w:bottom w:val="single" w:sz="4" w:space="0" w:color="000000" w:themeColor="text1"/>
              <w:right w:val="single" w:sz="4" w:space="0" w:color="000000" w:themeColor="text1"/>
            </w:tcBorders>
            <w:hideMark/>
          </w:tcPr>
          <w:p w14:paraId="76004EBE" w14:textId="77777777" w:rsidR="003A47D1" w:rsidRDefault="003A47D1">
            <w:pPr>
              <w:pStyle w:val="Tablebody"/>
              <w:tabs>
                <w:tab w:val="left" w:pos="940"/>
                <w:tab w:val="left" w:pos="1140"/>
                <w:tab w:val="left" w:pos="1360"/>
              </w:tabs>
              <w:autoSpaceDE w:val="0"/>
              <w:autoSpaceDN w:val="0"/>
              <w:rPr>
                <w:rStyle w:val="ISOCode"/>
                <w:szCs w:val="20"/>
              </w:rPr>
            </w:pPr>
            <w:r>
              <w:rPr>
                <w:rStyle w:val="ISOCode"/>
                <w:szCs w:val="20"/>
              </w:rPr>
              <w:t>value</w:t>
            </w:r>
          </w:p>
        </w:tc>
        <w:tc>
          <w:tcPr>
            <w:tcW w:w="5527" w:type="dxa"/>
            <w:tcBorders>
              <w:top w:val="single" w:sz="4" w:space="0" w:color="000000" w:themeColor="text1"/>
              <w:left w:val="single" w:sz="4" w:space="0" w:color="000000" w:themeColor="text1"/>
              <w:bottom w:val="single" w:sz="4" w:space="0" w:color="000000" w:themeColor="text1"/>
              <w:right w:val="single" w:sz="12" w:space="0" w:color="000000" w:themeColor="text1"/>
            </w:tcBorders>
            <w:hideMark/>
          </w:tcPr>
          <w:p w14:paraId="04D9D693" w14:textId="473AF4EB" w:rsidR="003A47D1" w:rsidRDefault="003A47D1" w:rsidP="003A47D1">
            <w:pPr>
              <w:pStyle w:val="Tablebody"/>
              <w:numPr>
                <w:ilvl w:val="1"/>
                <w:numId w:val="102"/>
              </w:numPr>
              <w:tabs>
                <w:tab w:val="left" w:pos="403"/>
                <w:tab w:val="left" w:pos="940"/>
                <w:tab w:val="left" w:pos="1140"/>
                <w:tab w:val="left" w:pos="1360"/>
              </w:tabs>
              <w:autoSpaceDE w:val="0"/>
              <w:autoSpaceDN w:val="0"/>
              <w:spacing w:line="240" w:lineRule="atLeast"/>
              <w:ind w:left="339"/>
              <w:rPr>
                <w:rFonts w:asciiTheme="minorHAnsi" w:hAnsiTheme="minorHAnsi" w:cstheme="minorBidi"/>
              </w:rPr>
            </w:pPr>
            <w:r>
              <w:rPr>
                <w:szCs w:val="20"/>
              </w:rPr>
              <w:t>“replace</w:t>
            </w:r>
            <w:r w:rsidR="007D1998">
              <w:rPr>
                <w:szCs w:val="20"/>
              </w:rPr>
              <w:t>”:</w:t>
            </w:r>
            <w:r>
              <w:rPr>
                <w:szCs w:val="20"/>
              </w:rPr>
              <w:t xml:space="preserve"> to return to </w:t>
            </w:r>
            <w:r w:rsidR="007D1998" w:rsidRPr="00DD47E4">
              <w:rPr>
                <w:szCs w:val="20"/>
              </w:rPr>
              <w:t>(</w:t>
            </w:r>
            <w:r>
              <w:rPr>
                <w:szCs w:val="20"/>
              </w:rPr>
              <w:t xml:space="preserve">the </w:t>
            </w:r>
            <w:r w:rsidR="007D1998" w:rsidRPr="00DD47E4">
              <w:rPr>
                <w:szCs w:val="20"/>
              </w:rPr>
              <w:t xml:space="preserve">time in </w:t>
            </w:r>
            <w:r>
              <w:rPr>
                <w:szCs w:val="20"/>
              </w:rPr>
              <w:t xml:space="preserve">Media Presentation </w:t>
            </w:r>
            <w:r w:rsidR="007D1998" w:rsidRPr="00DD47E4">
              <w:rPr>
                <w:szCs w:val="20"/>
              </w:rPr>
              <w:t>in which the playback is being switched to the alternative Presentation + the alternative Media Presentation duration)</w:t>
            </w:r>
            <w:r w:rsidR="007D1998">
              <w:rPr>
                <w:szCs w:val="20"/>
              </w:rPr>
              <w:t xml:space="preserve"> or the end of Media Presentation whichever is earlier.</w:t>
            </w:r>
          </w:p>
          <w:p w14:paraId="34096925" w14:textId="3BD2B6B6" w:rsidR="003A47D1" w:rsidRDefault="007D1998" w:rsidP="003A47D1">
            <w:pPr>
              <w:pStyle w:val="Tablebody"/>
              <w:numPr>
                <w:ilvl w:val="1"/>
                <w:numId w:val="102"/>
              </w:numPr>
              <w:tabs>
                <w:tab w:val="left" w:pos="403"/>
                <w:tab w:val="left" w:pos="940"/>
                <w:tab w:val="left" w:pos="1140"/>
                <w:tab w:val="left" w:pos="1360"/>
              </w:tabs>
              <w:autoSpaceDE w:val="0"/>
              <w:autoSpaceDN w:val="0"/>
              <w:spacing w:line="240" w:lineRule="atLeast"/>
              <w:ind w:left="339"/>
              <w:rPr>
                <w:szCs w:val="20"/>
              </w:rPr>
            </w:pPr>
            <w:r>
              <w:rPr>
                <w:szCs w:val="20"/>
              </w:rPr>
              <w:t xml:space="preserve"> </w:t>
            </w:r>
            <w:r w:rsidR="003A47D1">
              <w:rPr>
                <w:szCs w:val="20"/>
              </w:rPr>
              <w:t>“insert</w:t>
            </w:r>
            <w:r>
              <w:rPr>
                <w:szCs w:val="20"/>
              </w:rPr>
              <w:t>”:</w:t>
            </w:r>
            <w:r w:rsidR="003A47D1">
              <w:rPr>
                <w:szCs w:val="20"/>
              </w:rPr>
              <w:t xml:space="preserve"> to return to the moment in Media Presentation that the playback is switched to the alternative Media Presentation</w:t>
            </w:r>
          </w:p>
        </w:tc>
      </w:tr>
      <w:tr w:rsidR="003A47D1" w14:paraId="64F136F3" w14:textId="77777777" w:rsidTr="004A471E">
        <w:trPr>
          <w:cantSplit/>
        </w:trPr>
        <w:tc>
          <w:tcPr>
            <w:tcW w:w="3516" w:type="dxa"/>
            <w:tcBorders>
              <w:top w:val="single" w:sz="4" w:space="0" w:color="000000" w:themeColor="text1"/>
              <w:left w:val="single" w:sz="12" w:space="0" w:color="000000" w:themeColor="text1"/>
              <w:bottom w:val="single" w:sz="4" w:space="0" w:color="000000" w:themeColor="text1"/>
              <w:right w:val="single" w:sz="4" w:space="0" w:color="000000" w:themeColor="text1"/>
            </w:tcBorders>
            <w:hideMark/>
          </w:tcPr>
          <w:p w14:paraId="4E9EB57F" w14:textId="77777777" w:rsidR="003A47D1" w:rsidRDefault="003A47D1">
            <w:pPr>
              <w:pStyle w:val="Tablebody"/>
              <w:tabs>
                <w:tab w:val="left" w:pos="940"/>
                <w:tab w:val="left" w:pos="1140"/>
                <w:tab w:val="left" w:pos="1360"/>
              </w:tabs>
              <w:autoSpaceDE w:val="0"/>
              <w:autoSpaceDN w:val="0"/>
              <w:rPr>
                <w:rStyle w:val="ISOCode"/>
              </w:rPr>
            </w:pPr>
            <w:r>
              <w:rPr>
                <w:rStyle w:val="ISOCode"/>
                <w:szCs w:val="20"/>
              </w:rPr>
              <w:t>presentation_time_delta/</w:t>
            </w:r>
          </w:p>
          <w:p w14:paraId="39A5956A" w14:textId="77777777" w:rsidR="003A47D1" w:rsidRDefault="003A47D1">
            <w:pPr>
              <w:pStyle w:val="Tablebody"/>
              <w:tabs>
                <w:tab w:val="left" w:pos="940"/>
                <w:tab w:val="left" w:pos="1140"/>
                <w:tab w:val="left" w:pos="1360"/>
              </w:tabs>
              <w:autoSpaceDE w:val="0"/>
              <w:autoSpaceDN w:val="0"/>
              <w:rPr>
                <w:rStyle w:val="ISOCodebold"/>
              </w:rPr>
            </w:pPr>
            <w:r>
              <w:rPr>
                <w:rStyle w:val="ISOCode"/>
                <w:szCs w:val="20"/>
              </w:rPr>
              <w:t>prsentation_time</w:t>
            </w:r>
          </w:p>
        </w:tc>
        <w:tc>
          <w:tcPr>
            <w:tcW w:w="5527" w:type="dxa"/>
            <w:tcBorders>
              <w:top w:val="single" w:sz="4" w:space="0" w:color="000000" w:themeColor="text1"/>
              <w:left w:val="single" w:sz="4" w:space="0" w:color="000000" w:themeColor="text1"/>
              <w:bottom w:val="single" w:sz="4" w:space="0" w:color="000000" w:themeColor="text1"/>
              <w:right w:val="single" w:sz="12" w:space="0" w:color="000000" w:themeColor="text1"/>
            </w:tcBorders>
            <w:hideMark/>
          </w:tcPr>
          <w:p w14:paraId="2061D9E7" w14:textId="3CD7F816" w:rsidR="003A47D1" w:rsidRPr="004A471E" w:rsidRDefault="003A47D1">
            <w:pPr>
              <w:pStyle w:val="Tablebody"/>
              <w:tabs>
                <w:tab w:val="left" w:pos="940"/>
                <w:tab w:val="left" w:pos="1140"/>
                <w:tab w:val="left" w:pos="1360"/>
              </w:tabs>
              <w:autoSpaceDE w:val="0"/>
              <w:autoSpaceDN w:val="0"/>
            </w:pPr>
            <w:r>
              <w:rPr>
                <w:szCs w:val="20"/>
              </w:rPr>
              <w:t xml:space="preserve">The offset in which the </w:t>
            </w:r>
            <w:r w:rsidR="007D1998">
              <w:rPr>
                <w:szCs w:val="20"/>
              </w:rPr>
              <w:t>event for</w:t>
            </w:r>
            <w:r>
              <w:rPr>
                <w:szCs w:val="20"/>
              </w:rPr>
              <w:t xml:space="preserve"> Media Presentation </w:t>
            </w:r>
            <w:r w:rsidR="007D1998">
              <w:rPr>
                <w:rFonts w:eastAsia="MS Mincho"/>
              </w:rPr>
              <w:t>Insertion</w:t>
            </w:r>
            <w:r w:rsidR="007D1998">
              <w:rPr>
                <w:szCs w:val="20"/>
              </w:rPr>
              <w:t xml:space="preserve"> becomes active.</w:t>
            </w:r>
            <w:r>
              <w:rPr>
                <w:szCs w:val="20"/>
              </w:rPr>
              <w:t xml:space="preserve"> The anchor for each offset parameter is defined in 5.10.3.2 accordingly.</w:t>
            </w:r>
          </w:p>
        </w:tc>
      </w:tr>
      <w:tr w:rsidR="003A47D1" w14:paraId="6F022062" w14:textId="77777777" w:rsidTr="004A471E">
        <w:trPr>
          <w:cantSplit/>
        </w:trPr>
        <w:tc>
          <w:tcPr>
            <w:tcW w:w="3516" w:type="dxa"/>
            <w:tcBorders>
              <w:top w:val="single" w:sz="4" w:space="0" w:color="000000" w:themeColor="text1"/>
              <w:left w:val="single" w:sz="12" w:space="0" w:color="000000" w:themeColor="text1"/>
              <w:bottom w:val="single" w:sz="4" w:space="0" w:color="000000" w:themeColor="text1"/>
              <w:right w:val="single" w:sz="4" w:space="0" w:color="000000" w:themeColor="text1"/>
            </w:tcBorders>
            <w:hideMark/>
          </w:tcPr>
          <w:p w14:paraId="14D605C9" w14:textId="77777777" w:rsidR="003A47D1" w:rsidRDefault="003A47D1">
            <w:pPr>
              <w:pStyle w:val="Tablebody"/>
              <w:tabs>
                <w:tab w:val="left" w:pos="940"/>
                <w:tab w:val="left" w:pos="1140"/>
                <w:tab w:val="left" w:pos="1360"/>
              </w:tabs>
              <w:autoSpaceDE w:val="0"/>
              <w:autoSpaceDN w:val="0"/>
              <w:rPr>
                <w:rStyle w:val="ISOCodebold"/>
                <w:bCs/>
              </w:rPr>
            </w:pPr>
            <w:r>
              <w:rPr>
                <w:rStyle w:val="ISOCodebold"/>
                <w:bCs/>
                <w:szCs w:val="20"/>
              </w:rPr>
              <w:t>event_duration</w:t>
            </w:r>
          </w:p>
        </w:tc>
        <w:tc>
          <w:tcPr>
            <w:tcW w:w="5527" w:type="dxa"/>
            <w:tcBorders>
              <w:top w:val="single" w:sz="4" w:space="0" w:color="000000" w:themeColor="text1"/>
              <w:left w:val="single" w:sz="4" w:space="0" w:color="000000" w:themeColor="text1"/>
              <w:bottom w:val="single" w:sz="4" w:space="0" w:color="000000" w:themeColor="text1"/>
              <w:right w:val="single" w:sz="12" w:space="0" w:color="000000" w:themeColor="text1"/>
            </w:tcBorders>
            <w:hideMark/>
          </w:tcPr>
          <w:p w14:paraId="71A8AD02" w14:textId="05329A21" w:rsidR="003A47D1" w:rsidRPr="004A471E" w:rsidRDefault="003A47D1">
            <w:pPr>
              <w:pStyle w:val="Tablebody"/>
              <w:tabs>
                <w:tab w:val="left" w:pos="940"/>
                <w:tab w:val="left" w:pos="1140"/>
                <w:tab w:val="left" w:pos="1360"/>
              </w:tabs>
              <w:autoSpaceDE w:val="0"/>
              <w:autoSpaceDN w:val="0"/>
            </w:pPr>
            <w:r>
              <w:rPr>
                <w:szCs w:val="20"/>
              </w:rPr>
              <w:t xml:space="preserve">The duration in which the </w:t>
            </w:r>
            <w:r w:rsidR="007D1998">
              <w:rPr>
                <w:szCs w:val="20"/>
              </w:rPr>
              <w:t xml:space="preserve">event for </w:t>
            </w:r>
            <w:r w:rsidR="007D1998">
              <w:rPr>
                <w:rFonts w:eastAsia="MS Mincho"/>
              </w:rPr>
              <w:t>Media Presentation Insertion</w:t>
            </w:r>
            <w:r>
              <w:rPr>
                <w:szCs w:val="20"/>
              </w:rPr>
              <w:t xml:space="preserve"> is </w:t>
            </w:r>
            <w:r w:rsidR="007D1998">
              <w:rPr>
                <w:rFonts w:eastAsia="MS Mincho"/>
              </w:rPr>
              <w:t>active</w:t>
            </w:r>
            <w:r>
              <w:rPr>
                <w:szCs w:val="20"/>
              </w:rPr>
              <w:t>.</w:t>
            </w:r>
          </w:p>
        </w:tc>
      </w:tr>
      <w:tr w:rsidR="003A47D1" w14:paraId="0855AAD7" w14:textId="77777777" w:rsidTr="004A471E">
        <w:trPr>
          <w:cantSplit/>
        </w:trPr>
        <w:tc>
          <w:tcPr>
            <w:tcW w:w="3516" w:type="dxa"/>
            <w:tcBorders>
              <w:top w:val="single" w:sz="4" w:space="0" w:color="000000" w:themeColor="text1"/>
              <w:left w:val="single" w:sz="12" w:space="0" w:color="auto"/>
              <w:bottom w:val="single" w:sz="12" w:space="0" w:color="auto"/>
              <w:right w:val="single" w:sz="4" w:space="0" w:color="000000" w:themeColor="text1"/>
            </w:tcBorders>
            <w:hideMark/>
          </w:tcPr>
          <w:p w14:paraId="3FA136C7" w14:textId="77777777" w:rsidR="003A47D1" w:rsidRDefault="003A47D1">
            <w:pPr>
              <w:pStyle w:val="Tablebody"/>
              <w:tabs>
                <w:tab w:val="left" w:pos="940"/>
                <w:tab w:val="left" w:pos="1140"/>
                <w:tab w:val="left" w:pos="1360"/>
              </w:tabs>
              <w:autoSpaceDE w:val="0"/>
              <w:autoSpaceDN w:val="0"/>
              <w:rPr>
                <w:rStyle w:val="ISOCodebold"/>
                <w:bCs/>
              </w:rPr>
            </w:pPr>
            <w:r>
              <w:rPr>
                <w:rStyle w:val="ISOCodebold"/>
                <w:bCs/>
                <w:szCs w:val="20"/>
              </w:rPr>
              <w:t>message_data</w:t>
            </w:r>
          </w:p>
        </w:tc>
        <w:tc>
          <w:tcPr>
            <w:tcW w:w="5527" w:type="dxa"/>
            <w:tcBorders>
              <w:top w:val="single" w:sz="4" w:space="0" w:color="000000" w:themeColor="text1"/>
              <w:left w:val="single" w:sz="4" w:space="0" w:color="000000" w:themeColor="text1"/>
              <w:bottom w:val="single" w:sz="12" w:space="0" w:color="auto"/>
              <w:right w:val="single" w:sz="12" w:space="0" w:color="auto"/>
            </w:tcBorders>
          </w:tcPr>
          <w:p w14:paraId="26BF4EC8" w14:textId="77777777" w:rsidR="003A47D1" w:rsidRDefault="003A47D1">
            <w:pPr>
              <w:pStyle w:val="Tablebody"/>
              <w:tabs>
                <w:tab w:val="left" w:pos="940"/>
                <w:tab w:val="left" w:pos="1140"/>
                <w:tab w:val="left" w:pos="1360"/>
              </w:tabs>
              <w:autoSpaceDE w:val="0"/>
              <w:autoSpaceDN w:val="0"/>
              <w:rPr>
                <w:rFonts w:asciiTheme="minorHAnsi" w:hAnsiTheme="minorHAnsi" w:cstheme="minorBidi"/>
              </w:rPr>
            </w:pPr>
            <w:r>
              <w:rPr>
                <w:szCs w:val="20"/>
              </w:rPr>
              <w:t>The MPD URL of the alternative Media Presentation.</w:t>
            </w:r>
          </w:p>
          <w:p w14:paraId="143E0402" w14:textId="77777777" w:rsidR="003A47D1" w:rsidRDefault="003A47D1">
            <w:pPr>
              <w:pStyle w:val="Tablebody"/>
              <w:tabs>
                <w:tab w:val="left" w:pos="940"/>
                <w:tab w:val="left" w:pos="1140"/>
                <w:tab w:val="left" w:pos="1360"/>
              </w:tabs>
              <w:autoSpaceDE w:val="0"/>
              <w:autoSpaceDN w:val="0"/>
              <w:rPr>
                <w:szCs w:val="20"/>
              </w:rPr>
            </w:pPr>
          </w:p>
          <w:p w14:paraId="2A2C80CB" w14:textId="77777777" w:rsidR="003A47D1" w:rsidRDefault="003A47D1">
            <w:pPr>
              <w:pStyle w:val="Tablebody"/>
              <w:tabs>
                <w:tab w:val="left" w:pos="940"/>
                <w:tab w:val="left" w:pos="1140"/>
                <w:tab w:val="left" w:pos="1360"/>
              </w:tabs>
              <w:autoSpaceDE w:val="0"/>
              <w:autoSpaceDN w:val="0"/>
              <w:rPr>
                <w:szCs w:val="20"/>
              </w:rPr>
            </w:pPr>
            <w:r>
              <w:rPr>
                <w:szCs w:val="20"/>
              </w:rPr>
              <w:t>If this URL does not resolve to a valid MPD, the playback is continued with the main Media Presentation.</w:t>
            </w:r>
          </w:p>
        </w:tc>
      </w:tr>
    </w:tbl>
    <w:p w14:paraId="4B01E7FA" w14:textId="232D4541" w:rsidR="000D6B8D" w:rsidRPr="004A471E" w:rsidRDefault="000D6B8D" w:rsidP="0061788F">
      <w:pPr>
        <w:pStyle w:val="Normal-1"/>
        <w:ind w:left="0"/>
        <w:rPr>
          <w:lang w:val="en-GB"/>
        </w:rPr>
      </w:pPr>
    </w:p>
    <w:p w14:paraId="1B1E87DC" w14:textId="66A58E31" w:rsidR="000D6B8D" w:rsidRPr="004A471E" w:rsidRDefault="000D6B8D" w:rsidP="000D6B8D">
      <w:pPr>
        <w:rPr>
          <w:rFonts w:ascii="Cambria" w:hAnsi="Cambria"/>
          <w:i/>
          <w:color w:val="000000" w:themeColor="text1"/>
          <w:sz w:val="22"/>
          <w:u w:val="single"/>
          <w:lang w:val="en-GB"/>
        </w:rPr>
      </w:pPr>
      <w:r w:rsidRPr="004A471E">
        <w:rPr>
          <w:rFonts w:ascii="Cambria" w:hAnsi="Cambria"/>
          <w:i/>
          <w:color w:val="000000" w:themeColor="text1"/>
          <w:sz w:val="22"/>
          <w:u w:val="single"/>
          <w:lang w:val="en-GB"/>
        </w:rPr>
        <w:t>A.</w:t>
      </w:r>
      <w:r w:rsidR="009B31CE">
        <w:rPr>
          <w:rFonts w:ascii="Cambria" w:hAnsi="Cambria"/>
          <w:i/>
          <w:iCs/>
          <w:color w:val="000000" w:themeColor="text1"/>
          <w:sz w:val="22"/>
          <w:u w:val="single"/>
          <w:lang w:val="en-GB"/>
        </w:rPr>
        <w:t>14</w:t>
      </w:r>
    </w:p>
    <w:p w14:paraId="2039522A" w14:textId="77777777" w:rsidR="004A471E" w:rsidRPr="009B31CE" w:rsidRDefault="00F9679D" w:rsidP="00F015B0">
      <w:pPr>
        <w:pStyle w:val="Heading3"/>
        <w:numPr>
          <w:ilvl w:val="0"/>
          <w:numId w:val="0"/>
        </w:numPr>
        <w:tabs>
          <w:tab w:val="left" w:pos="400"/>
          <w:tab w:val="left" w:pos="560"/>
          <w:tab w:val="left" w:pos="720"/>
        </w:tabs>
        <w:adjustRightInd w:val="0"/>
        <w:rPr>
          <w:rFonts w:ascii="Cambria" w:hAnsi="Cambria"/>
          <w:b w:val="0"/>
          <w:bCs w:val="0"/>
          <w:i/>
          <w:color w:val="000000" w:themeColor="text1"/>
          <w:sz w:val="22"/>
          <w:szCs w:val="22"/>
          <w:u w:val="single"/>
          <w:lang w:val="en-GB"/>
        </w:rPr>
      </w:pPr>
      <w:r w:rsidRPr="009B31CE">
        <w:rPr>
          <w:rFonts w:ascii="Cambria" w:hAnsi="Cambria"/>
          <w:b w:val="0"/>
          <w:bCs w:val="0"/>
          <w:i/>
          <w:color w:val="000000" w:themeColor="text1"/>
          <w:sz w:val="22"/>
          <w:szCs w:val="22"/>
          <w:u w:val="single"/>
          <w:lang w:val="en-GB"/>
        </w:rPr>
        <w:t>Add the following subclause after A.13.12 and before Annex B:</w:t>
      </w:r>
    </w:p>
    <w:p w14:paraId="057D8D4F" w14:textId="4BDE0A2E" w:rsidR="006F53AB" w:rsidRPr="004A471E" w:rsidRDefault="00657024" w:rsidP="00F015B0">
      <w:pPr>
        <w:pStyle w:val="Heading3"/>
        <w:numPr>
          <w:ilvl w:val="0"/>
          <w:numId w:val="0"/>
        </w:numPr>
        <w:tabs>
          <w:tab w:val="left" w:pos="400"/>
          <w:tab w:val="left" w:pos="560"/>
          <w:tab w:val="left" w:pos="720"/>
        </w:tabs>
        <w:adjustRightInd w:val="0"/>
        <w:rPr>
          <w:color w:val="000000" w:themeColor="text1"/>
        </w:rPr>
      </w:pPr>
      <w:r w:rsidRPr="004A471E">
        <w:rPr>
          <w:color w:val="000000" w:themeColor="text1"/>
          <w:lang w:val="en-GB"/>
        </w:rPr>
        <w:t>A.1</w:t>
      </w:r>
      <w:r w:rsidR="00070ABE" w:rsidRPr="004A471E">
        <w:rPr>
          <w:color w:val="000000" w:themeColor="text1"/>
          <w:lang w:val="en-GB"/>
        </w:rPr>
        <w:t>4</w:t>
      </w:r>
      <w:r w:rsidRPr="004A471E">
        <w:rPr>
          <w:color w:val="000000" w:themeColor="text1"/>
        </w:rPr>
        <w:tab/>
      </w:r>
      <w:r w:rsidR="00070ABE" w:rsidRPr="004A471E">
        <w:rPr>
          <w:color w:val="000000" w:themeColor="text1"/>
          <w:lang w:val="en-US"/>
        </w:rPr>
        <w:t xml:space="preserve">Alternative </w:t>
      </w:r>
      <w:r w:rsidR="00DD5FAF" w:rsidRPr="004A471E">
        <w:rPr>
          <w:color w:val="000000" w:themeColor="text1"/>
          <w:lang w:val="en-US"/>
        </w:rPr>
        <w:t>MPD event</w:t>
      </w:r>
      <w:r w:rsidR="00070ABE" w:rsidRPr="004A471E">
        <w:rPr>
          <w:color w:val="000000" w:themeColor="text1"/>
          <w:lang w:val="en-US"/>
        </w:rPr>
        <w:t xml:space="preserve"> </w:t>
      </w:r>
      <w:r w:rsidR="00070ABE" w:rsidRPr="004A471E">
        <w:rPr>
          <w:color w:val="000000" w:themeColor="text1"/>
        </w:rPr>
        <w:t>post-processing model</w:t>
      </w:r>
    </w:p>
    <w:p w14:paraId="1C5FCD00" w14:textId="77777777" w:rsidR="00070ABE" w:rsidRDefault="00070ABE" w:rsidP="00070ABE">
      <w:r w:rsidRPr="004A471E">
        <w:rPr>
          <w:color w:val="000000" w:themeColor="text1"/>
        </w:rPr>
        <w:t>The Alternative MPD event is processed and dispatched according to clause A.13. This clause defines the po</w:t>
      </w:r>
      <w:r>
        <w:t>st-processing of this event after being dispatched. This clause is informative and is intended to show the expected behavior from the DASH client.</w:t>
      </w:r>
    </w:p>
    <w:p w14:paraId="4546BCD9" w14:textId="67558E02" w:rsidR="00070ABE" w:rsidRDefault="00070ABE" w:rsidP="006F53AB">
      <w:r>
        <w:t xml:space="preserve">The post-processing procedure of the event relies on the parameters shown in Table </w:t>
      </w:r>
      <w:r w:rsidR="00DD5FAF">
        <w:t>A.</w:t>
      </w:r>
      <w:r w:rsidR="00F9679D">
        <w:t>4</w:t>
      </w:r>
      <w:r>
        <w:t>.</w:t>
      </w:r>
    </w:p>
    <w:p w14:paraId="45C79E75" w14:textId="5835C255" w:rsidR="00070ABE" w:rsidRDefault="00070ABE" w:rsidP="00DD5FAF">
      <w:pPr>
        <w:pStyle w:val="AnnexTableTitle"/>
        <w:numPr>
          <w:ilvl w:val="0"/>
          <w:numId w:val="0"/>
        </w:numPr>
        <w:ind w:left="360" w:hanging="360"/>
      </w:pPr>
      <w:bookmarkStart w:id="17" w:name="_Ref71518729"/>
      <w:r>
        <w:lastRenderedPageBreak/>
        <w:t>Table</w:t>
      </w:r>
      <w:r w:rsidR="00DD5FAF">
        <w:t xml:space="preserve"> A.</w:t>
      </w:r>
      <w:r w:rsidR="00F9679D">
        <w:t>4</w:t>
      </w:r>
      <w:r>
        <w:t xml:space="preserve"> Event/timed metadata API parameters and datatypes</w:t>
      </w:r>
      <w:bookmarkEnd w:id="17"/>
    </w:p>
    <w:tbl>
      <w:tblPr>
        <w:tblW w:w="9090" w:type="dxa"/>
        <w:jc w:val="center"/>
        <w:tblLayout w:type="fixed"/>
        <w:tblCellMar>
          <w:left w:w="0" w:type="dxa"/>
          <w:right w:w="0" w:type="dxa"/>
        </w:tblCellMar>
        <w:tblLook w:val="04A0" w:firstRow="1" w:lastRow="0" w:firstColumn="1" w:lastColumn="0" w:noHBand="0" w:noVBand="1"/>
      </w:tblPr>
      <w:tblGrid>
        <w:gridCol w:w="1980"/>
        <w:gridCol w:w="1890"/>
        <w:gridCol w:w="1710"/>
        <w:gridCol w:w="3510"/>
      </w:tblGrid>
      <w:tr w:rsidR="00070ABE" w14:paraId="2C56AC7E" w14:textId="77777777" w:rsidTr="00F72449">
        <w:trPr>
          <w:trHeight w:val="615"/>
          <w:tblHeader/>
          <w:jc w:val="center"/>
        </w:trPr>
        <w:tc>
          <w:tcPr>
            <w:tcW w:w="1980" w:type="dxa"/>
            <w:tcBorders>
              <w:top w:val="single" w:sz="8" w:space="0" w:color="000000"/>
              <w:left w:val="single" w:sz="8" w:space="0" w:color="000000"/>
              <w:bottom w:val="single" w:sz="8" w:space="0" w:color="000000"/>
              <w:right w:val="nil"/>
            </w:tcBorders>
            <w:tcMar>
              <w:top w:w="0" w:type="dxa"/>
              <w:left w:w="108" w:type="dxa"/>
              <w:bottom w:w="0" w:type="dxa"/>
              <w:right w:w="108" w:type="dxa"/>
            </w:tcMar>
            <w:vAlign w:val="center"/>
            <w:hideMark/>
          </w:tcPr>
          <w:p w14:paraId="1616CF3D" w14:textId="77777777" w:rsidR="00070ABE" w:rsidRDefault="00070ABE" w:rsidP="00F72449">
            <w:pPr>
              <w:pStyle w:val="Tableheader"/>
              <w:autoSpaceDE w:val="0"/>
              <w:autoSpaceDN w:val="0"/>
              <w:rPr>
                <w:b/>
                <w:bCs/>
              </w:rPr>
            </w:pPr>
            <w:r>
              <w:rPr>
                <w:b/>
                <w:bCs/>
              </w:rPr>
              <w:t xml:space="preserve">API Parameter </w:t>
            </w:r>
          </w:p>
        </w:tc>
        <w:tc>
          <w:tcPr>
            <w:tcW w:w="1890" w:type="dxa"/>
            <w:tcBorders>
              <w:top w:val="single" w:sz="8" w:space="0" w:color="000000"/>
              <w:left w:val="single" w:sz="8" w:space="0" w:color="000000"/>
              <w:bottom w:val="single" w:sz="8" w:space="0" w:color="000000"/>
              <w:right w:val="nil"/>
            </w:tcBorders>
            <w:tcMar>
              <w:top w:w="0" w:type="dxa"/>
              <w:left w:w="108" w:type="dxa"/>
              <w:bottom w:w="0" w:type="dxa"/>
              <w:right w:w="108" w:type="dxa"/>
            </w:tcMar>
            <w:vAlign w:val="center"/>
            <w:hideMark/>
          </w:tcPr>
          <w:p w14:paraId="04191DBF" w14:textId="77777777" w:rsidR="00070ABE" w:rsidRDefault="00070ABE" w:rsidP="00F72449">
            <w:pPr>
              <w:pStyle w:val="Tableheader"/>
              <w:autoSpaceDE w:val="0"/>
              <w:autoSpaceDN w:val="0"/>
              <w:jc w:val="center"/>
              <w:rPr>
                <w:b/>
                <w:bCs/>
              </w:rPr>
            </w:pPr>
            <w:r>
              <w:rPr>
                <w:b/>
                <w:bCs/>
              </w:rPr>
              <w:t>MPD event</w:t>
            </w:r>
          </w:p>
        </w:tc>
        <w:tc>
          <w:tcPr>
            <w:tcW w:w="1710" w:type="dxa"/>
            <w:tcBorders>
              <w:top w:val="single" w:sz="8" w:space="0" w:color="000000"/>
              <w:left w:val="single" w:sz="8" w:space="0" w:color="000000"/>
              <w:bottom w:val="single" w:sz="8" w:space="0" w:color="000000"/>
              <w:right w:val="single" w:sz="8" w:space="0" w:color="000000"/>
            </w:tcBorders>
            <w:vAlign w:val="center"/>
            <w:hideMark/>
          </w:tcPr>
          <w:p w14:paraId="5296DFE8" w14:textId="77777777" w:rsidR="00070ABE" w:rsidRDefault="00070ABE" w:rsidP="00F72449">
            <w:pPr>
              <w:pStyle w:val="Tableheader"/>
              <w:autoSpaceDE w:val="0"/>
              <w:autoSpaceDN w:val="0"/>
              <w:jc w:val="center"/>
              <w:rPr>
                <w:b/>
                <w:bCs/>
              </w:rPr>
            </w:pPr>
            <w:r>
              <w:rPr>
                <w:b/>
                <w:bCs/>
              </w:rPr>
              <w:t>Inband event</w:t>
            </w:r>
          </w:p>
        </w:tc>
        <w:tc>
          <w:tcPr>
            <w:tcW w:w="3510" w:type="dxa"/>
            <w:tcBorders>
              <w:top w:val="single" w:sz="8" w:space="0" w:color="000000"/>
              <w:left w:val="single" w:sz="8" w:space="0" w:color="000000"/>
              <w:bottom w:val="single" w:sz="8" w:space="0" w:color="000000"/>
              <w:right w:val="single" w:sz="4" w:space="0" w:color="auto"/>
            </w:tcBorders>
            <w:tcMar>
              <w:top w:w="0" w:type="dxa"/>
              <w:left w:w="108" w:type="dxa"/>
              <w:bottom w:w="0" w:type="dxa"/>
              <w:right w:w="108" w:type="dxa"/>
            </w:tcMar>
            <w:vAlign w:val="center"/>
            <w:hideMark/>
          </w:tcPr>
          <w:p w14:paraId="0118B7FA" w14:textId="77777777" w:rsidR="00070ABE" w:rsidRDefault="00070ABE" w:rsidP="00F72449">
            <w:pPr>
              <w:pStyle w:val="Tableheader"/>
              <w:autoSpaceDE w:val="0"/>
              <w:autoSpaceDN w:val="0"/>
              <w:rPr>
                <w:b/>
                <w:bCs/>
              </w:rPr>
            </w:pPr>
            <w:r>
              <w:rPr>
                <w:b/>
                <w:bCs/>
              </w:rPr>
              <w:t xml:space="preserve">values </w:t>
            </w:r>
          </w:p>
        </w:tc>
      </w:tr>
      <w:tr w:rsidR="00070ABE" w14:paraId="11388A93" w14:textId="77777777" w:rsidTr="00F72449">
        <w:trPr>
          <w:trHeight w:val="315"/>
          <w:tblHeader/>
          <w:jc w:val="center"/>
        </w:trPr>
        <w:tc>
          <w:tcPr>
            <w:tcW w:w="1980"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14:paraId="142419DF" w14:textId="77777777" w:rsidR="00070ABE" w:rsidRDefault="00070ABE" w:rsidP="00F72449">
            <w:pPr>
              <w:pStyle w:val="Tablebody"/>
              <w:autoSpaceDE w:val="0"/>
              <w:autoSpaceDN w:val="0"/>
              <w:rPr>
                <w:rFonts w:ascii="Courier New" w:hAnsi="Courier New" w:cs="Courier New"/>
                <w:sz w:val="16"/>
                <w:szCs w:val="16"/>
              </w:rPr>
            </w:pPr>
            <w:r>
              <w:rPr>
                <w:rFonts w:ascii="Courier New" w:hAnsi="Courier New" w:cs="Courier New"/>
                <w:sz w:val="16"/>
                <w:szCs w:val="16"/>
              </w:rPr>
              <w:t xml:space="preserve">scheme_id </w:t>
            </w:r>
          </w:p>
        </w:tc>
        <w:tc>
          <w:tcPr>
            <w:tcW w:w="1890"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14:paraId="4801328D" w14:textId="77777777" w:rsidR="00070ABE" w:rsidRDefault="00070ABE" w:rsidP="00F72449">
            <w:pPr>
              <w:pStyle w:val="Tablebody"/>
              <w:autoSpaceDE w:val="0"/>
              <w:autoSpaceDN w:val="0"/>
              <w:rPr>
                <w:rFonts w:ascii="Courier New" w:hAnsi="Courier New" w:cs="Courier New"/>
                <w:b/>
                <w:sz w:val="16"/>
                <w:szCs w:val="16"/>
              </w:rPr>
            </w:pPr>
            <w:r>
              <w:rPr>
                <w:rFonts w:ascii="Courier New" w:hAnsi="Courier New" w:cs="Courier New"/>
                <w:b/>
                <w:sz w:val="16"/>
                <w:szCs w:val="16"/>
              </w:rPr>
              <w:t>EventStream</w:t>
            </w:r>
            <w:r>
              <w:rPr>
                <w:rFonts w:ascii="Courier New" w:hAnsi="Courier New" w:cs="Courier New"/>
                <w:sz w:val="16"/>
                <w:szCs w:val="16"/>
              </w:rPr>
              <w:t>@schemeIdUri</w:t>
            </w:r>
            <w:r>
              <w:rPr>
                <w:rFonts w:ascii="Courier New" w:hAnsi="Courier New" w:cs="Courier New"/>
                <w:b/>
                <w:sz w:val="16"/>
                <w:szCs w:val="16"/>
              </w:rPr>
              <w:t xml:space="preserve"> </w:t>
            </w:r>
          </w:p>
        </w:tc>
        <w:tc>
          <w:tcPr>
            <w:tcW w:w="1710" w:type="dxa"/>
            <w:tcBorders>
              <w:top w:val="single" w:sz="8" w:space="0" w:color="000000"/>
              <w:left w:val="single" w:sz="8" w:space="0" w:color="000000"/>
              <w:bottom w:val="single" w:sz="8" w:space="0" w:color="000000"/>
              <w:right w:val="single" w:sz="8" w:space="0" w:color="000000"/>
            </w:tcBorders>
            <w:vAlign w:val="center"/>
            <w:hideMark/>
          </w:tcPr>
          <w:p w14:paraId="70FD25B2" w14:textId="77777777" w:rsidR="00070ABE" w:rsidRDefault="00070ABE" w:rsidP="00F72449">
            <w:pPr>
              <w:pStyle w:val="Tablebody"/>
              <w:autoSpaceDE w:val="0"/>
              <w:autoSpaceDN w:val="0"/>
              <w:rPr>
                <w:rStyle w:val="ISOCode"/>
                <w:bCs/>
                <w:sz w:val="16"/>
              </w:rPr>
            </w:pPr>
            <w:r>
              <w:rPr>
                <w:rFonts w:ascii="Courier New" w:hAnsi="Courier New" w:cs="Courier New"/>
                <w:bCs/>
                <w:sz w:val="16"/>
                <w:szCs w:val="16"/>
              </w:rPr>
              <w:t>scheme_id_uri</w:t>
            </w:r>
          </w:p>
        </w:tc>
        <w:tc>
          <w:tcPr>
            <w:tcW w:w="3510" w:type="dxa"/>
            <w:tcBorders>
              <w:top w:val="single" w:sz="8" w:space="0" w:color="000000"/>
              <w:left w:val="single" w:sz="8" w:space="0" w:color="000000"/>
              <w:bottom w:val="single" w:sz="8" w:space="0" w:color="000000"/>
              <w:right w:val="single" w:sz="4" w:space="0" w:color="auto"/>
            </w:tcBorders>
            <w:tcMar>
              <w:top w:w="0" w:type="dxa"/>
              <w:left w:w="108" w:type="dxa"/>
              <w:bottom w:w="0" w:type="dxa"/>
              <w:right w:w="108" w:type="dxa"/>
            </w:tcMar>
            <w:hideMark/>
          </w:tcPr>
          <w:p w14:paraId="3A9C1759" w14:textId="0A09D448" w:rsidR="00070ABE" w:rsidRDefault="00070ABE" w:rsidP="00F72449">
            <w:pPr>
              <w:pStyle w:val="Tablebody"/>
              <w:autoSpaceDE w:val="0"/>
              <w:autoSpaceDN w:val="0"/>
            </w:pPr>
            <w:r>
              <w:rPr>
                <w:rStyle w:val="ISOCode"/>
                <w:sz w:val="16"/>
                <w:szCs w:val="16"/>
              </w:rPr>
              <w:t>"urn:mpeg:dash:event:alternative:202</w:t>
            </w:r>
            <w:r w:rsidR="005B5996">
              <w:rPr>
                <w:rStyle w:val="ISOCode"/>
                <w:sz w:val="16"/>
                <w:szCs w:val="16"/>
              </w:rPr>
              <w:t>2</w:t>
            </w:r>
            <w:r>
              <w:rPr>
                <w:rStyle w:val="ISOCode"/>
                <w:sz w:val="16"/>
                <w:szCs w:val="16"/>
              </w:rPr>
              <w:t>"</w:t>
            </w:r>
          </w:p>
        </w:tc>
      </w:tr>
      <w:tr w:rsidR="00070ABE" w14:paraId="50A25E4E" w14:textId="77777777" w:rsidTr="00F72449">
        <w:trPr>
          <w:trHeight w:val="315"/>
          <w:tblHeader/>
          <w:jc w:val="center"/>
        </w:trPr>
        <w:tc>
          <w:tcPr>
            <w:tcW w:w="1980"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14:paraId="4128E9B1" w14:textId="77777777" w:rsidR="00070ABE" w:rsidRDefault="00070ABE" w:rsidP="00F72449">
            <w:pPr>
              <w:pStyle w:val="Tablebody"/>
              <w:autoSpaceDE w:val="0"/>
              <w:autoSpaceDN w:val="0"/>
              <w:rPr>
                <w:rFonts w:ascii="Courier New" w:hAnsi="Courier New" w:cs="Courier New"/>
                <w:sz w:val="16"/>
                <w:szCs w:val="16"/>
              </w:rPr>
            </w:pPr>
            <w:r>
              <w:rPr>
                <w:rFonts w:ascii="Courier New" w:hAnsi="Courier New" w:cs="Courier New"/>
                <w:sz w:val="16"/>
                <w:szCs w:val="16"/>
              </w:rPr>
              <w:t xml:space="preserve">value </w:t>
            </w:r>
          </w:p>
        </w:tc>
        <w:tc>
          <w:tcPr>
            <w:tcW w:w="1890"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14:paraId="5999FF4B" w14:textId="77777777" w:rsidR="00070ABE" w:rsidRDefault="00070ABE" w:rsidP="00F72449">
            <w:pPr>
              <w:pStyle w:val="Tablebody"/>
              <w:autoSpaceDE w:val="0"/>
              <w:autoSpaceDN w:val="0"/>
              <w:rPr>
                <w:rFonts w:ascii="Courier New" w:hAnsi="Courier New" w:cs="Courier New"/>
                <w:b/>
                <w:sz w:val="16"/>
                <w:szCs w:val="16"/>
              </w:rPr>
            </w:pPr>
            <w:r>
              <w:rPr>
                <w:rFonts w:ascii="Courier New" w:hAnsi="Courier New" w:cs="Courier New"/>
                <w:b/>
                <w:sz w:val="16"/>
                <w:szCs w:val="16"/>
              </w:rPr>
              <w:t>EventStream</w:t>
            </w:r>
            <w:r>
              <w:rPr>
                <w:rFonts w:ascii="Courier New" w:hAnsi="Courier New" w:cs="Courier New"/>
                <w:sz w:val="16"/>
                <w:szCs w:val="16"/>
              </w:rPr>
              <w:t>@value</w:t>
            </w:r>
            <w:r>
              <w:rPr>
                <w:rFonts w:ascii="Courier New" w:hAnsi="Courier New" w:cs="Courier New"/>
                <w:b/>
                <w:sz w:val="16"/>
                <w:szCs w:val="16"/>
              </w:rPr>
              <w:t xml:space="preserve"> </w:t>
            </w:r>
          </w:p>
        </w:tc>
        <w:tc>
          <w:tcPr>
            <w:tcW w:w="1710" w:type="dxa"/>
            <w:tcBorders>
              <w:top w:val="single" w:sz="8" w:space="0" w:color="000000"/>
              <w:left w:val="single" w:sz="8" w:space="0" w:color="000000"/>
              <w:bottom w:val="single" w:sz="8" w:space="0" w:color="000000"/>
              <w:right w:val="single" w:sz="8" w:space="0" w:color="000000"/>
            </w:tcBorders>
            <w:vAlign w:val="center"/>
            <w:hideMark/>
          </w:tcPr>
          <w:p w14:paraId="03E3D1D7" w14:textId="77777777" w:rsidR="00070ABE" w:rsidRDefault="00070ABE" w:rsidP="00F72449">
            <w:pPr>
              <w:pStyle w:val="Tablebody"/>
              <w:tabs>
                <w:tab w:val="left" w:pos="940"/>
                <w:tab w:val="left" w:pos="1140"/>
                <w:tab w:val="left" w:pos="1360"/>
              </w:tabs>
              <w:autoSpaceDE w:val="0"/>
              <w:autoSpaceDN w:val="0"/>
              <w:ind w:left="339"/>
              <w:rPr>
                <w:rFonts w:asciiTheme="minorHAnsi" w:hAnsiTheme="minorHAnsi" w:cstheme="minorBidi"/>
                <w:bCs/>
                <w:sz w:val="16"/>
                <w:szCs w:val="16"/>
              </w:rPr>
            </w:pPr>
            <w:r>
              <w:rPr>
                <w:rFonts w:ascii="Courier New" w:hAnsi="Courier New" w:cs="Courier New"/>
                <w:bCs/>
                <w:sz w:val="16"/>
                <w:szCs w:val="16"/>
              </w:rPr>
              <w:t>value</w:t>
            </w:r>
          </w:p>
        </w:tc>
        <w:tc>
          <w:tcPr>
            <w:tcW w:w="3510" w:type="dxa"/>
            <w:tcBorders>
              <w:top w:val="single" w:sz="8" w:space="0" w:color="000000"/>
              <w:left w:val="single" w:sz="8" w:space="0" w:color="000000"/>
              <w:bottom w:val="single" w:sz="8" w:space="0" w:color="000000"/>
              <w:right w:val="single" w:sz="4" w:space="0" w:color="auto"/>
            </w:tcBorders>
            <w:tcMar>
              <w:top w:w="0" w:type="dxa"/>
              <w:left w:w="108" w:type="dxa"/>
              <w:bottom w:w="0" w:type="dxa"/>
              <w:right w:w="108" w:type="dxa"/>
            </w:tcMar>
            <w:hideMark/>
          </w:tcPr>
          <w:p w14:paraId="55F5E6AB" w14:textId="36EBA96B" w:rsidR="00070ABE" w:rsidRPr="004A471E" w:rsidRDefault="00070ABE" w:rsidP="00F72449">
            <w:pPr>
              <w:pStyle w:val="Tablebody"/>
              <w:numPr>
                <w:ilvl w:val="1"/>
                <w:numId w:val="102"/>
              </w:numPr>
              <w:tabs>
                <w:tab w:val="left" w:pos="403"/>
                <w:tab w:val="left" w:pos="940"/>
                <w:tab w:val="left" w:pos="1140"/>
                <w:tab w:val="left" w:pos="1360"/>
              </w:tabs>
              <w:autoSpaceDE w:val="0"/>
              <w:autoSpaceDN w:val="0"/>
              <w:spacing w:line="240" w:lineRule="atLeast"/>
              <w:ind w:left="339"/>
              <w:rPr>
                <w:rFonts w:asciiTheme="minorHAnsi" w:hAnsiTheme="minorHAnsi"/>
                <w:sz w:val="16"/>
              </w:rPr>
            </w:pPr>
            <w:r>
              <w:rPr>
                <w:sz w:val="16"/>
                <w:szCs w:val="16"/>
              </w:rPr>
              <w:t>“replace</w:t>
            </w:r>
            <w:r w:rsidR="009254C2" w:rsidRPr="00B32196">
              <w:rPr>
                <w:sz w:val="16"/>
                <w:szCs w:val="16"/>
              </w:rPr>
              <w:t>”:</w:t>
            </w:r>
            <w:r>
              <w:rPr>
                <w:sz w:val="16"/>
                <w:szCs w:val="16"/>
              </w:rPr>
              <w:t xml:space="preserve"> to return to </w:t>
            </w:r>
            <w:r w:rsidR="009254C2" w:rsidRPr="00B32196">
              <w:rPr>
                <w:sz w:val="16"/>
                <w:szCs w:val="16"/>
              </w:rPr>
              <w:t>(</w:t>
            </w:r>
            <w:r>
              <w:rPr>
                <w:sz w:val="16"/>
                <w:szCs w:val="16"/>
              </w:rPr>
              <w:t xml:space="preserve">the </w:t>
            </w:r>
            <w:r w:rsidR="009254C2" w:rsidRPr="00B32196">
              <w:rPr>
                <w:sz w:val="16"/>
                <w:szCs w:val="16"/>
              </w:rPr>
              <w:t xml:space="preserve">time in </w:t>
            </w:r>
            <w:r>
              <w:rPr>
                <w:sz w:val="16"/>
                <w:szCs w:val="16"/>
              </w:rPr>
              <w:t xml:space="preserve">Media Presentation </w:t>
            </w:r>
            <w:r w:rsidR="009254C2" w:rsidRPr="00B32196">
              <w:rPr>
                <w:sz w:val="16"/>
                <w:szCs w:val="16"/>
              </w:rPr>
              <w:t>in which the playback is being switched to the alternative Presentation + the alternative Media Presentation duration)</w:t>
            </w:r>
            <w:r w:rsidR="009254C2">
              <w:rPr>
                <w:sz w:val="16"/>
                <w:szCs w:val="16"/>
              </w:rPr>
              <w:t xml:space="preserve"> </w:t>
            </w:r>
            <w:r w:rsidR="009254C2" w:rsidRPr="00B32196">
              <w:rPr>
                <w:sz w:val="16"/>
                <w:szCs w:val="16"/>
              </w:rPr>
              <w:t>or end of presentation whichever is earlier.</w:t>
            </w:r>
          </w:p>
          <w:p w14:paraId="559F057D" w14:textId="09CF42FE" w:rsidR="00070ABE" w:rsidRDefault="009254C2" w:rsidP="00F72449">
            <w:pPr>
              <w:pStyle w:val="Tablebody"/>
              <w:numPr>
                <w:ilvl w:val="1"/>
                <w:numId w:val="102"/>
              </w:numPr>
              <w:tabs>
                <w:tab w:val="left" w:pos="403"/>
                <w:tab w:val="left" w:pos="940"/>
                <w:tab w:val="left" w:pos="1140"/>
                <w:tab w:val="left" w:pos="1360"/>
              </w:tabs>
              <w:autoSpaceDE w:val="0"/>
              <w:autoSpaceDN w:val="0"/>
              <w:spacing w:line="240" w:lineRule="atLeast"/>
              <w:ind w:left="339"/>
              <w:rPr>
                <w:rFonts w:ascii="Courier New" w:hAnsi="Courier New" w:cs="Courier New"/>
                <w:sz w:val="16"/>
                <w:szCs w:val="16"/>
              </w:rPr>
            </w:pPr>
            <w:r w:rsidRPr="00B32196">
              <w:rPr>
                <w:sz w:val="16"/>
                <w:szCs w:val="16"/>
              </w:rPr>
              <w:t xml:space="preserve"> </w:t>
            </w:r>
            <w:r w:rsidR="00070ABE">
              <w:rPr>
                <w:sz w:val="16"/>
                <w:szCs w:val="16"/>
              </w:rPr>
              <w:t>“insert</w:t>
            </w:r>
            <w:r w:rsidRPr="00B32196">
              <w:rPr>
                <w:sz w:val="16"/>
                <w:szCs w:val="16"/>
              </w:rPr>
              <w:t>”:</w:t>
            </w:r>
            <w:r w:rsidR="00070ABE">
              <w:rPr>
                <w:sz w:val="16"/>
                <w:szCs w:val="16"/>
              </w:rPr>
              <w:t xml:space="preserve"> to return to the moment in Media Presentation that the playback is switched to the alternative Media Presentation</w:t>
            </w:r>
          </w:p>
        </w:tc>
      </w:tr>
      <w:tr w:rsidR="00070ABE" w14:paraId="0E04D261" w14:textId="77777777" w:rsidTr="00F72449">
        <w:trPr>
          <w:trHeight w:val="315"/>
          <w:tblHeader/>
          <w:jc w:val="center"/>
        </w:trPr>
        <w:tc>
          <w:tcPr>
            <w:tcW w:w="1980"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14:paraId="0008C4A2" w14:textId="77777777" w:rsidR="00070ABE" w:rsidRDefault="00070ABE" w:rsidP="00F72449">
            <w:pPr>
              <w:pStyle w:val="Tablebody"/>
              <w:autoSpaceDE w:val="0"/>
              <w:autoSpaceDN w:val="0"/>
              <w:rPr>
                <w:rFonts w:ascii="Courier New" w:hAnsi="Courier New" w:cs="Courier New"/>
                <w:sz w:val="16"/>
                <w:szCs w:val="16"/>
              </w:rPr>
            </w:pPr>
            <w:r>
              <w:rPr>
                <w:rStyle w:val="HTMLVariable"/>
                <w:rFonts w:ascii="Courier New" w:hAnsi="Courier New" w:cs="Courier New"/>
                <w:sz w:val="16"/>
                <w:szCs w:val="16"/>
              </w:rPr>
              <w:t>presentation_time</w:t>
            </w:r>
            <w:r>
              <w:rPr>
                <w:rFonts w:ascii="Courier New" w:hAnsi="Courier New" w:cs="Courier New"/>
                <w:sz w:val="16"/>
                <w:szCs w:val="16"/>
              </w:rPr>
              <w:t xml:space="preserve"> </w:t>
            </w:r>
          </w:p>
        </w:tc>
        <w:tc>
          <w:tcPr>
            <w:tcW w:w="1890"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14:paraId="6B6C3CB6" w14:textId="77777777" w:rsidR="00070ABE" w:rsidRDefault="00070ABE" w:rsidP="00F72449">
            <w:pPr>
              <w:pStyle w:val="Tablebody"/>
              <w:autoSpaceDE w:val="0"/>
              <w:autoSpaceDN w:val="0"/>
              <w:rPr>
                <w:rFonts w:ascii="Courier New" w:hAnsi="Courier New" w:cs="Courier New"/>
                <w:b/>
                <w:sz w:val="16"/>
                <w:szCs w:val="16"/>
              </w:rPr>
            </w:pPr>
            <w:r>
              <w:rPr>
                <w:rFonts w:ascii="Courier New" w:hAnsi="Courier New" w:cs="Courier New"/>
                <w:b/>
                <w:sz w:val="16"/>
                <w:szCs w:val="16"/>
              </w:rPr>
              <w:t>Event</w:t>
            </w:r>
            <w:r>
              <w:rPr>
                <w:rFonts w:ascii="Courier New" w:hAnsi="Courier New" w:cs="Courier New"/>
                <w:sz w:val="16"/>
                <w:szCs w:val="16"/>
              </w:rPr>
              <w:t xml:space="preserve">@presentationTime </w:t>
            </w:r>
          </w:p>
        </w:tc>
        <w:tc>
          <w:tcPr>
            <w:tcW w:w="1710" w:type="dxa"/>
            <w:tcBorders>
              <w:top w:val="single" w:sz="8" w:space="0" w:color="000000"/>
              <w:left w:val="single" w:sz="8" w:space="0" w:color="000000"/>
              <w:bottom w:val="single" w:sz="8" w:space="0" w:color="000000"/>
              <w:right w:val="single" w:sz="8" w:space="0" w:color="000000"/>
            </w:tcBorders>
            <w:vAlign w:val="center"/>
            <w:hideMark/>
          </w:tcPr>
          <w:p w14:paraId="3262055C" w14:textId="77777777" w:rsidR="00070ABE" w:rsidRDefault="00070ABE" w:rsidP="00F72449">
            <w:pPr>
              <w:pStyle w:val="Tablebody"/>
              <w:tabs>
                <w:tab w:val="left" w:pos="940"/>
                <w:tab w:val="left" w:pos="1140"/>
                <w:tab w:val="left" w:pos="1360"/>
              </w:tabs>
              <w:autoSpaceDE w:val="0"/>
              <w:autoSpaceDN w:val="0"/>
              <w:rPr>
                <w:rFonts w:asciiTheme="minorHAnsi" w:hAnsiTheme="minorHAnsi" w:cstheme="minorBidi"/>
                <w:bCs/>
                <w:sz w:val="16"/>
                <w:szCs w:val="16"/>
              </w:rPr>
            </w:pPr>
            <w:r>
              <w:rPr>
                <w:rFonts w:ascii="Courier New" w:hAnsi="Courier New" w:cs="Courier New"/>
                <w:bCs/>
                <w:sz w:val="16"/>
                <w:szCs w:val="16"/>
              </w:rPr>
              <w:t>presentation_time</w:t>
            </w:r>
          </w:p>
        </w:tc>
        <w:tc>
          <w:tcPr>
            <w:tcW w:w="3510" w:type="dxa"/>
            <w:tcBorders>
              <w:top w:val="single" w:sz="8" w:space="0" w:color="000000"/>
              <w:left w:val="single" w:sz="8" w:space="0" w:color="000000"/>
              <w:bottom w:val="single" w:sz="8" w:space="0" w:color="000000"/>
              <w:right w:val="single" w:sz="4" w:space="0" w:color="auto"/>
            </w:tcBorders>
            <w:tcMar>
              <w:top w:w="0" w:type="dxa"/>
              <w:left w:w="108" w:type="dxa"/>
              <w:bottom w:w="0" w:type="dxa"/>
              <w:right w:w="108" w:type="dxa"/>
            </w:tcMar>
            <w:hideMark/>
          </w:tcPr>
          <w:p w14:paraId="7574699E" w14:textId="7CFB29A8" w:rsidR="00070ABE" w:rsidRDefault="00070ABE" w:rsidP="00F72449">
            <w:pPr>
              <w:pStyle w:val="Tablebody"/>
              <w:tabs>
                <w:tab w:val="left" w:pos="940"/>
                <w:tab w:val="left" w:pos="1140"/>
                <w:tab w:val="left" w:pos="1360"/>
              </w:tabs>
              <w:autoSpaceDE w:val="0"/>
              <w:autoSpaceDN w:val="0"/>
              <w:rPr>
                <w:sz w:val="16"/>
                <w:szCs w:val="16"/>
              </w:rPr>
            </w:pPr>
            <w:r>
              <w:rPr>
                <w:sz w:val="16"/>
                <w:szCs w:val="16"/>
              </w:rPr>
              <w:t xml:space="preserve">The offset in which the </w:t>
            </w:r>
            <w:r w:rsidR="009254C2" w:rsidRPr="00B32196">
              <w:rPr>
                <w:sz w:val="16"/>
                <w:szCs w:val="16"/>
              </w:rPr>
              <w:t>event for</w:t>
            </w:r>
            <w:r>
              <w:rPr>
                <w:sz w:val="16"/>
                <w:szCs w:val="16"/>
              </w:rPr>
              <w:t xml:space="preserve"> Media Presentation </w:t>
            </w:r>
            <w:r w:rsidR="009254C2" w:rsidRPr="00B32196">
              <w:rPr>
                <w:rFonts w:eastAsia="MS Mincho"/>
                <w:sz w:val="16"/>
                <w:szCs w:val="16"/>
              </w:rPr>
              <w:t>Insertion</w:t>
            </w:r>
            <w:r w:rsidR="009254C2" w:rsidRPr="00B32196">
              <w:rPr>
                <w:sz w:val="16"/>
                <w:szCs w:val="16"/>
              </w:rPr>
              <w:t xml:space="preserve"> becomes active</w:t>
            </w:r>
          </w:p>
        </w:tc>
      </w:tr>
      <w:tr w:rsidR="00070ABE" w14:paraId="47F53CDB" w14:textId="77777777" w:rsidTr="00F72449">
        <w:trPr>
          <w:trHeight w:val="315"/>
          <w:tblHeader/>
          <w:jc w:val="center"/>
        </w:trPr>
        <w:tc>
          <w:tcPr>
            <w:tcW w:w="1980"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14:paraId="6A079001" w14:textId="77777777" w:rsidR="00070ABE" w:rsidRDefault="00070ABE" w:rsidP="00F72449">
            <w:pPr>
              <w:pStyle w:val="Tablebody"/>
              <w:autoSpaceDE w:val="0"/>
              <w:autoSpaceDN w:val="0"/>
              <w:rPr>
                <w:rFonts w:ascii="Courier New" w:hAnsi="Courier New" w:cs="Courier New"/>
                <w:sz w:val="16"/>
                <w:szCs w:val="16"/>
              </w:rPr>
            </w:pPr>
            <w:r>
              <w:rPr>
                <w:rFonts w:ascii="Courier New" w:hAnsi="Courier New" w:cs="Courier New"/>
                <w:sz w:val="16"/>
                <w:szCs w:val="16"/>
              </w:rPr>
              <w:t xml:space="preserve">duration </w:t>
            </w:r>
          </w:p>
        </w:tc>
        <w:tc>
          <w:tcPr>
            <w:tcW w:w="1890"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14:paraId="3F2C5C1E" w14:textId="77777777" w:rsidR="00070ABE" w:rsidRDefault="00070ABE" w:rsidP="00F72449">
            <w:pPr>
              <w:pStyle w:val="Tablebody"/>
              <w:autoSpaceDE w:val="0"/>
              <w:autoSpaceDN w:val="0"/>
              <w:rPr>
                <w:rFonts w:ascii="Courier New" w:hAnsi="Courier New" w:cs="Courier New"/>
                <w:b/>
                <w:sz w:val="16"/>
                <w:szCs w:val="16"/>
              </w:rPr>
            </w:pPr>
            <w:r>
              <w:rPr>
                <w:rFonts w:ascii="Courier New" w:hAnsi="Courier New" w:cs="Courier New"/>
                <w:b/>
                <w:sz w:val="16"/>
                <w:szCs w:val="16"/>
              </w:rPr>
              <w:t>Event@</w:t>
            </w:r>
            <w:r>
              <w:rPr>
                <w:rFonts w:ascii="Courier New" w:hAnsi="Courier New" w:cs="Courier New"/>
                <w:sz w:val="16"/>
                <w:szCs w:val="16"/>
              </w:rPr>
              <w:t xml:space="preserve">duration </w:t>
            </w:r>
          </w:p>
        </w:tc>
        <w:tc>
          <w:tcPr>
            <w:tcW w:w="1710" w:type="dxa"/>
            <w:tcBorders>
              <w:top w:val="single" w:sz="8" w:space="0" w:color="000000"/>
              <w:left w:val="single" w:sz="8" w:space="0" w:color="000000"/>
              <w:bottom w:val="single" w:sz="8" w:space="0" w:color="000000"/>
              <w:right w:val="single" w:sz="8" w:space="0" w:color="000000"/>
            </w:tcBorders>
            <w:vAlign w:val="center"/>
            <w:hideMark/>
          </w:tcPr>
          <w:p w14:paraId="23D6B800" w14:textId="77777777" w:rsidR="00070ABE" w:rsidRDefault="00070ABE" w:rsidP="00F72449">
            <w:pPr>
              <w:pStyle w:val="Tablebody"/>
              <w:autoSpaceDE w:val="0"/>
              <w:autoSpaceDN w:val="0"/>
              <w:rPr>
                <w:rFonts w:asciiTheme="minorHAnsi" w:hAnsiTheme="minorHAnsi" w:cstheme="minorBidi"/>
                <w:bCs/>
                <w:sz w:val="16"/>
                <w:szCs w:val="16"/>
              </w:rPr>
            </w:pPr>
            <w:r>
              <w:rPr>
                <w:rFonts w:ascii="Courier New" w:hAnsi="Courier New" w:cs="Courier New"/>
                <w:bCs/>
                <w:sz w:val="16"/>
                <w:szCs w:val="16"/>
              </w:rPr>
              <w:t>duration</w:t>
            </w:r>
          </w:p>
        </w:tc>
        <w:tc>
          <w:tcPr>
            <w:tcW w:w="3510" w:type="dxa"/>
            <w:tcBorders>
              <w:top w:val="single" w:sz="8" w:space="0" w:color="000000"/>
              <w:left w:val="single" w:sz="8" w:space="0" w:color="000000"/>
              <w:bottom w:val="single" w:sz="8" w:space="0" w:color="000000"/>
              <w:right w:val="single" w:sz="4" w:space="0" w:color="auto"/>
            </w:tcBorders>
            <w:tcMar>
              <w:top w:w="0" w:type="dxa"/>
              <w:left w:w="108" w:type="dxa"/>
              <w:bottom w:w="0" w:type="dxa"/>
              <w:right w:w="108" w:type="dxa"/>
            </w:tcMar>
            <w:hideMark/>
          </w:tcPr>
          <w:p w14:paraId="7F5DAE50" w14:textId="2A043D0B" w:rsidR="00070ABE" w:rsidRDefault="00070ABE" w:rsidP="00F72449">
            <w:pPr>
              <w:pStyle w:val="Tablebody"/>
              <w:autoSpaceDE w:val="0"/>
              <w:autoSpaceDN w:val="0"/>
              <w:rPr>
                <w:rFonts w:ascii="Courier New" w:hAnsi="Courier New" w:cs="Courier New"/>
                <w:sz w:val="16"/>
                <w:szCs w:val="16"/>
              </w:rPr>
            </w:pPr>
            <w:r>
              <w:rPr>
                <w:sz w:val="16"/>
                <w:szCs w:val="16"/>
              </w:rPr>
              <w:t xml:space="preserve">The duration in which the </w:t>
            </w:r>
            <w:r w:rsidR="009254C2" w:rsidRPr="00B32196">
              <w:rPr>
                <w:sz w:val="16"/>
                <w:szCs w:val="16"/>
              </w:rPr>
              <w:t xml:space="preserve">event for </w:t>
            </w:r>
            <w:r w:rsidR="009254C2" w:rsidRPr="00B32196">
              <w:rPr>
                <w:rFonts w:eastAsia="MS Mincho"/>
                <w:sz w:val="16"/>
                <w:szCs w:val="16"/>
              </w:rPr>
              <w:t>Media Presentation Insertion</w:t>
            </w:r>
            <w:r>
              <w:rPr>
                <w:sz w:val="16"/>
                <w:szCs w:val="16"/>
              </w:rPr>
              <w:t xml:space="preserve"> is </w:t>
            </w:r>
            <w:r w:rsidR="009254C2" w:rsidRPr="00B32196">
              <w:rPr>
                <w:rFonts w:eastAsia="MS Mincho"/>
                <w:sz w:val="16"/>
                <w:szCs w:val="16"/>
              </w:rPr>
              <w:t>active</w:t>
            </w:r>
          </w:p>
        </w:tc>
      </w:tr>
      <w:tr w:rsidR="00070ABE" w14:paraId="62FCA659" w14:textId="77777777" w:rsidTr="00F72449">
        <w:trPr>
          <w:trHeight w:val="115"/>
          <w:tblHeader/>
          <w:jc w:val="center"/>
        </w:trPr>
        <w:tc>
          <w:tcPr>
            <w:tcW w:w="1980"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14:paraId="262C78E6" w14:textId="77777777" w:rsidR="00070ABE" w:rsidRDefault="00070ABE" w:rsidP="00F72449">
            <w:pPr>
              <w:pStyle w:val="Tablebody"/>
              <w:autoSpaceDE w:val="0"/>
              <w:autoSpaceDN w:val="0"/>
              <w:rPr>
                <w:rFonts w:ascii="Courier New" w:hAnsi="Courier New" w:cs="Courier New"/>
                <w:sz w:val="16"/>
                <w:szCs w:val="16"/>
              </w:rPr>
            </w:pPr>
            <w:r>
              <w:rPr>
                <w:rFonts w:ascii="Courier New" w:hAnsi="Courier New" w:cs="Courier New"/>
                <w:sz w:val="16"/>
                <w:szCs w:val="16"/>
              </w:rPr>
              <w:t>message</w:t>
            </w:r>
          </w:p>
        </w:tc>
        <w:tc>
          <w:tcPr>
            <w:tcW w:w="1890"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14:paraId="1326D325" w14:textId="77777777" w:rsidR="00070ABE" w:rsidRDefault="00070ABE" w:rsidP="00F72449">
            <w:pPr>
              <w:pStyle w:val="Tablebody"/>
              <w:autoSpaceDE w:val="0"/>
              <w:autoSpaceDN w:val="0"/>
              <w:rPr>
                <w:rFonts w:ascii="Courier New" w:hAnsi="Courier New" w:cs="Courier New"/>
                <w:b/>
                <w:sz w:val="16"/>
                <w:szCs w:val="16"/>
              </w:rPr>
            </w:pPr>
            <w:r>
              <w:rPr>
                <w:rFonts w:ascii="Courier New" w:hAnsi="Courier New" w:cs="Courier New"/>
                <w:b/>
                <w:sz w:val="16"/>
                <w:szCs w:val="16"/>
              </w:rPr>
              <w:t>Event</w:t>
            </w:r>
            <w:r>
              <w:rPr>
                <w:rFonts w:ascii="Courier New" w:hAnsi="Courier New" w:cs="Courier New"/>
                <w:sz w:val="16"/>
                <w:szCs w:val="16"/>
              </w:rPr>
              <w:t xml:space="preserve"> body</w:t>
            </w:r>
            <w:r>
              <w:rPr>
                <w:rFonts w:ascii="Courier New" w:hAnsi="Courier New" w:cs="Courier New"/>
                <w:b/>
                <w:sz w:val="16"/>
                <w:szCs w:val="16"/>
              </w:rPr>
              <w:t xml:space="preserve"> </w:t>
            </w:r>
          </w:p>
        </w:tc>
        <w:tc>
          <w:tcPr>
            <w:tcW w:w="1710" w:type="dxa"/>
            <w:tcBorders>
              <w:top w:val="single" w:sz="8" w:space="0" w:color="000000"/>
              <w:left w:val="single" w:sz="8" w:space="0" w:color="000000"/>
              <w:bottom w:val="single" w:sz="8" w:space="0" w:color="000000"/>
              <w:right w:val="single" w:sz="8" w:space="0" w:color="000000"/>
            </w:tcBorders>
            <w:vAlign w:val="center"/>
            <w:hideMark/>
          </w:tcPr>
          <w:p w14:paraId="537EDFC6" w14:textId="77777777" w:rsidR="00070ABE" w:rsidRDefault="00070ABE" w:rsidP="00F72449">
            <w:pPr>
              <w:pStyle w:val="Tablebody"/>
              <w:tabs>
                <w:tab w:val="left" w:pos="940"/>
                <w:tab w:val="left" w:pos="1140"/>
                <w:tab w:val="left" w:pos="1360"/>
              </w:tabs>
              <w:autoSpaceDE w:val="0"/>
              <w:autoSpaceDN w:val="0"/>
              <w:rPr>
                <w:rFonts w:asciiTheme="minorHAnsi" w:hAnsiTheme="minorHAnsi" w:cstheme="minorBidi"/>
                <w:bCs/>
                <w:sz w:val="16"/>
                <w:szCs w:val="16"/>
              </w:rPr>
            </w:pPr>
            <w:r>
              <w:rPr>
                <w:rFonts w:ascii="Courier New" w:hAnsi="Courier New" w:cs="Courier New"/>
                <w:bCs/>
                <w:sz w:val="16"/>
                <w:szCs w:val="16"/>
              </w:rPr>
              <w:t>message_data</w:t>
            </w:r>
          </w:p>
        </w:tc>
        <w:tc>
          <w:tcPr>
            <w:tcW w:w="3510" w:type="dxa"/>
            <w:tcBorders>
              <w:top w:val="single" w:sz="8" w:space="0" w:color="000000"/>
              <w:left w:val="single" w:sz="8" w:space="0" w:color="000000"/>
              <w:bottom w:val="single" w:sz="8" w:space="0" w:color="000000"/>
              <w:right w:val="single" w:sz="4" w:space="0" w:color="auto"/>
            </w:tcBorders>
            <w:tcMar>
              <w:top w:w="0" w:type="dxa"/>
              <w:left w:w="108" w:type="dxa"/>
              <w:bottom w:w="0" w:type="dxa"/>
              <w:right w:w="108" w:type="dxa"/>
            </w:tcMar>
            <w:hideMark/>
          </w:tcPr>
          <w:p w14:paraId="455B84A6" w14:textId="77777777" w:rsidR="00070ABE" w:rsidRDefault="00070ABE" w:rsidP="00F72449">
            <w:pPr>
              <w:pStyle w:val="Tablebody"/>
              <w:autoSpaceDE w:val="0"/>
              <w:autoSpaceDN w:val="0"/>
              <w:rPr>
                <w:rFonts w:ascii="Courier New" w:hAnsi="Courier New" w:cs="Courier New"/>
                <w:sz w:val="16"/>
                <w:szCs w:val="16"/>
              </w:rPr>
            </w:pPr>
            <w:r>
              <w:rPr>
                <w:sz w:val="16"/>
                <w:szCs w:val="16"/>
              </w:rPr>
              <w:t>The MPD URL of the alternative Media Presentation.</w:t>
            </w:r>
          </w:p>
        </w:tc>
      </w:tr>
    </w:tbl>
    <w:p w14:paraId="1186A091" w14:textId="77777777" w:rsidR="00070ABE" w:rsidRDefault="00070ABE" w:rsidP="00070ABE">
      <w:pPr>
        <w:pStyle w:val="BodyText"/>
        <w:adjustRightInd w:val="0"/>
        <w:rPr>
          <w:rFonts w:ascii="Arial" w:eastAsia="MS Mincho" w:hAnsi="Arial" w:cs="Arial"/>
          <w:sz w:val="24"/>
          <w:szCs w:val="24"/>
        </w:rPr>
      </w:pPr>
    </w:p>
    <w:p w14:paraId="74CA944B" w14:textId="77777777" w:rsidR="00070ABE" w:rsidRDefault="00070ABE" w:rsidP="00070ABE">
      <w:pPr>
        <w:pStyle w:val="BodyText"/>
        <w:adjustRightInd w:val="0"/>
        <w:rPr>
          <w:rFonts w:eastAsia="MS Mincho"/>
        </w:rPr>
      </w:pPr>
      <w:r>
        <w:rPr>
          <w:rFonts w:eastAsia="MS Mincho"/>
        </w:rPr>
        <w:t>The client alternative MPD switching event post-processing procedure is as the following:</w:t>
      </w:r>
    </w:p>
    <w:p w14:paraId="1AA7F53D" w14:textId="77777777" w:rsidR="00070ABE" w:rsidRDefault="00070ABE" w:rsidP="00070ABE">
      <w:pPr>
        <w:pStyle w:val="BodyText"/>
        <w:widowControl w:val="0"/>
        <w:numPr>
          <w:ilvl w:val="0"/>
          <w:numId w:val="103"/>
        </w:numPr>
        <w:autoSpaceDE w:val="0"/>
        <w:autoSpaceDN w:val="0"/>
        <w:adjustRightInd w:val="0"/>
        <w:spacing w:before="1" w:after="0" w:line="240" w:lineRule="auto"/>
        <w:jc w:val="left"/>
        <w:rPr>
          <w:rFonts w:eastAsia="MS Mincho"/>
        </w:rPr>
      </w:pPr>
      <w:r>
        <w:rPr>
          <w:rFonts w:eastAsia="MS Mincho"/>
        </w:rPr>
        <w:t xml:space="preserve">The client checks if the alternative MPD URL in </w:t>
      </w:r>
      <w:r>
        <w:rPr>
          <w:rFonts w:ascii="Courier New" w:eastAsia="MS Mincho" w:hAnsi="Courier New" w:cs="Courier New"/>
        </w:rPr>
        <w:t>message</w:t>
      </w:r>
      <w:r>
        <w:rPr>
          <w:rFonts w:eastAsia="MS Mincho"/>
        </w:rPr>
        <w:t xml:space="preserve"> is in its Previously Played List (PPL). If so, it doesn’t take any further action, otherwise, it continues the following steps.</w:t>
      </w:r>
    </w:p>
    <w:p w14:paraId="3877DF88" w14:textId="77777777" w:rsidR="00070ABE" w:rsidRDefault="00070ABE" w:rsidP="00070ABE">
      <w:pPr>
        <w:pStyle w:val="BodyText"/>
        <w:widowControl w:val="0"/>
        <w:numPr>
          <w:ilvl w:val="0"/>
          <w:numId w:val="103"/>
        </w:numPr>
        <w:autoSpaceDE w:val="0"/>
        <w:autoSpaceDN w:val="0"/>
        <w:adjustRightInd w:val="0"/>
        <w:spacing w:before="1" w:after="0" w:line="240" w:lineRule="auto"/>
        <w:jc w:val="left"/>
        <w:rPr>
          <w:rFonts w:eastAsia="MS Mincho"/>
        </w:rPr>
      </w:pPr>
      <w:r>
        <w:rPr>
          <w:rFonts w:eastAsia="MS Mincho"/>
        </w:rPr>
        <w:t xml:space="preserve">It downloads the alternative MPD. </w:t>
      </w:r>
    </w:p>
    <w:p w14:paraId="69C72AFD" w14:textId="77777777" w:rsidR="00070ABE" w:rsidRDefault="00070ABE" w:rsidP="00070ABE">
      <w:pPr>
        <w:pStyle w:val="BodyText"/>
        <w:widowControl w:val="0"/>
        <w:numPr>
          <w:ilvl w:val="0"/>
          <w:numId w:val="103"/>
        </w:numPr>
        <w:autoSpaceDE w:val="0"/>
        <w:autoSpaceDN w:val="0"/>
        <w:adjustRightInd w:val="0"/>
        <w:spacing w:before="1" w:after="0" w:line="240" w:lineRule="auto"/>
        <w:jc w:val="left"/>
        <w:rPr>
          <w:rFonts w:eastAsia="MS Mincho"/>
        </w:rPr>
      </w:pPr>
      <w:r>
        <w:rPr>
          <w:rFonts w:eastAsia="MS Mincho"/>
        </w:rPr>
        <w:t>One of the following cases:</w:t>
      </w:r>
    </w:p>
    <w:p w14:paraId="18C909CC" w14:textId="37C4AA1F" w:rsidR="00070ABE" w:rsidRDefault="00070ABE" w:rsidP="00070ABE">
      <w:pPr>
        <w:pStyle w:val="BodyText"/>
        <w:widowControl w:val="0"/>
        <w:numPr>
          <w:ilvl w:val="1"/>
          <w:numId w:val="103"/>
        </w:numPr>
        <w:autoSpaceDE w:val="0"/>
        <w:autoSpaceDN w:val="0"/>
        <w:adjustRightInd w:val="0"/>
        <w:spacing w:before="1" w:after="0" w:line="240" w:lineRule="auto"/>
        <w:jc w:val="left"/>
        <w:rPr>
          <w:rFonts w:eastAsia="MS Mincho"/>
        </w:rPr>
      </w:pPr>
      <w:r>
        <w:rPr>
          <w:rFonts w:eastAsia="MS Mincho"/>
        </w:rPr>
        <w:t xml:space="preserve">If </w:t>
      </w:r>
      <w:r>
        <w:rPr>
          <w:rStyle w:val="HTMLVariable"/>
          <w:rFonts w:ascii="Courier New" w:hAnsi="Courier New" w:cs="Courier New"/>
        </w:rPr>
        <w:t>presentation_time ≤</w:t>
      </w:r>
      <w:r>
        <w:rPr>
          <w:rFonts w:eastAsia="MS Mincho"/>
        </w:rPr>
        <w:t xml:space="preserve"> current playback time </w:t>
      </w:r>
      <w:r>
        <w:rPr>
          <w:rStyle w:val="HTMLVariable"/>
          <w:rFonts w:ascii="Courier New" w:hAnsi="Courier New" w:cs="Courier New"/>
        </w:rPr>
        <w:t>≤</w:t>
      </w:r>
      <w:r>
        <w:rPr>
          <w:rFonts w:eastAsia="MS Mincho"/>
        </w:rPr>
        <w:t xml:space="preserve"> </w:t>
      </w:r>
      <w:r>
        <w:rPr>
          <w:rStyle w:val="HTMLVariable"/>
          <w:rFonts w:ascii="Courier New" w:hAnsi="Courier New" w:cs="Courier New"/>
        </w:rPr>
        <w:t>presentation_time</w:t>
      </w:r>
      <w:r>
        <w:rPr>
          <w:rFonts w:eastAsia="MS Mincho"/>
        </w:rPr>
        <w:t xml:space="preserve">, it immediately </w:t>
      </w:r>
      <w:r w:rsidR="009254C2">
        <w:rPr>
          <w:rFonts w:eastAsia="MS Mincho"/>
        </w:rPr>
        <w:t xml:space="preserve">goes to step d. </w:t>
      </w:r>
    </w:p>
    <w:p w14:paraId="14610E6D" w14:textId="77777777" w:rsidR="009254C2" w:rsidRPr="00B32196" w:rsidRDefault="00070ABE" w:rsidP="009254C2">
      <w:pPr>
        <w:pStyle w:val="BodyText"/>
        <w:widowControl w:val="0"/>
        <w:numPr>
          <w:ilvl w:val="1"/>
          <w:numId w:val="103"/>
        </w:numPr>
        <w:autoSpaceDE w:val="0"/>
        <w:autoSpaceDN w:val="0"/>
        <w:adjustRightInd w:val="0"/>
        <w:spacing w:before="1" w:after="0" w:line="240" w:lineRule="auto"/>
        <w:jc w:val="left"/>
        <w:rPr>
          <w:rStyle w:val="HTMLVariable"/>
          <w:rFonts w:eastAsia="MS Mincho"/>
          <w:i w:val="0"/>
          <w:iCs w:val="0"/>
        </w:rPr>
      </w:pPr>
      <w:r>
        <w:rPr>
          <w:rFonts w:eastAsia="MS Mincho"/>
        </w:rPr>
        <w:t xml:space="preserve">If current playback time &lt; </w:t>
      </w:r>
      <w:r>
        <w:rPr>
          <w:rStyle w:val="HTMLVariable"/>
          <w:rFonts w:ascii="Courier New" w:hAnsi="Courier New" w:cs="Courier New"/>
        </w:rPr>
        <w:t>presentation_time</w:t>
      </w:r>
      <w:r>
        <w:rPr>
          <w:rFonts w:eastAsia="MS Mincho"/>
        </w:rPr>
        <w:t xml:space="preserve">, it </w:t>
      </w:r>
      <w:r w:rsidR="009254C2">
        <w:rPr>
          <w:rFonts w:eastAsia="MS Mincho"/>
        </w:rPr>
        <w:t xml:space="preserve">continues playback of the main Media presentation until the current playback time = </w:t>
      </w:r>
      <w:r w:rsidR="009254C2">
        <w:rPr>
          <w:rStyle w:val="HTMLVariable"/>
          <w:rFonts w:ascii="Courier New" w:hAnsi="Courier New" w:cs="Courier New"/>
        </w:rPr>
        <w:t>presentation_time</w:t>
      </w:r>
      <w:r w:rsidR="009254C2" w:rsidRPr="00B32196">
        <w:rPr>
          <w:rStyle w:val="HTMLVariable"/>
          <w:rFonts w:ascii="Courier New" w:hAnsi="Courier New" w:cs="Courier New"/>
          <w:i w:val="0"/>
          <w:iCs w:val="0"/>
        </w:rPr>
        <w:t>.</w:t>
      </w:r>
    </w:p>
    <w:p w14:paraId="7389A16F" w14:textId="5A16082F" w:rsidR="00070ABE" w:rsidRDefault="009254C2" w:rsidP="004A471E">
      <w:pPr>
        <w:pStyle w:val="BodyText"/>
        <w:widowControl w:val="0"/>
        <w:numPr>
          <w:ilvl w:val="0"/>
          <w:numId w:val="103"/>
        </w:numPr>
        <w:autoSpaceDE w:val="0"/>
        <w:autoSpaceDN w:val="0"/>
        <w:adjustRightInd w:val="0"/>
        <w:spacing w:before="1" w:after="0" w:line="240" w:lineRule="auto"/>
        <w:jc w:val="left"/>
        <w:rPr>
          <w:rFonts w:eastAsia="MS Mincho"/>
        </w:rPr>
      </w:pPr>
      <w:r>
        <w:rPr>
          <w:rFonts w:eastAsia="MS Mincho"/>
        </w:rPr>
        <w:t xml:space="preserve">Set </w:t>
      </w:r>
      <w:r>
        <w:rPr>
          <w:rStyle w:val="HTMLVariable"/>
          <w:rFonts w:ascii="Courier New" w:hAnsi="Courier New" w:cs="Courier New"/>
        </w:rPr>
        <w:t xml:space="preserve">switch_time = </w:t>
      </w:r>
      <w:r>
        <w:rPr>
          <w:rFonts w:eastAsia="MS Mincho"/>
        </w:rPr>
        <w:t xml:space="preserve">current playback time. </w:t>
      </w:r>
      <w:r w:rsidRPr="007C26DF">
        <w:rPr>
          <w:rFonts w:eastAsia="MS Mincho"/>
        </w:rPr>
        <w:t>Then, it</w:t>
      </w:r>
      <w:r w:rsidRPr="00B32196">
        <w:rPr>
          <w:rFonts w:eastAsia="MS Mincho"/>
          <w:rtl/>
        </w:rPr>
        <w:t xml:space="preserve"> </w:t>
      </w:r>
      <w:r w:rsidR="00070ABE">
        <w:rPr>
          <w:rFonts w:eastAsia="MS Mincho"/>
        </w:rPr>
        <w:t xml:space="preserve">switches the playback from the main Media Presentation to the alternative Media </w:t>
      </w:r>
      <w:r w:rsidRPr="007C26DF">
        <w:rPr>
          <w:rFonts w:eastAsia="MS Mincho"/>
        </w:rPr>
        <w:t>Present</w:t>
      </w:r>
      <w:r w:rsidR="00070ABE">
        <w:rPr>
          <w:rStyle w:val="HTMLVariable"/>
          <w:rFonts w:ascii="Courier New" w:hAnsi="Courier New" w:cs="Courier New"/>
          <w:rtl/>
        </w:rPr>
        <w:t xml:space="preserve"> </w:t>
      </w:r>
      <w:r w:rsidR="00070ABE">
        <w:rPr>
          <w:rFonts w:eastAsia="MS Mincho"/>
        </w:rPr>
        <w:t xml:space="preserve">as long as the main Media Presentation is not ended. Otherwise, it stops and clears its </w:t>
      </w:r>
      <w:r>
        <w:rPr>
          <w:rStyle w:val="HTMLVariable"/>
          <w:rFonts w:ascii="Courier New" w:hAnsi="Courier New" w:cs="Courier New"/>
        </w:rPr>
        <w:t>switch_time</w:t>
      </w:r>
      <w:r w:rsidR="00070ABE">
        <w:rPr>
          <w:rFonts w:eastAsia="MS Mincho"/>
        </w:rPr>
        <w:t xml:space="preserve"> and </w:t>
      </w:r>
      <w:r w:rsidRPr="007C26DF">
        <w:rPr>
          <w:rFonts w:eastAsia="MS Mincho"/>
        </w:rPr>
        <w:t>PLL</w:t>
      </w:r>
      <w:r w:rsidR="00070ABE">
        <w:rPr>
          <w:rFonts w:eastAsia="MS Mincho"/>
        </w:rPr>
        <w:t xml:space="preserve"> buffers.</w:t>
      </w:r>
      <w:r w:rsidR="00070ABE">
        <w:rPr>
          <w:rStyle w:val="HTMLVariable"/>
          <w:rFonts w:ascii="Courier New" w:hAnsi="Courier New" w:cs="Courier New"/>
        </w:rPr>
        <w:t xml:space="preserve"> </w:t>
      </w:r>
    </w:p>
    <w:p w14:paraId="020326B9" w14:textId="1A44E6B1" w:rsidR="00070ABE" w:rsidRDefault="00070ABE" w:rsidP="00070ABE">
      <w:pPr>
        <w:pStyle w:val="BodyText"/>
        <w:widowControl w:val="0"/>
        <w:numPr>
          <w:ilvl w:val="0"/>
          <w:numId w:val="103"/>
        </w:numPr>
        <w:autoSpaceDE w:val="0"/>
        <w:autoSpaceDN w:val="0"/>
        <w:adjustRightInd w:val="0"/>
        <w:spacing w:before="1" w:after="0" w:line="240" w:lineRule="auto"/>
        <w:jc w:val="left"/>
        <w:rPr>
          <w:rFonts w:eastAsia="MS Mincho"/>
        </w:rPr>
      </w:pPr>
      <w:r>
        <w:rPr>
          <w:rFonts w:eastAsia="MS Mincho"/>
        </w:rPr>
        <w:t xml:space="preserve">It stores the main MPD URL and </w:t>
      </w:r>
      <w:r w:rsidR="009254C2">
        <w:rPr>
          <w:rStyle w:val="HTMLVariable"/>
          <w:rFonts w:ascii="Courier New" w:hAnsi="Courier New" w:cs="Courier New"/>
        </w:rPr>
        <w:t>switch</w:t>
      </w:r>
      <w:r>
        <w:rPr>
          <w:rStyle w:val="HTMLVariable"/>
          <w:rFonts w:ascii="Courier New" w:hAnsi="Courier New" w:cs="Courier New"/>
        </w:rPr>
        <w:t>_time</w:t>
      </w:r>
      <w:r w:rsidR="009254C2">
        <w:rPr>
          <w:rFonts w:eastAsia="MS Mincho"/>
        </w:rPr>
        <w:t xml:space="preserve"> </w:t>
      </w:r>
      <w:r>
        <w:rPr>
          <w:rFonts w:eastAsia="MS Mincho"/>
        </w:rPr>
        <w:t>.</w:t>
      </w:r>
    </w:p>
    <w:p w14:paraId="4DF14360" w14:textId="77777777" w:rsidR="00070ABE" w:rsidRDefault="00070ABE" w:rsidP="00070ABE">
      <w:pPr>
        <w:pStyle w:val="BodyText"/>
        <w:widowControl w:val="0"/>
        <w:numPr>
          <w:ilvl w:val="0"/>
          <w:numId w:val="103"/>
        </w:numPr>
        <w:autoSpaceDE w:val="0"/>
        <w:autoSpaceDN w:val="0"/>
        <w:adjustRightInd w:val="0"/>
        <w:spacing w:before="1" w:after="0" w:line="240" w:lineRule="auto"/>
        <w:jc w:val="left"/>
        <w:rPr>
          <w:rFonts w:eastAsia="MS Mincho"/>
        </w:rPr>
      </w:pPr>
      <w:r>
        <w:rPr>
          <w:rFonts w:eastAsia="MS Mincho"/>
        </w:rPr>
        <w:t xml:space="preserve">It adds the </w:t>
      </w:r>
      <w:r>
        <w:rPr>
          <w:rFonts w:ascii="Courier New" w:eastAsia="MS Mincho" w:hAnsi="Courier New" w:cs="Courier New"/>
        </w:rPr>
        <w:t xml:space="preserve">message </w:t>
      </w:r>
      <w:r>
        <w:rPr>
          <w:rFonts w:eastAsia="MS Mincho"/>
        </w:rPr>
        <w:t>to its PPL.</w:t>
      </w:r>
    </w:p>
    <w:p w14:paraId="3BB28E3F" w14:textId="6505D1EC" w:rsidR="00070ABE" w:rsidRDefault="00070ABE" w:rsidP="00070ABE">
      <w:pPr>
        <w:pStyle w:val="BodyText"/>
        <w:widowControl w:val="0"/>
        <w:numPr>
          <w:ilvl w:val="0"/>
          <w:numId w:val="103"/>
        </w:numPr>
        <w:autoSpaceDE w:val="0"/>
        <w:autoSpaceDN w:val="0"/>
        <w:adjustRightInd w:val="0"/>
        <w:spacing w:before="1" w:after="0" w:line="240" w:lineRule="auto"/>
        <w:jc w:val="left"/>
        <w:rPr>
          <w:rFonts w:eastAsia="MS Mincho"/>
        </w:rPr>
      </w:pPr>
      <w:r>
        <w:rPr>
          <w:rFonts w:eastAsia="MS Mincho"/>
        </w:rPr>
        <w:t xml:space="preserve">At the end of the alternative Media Presentation, it </w:t>
      </w:r>
      <w:r w:rsidR="009254C2">
        <w:rPr>
          <w:rFonts w:eastAsia="MS Mincho"/>
        </w:rPr>
        <w:t>downloads</w:t>
      </w:r>
      <w:r>
        <w:rPr>
          <w:rFonts w:eastAsia="MS Mincho"/>
        </w:rPr>
        <w:t xml:space="preserve"> the main MPD from the </w:t>
      </w:r>
      <w:r w:rsidR="009254C2">
        <w:rPr>
          <w:rFonts w:eastAsia="MS Mincho"/>
        </w:rPr>
        <w:t xml:space="preserve">main MPD URL. </w:t>
      </w:r>
    </w:p>
    <w:p w14:paraId="4C07E598" w14:textId="77777777" w:rsidR="00070ABE" w:rsidRDefault="00070ABE" w:rsidP="00070ABE">
      <w:pPr>
        <w:pStyle w:val="BodyText"/>
        <w:widowControl w:val="0"/>
        <w:numPr>
          <w:ilvl w:val="0"/>
          <w:numId w:val="103"/>
        </w:numPr>
        <w:autoSpaceDE w:val="0"/>
        <w:autoSpaceDN w:val="0"/>
        <w:adjustRightInd w:val="0"/>
        <w:spacing w:before="1" w:after="0" w:line="240" w:lineRule="auto"/>
        <w:jc w:val="left"/>
        <w:rPr>
          <w:rFonts w:eastAsia="MS Mincho"/>
        </w:rPr>
      </w:pPr>
      <w:r>
        <w:rPr>
          <w:rFonts w:eastAsia="MS Mincho"/>
        </w:rPr>
        <w:t xml:space="preserve">It continues playing back the main Media Presentation according to the value of </w:t>
      </w:r>
      <w:r>
        <w:rPr>
          <w:rFonts w:ascii="Courier New" w:hAnsi="Courier New" w:cs="Courier New"/>
        </w:rPr>
        <w:t>value:</w:t>
      </w:r>
    </w:p>
    <w:p w14:paraId="6412961E" w14:textId="712C679B" w:rsidR="00070ABE" w:rsidRDefault="009254C2" w:rsidP="004A471E">
      <w:pPr>
        <w:pStyle w:val="BodyText"/>
        <w:widowControl w:val="0"/>
        <w:numPr>
          <w:ilvl w:val="1"/>
          <w:numId w:val="103"/>
        </w:numPr>
        <w:autoSpaceDE w:val="0"/>
        <w:autoSpaceDN w:val="0"/>
        <w:adjustRightInd w:val="0"/>
        <w:spacing w:before="1" w:after="0" w:line="240" w:lineRule="auto"/>
        <w:jc w:val="left"/>
        <w:rPr>
          <w:rFonts w:eastAsia="MS Mincho"/>
        </w:rPr>
      </w:pPr>
      <w:r>
        <w:rPr>
          <w:rFonts w:eastAsia="MS Mincho"/>
        </w:rPr>
        <w:t>If</w:t>
      </w:r>
      <w:r w:rsidR="00070ABE">
        <w:rPr>
          <w:rFonts w:eastAsia="MS Mincho"/>
        </w:rPr>
        <w:t xml:space="preserve"> </w:t>
      </w:r>
      <w:r w:rsidR="00070ABE">
        <w:rPr>
          <w:rFonts w:ascii="Courier New" w:hAnsi="Courier New" w:cs="Courier New"/>
        </w:rPr>
        <w:t>value =’replace’</w:t>
      </w:r>
      <w:r>
        <w:rPr>
          <w:rFonts w:eastAsia="MS Mincho"/>
        </w:rPr>
        <w:t>,</w:t>
      </w:r>
      <w:r>
        <w:rPr>
          <w:rFonts w:ascii="Courier New" w:hAnsi="Courier New" w:cs="Courier New"/>
        </w:rPr>
        <w:t xml:space="preserve"> </w:t>
      </w:r>
      <w:r>
        <w:rPr>
          <w:rFonts w:eastAsia="MS Mincho"/>
        </w:rPr>
        <w:t>from (</w:t>
      </w:r>
      <w:r>
        <w:rPr>
          <w:rStyle w:val="HTMLVariable"/>
          <w:rFonts w:ascii="Courier New" w:hAnsi="Courier New" w:cs="Courier New"/>
        </w:rPr>
        <w:t>switch</w:t>
      </w:r>
      <w:r w:rsidR="00070ABE">
        <w:rPr>
          <w:rStyle w:val="HTMLVariable"/>
          <w:rFonts w:ascii="Courier New" w:hAnsi="Courier New" w:cs="Courier New"/>
        </w:rPr>
        <w:t>_time</w:t>
      </w:r>
      <w:r w:rsidR="00070ABE">
        <w:rPr>
          <w:rFonts w:eastAsia="MS Mincho"/>
        </w:rPr>
        <w:t xml:space="preserve"> + duration of alternative Media Presentation</w:t>
      </w:r>
      <w:r>
        <w:rPr>
          <w:rFonts w:eastAsia="MS Mincho"/>
        </w:rPr>
        <w:t>) or the end of Media Presentation whichever is earlier</w:t>
      </w:r>
      <w:r>
        <w:rPr>
          <w:rFonts w:ascii="Courier New" w:hAnsi="Courier New" w:cs="Courier New"/>
        </w:rPr>
        <w:t xml:space="preserve">. </w:t>
      </w:r>
    </w:p>
    <w:p w14:paraId="3815E486" w14:textId="4E841E2D" w:rsidR="00070ABE" w:rsidRDefault="009254C2" w:rsidP="004A471E">
      <w:pPr>
        <w:pStyle w:val="BodyText"/>
        <w:widowControl w:val="0"/>
        <w:numPr>
          <w:ilvl w:val="1"/>
          <w:numId w:val="103"/>
        </w:numPr>
        <w:autoSpaceDE w:val="0"/>
        <w:autoSpaceDN w:val="0"/>
        <w:adjustRightInd w:val="0"/>
        <w:spacing w:before="1" w:after="0" w:line="240" w:lineRule="auto"/>
        <w:jc w:val="left"/>
        <w:rPr>
          <w:rFonts w:eastAsia="MS Mincho"/>
        </w:rPr>
      </w:pPr>
      <w:r>
        <w:rPr>
          <w:rFonts w:asciiTheme="minorBidi" w:eastAsia="MS Mincho" w:hAnsiTheme="minorBidi" w:cstheme="minorBidi"/>
        </w:rPr>
        <w:t>If</w:t>
      </w:r>
      <w:r w:rsidR="00070ABE">
        <w:rPr>
          <w:rFonts w:asciiTheme="minorBidi" w:eastAsia="MS Mincho" w:hAnsiTheme="minorBidi" w:cstheme="minorBidi"/>
        </w:rPr>
        <w:t xml:space="preserve"> </w:t>
      </w:r>
      <w:r w:rsidR="00070ABE">
        <w:rPr>
          <w:rFonts w:ascii="Courier New" w:hAnsi="Courier New" w:cs="Courier New"/>
        </w:rPr>
        <w:t>value =’insert’</w:t>
      </w:r>
      <w:r>
        <w:rPr>
          <w:rFonts w:eastAsia="MS Mincho"/>
        </w:rPr>
        <w:t xml:space="preserve">, from </w:t>
      </w:r>
      <w:r>
        <w:rPr>
          <w:rStyle w:val="HTMLVariable"/>
          <w:rFonts w:ascii="Courier New" w:hAnsi="Courier New" w:cs="Courier New"/>
        </w:rPr>
        <w:t>switch_time*</w:t>
      </w:r>
      <w:r>
        <w:rPr>
          <w:rFonts w:ascii="Courier New" w:hAnsi="Courier New" w:cs="Courier New"/>
        </w:rPr>
        <w:t>.</w:t>
      </w:r>
    </w:p>
    <w:p w14:paraId="3AECCA89" w14:textId="77777777" w:rsidR="00070ABE" w:rsidRDefault="00070ABE" w:rsidP="00070ABE">
      <w:pPr>
        <w:pStyle w:val="BodyText"/>
        <w:adjustRightInd w:val="0"/>
        <w:rPr>
          <w:rFonts w:eastAsia="MS Mincho"/>
        </w:rPr>
      </w:pPr>
    </w:p>
    <w:p w14:paraId="2922CC27" w14:textId="6E4A2A96" w:rsidR="00070ABE" w:rsidRDefault="00070ABE" w:rsidP="00070ABE">
      <w:pPr>
        <w:pStyle w:val="BodyText"/>
        <w:adjustRightInd w:val="0"/>
        <w:rPr>
          <w:rFonts w:eastAsia="MS Mincho"/>
        </w:rPr>
      </w:pPr>
      <w:r>
        <w:rPr>
          <w:rFonts w:eastAsia="MS Mincho"/>
        </w:rPr>
        <w:t xml:space="preserve">Note 1: The DASH client clears its URL, </w:t>
      </w:r>
      <w:r w:rsidR="009254C2">
        <w:rPr>
          <w:rStyle w:val="HTMLVariable"/>
          <w:rFonts w:ascii="Courier New" w:hAnsi="Courier New" w:cs="Courier New"/>
        </w:rPr>
        <w:t>switch</w:t>
      </w:r>
      <w:r>
        <w:rPr>
          <w:rStyle w:val="HTMLVariable"/>
          <w:rFonts w:ascii="Courier New" w:hAnsi="Courier New" w:cs="Courier New"/>
        </w:rPr>
        <w:t>_time,</w:t>
      </w:r>
      <w:r>
        <w:rPr>
          <w:rFonts w:eastAsia="MS Mincho"/>
        </w:rPr>
        <w:t xml:space="preserve"> PPL values starting at the first parsing of the main MPD and continues maintaining them during the entire playback.</w:t>
      </w:r>
    </w:p>
    <w:p w14:paraId="0C9DA91A" w14:textId="77777777" w:rsidR="009254C2" w:rsidRDefault="009254C2" w:rsidP="009254C2">
      <w:pPr>
        <w:pStyle w:val="BodyText"/>
        <w:adjustRightInd w:val="0"/>
        <w:rPr>
          <w:rFonts w:eastAsia="MS Mincho"/>
        </w:rPr>
      </w:pPr>
      <w:r>
        <w:rPr>
          <w:rFonts w:eastAsia="MS Mincho"/>
        </w:rPr>
        <w:t xml:space="preserve">Note 2: The exact time of switching, </w:t>
      </w:r>
      <w:r>
        <w:rPr>
          <w:rStyle w:val="HTMLVariable"/>
          <w:rFonts w:ascii="Courier New" w:hAnsi="Courier New" w:cs="Courier New"/>
        </w:rPr>
        <w:t>switch_time</w:t>
      </w:r>
      <w:r>
        <w:rPr>
          <w:rFonts w:eastAsia="MS Mincho"/>
        </w:rPr>
        <w:t>, depends on how the players reaches the active time interval, e.g. by linear playback to its start time, or by random access to a moment in the middle of it.</w:t>
      </w:r>
    </w:p>
    <w:p w14:paraId="176D027F" w14:textId="77777777" w:rsidR="009254C2" w:rsidRDefault="009254C2" w:rsidP="009254C2">
      <w:pPr>
        <w:pStyle w:val="BodyText"/>
        <w:adjustRightInd w:val="0"/>
        <w:rPr>
          <w:rFonts w:eastAsia="MS Mincho"/>
        </w:rPr>
      </w:pPr>
    </w:p>
    <w:p w14:paraId="36FEBA9A" w14:textId="684D2277" w:rsidR="00070ABE" w:rsidRDefault="009254C2" w:rsidP="00070ABE">
      <w:pPr>
        <w:pStyle w:val="BodyText"/>
        <w:adjustRightInd w:val="0"/>
        <w:rPr>
          <w:rFonts w:eastAsia="MS Mincho"/>
        </w:rPr>
      </w:pPr>
      <w:r>
        <w:rPr>
          <w:rFonts w:eastAsia="MS Mincho"/>
        </w:rPr>
        <w:t>Note 3</w:t>
      </w:r>
      <w:r w:rsidR="00070ABE">
        <w:rPr>
          <w:rFonts w:eastAsia="MS Mincho"/>
        </w:rPr>
        <w:t xml:space="preserve">: In the case of *, setting </w:t>
      </w:r>
      <w:r w:rsidR="00070ABE">
        <w:rPr>
          <w:rFonts w:ascii="Courier New" w:hAnsi="Courier New" w:cs="Courier New"/>
        </w:rPr>
        <w:t>@timeshiftBufferDepth</w:t>
      </w:r>
      <w:r w:rsidR="00070ABE">
        <w:rPr>
          <w:rFonts w:eastAsia="MS Mincho"/>
        </w:rPr>
        <w:t xml:space="preserve"> to a value equal to or larger than the maximum alternative Media Presentation duration assures that the media segments would be available at </w:t>
      </w:r>
      <w:r>
        <w:rPr>
          <w:rStyle w:val="HTMLVariable"/>
          <w:rFonts w:ascii="Courier New" w:hAnsi="Courier New" w:cs="Courier New"/>
        </w:rPr>
        <w:t>switch</w:t>
      </w:r>
      <w:r w:rsidR="00070ABE">
        <w:rPr>
          <w:rStyle w:val="HTMLVariable"/>
          <w:rFonts w:ascii="Courier New" w:hAnsi="Courier New" w:cs="Courier New"/>
        </w:rPr>
        <w:t>_time</w:t>
      </w:r>
      <w:r w:rsidR="00070ABE">
        <w:rPr>
          <w:rFonts w:eastAsia="MS Mincho"/>
        </w:rPr>
        <w:t xml:space="preserve"> when playback is returned to the main Media Presentation.</w:t>
      </w:r>
    </w:p>
    <w:p w14:paraId="654975E4" w14:textId="77777777" w:rsidR="00070ABE" w:rsidRDefault="00070ABE" w:rsidP="00070ABE">
      <w:pPr>
        <w:pStyle w:val="BodyText"/>
        <w:adjustRightInd w:val="0"/>
        <w:rPr>
          <w:rFonts w:eastAsia="MS Mincho"/>
        </w:rPr>
      </w:pPr>
    </w:p>
    <w:p w14:paraId="0AD4FC61" w14:textId="46BF9899" w:rsidR="00A37D02" w:rsidRPr="004A471E" w:rsidRDefault="00A37D02" w:rsidP="00A37D02">
      <w:pPr>
        <w:rPr>
          <w:rFonts w:ascii="Cambria" w:hAnsi="Cambria"/>
          <w:i/>
          <w:color w:val="000000" w:themeColor="text1"/>
          <w:sz w:val="22"/>
          <w:u w:val="single"/>
          <w:lang w:val="en-GB"/>
        </w:rPr>
      </w:pPr>
      <w:r w:rsidRPr="004A471E">
        <w:rPr>
          <w:rFonts w:ascii="Cambria" w:hAnsi="Cambria"/>
          <w:i/>
          <w:color w:val="000000" w:themeColor="text1"/>
          <w:sz w:val="22"/>
          <w:u w:val="single"/>
          <w:lang w:val="en-GB"/>
        </w:rPr>
        <w:t>G</w:t>
      </w:r>
      <w:r w:rsidR="00F9679D">
        <w:rPr>
          <w:rFonts w:ascii="Cambria" w:hAnsi="Cambria"/>
          <w:i/>
          <w:iCs/>
          <w:color w:val="000000" w:themeColor="text1"/>
          <w:sz w:val="22"/>
          <w:u w:val="single"/>
          <w:lang w:val="en-GB"/>
        </w:rPr>
        <w:t>.23, G.24 and G.25</w:t>
      </w:r>
    </w:p>
    <w:p w14:paraId="34320A52" w14:textId="45484BC6" w:rsidR="00F9679D" w:rsidRPr="009B31CE" w:rsidRDefault="00F9679D" w:rsidP="00F9679D">
      <w:pPr>
        <w:rPr>
          <w:rFonts w:ascii="Cambria" w:hAnsi="Cambria"/>
          <w:i/>
          <w:color w:val="000000" w:themeColor="text1"/>
          <w:sz w:val="22"/>
          <w:u w:val="single"/>
          <w:lang w:val="en-GB"/>
        </w:rPr>
      </w:pPr>
      <w:r w:rsidRPr="009B31CE">
        <w:rPr>
          <w:rFonts w:ascii="Cambria" w:hAnsi="Cambria"/>
          <w:i/>
          <w:color w:val="000000" w:themeColor="text1"/>
          <w:sz w:val="22"/>
          <w:u w:val="single"/>
          <w:lang w:val="en-GB"/>
        </w:rPr>
        <w:t>Add the following subclause after G.22 and before Annex H:</w:t>
      </w:r>
    </w:p>
    <w:p w14:paraId="016CB8C2" w14:textId="4D47BB71" w:rsidR="00FE5230" w:rsidRPr="009333B1" w:rsidRDefault="00A37D02" w:rsidP="0058035B">
      <w:pPr>
        <w:keepNext/>
        <w:tabs>
          <w:tab w:val="left" w:pos="940"/>
          <w:tab w:val="left" w:pos="1140"/>
          <w:tab w:val="left" w:pos="1360"/>
        </w:tabs>
        <w:suppressAutoHyphens/>
        <w:spacing w:before="60" w:after="240" w:line="230" w:lineRule="exact"/>
        <w:outlineLvl w:val="3"/>
        <w:rPr>
          <w:b/>
          <w:bCs/>
          <w:lang w:val="en-GB" w:eastAsia="ja-JP"/>
        </w:rPr>
      </w:pPr>
      <w:r w:rsidRPr="009333B1">
        <w:rPr>
          <w:b/>
          <w:bCs/>
          <w:lang w:val="en-GB" w:eastAsia="ja-JP"/>
        </w:rPr>
        <w:t>G.</w:t>
      </w:r>
      <w:r w:rsidR="00367056">
        <w:rPr>
          <w:b/>
          <w:bCs/>
          <w:lang w:val="en-GB" w:eastAsia="ja-JP"/>
        </w:rPr>
        <w:t>23</w:t>
      </w:r>
      <w:r w:rsidRPr="009333B1">
        <w:rPr>
          <w:b/>
          <w:bCs/>
          <w:lang w:val="en-GB" w:eastAsia="ja-JP"/>
        </w:rPr>
        <w:t xml:space="preserve"> </w:t>
      </w:r>
      <w:r w:rsidR="0058035B" w:rsidRPr="0058035B">
        <w:rPr>
          <w:b/>
          <w:bCs/>
          <w:lang w:val="en-GB" w:eastAsia="ja-JP"/>
        </w:rPr>
        <w:t xml:space="preserve">Insert Preroll </w:t>
      </w:r>
      <w:r w:rsidR="0058035B" w:rsidRPr="0058035B">
        <w:rPr>
          <w:b/>
          <w:bCs/>
        </w:rPr>
        <w:t>at the beginning of a live content</w:t>
      </w:r>
      <w:r w:rsidR="0058035B">
        <w:t xml:space="preserve"> </w:t>
      </w:r>
    </w:p>
    <w:p w14:paraId="42F89111" w14:textId="69AE9D37" w:rsidR="00FE5230" w:rsidRPr="006B7285" w:rsidRDefault="00860D0A" w:rsidP="006B7285">
      <w:r>
        <w:rPr>
          <w:lang w:val="en-GB"/>
        </w:rPr>
        <w:t>An example of</w:t>
      </w:r>
      <w:r w:rsidR="00FE5230" w:rsidRPr="009333B1">
        <w:rPr>
          <w:lang w:val="en-GB"/>
        </w:rPr>
        <w:t xml:space="preserve"> </w:t>
      </w:r>
      <w:r w:rsidR="00C90731">
        <w:t>inserti</w:t>
      </w:r>
      <w:r>
        <w:t>ng</w:t>
      </w:r>
      <w:r w:rsidR="00C90731">
        <w:t xml:space="preserve"> one Preroll ad at the beginning of each playback of a live content</w:t>
      </w:r>
      <w:r>
        <w:t xml:space="preserve"> using the alternative MPD event is </w:t>
      </w:r>
      <w:r w:rsidR="006B7285">
        <w:t>provided below.</w:t>
      </w:r>
    </w:p>
    <w:tbl>
      <w:tblPr>
        <w:tblW w:w="0" w:type="auto"/>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9063"/>
      </w:tblGrid>
      <w:tr w:rsidR="00FE5230" w14:paraId="74FB0F3A" w14:textId="77777777" w:rsidTr="00853A56">
        <w:tc>
          <w:tcPr>
            <w:tcW w:w="9345" w:type="dxa"/>
            <w:tcBorders>
              <w:top w:val="single" w:sz="4" w:space="0" w:color="auto"/>
              <w:left w:val="single" w:sz="4" w:space="0" w:color="auto"/>
              <w:bottom w:val="single" w:sz="4" w:space="0" w:color="auto"/>
              <w:right w:val="single" w:sz="4" w:space="0" w:color="auto"/>
            </w:tcBorders>
            <w:shd w:val="clear" w:color="auto" w:fill="E6E6E6"/>
          </w:tcPr>
          <w:p w14:paraId="54E2018F" w14:textId="77777777" w:rsidR="00FE5230" w:rsidRPr="004A471E" w:rsidRDefault="00FE5230" w:rsidP="00853A56">
            <w:pPr>
              <w:widowControl/>
              <w:shd w:val="clear" w:color="auto" w:fill="E7E6E6" w:themeFill="background2"/>
              <w:spacing w:after="0"/>
              <w:rPr>
                <w:rFonts w:ascii="Courier New" w:hAnsi="Courier New"/>
                <w:color w:val="000000" w:themeColor="text1"/>
                <w:sz w:val="16"/>
                <w:lang w:val="de-DE"/>
              </w:rPr>
            </w:pPr>
            <w:r w:rsidRPr="004A471E">
              <w:rPr>
                <w:rFonts w:ascii="Courier New" w:hAnsi="Courier New"/>
                <w:color w:val="000000" w:themeColor="text1"/>
                <w:sz w:val="16"/>
                <w:lang w:val="de-DE"/>
              </w:rPr>
              <w:t>&lt;?xml version</w:t>
            </w:r>
            <w:r w:rsidRPr="000B4134">
              <w:rPr>
                <w:rFonts w:ascii="Courier New" w:eastAsia="Times New Roman" w:hAnsi="Courier New" w:cs="Courier New"/>
                <w:color w:val="000000" w:themeColor="text1"/>
                <w:sz w:val="16"/>
                <w:szCs w:val="16"/>
                <w:lang w:val="de-DE"/>
              </w:rPr>
              <w:t>=</w:t>
            </w:r>
            <w:r w:rsidRPr="004A471E">
              <w:rPr>
                <w:rFonts w:ascii="Courier New" w:hAnsi="Courier New"/>
                <w:color w:val="000000" w:themeColor="text1"/>
                <w:sz w:val="16"/>
                <w:lang w:val="de-DE"/>
              </w:rPr>
              <w:t>"1.0" encoding</w:t>
            </w:r>
            <w:r w:rsidRPr="000B4134">
              <w:rPr>
                <w:rFonts w:ascii="Courier New" w:eastAsia="Times New Roman" w:hAnsi="Courier New" w:cs="Courier New"/>
                <w:color w:val="000000" w:themeColor="text1"/>
                <w:sz w:val="16"/>
                <w:szCs w:val="16"/>
                <w:lang w:val="de-DE"/>
              </w:rPr>
              <w:t>=</w:t>
            </w:r>
            <w:r w:rsidRPr="004A471E">
              <w:rPr>
                <w:rFonts w:ascii="Courier New" w:hAnsi="Courier New"/>
                <w:color w:val="000000" w:themeColor="text1"/>
                <w:sz w:val="16"/>
                <w:lang w:val="de-DE"/>
              </w:rPr>
              <w:t>"utf-8"?&gt;</w:t>
            </w:r>
          </w:p>
          <w:p w14:paraId="7D629BB8" w14:textId="77777777" w:rsidR="00FE5230" w:rsidRPr="004A471E" w:rsidRDefault="00FE5230" w:rsidP="00853A56">
            <w:pPr>
              <w:widowControl/>
              <w:shd w:val="clear" w:color="auto" w:fill="E7E6E6" w:themeFill="background2"/>
              <w:spacing w:after="0"/>
              <w:rPr>
                <w:rFonts w:ascii="Courier New" w:hAnsi="Courier New"/>
                <w:color w:val="000000" w:themeColor="text1"/>
                <w:sz w:val="16"/>
                <w:lang w:val="de-DE"/>
              </w:rPr>
            </w:pPr>
            <w:r w:rsidRPr="004A471E">
              <w:rPr>
                <w:rFonts w:ascii="Courier New" w:hAnsi="Courier New"/>
                <w:color w:val="000000" w:themeColor="text1"/>
                <w:sz w:val="16"/>
                <w:lang w:val="de-DE"/>
              </w:rPr>
              <w:t>&lt;MPD</w:t>
            </w:r>
            <w:r w:rsidRPr="000B4134">
              <w:rPr>
                <w:rFonts w:ascii="Courier New" w:eastAsia="Times New Roman" w:hAnsi="Courier New" w:cs="Courier New"/>
                <w:color w:val="000000" w:themeColor="text1"/>
                <w:sz w:val="16"/>
                <w:szCs w:val="16"/>
                <w:lang w:val="de-DE"/>
              </w:rPr>
              <w:t> </w:t>
            </w:r>
          </w:p>
          <w:p w14:paraId="4AFCDAB4" w14:textId="77777777" w:rsidR="00FE5230" w:rsidRPr="004A471E" w:rsidRDefault="00FE5230" w:rsidP="00853A56">
            <w:pPr>
              <w:widowControl/>
              <w:shd w:val="clear" w:color="auto" w:fill="E7E6E6" w:themeFill="background2"/>
              <w:spacing w:after="0"/>
              <w:rPr>
                <w:rFonts w:ascii="Courier New" w:hAnsi="Courier New"/>
                <w:color w:val="000000" w:themeColor="text1"/>
                <w:sz w:val="16"/>
                <w:lang w:val="de-DE"/>
              </w:rPr>
            </w:pPr>
            <w:r w:rsidRPr="000B4134">
              <w:rPr>
                <w:rFonts w:ascii="Courier New" w:eastAsia="Times New Roman" w:hAnsi="Courier New" w:cs="Courier New"/>
                <w:color w:val="000000" w:themeColor="text1"/>
                <w:sz w:val="16"/>
                <w:szCs w:val="16"/>
                <w:lang w:val="de-DE"/>
              </w:rPr>
              <w:t>   </w:t>
            </w:r>
            <w:r w:rsidRPr="004A471E">
              <w:rPr>
                <w:rFonts w:ascii="Courier New" w:hAnsi="Courier New"/>
                <w:color w:val="000000" w:themeColor="text1"/>
                <w:sz w:val="16"/>
                <w:lang w:val="de-DE"/>
              </w:rPr>
              <w:t>xmlns</w:t>
            </w:r>
            <w:r w:rsidRPr="000B4134">
              <w:rPr>
                <w:rFonts w:ascii="Courier New" w:eastAsia="Times New Roman" w:hAnsi="Courier New" w:cs="Courier New"/>
                <w:color w:val="000000" w:themeColor="text1"/>
                <w:sz w:val="16"/>
                <w:szCs w:val="16"/>
                <w:lang w:val="de-DE"/>
              </w:rPr>
              <w:t>=</w:t>
            </w:r>
            <w:r w:rsidRPr="004A471E">
              <w:rPr>
                <w:rFonts w:ascii="Courier New" w:hAnsi="Courier New"/>
                <w:color w:val="000000" w:themeColor="text1"/>
                <w:sz w:val="16"/>
                <w:lang w:val="de-DE"/>
              </w:rPr>
              <w:t>"urn:mpeg:dash:schema:mpd:2011"</w:t>
            </w:r>
          </w:p>
          <w:p w14:paraId="615F04C7" w14:textId="77777777" w:rsidR="00FE5230" w:rsidRPr="004A471E" w:rsidRDefault="00FE5230" w:rsidP="00853A56">
            <w:pPr>
              <w:widowControl/>
              <w:shd w:val="clear" w:color="auto" w:fill="E7E6E6" w:themeFill="background2"/>
              <w:spacing w:after="0"/>
              <w:rPr>
                <w:rFonts w:ascii="Courier New" w:hAnsi="Courier New"/>
                <w:color w:val="000000" w:themeColor="text1"/>
                <w:sz w:val="16"/>
                <w:lang w:val="de-DE"/>
              </w:rPr>
            </w:pPr>
            <w:r w:rsidRPr="000B4134">
              <w:rPr>
                <w:rFonts w:ascii="Courier New" w:eastAsia="Times New Roman" w:hAnsi="Courier New" w:cs="Courier New"/>
                <w:color w:val="000000" w:themeColor="text1"/>
                <w:sz w:val="16"/>
                <w:szCs w:val="16"/>
                <w:lang w:val="de-DE"/>
              </w:rPr>
              <w:t>    </w:t>
            </w:r>
            <w:r w:rsidRPr="004A471E">
              <w:rPr>
                <w:rFonts w:ascii="Courier New" w:hAnsi="Courier New"/>
                <w:color w:val="000000" w:themeColor="text1"/>
                <w:sz w:val="16"/>
                <w:lang w:val="de-DE"/>
              </w:rPr>
              <w:t>xmlns:xsi</w:t>
            </w:r>
            <w:r w:rsidRPr="000B4134">
              <w:rPr>
                <w:rFonts w:ascii="Courier New" w:eastAsia="Times New Roman" w:hAnsi="Courier New" w:cs="Courier New"/>
                <w:color w:val="000000" w:themeColor="text1"/>
                <w:sz w:val="16"/>
                <w:szCs w:val="16"/>
                <w:lang w:val="de-DE"/>
              </w:rPr>
              <w:t>=</w:t>
            </w:r>
            <w:r w:rsidRPr="004A471E">
              <w:rPr>
                <w:rFonts w:ascii="Courier New" w:hAnsi="Courier New"/>
                <w:color w:val="000000" w:themeColor="text1"/>
                <w:sz w:val="16"/>
                <w:lang w:val="de-DE"/>
              </w:rPr>
              <w:t>"http://www.w3.org/2001/XMLSchema-instance"</w:t>
            </w:r>
          </w:p>
          <w:p w14:paraId="15473AE2" w14:textId="77777777" w:rsidR="00FE5230" w:rsidRPr="004A471E" w:rsidRDefault="00FE5230" w:rsidP="00853A56">
            <w:pPr>
              <w:widowControl/>
              <w:shd w:val="clear" w:color="auto" w:fill="E7E6E6" w:themeFill="background2"/>
              <w:spacing w:after="0"/>
              <w:rPr>
                <w:rFonts w:ascii="Courier New" w:hAnsi="Courier New"/>
                <w:color w:val="000000" w:themeColor="text1"/>
                <w:sz w:val="16"/>
                <w:lang w:val="de-DE"/>
              </w:rPr>
            </w:pPr>
            <w:r w:rsidRPr="000B4134">
              <w:rPr>
                <w:rFonts w:ascii="Courier New" w:eastAsia="Times New Roman" w:hAnsi="Courier New" w:cs="Courier New"/>
                <w:color w:val="000000" w:themeColor="text1"/>
                <w:sz w:val="16"/>
                <w:szCs w:val="16"/>
                <w:lang w:val="de-DE"/>
              </w:rPr>
              <w:t>    </w:t>
            </w:r>
            <w:r w:rsidRPr="004A471E">
              <w:rPr>
                <w:rFonts w:ascii="Courier New" w:hAnsi="Courier New"/>
                <w:color w:val="000000" w:themeColor="text1"/>
                <w:sz w:val="16"/>
                <w:lang w:val="de-DE"/>
              </w:rPr>
              <w:t>xsi:schemaLocation</w:t>
            </w:r>
            <w:r w:rsidRPr="000B4134">
              <w:rPr>
                <w:rFonts w:ascii="Courier New" w:eastAsia="Times New Roman" w:hAnsi="Courier New" w:cs="Courier New"/>
                <w:color w:val="000000" w:themeColor="text1"/>
                <w:sz w:val="16"/>
                <w:szCs w:val="16"/>
                <w:lang w:val="de-DE"/>
              </w:rPr>
              <w:t>=</w:t>
            </w:r>
            <w:r w:rsidRPr="004A471E">
              <w:rPr>
                <w:rFonts w:ascii="Courier New" w:hAnsi="Courier New"/>
                <w:color w:val="000000" w:themeColor="text1"/>
                <w:sz w:val="16"/>
                <w:lang w:val="de-DE"/>
              </w:rPr>
              <w:t>"urn:mpeg:dash:schema:mpd:2011 DASH-MPD.xsd"</w:t>
            </w:r>
          </w:p>
          <w:p w14:paraId="68AABBDA" w14:textId="77777777" w:rsidR="00FE5230" w:rsidRPr="004A471E" w:rsidRDefault="00FE5230" w:rsidP="00853A56">
            <w:pPr>
              <w:widowControl/>
              <w:shd w:val="clear" w:color="auto" w:fill="E7E6E6" w:themeFill="background2"/>
              <w:spacing w:after="0"/>
              <w:rPr>
                <w:rFonts w:ascii="Courier New" w:hAnsi="Courier New"/>
                <w:color w:val="000000" w:themeColor="text1"/>
                <w:sz w:val="16"/>
                <w:lang w:val="de-DE"/>
              </w:rPr>
            </w:pPr>
          </w:p>
          <w:p w14:paraId="78F58C88" w14:textId="77777777" w:rsidR="00FE5230" w:rsidRPr="004A471E" w:rsidRDefault="00FE5230" w:rsidP="00853A56">
            <w:pPr>
              <w:widowControl/>
              <w:shd w:val="clear" w:color="auto" w:fill="E7E6E6" w:themeFill="background2"/>
              <w:spacing w:after="0"/>
              <w:rPr>
                <w:rFonts w:ascii="Courier New" w:hAnsi="Courier New"/>
                <w:color w:val="000000" w:themeColor="text1"/>
                <w:sz w:val="16"/>
                <w:lang w:val="en-GB"/>
              </w:rPr>
            </w:pPr>
            <w:r w:rsidRPr="000B4134">
              <w:rPr>
                <w:rFonts w:ascii="Courier New" w:eastAsia="Times New Roman" w:hAnsi="Courier New" w:cs="Courier New"/>
                <w:color w:val="000000" w:themeColor="text1"/>
                <w:sz w:val="16"/>
                <w:szCs w:val="16"/>
                <w:lang w:val="de-DE"/>
              </w:rPr>
              <w:t>  </w:t>
            </w:r>
            <w:r w:rsidRPr="004A471E">
              <w:rPr>
                <w:rFonts w:ascii="Courier New" w:hAnsi="Courier New"/>
                <w:color w:val="000000" w:themeColor="text1"/>
                <w:sz w:val="16"/>
                <w:lang w:val="en-GB"/>
              </w:rPr>
              <w:t>availabilityStartTime</w:t>
            </w:r>
            <w:r w:rsidRPr="000B4134">
              <w:rPr>
                <w:rFonts w:ascii="Courier New" w:eastAsia="Times New Roman" w:hAnsi="Courier New" w:cs="Courier New"/>
                <w:color w:val="000000" w:themeColor="text1"/>
                <w:sz w:val="16"/>
                <w:szCs w:val="16"/>
                <w:lang w:val="en-GB"/>
              </w:rPr>
              <w:t>=</w:t>
            </w:r>
            <w:r w:rsidRPr="004A471E">
              <w:rPr>
                <w:rFonts w:ascii="Courier New" w:hAnsi="Courier New"/>
                <w:color w:val="000000" w:themeColor="text1"/>
                <w:sz w:val="16"/>
                <w:lang w:val="en-GB"/>
              </w:rPr>
              <w:t>"1970-01-01T00:00:00Z"</w:t>
            </w:r>
            <w:r w:rsidRPr="000B4134">
              <w:rPr>
                <w:rFonts w:ascii="Courier New" w:eastAsia="Times New Roman" w:hAnsi="Courier New" w:cs="Courier New"/>
                <w:color w:val="000000" w:themeColor="text1"/>
                <w:sz w:val="16"/>
                <w:szCs w:val="16"/>
                <w:lang w:val="en-GB"/>
              </w:rPr>
              <w:t> </w:t>
            </w:r>
            <w:r w:rsidRPr="004A471E">
              <w:rPr>
                <w:rFonts w:ascii="Courier New" w:hAnsi="Courier New"/>
                <w:color w:val="000000" w:themeColor="text1"/>
                <w:sz w:val="16"/>
                <w:lang w:val="en-GB"/>
              </w:rPr>
              <w:t>maxSegmentDuration</w:t>
            </w:r>
            <w:r w:rsidRPr="000B4134">
              <w:rPr>
                <w:rFonts w:ascii="Courier New" w:eastAsia="Times New Roman" w:hAnsi="Courier New" w:cs="Courier New"/>
                <w:color w:val="000000" w:themeColor="text1"/>
                <w:sz w:val="16"/>
                <w:szCs w:val="16"/>
                <w:lang w:val="en-GB"/>
              </w:rPr>
              <w:t>=</w:t>
            </w:r>
            <w:r w:rsidRPr="004A471E">
              <w:rPr>
                <w:rFonts w:ascii="Courier New" w:hAnsi="Courier New"/>
                <w:color w:val="000000" w:themeColor="text1"/>
                <w:sz w:val="16"/>
                <w:lang w:val="en-GB"/>
              </w:rPr>
              <w:t>"PT6S"</w:t>
            </w:r>
          </w:p>
          <w:p w14:paraId="7F1D44A6" w14:textId="77777777" w:rsidR="00FE5230" w:rsidRPr="004A471E" w:rsidRDefault="00FE5230" w:rsidP="00853A56">
            <w:pPr>
              <w:widowControl/>
              <w:shd w:val="clear" w:color="auto" w:fill="E7E6E6" w:themeFill="background2"/>
              <w:spacing w:after="0"/>
              <w:rPr>
                <w:rFonts w:ascii="Courier New" w:hAnsi="Courier New"/>
                <w:color w:val="000000" w:themeColor="text1"/>
                <w:sz w:val="16"/>
                <w:lang w:val="en-GB"/>
              </w:rPr>
            </w:pPr>
            <w:r w:rsidRPr="000B4134">
              <w:rPr>
                <w:rFonts w:ascii="Courier New" w:eastAsia="Times New Roman" w:hAnsi="Courier New" w:cs="Courier New"/>
                <w:color w:val="000000" w:themeColor="text1"/>
                <w:sz w:val="16"/>
                <w:szCs w:val="16"/>
                <w:lang w:val="en-GB"/>
              </w:rPr>
              <w:t>  </w:t>
            </w:r>
            <w:r w:rsidRPr="004A471E">
              <w:rPr>
                <w:rFonts w:ascii="Courier New" w:hAnsi="Courier New"/>
                <w:color w:val="000000" w:themeColor="text1"/>
                <w:sz w:val="16"/>
                <w:lang w:val="en-GB"/>
              </w:rPr>
              <w:t>minBufferTime</w:t>
            </w:r>
            <w:r w:rsidRPr="000B4134">
              <w:rPr>
                <w:rFonts w:ascii="Courier New" w:eastAsia="Times New Roman" w:hAnsi="Courier New" w:cs="Courier New"/>
                <w:color w:val="000000" w:themeColor="text1"/>
                <w:sz w:val="16"/>
                <w:szCs w:val="16"/>
                <w:lang w:val="en-GB"/>
              </w:rPr>
              <w:t>=</w:t>
            </w:r>
            <w:r w:rsidRPr="004A471E">
              <w:rPr>
                <w:rFonts w:ascii="Courier New" w:hAnsi="Courier New"/>
                <w:color w:val="000000" w:themeColor="text1"/>
                <w:sz w:val="16"/>
                <w:lang w:val="en-GB"/>
              </w:rPr>
              <w:t>"PT2S"</w:t>
            </w:r>
            <w:r w:rsidRPr="000B4134">
              <w:rPr>
                <w:rFonts w:ascii="Courier New" w:eastAsia="Times New Roman" w:hAnsi="Courier New" w:cs="Courier New"/>
                <w:color w:val="000000" w:themeColor="text1"/>
                <w:sz w:val="16"/>
                <w:szCs w:val="16"/>
                <w:lang w:val="en-GB"/>
              </w:rPr>
              <w:t> </w:t>
            </w:r>
            <w:r w:rsidRPr="004A471E">
              <w:rPr>
                <w:rFonts w:ascii="Courier New" w:hAnsi="Courier New"/>
                <w:color w:val="000000" w:themeColor="text1"/>
                <w:sz w:val="16"/>
                <w:lang w:val="en-GB"/>
              </w:rPr>
              <w:t>minimumUpdatePeriod</w:t>
            </w:r>
            <w:r w:rsidRPr="000B4134">
              <w:rPr>
                <w:rFonts w:ascii="Courier New" w:eastAsia="Times New Roman" w:hAnsi="Courier New" w:cs="Courier New"/>
                <w:color w:val="000000" w:themeColor="text1"/>
                <w:sz w:val="16"/>
                <w:szCs w:val="16"/>
                <w:lang w:val="en-GB"/>
              </w:rPr>
              <w:t>=</w:t>
            </w:r>
            <w:r w:rsidRPr="004A471E">
              <w:rPr>
                <w:rFonts w:ascii="Courier New" w:hAnsi="Courier New"/>
                <w:color w:val="000000" w:themeColor="text1"/>
                <w:sz w:val="16"/>
                <w:lang w:val="en-GB"/>
              </w:rPr>
              <w:t>"PT5M"</w:t>
            </w:r>
            <w:r w:rsidRPr="000B4134">
              <w:rPr>
                <w:rFonts w:ascii="Courier New" w:eastAsia="Times New Roman" w:hAnsi="Courier New" w:cs="Courier New"/>
                <w:color w:val="000000" w:themeColor="text1"/>
                <w:sz w:val="16"/>
                <w:szCs w:val="16"/>
                <w:lang w:val="en-GB"/>
              </w:rPr>
              <w:t> </w:t>
            </w:r>
          </w:p>
          <w:p w14:paraId="20DF8F44" w14:textId="77777777" w:rsidR="00FE5230" w:rsidRPr="004A471E" w:rsidRDefault="00FE5230" w:rsidP="00853A56">
            <w:pPr>
              <w:widowControl/>
              <w:shd w:val="clear" w:color="auto" w:fill="E7E6E6" w:themeFill="background2"/>
              <w:spacing w:after="0"/>
              <w:rPr>
                <w:rFonts w:ascii="Courier New" w:hAnsi="Courier New"/>
                <w:color w:val="000000" w:themeColor="text1"/>
                <w:sz w:val="16"/>
                <w:lang w:val="en-GB"/>
              </w:rPr>
            </w:pPr>
            <w:r w:rsidRPr="000B4134">
              <w:rPr>
                <w:rFonts w:ascii="Courier New" w:eastAsia="Times New Roman" w:hAnsi="Courier New" w:cs="Courier New"/>
                <w:color w:val="000000" w:themeColor="text1"/>
                <w:sz w:val="16"/>
                <w:szCs w:val="16"/>
                <w:lang w:val="en-GB"/>
              </w:rPr>
              <w:t>  </w:t>
            </w:r>
            <w:r w:rsidRPr="004A471E">
              <w:rPr>
                <w:rFonts w:ascii="Courier New" w:hAnsi="Courier New"/>
                <w:color w:val="000000" w:themeColor="text1"/>
                <w:sz w:val="16"/>
                <w:lang w:val="en-GB"/>
              </w:rPr>
              <w:t>profiles</w:t>
            </w:r>
            <w:r w:rsidRPr="000B4134">
              <w:rPr>
                <w:rFonts w:ascii="Courier New" w:eastAsia="Times New Roman" w:hAnsi="Courier New" w:cs="Courier New"/>
                <w:color w:val="000000" w:themeColor="text1"/>
                <w:sz w:val="16"/>
                <w:szCs w:val="16"/>
                <w:lang w:val="en-GB"/>
              </w:rPr>
              <w:t>=</w:t>
            </w:r>
            <w:r w:rsidRPr="004A471E">
              <w:rPr>
                <w:rFonts w:ascii="Courier New" w:hAnsi="Courier New"/>
                <w:color w:val="000000" w:themeColor="text1"/>
                <w:sz w:val="16"/>
                <w:lang w:val="en-GB"/>
              </w:rPr>
              <w:t>"urn:mpeg:dash:profile:isoff-live:2011"</w:t>
            </w:r>
            <w:r w:rsidRPr="000B4134">
              <w:rPr>
                <w:rFonts w:ascii="Courier New" w:eastAsia="Times New Roman" w:hAnsi="Courier New" w:cs="Courier New"/>
                <w:color w:val="000000" w:themeColor="text1"/>
                <w:sz w:val="16"/>
                <w:szCs w:val="16"/>
                <w:lang w:val="en-GB"/>
              </w:rPr>
              <w:t> </w:t>
            </w:r>
            <w:r w:rsidRPr="004A471E">
              <w:rPr>
                <w:rFonts w:ascii="Courier New" w:hAnsi="Courier New"/>
                <w:color w:val="000000" w:themeColor="text1"/>
                <w:sz w:val="16"/>
                <w:lang w:val="en-GB"/>
              </w:rPr>
              <w:t>publishTime</w:t>
            </w:r>
            <w:r w:rsidRPr="000B4134">
              <w:rPr>
                <w:rFonts w:ascii="Courier New" w:eastAsia="Times New Roman" w:hAnsi="Courier New" w:cs="Courier New"/>
                <w:color w:val="000000" w:themeColor="text1"/>
                <w:sz w:val="16"/>
                <w:szCs w:val="16"/>
                <w:lang w:val="en-GB"/>
              </w:rPr>
              <w:t>=</w:t>
            </w:r>
            <w:r w:rsidRPr="004A471E">
              <w:rPr>
                <w:rFonts w:ascii="Courier New" w:hAnsi="Courier New"/>
                <w:color w:val="000000" w:themeColor="text1"/>
                <w:sz w:val="16"/>
                <w:lang w:val="en-GB"/>
              </w:rPr>
              <w:t>"2019-03-12T01:17:30Z"</w:t>
            </w:r>
          </w:p>
          <w:p w14:paraId="65C40C77" w14:textId="406AD688" w:rsidR="00FE5230" w:rsidRPr="004A471E" w:rsidRDefault="00FE5230" w:rsidP="003D36E0">
            <w:pPr>
              <w:widowControl/>
              <w:shd w:val="clear" w:color="auto" w:fill="E7E6E6" w:themeFill="background2"/>
              <w:spacing w:after="0"/>
              <w:rPr>
                <w:rFonts w:ascii="Courier New" w:hAnsi="Courier New"/>
                <w:color w:val="000000" w:themeColor="text1"/>
                <w:sz w:val="16"/>
                <w:lang w:val="en-GB"/>
              </w:rPr>
            </w:pPr>
            <w:r w:rsidRPr="000B4134">
              <w:rPr>
                <w:rFonts w:ascii="Courier New" w:eastAsia="Times New Roman" w:hAnsi="Courier New" w:cs="Courier New"/>
                <w:color w:val="000000" w:themeColor="text1"/>
                <w:sz w:val="16"/>
                <w:szCs w:val="16"/>
                <w:lang w:val="en-GB"/>
              </w:rPr>
              <w:t>  </w:t>
            </w:r>
            <w:r w:rsidRPr="004A471E">
              <w:rPr>
                <w:rFonts w:ascii="Courier New" w:hAnsi="Courier New"/>
                <w:color w:val="000000" w:themeColor="text1"/>
                <w:sz w:val="16"/>
                <w:lang w:val="en-GB"/>
              </w:rPr>
              <w:t>timeShiftBufferDepth</w:t>
            </w:r>
            <w:r w:rsidRPr="000B4134">
              <w:rPr>
                <w:rFonts w:ascii="Courier New" w:eastAsia="Times New Roman" w:hAnsi="Courier New" w:cs="Courier New"/>
                <w:color w:val="000000" w:themeColor="text1"/>
                <w:sz w:val="16"/>
                <w:szCs w:val="16"/>
                <w:lang w:val="en-GB"/>
              </w:rPr>
              <w:t>=</w:t>
            </w:r>
            <w:r w:rsidRPr="004A471E">
              <w:rPr>
                <w:rFonts w:ascii="Courier New" w:hAnsi="Courier New"/>
                <w:color w:val="000000" w:themeColor="text1"/>
                <w:sz w:val="16"/>
                <w:lang w:val="en-GB"/>
              </w:rPr>
              <w:t>"PT8M20S"</w:t>
            </w:r>
            <w:r w:rsidRPr="000B4134">
              <w:rPr>
                <w:rFonts w:ascii="Courier New" w:eastAsia="Times New Roman" w:hAnsi="Courier New" w:cs="Courier New"/>
                <w:color w:val="000000" w:themeColor="text1"/>
                <w:sz w:val="16"/>
                <w:szCs w:val="16"/>
                <w:lang w:val="en-GB"/>
              </w:rPr>
              <w:t> </w:t>
            </w:r>
            <w:r w:rsidRPr="004A471E">
              <w:rPr>
                <w:rFonts w:ascii="Courier New" w:hAnsi="Courier New"/>
                <w:color w:val="000000" w:themeColor="text1"/>
                <w:sz w:val="16"/>
                <w:lang w:val="en-GB"/>
              </w:rPr>
              <w:t>type</w:t>
            </w:r>
            <w:r w:rsidRPr="000B4134">
              <w:rPr>
                <w:rFonts w:ascii="Courier New" w:eastAsia="Times New Roman" w:hAnsi="Courier New" w:cs="Courier New"/>
                <w:color w:val="000000" w:themeColor="text1"/>
                <w:sz w:val="16"/>
                <w:szCs w:val="16"/>
                <w:lang w:val="en-GB"/>
              </w:rPr>
              <w:t>=</w:t>
            </w:r>
            <w:r w:rsidRPr="004A471E">
              <w:rPr>
                <w:rFonts w:ascii="Courier New" w:hAnsi="Courier New"/>
                <w:color w:val="000000" w:themeColor="text1"/>
                <w:sz w:val="16"/>
                <w:lang w:val="en-GB"/>
              </w:rPr>
              <w:t>"dynamic"&gt;</w:t>
            </w:r>
          </w:p>
          <w:p w14:paraId="6C82090E" w14:textId="5B7D10E0" w:rsidR="00FE5230" w:rsidRPr="004A471E" w:rsidRDefault="00FE5230" w:rsidP="00853A56">
            <w:pPr>
              <w:widowControl/>
              <w:shd w:val="clear" w:color="auto" w:fill="E7E6E6" w:themeFill="background2"/>
              <w:spacing w:after="0"/>
              <w:rPr>
                <w:rFonts w:ascii="Courier New" w:hAnsi="Courier New"/>
                <w:color w:val="000000" w:themeColor="text1"/>
                <w:sz w:val="16"/>
                <w:lang w:val="en-GB"/>
              </w:rPr>
            </w:pPr>
            <w:r w:rsidRPr="000B4134">
              <w:rPr>
                <w:rFonts w:ascii="Courier New" w:eastAsia="Times New Roman" w:hAnsi="Courier New" w:cs="Courier New"/>
                <w:color w:val="000000" w:themeColor="text1"/>
                <w:sz w:val="16"/>
                <w:szCs w:val="16"/>
                <w:lang w:val="en-GB"/>
              </w:rPr>
              <w:t>  </w:t>
            </w:r>
            <w:r w:rsidRPr="004A471E">
              <w:rPr>
                <w:rFonts w:ascii="Courier New" w:hAnsi="Courier New"/>
                <w:color w:val="000000" w:themeColor="text1"/>
                <w:sz w:val="16"/>
                <w:lang w:val="en-GB"/>
              </w:rPr>
              <w:t>&lt;Period</w:t>
            </w:r>
            <w:r w:rsidRPr="000B4134">
              <w:rPr>
                <w:rFonts w:ascii="Courier New" w:eastAsia="Times New Roman" w:hAnsi="Courier New" w:cs="Courier New"/>
                <w:color w:val="000000" w:themeColor="text1"/>
                <w:sz w:val="16"/>
                <w:szCs w:val="16"/>
                <w:lang w:val="en-GB"/>
              </w:rPr>
              <w:t> </w:t>
            </w:r>
            <w:r w:rsidRPr="004A471E">
              <w:rPr>
                <w:rFonts w:ascii="Courier New" w:hAnsi="Courier New"/>
                <w:color w:val="000000" w:themeColor="text1"/>
                <w:sz w:val="16"/>
                <w:lang w:val="en-GB"/>
              </w:rPr>
              <w:t>id</w:t>
            </w:r>
            <w:r w:rsidRPr="000B4134">
              <w:rPr>
                <w:rFonts w:ascii="Courier New" w:eastAsia="Times New Roman" w:hAnsi="Courier New" w:cs="Courier New"/>
                <w:color w:val="000000" w:themeColor="text1"/>
                <w:sz w:val="16"/>
                <w:szCs w:val="16"/>
                <w:lang w:val="en-GB"/>
              </w:rPr>
              <w:t>=</w:t>
            </w:r>
            <w:r w:rsidRPr="004A471E">
              <w:rPr>
                <w:rFonts w:ascii="Courier New" w:hAnsi="Courier New"/>
                <w:color w:val="000000" w:themeColor="text1"/>
                <w:sz w:val="16"/>
                <w:lang w:val="en-GB"/>
              </w:rPr>
              <w:t>"p0"</w:t>
            </w:r>
            <w:r w:rsidRPr="000B4134">
              <w:rPr>
                <w:rFonts w:ascii="Courier New" w:eastAsia="Times New Roman" w:hAnsi="Courier New" w:cs="Courier New"/>
                <w:color w:val="000000" w:themeColor="text1"/>
                <w:sz w:val="16"/>
                <w:szCs w:val="16"/>
                <w:lang w:val="en-GB"/>
              </w:rPr>
              <w:t> </w:t>
            </w:r>
            <w:r w:rsidRPr="004A471E">
              <w:rPr>
                <w:rFonts w:ascii="Courier New" w:hAnsi="Courier New"/>
                <w:color w:val="000000" w:themeColor="text1"/>
                <w:sz w:val="16"/>
                <w:lang w:val="en-GB"/>
              </w:rPr>
              <w:t>start</w:t>
            </w:r>
            <w:r w:rsidRPr="000B4134">
              <w:rPr>
                <w:rFonts w:ascii="Courier New" w:eastAsia="Times New Roman" w:hAnsi="Courier New" w:cs="Courier New"/>
                <w:color w:val="000000" w:themeColor="text1"/>
                <w:sz w:val="16"/>
                <w:szCs w:val="16"/>
                <w:lang w:val="en-GB"/>
              </w:rPr>
              <w:t>=</w:t>
            </w:r>
            <w:r w:rsidRPr="004A471E">
              <w:rPr>
                <w:rFonts w:ascii="Courier New" w:hAnsi="Courier New"/>
                <w:color w:val="000000" w:themeColor="text1"/>
                <w:sz w:val="16"/>
                <w:lang w:val="en-GB"/>
              </w:rPr>
              <w:t>"PT0S"&gt;</w:t>
            </w:r>
          </w:p>
          <w:p w14:paraId="501D45F6" w14:textId="58E3AA97" w:rsidR="007A7416" w:rsidRPr="004A471E" w:rsidRDefault="00E13559" w:rsidP="007A7416">
            <w:pPr>
              <w:widowControl/>
              <w:shd w:val="clear" w:color="auto" w:fill="E7E6E6" w:themeFill="background2"/>
              <w:spacing w:after="0"/>
              <w:rPr>
                <w:rFonts w:ascii="Courier New" w:hAnsi="Courier New"/>
                <w:color w:val="000000" w:themeColor="text1"/>
                <w:sz w:val="16"/>
                <w:lang w:val="en-GB"/>
              </w:rPr>
            </w:pPr>
            <w:r w:rsidRPr="000B4134">
              <w:rPr>
                <w:rFonts w:ascii="Courier New" w:eastAsia="Times New Roman" w:hAnsi="Courier New" w:cs="Courier New"/>
                <w:color w:val="000000" w:themeColor="text1"/>
                <w:sz w:val="16"/>
                <w:szCs w:val="16"/>
                <w:lang w:val="en-GB"/>
              </w:rPr>
              <w:t>      </w:t>
            </w:r>
            <w:r w:rsidR="00911801" w:rsidRPr="004A471E">
              <w:rPr>
                <w:rFonts w:ascii="Courier New" w:hAnsi="Courier New"/>
                <w:color w:val="000000" w:themeColor="text1"/>
                <w:sz w:val="16"/>
                <w:lang w:val="en-GB"/>
              </w:rPr>
              <w:t>&lt;EventStream</w:t>
            </w:r>
            <w:r w:rsidR="005C1E81" w:rsidRPr="004A471E">
              <w:rPr>
                <w:rFonts w:ascii="Courier New" w:hAnsi="Courier New"/>
                <w:color w:val="000000" w:themeColor="text1"/>
                <w:sz w:val="16"/>
              </w:rPr>
              <w:t xml:space="preserve"> </w:t>
            </w:r>
            <w:r w:rsidRPr="004A471E">
              <w:rPr>
                <w:rFonts w:ascii="Courier New" w:hAnsi="Courier New"/>
                <w:color w:val="000000" w:themeColor="text1"/>
                <w:sz w:val="16"/>
              </w:rPr>
              <w:t>schemeIdUri</w:t>
            </w:r>
            <w:r w:rsidR="00911801" w:rsidRPr="000B4134">
              <w:rPr>
                <w:rFonts w:ascii="Courier New" w:eastAsia="Times New Roman" w:hAnsi="Courier New" w:cs="Courier New"/>
                <w:color w:val="000000" w:themeColor="text1"/>
                <w:sz w:val="16"/>
                <w:szCs w:val="16"/>
                <w:lang w:val="en-GB"/>
              </w:rPr>
              <w:t>=</w:t>
            </w:r>
            <w:r w:rsidR="00911801" w:rsidRPr="004A471E">
              <w:rPr>
                <w:rFonts w:ascii="Courier New" w:hAnsi="Courier New"/>
                <w:color w:val="000000" w:themeColor="text1"/>
                <w:sz w:val="16"/>
                <w:lang w:val="en-GB"/>
              </w:rPr>
              <w:t>"urn:mpeg:dash:event:alternative:2022S"</w:t>
            </w:r>
            <w:r w:rsidR="00B75656" w:rsidRPr="004A471E">
              <w:rPr>
                <w:rFonts w:ascii="Courier New" w:hAnsi="Courier New"/>
                <w:color w:val="000000" w:themeColor="text1"/>
                <w:sz w:val="16"/>
                <w:lang w:val="en-GB"/>
              </w:rPr>
              <w:t xml:space="preserve"> </w:t>
            </w:r>
            <w:r w:rsidR="00B75656" w:rsidRPr="004A471E">
              <w:rPr>
                <w:rFonts w:ascii="Courier New" w:hAnsi="Courier New"/>
                <w:color w:val="000000" w:themeColor="text1"/>
                <w:sz w:val="16"/>
              </w:rPr>
              <w:t>value</w:t>
            </w:r>
            <w:r w:rsidR="00B75656" w:rsidRPr="000B4134">
              <w:rPr>
                <w:rFonts w:ascii="Courier New" w:eastAsia="Times New Roman" w:hAnsi="Courier New" w:cs="Courier New"/>
                <w:color w:val="000000" w:themeColor="text1"/>
                <w:sz w:val="16"/>
                <w:szCs w:val="16"/>
                <w:lang w:val="en-GB"/>
              </w:rPr>
              <w:t>=</w:t>
            </w:r>
            <w:r w:rsidR="00B75656" w:rsidRPr="004A471E">
              <w:rPr>
                <w:rFonts w:ascii="Courier New" w:hAnsi="Courier New"/>
                <w:color w:val="000000" w:themeColor="text1"/>
                <w:sz w:val="16"/>
                <w:lang w:val="en-GB"/>
              </w:rPr>
              <w:t>"</w:t>
            </w:r>
            <w:r w:rsidR="00537D2B" w:rsidRPr="004A471E">
              <w:rPr>
                <w:rFonts w:ascii="Courier New" w:hAnsi="Courier New"/>
                <w:color w:val="000000" w:themeColor="text1"/>
                <w:sz w:val="16"/>
                <w:lang w:val="en-GB"/>
              </w:rPr>
              <w:t>replace</w:t>
            </w:r>
            <w:r w:rsidR="007A7416" w:rsidRPr="004A471E">
              <w:rPr>
                <w:rFonts w:ascii="Courier New" w:hAnsi="Courier New"/>
                <w:color w:val="000000" w:themeColor="text1"/>
                <w:sz w:val="16"/>
                <w:lang w:val="en-GB"/>
              </w:rPr>
              <w:t>"&gt;</w:t>
            </w:r>
          </w:p>
          <w:p w14:paraId="6AA05088" w14:textId="77777777" w:rsidR="00077229" w:rsidRPr="004A471E" w:rsidRDefault="00E13559" w:rsidP="00395306">
            <w:pPr>
              <w:autoSpaceDE w:val="0"/>
              <w:autoSpaceDN w:val="0"/>
              <w:adjustRightInd w:val="0"/>
              <w:spacing w:after="0" w:line="240" w:lineRule="auto"/>
              <w:jc w:val="left"/>
              <w:rPr>
                <w:rFonts w:ascii="Courier New" w:hAnsi="Courier New"/>
                <w:color w:val="000000" w:themeColor="text1"/>
                <w:sz w:val="20"/>
              </w:rPr>
            </w:pPr>
            <w:r w:rsidRPr="004A471E">
              <w:rPr>
                <w:rFonts w:ascii="Courier New" w:hAnsi="Courier New"/>
                <w:color w:val="000000" w:themeColor="text1"/>
                <w:sz w:val="16"/>
              </w:rPr>
              <w:t xml:space="preserve">            </w:t>
            </w:r>
            <w:r w:rsidR="00395306" w:rsidRPr="004A471E">
              <w:rPr>
                <w:rFonts w:ascii="Courier New" w:hAnsi="Courier New"/>
                <w:color w:val="000000" w:themeColor="text1"/>
                <w:sz w:val="16"/>
                <w:lang w:val="en-GB"/>
              </w:rPr>
              <w:t>&lt;</w:t>
            </w:r>
            <w:r w:rsidR="00395306" w:rsidRPr="004A471E">
              <w:rPr>
                <w:color w:val="000000" w:themeColor="text1"/>
              </w:rPr>
              <w:t xml:space="preserve"> </w:t>
            </w:r>
            <w:r w:rsidR="00395306" w:rsidRPr="004A471E">
              <w:rPr>
                <w:rFonts w:ascii="Courier New" w:hAnsi="Courier New"/>
                <w:color w:val="000000" w:themeColor="text1"/>
                <w:sz w:val="16"/>
                <w:lang w:val="en-GB"/>
              </w:rPr>
              <w:t xml:space="preserve">Event </w:t>
            </w:r>
            <w:hyperlink r:id="rId33" w:history="1">
              <w:r w:rsidR="00395306" w:rsidRPr="004A471E">
                <w:rPr>
                  <w:rStyle w:val="Hyperlink"/>
                  <w:rFonts w:ascii="Courier New" w:hAnsi="Courier New"/>
                  <w:color w:val="000000" w:themeColor="text1"/>
                  <w:sz w:val="16"/>
                  <w:lang w:val="en-GB"/>
                </w:rPr>
                <w:t>http://acmeadsertver.com/preroll.mpd</w:t>
              </w:r>
            </w:hyperlink>
            <w:r w:rsidR="00395306" w:rsidRPr="004A471E">
              <w:rPr>
                <w:rFonts w:ascii="Courier New" w:hAnsi="Courier New"/>
                <w:color w:val="000000" w:themeColor="text1"/>
                <w:sz w:val="16"/>
                <w:lang w:val="en-GB"/>
              </w:rPr>
              <w:t xml:space="preserve"> </w:t>
            </w:r>
            <w:r w:rsidR="00395306" w:rsidRPr="004A471E">
              <w:rPr>
                <w:rFonts w:ascii="Courier New" w:hAnsi="Courier New"/>
                <w:color w:val="000000" w:themeColor="text1"/>
                <w:sz w:val="16"/>
              </w:rPr>
              <w:t>presentationTime</w:t>
            </w:r>
            <w:r w:rsidR="00395306" w:rsidRPr="000B4134">
              <w:rPr>
                <w:rFonts w:ascii="Courier New" w:eastAsia="Times New Roman" w:hAnsi="Courier New" w:cs="Courier New"/>
                <w:color w:val="000000" w:themeColor="text1"/>
                <w:sz w:val="16"/>
                <w:szCs w:val="16"/>
                <w:lang w:val="en-GB"/>
              </w:rPr>
              <w:t>=</w:t>
            </w:r>
            <w:r w:rsidR="00395306" w:rsidRPr="004A471E">
              <w:rPr>
                <w:rFonts w:ascii="Courier New" w:hAnsi="Courier New"/>
                <w:color w:val="000000" w:themeColor="text1"/>
                <w:sz w:val="16"/>
                <w:lang w:val="en-GB"/>
              </w:rPr>
              <w:t>"PT0S"</w:t>
            </w:r>
          </w:p>
          <w:p w14:paraId="035AFF90" w14:textId="1C6BA34A" w:rsidR="00E13559" w:rsidRPr="004A471E" w:rsidRDefault="00077229" w:rsidP="00395306">
            <w:pPr>
              <w:autoSpaceDE w:val="0"/>
              <w:autoSpaceDN w:val="0"/>
              <w:adjustRightInd w:val="0"/>
              <w:spacing w:after="0" w:line="240" w:lineRule="auto"/>
              <w:jc w:val="left"/>
              <w:rPr>
                <w:rFonts w:ascii="Courier New" w:hAnsi="Courier New"/>
                <w:color w:val="000000" w:themeColor="text1"/>
                <w:sz w:val="16"/>
                <w:lang w:val="fr-CH"/>
              </w:rPr>
            </w:pPr>
            <w:r w:rsidRPr="004A471E">
              <w:rPr>
                <w:rFonts w:ascii="Courier New" w:hAnsi="Courier New"/>
                <w:color w:val="000000" w:themeColor="text1"/>
                <w:sz w:val="16"/>
              </w:rPr>
              <w:t xml:space="preserve">               </w:t>
            </w:r>
            <w:r w:rsidR="00395306" w:rsidRPr="004A471E">
              <w:rPr>
                <w:rFonts w:ascii="Courier New" w:hAnsi="Courier New"/>
                <w:color w:val="000000" w:themeColor="text1"/>
                <w:sz w:val="16"/>
                <w:lang w:val="fr-CH"/>
              </w:rPr>
              <w:t>duration</w:t>
            </w:r>
            <w:r w:rsidR="00395306" w:rsidRPr="004A471E">
              <w:rPr>
                <w:rFonts w:ascii="Courier New" w:hAnsi="Courier New"/>
                <w:color w:val="000000" w:themeColor="text1"/>
                <w:sz w:val="20"/>
                <w:lang w:val="fr-CH"/>
              </w:rPr>
              <w:t>=</w:t>
            </w:r>
            <w:r w:rsidR="00395306" w:rsidRPr="004A471E">
              <w:rPr>
                <w:rFonts w:ascii="Courier New" w:hAnsi="Courier New"/>
                <w:color w:val="000000" w:themeColor="text1"/>
                <w:sz w:val="16"/>
                <w:lang w:val="fr-CH"/>
              </w:rPr>
              <w:t>="10000000"/&gt;</w:t>
            </w:r>
          </w:p>
          <w:p w14:paraId="67FD59B5" w14:textId="45F2BA79" w:rsidR="00E13559" w:rsidRPr="004A471E" w:rsidRDefault="00E13559" w:rsidP="00E13559">
            <w:pPr>
              <w:autoSpaceDE w:val="0"/>
              <w:autoSpaceDN w:val="0"/>
              <w:adjustRightInd w:val="0"/>
              <w:spacing w:after="0" w:line="240" w:lineRule="auto"/>
              <w:jc w:val="left"/>
              <w:rPr>
                <w:rFonts w:ascii="Courier New" w:hAnsi="Courier New"/>
                <w:color w:val="000000" w:themeColor="text1"/>
                <w:sz w:val="16"/>
                <w:lang w:val="fr-CH"/>
              </w:rPr>
            </w:pPr>
            <w:r w:rsidRPr="004A471E">
              <w:rPr>
                <w:rFonts w:ascii="Courier New" w:hAnsi="Courier New"/>
                <w:color w:val="000000" w:themeColor="text1"/>
                <w:sz w:val="16"/>
                <w:lang w:val="fr-CH"/>
              </w:rPr>
              <w:t xml:space="preserve">      </w:t>
            </w:r>
            <w:r w:rsidR="007A7416" w:rsidRPr="004A471E">
              <w:rPr>
                <w:rFonts w:ascii="Courier New" w:hAnsi="Courier New"/>
                <w:color w:val="000000" w:themeColor="text1"/>
                <w:sz w:val="16"/>
                <w:lang w:val="fr-CH"/>
              </w:rPr>
              <w:t>&lt;/EventStream&gt;</w:t>
            </w:r>
          </w:p>
          <w:p w14:paraId="53A23E11" w14:textId="77777777" w:rsidR="00FE5230" w:rsidRPr="004A471E" w:rsidRDefault="00FE5230" w:rsidP="00853A56">
            <w:pPr>
              <w:widowControl/>
              <w:shd w:val="clear" w:color="auto" w:fill="E7E6E6" w:themeFill="background2"/>
              <w:spacing w:after="0"/>
              <w:rPr>
                <w:rFonts w:ascii="Courier New" w:hAnsi="Courier New"/>
                <w:color w:val="000000" w:themeColor="text1"/>
                <w:sz w:val="16"/>
                <w:lang w:val="fr-CH"/>
              </w:rPr>
            </w:pPr>
            <w:r w:rsidRPr="004A471E">
              <w:rPr>
                <w:rFonts w:ascii="Courier New" w:hAnsi="Courier New"/>
                <w:color w:val="000000" w:themeColor="text1"/>
                <w:sz w:val="16"/>
                <w:lang w:val="fr-CH"/>
              </w:rPr>
              <w:t>      &lt;BaseURL&gt;http://liveserver.com/live/live1/&lt;/BaseURL&gt;</w:t>
            </w:r>
          </w:p>
          <w:p w14:paraId="1234063E" w14:textId="77777777" w:rsidR="00FE5230" w:rsidRPr="004A471E" w:rsidRDefault="00FE5230" w:rsidP="00853A56">
            <w:pPr>
              <w:widowControl/>
              <w:shd w:val="clear" w:color="auto" w:fill="E7E6E6" w:themeFill="background2"/>
              <w:spacing w:after="0"/>
              <w:rPr>
                <w:rFonts w:ascii="Courier New" w:hAnsi="Courier New"/>
                <w:color w:val="000000" w:themeColor="text1"/>
                <w:sz w:val="16"/>
                <w:lang w:val="en-GB"/>
              </w:rPr>
            </w:pPr>
            <w:r w:rsidRPr="004A471E">
              <w:rPr>
                <w:rFonts w:ascii="Courier New" w:hAnsi="Courier New"/>
                <w:color w:val="000000" w:themeColor="text1"/>
                <w:sz w:val="16"/>
                <w:lang w:val="fr-CH"/>
              </w:rPr>
              <w:t>      </w:t>
            </w:r>
            <w:r w:rsidRPr="004A471E">
              <w:rPr>
                <w:rFonts w:ascii="Courier New" w:hAnsi="Courier New"/>
                <w:color w:val="000000" w:themeColor="text1"/>
                <w:sz w:val="16"/>
                <w:lang w:val="en-GB"/>
              </w:rPr>
              <w:t>&lt;AdaptationSet</w:t>
            </w:r>
            <w:r w:rsidRPr="000B4134">
              <w:rPr>
                <w:rFonts w:ascii="Courier New" w:eastAsia="Times New Roman" w:hAnsi="Courier New" w:cs="Courier New"/>
                <w:color w:val="000000" w:themeColor="text1"/>
                <w:sz w:val="16"/>
                <w:szCs w:val="16"/>
                <w:lang w:val="en-GB"/>
              </w:rPr>
              <w:t> </w:t>
            </w:r>
            <w:r w:rsidRPr="004A471E">
              <w:rPr>
                <w:rFonts w:ascii="Courier New" w:hAnsi="Courier New"/>
                <w:color w:val="000000" w:themeColor="text1"/>
                <w:sz w:val="16"/>
                <w:lang w:val="en-GB"/>
              </w:rPr>
              <w:t>contentType</w:t>
            </w:r>
            <w:r w:rsidRPr="000B4134">
              <w:rPr>
                <w:rFonts w:ascii="Courier New" w:eastAsia="Times New Roman" w:hAnsi="Courier New" w:cs="Courier New"/>
                <w:color w:val="000000" w:themeColor="text1"/>
                <w:sz w:val="16"/>
                <w:szCs w:val="16"/>
                <w:lang w:val="en-GB"/>
              </w:rPr>
              <w:t>=</w:t>
            </w:r>
            <w:r w:rsidRPr="004A471E">
              <w:rPr>
                <w:rFonts w:ascii="Courier New" w:hAnsi="Courier New"/>
                <w:color w:val="000000" w:themeColor="text1"/>
                <w:sz w:val="16"/>
                <w:lang w:val="en-GB"/>
              </w:rPr>
              <w:t>"video"</w:t>
            </w:r>
            <w:r w:rsidRPr="000B4134">
              <w:rPr>
                <w:rFonts w:ascii="Courier New" w:eastAsia="Times New Roman" w:hAnsi="Courier New" w:cs="Courier New"/>
                <w:color w:val="000000" w:themeColor="text1"/>
                <w:sz w:val="16"/>
                <w:szCs w:val="16"/>
                <w:lang w:val="en-GB"/>
              </w:rPr>
              <w:t> </w:t>
            </w:r>
            <w:r w:rsidRPr="004A471E">
              <w:rPr>
                <w:rFonts w:ascii="Courier New" w:hAnsi="Courier New"/>
                <w:color w:val="000000" w:themeColor="text1"/>
                <w:sz w:val="16"/>
                <w:lang w:val="en-GB"/>
              </w:rPr>
              <w:t>maxHeight</w:t>
            </w:r>
            <w:r w:rsidRPr="000B4134">
              <w:rPr>
                <w:rFonts w:ascii="Courier New" w:eastAsia="Times New Roman" w:hAnsi="Courier New" w:cs="Courier New"/>
                <w:color w:val="000000" w:themeColor="text1"/>
                <w:sz w:val="16"/>
                <w:szCs w:val="16"/>
                <w:lang w:val="en-GB"/>
              </w:rPr>
              <w:t>=</w:t>
            </w:r>
            <w:r w:rsidRPr="004A471E">
              <w:rPr>
                <w:rFonts w:ascii="Courier New" w:hAnsi="Courier New"/>
                <w:color w:val="000000" w:themeColor="text1"/>
                <w:sz w:val="16"/>
                <w:lang w:val="en-GB"/>
              </w:rPr>
              <w:t>"1920"</w:t>
            </w:r>
            <w:r w:rsidRPr="000B4134">
              <w:rPr>
                <w:rFonts w:ascii="Courier New" w:eastAsia="Times New Roman" w:hAnsi="Courier New" w:cs="Courier New"/>
                <w:color w:val="000000" w:themeColor="text1"/>
                <w:sz w:val="16"/>
                <w:szCs w:val="16"/>
                <w:lang w:val="en-GB"/>
              </w:rPr>
              <w:t> </w:t>
            </w:r>
            <w:r w:rsidRPr="004A471E">
              <w:rPr>
                <w:rFonts w:ascii="Courier New" w:hAnsi="Courier New"/>
                <w:color w:val="000000" w:themeColor="text1"/>
                <w:sz w:val="16"/>
                <w:lang w:val="en-GB"/>
              </w:rPr>
              <w:t>maxWidth</w:t>
            </w:r>
            <w:r w:rsidRPr="000B4134">
              <w:rPr>
                <w:rFonts w:ascii="Courier New" w:eastAsia="Times New Roman" w:hAnsi="Courier New" w:cs="Courier New"/>
                <w:color w:val="000000" w:themeColor="text1"/>
                <w:sz w:val="16"/>
                <w:szCs w:val="16"/>
                <w:lang w:val="en-GB"/>
              </w:rPr>
              <w:t>=</w:t>
            </w:r>
            <w:r w:rsidRPr="004A471E">
              <w:rPr>
                <w:rFonts w:ascii="Courier New" w:hAnsi="Courier New"/>
                <w:color w:val="000000" w:themeColor="text1"/>
                <w:sz w:val="16"/>
                <w:lang w:val="en-GB"/>
              </w:rPr>
              <w:t>"1080"</w:t>
            </w:r>
          </w:p>
          <w:p w14:paraId="70E039DC" w14:textId="77777777" w:rsidR="00FE5230" w:rsidRPr="004A471E" w:rsidRDefault="00FE5230" w:rsidP="00853A56">
            <w:pPr>
              <w:widowControl/>
              <w:shd w:val="clear" w:color="auto" w:fill="E7E6E6" w:themeFill="background2"/>
              <w:spacing w:after="0"/>
              <w:rPr>
                <w:rFonts w:ascii="Courier New" w:hAnsi="Courier New"/>
                <w:color w:val="000000" w:themeColor="text1"/>
                <w:sz w:val="16"/>
                <w:lang w:val="en-GB"/>
              </w:rPr>
            </w:pPr>
            <w:r w:rsidRPr="000B4134">
              <w:rPr>
                <w:rFonts w:ascii="Courier New" w:eastAsia="Times New Roman" w:hAnsi="Courier New" w:cs="Courier New"/>
                <w:color w:val="000000" w:themeColor="text1"/>
                <w:sz w:val="16"/>
                <w:szCs w:val="16"/>
                <w:lang w:val="en-GB"/>
              </w:rPr>
              <w:t>          </w:t>
            </w:r>
            <w:r w:rsidRPr="004A471E">
              <w:rPr>
                <w:rFonts w:ascii="Courier New" w:hAnsi="Courier New"/>
                <w:color w:val="000000" w:themeColor="text1"/>
                <w:sz w:val="16"/>
                <w:lang w:val="en-GB"/>
              </w:rPr>
              <w:t>mimeType</w:t>
            </w:r>
            <w:r w:rsidRPr="000B4134">
              <w:rPr>
                <w:rFonts w:ascii="Courier New" w:eastAsia="Times New Roman" w:hAnsi="Courier New" w:cs="Courier New"/>
                <w:color w:val="000000" w:themeColor="text1"/>
                <w:sz w:val="16"/>
                <w:szCs w:val="16"/>
                <w:lang w:val="en-GB"/>
              </w:rPr>
              <w:t>=</w:t>
            </w:r>
            <w:r w:rsidRPr="004A471E">
              <w:rPr>
                <w:rFonts w:ascii="Courier New" w:hAnsi="Courier New"/>
                <w:color w:val="000000" w:themeColor="text1"/>
                <w:sz w:val="16"/>
                <w:lang w:val="en-GB"/>
              </w:rPr>
              <w:t>"video/mp4"</w:t>
            </w:r>
            <w:r w:rsidRPr="000B4134">
              <w:rPr>
                <w:rFonts w:ascii="Courier New" w:eastAsia="Times New Roman" w:hAnsi="Courier New" w:cs="Courier New"/>
                <w:color w:val="000000" w:themeColor="text1"/>
                <w:sz w:val="16"/>
                <w:szCs w:val="16"/>
                <w:lang w:val="en-GB"/>
              </w:rPr>
              <w:t> </w:t>
            </w:r>
            <w:r w:rsidRPr="004A471E">
              <w:rPr>
                <w:rFonts w:ascii="Courier New" w:hAnsi="Courier New"/>
                <w:color w:val="000000" w:themeColor="text1"/>
                <w:sz w:val="16"/>
                <w:lang w:val="en-GB"/>
              </w:rPr>
              <w:t>par</w:t>
            </w:r>
            <w:r w:rsidRPr="000B4134">
              <w:rPr>
                <w:rFonts w:ascii="Courier New" w:eastAsia="Times New Roman" w:hAnsi="Courier New" w:cs="Courier New"/>
                <w:color w:val="000000" w:themeColor="text1"/>
                <w:sz w:val="16"/>
                <w:szCs w:val="16"/>
                <w:lang w:val="en-GB"/>
              </w:rPr>
              <w:t>=</w:t>
            </w:r>
            <w:r w:rsidRPr="004A471E">
              <w:rPr>
                <w:rFonts w:ascii="Courier New" w:hAnsi="Courier New"/>
                <w:color w:val="000000" w:themeColor="text1"/>
                <w:sz w:val="16"/>
                <w:lang w:val="en-GB"/>
              </w:rPr>
              <w:t>"16:9"</w:t>
            </w:r>
            <w:r w:rsidRPr="000B4134">
              <w:rPr>
                <w:rFonts w:ascii="Courier New" w:eastAsia="Times New Roman" w:hAnsi="Courier New" w:cs="Courier New"/>
                <w:color w:val="000000" w:themeColor="text1"/>
                <w:sz w:val="16"/>
                <w:szCs w:val="16"/>
                <w:lang w:val="en-GB"/>
              </w:rPr>
              <w:t> </w:t>
            </w:r>
            <w:r w:rsidRPr="004A471E">
              <w:rPr>
                <w:rFonts w:ascii="Courier New" w:hAnsi="Courier New"/>
                <w:color w:val="000000" w:themeColor="text1"/>
                <w:sz w:val="16"/>
                <w:lang w:val="en-GB"/>
              </w:rPr>
              <w:t>segmentAlignment</w:t>
            </w:r>
            <w:r w:rsidRPr="000B4134">
              <w:rPr>
                <w:rFonts w:ascii="Courier New" w:eastAsia="Times New Roman" w:hAnsi="Courier New" w:cs="Courier New"/>
                <w:color w:val="000000" w:themeColor="text1"/>
                <w:sz w:val="16"/>
                <w:szCs w:val="16"/>
                <w:lang w:val="en-GB"/>
              </w:rPr>
              <w:t>=</w:t>
            </w:r>
            <w:r w:rsidRPr="004A471E">
              <w:rPr>
                <w:rFonts w:ascii="Courier New" w:hAnsi="Courier New"/>
                <w:color w:val="000000" w:themeColor="text1"/>
                <w:sz w:val="16"/>
                <w:lang w:val="en-GB"/>
              </w:rPr>
              <w:t>"true"</w:t>
            </w:r>
            <w:r w:rsidRPr="000B4134">
              <w:rPr>
                <w:rFonts w:ascii="Courier New" w:eastAsia="Times New Roman" w:hAnsi="Courier New" w:cs="Courier New"/>
                <w:color w:val="000000" w:themeColor="text1"/>
                <w:sz w:val="16"/>
                <w:szCs w:val="16"/>
                <w:lang w:val="en-GB"/>
              </w:rPr>
              <w:t> </w:t>
            </w:r>
            <w:r w:rsidRPr="004A471E">
              <w:rPr>
                <w:rFonts w:ascii="Courier New" w:hAnsi="Courier New"/>
                <w:color w:val="000000" w:themeColor="text1"/>
                <w:sz w:val="16"/>
                <w:lang w:val="en-GB"/>
              </w:rPr>
              <w:t>startWithSAP</w:t>
            </w:r>
            <w:r w:rsidRPr="000B4134">
              <w:rPr>
                <w:rFonts w:ascii="Courier New" w:eastAsia="Times New Roman" w:hAnsi="Courier New" w:cs="Courier New"/>
                <w:color w:val="000000" w:themeColor="text1"/>
                <w:sz w:val="16"/>
                <w:szCs w:val="16"/>
                <w:lang w:val="en-GB"/>
              </w:rPr>
              <w:t>=</w:t>
            </w:r>
            <w:r w:rsidRPr="004A471E">
              <w:rPr>
                <w:rFonts w:ascii="Courier New" w:hAnsi="Courier New"/>
                <w:color w:val="000000" w:themeColor="text1"/>
                <w:sz w:val="16"/>
                <w:lang w:val="en-GB"/>
              </w:rPr>
              <w:t>"1"&gt;</w:t>
            </w:r>
          </w:p>
          <w:p w14:paraId="651895BF" w14:textId="77777777" w:rsidR="00FE5230" w:rsidRPr="004A471E" w:rsidRDefault="00FE5230" w:rsidP="00853A56">
            <w:pPr>
              <w:widowControl/>
              <w:shd w:val="clear" w:color="auto" w:fill="E7E6E6" w:themeFill="background2"/>
              <w:spacing w:after="0"/>
              <w:rPr>
                <w:rFonts w:ascii="Courier New" w:hAnsi="Courier New"/>
                <w:color w:val="000000" w:themeColor="text1"/>
                <w:sz w:val="16"/>
                <w:lang w:val="en-GB"/>
              </w:rPr>
            </w:pPr>
            <w:r w:rsidRPr="000B4134">
              <w:rPr>
                <w:rFonts w:ascii="Courier New" w:eastAsia="Times New Roman" w:hAnsi="Courier New" w:cs="Courier New"/>
                <w:color w:val="000000" w:themeColor="text1"/>
                <w:sz w:val="16"/>
                <w:szCs w:val="16"/>
                <w:lang w:val="en-GB"/>
              </w:rPr>
              <w:t>         </w:t>
            </w:r>
            <w:r w:rsidRPr="004A471E">
              <w:rPr>
                <w:rFonts w:ascii="Courier New" w:hAnsi="Courier New"/>
                <w:color w:val="000000" w:themeColor="text1"/>
                <w:sz w:val="16"/>
                <w:lang w:val="en-GB"/>
              </w:rPr>
              <w:t>&lt;SegmentTemplate</w:t>
            </w:r>
            <w:r w:rsidRPr="000B4134">
              <w:rPr>
                <w:rFonts w:ascii="Courier New" w:eastAsia="Times New Roman" w:hAnsi="Courier New" w:cs="Courier New"/>
                <w:color w:val="000000" w:themeColor="text1"/>
                <w:sz w:val="16"/>
                <w:szCs w:val="16"/>
                <w:lang w:val="en-GB"/>
              </w:rPr>
              <w:t> </w:t>
            </w:r>
            <w:r w:rsidRPr="004A471E">
              <w:rPr>
                <w:rFonts w:ascii="Courier New" w:hAnsi="Courier New"/>
                <w:color w:val="000000" w:themeColor="text1"/>
                <w:sz w:val="16"/>
                <w:lang w:val="en-GB"/>
              </w:rPr>
              <w:t>duration</w:t>
            </w:r>
            <w:r w:rsidRPr="000B4134">
              <w:rPr>
                <w:rFonts w:ascii="Courier New" w:eastAsia="Times New Roman" w:hAnsi="Courier New" w:cs="Courier New"/>
                <w:color w:val="000000" w:themeColor="text1"/>
                <w:sz w:val="16"/>
                <w:szCs w:val="16"/>
                <w:lang w:val="en-GB"/>
              </w:rPr>
              <w:t>=</w:t>
            </w:r>
            <w:r w:rsidRPr="004A471E">
              <w:rPr>
                <w:rFonts w:ascii="Courier New" w:hAnsi="Courier New"/>
                <w:color w:val="000000" w:themeColor="text1"/>
                <w:sz w:val="16"/>
                <w:lang w:val="en-GB"/>
              </w:rPr>
              <w:t>"2"</w:t>
            </w:r>
            <w:r w:rsidRPr="000B4134">
              <w:rPr>
                <w:rFonts w:ascii="Courier New" w:eastAsia="Times New Roman" w:hAnsi="Courier New" w:cs="Courier New"/>
                <w:color w:val="000000" w:themeColor="text1"/>
                <w:sz w:val="16"/>
                <w:szCs w:val="16"/>
                <w:lang w:val="en-GB"/>
              </w:rPr>
              <w:t> </w:t>
            </w:r>
            <w:r w:rsidRPr="004A471E">
              <w:rPr>
                <w:rFonts w:ascii="Courier New" w:hAnsi="Courier New"/>
                <w:color w:val="000000" w:themeColor="text1"/>
                <w:sz w:val="16"/>
                <w:lang w:val="en-GB"/>
              </w:rPr>
              <w:t>initialization</w:t>
            </w:r>
            <w:r w:rsidRPr="000B4134">
              <w:rPr>
                <w:rFonts w:ascii="Courier New" w:eastAsia="Times New Roman" w:hAnsi="Courier New" w:cs="Courier New"/>
                <w:color w:val="000000" w:themeColor="text1"/>
                <w:sz w:val="16"/>
                <w:szCs w:val="16"/>
                <w:lang w:val="en-GB"/>
              </w:rPr>
              <w:t>=</w:t>
            </w:r>
            <w:r w:rsidRPr="004A471E">
              <w:rPr>
                <w:rFonts w:ascii="Courier New" w:hAnsi="Courier New"/>
                <w:color w:val="000000" w:themeColor="text1"/>
                <w:sz w:val="16"/>
                <w:lang w:val="en-GB"/>
              </w:rPr>
              <w:t>"$RepresentationID$/init.mp4"</w:t>
            </w:r>
            <w:r w:rsidRPr="000B4134">
              <w:rPr>
                <w:rFonts w:ascii="Courier New" w:eastAsia="Times New Roman" w:hAnsi="Courier New" w:cs="Courier New"/>
                <w:color w:val="000000" w:themeColor="text1"/>
                <w:sz w:val="16"/>
                <w:szCs w:val="16"/>
                <w:lang w:val="en-GB"/>
              </w:rPr>
              <w:t> </w:t>
            </w:r>
          </w:p>
          <w:p w14:paraId="7B359EB8" w14:textId="77777777" w:rsidR="00FE5230" w:rsidRPr="004A471E" w:rsidRDefault="00FE5230" w:rsidP="00853A56">
            <w:pPr>
              <w:widowControl/>
              <w:shd w:val="clear" w:color="auto" w:fill="E7E6E6" w:themeFill="background2"/>
              <w:spacing w:after="0"/>
              <w:rPr>
                <w:rFonts w:ascii="Courier New" w:hAnsi="Courier New"/>
                <w:color w:val="000000" w:themeColor="text1"/>
                <w:sz w:val="16"/>
                <w:lang w:val="en-GB"/>
              </w:rPr>
            </w:pPr>
            <w:r w:rsidRPr="000B4134">
              <w:rPr>
                <w:rFonts w:ascii="Courier New" w:eastAsia="Times New Roman" w:hAnsi="Courier New" w:cs="Courier New"/>
                <w:color w:val="000000" w:themeColor="text1"/>
                <w:sz w:val="16"/>
                <w:szCs w:val="16"/>
                <w:lang w:val="en-GB"/>
              </w:rPr>
              <w:t>            </w:t>
            </w:r>
            <w:r w:rsidRPr="004A471E">
              <w:rPr>
                <w:rFonts w:ascii="Courier New" w:hAnsi="Courier New"/>
                <w:color w:val="000000" w:themeColor="text1"/>
                <w:sz w:val="16"/>
                <w:lang w:val="en-GB"/>
              </w:rPr>
              <w:t>media</w:t>
            </w:r>
            <w:r w:rsidRPr="000B4134">
              <w:rPr>
                <w:rFonts w:ascii="Courier New" w:eastAsia="Times New Roman" w:hAnsi="Courier New" w:cs="Courier New"/>
                <w:color w:val="000000" w:themeColor="text1"/>
                <w:sz w:val="16"/>
                <w:szCs w:val="16"/>
                <w:lang w:val="en-GB"/>
              </w:rPr>
              <w:t>=</w:t>
            </w:r>
            <w:r w:rsidRPr="004A471E">
              <w:rPr>
                <w:rFonts w:ascii="Courier New" w:hAnsi="Courier New"/>
                <w:color w:val="000000" w:themeColor="text1"/>
                <w:sz w:val="16"/>
                <w:lang w:val="en-GB"/>
              </w:rPr>
              <w:t>"$RepresentationID$/$Number$.m4s"</w:t>
            </w:r>
            <w:r w:rsidRPr="000B4134">
              <w:rPr>
                <w:rFonts w:ascii="Courier New" w:eastAsia="Times New Roman" w:hAnsi="Courier New" w:cs="Courier New"/>
                <w:color w:val="000000" w:themeColor="text1"/>
                <w:sz w:val="16"/>
                <w:szCs w:val="16"/>
                <w:lang w:val="en-GB"/>
              </w:rPr>
              <w:t> </w:t>
            </w:r>
            <w:r w:rsidRPr="004A471E">
              <w:rPr>
                <w:rFonts w:ascii="Courier New" w:hAnsi="Courier New"/>
                <w:color w:val="000000" w:themeColor="text1"/>
                <w:sz w:val="16"/>
                <w:lang w:val="en-GB"/>
              </w:rPr>
              <w:t>startNumber</w:t>
            </w:r>
            <w:r w:rsidRPr="000B4134">
              <w:rPr>
                <w:rFonts w:ascii="Courier New" w:eastAsia="Times New Roman" w:hAnsi="Courier New" w:cs="Courier New"/>
                <w:color w:val="000000" w:themeColor="text1"/>
                <w:sz w:val="16"/>
                <w:szCs w:val="16"/>
                <w:lang w:val="en-GB"/>
              </w:rPr>
              <w:t>=</w:t>
            </w:r>
            <w:r w:rsidRPr="004A471E">
              <w:rPr>
                <w:rFonts w:ascii="Courier New" w:hAnsi="Courier New"/>
                <w:color w:val="000000" w:themeColor="text1"/>
                <w:sz w:val="16"/>
                <w:lang w:val="en-GB"/>
              </w:rPr>
              <w:t>"0"</w:t>
            </w:r>
            <w:r w:rsidRPr="000B4134">
              <w:rPr>
                <w:rFonts w:ascii="Courier New" w:eastAsia="Times New Roman" w:hAnsi="Courier New" w:cs="Courier New"/>
                <w:color w:val="000000" w:themeColor="text1"/>
                <w:sz w:val="16"/>
                <w:szCs w:val="16"/>
                <w:lang w:val="en-GB"/>
              </w:rPr>
              <w:t> </w:t>
            </w:r>
            <w:r w:rsidRPr="004A471E">
              <w:rPr>
                <w:rFonts w:ascii="Courier New" w:hAnsi="Courier New"/>
                <w:color w:val="000000" w:themeColor="text1"/>
                <w:sz w:val="16"/>
                <w:lang w:val="en-GB"/>
              </w:rPr>
              <w:t>/&gt;</w:t>
            </w:r>
          </w:p>
          <w:p w14:paraId="5316ECFB" w14:textId="77777777" w:rsidR="00FE5230" w:rsidRPr="004A471E" w:rsidRDefault="00FE5230" w:rsidP="00853A56">
            <w:pPr>
              <w:widowControl/>
              <w:shd w:val="clear" w:color="auto" w:fill="E7E6E6" w:themeFill="background2"/>
              <w:spacing w:after="0"/>
              <w:rPr>
                <w:rFonts w:ascii="Courier New" w:hAnsi="Courier New"/>
                <w:color w:val="000000" w:themeColor="text1"/>
                <w:sz w:val="16"/>
                <w:lang w:val="en-GB"/>
              </w:rPr>
            </w:pPr>
            <w:r w:rsidRPr="000B4134">
              <w:rPr>
                <w:rFonts w:ascii="Courier New" w:eastAsia="Times New Roman" w:hAnsi="Courier New" w:cs="Courier New"/>
                <w:color w:val="000000" w:themeColor="text1"/>
                <w:sz w:val="16"/>
                <w:szCs w:val="16"/>
                <w:lang w:val="en-GB"/>
              </w:rPr>
              <w:t>         </w:t>
            </w:r>
            <w:r w:rsidRPr="004A471E">
              <w:rPr>
                <w:rFonts w:ascii="Courier New" w:hAnsi="Courier New"/>
                <w:color w:val="000000" w:themeColor="text1"/>
                <w:sz w:val="16"/>
                <w:lang w:val="en-GB"/>
              </w:rPr>
              <w:t>&lt;Representation</w:t>
            </w:r>
            <w:r w:rsidRPr="000B4134">
              <w:rPr>
                <w:rFonts w:ascii="Courier New" w:eastAsia="Times New Roman" w:hAnsi="Courier New" w:cs="Courier New"/>
                <w:color w:val="000000" w:themeColor="text1"/>
                <w:sz w:val="16"/>
                <w:szCs w:val="16"/>
                <w:lang w:val="en-GB"/>
              </w:rPr>
              <w:t> </w:t>
            </w:r>
            <w:r w:rsidRPr="004A471E">
              <w:rPr>
                <w:rFonts w:ascii="Courier New" w:hAnsi="Courier New"/>
                <w:color w:val="000000" w:themeColor="text1"/>
                <w:sz w:val="16"/>
                <w:lang w:val="en-GB"/>
              </w:rPr>
              <w:t>id</w:t>
            </w:r>
            <w:r w:rsidRPr="000B4134">
              <w:rPr>
                <w:rFonts w:ascii="Courier New" w:eastAsia="Times New Roman" w:hAnsi="Courier New" w:cs="Courier New"/>
                <w:color w:val="000000" w:themeColor="text1"/>
                <w:sz w:val="16"/>
                <w:szCs w:val="16"/>
                <w:lang w:val="en-GB"/>
              </w:rPr>
              <w:t>=</w:t>
            </w:r>
            <w:r w:rsidRPr="004A471E">
              <w:rPr>
                <w:rFonts w:ascii="Courier New" w:hAnsi="Courier New"/>
                <w:color w:val="000000" w:themeColor="text1"/>
                <w:sz w:val="16"/>
                <w:lang w:val="en-GB"/>
              </w:rPr>
              <w:t>"V300"</w:t>
            </w:r>
            <w:r w:rsidRPr="000B4134">
              <w:rPr>
                <w:rFonts w:ascii="Courier New" w:eastAsia="Times New Roman" w:hAnsi="Courier New" w:cs="Courier New"/>
                <w:color w:val="000000" w:themeColor="text1"/>
                <w:sz w:val="16"/>
                <w:szCs w:val="16"/>
                <w:lang w:val="en-GB"/>
              </w:rPr>
              <w:t> </w:t>
            </w:r>
            <w:r w:rsidRPr="004A471E">
              <w:rPr>
                <w:rFonts w:ascii="Courier New" w:hAnsi="Courier New"/>
                <w:color w:val="000000" w:themeColor="text1"/>
                <w:sz w:val="16"/>
                <w:lang w:val="en-GB"/>
              </w:rPr>
              <w:t>bandwidth</w:t>
            </w:r>
            <w:r w:rsidRPr="000B4134">
              <w:rPr>
                <w:rFonts w:ascii="Courier New" w:eastAsia="Times New Roman" w:hAnsi="Courier New" w:cs="Courier New"/>
                <w:color w:val="000000" w:themeColor="text1"/>
                <w:sz w:val="16"/>
                <w:szCs w:val="16"/>
                <w:lang w:val="en-GB"/>
              </w:rPr>
              <w:t>=</w:t>
            </w:r>
            <w:r w:rsidRPr="004A471E">
              <w:rPr>
                <w:rFonts w:ascii="Courier New" w:hAnsi="Courier New"/>
                <w:color w:val="000000" w:themeColor="text1"/>
                <w:sz w:val="16"/>
                <w:lang w:val="en-GB"/>
              </w:rPr>
              <w:t>"300000"</w:t>
            </w:r>
            <w:r w:rsidRPr="000B4134">
              <w:rPr>
                <w:rFonts w:ascii="Courier New" w:eastAsia="Times New Roman" w:hAnsi="Courier New" w:cs="Courier New"/>
                <w:color w:val="000000" w:themeColor="text1"/>
                <w:sz w:val="16"/>
                <w:szCs w:val="16"/>
                <w:lang w:val="en-GB"/>
              </w:rPr>
              <w:t> </w:t>
            </w:r>
            <w:r w:rsidRPr="004A471E">
              <w:rPr>
                <w:rFonts w:ascii="Courier New" w:hAnsi="Courier New"/>
                <w:color w:val="000000" w:themeColor="text1"/>
                <w:sz w:val="16"/>
                <w:lang w:val="en-GB"/>
              </w:rPr>
              <w:t>codecs</w:t>
            </w:r>
            <w:r w:rsidRPr="000B4134">
              <w:rPr>
                <w:rFonts w:ascii="Courier New" w:eastAsia="Times New Roman" w:hAnsi="Courier New" w:cs="Courier New"/>
                <w:color w:val="000000" w:themeColor="text1"/>
                <w:sz w:val="16"/>
                <w:szCs w:val="16"/>
                <w:lang w:val="en-GB"/>
              </w:rPr>
              <w:t>=</w:t>
            </w:r>
            <w:r w:rsidRPr="004A471E">
              <w:rPr>
                <w:rFonts w:ascii="Courier New" w:hAnsi="Courier New"/>
                <w:color w:val="000000" w:themeColor="text1"/>
                <w:sz w:val="16"/>
                <w:lang w:val="en-GB"/>
              </w:rPr>
              <w:t>"avc1.64001e"</w:t>
            </w:r>
          </w:p>
          <w:p w14:paraId="318E4801" w14:textId="77777777" w:rsidR="00FE5230" w:rsidRPr="004A471E" w:rsidRDefault="00FE5230" w:rsidP="00853A56">
            <w:pPr>
              <w:widowControl/>
              <w:shd w:val="clear" w:color="auto" w:fill="E7E6E6" w:themeFill="background2"/>
              <w:spacing w:after="0"/>
              <w:rPr>
                <w:rFonts w:ascii="Courier New" w:hAnsi="Courier New"/>
                <w:color w:val="000000" w:themeColor="text1"/>
                <w:sz w:val="16"/>
                <w:lang w:val="en-GB"/>
              </w:rPr>
            </w:pPr>
            <w:r w:rsidRPr="000B4134">
              <w:rPr>
                <w:rFonts w:ascii="Courier New" w:eastAsia="Times New Roman" w:hAnsi="Courier New" w:cs="Courier New"/>
                <w:color w:val="000000" w:themeColor="text1"/>
                <w:sz w:val="16"/>
                <w:szCs w:val="16"/>
                <w:lang w:val="en-GB"/>
              </w:rPr>
              <w:t>            </w:t>
            </w:r>
            <w:r w:rsidRPr="004A471E">
              <w:rPr>
                <w:rFonts w:ascii="Courier New" w:hAnsi="Courier New"/>
                <w:color w:val="000000" w:themeColor="text1"/>
                <w:sz w:val="16"/>
                <w:lang w:val="en-GB"/>
              </w:rPr>
              <w:t>frameRate</w:t>
            </w:r>
            <w:r w:rsidRPr="000B4134">
              <w:rPr>
                <w:rFonts w:ascii="Courier New" w:eastAsia="Times New Roman" w:hAnsi="Courier New" w:cs="Courier New"/>
                <w:color w:val="000000" w:themeColor="text1"/>
                <w:sz w:val="16"/>
                <w:szCs w:val="16"/>
                <w:lang w:val="en-GB"/>
              </w:rPr>
              <w:t>=</w:t>
            </w:r>
            <w:r w:rsidRPr="004A471E">
              <w:rPr>
                <w:rFonts w:ascii="Courier New" w:hAnsi="Courier New"/>
                <w:color w:val="000000" w:themeColor="text1"/>
                <w:sz w:val="16"/>
                <w:lang w:val="en-GB"/>
              </w:rPr>
              <w:t>"60/2"</w:t>
            </w:r>
            <w:r w:rsidRPr="000B4134">
              <w:rPr>
                <w:rFonts w:ascii="Courier New" w:eastAsia="Times New Roman" w:hAnsi="Courier New" w:cs="Courier New"/>
                <w:color w:val="000000" w:themeColor="text1"/>
                <w:sz w:val="16"/>
                <w:szCs w:val="16"/>
                <w:lang w:val="en-GB"/>
              </w:rPr>
              <w:t> </w:t>
            </w:r>
            <w:r w:rsidRPr="004A471E">
              <w:rPr>
                <w:rFonts w:ascii="Courier New" w:hAnsi="Courier New"/>
                <w:color w:val="000000" w:themeColor="text1"/>
                <w:sz w:val="16"/>
                <w:lang w:val="en-GB"/>
              </w:rPr>
              <w:t>/&gt;</w:t>
            </w:r>
          </w:p>
          <w:p w14:paraId="3A6D1AA4" w14:textId="77777777" w:rsidR="00FE5230" w:rsidRPr="004A471E" w:rsidRDefault="00FE5230" w:rsidP="00853A56">
            <w:pPr>
              <w:widowControl/>
              <w:shd w:val="clear" w:color="auto" w:fill="E7E6E6" w:themeFill="background2"/>
              <w:spacing w:after="0"/>
              <w:rPr>
                <w:rFonts w:ascii="Courier New" w:hAnsi="Courier New"/>
                <w:color w:val="000000" w:themeColor="text1"/>
                <w:sz w:val="16"/>
                <w:lang w:val="en-GB"/>
              </w:rPr>
            </w:pPr>
            <w:r w:rsidRPr="000B4134">
              <w:rPr>
                <w:rFonts w:ascii="Courier New" w:eastAsia="Times New Roman" w:hAnsi="Courier New" w:cs="Courier New"/>
                <w:color w:val="000000" w:themeColor="text1"/>
                <w:sz w:val="16"/>
                <w:szCs w:val="16"/>
                <w:lang w:val="en-GB"/>
              </w:rPr>
              <w:t>         </w:t>
            </w:r>
            <w:r w:rsidRPr="004A471E">
              <w:rPr>
                <w:rFonts w:ascii="Courier New" w:hAnsi="Courier New"/>
                <w:color w:val="000000" w:themeColor="text1"/>
                <w:sz w:val="16"/>
                <w:lang w:val="en-GB"/>
              </w:rPr>
              <w:t>&lt;Representation</w:t>
            </w:r>
            <w:r w:rsidRPr="000B4134">
              <w:rPr>
                <w:rFonts w:ascii="Courier New" w:eastAsia="Times New Roman" w:hAnsi="Courier New" w:cs="Courier New"/>
                <w:color w:val="000000" w:themeColor="text1"/>
                <w:sz w:val="16"/>
                <w:szCs w:val="16"/>
                <w:lang w:val="en-GB"/>
              </w:rPr>
              <w:t> </w:t>
            </w:r>
            <w:r w:rsidRPr="004A471E">
              <w:rPr>
                <w:rFonts w:ascii="Courier New" w:hAnsi="Courier New"/>
                <w:color w:val="000000" w:themeColor="text1"/>
                <w:sz w:val="16"/>
                <w:lang w:val="en-GB"/>
              </w:rPr>
              <w:t>id</w:t>
            </w:r>
            <w:r w:rsidRPr="000B4134">
              <w:rPr>
                <w:rFonts w:ascii="Courier New" w:eastAsia="Times New Roman" w:hAnsi="Courier New" w:cs="Courier New"/>
                <w:color w:val="000000" w:themeColor="text1"/>
                <w:sz w:val="16"/>
                <w:szCs w:val="16"/>
                <w:lang w:val="en-GB"/>
              </w:rPr>
              <w:t>=</w:t>
            </w:r>
            <w:r w:rsidRPr="004A471E">
              <w:rPr>
                <w:rFonts w:ascii="Courier New" w:hAnsi="Courier New"/>
                <w:color w:val="000000" w:themeColor="text1"/>
                <w:sz w:val="16"/>
                <w:lang w:val="en-GB"/>
              </w:rPr>
              <w:t>"V600"</w:t>
            </w:r>
            <w:r w:rsidRPr="000B4134">
              <w:rPr>
                <w:rFonts w:ascii="Courier New" w:eastAsia="Times New Roman" w:hAnsi="Courier New" w:cs="Courier New"/>
                <w:color w:val="000000" w:themeColor="text1"/>
                <w:sz w:val="16"/>
                <w:szCs w:val="16"/>
                <w:lang w:val="en-GB"/>
              </w:rPr>
              <w:t> </w:t>
            </w:r>
            <w:r w:rsidRPr="004A471E">
              <w:rPr>
                <w:rFonts w:ascii="Courier New" w:hAnsi="Courier New"/>
                <w:color w:val="000000" w:themeColor="text1"/>
                <w:sz w:val="16"/>
                <w:lang w:val="en-GB"/>
              </w:rPr>
              <w:t>bandwidth</w:t>
            </w:r>
            <w:r w:rsidRPr="000B4134">
              <w:rPr>
                <w:rFonts w:ascii="Courier New" w:eastAsia="Times New Roman" w:hAnsi="Courier New" w:cs="Courier New"/>
                <w:color w:val="000000" w:themeColor="text1"/>
                <w:sz w:val="16"/>
                <w:szCs w:val="16"/>
                <w:lang w:val="en-GB"/>
              </w:rPr>
              <w:t>=</w:t>
            </w:r>
            <w:r w:rsidRPr="004A471E">
              <w:rPr>
                <w:rFonts w:ascii="Courier New" w:hAnsi="Courier New"/>
                <w:color w:val="000000" w:themeColor="text1"/>
                <w:sz w:val="16"/>
                <w:lang w:val="en-GB"/>
              </w:rPr>
              <w:t>"600000"</w:t>
            </w:r>
            <w:r w:rsidRPr="000B4134">
              <w:rPr>
                <w:rFonts w:ascii="Courier New" w:eastAsia="Times New Roman" w:hAnsi="Courier New" w:cs="Courier New"/>
                <w:color w:val="000000" w:themeColor="text1"/>
                <w:sz w:val="16"/>
                <w:szCs w:val="16"/>
                <w:lang w:val="en-GB"/>
              </w:rPr>
              <w:t> </w:t>
            </w:r>
            <w:r w:rsidRPr="004A471E">
              <w:rPr>
                <w:rFonts w:ascii="Courier New" w:hAnsi="Courier New"/>
                <w:color w:val="000000" w:themeColor="text1"/>
                <w:sz w:val="16"/>
                <w:lang w:val="en-GB"/>
              </w:rPr>
              <w:t>codecs</w:t>
            </w:r>
            <w:r w:rsidRPr="000B4134">
              <w:rPr>
                <w:rFonts w:ascii="Courier New" w:eastAsia="Times New Roman" w:hAnsi="Courier New" w:cs="Courier New"/>
                <w:color w:val="000000" w:themeColor="text1"/>
                <w:sz w:val="16"/>
                <w:szCs w:val="16"/>
                <w:lang w:val="en-GB"/>
              </w:rPr>
              <w:t>=</w:t>
            </w:r>
            <w:r w:rsidRPr="004A471E">
              <w:rPr>
                <w:rFonts w:ascii="Courier New" w:hAnsi="Courier New"/>
                <w:color w:val="000000" w:themeColor="text1"/>
                <w:sz w:val="16"/>
                <w:lang w:val="en-GB"/>
              </w:rPr>
              <w:t>"avc1.64001e"</w:t>
            </w:r>
          </w:p>
          <w:p w14:paraId="06A3DBF9" w14:textId="77777777" w:rsidR="00FE5230" w:rsidRPr="004A471E" w:rsidRDefault="00FE5230" w:rsidP="00853A56">
            <w:pPr>
              <w:widowControl/>
              <w:shd w:val="clear" w:color="auto" w:fill="E7E6E6" w:themeFill="background2"/>
              <w:spacing w:after="0"/>
              <w:rPr>
                <w:rFonts w:ascii="Courier New" w:hAnsi="Courier New"/>
                <w:color w:val="000000" w:themeColor="text1"/>
                <w:sz w:val="16"/>
                <w:lang w:val="en-GB"/>
              </w:rPr>
            </w:pPr>
            <w:r w:rsidRPr="000B4134">
              <w:rPr>
                <w:rFonts w:ascii="Courier New" w:eastAsia="Times New Roman" w:hAnsi="Courier New" w:cs="Courier New"/>
                <w:color w:val="000000" w:themeColor="text1"/>
                <w:sz w:val="16"/>
                <w:szCs w:val="16"/>
                <w:lang w:val="en-GB"/>
              </w:rPr>
              <w:t>            </w:t>
            </w:r>
            <w:r w:rsidRPr="004A471E">
              <w:rPr>
                <w:rFonts w:ascii="Courier New" w:hAnsi="Courier New"/>
                <w:color w:val="000000" w:themeColor="text1"/>
                <w:sz w:val="16"/>
                <w:lang w:val="en-GB"/>
              </w:rPr>
              <w:t>frameRate</w:t>
            </w:r>
            <w:r w:rsidRPr="000B4134">
              <w:rPr>
                <w:rFonts w:ascii="Courier New" w:eastAsia="Times New Roman" w:hAnsi="Courier New" w:cs="Courier New"/>
                <w:color w:val="000000" w:themeColor="text1"/>
                <w:sz w:val="16"/>
                <w:szCs w:val="16"/>
                <w:lang w:val="en-GB"/>
              </w:rPr>
              <w:t>=</w:t>
            </w:r>
            <w:r w:rsidRPr="004A471E">
              <w:rPr>
                <w:rFonts w:ascii="Courier New" w:hAnsi="Courier New"/>
                <w:color w:val="000000" w:themeColor="text1"/>
                <w:sz w:val="16"/>
                <w:lang w:val="en-GB"/>
              </w:rPr>
              <w:t>"60/2"</w:t>
            </w:r>
            <w:r w:rsidRPr="000B4134">
              <w:rPr>
                <w:rFonts w:ascii="Courier New" w:eastAsia="Times New Roman" w:hAnsi="Courier New" w:cs="Courier New"/>
                <w:color w:val="000000" w:themeColor="text1"/>
                <w:sz w:val="16"/>
                <w:szCs w:val="16"/>
                <w:lang w:val="en-GB"/>
              </w:rPr>
              <w:t> </w:t>
            </w:r>
            <w:r w:rsidRPr="004A471E">
              <w:rPr>
                <w:rFonts w:ascii="Courier New" w:hAnsi="Courier New"/>
                <w:color w:val="000000" w:themeColor="text1"/>
                <w:sz w:val="16"/>
                <w:lang w:val="en-GB"/>
              </w:rPr>
              <w:t>/&gt;</w:t>
            </w:r>
          </w:p>
          <w:p w14:paraId="16DF5355" w14:textId="7243C57B" w:rsidR="00B427FC" w:rsidRPr="004A471E" w:rsidRDefault="00FE5230" w:rsidP="00024D8B">
            <w:pPr>
              <w:widowControl/>
              <w:shd w:val="clear" w:color="auto" w:fill="E7E6E6" w:themeFill="background2"/>
              <w:spacing w:after="0"/>
              <w:rPr>
                <w:rFonts w:ascii="Courier New" w:hAnsi="Courier New"/>
                <w:color w:val="000000" w:themeColor="text1"/>
                <w:sz w:val="16"/>
                <w:lang w:val="en-GB"/>
              </w:rPr>
            </w:pPr>
            <w:r w:rsidRPr="000B4134">
              <w:rPr>
                <w:rFonts w:ascii="Courier New" w:eastAsia="Times New Roman" w:hAnsi="Courier New" w:cs="Courier New"/>
                <w:color w:val="000000" w:themeColor="text1"/>
                <w:sz w:val="16"/>
                <w:szCs w:val="16"/>
                <w:lang w:val="en-GB"/>
              </w:rPr>
              <w:t>      </w:t>
            </w:r>
            <w:r w:rsidRPr="004A471E">
              <w:rPr>
                <w:rFonts w:ascii="Courier New" w:hAnsi="Courier New"/>
                <w:color w:val="000000" w:themeColor="text1"/>
                <w:sz w:val="16"/>
                <w:lang w:val="en-GB"/>
              </w:rPr>
              <w:t>&lt;/AdaptationSet&gt;</w:t>
            </w:r>
          </w:p>
          <w:p w14:paraId="7F9EEFE9" w14:textId="77777777" w:rsidR="00FE5230" w:rsidRPr="004A471E" w:rsidRDefault="00FE5230" w:rsidP="00853A56">
            <w:pPr>
              <w:widowControl/>
              <w:shd w:val="clear" w:color="auto" w:fill="E7E6E6" w:themeFill="background2"/>
              <w:spacing w:after="0"/>
              <w:rPr>
                <w:rFonts w:ascii="Courier New" w:hAnsi="Courier New"/>
                <w:color w:val="000000" w:themeColor="text1"/>
                <w:sz w:val="16"/>
                <w:lang w:val="en-GB"/>
              </w:rPr>
            </w:pPr>
            <w:r w:rsidRPr="000B4134">
              <w:rPr>
                <w:rFonts w:ascii="Courier New" w:eastAsia="Times New Roman" w:hAnsi="Courier New" w:cs="Courier New"/>
                <w:color w:val="000000" w:themeColor="text1"/>
                <w:sz w:val="16"/>
                <w:szCs w:val="16"/>
                <w:lang w:val="en-GB"/>
              </w:rPr>
              <w:t>  </w:t>
            </w:r>
            <w:r w:rsidRPr="004A471E">
              <w:rPr>
                <w:rFonts w:ascii="Courier New" w:hAnsi="Courier New"/>
                <w:color w:val="000000" w:themeColor="text1"/>
                <w:sz w:val="16"/>
                <w:lang w:val="en-GB"/>
              </w:rPr>
              <w:t>&lt;/Period&gt;</w:t>
            </w:r>
          </w:p>
          <w:p w14:paraId="0F66C75E" w14:textId="77777777" w:rsidR="00FE5230" w:rsidRPr="009333B1" w:rsidRDefault="00FE5230" w:rsidP="00853A56">
            <w:pPr>
              <w:widowControl/>
              <w:shd w:val="clear" w:color="auto" w:fill="E7E6E6" w:themeFill="background2"/>
              <w:spacing w:after="0"/>
              <w:rPr>
                <w:rFonts w:ascii="Courier New" w:eastAsia="Times New Roman" w:hAnsi="Courier New" w:cs="Courier New"/>
                <w:color w:val="000000"/>
                <w:sz w:val="16"/>
                <w:szCs w:val="16"/>
                <w:lang w:val="en-GB"/>
              </w:rPr>
            </w:pPr>
            <w:r w:rsidRPr="004A471E">
              <w:rPr>
                <w:rFonts w:ascii="Courier New" w:hAnsi="Courier New"/>
                <w:color w:val="000000" w:themeColor="text1"/>
                <w:sz w:val="16"/>
                <w:lang w:val="en-GB"/>
              </w:rPr>
              <w:t>&lt;/MP</w:t>
            </w:r>
            <w:r w:rsidRPr="004A471E">
              <w:rPr>
                <w:rFonts w:ascii="Courier New" w:hAnsi="Courier New"/>
                <w:color w:val="000000" w:themeColor="text1"/>
                <w:sz w:val="16"/>
                <w:shd w:val="clear" w:color="auto" w:fill="E7E6E6" w:themeFill="background2"/>
                <w:lang w:val="en-GB"/>
              </w:rPr>
              <w:t>D&gt;</w:t>
            </w:r>
          </w:p>
        </w:tc>
      </w:tr>
    </w:tbl>
    <w:p w14:paraId="79FC80A5" w14:textId="77777777" w:rsidR="00830044" w:rsidRDefault="00830044" w:rsidP="003C5244">
      <w:pPr>
        <w:rPr>
          <w:rFonts w:asciiTheme="majorBidi" w:hAnsiTheme="majorBidi" w:cstheme="majorBidi"/>
          <w:lang w:val="en-GB"/>
        </w:rPr>
      </w:pPr>
    </w:p>
    <w:p w14:paraId="5F880D22" w14:textId="1F832C9E" w:rsidR="00FE5230" w:rsidRPr="009333B1" w:rsidRDefault="00FE5230" w:rsidP="003C5244">
      <w:pPr>
        <w:rPr>
          <w:rFonts w:asciiTheme="majorBidi" w:hAnsiTheme="majorBidi" w:cstheme="majorBidi"/>
          <w:lang w:val="en-GB"/>
        </w:rPr>
      </w:pPr>
      <w:r w:rsidRPr="009333B1">
        <w:rPr>
          <w:rFonts w:asciiTheme="majorBidi" w:hAnsiTheme="majorBidi" w:cstheme="majorBidi"/>
          <w:lang w:val="en-GB"/>
        </w:rPr>
        <w:t xml:space="preserve">In this example, when the client starts playing the live content, </w:t>
      </w:r>
      <w:r w:rsidR="00DD56AA">
        <w:rPr>
          <w:rFonts w:asciiTheme="majorBidi" w:hAnsiTheme="majorBidi" w:cstheme="majorBidi"/>
          <w:lang w:val="en-GB"/>
        </w:rPr>
        <w:t xml:space="preserve">first </w:t>
      </w:r>
      <w:r w:rsidRPr="009333B1">
        <w:rPr>
          <w:rFonts w:asciiTheme="majorBidi" w:hAnsiTheme="majorBidi" w:cstheme="majorBidi"/>
          <w:lang w:val="en-GB"/>
        </w:rPr>
        <w:t>it play</w:t>
      </w:r>
      <w:r w:rsidR="00DD56AA">
        <w:rPr>
          <w:rFonts w:asciiTheme="majorBidi" w:hAnsiTheme="majorBidi" w:cstheme="majorBidi"/>
          <w:lang w:val="en-GB"/>
        </w:rPr>
        <w:t>s</w:t>
      </w:r>
      <w:r w:rsidRPr="009333B1">
        <w:rPr>
          <w:rFonts w:asciiTheme="majorBidi" w:hAnsiTheme="majorBidi" w:cstheme="majorBidi"/>
          <w:lang w:val="en-GB"/>
        </w:rPr>
        <w:t xml:space="preserve"> </w:t>
      </w:r>
      <w:r w:rsidR="00830044">
        <w:rPr>
          <w:rFonts w:asciiTheme="majorBidi" w:hAnsiTheme="majorBidi" w:cstheme="majorBidi"/>
          <w:lang w:val="en-GB"/>
        </w:rPr>
        <w:t>the Preroll content</w:t>
      </w:r>
      <w:r w:rsidR="00DD56AA">
        <w:rPr>
          <w:rFonts w:asciiTheme="majorBidi" w:hAnsiTheme="majorBidi" w:cstheme="majorBidi"/>
          <w:lang w:val="en-GB"/>
        </w:rPr>
        <w:t xml:space="preserve"> represented by the</w:t>
      </w:r>
      <w:r w:rsidR="00830044">
        <w:rPr>
          <w:rFonts w:asciiTheme="majorBidi" w:hAnsiTheme="majorBidi" w:cstheme="majorBidi"/>
          <w:lang w:val="en-GB"/>
        </w:rPr>
        <w:t xml:space="preserve"> MPD obtained from </w:t>
      </w:r>
      <w:hyperlink r:id="rId34" w:history="1">
        <w:r w:rsidR="00830044" w:rsidRPr="00D8197B">
          <w:rPr>
            <w:rStyle w:val="Hyperlink"/>
            <w:rFonts w:asciiTheme="majorBidi" w:hAnsiTheme="majorBidi" w:cstheme="majorBidi"/>
            <w:lang w:val="en-GB"/>
          </w:rPr>
          <w:t>http://acmeadsertver.com/preroll.mpd</w:t>
        </w:r>
      </w:hyperlink>
      <w:r w:rsidR="00830044">
        <w:rPr>
          <w:rFonts w:asciiTheme="majorBidi" w:hAnsiTheme="majorBidi" w:cstheme="majorBidi"/>
          <w:lang w:val="en-GB"/>
        </w:rPr>
        <w:t xml:space="preserve"> </w:t>
      </w:r>
      <w:r w:rsidRPr="009333B1">
        <w:rPr>
          <w:rFonts w:asciiTheme="majorBidi" w:hAnsiTheme="majorBidi" w:cstheme="majorBidi"/>
          <w:lang w:val="en-GB"/>
        </w:rPr>
        <w:t>and t</w:t>
      </w:r>
      <w:r w:rsidR="00DD56AA">
        <w:rPr>
          <w:rFonts w:asciiTheme="majorBidi" w:hAnsiTheme="majorBidi" w:cstheme="majorBidi"/>
          <w:lang w:val="en-GB"/>
        </w:rPr>
        <w:t>hen it</w:t>
      </w:r>
      <w:r w:rsidR="00C871E3">
        <w:rPr>
          <w:rFonts w:asciiTheme="majorBidi" w:hAnsiTheme="majorBidi" w:cstheme="majorBidi"/>
          <w:lang w:val="en-GB"/>
        </w:rPr>
        <w:t xml:space="preserve"> plays</w:t>
      </w:r>
      <w:r w:rsidRPr="009333B1">
        <w:rPr>
          <w:rFonts w:asciiTheme="majorBidi" w:hAnsiTheme="majorBidi" w:cstheme="majorBidi"/>
          <w:lang w:val="en-GB"/>
        </w:rPr>
        <w:t xml:space="preserve"> the live streaming session represented by Period with </w:t>
      </w:r>
      <w:r w:rsidRPr="009333B1">
        <w:rPr>
          <w:rFonts w:ascii="Courier New" w:hAnsi="Courier New" w:cs="Courier New"/>
          <w:sz w:val="20"/>
          <w:szCs w:val="20"/>
          <w:lang w:val="en-GB"/>
        </w:rPr>
        <w:t>@id=’p0’</w:t>
      </w:r>
      <w:r w:rsidR="00C871E3" w:rsidRPr="00C871E3">
        <w:rPr>
          <w:rFonts w:asciiTheme="majorBidi" w:hAnsiTheme="majorBidi" w:cstheme="majorBidi"/>
          <w:lang w:val="en-GB"/>
        </w:rPr>
        <w:t xml:space="preserve"> </w:t>
      </w:r>
      <w:r w:rsidR="00C871E3">
        <w:rPr>
          <w:rFonts w:asciiTheme="majorBidi" w:hAnsiTheme="majorBidi" w:cstheme="majorBidi"/>
          <w:lang w:val="en-GB"/>
        </w:rPr>
        <w:t>by joining the live edge of this media presentation</w:t>
      </w:r>
      <w:r w:rsidRPr="009333B1">
        <w:rPr>
          <w:rFonts w:asciiTheme="majorBidi" w:hAnsiTheme="majorBidi" w:cstheme="majorBidi"/>
          <w:lang w:val="en-GB"/>
        </w:rPr>
        <w:t>.</w:t>
      </w:r>
      <w:r w:rsidR="003C5244" w:rsidRPr="009333B1">
        <w:rPr>
          <w:rFonts w:asciiTheme="majorBidi" w:hAnsiTheme="majorBidi" w:cstheme="majorBidi"/>
          <w:lang w:val="en-GB"/>
        </w:rPr>
        <w:t xml:space="preserve"> </w:t>
      </w:r>
    </w:p>
    <w:p w14:paraId="5B4A581B" w14:textId="37EB34A9" w:rsidR="00830044" w:rsidRPr="009333B1" w:rsidRDefault="00830044" w:rsidP="00830044">
      <w:pPr>
        <w:keepNext/>
        <w:tabs>
          <w:tab w:val="left" w:pos="940"/>
          <w:tab w:val="left" w:pos="1140"/>
          <w:tab w:val="left" w:pos="1360"/>
        </w:tabs>
        <w:suppressAutoHyphens/>
        <w:spacing w:before="60" w:after="240" w:line="230" w:lineRule="exact"/>
        <w:outlineLvl w:val="3"/>
        <w:rPr>
          <w:b/>
          <w:bCs/>
          <w:lang w:val="en-GB" w:eastAsia="ja-JP"/>
        </w:rPr>
      </w:pPr>
      <w:r w:rsidRPr="009333B1">
        <w:rPr>
          <w:b/>
          <w:bCs/>
          <w:lang w:val="en-GB" w:eastAsia="ja-JP"/>
        </w:rPr>
        <w:t>G.</w:t>
      </w:r>
      <w:r>
        <w:rPr>
          <w:b/>
          <w:bCs/>
          <w:lang w:val="en-GB" w:eastAsia="ja-JP"/>
        </w:rPr>
        <w:t>24</w:t>
      </w:r>
      <w:r w:rsidRPr="009333B1">
        <w:rPr>
          <w:b/>
          <w:bCs/>
          <w:lang w:val="en-GB" w:eastAsia="ja-JP"/>
        </w:rPr>
        <w:t xml:space="preserve"> </w:t>
      </w:r>
      <w:r w:rsidRPr="0058035B">
        <w:rPr>
          <w:b/>
          <w:bCs/>
          <w:lang w:val="en-GB" w:eastAsia="ja-JP"/>
        </w:rPr>
        <w:t xml:space="preserve">Insert </w:t>
      </w:r>
      <w:r>
        <w:rPr>
          <w:b/>
          <w:bCs/>
          <w:lang w:val="en-GB" w:eastAsia="ja-JP"/>
        </w:rPr>
        <w:t>one midroll</w:t>
      </w:r>
      <w:r w:rsidR="00622B2A">
        <w:rPr>
          <w:b/>
          <w:bCs/>
          <w:lang w:val="en-GB" w:eastAsia="ja-JP"/>
        </w:rPr>
        <w:t xml:space="preserve"> in the live content</w:t>
      </w:r>
    </w:p>
    <w:p w14:paraId="4E22EEE1" w14:textId="703892BC" w:rsidR="00830044" w:rsidRPr="006B7285" w:rsidRDefault="00830044" w:rsidP="00830044">
      <w:r>
        <w:rPr>
          <w:lang w:val="en-GB"/>
        </w:rPr>
        <w:t>An example of</w:t>
      </w:r>
      <w:r w:rsidRPr="009333B1">
        <w:rPr>
          <w:lang w:val="en-GB"/>
        </w:rPr>
        <w:t xml:space="preserve"> </w:t>
      </w:r>
      <w:r>
        <w:t xml:space="preserve">inserting </w:t>
      </w:r>
      <w:r w:rsidR="00622B2A">
        <w:t>one midroll 1 minute after the start of Period</w:t>
      </w:r>
      <w:r>
        <w:t xml:space="preserve"> using the alternative MPD event is provided below.</w:t>
      </w:r>
    </w:p>
    <w:tbl>
      <w:tblPr>
        <w:tblW w:w="0" w:type="auto"/>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9063"/>
      </w:tblGrid>
      <w:tr w:rsidR="00830044" w14:paraId="6583D4E8" w14:textId="77777777" w:rsidTr="00F72449">
        <w:tc>
          <w:tcPr>
            <w:tcW w:w="9345" w:type="dxa"/>
            <w:tcBorders>
              <w:top w:val="single" w:sz="4" w:space="0" w:color="auto"/>
              <w:left w:val="single" w:sz="4" w:space="0" w:color="auto"/>
              <w:bottom w:val="single" w:sz="4" w:space="0" w:color="auto"/>
              <w:right w:val="single" w:sz="4" w:space="0" w:color="auto"/>
            </w:tcBorders>
            <w:shd w:val="clear" w:color="auto" w:fill="E6E6E6"/>
          </w:tcPr>
          <w:p w14:paraId="2D331D3C" w14:textId="77777777" w:rsidR="00830044" w:rsidRPr="004A471E" w:rsidRDefault="00830044" w:rsidP="00F72449">
            <w:pPr>
              <w:widowControl/>
              <w:shd w:val="clear" w:color="auto" w:fill="E7E6E6" w:themeFill="background2"/>
              <w:spacing w:after="0"/>
              <w:rPr>
                <w:rFonts w:ascii="Courier New" w:hAnsi="Courier New"/>
                <w:color w:val="000000" w:themeColor="text1"/>
                <w:sz w:val="16"/>
                <w:lang w:val="de-DE"/>
              </w:rPr>
            </w:pPr>
            <w:r w:rsidRPr="004A471E">
              <w:rPr>
                <w:rFonts w:ascii="Courier New" w:hAnsi="Courier New"/>
                <w:color w:val="000000" w:themeColor="text1"/>
                <w:sz w:val="16"/>
                <w:lang w:val="de-DE"/>
              </w:rPr>
              <w:t>&lt;?xml version</w:t>
            </w:r>
            <w:r w:rsidRPr="000B4134">
              <w:rPr>
                <w:rFonts w:ascii="Courier New" w:eastAsia="Times New Roman" w:hAnsi="Courier New" w:cs="Courier New"/>
                <w:color w:val="000000" w:themeColor="text1"/>
                <w:sz w:val="16"/>
                <w:szCs w:val="16"/>
                <w:lang w:val="de-DE"/>
              </w:rPr>
              <w:t>=</w:t>
            </w:r>
            <w:r w:rsidRPr="004A471E">
              <w:rPr>
                <w:rFonts w:ascii="Courier New" w:hAnsi="Courier New"/>
                <w:color w:val="000000" w:themeColor="text1"/>
                <w:sz w:val="16"/>
                <w:lang w:val="de-DE"/>
              </w:rPr>
              <w:t>"1.0" encoding</w:t>
            </w:r>
            <w:r w:rsidRPr="000B4134">
              <w:rPr>
                <w:rFonts w:ascii="Courier New" w:eastAsia="Times New Roman" w:hAnsi="Courier New" w:cs="Courier New"/>
                <w:color w:val="000000" w:themeColor="text1"/>
                <w:sz w:val="16"/>
                <w:szCs w:val="16"/>
                <w:lang w:val="de-DE"/>
              </w:rPr>
              <w:t>=</w:t>
            </w:r>
            <w:r w:rsidRPr="004A471E">
              <w:rPr>
                <w:rFonts w:ascii="Courier New" w:hAnsi="Courier New"/>
                <w:color w:val="000000" w:themeColor="text1"/>
                <w:sz w:val="16"/>
                <w:lang w:val="de-DE"/>
              </w:rPr>
              <w:t>"utf-8"?&gt;</w:t>
            </w:r>
          </w:p>
          <w:p w14:paraId="1CF54511" w14:textId="77777777" w:rsidR="00830044" w:rsidRPr="004A471E" w:rsidRDefault="00830044" w:rsidP="00F72449">
            <w:pPr>
              <w:widowControl/>
              <w:shd w:val="clear" w:color="auto" w:fill="E7E6E6" w:themeFill="background2"/>
              <w:spacing w:after="0"/>
              <w:rPr>
                <w:rFonts w:ascii="Courier New" w:hAnsi="Courier New"/>
                <w:color w:val="000000" w:themeColor="text1"/>
                <w:sz w:val="16"/>
                <w:lang w:val="de-DE"/>
              </w:rPr>
            </w:pPr>
            <w:r w:rsidRPr="004A471E">
              <w:rPr>
                <w:rFonts w:ascii="Courier New" w:hAnsi="Courier New"/>
                <w:color w:val="000000" w:themeColor="text1"/>
                <w:sz w:val="16"/>
                <w:lang w:val="de-DE"/>
              </w:rPr>
              <w:t>&lt;MPD</w:t>
            </w:r>
            <w:r w:rsidRPr="000B4134">
              <w:rPr>
                <w:rFonts w:ascii="Courier New" w:eastAsia="Times New Roman" w:hAnsi="Courier New" w:cs="Courier New"/>
                <w:color w:val="000000" w:themeColor="text1"/>
                <w:sz w:val="16"/>
                <w:szCs w:val="16"/>
                <w:lang w:val="de-DE"/>
              </w:rPr>
              <w:t> </w:t>
            </w:r>
          </w:p>
          <w:p w14:paraId="08674E7B" w14:textId="77777777" w:rsidR="00830044" w:rsidRPr="004A471E" w:rsidRDefault="00830044" w:rsidP="00F72449">
            <w:pPr>
              <w:widowControl/>
              <w:shd w:val="clear" w:color="auto" w:fill="E7E6E6" w:themeFill="background2"/>
              <w:spacing w:after="0"/>
              <w:rPr>
                <w:rFonts w:ascii="Courier New" w:hAnsi="Courier New"/>
                <w:color w:val="000000" w:themeColor="text1"/>
                <w:sz w:val="16"/>
                <w:lang w:val="de-DE"/>
              </w:rPr>
            </w:pPr>
            <w:r w:rsidRPr="000B4134">
              <w:rPr>
                <w:rFonts w:ascii="Courier New" w:eastAsia="Times New Roman" w:hAnsi="Courier New" w:cs="Courier New"/>
                <w:color w:val="000000" w:themeColor="text1"/>
                <w:sz w:val="16"/>
                <w:szCs w:val="16"/>
                <w:lang w:val="de-DE"/>
              </w:rPr>
              <w:t>   </w:t>
            </w:r>
            <w:r w:rsidRPr="004A471E">
              <w:rPr>
                <w:rFonts w:ascii="Courier New" w:hAnsi="Courier New"/>
                <w:color w:val="000000" w:themeColor="text1"/>
                <w:sz w:val="16"/>
                <w:lang w:val="de-DE"/>
              </w:rPr>
              <w:t>xmlns</w:t>
            </w:r>
            <w:r w:rsidRPr="000B4134">
              <w:rPr>
                <w:rFonts w:ascii="Courier New" w:eastAsia="Times New Roman" w:hAnsi="Courier New" w:cs="Courier New"/>
                <w:color w:val="000000" w:themeColor="text1"/>
                <w:sz w:val="16"/>
                <w:szCs w:val="16"/>
                <w:lang w:val="de-DE"/>
              </w:rPr>
              <w:t>=</w:t>
            </w:r>
            <w:r w:rsidRPr="004A471E">
              <w:rPr>
                <w:rFonts w:ascii="Courier New" w:hAnsi="Courier New"/>
                <w:color w:val="000000" w:themeColor="text1"/>
                <w:sz w:val="16"/>
                <w:lang w:val="de-DE"/>
              </w:rPr>
              <w:t>"urn:mpeg:dash:schema:mpd:2011"</w:t>
            </w:r>
          </w:p>
          <w:p w14:paraId="7E3A8C16" w14:textId="77777777" w:rsidR="00830044" w:rsidRPr="004A471E" w:rsidRDefault="00830044" w:rsidP="00F72449">
            <w:pPr>
              <w:widowControl/>
              <w:shd w:val="clear" w:color="auto" w:fill="E7E6E6" w:themeFill="background2"/>
              <w:spacing w:after="0"/>
              <w:rPr>
                <w:rFonts w:ascii="Courier New" w:hAnsi="Courier New"/>
                <w:color w:val="000000" w:themeColor="text1"/>
                <w:sz w:val="16"/>
                <w:lang w:val="de-DE"/>
              </w:rPr>
            </w:pPr>
            <w:r w:rsidRPr="000B4134">
              <w:rPr>
                <w:rFonts w:ascii="Courier New" w:eastAsia="Times New Roman" w:hAnsi="Courier New" w:cs="Courier New"/>
                <w:color w:val="000000" w:themeColor="text1"/>
                <w:sz w:val="16"/>
                <w:szCs w:val="16"/>
                <w:lang w:val="de-DE"/>
              </w:rPr>
              <w:t>    </w:t>
            </w:r>
            <w:r w:rsidRPr="004A471E">
              <w:rPr>
                <w:rFonts w:ascii="Courier New" w:hAnsi="Courier New"/>
                <w:color w:val="000000" w:themeColor="text1"/>
                <w:sz w:val="16"/>
                <w:lang w:val="de-DE"/>
              </w:rPr>
              <w:t>xmlns:xsi</w:t>
            </w:r>
            <w:r w:rsidRPr="000B4134">
              <w:rPr>
                <w:rFonts w:ascii="Courier New" w:eastAsia="Times New Roman" w:hAnsi="Courier New" w:cs="Courier New"/>
                <w:color w:val="000000" w:themeColor="text1"/>
                <w:sz w:val="16"/>
                <w:szCs w:val="16"/>
                <w:lang w:val="de-DE"/>
              </w:rPr>
              <w:t>=</w:t>
            </w:r>
            <w:r w:rsidRPr="004A471E">
              <w:rPr>
                <w:rFonts w:ascii="Courier New" w:hAnsi="Courier New"/>
                <w:color w:val="000000" w:themeColor="text1"/>
                <w:sz w:val="16"/>
                <w:lang w:val="de-DE"/>
              </w:rPr>
              <w:t>"http://www.w3.org/2001/XMLSchema-instance"</w:t>
            </w:r>
          </w:p>
          <w:p w14:paraId="271D2C2B" w14:textId="77777777" w:rsidR="00830044" w:rsidRPr="004A471E" w:rsidRDefault="00830044" w:rsidP="00F72449">
            <w:pPr>
              <w:widowControl/>
              <w:shd w:val="clear" w:color="auto" w:fill="E7E6E6" w:themeFill="background2"/>
              <w:spacing w:after="0"/>
              <w:rPr>
                <w:rFonts w:ascii="Courier New" w:hAnsi="Courier New"/>
                <w:color w:val="000000" w:themeColor="text1"/>
                <w:sz w:val="16"/>
                <w:lang w:val="de-DE"/>
              </w:rPr>
            </w:pPr>
            <w:r w:rsidRPr="000B4134">
              <w:rPr>
                <w:rFonts w:ascii="Courier New" w:eastAsia="Times New Roman" w:hAnsi="Courier New" w:cs="Courier New"/>
                <w:color w:val="000000" w:themeColor="text1"/>
                <w:sz w:val="16"/>
                <w:szCs w:val="16"/>
                <w:lang w:val="de-DE"/>
              </w:rPr>
              <w:t>    </w:t>
            </w:r>
            <w:r w:rsidRPr="004A471E">
              <w:rPr>
                <w:rFonts w:ascii="Courier New" w:hAnsi="Courier New"/>
                <w:color w:val="000000" w:themeColor="text1"/>
                <w:sz w:val="16"/>
                <w:lang w:val="de-DE"/>
              </w:rPr>
              <w:t>xsi:schemaLocation</w:t>
            </w:r>
            <w:r w:rsidRPr="000B4134">
              <w:rPr>
                <w:rFonts w:ascii="Courier New" w:eastAsia="Times New Roman" w:hAnsi="Courier New" w:cs="Courier New"/>
                <w:color w:val="000000" w:themeColor="text1"/>
                <w:sz w:val="16"/>
                <w:szCs w:val="16"/>
                <w:lang w:val="de-DE"/>
              </w:rPr>
              <w:t>=</w:t>
            </w:r>
            <w:r w:rsidRPr="004A471E">
              <w:rPr>
                <w:rFonts w:ascii="Courier New" w:hAnsi="Courier New"/>
                <w:color w:val="000000" w:themeColor="text1"/>
                <w:sz w:val="16"/>
                <w:lang w:val="de-DE"/>
              </w:rPr>
              <w:t>"urn:mpeg:dash:schema:mpd:2011 DASH-MPD.xsd"</w:t>
            </w:r>
          </w:p>
          <w:p w14:paraId="253430FC" w14:textId="77777777" w:rsidR="00830044" w:rsidRPr="004A471E" w:rsidRDefault="00830044" w:rsidP="00F72449">
            <w:pPr>
              <w:widowControl/>
              <w:shd w:val="clear" w:color="auto" w:fill="E7E6E6" w:themeFill="background2"/>
              <w:spacing w:after="0"/>
              <w:rPr>
                <w:rFonts w:ascii="Courier New" w:hAnsi="Courier New"/>
                <w:color w:val="000000" w:themeColor="text1"/>
                <w:sz w:val="16"/>
                <w:lang w:val="de-DE"/>
              </w:rPr>
            </w:pPr>
          </w:p>
          <w:p w14:paraId="5E47F256" w14:textId="77777777" w:rsidR="00830044" w:rsidRPr="004A471E" w:rsidRDefault="00830044" w:rsidP="00F72449">
            <w:pPr>
              <w:widowControl/>
              <w:shd w:val="clear" w:color="auto" w:fill="E7E6E6" w:themeFill="background2"/>
              <w:spacing w:after="0"/>
              <w:rPr>
                <w:rFonts w:ascii="Courier New" w:hAnsi="Courier New"/>
                <w:color w:val="000000" w:themeColor="text1"/>
                <w:sz w:val="16"/>
                <w:lang w:val="en-GB"/>
              </w:rPr>
            </w:pPr>
            <w:r w:rsidRPr="000B4134">
              <w:rPr>
                <w:rFonts w:ascii="Courier New" w:eastAsia="Times New Roman" w:hAnsi="Courier New" w:cs="Courier New"/>
                <w:color w:val="000000" w:themeColor="text1"/>
                <w:sz w:val="16"/>
                <w:szCs w:val="16"/>
                <w:lang w:val="de-DE"/>
              </w:rPr>
              <w:t>  </w:t>
            </w:r>
            <w:r w:rsidRPr="004A471E">
              <w:rPr>
                <w:rFonts w:ascii="Courier New" w:hAnsi="Courier New"/>
                <w:color w:val="000000" w:themeColor="text1"/>
                <w:sz w:val="16"/>
                <w:lang w:val="en-GB"/>
              </w:rPr>
              <w:t>availabilityStartTime</w:t>
            </w:r>
            <w:r w:rsidRPr="000B4134">
              <w:rPr>
                <w:rFonts w:ascii="Courier New" w:eastAsia="Times New Roman" w:hAnsi="Courier New" w:cs="Courier New"/>
                <w:color w:val="000000" w:themeColor="text1"/>
                <w:sz w:val="16"/>
                <w:szCs w:val="16"/>
                <w:lang w:val="en-GB"/>
              </w:rPr>
              <w:t>=</w:t>
            </w:r>
            <w:r w:rsidRPr="004A471E">
              <w:rPr>
                <w:rFonts w:ascii="Courier New" w:hAnsi="Courier New"/>
                <w:color w:val="000000" w:themeColor="text1"/>
                <w:sz w:val="16"/>
                <w:lang w:val="en-GB"/>
              </w:rPr>
              <w:t>"1970-01-01T00:00:00Z"</w:t>
            </w:r>
            <w:r w:rsidRPr="000B4134">
              <w:rPr>
                <w:rFonts w:ascii="Courier New" w:eastAsia="Times New Roman" w:hAnsi="Courier New" w:cs="Courier New"/>
                <w:color w:val="000000" w:themeColor="text1"/>
                <w:sz w:val="16"/>
                <w:szCs w:val="16"/>
                <w:lang w:val="en-GB"/>
              </w:rPr>
              <w:t> </w:t>
            </w:r>
            <w:r w:rsidRPr="004A471E">
              <w:rPr>
                <w:rFonts w:ascii="Courier New" w:hAnsi="Courier New"/>
                <w:color w:val="000000" w:themeColor="text1"/>
                <w:sz w:val="16"/>
                <w:lang w:val="en-GB"/>
              </w:rPr>
              <w:t>maxSegmentDuration</w:t>
            </w:r>
            <w:r w:rsidRPr="000B4134">
              <w:rPr>
                <w:rFonts w:ascii="Courier New" w:eastAsia="Times New Roman" w:hAnsi="Courier New" w:cs="Courier New"/>
                <w:color w:val="000000" w:themeColor="text1"/>
                <w:sz w:val="16"/>
                <w:szCs w:val="16"/>
                <w:lang w:val="en-GB"/>
              </w:rPr>
              <w:t>=</w:t>
            </w:r>
            <w:r w:rsidRPr="004A471E">
              <w:rPr>
                <w:rFonts w:ascii="Courier New" w:hAnsi="Courier New"/>
                <w:color w:val="000000" w:themeColor="text1"/>
                <w:sz w:val="16"/>
                <w:lang w:val="en-GB"/>
              </w:rPr>
              <w:t>"PT6S"</w:t>
            </w:r>
          </w:p>
          <w:p w14:paraId="0928AF54" w14:textId="77777777" w:rsidR="00830044" w:rsidRPr="004A471E" w:rsidRDefault="00830044" w:rsidP="00F72449">
            <w:pPr>
              <w:widowControl/>
              <w:shd w:val="clear" w:color="auto" w:fill="E7E6E6" w:themeFill="background2"/>
              <w:spacing w:after="0"/>
              <w:rPr>
                <w:rFonts w:ascii="Courier New" w:hAnsi="Courier New"/>
                <w:color w:val="000000" w:themeColor="text1"/>
                <w:sz w:val="16"/>
                <w:lang w:val="en-GB"/>
              </w:rPr>
            </w:pPr>
            <w:r w:rsidRPr="000B4134">
              <w:rPr>
                <w:rFonts w:ascii="Courier New" w:eastAsia="Times New Roman" w:hAnsi="Courier New" w:cs="Courier New"/>
                <w:color w:val="000000" w:themeColor="text1"/>
                <w:sz w:val="16"/>
                <w:szCs w:val="16"/>
                <w:lang w:val="en-GB"/>
              </w:rPr>
              <w:t>  </w:t>
            </w:r>
            <w:r w:rsidRPr="004A471E">
              <w:rPr>
                <w:rFonts w:ascii="Courier New" w:hAnsi="Courier New"/>
                <w:color w:val="000000" w:themeColor="text1"/>
                <w:sz w:val="16"/>
                <w:lang w:val="en-GB"/>
              </w:rPr>
              <w:t>minBufferTime</w:t>
            </w:r>
            <w:r w:rsidRPr="000B4134">
              <w:rPr>
                <w:rFonts w:ascii="Courier New" w:eastAsia="Times New Roman" w:hAnsi="Courier New" w:cs="Courier New"/>
                <w:color w:val="000000" w:themeColor="text1"/>
                <w:sz w:val="16"/>
                <w:szCs w:val="16"/>
                <w:lang w:val="en-GB"/>
              </w:rPr>
              <w:t>=</w:t>
            </w:r>
            <w:r w:rsidRPr="004A471E">
              <w:rPr>
                <w:rFonts w:ascii="Courier New" w:hAnsi="Courier New"/>
                <w:color w:val="000000" w:themeColor="text1"/>
                <w:sz w:val="16"/>
                <w:lang w:val="en-GB"/>
              </w:rPr>
              <w:t>"PT2S"</w:t>
            </w:r>
            <w:r w:rsidRPr="000B4134">
              <w:rPr>
                <w:rFonts w:ascii="Courier New" w:eastAsia="Times New Roman" w:hAnsi="Courier New" w:cs="Courier New"/>
                <w:color w:val="000000" w:themeColor="text1"/>
                <w:sz w:val="16"/>
                <w:szCs w:val="16"/>
                <w:lang w:val="en-GB"/>
              </w:rPr>
              <w:t> </w:t>
            </w:r>
            <w:r w:rsidRPr="004A471E">
              <w:rPr>
                <w:rFonts w:ascii="Courier New" w:hAnsi="Courier New"/>
                <w:color w:val="000000" w:themeColor="text1"/>
                <w:sz w:val="16"/>
                <w:lang w:val="en-GB"/>
              </w:rPr>
              <w:t>minimumUpdatePeriod</w:t>
            </w:r>
            <w:r w:rsidRPr="000B4134">
              <w:rPr>
                <w:rFonts w:ascii="Courier New" w:eastAsia="Times New Roman" w:hAnsi="Courier New" w:cs="Courier New"/>
                <w:color w:val="000000" w:themeColor="text1"/>
                <w:sz w:val="16"/>
                <w:szCs w:val="16"/>
                <w:lang w:val="en-GB"/>
              </w:rPr>
              <w:t>=</w:t>
            </w:r>
            <w:r w:rsidRPr="004A471E">
              <w:rPr>
                <w:rFonts w:ascii="Courier New" w:hAnsi="Courier New"/>
                <w:color w:val="000000" w:themeColor="text1"/>
                <w:sz w:val="16"/>
                <w:lang w:val="en-GB"/>
              </w:rPr>
              <w:t>"PT5M"</w:t>
            </w:r>
            <w:r w:rsidRPr="000B4134">
              <w:rPr>
                <w:rFonts w:ascii="Courier New" w:eastAsia="Times New Roman" w:hAnsi="Courier New" w:cs="Courier New"/>
                <w:color w:val="000000" w:themeColor="text1"/>
                <w:sz w:val="16"/>
                <w:szCs w:val="16"/>
                <w:lang w:val="en-GB"/>
              </w:rPr>
              <w:t> </w:t>
            </w:r>
          </w:p>
          <w:p w14:paraId="78DAD412" w14:textId="77777777" w:rsidR="00830044" w:rsidRPr="004A471E" w:rsidRDefault="00830044" w:rsidP="00F72449">
            <w:pPr>
              <w:widowControl/>
              <w:shd w:val="clear" w:color="auto" w:fill="E7E6E6" w:themeFill="background2"/>
              <w:spacing w:after="0"/>
              <w:rPr>
                <w:rFonts w:ascii="Courier New" w:hAnsi="Courier New"/>
                <w:color w:val="000000" w:themeColor="text1"/>
                <w:sz w:val="16"/>
                <w:lang w:val="en-GB"/>
              </w:rPr>
            </w:pPr>
            <w:r w:rsidRPr="000B4134">
              <w:rPr>
                <w:rFonts w:ascii="Courier New" w:eastAsia="Times New Roman" w:hAnsi="Courier New" w:cs="Courier New"/>
                <w:color w:val="000000" w:themeColor="text1"/>
                <w:sz w:val="16"/>
                <w:szCs w:val="16"/>
                <w:lang w:val="en-GB"/>
              </w:rPr>
              <w:t>  </w:t>
            </w:r>
            <w:r w:rsidRPr="004A471E">
              <w:rPr>
                <w:rFonts w:ascii="Courier New" w:hAnsi="Courier New"/>
                <w:color w:val="000000" w:themeColor="text1"/>
                <w:sz w:val="16"/>
                <w:lang w:val="en-GB"/>
              </w:rPr>
              <w:t>profiles</w:t>
            </w:r>
            <w:r w:rsidRPr="000B4134">
              <w:rPr>
                <w:rFonts w:ascii="Courier New" w:eastAsia="Times New Roman" w:hAnsi="Courier New" w:cs="Courier New"/>
                <w:color w:val="000000" w:themeColor="text1"/>
                <w:sz w:val="16"/>
                <w:szCs w:val="16"/>
                <w:lang w:val="en-GB"/>
              </w:rPr>
              <w:t>=</w:t>
            </w:r>
            <w:r w:rsidRPr="004A471E">
              <w:rPr>
                <w:rFonts w:ascii="Courier New" w:hAnsi="Courier New"/>
                <w:color w:val="000000" w:themeColor="text1"/>
                <w:sz w:val="16"/>
                <w:lang w:val="en-GB"/>
              </w:rPr>
              <w:t>"urn:mpeg:dash:profile:isoff-live:2011"</w:t>
            </w:r>
            <w:r w:rsidRPr="000B4134">
              <w:rPr>
                <w:rFonts w:ascii="Courier New" w:eastAsia="Times New Roman" w:hAnsi="Courier New" w:cs="Courier New"/>
                <w:color w:val="000000" w:themeColor="text1"/>
                <w:sz w:val="16"/>
                <w:szCs w:val="16"/>
                <w:lang w:val="en-GB"/>
              </w:rPr>
              <w:t> </w:t>
            </w:r>
            <w:r w:rsidRPr="004A471E">
              <w:rPr>
                <w:rFonts w:ascii="Courier New" w:hAnsi="Courier New"/>
                <w:color w:val="000000" w:themeColor="text1"/>
                <w:sz w:val="16"/>
                <w:lang w:val="en-GB"/>
              </w:rPr>
              <w:t>publishTime</w:t>
            </w:r>
            <w:r w:rsidRPr="000B4134">
              <w:rPr>
                <w:rFonts w:ascii="Courier New" w:eastAsia="Times New Roman" w:hAnsi="Courier New" w:cs="Courier New"/>
                <w:color w:val="000000" w:themeColor="text1"/>
                <w:sz w:val="16"/>
                <w:szCs w:val="16"/>
                <w:lang w:val="en-GB"/>
              </w:rPr>
              <w:t>=</w:t>
            </w:r>
            <w:r w:rsidRPr="004A471E">
              <w:rPr>
                <w:rFonts w:ascii="Courier New" w:hAnsi="Courier New"/>
                <w:color w:val="000000" w:themeColor="text1"/>
                <w:sz w:val="16"/>
                <w:lang w:val="en-GB"/>
              </w:rPr>
              <w:t>"2019-03-12T01:17:30Z"</w:t>
            </w:r>
          </w:p>
          <w:p w14:paraId="7E06BD55" w14:textId="77777777" w:rsidR="00830044" w:rsidRPr="004A471E" w:rsidRDefault="00830044" w:rsidP="00F72449">
            <w:pPr>
              <w:widowControl/>
              <w:shd w:val="clear" w:color="auto" w:fill="E7E6E6" w:themeFill="background2"/>
              <w:spacing w:after="0"/>
              <w:rPr>
                <w:rFonts w:ascii="Courier New" w:hAnsi="Courier New"/>
                <w:color w:val="000000" w:themeColor="text1"/>
                <w:sz w:val="16"/>
                <w:lang w:val="en-GB"/>
              </w:rPr>
            </w:pPr>
            <w:r w:rsidRPr="009333B1">
              <w:rPr>
                <w:rFonts w:ascii="Courier New" w:eastAsia="Times New Roman" w:hAnsi="Courier New" w:cs="Courier New"/>
                <w:color w:val="000000" w:themeColor="text1"/>
                <w:sz w:val="16"/>
                <w:szCs w:val="16"/>
                <w:lang w:val="en-GB"/>
              </w:rPr>
              <w:t> </w:t>
            </w:r>
            <w:r w:rsidRPr="000B4134">
              <w:rPr>
                <w:rFonts w:ascii="Courier New" w:eastAsia="Times New Roman" w:hAnsi="Courier New" w:cs="Courier New"/>
                <w:color w:val="000000" w:themeColor="text1"/>
                <w:sz w:val="16"/>
                <w:szCs w:val="16"/>
                <w:lang w:val="en-GB"/>
              </w:rPr>
              <w:t> </w:t>
            </w:r>
            <w:r w:rsidRPr="004A471E">
              <w:rPr>
                <w:rFonts w:ascii="Courier New" w:hAnsi="Courier New"/>
                <w:color w:val="000000" w:themeColor="text1"/>
                <w:sz w:val="16"/>
                <w:lang w:val="en-GB"/>
              </w:rPr>
              <w:t>timeShiftBufferDepth</w:t>
            </w:r>
            <w:r w:rsidRPr="000B4134">
              <w:rPr>
                <w:rFonts w:ascii="Courier New" w:eastAsia="Times New Roman" w:hAnsi="Courier New" w:cs="Courier New"/>
                <w:color w:val="000000" w:themeColor="text1"/>
                <w:sz w:val="16"/>
                <w:szCs w:val="16"/>
                <w:lang w:val="en-GB"/>
              </w:rPr>
              <w:t>=</w:t>
            </w:r>
            <w:r w:rsidRPr="004A471E">
              <w:rPr>
                <w:rFonts w:ascii="Courier New" w:hAnsi="Courier New"/>
                <w:color w:val="000000" w:themeColor="text1"/>
                <w:sz w:val="16"/>
                <w:lang w:val="en-GB"/>
              </w:rPr>
              <w:t>"PT8M20S"</w:t>
            </w:r>
            <w:r w:rsidRPr="000B4134">
              <w:rPr>
                <w:rFonts w:ascii="Courier New" w:eastAsia="Times New Roman" w:hAnsi="Courier New" w:cs="Courier New"/>
                <w:color w:val="000000" w:themeColor="text1"/>
                <w:sz w:val="16"/>
                <w:szCs w:val="16"/>
                <w:lang w:val="en-GB"/>
              </w:rPr>
              <w:t> </w:t>
            </w:r>
            <w:r w:rsidRPr="004A471E">
              <w:rPr>
                <w:rFonts w:ascii="Courier New" w:hAnsi="Courier New"/>
                <w:color w:val="000000" w:themeColor="text1"/>
                <w:sz w:val="16"/>
                <w:lang w:val="en-GB"/>
              </w:rPr>
              <w:t>type</w:t>
            </w:r>
            <w:r w:rsidRPr="000B4134">
              <w:rPr>
                <w:rFonts w:ascii="Courier New" w:eastAsia="Times New Roman" w:hAnsi="Courier New" w:cs="Courier New"/>
                <w:color w:val="000000" w:themeColor="text1"/>
                <w:sz w:val="16"/>
                <w:szCs w:val="16"/>
                <w:lang w:val="en-GB"/>
              </w:rPr>
              <w:t>=</w:t>
            </w:r>
            <w:r w:rsidRPr="004A471E">
              <w:rPr>
                <w:rFonts w:ascii="Courier New" w:hAnsi="Courier New"/>
                <w:color w:val="000000" w:themeColor="text1"/>
                <w:sz w:val="16"/>
                <w:lang w:val="en-GB"/>
              </w:rPr>
              <w:t>"dynamic"&gt;</w:t>
            </w:r>
          </w:p>
          <w:p w14:paraId="639A5D63" w14:textId="77777777" w:rsidR="00830044" w:rsidRPr="004A471E" w:rsidRDefault="00830044" w:rsidP="00F72449">
            <w:pPr>
              <w:widowControl/>
              <w:shd w:val="clear" w:color="auto" w:fill="E7E6E6" w:themeFill="background2"/>
              <w:spacing w:after="0"/>
              <w:rPr>
                <w:rFonts w:ascii="Courier New" w:hAnsi="Courier New"/>
                <w:color w:val="000000" w:themeColor="text1"/>
                <w:sz w:val="16"/>
                <w:lang w:val="en-GB"/>
              </w:rPr>
            </w:pPr>
          </w:p>
          <w:p w14:paraId="45EC9036" w14:textId="77777777" w:rsidR="00830044" w:rsidRPr="004A471E" w:rsidRDefault="00830044" w:rsidP="00F72449">
            <w:pPr>
              <w:widowControl/>
              <w:shd w:val="clear" w:color="auto" w:fill="E7E6E6" w:themeFill="background2"/>
              <w:spacing w:after="0"/>
              <w:rPr>
                <w:rFonts w:ascii="Courier New" w:hAnsi="Courier New"/>
                <w:color w:val="000000" w:themeColor="text1"/>
                <w:sz w:val="16"/>
                <w:lang w:val="en-GB"/>
              </w:rPr>
            </w:pPr>
            <w:r w:rsidRPr="000B4134">
              <w:rPr>
                <w:rFonts w:ascii="Courier New" w:eastAsia="Times New Roman" w:hAnsi="Courier New" w:cs="Courier New"/>
                <w:color w:val="000000" w:themeColor="text1"/>
                <w:sz w:val="16"/>
                <w:szCs w:val="16"/>
                <w:lang w:val="en-GB"/>
              </w:rPr>
              <w:t>  </w:t>
            </w:r>
            <w:r w:rsidRPr="004A471E">
              <w:rPr>
                <w:rFonts w:ascii="Courier New" w:hAnsi="Courier New"/>
                <w:color w:val="000000" w:themeColor="text1"/>
                <w:sz w:val="16"/>
                <w:lang w:val="en-GB"/>
              </w:rPr>
              <w:t>&lt;Period</w:t>
            </w:r>
            <w:r w:rsidRPr="000B4134">
              <w:rPr>
                <w:rFonts w:ascii="Courier New" w:eastAsia="Times New Roman" w:hAnsi="Courier New" w:cs="Courier New"/>
                <w:color w:val="000000" w:themeColor="text1"/>
                <w:sz w:val="16"/>
                <w:szCs w:val="16"/>
                <w:lang w:val="en-GB"/>
              </w:rPr>
              <w:t> </w:t>
            </w:r>
            <w:r w:rsidRPr="004A471E">
              <w:rPr>
                <w:rFonts w:ascii="Courier New" w:hAnsi="Courier New"/>
                <w:color w:val="000000" w:themeColor="text1"/>
                <w:sz w:val="16"/>
                <w:lang w:val="en-GB"/>
              </w:rPr>
              <w:t>id</w:t>
            </w:r>
            <w:r w:rsidRPr="000B4134">
              <w:rPr>
                <w:rFonts w:ascii="Courier New" w:eastAsia="Times New Roman" w:hAnsi="Courier New" w:cs="Courier New"/>
                <w:color w:val="000000" w:themeColor="text1"/>
                <w:sz w:val="16"/>
                <w:szCs w:val="16"/>
                <w:lang w:val="en-GB"/>
              </w:rPr>
              <w:t>=</w:t>
            </w:r>
            <w:r w:rsidRPr="004A471E">
              <w:rPr>
                <w:rFonts w:ascii="Courier New" w:hAnsi="Courier New"/>
                <w:color w:val="000000" w:themeColor="text1"/>
                <w:sz w:val="16"/>
                <w:lang w:val="en-GB"/>
              </w:rPr>
              <w:t>"p0"</w:t>
            </w:r>
            <w:r w:rsidRPr="000B4134">
              <w:rPr>
                <w:rFonts w:ascii="Courier New" w:eastAsia="Times New Roman" w:hAnsi="Courier New" w:cs="Courier New"/>
                <w:color w:val="000000" w:themeColor="text1"/>
                <w:sz w:val="16"/>
                <w:szCs w:val="16"/>
                <w:lang w:val="en-GB"/>
              </w:rPr>
              <w:t> </w:t>
            </w:r>
            <w:r w:rsidRPr="004A471E">
              <w:rPr>
                <w:rFonts w:ascii="Courier New" w:hAnsi="Courier New"/>
                <w:color w:val="000000" w:themeColor="text1"/>
                <w:sz w:val="16"/>
                <w:lang w:val="en-GB"/>
              </w:rPr>
              <w:t>start</w:t>
            </w:r>
            <w:r w:rsidRPr="000B4134">
              <w:rPr>
                <w:rFonts w:ascii="Courier New" w:eastAsia="Times New Roman" w:hAnsi="Courier New" w:cs="Courier New"/>
                <w:color w:val="000000" w:themeColor="text1"/>
                <w:sz w:val="16"/>
                <w:szCs w:val="16"/>
                <w:lang w:val="en-GB"/>
              </w:rPr>
              <w:t>=</w:t>
            </w:r>
            <w:r w:rsidRPr="004A471E">
              <w:rPr>
                <w:rFonts w:ascii="Courier New" w:hAnsi="Courier New"/>
                <w:color w:val="000000" w:themeColor="text1"/>
                <w:sz w:val="16"/>
                <w:lang w:val="en-GB"/>
              </w:rPr>
              <w:t>"PT0S"&gt;</w:t>
            </w:r>
          </w:p>
          <w:p w14:paraId="1F6553BE" w14:textId="1200EB8A" w:rsidR="00830044" w:rsidRPr="004A471E" w:rsidRDefault="00830044" w:rsidP="00F72449">
            <w:pPr>
              <w:widowControl/>
              <w:shd w:val="clear" w:color="auto" w:fill="E7E6E6" w:themeFill="background2"/>
              <w:spacing w:after="0"/>
              <w:rPr>
                <w:rFonts w:ascii="Courier New" w:hAnsi="Courier New"/>
                <w:color w:val="000000" w:themeColor="text1"/>
                <w:sz w:val="16"/>
                <w:lang w:val="en-GB"/>
              </w:rPr>
            </w:pPr>
            <w:r w:rsidRPr="000B4134">
              <w:rPr>
                <w:rFonts w:ascii="Courier New" w:eastAsia="Times New Roman" w:hAnsi="Courier New" w:cs="Courier New"/>
                <w:color w:val="000000" w:themeColor="text1"/>
                <w:sz w:val="16"/>
                <w:szCs w:val="16"/>
                <w:lang w:val="en-GB"/>
              </w:rPr>
              <w:t>      </w:t>
            </w:r>
            <w:r w:rsidRPr="004A471E">
              <w:rPr>
                <w:rFonts w:ascii="Courier New" w:hAnsi="Courier New"/>
                <w:color w:val="000000" w:themeColor="text1"/>
                <w:sz w:val="16"/>
                <w:lang w:val="en-GB"/>
              </w:rPr>
              <w:t>&lt;EventStream</w:t>
            </w:r>
            <w:r w:rsidRPr="004A471E">
              <w:rPr>
                <w:rFonts w:ascii="Courier New" w:hAnsi="Courier New"/>
                <w:color w:val="000000" w:themeColor="text1"/>
                <w:sz w:val="16"/>
              </w:rPr>
              <w:t xml:space="preserve"> schemeIdUri</w:t>
            </w:r>
            <w:r w:rsidRPr="000B4134">
              <w:rPr>
                <w:rFonts w:ascii="Courier New" w:eastAsia="Times New Roman" w:hAnsi="Courier New" w:cs="Courier New"/>
                <w:color w:val="000000" w:themeColor="text1"/>
                <w:sz w:val="16"/>
                <w:szCs w:val="16"/>
                <w:lang w:val="en-GB"/>
              </w:rPr>
              <w:t>=</w:t>
            </w:r>
            <w:r w:rsidRPr="004A471E">
              <w:rPr>
                <w:rFonts w:ascii="Courier New" w:hAnsi="Courier New"/>
                <w:color w:val="000000" w:themeColor="text1"/>
                <w:sz w:val="16"/>
                <w:lang w:val="en-GB"/>
              </w:rPr>
              <w:t xml:space="preserve">"urn:mpeg:dash:event:alternative:2022S" </w:t>
            </w:r>
            <w:r w:rsidRPr="004A471E">
              <w:rPr>
                <w:rFonts w:ascii="Courier New" w:hAnsi="Courier New"/>
                <w:color w:val="000000" w:themeColor="text1"/>
                <w:sz w:val="16"/>
              </w:rPr>
              <w:t>value</w:t>
            </w:r>
            <w:r w:rsidRPr="000B4134">
              <w:rPr>
                <w:rFonts w:ascii="Courier New" w:eastAsia="Times New Roman" w:hAnsi="Courier New" w:cs="Courier New"/>
                <w:color w:val="000000" w:themeColor="text1"/>
                <w:sz w:val="16"/>
                <w:szCs w:val="16"/>
                <w:lang w:val="en-GB"/>
              </w:rPr>
              <w:t>=</w:t>
            </w:r>
            <w:r w:rsidRPr="004A471E">
              <w:rPr>
                <w:rFonts w:ascii="Courier New" w:hAnsi="Courier New"/>
                <w:color w:val="000000" w:themeColor="text1"/>
                <w:sz w:val="16"/>
                <w:lang w:val="en-GB"/>
              </w:rPr>
              <w:t>"</w:t>
            </w:r>
            <w:r w:rsidR="003D36E0" w:rsidRPr="004A471E">
              <w:rPr>
                <w:rFonts w:ascii="Courier New" w:hAnsi="Courier New"/>
                <w:color w:val="000000" w:themeColor="text1"/>
                <w:sz w:val="16"/>
                <w:lang w:val="en-GB"/>
              </w:rPr>
              <w:t>replace</w:t>
            </w:r>
            <w:r w:rsidRPr="004A471E">
              <w:rPr>
                <w:rFonts w:ascii="Courier New" w:hAnsi="Courier New"/>
                <w:color w:val="000000" w:themeColor="text1"/>
                <w:sz w:val="16"/>
                <w:lang w:val="en-GB"/>
              </w:rPr>
              <w:t>"&gt;</w:t>
            </w:r>
          </w:p>
          <w:p w14:paraId="08591022" w14:textId="77777777" w:rsidR="00077229" w:rsidRPr="004A471E" w:rsidRDefault="00830044" w:rsidP="00F72449">
            <w:pPr>
              <w:autoSpaceDE w:val="0"/>
              <w:autoSpaceDN w:val="0"/>
              <w:adjustRightInd w:val="0"/>
              <w:spacing w:after="0" w:line="240" w:lineRule="auto"/>
              <w:jc w:val="left"/>
              <w:rPr>
                <w:rFonts w:ascii="Courier New" w:hAnsi="Courier New"/>
                <w:color w:val="000000" w:themeColor="text1"/>
                <w:sz w:val="20"/>
              </w:rPr>
            </w:pPr>
            <w:r w:rsidRPr="004A471E">
              <w:rPr>
                <w:rFonts w:ascii="Courier New" w:hAnsi="Courier New"/>
                <w:color w:val="000000" w:themeColor="text1"/>
                <w:sz w:val="16"/>
              </w:rPr>
              <w:t xml:space="preserve">            </w:t>
            </w:r>
            <w:r w:rsidRPr="004A471E">
              <w:rPr>
                <w:rFonts w:ascii="Courier New" w:hAnsi="Courier New"/>
                <w:color w:val="000000" w:themeColor="text1"/>
                <w:sz w:val="16"/>
                <w:lang w:val="en-GB"/>
              </w:rPr>
              <w:t>&lt;</w:t>
            </w:r>
            <w:r w:rsidRPr="004A471E">
              <w:rPr>
                <w:color w:val="000000" w:themeColor="text1"/>
              </w:rPr>
              <w:t xml:space="preserve"> </w:t>
            </w:r>
            <w:r w:rsidRPr="004A471E">
              <w:rPr>
                <w:rFonts w:ascii="Courier New" w:hAnsi="Courier New"/>
                <w:color w:val="000000" w:themeColor="text1"/>
                <w:sz w:val="16"/>
                <w:lang w:val="en-GB"/>
              </w:rPr>
              <w:t xml:space="preserve">Event </w:t>
            </w:r>
            <w:hyperlink r:id="rId35" w:history="1">
              <w:r w:rsidRPr="004A471E">
                <w:rPr>
                  <w:rStyle w:val="Hyperlink"/>
                  <w:rFonts w:ascii="Courier New" w:hAnsi="Courier New"/>
                  <w:color w:val="000000" w:themeColor="text1"/>
                  <w:sz w:val="16"/>
                  <w:lang w:val="en-GB"/>
                </w:rPr>
                <w:t>http://acmeadsertver.com/preroll.mpd</w:t>
              </w:r>
            </w:hyperlink>
            <w:r w:rsidRPr="004A471E">
              <w:rPr>
                <w:rFonts w:ascii="Courier New" w:hAnsi="Courier New"/>
                <w:color w:val="000000" w:themeColor="text1"/>
                <w:sz w:val="16"/>
                <w:lang w:val="en-GB"/>
              </w:rPr>
              <w:t xml:space="preserve"> </w:t>
            </w:r>
            <w:r w:rsidRPr="004A471E">
              <w:rPr>
                <w:rFonts w:ascii="Courier New" w:hAnsi="Courier New"/>
                <w:color w:val="000000" w:themeColor="text1"/>
                <w:sz w:val="16"/>
              </w:rPr>
              <w:t>presentationTime</w:t>
            </w:r>
            <w:r w:rsidR="00B23AB9" w:rsidRPr="000B4134">
              <w:rPr>
                <w:rFonts w:ascii="Courier New" w:eastAsia="Times New Roman" w:hAnsi="Courier New" w:cs="Courier New"/>
                <w:color w:val="000000" w:themeColor="text1"/>
                <w:sz w:val="16"/>
                <w:szCs w:val="16"/>
                <w:lang w:val="en-GB"/>
              </w:rPr>
              <w:t>=</w:t>
            </w:r>
            <w:r w:rsidR="00B23AB9" w:rsidRPr="004A471E">
              <w:rPr>
                <w:rFonts w:ascii="Courier New" w:hAnsi="Courier New"/>
                <w:color w:val="000000" w:themeColor="text1"/>
                <w:sz w:val="16"/>
                <w:lang w:val="en-GB"/>
              </w:rPr>
              <w:t>"PT</w:t>
            </w:r>
            <w:r w:rsidR="00395306" w:rsidRPr="004A471E">
              <w:rPr>
                <w:rFonts w:ascii="Courier New" w:hAnsi="Courier New"/>
                <w:color w:val="000000" w:themeColor="text1"/>
                <w:sz w:val="16"/>
                <w:lang w:val="en-GB"/>
              </w:rPr>
              <w:t>6</w:t>
            </w:r>
            <w:r w:rsidR="00B23AB9" w:rsidRPr="004A471E">
              <w:rPr>
                <w:rFonts w:ascii="Courier New" w:hAnsi="Courier New"/>
                <w:color w:val="000000" w:themeColor="text1"/>
                <w:sz w:val="16"/>
                <w:lang w:val="en-GB"/>
              </w:rPr>
              <w:t>0S"</w:t>
            </w:r>
          </w:p>
          <w:p w14:paraId="0D4A57A0" w14:textId="49844104" w:rsidR="00830044" w:rsidRPr="004A471E" w:rsidRDefault="00077229" w:rsidP="00F72449">
            <w:pPr>
              <w:autoSpaceDE w:val="0"/>
              <w:autoSpaceDN w:val="0"/>
              <w:adjustRightInd w:val="0"/>
              <w:spacing w:after="0" w:line="240" w:lineRule="auto"/>
              <w:jc w:val="left"/>
              <w:rPr>
                <w:rFonts w:ascii="Courier New" w:hAnsi="Courier New"/>
                <w:color w:val="000000" w:themeColor="text1"/>
                <w:sz w:val="16"/>
                <w:lang w:val="fr-CH"/>
              </w:rPr>
            </w:pPr>
            <w:r w:rsidRPr="004A471E">
              <w:rPr>
                <w:rFonts w:ascii="Courier New" w:hAnsi="Courier New"/>
                <w:color w:val="000000" w:themeColor="text1"/>
                <w:sz w:val="16"/>
              </w:rPr>
              <w:t xml:space="preserve">                </w:t>
            </w:r>
            <w:r w:rsidR="00830044" w:rsidRPr="004A471E">
              <w:rPr>
                <w:rFonts w:ascii="Courier New" w:hAnsi="Courier New"/>
                <w:color w:val="000000" w:themeColor="text1"/>
                <w:sz w:val="16"/>
                <w:lang w:val="fr-CH"/>
              </w:rPr>
              <w:t>duration</w:t>
            </w:r>
            <w:r w:rsidR="00B23AB9" w:rsidRPr="004A471E">
              <w:rPr>
                <w:rFonts w:ascii="Courier New" w:hAnsi="Courier New"/>
                <w:color w:val="000000" w:themeColor="text1"/>
                <w:sz w:val="16"/>
                <w:lang w:val="fr-CH"/>
              </w:rPr>
              <w:t>="100000</w:t>
            </w:r>
            <w:r w:rsidR="00510DF7" w:rsidRPr="004A471E">
              <w:rPr>
                <w:rFonts w:ascii="Courier New" w:hAnsi="Courier New"/>
                <w:color w:val="000000" w:themeColor="text1"/>
                <w:sz w:val="16"/>
                <w:lang w:val="fr-CH"/>
              </w:rPr>
              <w:t>00</w:t>
            </w:r>
            <w:r w:rsidR="00B23AB9" w:rsidRPr="004A471E">
              <w:rPr>
                <w:rFonts w:ascii="Courier New" w:hAnsi="Courier New"/>
                <w:color w:val="000000" w:themeColor="text1"/>
                <w:sz w:val="16"/>
                <w:lang w:val="fr-CH"/>
              </w:rPr>
              <w:t>"</w:t>
            </w:r>
            <w:r w:rsidR="00830044" w:rsidRPr="004A471E">
              <w:rPr>
                <w:rFonts w:ascii="Courier New" w:hAnsi="Courier New"/>
                <w:color w:val="000000" w:themeColor="text1"/>
                <w:sz w:val="16"/>
                <w:lang w:val="fr-CH"/>
              </w:rPr>
              <w:t>/&gt;</w:t>
            </w:r>
          </w:p>
          <w:p w14:paraId="7810400E" w14:textId="77777777" w:rsidR="00830044" w:rsidRPr="004A471E" w:rsidRDefault="00830044" w:rsidP="00F72449">
            <w:pPr>
              <w:autoSpaceDE w:val="0"/>
              <w:autoSpaceDN w:val="0"/>
              <w:adjustRightInd w:val="0"/>
              <w:spacing w:after="0" w:line="240" w:lineRule="auto"/>
              <w:jc w:val="left"/>
              <w:rPr>
                <w:rFonts w:ascii="Courier New" w:hAnsi="Courier New"/>
                <w:color w:val="000000" w:themeColor="text1"/>
                <w:sz w:val="16"/>
                <w:lang w:val="fr-CH"/>
              </w:rPr>
            </w:pPr>
            <w:r w:rsidRPr="004A471E">
              <w:rPr>
                <w:rFonts w:ascii="Courier New" w:hAnsi="Courier New"/>
                <w:color w:val="000000" w:themeColor="text1"/>
                <w:sz w:val="16"/>
                <w:lang w:val="fr-CH"/>
              </w:rPr>
              <w:t xml:space="preserve">      &lt;/EventStream&gt;</w:t>
            </w:r>
          </w:p>
          <w:p w14:paraId="22765C5D" w14:textId="77777777" w:rsidR="00830044" w:rsidRPr="004A471E" w:rsidRDefault="00830044" w:rsidP="00F72449">
            <w:pPr>
              <w:widowControl/>
              <w:shd w:val="clear" w:color="auto" w:fill="E7E6E6" w:themeFill="background2"/>
              <w:spacing w:after="0"/>
              <w:rPr>
                <w:rFonts w:ascii="Courier New" w:hAnsi="Courier New"/>
                <w:color w:val="000000" w:themeColor="text1"/>
                <w:sz w:val="16"/>
                <w:lang w:val="fr-CH"/>
              </w:rPr>
            </w:pPr>
            <w:r w:rsidRPr="004A471E">
              <w:rPr>
                <w:rFonts w:ascii="Courier New" w:hAnsi="Courier New"/>
                <w:color w:val="000000" w:themeColor="text1"/>
                <w:sz w:val="16"/>
                <w:lang w:val="fr-CH"/>
              </w:rPr>
              <w:t>      &lt;BaseURL&gt;http://liveserver.com/live/live1/&lt;/BaseURL&gt;</w:t>
            </w:r>
          </w:p>
          <w:p w14:paraId="31C21841" w14:textId="77777777" w:rsidR="00830044" w:rsidRPr="004A471E" w:rsidRDefault="00830044" w:rsidP="00F72449">
            <w:pPr>
              <w:widowControl/>
              <w:shd w:val="clear" w:color="auto" w:fill="E7E6E6" w:themeFill="background2"/>
              <w:spacing w:after="0"/>
              <w:rPr>
                <w:rFonts w:ascii="Courier New" w:hAnsi="Courier New"/>
                <w:color w:val="000000" w:themeColor="text1"/>
                <w:sz w:val="16"/>
                <w:lang w:val="en-GB"/>
              </w:rPr>
            </w:pPr>
            <w:r w:rsidRPr="004A471E">
              <w:rPr>
                <w:rFonts w:ascii="Courier New" w:hAnsi="Courier New"/>
                <w:color w:val="000000" w:themeColor="text1"/>
                <w:sz w:val="16"/>
                <w:lang w:val="fr-CH"/>
              </w:rPr>
              <w:t>      </w:t>
            </w:r>
            <w:r w:rsidRPr="004A471E">
              <w:rPr>
                <w:rFonts w:ascii="Courier New" w:hAnsi="Courier New"/>
                <w:color w:val="000000" w:themeColor="text1"/>
                <w:sz w:val="16"/>
                <w:lang w:val="en-GB"/>
              </w:rPr>
              <w:t>&lt;AdaptationSet</w:t>
            </w:r>
            <w:r w:rsidRPr="000B4134">
              <w:rPr>
                <w:rFonts w:ascii="Courier New" w:eastAsia="Times New Roman" w:hAnsi="Courier New" w:cs="Courier New"/>
                <w:color w:val="000000" w:themeColor="text1"/>
                <w:sz w:val="16"/>
                <w:szCs w:val="16"/>
                <w:lang w:val="en-GB"/>
              </w:rPr>
              <w:t> </w:t>
            </w:r>
            <w:r w:rsidRPr="004A471E">
              <w:rPr>
                <w:rFonts w:ascii="Courier New" w:hAnsi="Courier New"/>
                <w:color w:val="000000" w:themeColor="text1"/>
                <w:sz w:val="16"/>
                <w:lang w:val="en-GB"/>
              </w:rPr>
              <w:t>contentType</w:t>
            </w:r>
            <w:r w:rsidRPr="000B4134">
              <w:rPr>
                <w:rFonts w:ascii="Courier New" w:eastAsia="Times New Roman" w:hAnsi="Courier New" w:cs="Courier New"/>
                <w:color w:val="000000" w:themeColor="text1"/>
                <w:sz w:val="16"/>
                <w:szCs w:val="16"/>
                <w:lang w:val="en-GB"/>
              </w:rPr>
              <w:t>=</w:t>
            </w:r>
            <w:r w:rsidRPr="004A471E">
              <w:rPr>
                <w:rFonts w:ascii="Courier New" w:hAnsi="Courier New"/>
                <w:color w:val="000000" w:themeColor="text1"/>
                <w:sz w:val="16"/>
                <w:lang w:val="en-GB"/>
              </w:rPr>
              <w:t>"video"</w:t>
            </w:r>
            <w:r w:rsidRPr="000B4134">
              <w:rPr>
                <w:rFonts w:ascii="Courier New" w:eastAsia="Times New Roman" w:hAnsi="Courier New" w:cs="Courier New"/>
                <w:color w:val="000000" w:themeColor="text1"/>
                <w:sz w:val="16"/>
                <w:szCs w:val="16"/>
                <w:lang w:val="en-GB"/>
              </w:rPr>
              <w:t> </w:t>
            </w:r>
            <w:r w:rsidRPr="004A471E">
              <w:rPr>
                <w:rFonts w:ascii="Courier New" w:hAnsi="Courier New"/>
                <w:color w:val="000000" w:themeColor="text1"/>
                <w:sz w:val="16"/>
                <w:lang w:val="en-GB"/>
              </w:rPr>
              <w:t>maxHeight</w:t>
            </w:r>
            <w:r w:rsidRPr="000B4134">
              <w:rPr>
                <w:rFonts w:ascii="Courier New" w:eastAsia="Times New Roman" w:hAnsi="Courier New" w:cs="Courier New"/>
                <w:color w:val="000000" w:themeColor="text1"/>
                <w:sz w:val="16"/>
                <w:szCs w:val="16"/>
                <w:lang w:val="en-GB"/>
              </w:rPr>
              <w:t>=</w:t>
            </w:r>
            <w:r w:rsidRPr="004A471E">
              <w:rPr>
                <w:rFonts w:ascii="Courier New" w:hAnsi="Courier New"/>
                <w:color w:val="000000" w:themeColor="text1"/>
                <w:sz w:val="16"/>
                <w:lang w:val="en-GB"/>
              </w:rPr>
              <w:t>"1920"</w:t>
            </w:r>
            <w:r w:rsidRPr="000B4134">
              <w:rPr>
                <w:rFonts w:ascii="Courier New" w:eastAsia="Times New Roman" w:hAnsi="Courier New" w:cs="Courier New"/>
                <w:color w:val="000000" w:themeColor="text1"/>
                <w:sz w:val="16"/>
                <w:szCs w:val="16"/>
                <w:lang w:val="en-GB"/>
              </w:rPr>
              <w:t> </w:t>
            </w:r>
            <w:r w:rsidRPr="004A471E">
              <w:rPr>
                <w:rFonts w:ascii="Courier New" w:hAnsi="Courier New"/>
                <w:color w:val="000000" w:themeColor="text1"/>
                <w:sz w:val="16"/>
                <w:lang w:val="en-GB"/>
              </w:rPr>
              <w:t>maxWidth</w:t>
            </w:r>
            <w:r w:rsidRPr="000B4134">
              <w:rPr>
                <w:rFonts w:ascii="Courier New" w:eastAsia="Times New Roman" w:hAnsi="Courier New" w:cs="Courier New"/>
                <w:color w:val="000000" w:themeColor="text1"/>
                <w:sz w:val="16"/>
                <w:szCs w:val="16"/>
                <w:lang w:val="en-GB"/>
              </w:rPr>
              <w:t>=</w:t>
            </w:r>
            <w:r w:rsidRPr="004A471E">
              <w:rPr>
                <w:rFonts w:ascii="Courier New" w:hAnsi="Courier New"/>
                <w:color w:val="000000" w:themeColor="text1"/>
                <w:sz w:val="16"/>
                <w:lang w:val="en-GB"/>
              </w:rPr>
              <w:t>"1080"</w:t>
            </w:r>
          </w:p>
          <w:p w14:paraId="7E293F7D" w14:textId="77777777" w:rsidR="00830044" w:rsidRPr="004A471E" w:rsidRDefault="00830044" w:rsidP="00F72449">
            <w:pPr>
              <w:widowControl/>
              <w:shd w:val="clear" w:color="auto" w:fill="E7E6E6" w:themeFill="background2"/>
              <w:spacing w:after="0"/>
              <w:rPr>
                <w:rFonts w:ascii="Courier New" w:hAnsi="Courier New"/>
                <w:color w:val="000000" w:themeColor="text1"/>
                <w:sz w:val="16"/>
                <w:lang w:val="en-GB"/>
              </w:rPr>
            </w:pPr>
            <w:r w:rsidRPr="000B4134">
              <w:rPr>
                <w:rFonts w:ascii="Courier New" w:eastAsia="Times New Roman" w:hAnsi="Courier New" w:cs="Courier New"/>
                <w:color w:val="000000" w:themeColor="text1"/>
                <w:sz w:val="16"/>
                <w:szCs w:val="16"/>
                <w:lang w:val="en-GB"/>
              </w:rPr>
              <w:t>          </w:t>
            </w:r>
            <w:r w:rsidRPr="004A471E">
              <w:rPr>
                <w:rFonts w:ascii="Courier New" w:hAnsi="Courier New"/>
                <w:color w:val="000000" w:themeColor="text1"/>
                <w:sz w:val="16"/>
                <w:lang w:val="en-GB"/>
              </w:rPr>
              <w:t>mimeType</w:t>
            </w:r>
            <w:r w:rsidRPr="000B4134">
              <w:rPr>
                <w:rFonts w:ascii="Courier New" w:eastAsia="Times New Roman" w:hAnsi="Courier New" w:cs="Courier New"/>
                <w:color w:val="000000" w:themeColor="text1"/>
                <w:sz w:val="16"/>
                <w:szCs w:val="16"/>
                <w:lang w:val="en-GB"/>
              </w:rPr>
              <w:t>=</w:t>
            </w:r>
            <w:r w:rsidRPr="004A471E">
              <w:rPr>
                <w:rFonts w:ascii="Courier New" w:hAnsi="Courier New"/>
                <w:color w:val="000000" w:themeColor="text1"/>
                <w:sz w:val="16"/>
                <w:lang w:val="en-GB"/>
              </w:rPr>
              <w:t>"video/mp4"</w:t>
            </w:r>
            <w:r w:rsidRPr="000B4134">
              <w:rPr>
                <w:rFonts w:ascii="Courier New" w:eastAsia="Times New Roman" w:hAnsi="Courier New" w:cs="Courier New"/>
                <w:color w:val="000000" w:themeColor="text1"/>
                <w:sz w:val="16"/>
                <w:szCs w:val="16"/>
                <w:lang w:val="en-GB"/>
              </w:rPr>
              <w:t> </w:t>
            </w:r>
            <w:r w:rsidRPr="004A471E">
              <w:rPr>
                <w:rFonts w:ascii="Courier New" w:hAnsi="Courier New"/>
                <w:color w:val="000000" w:themeColor="text1"/>
                <w:sz w:val="16"/>
                <w:lang w:val="en-GB"/>
              </w:rPr>
              <w:t>par</w:t>
            </w:r>
            <w:r w:rsidRPr="000B4134">
              <w:rPr>
                <w:rFonts w:ascii="Courier New" w:eastAsia="Times New Roman" w:hAnsi="Courier New" w:cs="Courier New"/>
                <w:color w:val="000000" w:themeColor="text1"/>
                <w:sz w:val="16"/>
                <w:szCs w:val="16"/>
                <w:lang w:val="en-GB"/>
              </w:rPr>
              <w:t>=</w:t>
            </w:r>
            <w:r w:rsidRPr="004A471E">
              <w:rPr>
                <w:rFonts w:ascii="Courier New" w:hAnsi="Courier New"/>
                <w:color w:val="000000" w:themeColor="text1"/>
                <w:sz w:val="16"/>
                <w:lang w:val="en-GB"/>
              </w:rPr>
              <w:t>"16:9"</w:t>
            </w:r>
            <w:r w:rsidRPr="000B4134">
              <w:rPr>
                <w:rFonts w:ascii="Courier New" w:eastAsia="Times New Roman" w:hAnsi="Courier New" w:cs="Courier New"/>
                <w:color w:val="000000" w:themeColor="text1"/>
                <w:sz w:val="16"/>
                <w:szCs w:val="16"/>
                <w:lang w:val="en-GB"/>
              </w:rPr>
              <w:t> </w:t>
            </w:r>
            <w:r w:rsidRPr="004A471E">
              <w:rPr>
                <w:rFonts w:ascii="Courier New" w:hAnsi="Courier New"/>
                <w:color w:val="000000" w:themeColor="text1"/>
                <w:sz w:val="16"/>
                <w:lang w:val="en-GB"/>
              </w:rPr>
              <w:t>segmentAlignment</w:t>
            </w:r>
            <w:r w:rsidRPr="000B4134">
              <w:rPr>
                <w:rFonts w:ascii="Courier New" w:eastAsia="Times New Roman" w:hAnsi="Courier New" w:cs="Courier New"/>
                <w:color w:val="000000" w:themeColor="text1"/>
                <w:sz w:val="16"/>
                <w:szCs w:val="16"/>
                <w:lang w:val="en-GB"/>
              </w:rPr>
              <w:t>=</w:t>
            </w:r>
            <w:r w:rsidRPr="004A471E">
              <w:rPr>
                <w:rFonts w:ascii="Courier New" w:hAnsi="Courier New"/>
                <w:color w:val="000000" w:themeColor="text1"/>
                <w:sz w:val="16"/>
                <w:lang w:val="en-GB"/>
              </w:rPr>
              <w:t>"true"</w:t>
            </w:r>
            <w:r w:rsidRPr="000B4134">
              <w:rPr>
                <w:rFonts w:ascii="Courier New" w:eastAsia="Times New Roman" w:hAnsi="Courier New" w:cs="Courier New"/>
                <w:color w:val="000000" w:themeColor="text1"/>
                <w:sz w:val="16"/>
                <w:szCs w:val="16"/>
                <w:lang w:val="en-GB"/>
              </w:rPr>
              <w:t> </w:t>
            </w:r>
            <w:r w:rsidRPr="004A471E">
              <w:rPr>
                <w:rFonts w:ascii="Courier New" w:hAnsi="Courier New"/>
                <w:color w:val="000000" w:themeColor="text1"/>
                <w:sz w:val="16"/>
                <w:lang w:val="en-GB"/>
              </w:rPr>
              <w:t>startWithSAP</w:t>
            </w:r>
            <w:r w:rsidRPr="000B4134">
              <w:rPr>
                <w:rFonts w:ascii="Courier New" w:eastAsia="Times New Roman" w:hAnsi="Courier New" w:cs="Courier New"/>
                <w:color w:val="000000" w:themeColor="text1"/>
                <w:sz w:val="16"/>
                <w:szCs w:val="16"/>
                <w:lang w:val="en-GB"/>
              </w:rPr>
              <w:t>=</w:t>
            </w:r>
            <w:r w:rsidRPr="004A471E">
              <w:rPr>
                <w:rFonts w:ascii="Courier New" w:hAnsi="Courier New"/>
                <w:color w:val="000000" w:themeColor="text1"/>
                <w:sz w:val="16"/>
                <w:lang w:val="en-GB"/>
              </w:rPr>
              <w:t>"1"&gt;</w:t>
            </w:r>
          </w:p>
          <w:p w14:paraId="0F75A25D" w14:textId="77777777" w:rsidR="00830044" w:rsidRPr="004A471E" w:rsidRDefault="00830044" w:rsidP="00F72449">
            <w:pPr>
              <w:widowControl/>
              <w:shd w:val="clear" w:color="auto" w:fill="E7E6E6" w:themeFill="background2"/>
              <w:spacing w:after="0"/>
              <w:rPr>
                <w:rFonts w:ascii="Courier New" w:hAnsi="Courier New"/>
                <w:color w:val="000000" w:themeColor="text1"/>
                <w:sz w:val="16"/>
                <w:lang w:val="en-GB"/>
              </w:rPr>
            </w:pPr>
            <w:r w:rsidRPr="000B4134">
              <w:rPr>
                <w:rFonts w:ascii="Courier New" w:eastAsia="Times New Roman" w:hAnsi="Courier New" w:cs="Courier New"/>
                <w:color w:val="000000" w:themeColor="text1"/>
                <w:sz w:val="16"/>
                <w:szCs w:val="16"/>
                <w:lang w:val="en-GB"/>
              </w:rPr>
              <w:t>         </w:t>
            </w:r>
            <w:r w:rsidRPr="004A471E">
              <w:rPr>
                <w:rFonts w:ascii="Courier New" w:hAnsi="Courier New"/>
                <w:color w:val="000000" w:themeColor="text1"/>
                <w:sz w:val="16"/>
                <w:lang w:val="en-GB"/>
              </w:rPr>
              <w:t>&lt;SegmentTemplate</w:t>
            </w:r>
            <w:r w:rsidRPr="000B4134">
              <w:rPr>
                <w:rFonts w:ascii="Courier New" w:eastAsia="Times New Roman" w:hAnsi="Courier New" w:cs="Courier New"/>
                <w:color w:val="000000" w:themeColor="text1"/>
                <w:sz w:val="16"/>
                <w:szCs w:val="16"/>
                <w:lang w:val="en-GB"/>
              </w:rPr>
              <w:t> </w:t>
            </w:r>
            <w:r w:rsidRPr="004A471E">
              <w:rPr>
                <w:rFonts w:ascii="Courier New" w:hAnsi="Courier New"/>
                <w:color w:val="000000" w:themeColor="text1"/>
                <w:sz w:val="16"/>
                <w:lang w:val="en-GB"/>
              </w:rPr>
              <w:t>duration</w:t>
            </w:r>
            <w:r w:rsidRPr="000B4134">
              <w:rPr>
                <w:rFonts w:ascii="Courier New" w:eastAsia="Times New Roman" w:hAnsi="Courier New" w:cs="Courier New"/>
                <w:color w:val="000000" w:themeColor="text1"/>
                <w:sz w:val="16"/>
                <w:szCs w:val="16"/>
                <w:lang w:val="en-GB"/>
              </w:rPr>
              <w:t>=</w:t>
            </w:r>
            <w:r w:rsidRPr="004A471E">
              <w:rPr>
                <w:rFonts w:ascii="Courier New" w:hAnsi="Courier New"/>
                <w:color w:val="000000" w:themeColor="text1"/>
                <w:sz w:val="16"/>
                <w:lang w:val="en-GB"/>
              </w:rPr>
              <w:t>"2"</w:t>
            </w:r>
            <w:r w:rsidRPr="000B4134">
              <w:rPr>
                <w:rFonts w:ascii="Courier New" w:eastAsia="Times New Roman" w:hAnsi="Courier New" w:cs="Courier New"/>
                <w:color w:val="000000" w:themeColor="text1"/>
                <w:sz w:val="16"/>
                <w:szCs w:val="16"/>
                <w:lang w:val="en-GB"/>
              </w:rPr>
              <w:t> </w:t>
            </w:r>
            <w:r w:rsidRPr="004A471E">
              <w:rPr>
                <w:rFonts w:ascii="Courier New" w:hAnsi="Courier New"/>
                <w:color w:val="000000" w:themeColor="text1"/>
                <w:sz w:val="16"/>
                <w:lang w:val="en-GB"/>
              </w:rPr>
              <w:t>initialization</w:t>
            </w:r>
            <w:r w:rsidRPr="000B4134">
              <w:rPr>
                <w:rFonts w:ascii="Courier New" w:eastAsia="Times New Roman" w:hAnsi="Courier New" w:cs="Courier New"/>
                <w:color w:val="000000" w:themeColor="text1"/>
                <w:sz w:val="16"/>
                <w:szCs w:val="16"/>
                <w:lang w:val="en-GB"/>
              </w:rPr>
              <w:t>=</w:t>
            </w:r>
            <w:r w:rsidRPr="004A471E">
              <w:rPr>
                <w:rFonts w:ascii="Courier New" w:hAnsi="Courier New"/>
                <w:color w:val="000000" w:themeColor="text1"/>
                <w:sz w:val="16"/>
                <w:lang w:val="en-GB"/>
              </w:rPr>
              <w:t>"$RepresentationID$/init.mp4"</w:t>
            </w:r>
            <w:r w:rsidRPr="000B4134">
              <w:rPr>
                <w:rFonts w:ascii="Courier New" w:eastAsia="Times New Roman" w:hAnsi="Courier New" w:cs="Courier New"/>
                <w:color w:val="000000" w:themeColor="text1"/>
                <w:sz w:val="16"/>
                <w:szCs w:val="16"/>
                <w:lang w:val="en-GB"/>
              </w:rPr>
              <w:t> </w:t>
            </w:r>
          </w:p>
          <w:p w14:paraId="2EE27851" w14:textId="77777777" w:rsidR="00830044" w:rsidRPr="004A471E" w:rsidRDefault="00830044" w:rsidP="00F72449">
            <w:pPr>
              <w:widowControl/>
              <w:shd w:val="clear" w:color="auto" w:fill="E7E6E6" w:themeFill="background2"/>
              <w:spacing w:after="0"/>
              <w:rPr>
                <w:rFonts w:ascii="Courier New" w:hAnsi="Courier New"/>
                <w:color w:val="000000" w:themeColor="text1"/>
                <w:sz w:val="16"/>
                <w:lang w:val="en-GB"/>
              </w:rPr>
            </w:pPr>
            <w:r w:rsidRPr="000B4134">
              <w:rPr>
                <w:rFonts w:ascii="Courier New" w:eastAsia="Times New Roman" w:hAnsi="Courier New" w:cs="Courier New"/>
                <w:color w:val="000000" w:themeColor="text1"/>
                <w:sz w:val="16"/>
                <w:szCs w:val="16"/>
                <w:lang w:val="en-GB"/>
              </w:rPr>
              <w:t>            </w:t>
            </w:r>
            <w:r w:rsidRPr="004A471E">
              <w:rPr>
                <w:rFonts w:ascii="Courier New" w:hAnsi="Courier New"/>
                <w:color w:val="000000" w:themeColor="text1"/>
                <w:sz w:val="16"/>
                <w:lang w:val="en-GB"/>
              </w:rPr>
              <w:t>media</w:t>
            </w:r>
            <w:r w:rsidRPr="000B4134">
              <w:rPr>
                <w:rFonts w:ascii="Courier New" w:eastAsia="Times New Roman" w:hAnsi="Courier New" w:cs="Courier New"/>
                <w:color w:val="000000" w:themeColor="text1"/>
                <w:sz w:val="16"/>
                <w:szCs w:val="16"/>
                <w:lang w:val="en-GB"/>
              </w:rPr>
              <w:t>=</w:t>
            </w:r>
            <w:r w:rsidRPr="004A471E">
              <w:rPr>
                <w:rFonts w:ascii="Courier New" w:hAnsi="Courier New"/>
                <w:color w:val="000000" w:themeColor="text1"/>
                <w:sz w:val="16"/>
                <w:lang w:val="en-GB"/>
              </w:rPr>
              <w:t>"$RepresentationID$/$Number$.m4s"</w:t>
            </w:r>
            <w:r w:rsidRPr="000B4134">
              <w:rPr>
                <w:rFonts w:ascii="Courier New" w:eastAsia="Times New Roman" w:hAnsi="Courier New" w:cs="Courier New"/>
                <w:color w:val="000000" w:themeColor="text1"/>
                <w:sz w:val="16"/>
                <w:szCs w:val="16"/>
                <w:lang w:val="en-GB"/>
              </w:rPr>
              <w:t> </w:t>
            </w:r>
            <w:r w:rsidRPr="004A471E">
              <w:rPr>
                <w:rFonts w:ascii="Courier New" w:hAnsi="Courier New"/>
                <w:color w:val="000000" w:themeColor="text1"/>
                <w:sz w:val="16"/>
                <w:lang w:val="en-GB"/>
              </w:rPr>
              <w:t>startNumber</w:t>
            </w:r>
            <w:r w:rsidRPr="000B4134">
              <w:rPr>
                <w:rFonts w:ascii="Courier New" w:eastAsia="Times New Roman" w:hAnsi="Courier New" w:cs="Courier New"/>
                <w:color w:val="000000" w:themeColor="text1"/>
                <w:sz w:val="16"/>
                <w:szCs w:val="16"/>
                <w:lang w:val="en-GB"/>
              </w:rPr>
              <w:t>=</w:t>
            </w:r>
            <w:r w:rsidRPr="004A471E">
              <w:rPr>
                <w:rFonts w:ascii="Courier New" w:hAnsi="Courier New"/>
                <w:color w:val="000000" w:themeColor="text1"/>
                <w:sz w:val="16"/>
                <w:lang w:val="en-GB"/>
              </w:rPr>
              <w:t>"0"</w:t>
            </w:r>
            <w:r w:rsidRPr="000B4134">
              <w:rPr>
                <w:rFonts w:ascii="Courier New" w:eastAsia="Times New Roman" w:hAnsi="Courier New" w:cs="Courier New"/>
                <w:color w:val="000000" w:themeColor="text1"/>
                <w:sz w:val="16"/>
                <w:szCs w:val="16"/>
                <w:lang w:val="en-GB"/>
              </w:rPr>
              <w:t> </w:t>
            </w:r>
            <w:r w:rsidRPr="004A471E">
              <w:rPr>
                <w:rFonts w:ascii="Courier New" w:hAnsi="Courier New"/>
                <w:color w:val="000000" w:themeColor="text1"/>
                <w:sz w:val="16"/>
                <w:lang w:val="en-GB"/>
              </w:rPr>
              <w:t>/&gt;</w:t>
            </w:r>
          </w:p>
          <w:p w14:paraId="412E8D8C" w14:textId="77777777" w:rsidR="00830044" w:rsidRPr="004A471E" w:rsidRDefault="00830044" w:rsidP="00F72449">
            <w:pPr>
              <w:widowControl/>
              <w:shd w:val="clear" w:color="auto" w:fill="E7E6E6" w:themeFill="background2"/>
              <w:spacing w:after="0"/>
              <w:rPr>
                <w:rFonts w:ascii="Courier New" w:hAnsi="Courier New"/>
                <w:color w:val="000000" w:themeColor="text1"/>
                <w:sz w:val="16"/>
                <w:lang w:val="en-GB"/>
              </w:rPr>
            </w:pPr>
            <w:r w:rsidRPr="000B4134">
              <w:rPr>
                <w:rFonts w:ascii="Courier New" w:eastAsia="Times New Roman" w:hAnsi="Courier New" w:cs="Courier New"/>
                <w:color w:val="000000" w:themeColor="text1"/>
                <w:sz w:val="16"/>
                <w:szCs w:val="16"/>
                <w:lang w:val="en-GB"/>
              </w:rPr>
              <w:t>         </w:t>
            </w:r>
            <w:r w:rsidRPr="004A471E">
              <w:rPr>
                <w:rFonts w:ascii="Courier New" w:hAnsi="Courier New"/>
                <w:color w:val="000000" w:themeColor="text1"/>
                <w:sz w:val="16"/>
                <w:lang w:val="en-GB"/>
              </w:rPr>
              <w:t>&lt;Representation</w:t>
            </w:r>
            <w:r w:rsidRPr="000B4134">
              <w:rPr>
                <w:rFonts w:ascii="Courier New" w:eastAsia="Times New Roman" w:hAnsi="Courier New" w:cs="Courier New"/>
                <w:color w:val="000000" w:themeColor="text1"/>
                <w:sz w:val="16"/>
                <w:szCs w:val="16"/>
                <w:lang w:val="en-GB"/>
              </w:rPr>
              <w:t> </w:t>
            </w:r>
            <w:r w:rsidRPr="004A471E">
              <w:rPr>
                <w:rFonts w:ascii="Courier New" w:hAnsi="Courier New"/>
                <w:color w:val="000000" w:themeColor="text1"/>
                <w:sz w:val="16"/>
                <w:lang w:val="en-GB"/>
              </w:rPr>
              <w:t>id</w:t>
            </w:r>
            <w:r w:rsidRPr="000B4134">
              <w:rPr>
                <w:rFonts w:ascii="Courier New" w:eastAsia="Times New Roman" w:hAnsi="Courier New" w:cs="Courier New"/>
                <w:color w:val="000000" w:themeColor="text1"/>
                <w:sz w:val="16"/>
                <w:szCs w:val="16"/>
                <w:lang w:val="en-GB"/>
              </w:rPr>
              <w:t>=</w:t>
            </w:r>
            <w:r w:rsidRPr="004A471E">
              <w:rPr>
                <w:rFonts w:ascii="Courier New" w:hAnsi="Courier New"/>
                <w:color w:val="000000" w:themeColor="text1"/>
                <w:sz w:val="16"/>
                <w:lang w:val="en-GB"/>
              </w:rPr>
              <w:t>"V300"</w:t>
            </w:r>
            <w:r w:rsidRPr="000B4134">
              <w:rPr>
                <w:rFonts w:ascii="Courier New" w:eastAsia="Times New Roman" w:hAnsi="Courier New" w:cs="Courier New"/>
                <w:color w:val="000000" w:themeColor="text1"/>
                <w:sz w:val="16"/>
                <w:szCs w:val="16"/>
                <w:lang w:val="en-GB"/>
              </w:rPr>
              <w:t> </w:t>
            </w:r>
            <w:r w:rsidRPr="004A471E">
              <w:rPr>
                <w:rFonts w:ascii="Courier New" w:hAnsi="Courier New"/>
                <w:color w:val="000000" w:themeColor="text1"/>
                <w:sz w:val="16"/>
                <w:lang w:val="en-GB"/>
              </w:rPr>
              <w:t>bandwidth</w:t>
            </w:r>
            <w:r w:rsidRPr="000B4134">
              <w:rPr>
                <w:rFonts w:ascii="Courier New" w:eastAsia="Times New Roman" w:hAnsi="Courier New" w:cs="Courier New"/>
                <w:color w:val="000000" w:themeColor="text1"/>
                <w:sz w:val="16"/>
                <w:szCs w:val="16"/>
                <w:lang w:val="en-GB"/>
              </w:rPr>
              <w:t>=</w:t>
            </w:r>
            <w:r w:rsidRPr="004A471E">
              <w:rPr>
                <w:rFonts w:ascii="Courier New" w:hAnsi="Courier New"/>
                <w:color w:val="000000" w:themeColor="text1"/>
                <w:sz w:val="16"/>
                <w:lang w:val="en-GB"/>
              </w:rPr>
              <w:t>"300000"</w:t>
            </w:r>
            <w:r w:rsidRPr="000B4134">
              <w:rPr>
                <w:rFonts w:ascii="Courier New" w:eastAsia="Times New Roman" w:hAnsi="Courier New" w:cs="Courier New"/>
                <w:color w:val="000000" w:themeColor="text1"/>
                <w:sz w:val="16"/>
                <w:szCs w:val="16"/>
                <w:lang w:val="en-GB"/>
              </w:rPr>
              <w:t> </w:t>
            </w:r>
            <w:r w:rsidRPr="004A471E">
              <w:rPr>
                <w:rFonts w:ascii="Courier New" w:hAnsi="Courier New"/>
                <w:color w:val="000000" w:themeColor="text1"/>
                <w:sz w:val="16"/>
                <w:lang w:val="en-GB"/>
              </w:rPr>
              <w:t>codecs</w:t>
            </w:r>
            <w:r w:rsidRPr="000B4134">
              <w:rPr>
                <w:rFonts w:ascii="Courier New" w:eastAsia="Times New Roman" w:hAnsi="Courier New" w:cs="Courier New"/>
                <w:color w:val="000000" w:themeColor="text1"/>
                <w:sz w:val="16"/>
                <w:szCs w:val="16"/>
                <w:lang w:val="en-GB"/>
              </w:rPr>
              <w:t>=</w:t>
            </w:r>
            <w:r w:rsidRPr="004A471E">
              <w:rPr>
                <w:rFonts w:ascii="Courier New" w:hAnsi="Courier New"/>
                <w:color w:val="000000" w:themeColor="text1"/>
                <w:sz w:val="16"/>
                <w:lang w:val="en-GB"/>
              </w:rPr>
              <w:t>"avc1.64001e"</w:t>
            </w:r>
          </w:p>
          <w:p w14:paraId="31F910B2" w14:textId="77777777" w:rsidR="00830044" w:rsidRPr="004A471E" w:rsidRDefault="00830044" w:rsidP="00F72449">
            <w:pPr>
              <w:widowControl/>
              <w:shd w:val="clear" w:color="auto" w:fill="E7E6E6" w:themeFill="background2"/>
              <w:spacing w:after="0"/>
              <w:rPr>
                <w:rFonts w:ascii="Courier New" w:hAnsi="Courier New"/>
                <w:color w:val="000000" w:themeColor="text1"/>
                <w:sz w:val="16"/>
                <w:lang w:val="en-GB"/>
              </w:rPr>
            </w:pPr>
            <w:r w:rsidRPr="000B4134">
              <w:rPr>
                <w:rFonts w:ascii="Courier New" w:eastAsia="Times New Roman" w:hAnsi="Courier New" w:cs="Courier New"/>
                <w:color w:val="000000" w:themeColor="text1"/>
                <w:sz w:val="16"/>
                <w:szCs w:val="16"/>
                <w:lang w:val="en-GB"/>
              </w:rPr>
              <w:t>            </w:t>
            </w:r>
            <w:r w:rsidRPr="004A471E">
              <w:rPr>
                <w:rFonts w:ascii="Courier New" w:hAnsi="Courier New"/>
                <w:color w:val="000000" w:themeColor="text1"/>
                <w:sz w:val="16"/>
                <w:lang w:val="en-GB"/>
              </w:rPr>
              <w:t>frameRate</w:t>
            </w:r>
            <w:r w:rsidRPr="000B4134">
              <w:rPr>
                <w:rFonts w:ascii="Courier New" w:eastAsia="Times New Roman" w:hAnsi="Courier New" w:cs="Courier New"/>
                <w:color w:val="000000" w:themeColor="text1"/>
                <w:sz w:val="16"/>
                <w:szCs w:val="16"/>
                <w:lang w:val="en-GB"/>
              </w:rPr>
              <w:t>=</w:t>
            </w:r>
            <w:r w:rsidRPr="004A471E">
              <w:rPr>
                <w:rFonts w:ascii="Courier New" w:hAnsi="Courier New"/>
                <w:color w:val="000000" w:themeColor="text1"/>
                <w:sz w:val="16"/>
                <w:lang w:val="en-GB"/>
              </w:rPr>
              <w:t>"60/2"</w:t>
            </w:r>
            <w:r w:rsidRPr="000B4134">
              <w:rPr>
                <w:rFonts w:ascii="Courier New" w:eastAsia="Times New Roman" w:hAnsi="Courier New" w:cs="Courier New"/>
                <w:color w:val="000000" w:themeColor="text1"/>
                <w:sz w:val="16"/>
                <w:szCs w:val="16"/>
                <w:lang w:val="en-GB"/>
              </w:rPr>
              <w:t> </w:t>
            </w:r>
            <w:r w:rsidRPr="004A471E">
              <w:rPr>
                <w:rFonts w:ascii="Courier New" w:hAnsi="Courier New"/>
                <w:color w:val="000000" w:themeColor="text1"/>
                <w:sz w:val="16"/>
                <w:lang w:val="en-GB"/>
              </w:rPr>
              <w:t>/&gt;</w:t>
            </w:r>
          </w:p>
          <w:p w14:paraId="3B025887" w14:textId="77777777" w:rsidR="00830044" w:rsidRPr="004A471E" w:rsidRDefault="00830044" w:rsidP="00F72449">
            <w:pPr>
              <w:widowControl/>
              <w:shd w:val="clear" w:color="auto" w:fill="E7E6E6" w:themeFill="background2"/>
              <w:spacing w:after="0"/>
              <w:rPr>
                <w:rFonts w:ascii="Courier New" w:hAnsi="Courier New"/>
                <w:color w:val="000000" w:themeColor="text1"/>
                <w:sz w:val="16"/>
                <w:lang w:val="en-GB"/>
              </w:rPr>
            </w:pPr>
            <w:r w:rsidRPr="000B4134">
              <w:rPr>
                <w:rFonts w:ascii="Courier New" w:eastAsia="Times New Roman" w:hAnsi="Courier New" w:cs="Courier New"/>
                <w:color w:val="000000" w:themeColor="text1"/>
                <w:sz w:val="16"/>
                <w:szCs w:val="16"/>
                <w:lang w:val="en-GB"/>
              </w:rPr>
              <w:t>         </w:t>
            </w:r>
            <w:r w:rsidRPr="004A471E">
              <w:rPr>
                <w:rFonts w:ascii="Courier New" w:hAnsi="Courier New"/>
                <w:color w:val="000000" w:themeColor="text1"/>
                <w:sz w:val="16"/>
                <w:lang w:val="en-GB"/>
              </w:rPr>
              <w:t>&lt;Representation</w:t>
            </w:r>
            <w:r w:rsidRPr="000B4134">
              <w:rPr>
                <w:rFonts w:ascii="Courier New" w:eastAsia="Times New Roman" w:hAnsi="Courier New" w:cs="Courier New"/>
                <w:color w:val="000000" w:themeColor="text1"/>
                <w:sz w:val="16"/>
                <w:szCs w:val="16"/>
                <w:lang w:val="en-GB"/>
              </w:rPr>
              <w:t> </w:t>
            </w:r>
            <w:r w:rsidRPr="004A471E">
              <w:rPr>
                <w:rFonts w:ascii="Courier New" w:hAnsi="Courier New"/>
                <w:color w:val="000000" w:themeColor="text1"/>
                <w:sz w:val="16"/>
                <w:lang w:val="en-GB"/>
              </w:rPr>
              <w:t>id</w:t>
            </w:r>
            <w:r w:rsidRPr="000B4134">
              <w:rPr>
                <w:rFonts w:ascii="Courier New" w:eastAsia="Times New Roman" w:hAnsi="Courier New" w:cs="Courier New"/>
                <w:color w:val="000000" w:themeColor="text1"/>
                <w:sz w:val="16"/>
                <w:szCs w:val="16"/>
                <w:lang w:val="en-GB"/>
              </w:rPr>
              <w:t>=</w:t>
            </w:r>
            <w:r w:rsidRPr="004A471E">
              <w:rPr>
                <w:rFonts w:ascii="Courier New" w:hAnsi="Courier New"/>
                <w:color w:val="000000" w:themeColor="text1"/>
                <w:sz w:val="16"/>
                <w:lang w:val="en-GB"/>
              </w:rPr>
              <w:t>"V600"</w:t>
            </w:r>
            <w:r w:rsidRPr="000B4134">
              <w:rPr>
                <w:rFonts w:ascii="Courier New" w:eastAsia="Times New Roman" w:hAnsi="Courier New" w:cs="Courier New"/>
                <w:color w:val="000000" w:themeColor="text1"/>
                <w:sz w:val="16"/>
                <w:szCs w:val="16"/>
                <w:lang w:val="en-GB"/>
              </w:rPr>
              <w:t> </w:t>
            </w:r>
            <w:r w:rsidRPr="004A471E">
              <w:rPr>
                <w:rFonts w:ascii="Courier New" w:hAnsi="Courier New"/>
                <w:color w:val="000000" w:themeColor="text1"/>
                <w:sz w:val="16"/>
                <w:lang w:val="en-GB"/>
              </w:rPr>
              <w:t>bandwidth</w:t>
            </w:r>
            <w:r w:rsidRPr="000B4134">
              <w:rPr>
                <w:rFonts w:ascii="Courier New" w:eastAsia="Times New Roman" w:hAnsi="Courier New" w:cs="Courier New"/>
                <w:color w:val="000000" w:themeColor="text1"/>
                <w:sz w:val="16"/>
                <w:szCs w:val="16"/>
                <w:lang w:val="en-GB"/>
              </w:rPr>
              <w:t>=</w:t>
            </w:r>
            <w:r w:rsidRPr="004A471E">
              <w:rPr>
                <w:rFonts w:ascii="Courier New" w:hAnsi="Courier New"/>
                <w:color w:val="000000" w:themeColor="text1"/>
                <w:sz w:val="16"/>
                <w:lang w:val="en-GB"/>
              </w:rPr>
              <w:t>"600000"</w:t>
            </w:r>
            <w:r w:rsidRPr="000B4134">
              <w:rPr>
                <w:rFonts w:ascii="Courier New" w:eastAsia="Times New Roman" w:hAnsi="Courier New" w:cs="Courier New"/>
                <w:color w:val="000000" w:themeColor="text1"/>
                <w:sz w:val="16"/>
                <w:szCs w:val="16"/>
                <w:lang w:val="en-GB"/>
              </w:rPr>
              <w:t> </w:t>
            </w:r>
            <w:r w:rsidRPr="004A471E">
              <w:rPr>
                <w:rFonts w:ascii="Courier New" w:hAnsi="Courier New"/>
                <w:color w:val="000000" w:themeColor="text1"/>
                <w:sz w:val="16"/>
                <w:lang w:val="en-GB"/>
              </w:rPr>
              <w:t>codecs</w:t>
            </w:r>
            <w:r w:rsidRPr="000B4134">
              <w:rPr>
                <w:rFonts w:ascii="Courier New" w:eastAsia="Times New Roman" w:hAnsi="Courier New" w:cs="Courier New"/>
                <w:color w:val="000000" w:themeColor="text1"/>
                <w:sz w:val="16"/>
                <w:szCs w:val="16"/>
                <w:lang w:val="en-GB"/>
              </w:rPr>
              <w:t>=</w:t>
            </w:r>
            <w:r w:rsidRPr="004A471E">
              <w:rPr>
                <w:rFonts w:ascii="Courier New" w:hAnsi="Courier New"/>
                <w:color w:val="000000" w:themeColor="text1"/>
                <w:sz w:val="16"/>
                <w:lang w:val="en-GB"/>
              </w:rPr>
              <w:t>"avc1.64001e"</w:t>
            </w:r>
          </w:p>
          <w:p w14:paraId="640B010B" w14:textId="77777777" w:rsidR="00830044" w:rsidRPr="004A471E" w:rsidRDefault="00830044" w:rsidP="00F72449">
            <w:pPr>
              <w:widowControl/>
              <w:shd w:val="clear" w:color="auto" w:fill="E7E6E6" w:themeFill="background2"/>
              <w:spacing w:after="0"/>
              <w:rPr>
                <w:rFonts w:ascii="Courier New" w:hAnsi="Courier New"/>
                <w:color w:val="000000" w:themeColor="text1"/>
                <w:sz w:val="16"/>
                <w:lang w:val="en-GB"/>
              </w:rPr>
            </w:pPr>
            <w:r w:rsidRPr="000B4134">
              <w:rPr>
                <w:rFonts w:ascii="Courier New" w:eastAsia="Times New Roman" w:hAnsi="Courier New" w:cs="Courier New"/>
                <w:color w:val="000000" w:themeColor="text1"/>
                <w:sz w:val="16"/>
                <w:szCs w:val="16"/>
                <w:lang w:val="en-GB"/>
              </w:rPr>
              <w:t>            </w:t>
            </w:r>
            <w:r w:rsidRPr="004A471E">
              <w:rPr>
                <w:rFonts w:ascii="Courier New" w:hAnsi="Courier New"/>
                <w:color w:val="000000" w:themeColor="text1"/>
                <w:sz w:val="16"/>
                <w:lang w:val="en-GB"/>
              </w:rPr>
              <w:t>frameRate</w:t>
            </w:r>
            <w:r w:rsidRPr="000B4134">
              <w:rPr>
                <w:rFonts w:ascii="Courier New" w:eastAsia="Times New Roman" w:hAnsi="Courier New" w:cs="Courier New"/>
                <w:color w:val="000000" w:themeColor="text1"/>
                <w:sz w:val="16"/>
                <w:szCs w:val="16"/>
                <w:lang w:val="en-GB"/>
              </w:rPr>
              <w:t>=</w:t>
            </w:r>
            <w:r w:rsidRPr="004A471E">
              <w:rPr>
                <w:rFonts w:ascii="Courier New" w:hAnsi="Courier New"/>
                <w:color w:val="000000" w:themeColor="text1"/>
                <w:sz w:val="16"/>
                <w:lang w:val="en-GB"/>
              </w:rPr>
              <w:t>"60/2"</w:t>
            </w:r>
            <w:r w:rsidRPr="000B4134">
              <w:rPr>
                <w:rFonts w:ascii="Courier New" w:eastAsia="Times New Roman" w:hAnsi="Courier New" w:cs="Courier New"/>
                <w:color w:val="000000" w:themeColor="text1"/>
                <w:sz w:val="16"/>
                <w:szCs w:val="16"/>
                <w:lang w:val="en-GB"/>
              </w:rPr>
              <w:t> </w:t>
            </w:r>
            <w:r w:rsidRPr="004A471E">
              <w:rPr>
                <w:rFonts w:ascii="Courier New" w:hAnsi="Courier New"/>
                <w:color w:val="000000" w:themeColor="text1"/>
                <w:sz w:val="16"/>
                <w:lang w:val="en-GB"/>
              </w:rPr>
              <w:t>/&gt;</w:t>
            </w:r>
          </w:p>
          <w:p w14:paraId="1533E036" w14:textId="77777777" w:rsidR="00830044" w:rsidRPr="004A471E" w:rsidRDefault="00830044" w:rsidP="00F72449">
            <w:pPr>
              <w:widowControl/>
              <w:shd w:val="clear" w:color="auto" w:fill="E7E6E6" w:themeFill="background2"/>
              <w:spacing w:after="0"/>
              <w:rPr>
                <w:rFonts w:ascii="Courier New" w:hAnsi="Courier New"/>
                <w:color w:val="000000" w:themeColor="text1"/>
                <w:sz w:val="16"/>
                <w:lang w:val="en-GB"/>
              </w:rPr>
            </w:pPr>
            <w:r w:rsidRPr="000B4134">
              <w:rPr>
                <w:rFonts w:ascii="Courier New" w:eastAsia="Times New Roman" w:hAnsi="Courier New" w:cs="Courier New"/>
                <w:color w:val="000000" w:themeColor="text1"/>
                <w:sz w:val="16"/>
                <w:szCs w:val="16"/>
                <w:lang w:val="en-GB"/>
              </w:rPr>
              <w:t>      </w:t>
            </w:r>
            <w:r w:rsidRPr="004A471E">
              <w:rPr>
                <w:rFonts w:ascii="Courier New" w:hAnsi="Courier New"/>
                <w:color w:val="000000" w:themeColor="text1"/>
                <w:sz w:val="16"/>
                <w:lang w:val="en-GB"/>
              </w:rPr>
              <w:t>&lt;/AdaptationSet&gt;</w:t>
            </w:r>
          </w:p>
          <w:p w14:paraId="022D2999" w14:textId="77777777" w:rsidR="00830044" w:rsidRPr="004A471E" w:rsidRDefault="00830044" w:rsidP="00F72449">
            <w:pPr>
              <w:widowControl/>
              <w:shd w:val="clear" w:color="auto" w:fill="E7E6E6" w:themeFill="background2"/>
              <w:spacing w:after="0"/>
              <w:rPr>
                <w:rFonts w:ascii="Courier New" w:hAnsi="Courier New"/>
                <w:color w:val="000000" w:themeColor="text1"/>
                <w:sz w:val="16"/>
                <w:lang w:val="en-GB"/>
              </w:rPr>
            </w:pPr>
            <w:r w:rsidRPr="000B4134">
              <w:rPr>
                <w:rFonts w:ascii="Courier New" w:eastAsia="Times New Roman" w:hAnsi="Courier New" w:cs="Courier New"/>
                <w:color w:val="000000" w:themeColor="text1"/>
                <w:sz w:val="16"/>
                <w:szCs w:val="16"/>
                <w:lang w:val="en-GB"/>
              </w:rPr>
              <w:t>  </w:t>
            </w:r>
            <w:r w:rsidRPr="004A471E">
              <w:rPr>
                <w:rFonts w:ascii="Courier New" w:hAnsi="Courier New"/>
                <w:color w:val="000000" w:themeColor="text1"/>
                <w:sz w:val="16"/>
                <w:lang w:val="en-GB"/>
              </w:rPr>
              <w:t>&lt;/Period&gt;</w:t>
            </w:r>
          </w:p>
          <w:p w14:paraId="19A18BFB" w14:textId="77777777" w:rsidR="00830044" w:rsidRPr="009333B1" w:rsidRDefault="00830044" w:rsidP="00F72449">
            <w:pPr>
              <w:widowControl/>
              <w:shd w:val="clear" w:color="auto" w:fill="E7E6E6" w:themeFill="background2"/>
              <w:spacing w:after="0"/>
              <w:rPr>
                <w:rFonts w:ascii="Courier New" w:eastAsia="Times New Roman" w:hAnsi="Courier New" w:cs="Courier New"/>
                <w:color w:val="000000"/>
                <w:sz w:val="16"/>
                <w:szCs w:val="16"/>
                <w:lang w:val="en-GB"/>
              </w:rPr>
            </w:pPr>
            <w:r w:rsidRPr="004A471E">
              <w:rPr>
                <w:rFonts w:ascii="Courier New" w:hAnsi="Courier New"/>
                <w:color w:val="000000" w:themeColor="text1"/>
                <w:sz w:val="16"/>
                <w:lang w:val="en-GB"/>
              </w:rPr>
              <w:t>&lt;/MP</w:t>
            </w:r>
            <w:r w:rsidRPr="004A471E">
              <w:rPr>
                <w:rFonts w:ascii="Courier New" w:hAnsi="Courier New"/>
                <w:color w:val="000000" w:themeColor="text1"/>
                <w:sz w:val="16"/>
                <w:shd w:val="clear" w:color="auto" w:fill="E7E6E6" w:themeFill="background2"/>
                <w:lang w:val="en-GB"/>
              </w:rPr>
              <w:t>D&gt;</w:t>
            </w:r>
          </w:p>
        </w:tc>
      </w:tr>
    </w:tbl>
    <w:p w14:paraId="0D8BA605" w14:textId="77777777" w:rsidR="00830044" w:rsidRDefault="00830044" w:rsidP="00830044">
      <w:pPr>
        <w:rPr>
          <w:rFonts w:asciiTheme="majorBidi" w:hAnsiTheme="majorBidi" w:cstheme="majorBidi"/>
          <w:lang w:val="en-GB"/>
        </w:rPr>
      </w:pPr>
    </w:p>
    <w:p w14:paraId="5F5C7877" w14:textId="4D40510F" w:rsidR="000C6F8E" w:rsidRPr="009333B1" w:rsidRDefault="00830044" w:rsidP="00EF150C">
      <w:pPr>
        <w:jc w:val="left"/>
        <w:rPr>
          <w:rFonts w:asciiTheme="majorBidi" w:hAnsiTheme="majorBidi" w:cstheme="majorBidi"/>
          <w:lang w:val="en-GB"/>
        </w:rPr>
      </w:pPr>
      <w:r w:rsidRPr="009333B1">
        <w:rPr>
          <w:rFonts w:asciiTheme="majorBidi" w:hAnsiTheme="majorBidi" w:cstheme="majorBidi"/>
          <w:lang w:val="en-GB"/>
        </w:rPr>
        <w:t xml:space="preserve">In this example, </w:t>
      </w:r>
      <w:r w:rsidR="002A5980">
        <w:rPr>
          <w:rFonts w:asciiTheme="majorBidi" w:hAnsiTheme="majorBidi" w:cstheme="majorBidi"/>
          <w:lang w:val="en-GB"/>
        </w:rPr>
        <w:t>after playback of 1 minute of the live content</w:t>
      </w:r>
      <w:r w:rsidR="00766339">
        <w:rPr>
          <w:rFonts w:asciiTheme="majorBidi" w:hAnsiTheme="majorBidi" w:cstheme="majorBidi"/>
          <w:lang w:val="en-GB"/>
        </w:rPr>
        <w:t xml:space="preserve"> in </w:t>
      </w:r>
      <w:r w:rsidR="00766339" w:rsidRPr="009333B1">
        <w:rPr>
          <w:rFonts w:asciiTheme="majorBidi" w:hAnsiTheme="majorBidi" w:cstheme="majorBidi"/>
          <w:lang w:val="en-GB"/>
        </w:rPr>
        <w:t xml:space="preserve">Period with </w:t>
      </w:r>
      <w:r w:rsidR="00766339" w:rsidRPr="009333B1">
        <w:rPr>
          <w:rFonts w:ascii="Courier New" w:hAnsi="Courier New" w:cs="Courier New"/>
          <w:sz w:val="20"/>
          <w:szCs w:val="20"/>
          <w:lang w:val="en-GB"/>
        </w:rPr>
        <w:t>@id=’p0’</w:t>
      </w:r>
      <w:r w:rsidR="002A5980">
        <w:rPr>
          <w:rFonts w:asciiTheme="majorBidi" w:hAnsiTheme="majorBidi" w:cstheme="majorBidi"/>
          <w:lang w:val="en-GB"/>
        </w:rPr>
        <w:t xml:space="preserve">, the </w:t>
      </w:r>
      <w:r w:rsidR="0028121C">
        <w:rPr>
          <w:rFonts w:asciiTheme="majorBidi" w:hAnsiTheme="majorBidi" w:cstheme="majorBidi"/>
          <w:lang w:val="en-GB"/>
        </w:rPr>
        <w:t xml:space="preserve">playback is switched to playing the </w:t>
      </w:r>
      <w:r w:rsidR="002A5980">
        <w:rPr>
          <w:rFonts w:asciiTheme="majorBidi" w:hAnsiTheme="majorBidi" w:cstheme="majorBidi"/>
          <w:lang w:val="en-GB"/>
        </w:rPr>
        <w:t>midroll</w:t>
      </w:r>
      <w:r>
        <w:rPr>
          <w:rFonts w:asciiTheme="majorBidi" w:hAnsiTheme="majorBidi" w:cstheme="majorBidi"/>
          <w:lang w:val="en-GB"/>
        </w:rPr>
        <w:t xml:space="preserve"> </w:t>
      </w:r>
      <w:r w:rsidR="00FF4211">
        <w:rPr>
          <w:rFonts w:asciiTheme="majorBidi" w:hAnsiTheme="majorBidi" w:cstheme="majorBidi"/>
          <w:lang w:val="en-GB"/>
        </w:rPr>
        <w:t xml:space="preserve">content </w:t>
      </w:r>
      <w:r w:rsidR="000C6F8E">
        <w:rPr>
          <w:rFonts w:asciiTheme="majorBidi" w:hAnsiTheme="majorBidi" w:cstheme="majorBidi"/>
          <w:lang w:val="en-GB"/>
        </w:rPr>
        <w:t>with the corresponding</w:t>
      </w:r>
      <w:r w:rsidR="00FF4211">
        <w:rPr>
          <w:rFonts w:asciiTheme="majorBidi" w:hAnsiTheme="majorBidi" w:cstheme="majorBidi"/>
          <w:lang w:val="en-GB"/>
        </w:rPr>
        <w:t xml:space="preserve"> MPD </w:t>
      </w:r>
      <w:r w:rsidR="000C6F8E">
        <w:rPr>
          <w:rFonts w:asciiTheme="majorBidi" w:hAnsiTheme="majorBidi" w:cstheme="majorBidi"/>
          <w:lang w:val="en-GB"/>
        </w:rPr>
        <w:t>o</w:t>
      </w:r>
      <w:r>
        <w:rPr>
          <w:rFonts w:asciiTheme="majorBidi" w:hAnsiTheme="majorBidi" w:cstheme="majorBidi"/>
          <w:lang w:val="en-GB"/>
        </w:rPr>
        <w:t xml:space="preserve">btained from </w:t>
      </w:r>
      <w:hyperlink r:id="rId36" w:history="1">
        <w:r w:rsidR="00FF4211" w:rsidRPr="00D8197B">
          <w:rPr>
            <w:rStyle w:val="Hyperlink"/>
            <w:rFonts w:asciiTheme="majorBidi" w:hAnsiTheme="majorBidi" w:cstheme="majorBidi"/>
            <w:lang w:val="en-GB"/>
          </w:rPr>
          <w:t>http://acmeadsertver.com/preroll.mpd</w:t>
        </w:r>
      </w:hyperlink>
      <w:r w:rsidR="0028121C">
        <w:rPr>
          <w:rFonts w:asciiTheme="majorBidi" w:hAnsiTheme="majorBidi" w:cstheme="majorBidi"/>
          <w:lang w:val="en-GB"/>
        </w:rPr>
        <w:t xml:space="preserve">. </w:t>
      </w:r>
      <w:r>
        <w:rPr>
          <w:rFonts w:asciiTheme="majorBidi" w:hAnsiTheme="majorBidi" w:cstheme="majorBidi"/>
          <w:lang w:val="en-GB"/>
        </w:rPr>
        <w:t xml:space="preserve"> </w:t>
      </w:r>
      <w:r w:rsidR="0028121C">
        <w:rPr>
          <w:rFonts w:asciiTheme="majorBidi" w:hAnsiTheme="majorBidi" w:cstheme="majorBidi"/>
          <w:lang w:val="en-GB"/>
        </w:rPr>
        <w:t>T</w:t>
      </w:r>
      <w:r w:rsidRPr="009333B1">
        <w:rPr>
          <w:rFonts w:asciiTheme="majorBidi" w:hAnsiTheme="majorBidi" w:cstheme="majorBidi"/>
          <w:lang w:val="en-GB"/>
        </w:rPr>
        <w:t>hen</w:t>
      </w:r>
      <w:r w:rsidR="0028121C">
        <w:rPr>
          <w:rFonts w:asciiTheme="majorBidi" w:hAnsiTheme="majorBidi" w:cstheme="majorBidi"/>
          <w:lang w:val="en-GB"/>
        </w:rPr>
        <w:t>,</w:t>
      </w:r>
      <w:r w:rsidR="00766339">
        <w:rPr>
          <w:rFonts w:asciiTheme="majorBidi" w:hAnsiTheme="majorBidi" w:cstheme="majorBidi"/>
          <w:lang w:val="en-GB"/>
        </w:rPr>
        <w:t xml:space="preserve"> the playback </w:t>
      </w:r>
      <w:r w:rsidR="000C6F8E">
        <w:rPr>
          <w:rFonts w:asciiTheme="majorBidi" w:hAnsiTheme="majorBidi" w:cstheme="majorBidi"/>
          <w:lang w:val="en-GB"/>
        </w:rPr>
        <w:t xml:space="preserve">is </w:t>
      </w:r>
      <w:r w:rsidR="00766339">
        <w:rPr>
          <w:rFonts w:asciiTheme="majorBidi" w:hAnsiTheme="majorBidi" w:cstheme="majorBidi"/>
          <w:lang w:val="en-GB"/>
        </w:rPr>
        <w:t xml:space="preserve">continued by </w:t>
      </w:r>
      <w:r w:rsidR="000C6F8E">
        <w:rPr>
          <w:rFonts w:asciiTheme="majorBidi" w:hAnsiTheme="majorBidi" w:cstheme="majorBidi"/>
          <w:lang w:val="en-GB"/>
        </w:rPr>
        <w:t>re</w:t>
      </w:r>
      <w:r w:rsidR="000C6F8E" w:rsidRPr="009333B1">
        <w:rPr>
          <w:rFonts w:asciiTheme="majorBidi" w:hAnsiTheme="majorBidi" w:cstheme="majorBidi"/>
          <w:lang w:val="en-GB"/>
        </w:rPr>
        <w:t>joi</w:t>
      </w:r>
      <w:r w:rsidR="000C6F8E">
        <w:rPr>
          <w:rFonts w:asciiTheme="majorBidi" w:hAnsiTheme="majorBidi" w:cstheme="majorBidi"/>
          <w:lang w:val="en-GB"/>
        </w:rPr>
        <w:t>ning</w:t>
      </w:r>
      <w:r w:rsidRPr="009333B1">
        <w:rPr>
          <w:rFonts w:asciiTheme="majorBidi" w:hAnsiTheme="majorBidi" w:cstheme="majorBidi"/>
          <w:lang w:val="en-GB"/>
        </w:rPr>
        <w:t xml:space="preserve"> the live streaming session</w:t>
      </w:r>
      <w:r w:rsidR="0028121C">
        <w:rPr>
          <w:rFonts w:asciiTheme="majorBidi" w:hAnsiTheme="majorBidi" w:cstheme="majorBidi"/>
          <w:lang w:val="en-GB"/>
        </w:rPr>
        <w:t xml:space="preserve"> at </w:t>
      </w:r>
      <w:r w:rsidR="00953FF7">
        <w:rPr>
          <w:rFonts w:asciiTheme="majorBidi" w:hAnsiTheme="majorBidi" w:cstheme="majorBidi"/>
          <w:lang w:val="en-GB"/>
        </w:rPr>
        <w:t>its</w:t>
      </w:r>
      <w:r w:rsidR="0028121C">
        <w:rPr>
          <w:rFonts w:asciiTheme="majorBidi" w:hAnsiTheme="majorBidi" w:cstheme="majorBidi"/>
          <w:lang w:val="en-GB"/>
        </w:rPr>
        <w:t xml:space="preserve"> live edge</w:t>
      </w:r>
      <w:r w:rsidRPr="009333B1">
        <w:rPr>
          <w:rFonts w:asciiTheme="majorBidi" w:hAnsiTheme="majorBidi" w:cstheme="majorBidi"/>
          <w:lang w:val="en-GB"/>
        </w:rPr>
        <w:t xml:space="preserve"> represented. </w:t>
      </w:r>
    </w:p>
    <w:p w14:paraId="79865394" w14:textId="16381245" w:rsidR="000C6F8E" w:rsidRPr="009333B1" w:rsidRDefault="000C6F8E" w:rsidP="000C6F8E">
      <w:pPr>
        <w:keepNext/>
        <w:tabs>
          <w:tab w:val="left" w:pos="940"/>
          <w:tab w:val="left" w:pos="1140"/>
          <w:tab w:val="left" w:pos="1360"/>
        </w:tabs>
        <w:suppressAutoHyphens/>
        <w:spacing w:before="60" w:after="240" w:line="230" w:lineRule="exact"/>
        <w:outlineLvl w:val="3"/>
        <w:rPr>
          <w:b/>
          <w:bCs/>
          <w:lang w:val="en-GB" w:eastAsia="ja-JP"/>
        </w:rPr>
      </w:pPr>
      <w:r w:rsidRPr="009333B1">
        <w:rPr>
          <w:b/>
          <w:bCs/>
          <w:lang w:val="en-GB" w:eastAsia="ja-JP"/>
        </w:rPr>
        <w:t>G.</w:t>
      </w:r>
      <w:r w:rsidR="00E81867">
        <w:rPr>
          <w:b/>
          <w:bCs/>
          <w:lang w:val="en-GB" w:eastAsia="ja-JP"/>
        </w:rPr>
        <w:t>25</w:t>
      </w:r>
      <w:r w:rsidRPr="009333B1">
        <w:rPr>
          <w:b/>
          <w:bCs/>
          <w:lang w:val="en-GB" w:eastAsia="ja-JP"/>
        </w:rPr>
        <w:t xml:space="preserve"> </w:t>
      </w:r>
      <w:r w:rsidRPr="0058035B">
        <w:rPr>
          <w:b/>
          <w:bCs/>
          <w:lang w:val="en-GB" w:eastAsia="ja-JP"/>
        </w:rPr>
        <w:t xml:space="preserve">Insert </w:t>
      </w:r>
      <w:r>
        <w:rPr>
          <w:b/>
          <w:bCs/>
          <w:lang w:val="en-GB" w:eastAsia="ja-JP"/>
        </w:rPr>
        <w:t>one midroll in the live content</w:t>
      </w:r>
      <w:r w:rsidR="009E1D7F">
        <w:rPr>
          <w:b/>
          <w:bCs/>
          <w:lang w:val="en-GB" w:eastAsia="ja-JP"/>
        </w:rPr>
        <w:t xml:space="preserve"> with </w:t>
      </w:r>
      <w:r w:rsidR="003A2A7A">
        <w:rPr>
          <w:b/>
          <w:bCs/>
          <w:lang w:val="en-GB" w:eastAsia="ja-JP"/>
        </w:rPr>
        <w:t xml:space="preserve">a </w:t>
      </w:r>
      <w:r w:rsidR="009E1D7F">
        <w:rPr>
          <w:b/>
          <w:bCs/>
          <w:lang w:val="en-GB" w:eastAsia="ja-JP"/>
        </w:rPr>
        <w:t>time</w:t>
      </w:r>
      <w:r w:rsidR="003A2A7A">
        <w:rPr>
          <w:b/>
          <w:bCs/>
          <w:lang w:val="en-GB" w:eastAsia="ja-JP"/>
        </w:rPr>
        <w:t xml:space="preserve"> </w:t>
      </w:r>
      <w:r w:rsidR="009E1D7F">
        <w:rPr>
          <w:b/>
          <w:bCs/>
          <w:lang w:val="en-GB" w:eastAsia="ja-JP"/>
        </w:rPr>
        <w:t>shift</w:t>
      </w:r>
    </w:p>
    <w:p w14:paraId="3141599D" w14:textId="77777777" w:rsidR="000C6F8E" w:rsidRPr="006B7285" w:rsidRDefault="000C6F8E" w:rsidP="000C6F8E">
      <w:r>
        <w:rPr>
          <w:lang w:val="en-GB"/>
        </w:rPr>
        <w:t>An example of</w:t>
      </w:r>
      <w:r w:rsidRPr="009333B1">
        <w:rPr>
          <w:lang w:val="en-GB"/>
        </w:rPr>
        <w:t xml:space="preserve"> </w:t>
      </w:r>
      <w:r>
        <w:t>inserting one midroll 1 minute after the start of Period using the alternative MPD event is provided below.</w:t>
      </w:r>
    </w:p>
    <w:tbl>
      <w:tblPr>
        <w:tblW w:w="0" w:type="auto"/>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9063"/>
      </w:tblGrid>
      <w:tr w:rsidR="000C6F8E" w14:paraId="554F7BDC" w14:textId="77777777" w:rsidTr="00F72449">
        <w:tc>
          <w:tcPr>
            <w:tcW w:w="9345" w:type="dxa"/>
            <w:tcBorders>
              <w:top w:val="single" w:sz="4" w:space="0" w:color="auto"/>
              <w:left w:val="single" w:sz="4" w:space="0" w:color="auto"/>
              <w:bottom w:val="single" w:sz="4" w:space="0" w:color="auto"/>
              <w:right w:val="single" w:sz="4" w:space="0" w:color="auto"/>
            </w:tcBorders>
            <w:shd w:val="clear" w:color="auto" w:fill="E6E6E6"/>
          </w:tcPr>
          <w:p w14:paraId="3317B7D3" w14:textId="77777777" w:rsidR="000C6F8E" w:rsidRPr="004A471E" w:rsidRDefault="000C6F8E" w:rsidP="00F72449">
            <w:pPr>
              <w:widowControl/>
              <w:shd w:val="clear" w:color="auto" w:fill="E7E6E6" w:themeFill="background2"/>
              <w:spacing w:after="0"/>
              <w:rPr>
                <w:rFonts w:ascii="Courier New" w:hAnsi="Courier New"/>
                <w:color w:val="000000" w:themeColor="text1"/>
                <w:sz w:val="16"/>
                <w:lang w:val="de-DE"/>
              </w:rPr>
            </w:pPr>
            <w:r w:rsidRPr="004A471E">
              <w:rPr>
                <w:rFonts w:ascii="Courier New" w:hAnsi="Courier New"/>
                <w:color w:val="000000" w:themeColor="text1"/>
                <w:sz w:val="16"/>
                <w:lang w:val="de-DE"/>
              </w:rPr>
              <w:t>&lt;?xml version</w:t>
            </w:r>
            <w:r w:rsidRPr="000B4134">
              <w:rPr>
                <w:rFonts w:ascii="Courier New" w:eastAsia="Times New Roman" w:hAnsi="Courier New" w:cs="Courier New"/>
                <w:color w:val="000000" w:themeColor="text1"/>
                <w:sz w:val="16"/>
                <w:szCs w:val="16"/>
                <w:lang w:val="de-DE"/>
              </w:rPr>
              <w:t>=</w:t>
            </w:r>
            <w:r w:rsidRPr="004A471E">
              <w:rPr>
                <w:rFonts w:ascii="Courier New" w:hAnsi="Courier New"/>
                <w:color w:val="000000" w:themeColor="text1"/>
                <w:sz w:val="16"/>
                <w:lang w:val="de-DE"/>
              </w:rPr>
              <w:t>"1.0" encoding</w:t>
            </w:r>
            <w:r w:rsidRPr="000B4134">
              <w:rPr>
                <w:rFonts w:ascii="Courier New" w:eastAsia="Times New Roman" w:hAnsi="Courier New" w:cs="Courier New"/>
                <w:color w:val="000000" w:themeColor="text1"/>
                <w:sz w:val="16"/>
                <w:szCs w:val="16"/>
                <w:lang w:val="de-DE"/>
              </w:rPr>
              <w:t>=</w:t>
            </w:r>
            <w:r w:rsidRPr="004A471E">
              <w:rPr>
                <w:rFonts w:ascii="Courier New" w:hAnsi="Courier New"/>
                <w:color w:val="000000" w:themeColor="text1"/>
                <w:sz w:val="16"/>
                <w:lang w:val="de-DE"/>
              </w:rPr>
              <w:t>"utf-8"?&gt;</w:t>
            </w:r>
          </w:p>
          <w:p w14:paraId="2FF3E0B0" w14:textId="77777777" w:rsidR="000C6F8E" w:rsidRPr="004A471E" w:rsidRDefault="000C6F8E" w:rsidP="00F72449">
            <w:pPr>
              <w:widowControl/>
              <w:shd w:val="clear" w:color="auto" w:fill="E7E6E6" w:themeFill="background2"/>
              <w:spacing w:after="0"/>
              <w:rPr>
                <w:rFonts w:ascii="Courier New" w:hAnsi="Courier New"/>
                <w:color w:val="000000" w:themeColor="text1"/>
                <w:sz w:val="16"/>
                <w:lang w:val="de-DE"/>
              </w:rPr>
            </w:pPr>
            <w:r w:rsidRPr="004A471E">
              <w:rPr>
                <w:rFonts w:ascii="Courier New" w:hAnsi="Courier New"/>
                <w:color w:val="000000" w:themeColor="text1"/>
                <w:sz w:val="16"/>
                <w:lang w:val="de-DE"/>
              </w:rPr>
              <w:t>&lt;MPD</w:t>
            </w:r>
            <w:r w:rsidRPr="000B4134">
              <w:rPr>
                <w:rFonts w:ascii="Courier New" w:eastAsia="Times New Roman" w:hAnsi="Courier New" w:cs="Courier New"/>
                <w:color w:val="000000" w:themeColor="text1"/>
                <w:sz w:val="16"/>
                <w:szCs w:val="16"/>
                <w:lang w:val="de-DE"/>
              </w:rPr>
              <w:t> </w:t>
            </w:r>
          </w:p>
          <w:p w14:paraId="39FF7AE8" w14:textId="77777777" w:rsidR="000C6F8E" w:rsidRPr="004A471E" w:rsidRDefault="000C6F8E" w:rsidP="00F72449">
            <w:pPr>
              <w:widowControl/>
              <w:shd w:val="clear" w:color="auto" w:fill="E7E6E6" w:themeFill="background2"/>
              <w:spacing w:after="0"/>
              <w:rPr>
                <w:rFonts w:ascii="Courier New" w:hAnsi="Courier New"/>
                <w:color w:val="000000" w:themeColor="text1"/>
                <w:sz w:val="16"/>
                <w:lang w:val="de-DE"/>
              </w:rPr>
            </w:pPr>
            <w:r w:rsidRPr="000B4134">
              <w:rPr>
                <w:rFonts w:ascii="Courier New" w:eastAsia="Times New Roman" w:hAnsi="Courier New" w:cs="Courier New"/>
                <w:color w:val="000000" w:themeColor="text1"/>
                <w:sz w:val="16"/>
                <w:szCs w:val="16"/>
                <w:lang w:val="de-DE"/>
              </w:rPr>
              <w:t>   </w:t>
            </w:r>
            <w:r w:rsidRPr="004A471E">
              <w:rPr>
                <w:rFonts w:ascii="Courier New" w:hAnsi="Courier New"/>
                <w:color w:val="000000" w:themeColor="text1"/>
                <w:sz w:val="16"/>
                <w:lang w:val="de-DE"/>
              </w:rPr>
              <w:t>xmlns</w:t>
            </w:r>
            <w:r w:rsidRPr="000B4134">
              <w:rPr>
                <w:rFonts w:ascii="Courier New" w:eastAsia="Times New Roman" w:hAnsi="Courier New" w:cs="Courier New"/>
                <w:color w:val="000000" w:themeColor="text1"/>
                <w:sz w:val="16"/>
                <w:szCs w:val="16"/>
                <w:lang w:val="de-DE"/>
              </w:rPr>
              <w:t>=</w:t>
            </w:r>
            <w:r w:rsidRPr="004A471E">
              <w:rPr>
                <w:rFonts w:ascii="Courier New" w:hAnsi="Courier New"/>
                <w:color w:val="000000" w:themeColor="text1"/>
                <w:sz w:val="16"/>
                <w:lang w:val="de-DE"/>
              </w:rPr>
              <w:t>"urn:mpeg:dash:schema:mpd:2011"</w:t>
            </w:r>
          </w:p>
          <w:p w14:paraId="191AEE40" w14:textId="77777777" w:rsidR="000C6F8E" w:rsidRPr="004A471E" w:rsidRDefault="000C6F8E" w:rsidP="00F72449">
            <w:pPr>
              <w:widowControl/>
              <w:shd w:val="clear" w:color="auto" w:fill="E7E6E6" w:themeFill="background2"/>
              <w:spacing w:after="0"/>
              <w:rPr>
                <w:rFonts w:ascii="Courier New" w:hAnsi="Courier New"/>
                <w:color w:val="000000" w:themeColor="text1"/>
                <w:sz w:val="16"/>
                <w:lang w:val="de-DE"/>
              </w:rPr>
            </w:pPr>
            <w:r w:rsidRPr="000B4134">
              <w:rPr>
                <w:rFonts w:ascii="Courier New" w:eastAsia="Times New Roman" w:hAnsi="Courier New" w:cs="Courier New"/>
                <w:color w:val="000000" w:themeColor="text1"/>
                <w:sz w:val="16"/>
                <w:szCs w:val="16"/>
                <w:lang w:val="de-DE"/>
              </w:rPr>
              <w:t>    </w:t>
            </w:r>
            <w:r w:rsidRPr="004A471E">
              <w:rPr>
                <w:rFonts w:ascii="Courier New" w:hAnsi="Courier New"/>
                <w:color w:val="000000" w:themeColor="text1"/>
                <w:sz w:val="16"/>
                <w:lang w:val="de-DE"/>
              </w:rPr>
              <w:t>xmlns:xsi</w:t>
            </w:r>
            <w:r w:rsidRPr="000B4134">
              <w:rPr>
                <w:rFonts w:ascii="Courier New" w:eastAsia="Times New Roman" w:hAnsi="Courier New" w:cs="Courier New"/>
                <w:color w:val="000000" w:themeColor="text1"/>
                <w:sz w:val="16"/>
                <w:szCs w:val="16"/>
                <w:lang w:val="de-DE"/>
              </w:rPr>
              <w:t>=</w:t>
            </w:r>
            <w:r w:rsidRPr="004A471E">
              <w:rPr>
                <w:rFonts w:ascii="Courier New" w:hAnsi="Courier New"/>
                <w:color w:val="000000" w:themeColor="text1"/>
                <w:sz w:val="16"/>
                <w:lang w:val="de-DE"/>
              </w:rPr>
              <w:t>"http://www.w3.org/2001/XMLSchema-instance"</w:t>
            </w:r>
          </w:p>
          <w:p w14:paraId="3932CA2B" w14:textId="77777777" w:rsidR="000C6F8E" w:rsidRPr="004A471E" w:rsidRDefault="000C6F8E" w:rsidP="00F72449">
            <w:pPr>
              <w:widowControl/>
              <w:shd w:val="clear" w:color="auto" w:fill="E7E6E6" w:themeFill="background2"/>
              <w:spacing w:after="0"/>
              <w:rPr>
                <w:rFonts w:ascii="Courier New" w:hAnsi="Courier New"/>
                <w:color w:val="000000" w:themeColor="text1"/>
                <w:sz w:val="16"/>
                <w:lang w:val="de-DE"/>
              </w:rPr>
            </w:pPr>
            <w:r w:rsidRPr="000B4134">
              <w:rPr>
                <w:rFonts w:ascii="Courier New" w:eastAsia="Times New Roman" w:hAnsi="Courier New" w:cs="Courier New"/>
                <w:color w:val="000000" w:themeColor="text1"/>
                <w:sz w:val="16"/>
                <w:szCs w:val="16"/>
                <w:lang w:val="de-DE"/>
              </w:rPr>
              <w:t>    </w:t>
            </w:r>
            <w:r w:rsidRPr="004A471E">
              <w:rPr>
                <w:rFonts w:ascii="Courier New" w:hAnsi="Courier New"/>
                <w:color w:val="000000" w:themeColor="text1"/>
                <w:sz w:val="16"/>
                <w:lang w:val="de-DE"/>
              </w:rPr>
              <w:t>xsi:schemaLocation</w:t>
            </w:r>
            <w:r w:rsidRPr="000B4134">
              <w:rPr>
                <w:rFonts w:ascii="Courier New" w:eastAsia="Times New Roman" w:hAnsi="Courier New" w:cs="Courier New"/>
                <w:color w:val="000000" w:themeColor="text1"/>
                <w:sz w:val="16"/>
                <w:szCs w:val="16"/>
                <w:lang w:val="de-DE"/>
              </w:rPr>
              <w:t>=</w:t>
            </w:r>
            <w:r w:rsidRPr="004A471E">
              <w:rPr>
                <w:rFonts w:ascii="Courier New" w:hAnsi="Courier New"/>
                <w:color w:val="000000" w:themeColor="text1"/>
                <w:sz w:val="16"/>
                <w:lang w:val="de-DE"/>
              </w:rPr>
              <w:t>"urn:mpeg:dash:schema:mpd:2011 DASH-MPD.xsd"</w:t>
            </w:r>
          </w:p>
          <w:p w14:paraId="6C82A0F2" w14:textId="77777777" w:rsidR="000C6F8E" w:rsidRPr="004A471E" w:rsidRDefault="000C6F8E" w:rsidP="00F72449">
            <w:pPr>
              <w:widowControl/>
              <w:shd w:val="clear" w:color="auto" w:fill="E7E6E6" w:themeFill="background2"/>
              <w:spacing w:after="0"/>
              <w:rPr>
                <w:rFonts w:ascii="Courier New" w:hAnsi="Courier New"/>
                <w:color w:val="000000" w:themeColor="text1"/>
                <w:sz w:val="16"/>
                <w:lang w:val="de-DE"/>
              </w:rPr>
            </w:pPr>
          </w:p>
          <w:p w14:paraId="6A654F22" w14:textId="77777777" w:rsidR="000C6F8E" w:rsidRPr="004A471E" w:rsidRDefault="000C6F8E" w:rsidP="00F72449">
            <w:pPr>
              <w:widowControl/>
              <w:shd w:val="clear" w:color="auto" w:fill="E7E6E6" w:themeFill="background2"/>
              <w:spacing w:after="0"/>
              <w:rPr>
                <w:rFonts w:ascii="Courier New" w:hAnsi="Courier New"/>
                <w:color w:val="000000" w:themeColor="text1"/>
                <w:sz w:val="16"/>
                <w:lang w:val="en-GB"/>
              </w:rPr>
            </w:pPr>
            <w:r w:rsidRPr="000B4134">
              <w:rPr>
                <w:rFonts w:ascii="Courier New" w:eastAsia="Times New Roman" w:hAnsi="Courier New" w:cs="Courier New"/>
                <w:color w:val="000000" w:themeColor="text1"/>
                <w:sz w:val="16"/>
                <w:szCs w:val="16"/>
                <w:lang w:val="de-DE"/>
              </w:rPr>
              <w:t>  </w:t>
            </w:r>
            <w:r w:rsidRPr="004A471E">
              <w:rPr>
                <w:rFonts w:ascii="Courier New" w:hAnsi="Courier New"/>
                <w:color w:val="000000" w:themeColor="text1"/>
                <w:sz w:val="16"/>
                <w:lang w:val="en-GB"/>
              </w:rPr>
              <w:t>availabilityStartTime</w:t>
            </w:r>
            <w:r w:rsidRPr="000B4134">
              <w:rPr>
                <w:rFonts w:ascii="Courier New" w:eastAsia="Times New Roman" w:hAnsi="Courier New" w:cs="Courier New"/>
                <w:color w:val="000000" w:themeColor="text1"/>
                <w:sz w:val="16"/>
                <w:szCs w:val="16"/>
                <w:lang w:val="en-GB"/>
              </w:rPr>
              <w:t>=</w:t>
            </w:r>
            <w:r w:rsidRPr="004A471E">
              <w:rPr>
                <w:rFonts w:ascii="Courier New" w:hAnsi="Courier New"/>
                <w:color w:val="000000" w:themeColor="text1"/>
                <w:sz w:val="16"/>
                <w:lang w:val="en-GB"/>
              </w:rPr>
              <w:t>"1970-01-01T00:00:00Z"</w:t>
            </w:r>
            <w:r w:rsidRPr="000B4134">
              <w:rPr>
                <w:rFonts w:ascii="Courier New" w:eastAsia="Times New Roman" w:hAnsi="Courier New" w:cs="Courier New"/>
                <w:color w:val="000000" w:themeColor="text1"/>
                <w:sz w:val="16"/>
                <w:szCs w:val="16"/>
                <w:lang w:val="en-GB"/>
              </w:rPr>
              <w:t> </w:t>
            </w:r>
            <w:r w:rsidRPr="004A471E">
              <w:rPr>
                <w:rFonts w:ascii="Courier New" w:hAnsi="Courier New"/>
                <w:color w:val="000000" w:themeColor="text1"/>
                <w:sz w:val="16"/>
                <w:lang w:val="en-GB"/>
              </w:rPr>
              <w:t>maxSegmentDuration</w:t>
            </w:r>
            <w:r w:rsidRPr="000B4134">
              <w:rPr>
                <w:rFonts w:ascii="Courier New" w:eastAsia="Times New Roman" w:hAnsi="Courier New" w:cs="Courier New"/>
                <w:color w:val="000000" w:themeColor="text1"/>
                <w:sz w:val="16"/>
                <w:szCs w:val="16"/>
                <w:lang w:val="en-GB"/>
              </w:rPr>
              <w:t>=</w:t>
            </w:r>
            <w:r w:rsidRPr="004A471E">
              <w:rPr>
                <w:rFonts w:ascii="Courier New" w:hAnsi="Courier New"/>
                <w:color w:val="000000" w:themeColor="text1"/>
                <w:sz w:val="16"/>
                <w:lang w:val="en-GB"/>
              </w:rPr>
              <w:t>"PT6S"</w:t>
            </w:r>
          </w:p>
          <w:p w14:paraId="4B99C8DB" w14:textId="77777777" w:rsidR="000C6F8E" w:rsidRPr="004A471E" w:rsidRDefault="000C6F8E" w:rsidP="00F72449">
            <w:pPr>
              <w:widowControl/>
              <w:shd w:val="clear" w:color="auto" w:fill="E7E6E6" w:themeFill="background2"/>
              <w:spacing w:after="0"/>
              <w:rPr>
                <w:rFonts w:ascii="Courier New" w:hAnsi="Courier New"/>
                <w:color w:val="000000" w:themeColor="text1"/>
                <w:sz w:val="16"/>
                <w:lang w:val="en-GB"/>
              </w:rPr>
            </w:pPr>
            <w:r w:rsidRPr="000B4134">
              <w:rPr>
                <w:rFonts w:ascii="Courier New" w:eastAsia="Times New Roman" w:hAnsi="Courier New" w:cs="Courier New"/>
                <w:color w:val="000000" w:themeColor="text1"/>
                <w:sz w:val="16"/>
                <w:szCs w:val="16"/>
                <w:lang w:val="en-GB"/>
              </w:rPr>
              <w:t>  </w:t>
            </w:r>
            <w:r w:rsidRPr="004A471E">
              <w:rPr>
                <w:rFonts w:ascii="Courier New" w:hAnsi="Courier New"/>
                <w:color w:val="000000" w:themeColor="text1"/>
                <w:sz w:val="16"/>
                <w:lang w:val="en-GB"/>
              </w:rPr>
              <w:t>minBufferTime</w:t>
            </w:r>
            <w:r w:rsidRPr="000B4134">
              <w:rPr>
                <w:rFonts w:ascii="Courier New" w:eastAsia="Times New Roman" w:hAnsi="Courier New" w:cs="Courier New"/>
                <w:color w:val="000000" w:themeColor="text1"/>
                <w:sz w:val="16"/>
                <w:szCs w:val="16"/>
                <w:lang w:val="en-GB"/>
              </w:rPr>
              <w:t>=</w:t>
            </w:r>
            <w:r w:rsidRPr="004A471E">
              <w:rPr>
                <w:rFonts w:ascii="Courier New" w:hAnsi="Courier New"/>
                <w:color w:val="000000" w:themeColor="text1"/>
                <w:sz w:val="16"/>
                <w:lang w:val="en-GB"/>
              </w:rPr>
              <w:t>"PT2S"</w:t>
            </w:r>
            <w:r w:rsidRPr="000B4134">
              <w:rPr>
                <w:rFonts w:ascii="Courier New" w:eastAsia="Times New Roman" w:hAnsi="Courier New" w:cs="Courier New"/>
                <w:color w:val="000000" w:themeColor="text1"/>
                <w:sz w:val="16"/>
                <w:szCs w:val="16"/>
                <w:lang w:val="en-GB"/>
              </w:rPr>
              <w:t> </w:t>
            </w:r>
            <w:r w:rsidRPr="004A471E">
              <w:rPr>
                <w:rFonts w:ascii="Courier New" w:hAnsi="Courier New"/>
                <w:color w:val="000000" w:themeColor="text1"/>
                <w:sz w:val="16"/>
                <w:lang w:val="en-GB"/>
              </w:rPr>
              <w:t>minimumUpdatePeriod</w:t>
            </w:r>
            <w:r w:rsidRPr="000B4134">
              <w:rPr>
                <w:rFonts w:ascii="Courier New" w:eastAsia="Times New Roman" w:hAnsi="Courier New" w:cs="Courier New"/>
                <w:color w:val="000000" w:themeColor="text1"/>
                <w:sz w:val="16"/>
                <w:szCs w:val="16"/>
                <w:lang w:val="en-GB"/>
              </w:rPr>
              <w:t>=</w:t>
            </w:r>
            <w:r w:rsidRPr="004A471E">
              <w:rPr>
                <w:rFonts w:ascii="Courier New" w:hAnsi="Courier New"/>
                <w:color w:val="000000" w:themeColor="text1"/>
                <w:sz w:val="16"/>
                <w:lang w:val="en-GB"/>
              </w:rPr>
              <w:t>"PT5M"</w:t>
            </w:r>
            <w:r w:rsidRPr="000B4134">
              <w:rPr>
                <w:rFonts w:ascii="Courier New" w:eastAsia="Times New Roman" w:hAnsi="Courier New" w:cs="Courier New"/>
                <w:color w:val="000000" w:themeColor="text1"/>
                <w:sz w:val="16"/>
                <w:szCs w:val="16"/>
                <w:lang w:val="en-GB"/>
              </w:rPr>
              <w:t> </w:t>
            </w:r>
          </w:p>
          <w:p w14:paraId="65BB5CE9" w14:textId="77777777" w:rsidR="000C6F8E" w:rsidRPr="004A471E" w:rsidRDefault="000C6F8E" w:rsidP="00F72449">
            <w:pPr>
              <w:widowControl/>
              <w:shd w:val="clear" w:color="auto" w:fill="E7E6E6" w:themeFill="background2"/>
              <w:spacing w:after="0"/>
              <w:rPr>
                <w:rFonts w:ascii="Courier New" w:hAnsi="Courier New"/>
                <w:color w:val="000000" w:themeColor="text1"/>
                <w:sz w:val="16"/>
                <w:lang w:val="en-GB"/>
              </w:rPr>
            </w:pPr>
            <w:r w:rsidRPr="000B4134">
              <w:rPr>
                <w:rFonts w:ascii="Courier New" w:eastAsia="Times New Roman" w:hAnsi="Courier New" w:cs="Courier New"/>
                <w:color w:val="000000" w:themeColor="text1"/>
                <w:sz w:val="16"/>
                <w:szCs w:val="16"/>
                <w:lang w:val="en-GB"/>
              </w:rPr>
              <w:t>  </w:t>
            </w:r>
            <w:r w:rsidRPr="004A471E">
              <w:rPr>
                <w:rFonts w:ascii="Courier New" w:hAnsi="Courier New"/>
                <w:color w:val="000000" w:themeColor="text1"/>
                <w:sz w:val="16"/>
                <w:lang w:val="en-GB"/>
              </w:rPr>
              <w:t>profiles</w:t>
            </w:r>
            <w:r w:rsidRPr="000B4134">
              <w:rPr>
                <w:rFonts w:ascii="Courier New" w:eastAsia="Times New Roman" w:hAnsi="Courier New" w:cs="Courier New"/>
                <w:color w:val="000000" w:themeColor="text1"/>
                <w:sz w:val="16"/>
                <w:szCs w:val="16"/>
                <w:lang w:val="en-GB"/>
              </w:rPr>
              <w:t>=</w:t>
            </w:r>
            <w:r w:rsidRPr="004A471E">
              <w:rPr>
                <w:rFonts w:ascii="Courier New" w:hAnsi="Courier New"/>
                <w:color w:val="000000" w:themeColor="text1"/>
                <w:sz w:val="16"/>
                <w:lang w:val="en-GB"/>
              </w:rPr>
              <w:t>"urn:mpeg:dash:profile:isoff-live:2011"</w:t>
            </w:r>
            <w:r w:rsidRPr="000B4134">
              <w:rPr>
                <w:rFonts w:ascii="Courier New" w:eastAsia="Times New Roman" w:hAnsi="Courier New" w:cs="Courier New"/>
                <w:color w:val="000000" w:themeColor="text1"/>
                <w:sz w:val="16"/>
                <w:szCs w:val="16"/>
                <w:lang w:val="en-GB"/>
              </w:rPr>
              <w:t> </w:t>
            </w:r>
            <w:r w:rsidRPr="004A471E">
              <w:rPr>
                <w:rFonts w:ascii="Courier New" w:hAnsi="Courier New"/>
                <w:color w:val="000000" w:themeColor="text1"/>
                <w:sz w:val="16"/>
                <w:lang w:val="en-GB"/>
              </w:rPr>
              <w:t>publishTime</w:t>
            </w:r>
            <w:r w:rsidRPr="000B4134">
              <w:rPr>
                <w:rFonts w:ascii="Courier New" w:eastAsia="Times New Roman" w:hAnsi="Courier New" w:cs="Courier New"/>
                <w:color w:val="000000" w:themeColor="text1"/>
                <w:sz w:val="16"/>
                <w:szCs w:val="16"/>
                <w:lang w:val="en-GB"/>
              </w:rPr>
              <w:t>=</w:t>
            </w:r>
            <w:r w:rsidRPr="004A471E">
              <w:rPr>
                <w:rFonts w:ascii="Courier New" w:hAnsi="Courier New"/>
                <w:color w:val="000000" w:themeColor="text1"/>
                <w:sz w:val="16"/>
                <w:lang w:val="en-GB"/>
              </w:rPr>
              <w:t>"2019-03-12T01:17:30Z"</w:t>
            </w:r>
          </w:p>
          <w:p w14:paraId="5FE8514D" w14:textId="77777777" w:rsidR="000C6F8E" w:rsidRPr="004A471E" w:rsidRDefault="000C6F8E" w:rsidP="00F72449">
            <w:pPr>
              <w:widowControl/>
              <w:shd w:val="clear" w:color="auto" w:fill="E7E6E6" w:themeFill="background2"/>
              <w:spacing w:after="0"/>
              <w:rPr>
                <w:rFonts w:ascii="Courier New" w:hAnsi="Courier New"/>
                <w:color w:val="000000" w:themeColor="text1"/>
                <w:sz w:val="16"/>
                <w:lang w:val="en-GB"/>
              </w:rPr>
            </w:pPr>
            <w:r w:rsidRPr="000B4134">
              <w:rPr>
                <w:rFonts w:ascii="Courier New" w:eastAsia="Times New Roman" w:hAnsi="Courier New" w:cs="Courier New"/>
                <w:color w:val="000000" w:themeColor="text1"/>
                <w:sz w:val="16"/>
                <w:szCs w:val="16"/>
                <w:lang w:val="en-GB"/>
              </w:rPr>
              <w:t>  </w:t>
            </w:r>
            <w:r w:rsidRPr="004A471E">
              <w:rPr>
                <w:rFonts w:ascii="Courier New" w:hAnsi="Courier New"/>
                <w:color w:val="000000" w:themeColor="text1"/>
                <w:sz w:val="16"/>
                <w:lang w:val="en-GB"/>
              </w:rPr>
              <w:t>timeShiftBufferDepth</w:t>
            </w:r>
            <w:r w:rsidRPr="000B4134">
              <w:rPr>
                <w:rFonts w:ascii="Courier New" w:eastAsia="Times New Roman" w:hAnsi="Courier New" w:cs="Courier New"/>
                <w:color w:val="000000" w:themeColor="text1"/>
                <w:sz w:val="16"/>
                <w:szCs w:val="16"/>
                <w:lang w:val="en-GB"/>
              </w:rPr>
              <w:t>=</w:t>
            </w:r>
            <w:r w:rsidRPr="004A471E">
              <w:rPr>
                <w:rFonts w:ascii="Courier New" w:hAnsi="Courier New"/>
                <w:color w:val="000000" w:themeColor="text1"/>
                <w:sz w:val="16"/>
                <w:lang w:val="en-GB"/>
              </w:rPr>
              <w:t>"PT8M20S"</w:t>
            </w:r>
            <w:r w:rsidRPr="000B4134">
              <w:rPr>
                <w:rFonts w:ascii="Courier New" w:eastAsia="Times New Roman" w:hAnsi="Courier New" w:cs="Courier New"/>
                <w:color w:val="000000" w:themeColor="text1"/>
                <w:sz w:val="16"/>
                <w:szCs w:val="16"/>
                <w:lang w:val="en-GB"/>
              </w:rPr>
              <w:t> </w:t>
            </w:r>
            <w:r w:rsidRPr="004A471E">
              <w:rPr>
                <w:rFonts w:ascii="Courier New" w:hAnsi="Courier New"/>
                <w:color w:val="000000" w:themeColor="text1"/>
                <w:sz w:val="16"/>
                <w:lang w:val="en-GB"/>
              </w:rPr>
              <w:t>type</w:t>
            </w:r>
            <w:r w:rsidRPr="000B4134">
              <w:rPr>
                <w:rFonts w:ascii="Courier New" w:eastAsia="Times New Roman" w:hAnsi="Courier New" w:cs="Courier New"/>
                <w:color w:val="000000" w:themeColor="text1"/>
                <w:sz w:val="16"/>
                <w:szCs w:val="16"/>
                <w:lang w:val="en-GB"/>
              </w:rPr>
              <w:t>=</w:t>
            </w:r>
            <w:r w:rsidRPr="004A471E">
              <w:rPr>
                <w:rFonts w:ascii="Courier New" w:hAnsi="Courier New"/>
                <w:color w:val="000000" w:themeColor="text1"/>
                <w:sz w:val="16"/>
                <w:lang w:val="en-GB"/>
              </w:rPr>
              <w:t>"dynamic"&gt;</w:t>
            </w:r>
          </w:p>
          <w:p w14:paraId="6E83DE12" w14:textId="77777777" w:rsidR="000C6F8E" w:rsidRPr="004A471E" w:rsidRDefault="000C6F8E" w:rsidP="00F72449">
            <w:pPr>
              <w:widowControl/>
              <w:shd w:val="clear" w:color="auto" w:fill="E7E6E6" w:themeFill="background2"/>
              <w:spacing w:after="0"/>
              <w:rPr>
                <w:rFonts w:ascii="Courier New" w:hAnsi="Courier New"/>
                <w:color w:val="000000" w:themeColor="text1"/>
                <w:sz w:val="16"/>
                <w:lang w:val="en-GB"/>
              </w:rPr>
            </w:pPr>
          </w:p>
          <w:p w14:paraId="53EB5658" w14:textId="77777777" w:rsidR="000C6F8E" w:rsidRPr="004A471E" w:rsidRDefault="000C6F8E" w:rsidP="00F72449">
            <w:pPr>
              <w:widowControl/>
              <w:shd w:val="clear" w:color="auto" w:fill="E7E6E6" w:themeFill="background2"/>
              <w:spacing w:after="0"/>
              <w:rPr>
                <w:rFonts w:ascii="Courier New" w:hAnsi="Courier New"/>
                <w:color w:val="000000" w:themeColor="text1"/>
                <w:sz w:val="16"/>
                <w:lang w:val="en-GB"/>
              </w:rPr>
            </w:pPr>
            <w:r w:rsidRPr="000B4134">
              <w:rPr>
                <w:rFonts w:ascii="Courier New" w:eastAsia="Times New Roman" w:hAnsi="Courier New" w:cs="Courier New"/>
                <w:color w:val="000000" w:themeColor="text1"/>
                <w:sz w:val="16"/>
                <w:szCs w:val="16"/>
                <w:lang w:val="en-GB"/>
              </w:rPr>
              <w:t>  </w:t>
            </w:r>
            <w:r w:rsidRPr="004A471E">
              <w:rPr>
                <w:rFonts w:ascii="Courier New" w:hAnsi="Courier New"/>
                <w:color w:val="000000" w:themeColor="text1"/>
                <w:sz w:val="16"/>
                <w:lang w:val="en-GB"/>
              </w:rPr>
              <w:t>&lt;Period</w:t>
            </w:r>
            <w:r w:rsidRPr="000B4134">
              <w:rPr>
                <w:rFonts w:ascii="Courier New" w:eastAsia="Times New Roman" w:hAnsi="Courier New" w:cs="Courier New"/>
                <w:color w:val="000000" w:themeColor="text1"/>
                <w:sz w:val="16"/>
                <w:szCs w:val="16"/>
                <w:lang w:val="en-GB"/>
              </w:rPr>
              <w:t> </w:t>
            </w:r>
            <w:r w:rsidRPr="004A471E">
              <w:rPr>
                <w:rFonts w:ascii="Courier New" w:hAnsi="Courier New"/>
                <w:color w:val="000000" w:themeColor="text1"/>
                <w:sz w:val="16"/>
                <w:lang w:val="en-GB"/>
              </w:rPr>
              <w:t>id</w:t>
            </w:r>
            <w:r w:rsidRPr="000B4134">
              <w:rPr>
                <w:rFonts w:ascii="Courier New" w:eastAsia="Times New Roman" w:hAnsi="Courier New" w:cs="Courier New"/>
                <w:color w:val="000000" w:themeColor="text1"/>
                <w:sz w:val="16"/>
                <w:szCs w:val="16"/>
                <w:lang w:val="en-GB"/>
              </w:rPr>
              <w:t>=</w:t>
            </w:r>
            <w:r w:rsidRPr="004A471E">
              <w:rPr>
                <w:rFonts w:ascii="Courier New" w:hAnsi="Courier New"/>
                <w:color w:val="000000" w:themeColor="text1"/>
                <w:sz w:val="16"/>
                <w:lang w:val="en-GB"/>
              </w:rPr>
              <w:t>"p0"</w:t>
            </w:r>
            <w:r w:rsidRPr="000B4134">
              <w:rPr>
                <w:rFonts w:ascii="Courier New" w:eastAsia="Times New Roman" w:hAnsi="Courier New" w:cs="Courier New"/>
                <w:color w:val="000000" w:themeColor="text1"/>
                <w:sz w:val="16"/>
                <w:szCs w:val="16"/>
                <w:lang w:val="en-GB"/>
              </w:rPr>
              <w:t> </w:t>
            </w:r>
            <w:r w:rsidRPr="004A471E">
              <w:rPr>
                <w:rFonts w:ascii="Courier New" w:hAnsi="Courier New"/>
                <w:color w:val="000000" w:themeColor="text1"/>
                <w:sz w:val="16"/>
                <w:lang w:val="en-GB"/>
              </w:rPr>
              <w:t>start</w:t>
            </w:r>
            <w:r w:rsidRPr="000B4134">
              <w:rPr>
                <w:rFonts w:ascii="Courier New" w:eastAsia="Times New Roman" w:hAnsi="Courier New" w:cs="Courier New"/>
                <w:color w:val="000000" w:themeColor="text1"/>
                <w:sz w:val="16"/>
                <w:szCs w:val="16"/>
                <w:lang w:val="en-GB"/>
              </w:rPr>
              <w:t>=</w:t>
            </w:r>
            <w:r w:rsidRPr="004A471E">
              <w:rPr>
                <w:rFonts w:ascii="Courier New" w:hAnsi="Courier New"/>
                <w:color w:val="000000" w:themeColor="text1"/>
                <w:sz w:val="16"/>
                <w:lang w:val="en-GB"/>
              </w:rPr>
              <w:t>"PT0S"&gt;</w:t>
            </w:r>
          </w:p>
          <w:p w14:paraId="065C46EA" w14:textId="24440248" w:rsidR="000C6F8E" w:rsidRPr="004A471E" w:rsidRDefault="000C6F8E" w:rsidP="00F72449">
            <w:pPr>
              <w:widowControl/>
              <w:shd w:val="clear" w:color="auto" w:fill="E7E6E6" w:themeFill="background2"/>
              <w:spacing w:after="0"/>
              <w:rPr>
                <w:rFonts w:ascii="Courier New" w:hAnsi="Courier New"/>
                <w:color w:val="000000" w:themeColor="text1"/>
                <w:sz w:val="16"/>
                <w:lang w:val="en-GB"/>
              </w:rPr>
            </w:pPr>
            <w:r w:rsidRPr="000B4134">
              <w:rPr>
                <w:rFonts w:ascii="Courier New" w:eastAsia="Times New Roman" w:hAnsi="Courier New" w:cs="Courier New"/>
                <w:color w:val="000000" w:themeColor="text1"/>
                <w:sz w:val="16"/>
                <w:szCs w:val="16"/>
                <w:lang w:val="en-GB"/>
              </w:rPr>
              <w:t>      </w:t>
            </w:r>
            <w:r w:rsidRPr="004A471E">
              <w:rPr>
                <w:rFonts w:ascii="Courier New" w:hAnsi="Courier New"/>
                <w:color w:val="000000" w:themeColor="text1"/>
                <w:sz w:val="16"/>
                <w:lang w:val="en-GB"/>
              </w:rPr>
              <w:t>&lt;EventStream</w:t>
            </w:r>
            <w:r w:rsidRPr="004A471E">
              <w:rPr>
                <w:rFonts w:ascii="Courier New" w:hAnsi="Courier New"/>
                <w:color w:val="000000" w:themeColor="text1"/>
                <w:sz w:val="16"/>
              </w:rPr>
              <w:t xml:space="preserve"> schemeIdUri</w:t>
            </w:r>
            <w:r w:rsidRPr="000B4134">
              <w:rPr>
                <w:rFonts w:ascii="Courier New" w:eastAsia="Times New Roman" w:hAnsi="Courier New" w:cs="Courier New"/>
                <w:color w:val="000000" w:themeColor="text1"/>
                <w:sz w:val="16"/>
                <w:szCs w:val="16"/>
                <w:lang w:val="en-GB"/>
              </w:rPr>
              <w:t>=</w:t>
            </w:r>
            <w:r w:rsidRPr="004A471E">
              <w:rPr>
                <w:rFonts w:ascii="Courier New" w:hAnsi="Courier New"/>
                <w:color w:val="000000" w:themeColor="text1"/>
                <w:sz w:val="16"/>
                <w:lang w:val="en-GB"/>
              </w:rPr>
              <w:t xml:space="preserve">"urn:mpeg:dash:event:alternative:2022S" </w:t>
            </w:r>
            <w:r w:rsidRPr="004A471E">
              <w:rPr>
                <w:rFonts w:ascii="Courier New" w:hAnsi="Courier New"/>
                <w:color w:val="000000" w:themeColor="text1"/>
                <w:sz w:val="16"/>
              </w:rPr>
              <w:t>value</w:t>
            </w:r>
            <w:r w:rsidRPr="000B4134">
              <w:rPr>
                <w:rFonts w:ascii="Courier New" w:eastAsia="Times New Roman" w:hAnsi="Courier New" w:cs="Courier New"/>
                <w:color w:val="000000" w:themeColor="text1"/>
                <w:sz w:val="16"/>
                <w:szCs w:val="16"/>
                <w:lang w:val="en-GB"/>
              </w:rPr>
              <w:t>=</w:t>
            </w:r>
            <w:r w:rsidRPr="004A471E">
              <w:rPr>
                <w:rFonts w:ascii="Courier New" w:hAnsi="Courier New"/>
                <w:color w:val="000000" w:themeColor="text1"/>
                <w:sz w:val="16"/>
                <w:lang w:val="en-GB"/>
              </w:rPr>
              <w:t>"</w:t>
            </w:r>
            <w:r w:rsidR="00DD7815" w:rsidRPr="004A471E">
              <w:rPr>
                <w:rFonts w:ascii="Courier New" w:hAnsi="Courier New"/>
                <w:color w:val="000000" w:themeColor="text1"/>
                <w:sz w:val="16"/>
                <w:lang w:val="en-GB"/>
              </w:rPr>
              <w:t>insert</w:t>
            </w:r>
            <w:r w:rsidRPr="004A471E">
              <w:rPr>
                <w:rFonts w:ascii="Courier New" w:hAnsi="Courier New"/>
                <w:color w:val="000000" w:themeColor="text1"/>
                <w:sz w:val="16"/>
                <w:lang w:val="en-GB"/>
              </w:rPr>
              <w:t>"&gt;</w:t>
            </w:r>
          </w:p>
          <w:p w14:paraId="28B594B0" w14:textId="77777777" w:rsidR="00077229" w:rsidRPr="004A471E" w:rsidRDefault="000C6F8E" w:rsidP="00F72449">
            <w:pPr>
              <w:autoSpaceDE w:val="0"/>
              <w:autoSpaceDN w:val="0"/>
              <w:adjustRightInd w:val="0"/>
              <w:spacing w:after="0" w:line="240" w:lineRule="auto"/>
              <w:jc w:val="left"/>
              <w:rPr>
                <w:rFonts w:ascii="Courier New" w:hAnsi="Courier New"/>
                <w:color w:val="000000" w:themeColor="text1"/>
                <w:sz w:val="16"/>
                <w:lang w:val="en-GB"/>
              </w:rPr>
            </w:pPr>
            <w:r w:rsidRPr="004A471E">
              <w:rPr>
                <w:rFonts w:ascii="Courier New" w:hAnsi="Courier New"/>
                <w:color w:val="000000" w:themeColor="text1"/>
                <w:sz w:val="16"/>
              </w:rPr>
              <w:t xml:space="preserve">            </w:t>
            </w:r>
            <w:r w:rsidRPr="004A471E">
              <w:rPr>
                <w:rFonts w:ascii="Courier New" w:hAnsi="Courier New"/>
                <w:color w:val="000000" w:themeColor="text1"/>
                <w:sz w:val="16"/>
                <w:lang w:val="en-GB"/>
              </w:rPr>
              <w:t>&lt;</w:t>
            </w:r>
            <w:r w:rsidRPr="004A471E">
              <w:rPr>
                <w:color w:val="000000" w:themeColor="text1"/>
              </w:rPr>
              <w:t xml:space="preserve"> </w:t>
            </w:r>
            <w:r w:rsidRPr="004A471E">
              <w:rPr>
                <w:rFonts w:ascii="Courier New" w:hAnsi="Courier New"/>
                <w:color w:val="000000" w:themeColor="text1"/>
                <w:sz w:val="16"/>
                <w:lang w:val="en-GB"/>
              </w:rPr>
              <w:t xml:space="preserve">Event </w:t>
            </w:r>
            <w:hyperlink r:id="rId37" w:history="1">
              <w:r w:rsidRPr="004A471E">
                <w:rPr>
                  <w:rStyle w:val="Hyperlink"/>
                  <w:rFonts w:ascii="Courier New" w:hAnsi="Courier New"/>
                  <w:color w:val="000000" w:themeColor="text1"/>
                  <w:sz w:val="16"/>
                  <w:lang w:val="en-GB"/>
                </w:rPr>
                <w:t>http://acmeadsertver.com/preroll.mpd</w:t>
              </w:r>
            </w:hyperlink>
            <w:r w:rsidRPr="004A471E">
              <w:rPr>
                <w:rFonts w:ascii="Courier New" w:hAnsi="Courier New"/>
                <w:color w:val="000000" w:themeColor="text1"/>
                <w:sz w:val="16"/>
                <w:lang w:val="en-GB"/>
              </w:rPr>
              <w:t xml:space="preserve"> </w:t>
            </w:r>
            <w:r w:rsidRPr="004A471E">
              <w:rPr>
                <w:rFonts w:ascii="Courier New" w:hAnsi="Courier New"/>
                <w:color w:val="000000" w:themeColor="text1"/>
                <w:sz w:val="16"/>
              </w:rPr>
              <w:t>presentationTime</w:t>
            </w:r>
            <w:r w:rsidRPr="000B4134">
              <w:rPr>
                <w:rFonts w:ascii="Courier New" w:eastAsia="Times New Roman" w:hAnsi="Courier New" w:cs="Courier New"/>
                <w:color w:val="000000" w:themeColor="text1"/>
                <w:sz w:val="16"/>
                <w:szCs w:val="16"/>
                <w:lang w:val="en-GB"/>
              </w:rPr>
              <w:t>=</w:t>
            </w:r>
            <w:r w:rsidRPr="004A471E">
              <w:rPr>
                <w:rFonts w:ascii="Courier New" w:hAnsi="Courier New"/>
                <w:color w:val="000000" w:themeColor="text1"/>
                <w:sz w:val="16"/>
                <w:lang w:val="en-GB"/>
              </w:rPr>
              <w:t>"PT60S"</w:t>
            </w:r>
          </w:p>
          <w:p w14:paraId="1D19236D" w14:textId="6DFFF442" w:rsidR="000C6F8E" w:rsidRPr="004A471E" w:rsidRDefault="00077229" w:rsidP="00F72449">
            <w:pPr>
              <w:autoSpaceDE w:val="0"/>
              <w:autoSpaceDN w:val="0"/>
              <w:adjustRightInd w:val="0"/>
              <w:spacing w:after="0" w:line="240" w:lineRule="auto"/>
              <w:jc w:val="left"/>
              <w:rPr>
                <w:rFonts w:ascii="Courier New" w:hAnsi="Courier New"/>
                <w:color w:val="000000" w:themeColor="text1"/>
                <w:sz w:val="16"/>
                <w:lang w:val="fr-CH"/>
              </w:rPr>
            </w:pPr>
            <w:r w:rsidRPr="004A471E">
              <w:rPr>
                <w:rFonts w:ascii="Courier New" w:hAnsi="Courier New"/>
                <w:color w:val="000000" w:themeColor="text1"/>
                <w:sz w:val="16"/>
              </w:rPr>
              <w:t xml:space="preserve">               </w:t>
            </w:r>
            <w:r w:rsidR="000C6F8E" w:rsidRPr="004A471E">
              <w:rPr>
                <w:rFonts w:ascii="Courier New" w:hAnsi="Courier New"/>
                <w:color w:val="000000" w:themeColor="text1"/>
                <w:sz w:val="16"/>
                <w:lang w:val="fr-CH"/>
              </w:rPr>
              <w:t>duration</w:t>
            </w:r>
            <w:r w:rsidR="000C6F8E" w:rsidRPr="004A471E">
              <w:rPr>
                <w:rFonts w:ascii="Courier New" w:hAnsi="Courier New"/>
                <w:color w:val="000000" w:themeColor="text1"/>
                <w:sz w:val="20"/>
                <w:lang w:val="fr-CH"/>
              </w:rPr>
              <w:t>=</w:t>
            </w:r>
            <w:r w:rsidR="000C6F8E" w:rsidRPr="004A471E">
              <w:rPr>
                <w:rFonts w:ascii="Courier New" w:hAnsi="Courier New"/>
                <w:color w:val="000000" w:themeColor="text1"/>
                <w:sz w:val="16"/>
                <w:lang w:val="fr-CH"/>
              </w:rPr>
              <w:t>="</w:t>
            </w:r>
            <w:r w:rsidR="00DD7815" w:rsidRPr="004A471E">
              <w:rPr>
                <w:rFonts w:ascii="Courier New" w:hAnsi="Courier New"/>
                <w:color w:val="000000" w:themeColor="text1"/>
                <w:sz w:val="16"/>
                <w:lang w:val="fr-CH"/>
              </w:rPr>
              <w:t>0</w:t>
            </w:r>
            <w:r w:rsidR="000C6F8E" w:rsidRPr="004A471E">
              <w:rPr>
                <w:rFonts w:ascii="Courier New" w:hAnsi="Courier New"/>
                <w:color w:val="000000" w:themeColor="text1"/>
                <w:sz w:val="16"/>
                <w:lang w:val="fr-CH"/>
              </w:rPr>
              <w:t>"/&gt;</w:t>
            </w:r>
          </w:p>
          <w:p w14:paraId="6870CAB6" w14:textId="77777777" w:rsidR="000C6F8E" w:rsidRPr="004A471E" w:rsidRDefault="000C6F8E" w:rsidP="00F72449">
            <w:pPr>
              <w:autoSpaceDE w:val="0"/>
              <w:autoSpaceDN w:val="0"/>
              <w:adjustRightInd w:val="0"/>
              <w:spacing w:after="0" w:line="240" w:lineRule="auto"/>
              <w:jc w:val="left"/>
              <w:rPr>
                <w:rFonts w:ascii="Courier New" w:hAnsi="Courier New"/>
                <w:color w:val="000000" w:themeColor="text1"/>
                <w:sz w:val="16"/>
                <w:lang w:val="fr-CH"/>
              </w:rPr>
            </w:pPr>
            <w:r w:rsidRPr="004A471E">
              <w:rPr>
                <w:rFonts w:ascii="Courier New" w:hAnsi="Courier New"/>
                <w:color w:val="000000" w:themeColor="text1"/>
                <w:sz w:val="16"/>
                <w:lang w:val="fr-CH"/>
              </w:rPr>
              <w:t xml:space="preserve">      &lt;/EventStream&gt;</w:t>
            </w:r>
          </w:p>
          <w:p w14:paraId="4A1D9836" w14:textId="77777777" w:rsidR="000C6F8E" w:rsidRPr="004A471E" w:rsidRDefault="000C6F8E" w:rsidP="00F72449">
            <w:pPr>
              <w:widowControl/>
              <w:shd w:val="clear" w:color="auto" w:fill="E7E6E6" w:themeFill="background2"/>
              <w:spacing w:after="0"/>
              <w:rPr>
                <w:rFonts w:ascii="Courier New" w:hAnsi="Courier New"/>
                <w:color w:val="000000" w:themeColor="text1"/>
                <w:sz w:val="16"/>
                <w:lang w:val="fr-CH"/>
              </w:rPr>
            </w:pPr>
            <w:r w:rsidRPr="004A471E">
              <w:rPr>
                <w:rFonts w:ascii="Courier New" w:hAnsi="Courier New"/>
                <w:color w:val="000000" w:themeColor="text1"/>
                <w:sz w:val="16"/>
                <w:lang w:val="fr-CH"/>
              </w:rPr>
              <w:t>      &lt;BaseURL&gt;http://liveserver.com/live/live1/&lt;/BaseURL&gt;</w:t>
            </w:r>
          </w:p>
          <w:p w14:paraId="6C651F43" w14:textId="77777777" w:rsidR="000C6F8E" w:rsidRPr="004A471E" w:rsidRDefault="000C6F8E" w:rsidP="00F72449">
            <w:pPr>
              <w:widowControl/>
              <w:shd w:val="clear" w:color="auto" w:fill="E7E6E6" w:themeFill="background2"/>
              <w:spacing w:after="0"/>
              <w:rPr>
                <w:rFonts w:ascii="Courier New" w:hAnsi="Courier New"/>
                <w:color w:val="000000" w:themeColor="text1"/>
                <w:sz w:val="16"/>
                <w:lang w:val="en-GB"/>
              </w:rPr>
            </w:pPr>
            <w:r w:rsidRPr="004A471E">
              <w:rPr>
                <w:rFonts w:ascii="Courier New" w:hAnsi="Courier New"/>
                <w:color w:val="000000" w:themeColor="text1"/>
                <w:sz w:val="16"/>
                <w:lang w:val="fr-CH"/>
              </w:rPr>
              <w:t>      </w:t>
            </w:r>
            <w:r w:rsidRPr="004A471E">
              <w:rPr>
                <w:rFonts w:ascii="Courier New" w:hAnsi="Courier New"/>
                <w:color w:val="000000" w:themeColor="text1"/>
                <w:sz w:val="16"/>
                <w:lang w:val="en-GB"/>
              </w:rPr>
              <w:t>&lt;AdaptationSet</w:t>
            </w:r>
            <w:r w:rsidRPr="000B4134">
              <w:rPr>
                <w:rFonts w:ascii="Courier New" w:eastAsia="Times New Roman" w:hAnsi="Courier New" w:cs="Courier New"/>
                <w:color w:val="000000" w:themeColor="text1"/>
                <w:sz w:val="16"/>
                <w:szCs w:val="16"/>
                <w:lang w:val="en-GB"/>
              </w:rPr>
              <w:t> </w:t>
            </w:r>
            <w:r w:rsidRPr="004A471E">
              <w:rPr>
                <w:rFonts w:ascii="Courier New" w:hAnsi="Courier New"/>
                <w:color w:val="000000" w:themeColor="text1"/>
                <w:sz w:val="16"/>
                <w:lang w:val="en-GB"/>
              </w:rPr>
              <w:t>contentType</w:t>
            </w:r>
            <w:r w:rsidRPr="000B4134">
              <w:rPr>
                <w:rFonts w:ascii="Courier New" w:eastAsia="Times New Roman" w:hAnsi="Courier New" w:cs="Courier New"/>
                <w:color w:val="000000" w:themeColor="text1"/>
                <w:sz w:val="16"/>
                <w:szCs w:val="16"/>
                <w:lang w:val="en-GB"/>
              </w:rPr>
              <w:t>=</w:t>
            </w:r>
            <w:r w:rsidRPr="004A471E">
              <w:rPr>
                <w:rFonts w:ascii="Courier New" w:hAnsi="Courier New"/>
                <w:color w:val="000000" w:themeColor="text1"/>
                <w:sz w:val="16"/>
                <w:lang w:val="en-GB"/>
              </w:rPr>
              <w:t>"video"</w:t>
            </w:r>
            <w:r w:rsidRPr="000B4134">
              <w:rPr>
                <w:rFonts w:ascii="Courier New" w:eastAsia="Times New Roman" w:hAnsi="Courier New" w:cs="Courier New"/>
                <w:color w:val="000000" w:themeColor="text1"/>
                <w:sz w:val="16"/>
                <w:szCs w:val="16"/>
                <w:lang w:val="en-GB"/>
              </w:rPr>
              <w:t> </w:t>
            </w:r>
            <w:r w:rsidRPr="004A471E">
              <w:rPr>
                <w:rFonts w:ascii="Courier New" w:hAnsi="Courier New"/>
                <w:color w:val="000000" w:themeColor="text1"/>
                <w:sz w:val="16"/>
                <w:lang w:val="en-GB"/>
              </w:rPr>
              <w:t>maxHeight</w:t>
            </w:r>
            <w:r w:rsidRPr="000B4134">
              <w:rPr>
                <w:rFonts w:ascii="Courier New" w:eastAsia="Times New Roman" w:hAnsi="Courier New" w:cs="Courier New"/>
                <w:color w:val="000000" w:themeColor="text1"/>
                <w:sz w:val="16"/>
                <w:szCs w:val="16"/>
                <w:lang w:val="en-GB"/>
              </w:rPr>
              <w:t>=</w:t>
            </w:r>
            <w:r w:rsidRPr="004A471E">
              <w:rPr>
                <w:rFonts w:ascii="Courier New" w:hAnsi="Courier New"/>
                <w:color w:val="000000" w:themeColor="text1"/>
                <w:sz w:val="16"/>
                <w:lang w:val="en-GB"/>
              </w:rPr>
              <w:t>"1920"</w:t>
            </w:r>
            <w:r w:rsidRPr="000B4134">
              <w:rPr>
                <w:rFonts w:ascii="Courier New" w:eastAsia="Times New Roman" w:hAnsi="Courier New" w:cs="Courier New"/>
                <w:color w:val="000000" w:themeColor="text1"/>
                <w:sz w:val="16"/>
                <w:szCs w:val="16"/>
                <w:lang w:val="en-GB"/>
              </w:rPr>
              <w:t> </w:t>
            </w:r>
            <w:r w:rsidRPr="004A471E">
              <w:rPr>
                <w:rFonts w:ascii="Courier New" w:hAnsi="Courier New"/>
                <w:color w:val="000000" w:themeColor="text1"/>
                <w:sz w:val="16"/>
                <w:lang w:val="en-GB"/>
              </w:rPr>
              <w:t>maxWidth</w:t>
            </w:r>
            <w:r w:rsidRPr="000B4134">
              <w:rPr>
                <w:rFonts w:ascii="Courier New" w:eastAsia="Times New Roman" w:hAnsi="Courier New" w:cs="Courier New"/>
                <w:color w:val="000000" w:themeColor="text1"/>
                <w:sz w:val="16"/>
                <w:szCs w:val="16"/>
                <w:lang w:val="en-GB"/>
              </w:rPr>
              <w:t>=</w:t>
            </w:r>
            <w:r w:rsidRPr="004A471E">
              <w:rPr>
                <w:rFonts w:ascii="Courier New" w:hAnsi="Courier New"/>
                <w:color w:val="000000" w:themeColor="text1"/>
                <w:sz w:val="16"/>
                <w:lang w:val="en-GB"/>
              </w:rPr>
              <w:t>"1080"</w:t>
            </w:r>
          </w:p>
          <w:p w14:paraId="7E6D50C3" w14:textId="77777777" w:rsidR="000C6F8E" w:rsidRPr="004A471E" w:rsidRDefault="000C6F8E" w:rsidP="00F72449">
            <w:pPr>
              <w:widowControl/>
              <w:shd w:val="clear" w:color="auto" w:fill="E7E6E6" w:themeFill="background2"/>
              <w:spacing w:after="0"/>
              <w:rPr>
                <w:rFonts w:ascii="Courier New" w:hAnsi="Courier New"/>
                <w:color w:val="000000" w:themeColor="text1"/>
                <w:sz w:val="16"/>
                <w:lang w:val="en-GB"/>
              </w:rPr>
            </w:pPr>
            <w:r w:rsidRPr="000B4134">
              <w:rPr>
                <w:rFonts w:ascii="Courier New" w:eastAsia="Times New Roman" w:hAnsi="Courier New" w:cs="Courier New"/>
                <w:color w:val="000000" w:themeColor="text1"/>
                <w:sz w:val="16"/>
                <w:szCs w:val="16"/>
                <w:lang w:val="en-GB"/>
              </w:rPr>
              <w:t>          </w:t>
            </w:r>
            <w:r w:rsidRPr="004A471E">
              <w:rPr>
                <w:rFonts w:ascii="Courier New" w:hAnsi="Courier New"/>
                <w:color w:val="000000" w:themeColor="text1"/>
                <w:sz w:val="16"/>
                <w:lang w:val="en-GB"/>
              </w:rPr>
              <w:t>mimeType</w:t>
            </w:r>
            <w:r w:rsidRPr="000B4134">
              <w:rPr>
                <w:rFonts w:ascii="Courier New" w:eastAsia="Times New Roman" w:hAnsi="Courier New" w:cs="Courier New"/>
                <w:color w:val="000000" w:themeColor="text1"/>
                <w:sz w:val="16"/>
                <w:szCs w:val="16"/>
                <w:lang w:val="en-GB"/>
              </w:rPr>
              <w:t>=</w:t>
            </w:r>
            <w:r w:rsidRPr="004A471E">
              <w:rPr>
                <w:rFonts w:ascii="Courier New" w:hAnsi="Courier New"/>
                <w:color w:val="000000" w:themeColor="text1"/>
                <w:sz w:val="16"/>
                <w:lang w:val="en-GB"/>
              </w:rPr>
              <w:t>"video/mp4"</w:t>
            </w:r>
            <w:r w:rsidRPr="000B4134">
              <w:rPr>
                <w:rFonts w:ascii="Courier New" w:eastAsia="Times New Roman" w:hAnsi="Courier New" w:cs="Courier New"/>
                <w:color w:val="000000" w:themeColor="text1"/>
                <w:sz w:val="16"/>
                <w:szCs w:val="16"/>
                <w:lang w:val="en-GB"/>
              </w:rPr>
              <w:t> </w:t>
            </w:r>
            <w:r w:rsidRPr="004A471E">
              <w:rPr>
                <w:rFonts w:ascii="Courier New" w:hAnsi="Courier New"/>
                <w:color w:val="000000" w:themeColor="text1"/>
                <w:sz w:val="16"/>
                <w:lang w:val="en-GB"/>
              </w:rPr>
              <w:t>par</w:t>
            </w:r>
            <w:r w:rsidRPr="000B4134">
              <w:rPr>
                <w:rFonts w:ascii="Courier New" w:eastAsia="Times New Roman" w:hAnsi="Courier New" w:cs="Courier New"/>
                <w:color w:val="000000" w:themeColor="text1"/>
                <w:sz w:val="16"/>
                <w:szCs w:val="16"/>
                <w:lang w:val="en-GB"/>
              </w:rPr>
              <w:t>=</w:t>
            </w:r>
            <w:r w:rsidRPr="004A471E">
              <w:rPr>
                <w:rFonts w:ascii="Courier New" w:hAnsi="Courier New"/>
                <w:color w:val="000000" w:themeColor="text1"/>
                <w:sz w:val="16"/>
                <w:lang w:val="en-GB"/>
              </w:rPr>
              <w:t>"16:9"</w:t>
            </w:r>
            <w:r w:rsidRPr="000B4134">
              <w:rPr>
                <w:rFonts w:ascii="Courier New" w:eastAsia="Times New Roman" w:hAnsi="Courier New" w:cs="Courier New"/>
                <w:color w:val="000000" w:themeColor="text1"/>
                <w:sz w:val="16"/>
                <w:szCs w:val="16"/>
                <w:lang w:val="en-GB"/>
              </w:rPr>
              <w:t> </w:t>
            </w:r>
            <w:r w:rsidRPr="004A471E">
              <w:rPr>
                <w:rFonts w:ascii="Courier New" w:hAnsi="Courier New"/>
                <w:color w:val="000000" w:themeColor="text1"/>
                <w:sz w:val="16"/>
                <w:lang w:val="en-GB"/>
              </w:rPr>
              <w:t>segmentAlignment</w:t>
            </w:r>
            <w:r w:rsidRPr="000B4134">
              <w:rPr>
                <w:rFonts w:ascii="Courier New" w:eastAsia="Times New Roman" w:hAnsi="Courier New" w:cs="Courier New"/>
                <w:color w:val="000000" w:themeColor="text1"/>
                <w:sz w:val="16"/>
                <w:szCs w:val="16"/>
                <w:lang w:val="en-GB"/>
              </w:rPr>
              <w:t>=</w:t>
            </w:r>
            <w:r w:rsidRPr="004A471E">
              <w:rPr>
                <w:rFonts w:ascii="Courier New" w:hAnsi="Courier New"/>
                <w:color w:val="000000" w:themeColor="text1"/>
                <w:sz w:val="16"/>
                <w:lang w:val="en-GB"/>
              </w:rPr>
              <w:t>"true"</w:t>
            </w:r>
            <w:r w:rsidRPr="000B4134">
              <w:rPr>
                <w:rFonts w:ascii="Courier New" w:eastAsia="Times New Roman" w:hAnsi="Courier New" w:cs="Courier New"/>
                <w:color w:val="000000" w:themeColor="text1"/>
                <w:sz w:val="16"/>
                <w:szCs w:val="16"/>
                <w:lang w:val="en-GB"/>
              </w:rPr>
              <w:t> </w:t>
            </w:r>
            <w:r w:rsidRPr="004A471E">
              <w:rPr>
                <w:rFonts w:ascii="Courier New" w:hAnsi="Courier New"/>
                <w:color w:val="000000" w:themeColor="text1"/>
                <w:sz w:val="16"/>
                <w:lang w:val="en-GB"/>
              </w:rPr>
              <w:t>startWithSAP</w:t>
            </w:r>
            <w:r w:rsidRPr="000B4134">
              <w:rPr>
                <w:rFonts w:ascii="Courier New" w:eastAsia="Times New Roman" w:hAnsi="Courier New" w:cs="Courier New"/>
                <w:color w:val="000000" w:themeColor="text1"/>
                <w:sz w:val="16"/>
                <w:szCs w:val="16"/>
                <w:lang w:val="en-GB"/>
              </w:rPr>
              <w:t>=</w:t>
            </w:r>
            <w:r w:rsidRPr="004A471E">
              <w:rPr>
                <w:rFonts w:ascii="Courier New" w:hAnsi="Courier New"/>
                <w:color w:val="000000" w:themeColor="text1"/>
                <w:sz w:val="16"/>
                <w:lang w:val="en-GB"/>
              </w:rPr>
              <w:t>"1"&gt;</w:t>
            </w:r>
          </w:p>
          <w:p w14:paraId="42C039C2" w14:textId="77777777" w:rsidR="000C6F8E" w:rsidRPr="004A471E" w:rsidRDefault="000C6F8E" w:rsidP="00F72449">
            <w:pPr>
              <w:widowControl/>
              <w:shd w:val="clear" w:color="auto" w:fill="E7E6E6" w:themeFill="background2"/>
              <w:spacing w:after="0"/>
              <w:rPr>
                <w:rFonts w:ascii="Courier New" w:hAnsi="Courier New"/>
                <w:color w:val="000000" w:themeColor="text1"/>
                <w:sz w:val="16"/>
                <w:lang w:val="en-GB"/>
              </w:rPr>
            </w:pPr>
            <w:r w:rsidRPr="000B4134">
              <w:rPr>
                <w:rFonts w:ascii="Courier New" w:eastAsia="Times New Roman" w:hAnsi="Courier New" w:cs="Courier New"/>
                <w:color w:val="000000" w:themeColor="text1"/>
                <w:sz w:val="16"/>
                <w:szCs w:val="16"/>
                <w:lang w:val="en-GB"/>
              </w:rPr>
              <w:t>         </w:t>
            </w:r>
            <w:r w:rsidRPr="004A471E">
              <w:rPr>
                <w:rFonts w:ascii="Courier New" w:hAnsi="Courier New"/>
                <w:color w:val="000000" w:themeColor="text1"/>
                <w:sz w:val="16"/>
                <w:lang w:val="en-GB"/>
              </w:rPr>
              <w:t>&lt;SegmentTemplate</w:t>
            </w:r>
            <w:r w:rsidRPr="000B4134">
              <w:rPr>
                <w:rFonts w:ascii="Courier New" w:eastAsia="Times New Roman" w:hAnsi="Courier New" w:cs="Courier New"/>
                <w:color w:val="000000" w:themeColor="text1"/>
                <w:sz w:val="16"/>
                <w:szCs w:val="16"/>
                <w:lang w:val="en-GB"/>
              </w:rPr>
              <w:t> </w:t>
            </w:r>
            <w:r w:rsidRPr="004A471E">
              <w:rPr>
                <w:rFonts w:ascii="Courier New" w:hAnsi="Courier New"/>
                <w:color w:val="000000" w:themeColor="text1"/>
                <w:sz w:val="16"/>
                <w:lang w:val="en-GB"/>
              </w:rPr>
              <w:t>duration</w:t>
            </w:r>
            <w:r w:rsidRPr="000B4134">
              <w:rPr>
                <w:rFonts w:ascii="Courier New" w:eastAsia="Times New Roman" w:hAnsi="Courier New" w:cs="Courier New"/>
                <w:color w:val="000000" w:themeColor="text1"/>
                <w:sz w:val="16"/>
                <w:szCs w:val="16"/>
                <w:lang w:val="en-GB"/>
              </w:rPr>
              <w:t>=</w:t>
            </w:r>
            <w:r w:rsidRPr="004A471E">
              <w:rPr>
                <w:rFonts w:ascii="Courier New" w:hAnsi="Courier New"/>
                <w:color w:val="000000" w:themeColor="text1"/>
                <w:sz w:val="16"/>
                <w:lang w:val="en-GB"/>
              </w:rPr>
              <w:t>"2"</w:t>
            </w:r>
            <w:r w:rsidRPr="000B4134">
              <w:rPr>
                <w:rFonts w:ascii="Courier New" w:eastAsia="Times New Roman" w:hAnsi="Courier New" w:cs="Courier New"/>
                <w:color w:val="000000" w:themeColor="text1"/>
                <w:sz w:val="16"/>
                <w:szCs w:val="16"/>
                <w:lang w:val="en-GB"/>
              </w:rPr>
              <w:t> </w:t>
            </w:r>
            <w:r w:rsidRPr="004A471E">
              <w:rPr>
                <w:rFonts w:ascii="Courier New" w:hAnsi="Courier New"/>
                <w:color w:val="000000" w:themeColor="text1"/>
                <w:sz w:val="16"/>
                <w:lang w:val="en-GB"/>
              </w:rPr>
              <w:t>initialization</w:t>
            </w:r>
            <w:r w:rsidRPr="000B4134">
              <w:rPr>
                <w:rFonts w:ascii="Courier New" w:eastAsia="Times New Roman" w:hAnsi="Courier New" w:cs="Courier New"/>
                <w:color w:val="000000" w:themeColor="text1"/>
                <w:sz w:val="16"/>
                <w:szCs w:val="16"/>
                <w:lang w:val="en-GB"/>
              </w:rPr>
              <w:t>=</w:t>
            </w:r>
            <w:r w:rsidRPr="004A471E">
              <w:rPr>
                <w:rFonts w:ascii="Courier New" w:hAnsi="Courier New"/>
                <w:color w:val="000000" w:themeColor="text1"/>
                <w:sz w:val="16"/>
                <w:lang w:val="en-GB"/>
              </w:rPr>
              <w:t>"$RepresentationID$/init.mp4"</w:t>
            </w:r>
            <w:r w:rsidRPr="000B4134">
              <w:rPr>
                <w:rFonts w:ascii="Courier New" w:eastAsia="Times New Roman" w:hAnsi="Courier New" w:cs="Courier New"/>
                <w:color w:val="000000" w:themeColor="text1"/>
                <w:sz w:val="16"/>
                <w:szCs w:val="16"/>
                <w:lang w:val="en-GB"/>
              </w:rPr>
              <w:t> </w:t>
            </w:r>
          </w:p>
          <w:p w14:paraId="63749720" w14:textId="77777777" w:rsidR="000C6F8E" w:rsidRPr="004A471E" w:rsidRDefault="000C6F8E" w:rsidP="00F72449">
            <w:pPr>
              <w:widowControl/>
              <w:shd w:val="clear" w:color="auto" w:fill="E7E6E6" w:themeFill="background2"/>
              <w:spacing w:after="0"/>
              <w:rPr>
                <w:rFonts w:ascii="Courier New" w:hAnsi="Courier New"/>
                <w:color w:val="000000" w:themeColor="text1"/>
                <w:sz w:val="16"/>
                <w:lang w:val="en-GB"/>
              </w:rPr>
            </w:pPr>
            <w:r w:rsidRPr="000B4134">
              <w:rPr>
                <w:rFonts w:ascii="Courier New" w:eastAsia="Times New Roman" w:hAnsi="Courier New" w:cs="Courier New"/>
                <w:color w:val="000000" w:themeColor="text1"/>
                <w:sz w:val="16"/>
                <w:szCs w:val="16"/>
                <w:lang w:val="en-GB"/>
              </w:rPr>
              <w:t>            </w:t>
            </w:r>
            <w:r w:rsidRPr="004A471E">
              <w:rPr>
                <w:rFonts w:ascii="Courier New" w:hAnsi="Courier New"/>
                <w:color w:val="000000" w:themeColor="text1"/>
                <w:sz w:val="16"/>
                <w:lang w:val="en-GB"/>
              </w:rPr>
              <w:t>media</w:t>
            </w:r>
            <w:r w:rsidRPr="000B4134">
              <w:rPr>
                <w:rFonts w:ascii="Courier New" w:eastAsia="Times New Roman" w:hAnsi="Courier New" w:cs="Courier New"/>
                <w:color w:val="000000" w:themeColor="text1"/>
                <w:sz w:val="16"/>
                <w:szCs w:val="16"/>
                <w:lang w:val="en-GB"/>
              </w:rPr>
              <w:t>=</w:t>
            </w:r>
            <w:r w:rsidRPr="004A471E">
              <w:rPr>
                <w:rFonts w:ascii="Courier New" w:hAnsi="Courier New"/>
                <w:color w:val="000000" w:themeColor="text1"/>
                <w:sz w:val="16"/>
                <w:lang w:val="en-GB"/>
              </w:rPr>
              <w:t>"$RepresentationID$/$Number$.m4s"</w:t>
            </w:r>
            <w:r w:rsidRPr="000B4134">
              <w:rPr>
                <w:rFonts w:ascii="Courier New" w:eastAsia="Times New Roman" w:hAnsi="Courier New" w:cs="Courier New"/>
                <w:color w:val="000000" w:themeColor="text1"/>
                <w:sz w:val="16"/>
                <w:szCs w:val="16"/>
                <w:lang w:val="en-GB"/>
              </w:rPr>
              <w:t> </w:t>
            </w:r>
            <w:r w:rsidRPr="004A471E">
              <w:rPr>
                <w:rFonts w:ascii="Courier New" w:hAnsi="Courier New"/>
                <w:color w:val="000000" w:themeColor="text1"/>
                <w:sz w:val="16"/>
                <w:lang w:val="en-GB"/>
              </w:rPr>
              <w:t>startNumber</w:t>
            </w:r>
            <w:r w:rsidRPr="000B4134">
              <w:rPr>
                <w:rFonts w:ascii="Courier New" w:eastAsia="Times New Roman" w:hAnsi="Courier New" w:cs="Courier New"/>
                <w:color w:val="000000" w:themeColor="text1"/>
                <w:sz w:val="16"/>
                <w:szCs w:val="16"/>
                <w:lang w:val="en-GB"/>
              </w:rPr>
              <w:t>=</w:t>
            </w:r>
            <w:r w:rsidRPr="004A471E">
              <w:rPr>
                <w:rFonts w:ascii="Courier New" w:hAnsi="Courier New"/>
                <w:color w:val="000000" w:themeColor="text1"/>
                <w:sz w:val="16"/>
                <w:lang w:val="en-GB"/>
              </w:rPr>
              <w:t>"0"</w:t>
            </w:r>
            <w:r w:rsidRPr="000B4134">
              <w:rPr>
                <w:rFonts w:ascii="Courier New" w:eastAsia="Times New Roman" w:hAnsi="Courier New" w:cs="Courier New"/>
                <w:color w:val="000000" w:themeColor="text1"/>
                <w:sz w:val="16"/>
                <w:szCs w:val="16"/>
                <w:lang w:val="en-GB"/>
              </w:rPr>
              <w:t> </w:t>
            </w:r>
            <w:r w:rsidRPr="004A471E">
              <w:rPr>
                <w:rFonts w:ascii="Courier New" w:hAnsi="Courier New"/>
                <w:color w:val="000000" w:themeColor="text1"/>
                <w:sz w:val="16"/>
                <w:lang w:val="en-GB"/>
              </w:rPr>
              <w:t>/&gt;</w:t>
            </w:r>
          </w:p>
          <w:p w14:paraId="0AD683B1" w14:textId="77777777" w:rsidR="000C6F8E" w:rsidRPr="004A471E" w:rsidRDefault="000C6F8E" w:rsidP="00F72449">
            <w:pPr>
              <w:widowControl/>
              <w:shd w:val="clear" w:color="auto" w:fill="E7E6E6" w:themeFill="background2"/>
              <w:spacing w:after="0"/>
              <w:rPr>
                <w:rFonts w:ascii="Courier New" w:hAnsi="Courier New"/>
                <w:color w:val="000000" w:themeColor="text1"/>
                <w:sz w:val="16"/>
                <w:lang w:val="en-GB"/>
              </w:rPr>
            </w:pPr>
            <w:r w:rsidRPr="000B4134">
              <w:rPr>
                <w:rFonts w:ascii="Courier New" w:eastAsia="Times New Roman" w:hAnsi="Courier New" w:cs="Courier New"/>
                <w:color w:val="000000" w:themeColor="text1"/>
                <w:sz w:val="16"/>
                <w:szCs w:val="16"/>
                <w:lang w:val="en-GB"/>
              </w:rPr>
              <w:t>         </w:t>
            </w:r>
            <w:r w:rsidRPr="004A471E">
              <w:rPr>
                <w:rFonts w:ascii="Courier New" w:hAnsi="Courier New"/>
                <w:color w:val="000000" w:themeColor="text1"/>
                <w:sz w:val="16"/>
                <w:lang w:val="en-GB"/>
              </w:rPr>
              <w:t>&lt;Representation</w:t>
            </w:r>
            <w:r w:rsidRPr="000B4134">
              <w:rPr>
                <w:rFonts w:ascii="Courier New" w:eastAsia="Times New Roman" w:hAnsi="Courier New" w:cs="Courier New"/>
                <w:color w:val="000000" w:themeColor="text1"/>
                <w:sz w:val="16"/>
                <w:szCs w:val="16"/>
                <w:lang w:val="en-GB"/>
              </w:rPr>
              <w:t> </w:t>
            </w:r>
            <w:r w:rsidRPr="004A471E">
              <w:rPr>
                <w:rFonts w:ascii="Courier New" w:hAnsi="Courier New"/>
                <w:color w:val="000000" w:themeColor="text1"/>
                <w:sz w:val="16"/>
                <w:lang w:val="en-GB"/>
              </w:rPr>
              <w:t>id</w:t>
            </w:r>
            <w:r w:rsidRPr="000B4134">
              <w:rPr>
                <w:rFonts w:ascii="Courier New" w:eastAsia="Times New Roman" w:hAnsi="Courier New" w:cs="Courier New"/>
                <w:color w:val="000000" w:themeColor="text1"/>
                <w:sz w:val="16"/>
                <w:szCs w:val="16"/>
                <w:lang w:val="en-GB"/>
              </w:rPr>
              <w:t>=</w:t>
            </w:r>
            <w:r w:rsidRPr="004A471E">
              <w:rPr>
                <w:rFonts w:ascii="Courier New" w:hAnsi="Courier New"/>
                <w:color w:val="000000" w:themeColor="text1"/>
                <w:sz w:val="16"/>
                <w:lang w:val="en-GB"/>
              </w:rPr>
              <w:t>"V300"</w:t>
            </w:r>
            <w:r w:rsidRPr="000B4134">
              <w:rPr>
                <w:rFonts w:ascii="Courier New" w:eastAsia="Times New Roman" w:hAnsi="Courier New" w:cs="Courier New"/>
                <w:color w:val="000000" w:themeColor="text1"/>
                <w:sz w:val="16"/>
                <w:szCs w:val="16"/>
                <w:lang w:val="en-GB"/>
              </w:rPr>
              <w:t> </w:t>
            </w:r>
            <w:r w:rsidRPr="004A471E">
              <w:rPr>
                <w:rFonts w:ascii="Courier New" w:hAnsi="Courier New"/>
                <w:color w:val="000000" w:themeColor="text1"/>
                <w:sz w:val="16"/>
                <w:lang w:val="en-GB"/>
              </w:rPr>
              <w:t>bandwidth</w:t>
            </w:r>
            <w:r w:rsidRPr="000B4134">
              <w:rPr>
                <w:rFonts w:ascii="Courier New" w:eastAsia="Times New Roman" w:hAnsi="Courier New" w:cs="Courier New"/>
                <w:color w:val="000000" w:themeColor="text1"/>
                <w:sz w:val="16"/>
                <w:szCs w:val="16"/>
                <w:lang w:val="en-GB"/>
              </w:rPr>
              <w:t>=</w:t>
            </w:r>
            <w:r w:rsidRPr="004A471E">
              <w:rPr>
                <w:rFonts w:ascii="Courier New" w:hAnsi="Courier New"/>
                <w:color w:val="000000" w:themeColor="text1"/>
                <w:sz w:val="16"/>
                <w:lang w:val="en-GB"/>
              </w:rPr>
              <w:t>"300000"</w:t>
            </w:r>
            <w:r w:rsidRPr="000B4134">
              <w:rPr>
                <w:rFonts w:ascii="Courier New" w:eastAsia="Times New Roman" w:hAnsi="Courier New" w:cs="Courier New"/>
                <w:color w:val="000000" w:themeColor="text1"/>
                <w:sz w:val="16"/>
                <w:szCs w:val="16"/>
                <w:lang w:val="en-GB"/>
              </w:rPr>
              <w:t> </w:t>
            </w:r>
            <w:r w:rsidRPr="004A471E">
              <w:rPr>
                <w:rFonts w:ascii="Courier New" w:hAnsi="Courier New"/>
                <w:color w:val="000000" w:themeColor="text1"/>
                <w:sz w:val="16"/>
                <w:lang w:val="en-GB"/>
              </w:rPr>
              <w:t>codecs</w:t>
            </w:r>
            <w:r w:rsidRPr="000B4134">
              <w:rPr>
                <w:rFonts w:ascii="Courier New" w:eastAsia="Times New Roman" w:hAnsi="Courier New" w:cs="Courier New"/>
                <w:color w:val="000000" w:themeColor="text1"/>
                <w:sz w:val="16"/>
                <w:szCs w:val="16"/>
                <w:lang w:val="en-GB"/>
              </w:rPr>
              <w:t>=</w:t>
            </w:r>
            <w:r w:rsidRPr="004A471E">
              <w:rPr>
                <w:rFonts w:ascii="Courier New" w:hAnsi="Courier New"/>
                <w:color w:val="000000" w:themeColor="text1"/>
                <w:sz w:val="16"/>
                <w:lang w:val="en-GB"/>
              </w:rPr>
              <w:t>"avc1.64001e"</w:t>
            </w:r>
          </w:p>
          <w:p w14:paraId="6286C157" w14:textId="77777777" w:rsidR="000C6F8E" w:rsidRPr="004A471E" w:rsidRDefault="000C6F8E" w:rsidP="00F72449">
            <w:pPr>
              <w:widowControl/>
              <w:shd w:val="clear" w:color="auto" w:fill="E7E6E6" w:themeFill="background2"/>
              <w:spacing w:after="0"/>
              <w:rPr>
                <w:rFonts w:ascii="Courier New" w:hAnsi="Courier New"/>
                <w:color w:val="000000" w:themeColor="text1"/>
                <w:sz w:val="16"/>
                <w:lang w:val="en-GB"/>
              </w:rPr>
            </w:pPr>
            <w:r w:rsidRPr="000B4134">
              <w:rPr>
                <w:rFonts w:ascii="Courier New" w:eastAsia="Times New Roman" w:hAnsi="Courier New" w:cs="Courier New"/>
                <w:color w:val="000000" w:themeColor="text1"/>
                <w:sz w:val="16"/>
                <w:szCs w:val="16"/>
                <w:lang w:val="en-GB"/>
              </w:rPr>
              <w:t>            </w:t>
            </w:r>
            <w:r w:rsidRPr="004A471E">
              <w:rPr>
                <w:rFonts w:ascii="Courier New" w:hAnsi="Courier New"/>
                <w:color w:val="000000" w:themeColor="text1"/>
                <w:sz w:val="16"/>
                <w:lang w:val="en-GB"/>
              </w:rPr>
              <w:t>frameRate</w:t>
            </w:r>
            <w:r w:rsidRPr="000B4134">
              <w:rPr>
                <w:rFonts w:ascii="Courier New" w:eastAsia="Times New Roman" w:hAnsi="Courier New" w:cs="Courier New"/>
                <w:color w:val="000000" w:themeColor="text1"/>
                <w:sz w:val="16"/>
                <w:szCs w:val="16"/>
                <w:lang w:val="en-GB"/>
              </w:rPr>
              <w:t>=</w:t>
            </w:r>
            <w:r w:rsidRPr="004A471E">
              <w:rPr>
                <w:rFonts w:ascii="Courier New" w:hAnsi="Courier New"/>
                <w:color w:val="000000" w:themeColor="text1"/>
                <w:sz w:val="16"/>
                <w:lang w:val="en-GB"/>
              </w:rPr>
              <w:t>"60/2"</w:t>
            </w:r>
            <w:r w:rsidRPr="000B4134">
              <w:rPr>
                <w:rFonts w:ascii="Courier New" w:eastAsia="Times New Roman" w:hAnsi="Courier New" w:cs="Courier New"/>
                <w:color w:val="000000" w:themeColor="text1"/>
                <w:sz w:val="16"/>
                <w:szCs w:val="16"/>
                <w:lang w:val="en-GB"/>
              </w:rPr>
              <w:t> </w:t>
            </w:r>
            <w:r w:rsidRPr="004A471E">
              <w:rPr>
                <w:rFonts w:ascii="Courier New" w:hAnsi="Courier New"/>
                <w:color w:val="000000" w:themeColor="text1"/>
                <w:sz w:val="16"/>
                <w:lang w:val="en-GB"/>
              </w:rPr>
              <w:t>/&gt;</w:t>
            </w:r>
          </w:p>
          <w:p w14:paraId="66B40E9B" w14:textId="77777777" w:rsidR="000C6F8E" w:rsidRPr="004A471E" w:rsidRDefault="000C6F8E" w:rsidP="00F72449">
            <w:pPr>
              <w:widowControl/>
              <w:shd w:val="clear" w:color="auto" w:fill="E7E6E6" w:themeFill="background2"/>
              <w:spacing w:after="0"/>
              <w:rPr>
                <w:rFonts w:ascii="Courier New" w:hAnsi="Courier New"/>
                <w:color w:val="000000" w:themeColor="text1"/>
                <w:sz w:val="16"/>
                <w:lang w:val="en-GB"/>
              </w:rPr>
            </w:pPr>
            <w:r w:rsidRPr="000B4134">
              <w:rPr>
                <w:rFonts w:ascii="Courier New" w:eastAsia="Times New Roman" w:hAnsi="Courier New" w:cs="Courier New"/>
                <w:color w:val="000000" w:themeColor="text1"/>
                <w:sz w:val="16"/>
                <w:szCs w:val="16"/>
                <w:lang w:val="en-GB"/>
              </w:rPr>
              <w:t>         </w:t>
            </w:r>
            <w:r w:rsidRPr="004A471E">
              <w:rPr>
                <w:rFonts w:ascii="Courier New" w:hAnsi="Courier New"/>
                <w:color w:val="000000" w:themeColor="text1"/>
                <w:sz w:val="16"/>
                <w:lang w:val="en-GB"/>
              </w:rPr>
              <w:t>&lt;Representation</w:t>
            </w:r>
            <w:r w:rsidRPr="000B4134">
              <w:rPr>
                <w:rFonts w:ascii="Courier New" w:eastAsia="Times New Roman" w:hAnsi="Courier New" w:cs="Courier New"/>
                <w:color w:val="000000" w:themeColor="text1"/>
                <w:sz w:val="16"/>
                <w:szCs w:val="16"/>
                <w:lang w:val="en-GB"/>
              </w:rPr>
              <w:t> </w:t>
            </w:r>
            <w:r w:rsidRPr="004A471E">
              <w:rPr>
                <w:rFonts w:ascii="Courier New" w:hAnsi="Courier New"/>
                <w:color w:val="000000" w:themeColor="text1"/>
                <w:sz w:val="16"/>
                <w:lang w:val="en-GB"/>
              </w:rPr>
              <w:t>id</w:t>
            </w:r>
            <w:r w:rsidRPr="000B4134">
              <w:rPr>
                <w:rFonts w:ascii="Courier New" w:eastAsia="Times New Roman" w:hAnsi="Courier New" w:cs="Courier New"/>
                <w:color w:val="000000" w:themeColor="text1"/>
                <w:sz w:val="16"/>
                <w:szCs w:val="16"/>
                <w:lang w:val="en-GB"/>
              </w:rPr>
              <w:t>=</w:t>
            </w:r>
            <w:r w:rsidRPr="004A471E">
              <w:rPr>
                <w:rFonts w:ascii="Courier New" w:hAnsi="Courier New"/>
                <w:color w:val="000000" w:themeColor="text1"/>
                <w:sz w:val="16"/>
                <w:lang w:val="en-GB"/>
              </w:rPr>
              <w:t>"V600"</w:t>
            </w:r>
            <w:r w:rsidRPr="000B4134">
              <w:rPr>
                <w:rFonts w:ascii="Courier New" w:eastAsia="Times New Roman" w:hAnsi="Courier New" w:cs="Courier New"/>
                <w:color w:val="000000" w:themeColor="text1"/>
                <w:sz w:val="16"/>
                <w:szCs w:val="16"/>
                <w:lang w:val="en-GB"/>
              </w:rPr>
              <w:t> </w:t>
            </w:r>
            <w:r w:rsidRPr="004A471E">
              <w:rPr>
                <w:rFonts w:ascii="Courier New" w:hAnsi="Courier New"/>
                <w:color w:val="000000" w:themeColor="text1"/>
                <w:sz w:val="16"/>
                <w:lang w:val="en-GB"/>
              </w:rPr>
              <w:t>bandwidth</w:t>
            </w:r>
            <w:r w:rsidRPr="000B4134">
              <w:rPr>
                <w:rFonts w:ascii="Courier New" w:eastAsia="Times New Roman" w:hAnsi="Courier New" w:cs="Courier New"/>
                <w:color w:val="000000" w:themeColor="text1"/>
                <w:sz w:val="16"/>
                <w:szCs w:val="16"/>
                <w:lang w:val="en-GB"/>
              </w:rPr>
              <w:t>=</w:t>
            </w:r>
            <w:r w:rsidRPr="004A471E">
              <w:rPr>
                <w:rFonts w:ascii="Courier New" w:hAnsi="Courier New"/>
                <w:color w:val="000000" w:themeColor="text1"/>
                <w:sz w:val="16"/>
                <w:lang w:val="en-GB"/>
              </w:rPr>
              <w:t>"600000"</w:t>
            </w:r>
            <w:r w:rsidRPr="000B4134">
              <w:rPr>
                <w:rFonts w:ascii="Courier New" w:eastAsia="Times New Roman" w:hAnsi="Courier New" w:cs="Courier New"/>
                <w:color w:val="000000" w:themeColor="text1"/>
                <w:sz w:val="16"/>
                <w:szCs w:val="16"/>
                <w:lang w:val="en-GB"/>
              </w:rPr>
              <w:t> </w:t>
            </w:r>
            <w:r w:rsidRPr="004A471E">
              <w:rPr>
                <w:rFonts w:ascii="Courier New" w:hAnsi="Courier New"/>
                <w:color w:val="000000" w:themeColor="text1"/>
                <w:sz w:val="16"/>
                <w:lang w:val="en-GB"/>
              </w:rPr>
              <w:t>codecs</w:t>
            </w:r>
            <w:r w:rsidRPr="000B4134">
              <w:rPr>
                <w:rFonts w:ascii="Courier New" w:eastAsia="Times New Roman" w:hAnsi="Courier New" w:cs="Courier New"/>
                <w:color w:val="000000" w:themeColor="text1"/>
                <w:sz w:val="16"/>
                <w:szCs w:val="16"/>
                <w:lang w:val="en-GB"/>
              </w:rPr>
              <w:t>=</w:t>
            </w:r>
            <w:r w:rsidRPr="004A471E">
              <w:rPr>
                <w:rFonts w:ascii="Courier New" w:hAnsi="Courier New"/>
                <w:color w:val="000000" w:themeColor="text1"/>
                <w:sz w:val="16"/>
                <w:lang w:val="en-GB"/>
              </w:rPr>
              <w:t>"avc1.64001e"</w:t>
            </w:r>
          </w:p>
          <w:p w14:paraId="24A12EA5" w14:textId="77777777" w:rsidR="000C6F8E" w:rsidRPr="004A471E" w:rsidRDefault="000C6F8E" w:rsidP="00F72449">
            <w:pPr>
              <w:widowControl/>
              <w:shd w:val="clear" w:color="auto" w:fill="E7E6E6" w:themeFill="background2"/>
              <w:spacing w:after="0"/>
              <w:rPr>
                <w:rFonts w:ascii="Courier New" w:hAnsi="Courier New"/>
                <w:color w:val="000000" w:themeColor="text1"/>
                <w:sz w:val="16"/>
                <w:lang w:val="en-GB"/>
              </w:rPr>
            </w:pPr>
            <w:r w:rsidRPr="000B4134">
              <w:rPr>
                <w:rFonts w:ascii="Courier New" w:eastAsia="Times New Roman" w:hAnsi="Courier New" w:cs="Courier New"/>
                <w:color w:val="000000" w:themeColor="text1"/>
                <w:sz w:val="16"/>
                <w:szCs w:val="16"/>
                <w:lang w:val="en-GB"/>
              </w:rPr>
              <w:t>            </w:t>
            </w:r>
            <w:r w:rsidRPr="004A471E">
              <w:rPr>
                <w:rFonts w:ascii="Courier New" w:hAnsi="Courier New"/>
                <w:color w:val="000000" w:themeColor="text1"/>
                <w:sz w:val="16"/>
                <w:lang w:val="en-GB"/>
              </w:rPr>
              <w:t>frameRate</w:t>
            </w:r>
            <w:r w:rsidRPr="000B4134">
              <w:rPr>
                <w:rFonts w:ascii="Courier New" w:eastAsia="Times New Roman" w:hAnsi="Courier New" w:cs="Courier New"/>
                <w:color w:val="000000" w:themeColor="text1"/>
                <w:sz w:val="16"/>
                <w:szCs w:val="16"/>
                <w:lang w:val="en-GB"/>
              </w:rPr>
              <w:t>=</w:t>
            </w:r>
            <w:r w:rsidRPr="004A471E">
              <w:rPr>
                <w:rFonts w:ascii="Courier New" w:hAnsi="Courier New"/>
                <w:color w:val="000000" w:themeColor="text1"/>
                <w:sz w:val="16"/>
                <w:lang w:val="en-GB"/>
              </w:rPr>
              <w:t>"60/2"</w:t>
            </w:r>
            <w:r w:rsidRPr="000B4134">
              <w:rPr>
                <w:rFonts w:ascii="Courier New" w:eastAsia="Times New Roman" w:hAnsi="Courier New" w:cs="Courier New"/>
                <w:color w:val="000000" w:themeColor="text1"/>
                <w:sz w:val="16"/>
                <w:szCs w:val="16"/>
                <w:lang w:val="en-GB"/>
              </w:rPr>
              <w:t> </w:t>
            </w:r>
            <w:r w:rsidRPr="004A471E">
              <w:rPr>
                <w:rFonts w:ascii="Courier New" w:hAnsi="Courier New"/>
                <w:color w:val="000000" w:themeColor="text1"/>
                <w:sz w:val="16"/>
                <w:lang w:val="en-GB"/>
              </w:rPr>
              <w:t>/&gt;</w:t>
            </w:r>
          </w:p>
          <w:p w14:paraId="56873DB7" w14:textId="77777777" w:rsidR="000C6F8E" w:rsidRPr="004A471E" w:rsidRDefault="000C6F8E" w:rsidP="00F72449">
            <w:pPr>
              <w:widowControl/>
              <w:shd w:val="clear" w:color="auto" w:fill="E7E6E6" w:themeFill="background2"/>
              <w:spacing w:after="0"/>
              <w:rPr>
                <w:rFonts w:ascii="Courier New" w:hAnsi="Courier New"/>
                <w:color w:val="000000" w:themeColor="text1"/>
                <w:sz w:val="16"/>
                <w:lang w:val="en-GB"/>
              </w:rPr>
            </w:pPr>
            <w:r w:rsidRPr="000B4134">
              <w:rPr>
                <w:rFonts w:ascii="Courier New" w:eastAsia="Times New Roman" w:hAnsi="Courier New" w:cs="Courier New"/>
                <w:color w:val="000000" w:themeColor="text1"/>
                <w:sz w:val="16"/>
                <w:szCs w:val="16"/>
                <w:lang w:val="en-GB"/>
              </w:rPr>
              <w:t>      </w:t>
            </w:r>
            <w:r w:rsidRPr="004A471E">
              <w:rPr>
                <w:rFonts w:ascii="Courier New" w:hAnsi="Courier New"/>
                <w:color w:val="000000" w:themeColor="text1"/>
                <w:sz w:val="16"/>
                <w:lang w:val="en-GB"/>
              </w:rPr>
              <w:t>&lt;/AdaptationSet&gt;</w:t>
            </w:r>
          </w:p>
          <w:p w14:paraId="1D578427" w14:textId="77777777" w:rsidR="000C6F8E" w:rsidRPr="004A471E" w:rsidRDefault="000C6F8E" w:rsidP="00F72449">
            <w:pPr>
              <w:widowControl/>
              <w:shd w:val="clear" w:color="auto" w:fill="E7E6E6" w:themeFill="background2"/>
              <w:spacing w:after="0"/>
              <w:rPr>
                <w:rFonts w:ascii="Courier New" w:hAnsi="Courier New"/>
                <w:color w:val="000000" w:themeColor="text1"/>
                <w:sz w:val="16"/>
                <w:lang w:val="en-GB"/>
              </w:rPr>
            </w:pPr>
            <w:r w:rsidRPr="000B4134">
              <w:rPr>
                <w:rFonts w:ascii="Courier New" w:eastAsia="Times New Roman" w:hAnsi="Courier New" w:cs="Courier New"/>
                <w:color w:val="000000" w:themeColor="text1"/>
                <w:sz w:val="16"/>
                <w:szCs w:val="16"/>
                <w:lang w:val="en-GB"/>
              </w:rPr>
              <w:t>  </w:t>
            </w:r>
            <w:r w:rsidRPr="004A471E">
              <w:rPr>
                <w:rFonts w:ascii="Courier New" w:hAnsi="Courier New"/>
                <w:color w:val="000000" w:themeColor="text1"/>
                <w:sz w:val="16"/>
                <w:lang w:val="en-GB"/>
              </w:rPr>
              <w:t>&lt;/Period&gt;</w:t>
            </w:r>
          </w:p>
          <w:p w14:paraId="41758A82" w14:textId="77777777" w:rsidR="000C6F8E" w:rsidRPr="004A471E" w:rsidRDefault="000C6F8E" w:rsidP="00F72449">
            <w:pPr>
              <w:widowControl/>
              <w:shd w:val="clear" w:color="auto" w:fill="E7E6E6" w:themeFill="background2"/>
              <w:spacing w:after="0"/>
              <w:rPr>
                <w:rFonts w:ascii="Courier New" w:hAnsi="Courier New"/>
                <w:color w:val="000000" w:themeColor="text1"/>
                <w:sz w:val="16"/>
                <w:lang w:val="en-GB"/>
              </w:rPr>
            </w:pPr>
            <w:r w:rsidRPr="004A471E">
              <w:rPr>
                <w:rFonts w:ascii="Courier New" w:hAnsi="Courier New"/>
                <w:color w:val="000000" w:themeColor="text1"/>
                <w:sz w:val="16"/>
                <w:lang w:val="en-GB"/>
              </w:rPr>
              <w:t>&lt;/MP</w:t>
            </w:r>
            <w:r w:rsidRPr="004A471E">
              <w:rPr>
                <w:rFonts w:ascii="Courier New" w:hAnsi="Courier New"/>
                <w:color w:val="000000" w:themeColor="text1"/>
                <w:sz w:val="16"/>
                <w:shd w:val="clear" w:color="auto" w:fill="E7E6E6" w:themeFill="background2"/>
                <w:lang w:val="en-GB"/>
              </w:rPr>
              <w:t>D&gt;</w:t>
            </w:r>
          </w:p>
        </w:tc>
      </w:tr>
    </w:tbl>
    <w:p w14:paraId="654F9092" w14:textId="77777777" w:rsidR="000C6F8E" w:rsidRDefault="000C6F8E" w:rsidP="000C6F8E">
      <w:pPr>
        <w:rPr>
          <w:rFonts w:asciiTheme="majorBidi" w:hAnsiTheme="majorBidi" w:cstheme="majorBidi"/>
          <w:lang w:val="en-GB"/>
        </w:rPr>
      </w:pPr>
    </w:p>
    <w:p w14:paraId="386A0F3A" w14:textId="06537CB9" w:rsidR="000C6F8E" w:rsidRPr="009333B1" w:rsidRDefault="000C6F8E" w:rsidP="000C6F8E">
      <w:pPr>
        <w:jc w:val="left"/>
        <w:rPr>
          <w:rFonts w:asciiTheme="majorBidi" w:hAnsiTheme="majorBidi" w:cstheme="majorBidi"/>
          <w:lang w:val="en-GB"/>
        </w:rPr>
      </w:pPr>
      <w:r w:rsidRPr="009333B1">
        <w:rPr>
          <w:rFonts w:asciiTheme="majorBidi" w:hAnsiTheme="majorBidi" w:cstheme="majorBidi"/>
          <w:lang w:val="en-GB"/>
        </w:rPr>
        <w:t xml:space="preserve">In this example, </w:t>
      </w:r>
      <w:r>
        <w:rPr>
          <w:rFonts w:asciiTheme="majorBidi" w:hAnsiTheme="majorBidi" w:cstheme="majorBidi"/>
          <w:lang w:val="en-GB"/>
        </w:rPr>
        <w:t xml:space="preserve">after playback of 1 minute of the live content in </w:t>
      </w:r>
      <w:r w:rsidRPr="009333B1">
        <w:rPr>
          <w:rFonts w:asciiTheme="majorBidi" w:hAnsiTheme="majorBidi" w:cstheme="majorBidi"/>
          <w:lang w:val="en-GB"/>
        </w:rPr>
        <w:t xml:space="preserve">Period with </w:t>
      </w:r>
      <w:r w:rsidRPr="009333B1">
        <w:rPr>
          <w:rFonts w:ascii="Courier New" w:hAnsi="Courier New" w:cs="Courier New"/>
          <w:sz w:val="20"/>
          <w:szCs w:val="20"/>
          <w:lang w:val="en-GB"/>
        </w:rPr>
        <w:t>@id=’p0’</w:t>
      </w:r>
      <w:r>
        <w:rPr>
          <w:rFonts w:asciiTheme="majorBidi" w:hAnsiTheme="majorBidi" w:cstheme="majorBidi"/>
          <w:lang w:val="en-GB"/>
        </w:rPr>
        <w:t>, the</w:t>
      </w:r>
      <w:r w:rsidR="0028121C">
        <w:rPr>
          <w:rFonts w:asciiTheme="majorBidi" w:hAnsiTheme="majorBidi" w:cstheme="majorBidi"/>
          <w:lang w:val="en-GB"/>
        </w:rPr>
        <w:t xml:space="preserve"> playback is switched to the</w:t>
      </w:r>
      <w:r>
        <w:rPr>
          <w:rFonts w:asciiTheme="majorBidi" w:hAnsiTheme="majorBidi" w:cstheme="majorBidi"/>
          <w:lang w:val="en-GB"/>
        </w:rPr>
        <w:t xml:space="preserve"> midroll content with the corresponding MPD obtained from t</w:t>
      </w:r>
      <w:hyperlink r:id="rId38" w:history="1">
        <w:r w:rsidRPr="00D8197B">
          <w:rPr>
            <w:rStyle w:val="Hyperlink"/>
            <w:rFonts w:asciiTheme="majorBidi" w:hAnsiTheme="majorBidi" w:cstheme="majorBidi"/>
            <w:lang w:val="en-GB"/>
          </w:rPr>
          <w:t>http://acmeadsertver.com/preroll.mpd</w:t>
        </w:r>
      </w:hyperlink>
      <w:r w:rsidR="0028121C">
        <w:rPr>
          <w:rFonts w:asciiTheme="majorBidi" w:hAnsiTheme="majorBidi" w:cstheme="majorBidi"/>
          <w:lang w:val="en-GB"/>
        </w:rPr>
        <w:t xml:space="preserve">. After playback of the midroll content, </w:t>
      </w:r>
      <w:r>
        <w:rPr>
          <w:rFonts w:asciiTheme="majorBidi" w:hAnsiTheme="majorBidi" w:cstheme="majorBidi"/>
          <w:lang w:val="en-GB"/>
        </w:rPr>
        <w:t xml:space="preserve">the playback is continued </w:t>
      </w:r>
      <w:r w:rsidR="009E1D7F">
        <w:rPr>
          <w:rFonts w:asciiTheme="majorBidi" w:hAnsiTheme="majorBidi" w:cstheme="majorBidi"/>
          <w:lang w:val="en-GB"/>
        </w:rPr>
        <w:t>from the moment in</w:t>
      </w:r>
      <w:r w:rsidRPr="009333B1">
        <w:rPr>
          <w:rFonts w:asciiTheme="majorBidi" w:hAnsiTheme="majorBidi" w:cstheme="majorBidi"/>
          <w:lang w:val="en-GB"/>
        </w:rPr>
        <w:t xml:space="preserve"> the live streaming session</w:t>
      </w:r>
      <w:r w:rsidR="009E1D7F">
        <w:rPr>
          <w:rFonts w:asciiTheme="majorBidi" w:hAnsiTheme="majorBidi" w:cstheme="majorBidi"/>
          <w:lang w:val="en-GB"/>
        </w:rPr>
        <w:t xml:space="preserve"> that</w:t>
      </w:r>
      <w:r w:rsidR="003B3FCC">
        <w:rPr>
          <w:rFonts w:asciiTheme="majorBidi" w:hAnsiTheme="majorBidi" w:cstheme="majorBidi"/>
          <w:lang w:val="en-GB"/>
        </w:rPr>
        <w:t xml:space="preserve"> </w:t>
      </w:r>
      <w:r w:rsidR="0028121C">
        <w:rPr>
          <w:rFonts w:asciiTheme="majorBidi" w:hAnsiTheme="majorBidi" w:cstheme="majorBidi"/>
          <w:lang w:val="en-GB"/>
        </w:rPr>
        <w:t xml:space="preserve">was </w:t>
      </w:r>
      <w:r w:rsidR="003B3FCC">
        <w:rPr>
          <w:rFonts w:asciiTheme="majorBidi" w:hAnsiTheme="majorBidi" w:cstheme="majorBidi"/>
          <w:lang w:val="en-GB"/>
        </w:rPr>
        <w:t>switched to the midroll content.</w:t>
      </w:r>
      <w:r w:rsidRPr="009333B1">
        <w:rPr>
          <w:rFonts w:asciiTheme="majorBidi" w:hAnsiTheme="majorBidi" w:cstheme="majorBidi"/>
          <w:lang w:val="en-GB"/>
        </w:rPr>
        <w:t xml:space="preserve"> </w:t>
      </w:r>
    </w:p>
    <w:p w14:paraId="785376A7" w14:textId="729D11DC" w:rsidR="00104350" w:rsidRPr="004A471E" w:rsidRDefault="00104350" w:rsidP="00104350">
      <w:pPr>
        <w:rPr>
          <w:rFonts w:ascii="Cambria" w:hAnsi="Cambria"/>
          <w:i/>
          <w:color w:val="000000" w:themeColor="text1"/>
          <w:sz w:val="22"/>
          <w:u w:val="single"/>
          <w:lang w:val="en-GB"/>
        </w:rPr>
      </w:pPr>
      <w:r w:rsidRPr="004A471E">
        <w:rPr>
          <w:rFonts w:ascii="Cambria" w:hAnsi="Cambria"/>
          <w:i/>
          <w:color w:val="000000" w:themeColor="text1"/>
          <w:sz w:val="22"/>
          <w:u w:val="single"/>
          <w:lang w:val="en-GB"/>
        </w:rPr>
        <w:t>Annex</w:t>
      </w:r>
      <w:r w:rsidR="00F9679D" w:rsidRPr="004A471E">
        <w:rPr>
          <w:rFonts w:ascii="Cambria" w:hAnsi="Cambria"/>
          <w:i/>
          <w:iCs/>
          <w:color w:val="000000" w:themeColor="text1"/>
          <w:sz w:val="22"/>
          <w:u w:val="single"/>
          <w:lang w:val="en-GB"/>
        </w:rPr>
        <w:t xml:space="preserve"> </w:t>
      </w:r>
      <w:r w:rsidR="00F9679D">
        <w:rPr>
          <w:rFonts w:ascii="Cambria" w:hAnsi="Cambria"/>
          <w:i/>
          <w:iCs/>
          <w:color w:val="000000" w:themeColor="text1"/>
          <w:sz w:val="22"/>
          <w:u w:val="single"/>
          <w:lang w:val="en-GB"/>
        </w:rPr>
        <w:t>L</w:t>
      </w:r>
    </w:p>
    <w:p w14:paraId="1270AA1F" w14:textId="3BD5D4E7" w:rsidR="00F9679D" w:rsidRPr="00DA1049" w:rsidRDefault="00F9679D" w:rsidP="00104350">
      <w:pPr>
        <w:rPr>
          <w:rFonts w:ascii="Cambria" w:hAnsi="Cambria"/>
          <w:i/>
          <w:color w:val="000000" w:themeColor="text1"/>
          <w:sz w:val="22"/>
          <w:u w:val="single"/>
          <w:lang w:val="en-GB"/>
        </w:rPr>
      </w:pPr>
      <w:r w:rsidRPr="00DA1049">
        <w:rPr>
          <w:rFonts w:ascii="Cambria" w:hAnsi="Cambria"/>
          <w:i/>
          <w:color w:val="000000" w:themeColor="text1"/>
          <w:sz w:val="22"/>
          <w:u w:val="single"/>
          <w:lang w:val="en-GB"/>
        </w:rPr>
        <w:t>Add the following annex after Annex K, before the Bibliography</w:t>
      </w:r>
    </w:p>
    <w:p w14:paraId="5418D9CC" w14:textId="6BB56976" w:rsidR="00EC7BA7" w:rsidRPr="009333B1" w:rsidRDefault="00EC7BA7" w:rsidP="00EC7BA7">
      <w:pPr>
        <w:jc w:val="center"/>
        <w:rPr>
          <w:rFonts w:eastAsiaTheme="minorEastAsia"/>
          <w:sz w:val="22"/>
          <w:lang w:val="en-GB"/>
        </w:rPr>
      </w:pPr>
      <w:r w:rsidRPr="009333B1">
        <w:rPr>
          <w:b/>
          <w:bCs/>
          <w:sz w:val="28"/>
          <w:szCs w:val="28"/>
          <w:lang w:val="en-GB"/>
        </w:rPr>
        <w:t xml:space="preserve">Annex </w:t>
      </w:r>
      <w:r w:rsidR="00F9679D">
        <w:rPr>
          <w:b/>
          <w:bCs/>
          <w:sz w:val="28"/>
          <w:szCs w:val="28"/>
          <w:lang w:val="en-GB"/>
        </w:rPr>
        <w:t>L</w:t>
      </w:r>
    </w:p>
    <w:p w14:paraId="58685A20" w14:textId="77777777" w:rsidR="00EC7BA7" w:rsidRPr="009333B1" w:rsidRDefault="00EC7BA7" w:rsidP="00EC7BA7">
      <w:pPr>
        <w:jc w:val="center"/>
        <w:rPr>
          <w:sz w:val="28"/>
          <w:szCs w:val="28"/>
          <w:lang w:val="en-GB"/>
        </w:rPr>
      </w:pPr>
      <w:r w:rsidRPr="009333B1">
        <w:rPr>
          <w:sz w:val="28"/>
          <w:szCs w:val="28"/>
          <w:lang w:val="en-GB"/>
        </w:rPr>
        <w:t>(normative)</w:t>
      </w:r>
    </w:p>
    <w:p w14:paraId="2B23F209" w14:textId="001DD3E5" w:rsidR="005A698F" w:rsidRDefault="005A698F" w:rsidP="005A698F">
      <w:pPr>
        <w:jc w:val="center"/>
        <w:rPr>
          <w:b/>
          <w:bCs/>
          <w:sz w:val="28"/>
          <w:szCs w:val="28"/>
          <w:lang w:val="en-GB"/>
        </w:rPr>
      </w:pPr>
      <w:r>
        <w:rPr>
          <w:b/>
          <w:bCs/>
          <w:sz w:val="28"/>
          <w:szCs w:val="28"/>
          <w:lang w:val="en-GB"/>
        </w:rPr>
        <w:t>Implementation of Nonlinear Playback</w:t>
      </w:r>
    </w:p>
    <w:p w14:paraId="5ABA02CF" w14:textId="77777777" w:rsidR="0063132A" w:rsidRDefault="0063132A" w:rsidP="0063132A">
      <w:pPr>
        <w:pStyle w:val="a2"/>
        <w:numPr>
          <w:ilvl w:val="1"/>
          <w:numId w:val="91"/>
        </w:numPr>
      </w:pPr>
      <w:commentRangeStart w:id="18"/>
      <w:r>
        <w:rPr>
          <w:lang w:val="en-GB"/>
        </w:rPr>
        <w:t>General</w:t>
      </w:r>
      <w:commentRangeEnd w:id="18"/>
      <w:r w:rsidR="00414DF2">
        <w:rPr>
          <w:rStyle w:val="CommentReference"/>
          <w:rFonts w:ascii="Times New Roman" w:eastAsia="Calibri" w:hAnsi="Times New Roman"/>
          <w:b w:val="0"/>
          <w:bCs w:val="0"/>
          <w:lang w:val="en-US" w:eastAsia="en-US"/>
        </w:rPr>
        <w:commentReference w:id="18"/>
      </w:r>
    </w:p>
    <w:p w14:paraId="3E91F226" w14:textId="0A0489C5" w:rsidR="0063132A" w:rsidRDefault="0063132A" w:rsidP="0063132A">
      <w:pPr>
        <w:pStyle w:val="BodyText"/>
        <w:autoSpaceDE w:val="0"/>
        <w:autoSpaceDN w:val="0"/>
        <w:adjustRightInd w:val="0"/>
        <w:rPr>
          <w:rFonts w:eastAsia="MS Mincho"/>
        </w:rPr>
      </w:pPr>
      <w:r>
        <w:rPr>
          <w:rFonts w:eastAsia="MS Mincho"/>
        </w:rPr>
        <w:t xml:space="preserve">This Annex </w:t>
      </w:r>
      <w:r>
        <w:t>provides Nonlinear Playback capabilities, to serve Interactive Storyline content with</w:t>
      </w:r>
      <w:r>
        <w:rPr>
          <w:rFonts w:eastAsia="MS Mincho"/>
        </w:rPr>
        <w:t xml:space="preserve"> MPEG-DASH. It consists of the normative requirements for MPD authoring and a recommended behaviour for the DASH client that supports the Nonlinear Playback defined in this Annex.</w:t>
      </w:r>
      <w:r w:rsidDel="00231A32">
        <w:rPr>
          <w:rFonts w:eastAsia="MS Mincho"/>
        </w:rPr>
        <w:t xml:space="preserve"> </w:t>
      </w:r>
    </w:p>
    <w:p w14:paraId="00036743" w14:textId="77777777" w:rsidR="0063132A" w:rsidRDefault="0063132A" w:rsidP="0063132A">
      <w:pPr>
        <w:pStyle w:val="a2"/>
        <w:keepNext w:val="0"/>
        <w:widowControl/>
        <w:numPr>
          <w:ilvl w:val="1"/>
          <w:numId w:val="91"/>
        </w:numPr>
        <w:tabs>
          <w:tab w:val="left" w:pos="360"/>
        </w:tabs>
        <w:suppressAutoHyphens w:val="0"/>
        <w:autoSpaceDE w:val="0"/>
        <w:autoSpaceDN w:val="0"/>
        <w:adjustRightInd w:val="0"/>
        <w:jc w:val="left"/>
        <w:outlineLvl w:val="0"/>
      </w:pPr>
      <w:r>
        <w:rPr>
          <w:lang w:val="en-GB"/>
        </w:rPr>
        <w:t>Overview</w:t>
      </w:r>
    </w:p>
    <w:p w14:paraId="1D9D2572" w14:textId="3900AEE2" w:rsidR="0063132A" w:rsidRDefault="0063132A" w:rsidP="0063132A">
      <w:pPr>
        <w:pStyle w:val="BodyText"/>
        <w:autoSpaceDE w:val="0"/>
        <w:autoSpaceDN w:val="0"/>
        <w:adjustRightInd w:val="0"/>
        <w:rPr>
          <w:rFonts w:eastAsia="MS Mincho"/>
        </w:rPr>
      </w:pPr>
      <w:r>
        <w:rPr>
          <w:rFonts w:eastAsia="MS Mincho"/>
        </w:rPr>
        <w:t xml:space="preserve">Typically, a DASH Client consumes the Periods contained in an MPD in a single timeline in a serial (linear) fashion. The Interactive Storyline use-case concerns dynamic nonlinear playback of the content Periods. The application makes decisions upon which the user selects which Period to consume after the end of the currently active period. Conceptually, this behaviour can be represented as a directed acyclic graph as in </w:t>
      </w:r>
      <w:r>
        <w:rPr>
          <w:rFonts w:eastAsia="MS Mincho"/>
        </w:rPr>
        <w:fldChar w:fldCharType="begin"/>
      </w:r>
      <w:r>
        <w:rPr>
          <w:rFonts w:eastAsia="MS Mincho"/>
        </w:rPr>
        <w:instrText xml:space="preserve"> REF _Ref38565331 \h  \* MERGEFORMAT </w:instrText>
      </w:r>
      <w:r>
        <w:rPr>
          <w:rFonts w:eastAsia="MS Mincho"/>
        </w:rPr>
      </w:r>
      <w:r>
        <w:rPr>
          <w:rFonts w:eastAsia="MS Mincho"/>
        </w:rPr>
        <w:fldChar w:fldCharType="separate"/>
      </w:r>
      <w:r>
        <w:t xml:space="preserve">Figure </w:t>
      </w:r>
      <w:r>
        <w:rPr>
          <w:noProof/>
        </w:rPr>
        <w:t>1</w:t>
      </w:r>
      <w:r>
        <w:rPr>
          <w:rFonts w:eastAsia="MS Mincho"/>
        </w:rPr>
        <w:fldChar w:fldCharType="end"/>
      </w:r>
      <w:r>
        <w:rPr>
          <w:rFonts w:eastAsia="MS Mincho"/>
        </w:rPr>
        <w:t xml:space="preserve">, where the graph edges (shown by double-lined arrows) represent the different Periods </w:t>
      </w:r>
      <w:r>
        <w:t xml:space="preserve">Periods </w:t>
      </w:r>
      <w:r w:rsidRPr="006324F1">
        <w:t xml:space="preserve">and the graph nodes (S0, S1 …) contain the available decisions (shown by single line arrows) </w:t>
      </w:r>
      <w:r>
        <w:rPr>
          <w:rFonts w:eastAsia="MS Mincho"/>
        </w:rPr>
        <w:t>i.e., the end of the Periods and the possible next Periods to playback. The logic upon the decisions are made is application-specific thus out of the scope of this text.</w:t>
      </w:r>
    </w:p>
    <w:p w14:paraId="30B2516C" w14:textId="77777777" w:rsidR="0063132A" w:rsidRDefault="0063132A" w:rsidP="0063132A">
      <w:pPr>
        <w:pStyle w:val="BodyText"/>
        <w:autoSpaceDE w:val="0"/>
        <w:autoSpaceDN w:val="0"/>
        <w:adjustRightInd w:val="0"/>
        <w:rPr>
          <w:rFonts w:eastAsia="MS Mincho"/>
        </w:rPr>
      </w:pPr>
    </w:p>
    <w:p w14:paraId="43EA56B7" w14:textId="77777777" w:rsidR="0063132A" w:rsidRDefault="0063132A" w:rsidP="0063132A">
      <w:pPr>
        <w:pStyle w:val="BodyText"/>
        <w:autoSpaceDE w:val="0"/>
        <w:autoSpaceDN w:val="0"/>
        <w:adjustRightInd w:val="0"/>
        <w:jc w:val="center"/>
        <w:rPr>
          <w:rFonts w:eastAsia="MS Mincho"/>
        </w:rPr>
      </w:pPr>
      <w:r>
        <w:rPr>
          <w:noProof/>
        </w:rPr>
        <mc:AlternateContent>
          <mc:Choice Requires="wps">
            <w:drawing>
              <wp:anchor distT="0" distB="0" distL="114300" distR="114300" simplePos="0" relativeHeight="251663360" behindDoc="0" locked="0" layoutInCell="1" allowOverlap="1" wp14:anchorId="7801CF40" wp14:editId="7878BC23">
                <wp:simplePos x="0" y="0"/>
                <wp:positionH relativeFrom="column">
                  <wp:posOffset>657225</wp:posOffset>
                </wp:positionH>
                <wp:positionV relativeFrom="paragraph">
                  <wp:posOffset>2024380</wp:posOffset>
                </wp:positionV>
                <wp:extent cx="4420235" cy="271145"/>
                <wp:effectExtent l="0" t="0" r="0" b="7620"/>
                <wp:wrapNone/>
                <wp:docPr id="932" name="Text Box 932"/>
                <wp:cNvGraphicFramePr/>
                <a:graphic xmlns:a="http://schemas.openxmlformats.org/drawingml/2006/main">
                  <a:graphicData uri="http://schemas.microsoft.com/office/word/2010/wordprocessingShape">
                    <wps:wsp>
                      <wps:cNvSpPr txBox="1"/>
                      <wps:spPr>
                        <a:xfrm>
                          <a:off x="0" y="0"/>
                          <a:ext cx="4420235" cy="260985"/>
                        </a:xfrm>
                        <a:prstGeom prst="rect">
                          <a:avLst/>
                        </a:prstGeom>
                        <a:solidFill>
                          <a:prstClr val="white"/>
                        </a:solidFill>
                        <a:ln>
                          <a:noFill/>
                        </a:ln>
                      </wps:spPr>
                      <wps:txbx>
                        <w:txbxContent>
                          <w:p w14:paraId="50C98DAF" w14:textId="77777777" w:rsidR="0063132A" w:rsidRDefault="0063132A" w:rsidP="0063132A">
                            <w:pPr>
                              <w:pStyle w:val="Caption"/>
                              <w:jc w:val="center"/>
                              <w:rPr>
                                <w:rFonts w:eastAsia="Calibri" w:cs="Times New Roman"/>
                                <w:noProof/>
                              </w:rPr>
                            </w:pPr>
                            <w:r>
                              <w:t xml:space="preserve">Figure </w:t>
                            </w:r>
                            <w:r>
                              <w:fldChar w:fldCharType="begin"/>
                            </w:r>
                            <w:r>
                              <w:instrText>SEQ Figure \* ARABIC</w:instrText>
                            </w:r>
                            <w:r>
                              <w:fldChar w:fldCharType="separate"/>
                            </w:r>
                            <w:r>
                              <w:rPr>
                                <w:noProof/>
                              </w:rPr>
                              <w:t>1</w:t>
                            </w:r>
                            <w:r>
                              <w:fldChar w:fldCharType="end"/>
                            </w:r>
                            <w:r>
                              <w:rPr>
                                <w:noProof/>
                              </w:rPr>
                              <w:t xml:space="preserve"> Example of Interactive Storyline graph</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w14:anchorId="7801CF40" id="Text Box 932" o:spid="_x0000_s1027" type="#_x0000_t202" style="position:absolute;left:0;text-align:left;margin-left:51.75pt;margin-top:159.4pt;width:348.05pt;height:21.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" stroked="f">
                <v:textbox style="mso-fit-shape-to-text:t" inset="0,0,0,0">
                  <w:txbxContent>
                    <w:p w14:paraId="50C98DAF" w14:textId="77777777" w:rsidR="0063132A" w:rsidRDefault="0063132A" w:rsidP="0063132A">
                      <w:pPr>
                        <w:pStyle w:val="Caption"/>
                        <w:jc w:val="center"/>
                        <w:rPr>
                          <w:rFonts w:eastAsia="Calibri" w:cs="Times New Roman"/>
                          <w:noProof/>
                        </w:rPr>
                      </w:pPr>
                      <w:r>
                        <w:t xml:space="preserve">Figure </w:t>
                      </w:r>
                      <w:r>
                        <w:fldChar w:fldCharType="begin"/>
                      </w:r>
                      <w:r>
                        <w:instrText>SEQ Figure \* ARABIC</w:instrText>
                      </w:r>
                      <w:r>
                        <w:fldChar w:fldCharType="separate"/>
                      </w:r>
                      <w:r>
                        <w:rPr>
                          <w:noProof/>
                        </w:rPr>
                        <w:t>1</w:t>
                      </w:r>
                      <w:r>
                        <w:fldChar w:fldCharType="end"/>
                      </w:r>
                      <w:r>
                        <w:rPr>
                          <w:noProof/>
                        </w:rPr>
                        <w:t xml:space="preserve"> Example of Interactive Storyline graph</w:t>
                      </w:r>
                    </w:p>
                  </w:txbxContent>
                </v:textbox>
              </v:shape>
            </w:pict>
          </mc:Fallback>
        </mc:AlternateContent>
      </w:r>
      <w:r>
        <w:rPr>
          <w:noProof/>
        </w:rPr>
        <mc:AlternateContent>
          <mc:Choice Requires="wpg">
            <w:drawing>
              <wp:anchor distT="0" distB="0" distL="114300" distR="114300" simplePos="0" relativeHeight="251664384" behindDoc="0" locked="0" layoutInCell="1" allowOverlap="1" wp14:anchorId="4AD68E83" wp14:editId="242624EA">
                <wp:simplePos x="0" y="0"/>
                <wp:positionH relativeFrom="column">
                  <wp:posOffset>657225</wp:posOffset>
                </wp:positionH>
                <wp:positionV relativeFrom="paragraph">
                  <wp:posOffset>1905</wp:posOffset>
                </wp:positionV>
                <wp:extent cx="4420870" cy="1965325"/>
                <wp:effectExtent l="0" t="0" r="0" b="15875"/>
                <wp:wrapTopAndBottom/>
                <wp:docPr id="933" name="Group 933"/>
                <wp:cNvGraphicFramePr/>
                <a:graphic xmlns:a="http://schemas.openxmlformats.org/drawingml/2006/main">
                  <a:graphicData uri="http://schemas.microsoft.com/office/word/2010/wordprocessingGroup">
                    <wpg:wgp>
                      <wpg:cNvGrpSpPr/>
                      <wpg:grpSpPr>
                        <a:xfrm>
                          <a:off x="0" y="0"/>
                          <a:ext cx="5991860" cy="6777190"/>
                          <a:chOff x="0" y="0"/>
                          <a:chExt cx="5991860" cy="6777190"/>
                        </a:xfrm>
                      </wpg:grpSpPr>
                      <wps:wsp>
                        <wps:cNvPr id="934" name="Rectangle 934"/>
                        <wps:cNvSpPr/>
                        <wps:spPr>
                          <a:xfrm>
                            <a:off x="1571625" y="4811865"/>
                            <a:ext cx="4420235" cy="1965325"/>
                          </a:xfrm>
                          <a:prstGeom prst="rect">
                            <a:avLst/>
                          </a:prstGeom>
                          <a:noFill/>
                        </wps:spPr>
                        <wps:bodyPr/>
                      </wps:wsp>
                      <wps:wsp>
                        <wps:cNvPr id="935" name="Text Box 43"/>
                        <wps:cNvSpPr txBox="1">
                          <a:spLocks noChangeArrowheads="1"/>
                        </wps:cNvSpPr>
                        <wps:spPr bwMode="auto">
                          <a:xfrm>
                            <a:off x="0" y="1128355"/>
                            <a:ext cx="299503" cy="2530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5F4D4F8F" w14:textId="77777777" w:rsidR="0063132A" w:rsidRDefault="0063132A" w:rsidP="0063132A">
                              <w:pPr>
                                <w:ind w:left="-144" w:right="-144"/>
                                <w:rPr>
                                  <w:color w:val="000000"/>
                                  <w:sz w:val="14"/>
                                  <w:szCs w:val="14"/>
                                </w:rPr>
                              </w:pPr>
                              <w:r>
                                <w:rPr>
                                  <w:color w:val="000000"/>
                                  <w:sz w:val="14"/>
                                  <w:szCs w:val="14"/>
                                </w:rPr>
                                <w:t>Start</w:t>
                              </w:r>
                            </w:p>
                          </w:txbxContent>
                        </wps:txbx>
                        <wps:bodyPr rot="0" vert="horz" wrap="square" lIns="91440" tIns="45720" rIns="91440" bIns="45720" anchor="t" anchorCtr="0" upright="1">
                          <a:noAutofit/>
                        </wps:bodyPr>
                      </wps:wsp>
                      <wps:wsp>
                        <wps:cNvPr id="936" name="Arrow: Right 936"/>
                        <wps:cNvSpPr>
                          <a:spLocks noChangeArrowheads="1"/>
                        </wps:cNvSpPr>
                        <wps:spPr bwMode="auto">
                          <a:xfrm>
                            <a:off x="228602" y="1150456"/>
                            <a:ext cx="802907" cy="146407"/>
                          </a:xfrm>
                          <a:prstGeom prst="rightArrow">
                            <a:avLst>
                              <a:gd name="adj1" fmla="val 50000"/>
                              <a:gd name="adj2" fmla="val 49968"/>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937" name="Arrow: Right 937"/>
                        <wps:cNvSpPr>
                          <a:spLocks noChangeArrowheads="1"/>
                        </wps:cNvSpPr>
                        <wps:spPr bwMode="auto">
                          <a:xfrm>
                            <a:off x="1170411" y="502324"/>
                            <a:ext cx="556405" cy="146107"/>
                          </a:xfrm>
                          <a:prstGeom prst="rightArrow">
                            <a:avLst>
                              <a:gd name="adj1" fmla="val 50000"/>
                              <a:gd name="adj2" fmla="val 49985"/>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938" name="Arrow: Right 938"/>
                        <wps:cNvSpPr>
                          <a:spLocks noChangeArrowheads="1"/>
                        </wps:cNvSpPr>
                        <wps:spPr bwMode="auto">
                          <a:xfrm>
                            <a:off x="1170511" y="1144255"/>
                            <a:ext cx="1371412" cy="145407"/>
                          </a:xfrm>
                          <a:prstGeom prst="rightArrow">
                            <a:avLst>
                              <a:gd name="adj1" fmla="val 50000"/>
                              <a:gd name="adj2" fmla="val 49998"/>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939" name="Straight Arrow Connector 939"/>
                        <wps:cNvCnPr>
                          <a:cxnSpLocks noChangeShapeType="1"/>
                        </wps:cNvCnPr>
                        <wps:spPr bwMode="auto">
                          <a:xfrm flipV="1">
                            <a:off x="1031509" y="1220959"/>
                            <a:ext cx="139001" cy="2600"/>
                          </a:xfrm>
                          <a:prstGeom prst="straightConnector1">
                            <a:avLst/>
                          </a:prstGeom>
                          <a:noFill/>
                          <a:ln w="1270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941" name="Straight Arrow Connector 941"/>
                        <wps:cNvCnPr>
                          <a:cxnSpLocks noChangeShapeType="1"/>
                        </wps:cNvCnPr>
                        <wps:spPr bwMode="auto">
                          <a:xfrm flipV="1">
                            <a:off x="1031509" y="572928"/>
                            <a:ext cx="138901" cy="647931"/>
                          </a:xfrm>
                          <a:prstGeom prst="straightConnector1">
                            <a:avLst/>
                          </a:prstGeom>
                          <a:noFill/>
                          <a:ln w="1270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66" name="Straight Arrow Connector 66"/>
                        <wps:cNvCnPr>
                          <a:cxnSpLocks noChangeShapeType="1"/>
                        </wps:cNvCnPr>
                        <wps:spPr bwMode="auto">
                          <a:xfrm>
                            <a:off x="1726816" y="573528"/>
                            <a:ext cx="68001" cy="323816"/>
                          </a:xfrm>
                          <a:prstGeom prst="straightConnector1">
                            <a:avLst/>
                          </a:prstGeom>
                          <a:noFill/>
                          <a:ln w="1270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67" name="Straight Arrow Connector 67"/>
                        <wps:cNvCnPr>
                          <a:cxnSpLocks noChangeShapeType="1"/>
                        </wps:cNvCnPr>
                        <wps:spPr bwMode="auto">
                          <a:xfrm flipV="1">
                            <a:off x="1726816" y="249612"/>
                            <a:ext cx="68001" cy="323216"/>
                          </a:xfrm>
                          <a:prstGeom prst="straightConnector1">
                            <a:avLst/>
                          </a:prstGeom>
                          <a:noFill/>
                          <a:ln w="1270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69" name="Arrow: Right 69"/>
                        <wps:cNvSpPr>
                          <a:spLocks noChangeArrowheads="1"/>
                        </wps:cNvSpPr>
                        <wps:spPr bwMode="auto">
                          <a:xfrm>
                            <a:off x="1801516" y="181009"/>
                            <a:ext cx="1292612" cy="145407"/>
                          </a:xfrm>
                          <a:prstGeom prst="rightArrow">
                            <a:avLst>
                              <a:gd name="adj1" fmla="val 50000"/>
                              <a:gd name="adj2" fmla="val 50006"/>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70" name="Arrow: Right 70"/>
                        <wps:cNvSpPr>
                          <a:spLocks noChangeArrowheads="1"/>
                        </wps:cNvSpPr>
                        <wps:spPr bwMode="auto">
                          <a:xfrm>
                            <a:off x="1801516" y="801339"/>
                            <a:ext cx="740407" cy="144807"/>
                          </a:xfrm>
                          <a:prstGeom prst="rightArrow">
                            <a:avLst>
                              <a:gd name="adj1" fmla="val 50000"/>
                              <a:gd name="adj2" fmla="val 49996"/>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71" name="Straight Arrow Connector 71"/>
                        <wps:cNvCnPr>
                          <a:cxnSpLocks noChangeShapeType="1"/>
                        </wps:cNvCnPr>
                        <wps:spPr bwMode="auto">
                          <a:xfrm>
                            <a:off x="2551023" y="872742"/>
                            <a:ext cx="140901" cy="175008"/>
                          </a:xfrm>
                          <a:prstGeom prst="straightConnector1">
                            <a:avLst/>
                          </a:prstGeom>
                          <a:noFill/>
                          <a:ln w="1270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72" name="Straight Arrow Connector 72"/>
                        <wps:cNvCnPr>
                          <a:cxnSpLocks noChangeShapeType="1"/>
                        </wps:cNvCnPr>
                        <wps:spPr bwMode="auto">
                          <a:xfrm flipV="1">
                            <a:off x="2551623" y="1046351"/>
                            <a:ext cx="140301" cy="174608"/>
                          </a:xfrm>
                          <a:prstGeom prst="straightConnector1">
                            <a:avLst/>
                          </a:prstGeom>
                          <a:noFill/>
                          <a:ln w="1270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73" name="Arrow: Right 73"/>
                        <wps:cNvSpPr>
                          <a:spLocks noChangeArrowheads="1"/>
                        </wps:cNvSpPr>
                        <wps:spPr bwMode="auto">
                          <a:xfrm>
                            <a:off x="2691924" y="976547"/>
                            <a:ext cx="740407" cy="144207"/>
                          </a:xfrm>
                          <a:prstGeom prst="rightArrow">
                            <a:avLst>
                              <a:gd name="adj1" fmla="val 50000"/>
                              <a:gd name="adj2" fmla="val 49990"/>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74" name="Straight Arrow Connector 74"/>
                        <wps:cNvCnPr>
                          <a:cxnSpLocks noChangeShapeType="1"/>
                        </wps:cNvCnPr>
                        <wps:spPr bwMode="auto">
                          <a:xfrm>
                            <a:off x="3094128" y="253612"/>
                            <a:ext cx="496404" cy="394419"/>
                          </a:xfrm>
                          <a:prstGeom prst="straightConnector1">
                            <a:avLst/>
                          </a:prstGeom>
                          <a:noFill/>
                          <a:ln w="1270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75" name="Straight Arrow Connector 75"/>
                        <wps:cNvCnPr>
                          <a:cxnSpLocks noChangeShapeType="1"/>
                        </wps:cNvCnPr>
                        <wps:spPr bwMode="auto">
                          <a:xfrm flipV="1">
                            <a:off x="3432331" y="648231"/>
                            <a:ext cx="158201" cy="400219"/>
                          </a:xfrm>
                          <a:prstGeom prst="straightConnector1">
                            <a:avLst/>
                          </a:prstGeom>
                          <a:noFill/>
                          <a:ln w="1270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76" name="Arrow: Right 76"/>
                        <wps:cNvSpPr>
                          <a:spLocks noChangeArrowheads="1"/>
                        </wps:cNvSpPr>
                        <wps:spPr bwMode="auto">
                          <a:xfrm>
                            <a:off x="3590532" y="572728"/>
                            <a:ext cx="437504" cy="144807"/>
                          </a:xfrm>
                          <a:prstGeom prst="rightArrow">
                            <a:avLst>
                              <a:gd name="adj1" fmla="val 50000"/>
                              <a:gd name="adj2" fmla="val 49993"/>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77" name="Text Box 43"/>
                        <wps:cNvSpPr txBox="1">
                          <a:spLocks noChangeArrowheads="1"/>
                        </wps:cNvSpPr>
                        <wps:spPr bwMode="auto">
                          <a:xfrm>
                            <a:off x="3975536" y="502124"/>
                            <a:ext cx="446704" cy="2521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33F20AC0" w14:textId="77777777" w:rsidR="0063132A" w:rsidRDefault="0063132A" w:rsidP="0063132A">
                              <w:pPr>
                                <w:spacing w:line="230" w:lineRule="exact"/>
                              </w:pPr>
                              <w:r>
                                <w:rPr>
                                  <w:color w:val="000000"/>
                                  <w:sz w:val="14"/>
                                  <w:szCs w:val="14"/>
                                </w:rPr>
                                <w:t>End</w:t>
                              </w:r>
                            </w:p>
                          </w:txbxContent>
                        </wps:txbx>
                        <wps:bodyPr rot="0" vert="horz" wrap="square" lIns="91440" tIns="45720" rIns="91440" bIns="45720" anchor="t" anchorCtr="0" upright="1">
                          <a:noAutofit/>
                        </wps:bodyPr>
                      </wps:wsp>
                      <wps:wsp>
                        <wps:cNvPr id="79" name="Text Box 43"/>
                        <wps:cNvSpPr txBox="1">
                          <a:spLocks noChangeArrowheads="1"/>
                        </wps:cNvSpPr>
                        <wps:spPr bwMode="auto">
                          <a:xfrm>
                            <a:off x="380303" y="980647"/>
                            <a:ext cx="399404" cy="2515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7932D82" w14:textId="77777777" w:rsidR="0063132A" w:rsidRDefault="0063132A" w:rsidP="0063132A">
                              <w:pPr>
                                <w:spacing w:line="230" w:lineRule="exact"/>
                              </w:pPr>
                              <w:r>
                                <w:rPr>
                                  <w:color w:val="000000"/>
                                  <w:sz w:val="14"/>
                                  <w:szCs w:val="14"/>
                                </w:rPr>
                                <w:t>P0</w:t>
                              </w:r>
                            </w:p>
                          </w:txbxContent>
                        </wps:txbx>
                        <wps:bodyPr rot="0" vert="horz" wrap="square" lIns="91440" tIns="45720" rIns="91440" bIns="45720" anchor="t" anchorCtr="0" upright="1">
                          <a:noAutofit/>
                        </wps:bodyPr>
                      </wps:wsp>
                      <wps:wsp>
                        <wps:cNvPr id="80" name="Text Box 43"/>
                        <wps:cNvSpPr txBox="1">
                          <a:spLocks noChangeArrowheads="1"/>
                        </wps:cNvSpPr>
                        <wps:spPr bwMode="auto">
                          <a:xfrm>
                            <a:off x="1248111" y="326316"/>
                            <a:ext cx="398704" cy="2509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1445B231" w14:textId="77777777" w:rsidR="0063132A" w:rsidRDefault="0063132A" w:rsidP="0063132A">
                              <w:pPr>
                                <w:spacing w:line="230" w:lineRule="exact"/>
                              </w:pPr>
                              <w:r>
                                <w:rPr>
                                  <w:color w:val="000000"/>
                                  <w:sz w:val="14"/>
                                  <w:szCs w:val="14"/>
                                </w:rPr>
                                <w:t>P1</w:t>
                              </w:r>
                            </w:p>
                          </w:txbxContent>
                        </wps:txbx>
                        <wps:bodyPr rot="0" vert="horz" wrap="square" lIns="91440" tIns="45720" rIns="91440" bIns="45720" anchor="t" anchorCtr="0" upright="1">
                          <a:noAutofit/>
                        </wps:bodyPr>
                      </wps:wsp>
                      <wps:wsp>
                        <wps:cNvPr id="81" name="Text Box 43"/>
                        <wps:cNvSpPr txBox="1">
                          <a:spLocks noChangeArrowheads="1"/>
                        </wps:cNvSpPr>
                        <wps:spPr bwMode="auto">
                          <a:xfrm>
                            <a:off x="1598114" y="969747"/>
                            <a:ext cx="398804" cy="2502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50D1ACBC" w14:textId="77777777" w:rsidR="0063132A" w:rsidRDefault="0063132A" w:rsidP="0063132A">
                              <w:pPr>
                                <w:spacing w:line="230" w:lineRule="exact"/>
                              </w:pPr>
                              <w:r>
                                <w:rPr>
                                  <w:color w:val="000000"/>
                                  <w:sz w:val="14"/>
                                  <w:szCs w:val="14"/>
                                </w:rPr>
                                <w:t>P2</w:t>
                              </w:r>
                            </w:p>
                          </w:txbxContent>
                        </wps:txbx>
                        <wps:bodyPr rot="0" vert="horz" wrap="square" lIns="91440" tIns="45720" rIns="91440" bIns="45720" anchor="t" anchorCtr="0" upright="1">
                          <a:noAutofit/>
                        </wps:bodyPr>
                      </wps:wsp>
                      <wps:wsp>
                        <wps:cNvPr id="82" name="Text Box 43"/>
                        <wps:cNvSpPr txBox="1">
                          <a:spLocks noChangeArrowheads="1"/>
                        </wps:cNvSpPr>
                        <wps:spPr bwMode="auto">
                          <a:xfrm>
                            <a:off x="2220220" y="0"/>
                            <a:ext cx="398804" cy="2496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16DC8536" w14:textId="77777777" w:rsidR="0063132A" w:rsidRDefault="0063132A" w:rsidP="0063132A">
                              <w:pPr>
                                <w:spacing w:line="230" w:lineRule="exact"/>
                              </w:pPr>
                              <w:r>
                                <w:rPr>
                                  <w:color w:val="000000"/>
                                  <w:sz w:val="14"/>
                                  <w:szCs w:val="14"/>
                                </w:rPr>
                                <w:t>P4</w:t>
                              </w:r>
                            </w:p>
                          </w:txbxContent>
                        </wps:txbx>
                        <wps:bodyPr rot="0" vert="horz" wrap="square" lIns="91440" tIns="45720" rIns="91440" bIns="45720" anchor="t" anchorCtr="0" upright="1">
                          <a:noAutofit/>
                        </wps:bodyPr>
                      </wps:wsp>
                      <wps:wsp>
                        <wps:cNvPr id="83" name="Text Box 43"/>
                        <wps:cNvSpPr txBox="1">
                          <a:spLocks noChangeArrowheads="1"/>
                        </wps:cNvSpPr>
                        <wps:spPr bwMode="auto">
                          <a:xfrm>
                            <a:off x="1996918" y="623730"/>
                            <a:ext cx="398804" cy="2489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24EF2516" w14:textId="77777777" w:rsidR="0063132A" w:rsidRDefault="0063132A" w:rsidP="0063132A">
                              <w:pPr>
                                <w:spacing w:line="230" w:lineRule="exact"/>
                              </w:pPr>
                              <w:r>
                                <w:rPr>
                                  <w:color w:val="000000"/>
                                  <w:sz w:val="14"/>
                                  <w:szCs w:val="14"/>
                                </w:rPr>
                                <w:t>P5</w:t>
                              </w:r>
                            </w:p>
                          </w:txbxContent>
                        </wps:txbx>
                        <wps:bodyPr rot="0" vert="horz" wrap="square" lIns="91440" tIns="45720" rIns="91440" bIns="45720" anchor="t" anchorCtr="0" upright="1">
                          <a:noAutofit/>
                        </wps:bodyPr>
                      </wps:wsp>
                      <wps:wsp>
                        <wps:cNvPr id="84" name="Text Box 43"/>
                        <wps:cNvSpPr txBox="1">
                          <a:spLocks noChangeArrowheads="1"/>
                        </wps:cNvSpPr>
                        <wps:spPr bwMode="auto">
                          <a:xfrm>
                            <a:off x="2871926" y="801139"/>
                            <a:ext cx="398804" cy="2483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056E86E0" w14:textId="77777777" w:rsidR="0063132A" w:rsidRDefault="0063132A" w:rsidP="0063132A">
                              <w:pPr>
                                <w:spacing w:line="230" w:lineRule="exact"/>
                              </w:pPr>
                              <w:r>
                                <w:rPr>
                                  <w:color w:val="000000"/>
                                  <w:sz w:val="14"/>
                                  <w:szCs w:val="14"/>
                                </w:rPr>
                                <w:t>P6</w:t>
                              </w:r>
                            </w:p>
                          </w:txbxContent>
                        </wps:txbx>
                        <wps:bodyPr rot="0" vert="horz" wrap="square" lIns="91440" tIns="45720" rIns="91440" bIns="45720" anchor="t" anchorCtr="0" upright="1">
                          <a:noAutofit/>
                        </wps:bodyPr>
                      </wps:wsp>
                      <wps:wsp>
                        <wps:cNvPr id="87" name="Text Box 43"/>
                        <wps:cNvSpPr txBox="1">
                          <a:spLocks noChangeArrowheads="1"/>
                        </wps:cNvSpPr>
                        <wps:spPr bwMode="auto">
                          <a:xfrm>
                            <a:off x="3629333" y="378618"/>
                            <a:ext cx="398704" cy="2476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7C38F698" w14:textId="77777777" w:rsidR="0063132A" w:rsidRDefault="0063132A" w:rsidP="0063132A">
                              <w:pPr>
                                <w:spacing w:line="230" w:lineRule="exact"/>
                              </w:pPr>
                              <w:r>
                                <w:rPr>
                                  <w:color w:val="000000"/>
                                  <w:sz w:val="14"/>
                                  <w:szCs w:val="14"/>
                                </w:rPr>
                                <w:t>P7</w:t>
                              </w:r>
                            </w:p>
                          </w:txbxContent>
                        </wps:txbx>
                        <wps:bodyPr rot="0" vert="horz" wrap="square" lIns="91440" tIns="45720" rIns="91440" bIns="45720" anchor="t" anchorCtr="0" upright="1">
                          <a:noAutofit/>
                        </wps:bodyPr>
                      </wps:wsp>
                      <wps:wsp>
                        <wps:cNvPr id="88" name="Text Box 43"/>
                        <wps:cNvSpPr txBox="1">
                          <a:spLocks noChangeArrowheads="1"/>
                        </wps:cNvSpPr>
                        <wps:spPr bwMode="auto">
                          <a:xfrm>
                            <a:off x="1029109" y="969847"/>
                            <a:ext cx="398704" cy="2509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30592067" w14:textId="77777777" w:rsidR="0063132A" w:rsidRDefault="0063132A" w:rsidP="0063132A">
                              <w:pPr>
                                <w:spacing w:line="230" w:lineRule="exact"/>
                              </w:pPr>
                              <w:r>
                                <w:rPr>
                                  <w:color w:val="000000"/>
                                  <w:sz w:val="14"/>
                                  <w:szCs w:val="14"/>
                                </w:rPr>
                                <w:t>S0</w:t>
                              </w:r>
                            </w:p>
                          </w:txbxContent>
                        </wps:txbx>
                        <wps:bodyPr rot="0" vert="horz" wrap="square" lIns="91440" tIns="45720" rIns="91440" bIns="45720" anchor="t" anchorCtr="0" upright="1">
                          <a:noAutofit/>
                        </wps:bodyPr>
                      </wps:wsp>
                      <wps:wsp>
                        <wps:cNvPr id="89" name="Text Box 43"/>
                        <wps:cNvSpPr txBox="1">
                          <a:spLocks noChangeArrowheads="1"/>
                        </wps:cNvSpPr>
                        <wps:spPr bwMode="auto">
                          <a:xfrm>
                            <a:off x="1663715" y="438321"/>
                            <a:ext cx="398804" cy="2502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63CDA92" w14:textId="77777777" w:rsidR="0063132A" w:rsidRDefault="0063132A" w:rsidP="0063132A">
                              <w:pPr>
                                <w:spacing w:line="230" w:lineRule="exact"/>
                              </w:pPr>
                              <w:r>
                                <w:rPr>
                                  <w:color w:val="000000"/>
                                  <w:sz w:val="14"/>
                                  <w:szCs w:val="14"/>
                                </w:rPr>
                                <w:t>S1</w:t>
                              </w:r>
                            </w:p>
                          </w:txbxContent>
                        </wps:txbx>
                        <wps:bodyPr rot="0" vert="horz" wrap="square" lIns="91440" tIns="45720" rIns="91440" bIns="45720" anchor="t" anchorCtr="0" upright="1">
                          <a:noAutofit/>
                        </wps:bodyPr>
                      </wps:wsp>
                      <wps:wsp>
                        <wps:cNvPr id="90" name="Straight Arrow Connector 90"/>
                        <wps:cNvCnPr>
                          <a:cxnSpLocks noChangeShapeType="1"/>
                        </wps:cNvCnPr>
                        <wps:spPr bwMode="auto">
                          <a:xfrm>
                            <a:off x="1032109" y="1228059"/>
                            <a:ext cx="138401" cy="647731"/>
                          </a:xfrm>
                          <a:prstGeom prst="straightConnector1">
                            <a:avLst/>
                          </a:prstGeom>
                          <a:noFill/>
                          <a:ln w="1270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91" name="Arrow: Right 91"/>
                        <wps:cNvSpPr>
                          <a:spLocks noChangeArrowheads="1"/>
                        </wps:cNvSpPr>
                        <wps:spPr bwMode="auto">
                          <a:xfrm>
                            <a:off x="1193011" y="1788386"/>
                            <a:ext cx="1613215" cy="144807"/>
                          </a:xfrm>
                          <a:prstGeom prst="rightArrow">
                            <a:avLst>
                              <a:gd name="adj1" fmla="val 50000"/>
                              <a:gd name="adj2" fmla="val 49979"/>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92" name="Straight Arrow Connector 92"/>
                        <wps:cNvCnPr>
                          <a:cxnSpLocks noChangeShapeType="1"/>
                        </wps:cNvCnPr>
                        <wps:spPr bwMode="auto">
                          <a:xfrm flipV="1">
                            <a:off x="2806225" y="1049351"/>
                            <a:ext cx="650706" cy="814439"/>
                          </a:xfrm>
                          <a:prstGeom prst="straightConnector1">
                            <a:avLst/>
                          </a:prstGeom>
                          <a:noFill/>
                          <a:ln w="1270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93" name="Text Box 43"/>
                        <wps:cNvSpPr txBox="1">
                          <a:spLocks noChangeArrowheads="1"/>
                        </wps:cNvSpPr>
                        <wps:spPr bwMode="auto">
                          <a:xfrm>
                            <a:off x="1802616" y="1625179"/>
                            <a:ext cx="398804" cy="2495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4799F3FF" w14:textId="77777777" w:rsidR="0063132A" w:rsidRDefault="0063132A" w:rsidP="0063132A">
                              <w:pPr>
                                <w:spacing w:line="230" w:lineRule="exact"/>
                              </w:pPr>
                              <w:r>
                                <w:rPr>
                                  <w:color w:val="000000"/>
                                  <w:sz w:val="14"/>
                                  <w:szCs w:val="14"/>
                                </w:rPr>
                                <w:t>P3</w:t>
                              </w:r>
                            </w:p>
                          </w:txbxContent>
                        </wps:txbx>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4AD68E83" id="Group 933" o:spid="_x0000_s1028" style="position:absolute;left:0;text-align:left;margin-left:51.75pt;margin-top:.15pt;width:348.1pt;height:154.75pt;z-index:251664384;mso-width-relative:margin;mso-height-relative:margin" coordsize="59918,677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">
                <v:rect id="Rectangle 934" o:spid="_x0000_s1029" style="position:absolute;left:15716;top:48118;width:44202;height:196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" filled="f" stroked="f"/>
                <v:shape id="Text Box 43" o:spid="_x0000_s1030" type="#_x0000_t202" style="position:absolute;top:11283;width:2995;height:25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" filled="f" stroked="f" strokeweight=".5pt">
                  <v:textbox>
                    <w:txbxContent>
                      <w:p w14:paraId="5F4D4F8F" w14:textId="77777777" w:rsidR="0063132A" w:rsidRDefault="0063132A" w:rsidP="0063132A">
                        <w:pPr>
                          <w:ind w:left="-144" w:right="-144"/>
                          <w:rPr>
                            <w:color w:val="000000"/>
                            <w:sz w:val="14"/>
                            <w:szCs w:val="14"/>
                          </w:rPr>
                        </w:pPr>
                        <w:r>
                          <w:rPr>
                            <w:color w:val="000000"/>
                            <w:sz w:val="14"/>
                            <w:szCs w:val="14"/>
                          </w:rPr>
                          <w:t>Start</w:t>
                        </w:r>
                      </w:p>
                    </w:txbxContent>
                  </v:textbox>
                </v:shape>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rrow: Right 936" o:spid="_x0000_s1031" type="#_x0000_t13" style="position:absolute;left:2286;top:11504;width:8029;height:14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" adj="19632" filled="f" strokeweight="1pt"/>
                <v:shape id="Arrow: Right 937" o:spid="_x0000_s1032" type="#_x0000_t13" style="position:absolute;left:11704;top:5023;width:5564;height:14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" adj="18765" filled="f" strokeweight="1pt"/>
                <v:shape id="Arrow: Right 938" o:spid="_x0000_s1033" type="#_x0000_t13" style="position:absolute;left:11705;top:11442;width:13714;height:14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" adj="20455" filled="f" strokeweight="1pt"/>
                <v:shapetype id="_x0000_t32" coordsize="21600,21600" o:spt="32" o:oned="t" path="m,l21600,21600e" filled="f">
                  <v:path arrowok="t" fillok="f" o:connecttype="none"/>
                  <o:lock v:ext="edit" shapetype="t"/>
                </v:shapetype>
                <v:shape id="Straight Arrow Connector 939" o:spid="_x0000_s1034" type="#_x0000_t32" style="position:absolute;left:10315;top:12209;width:1390;height:2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" strokeweight="1pt">
                  <v:stroke endarrow="block" joinstyle="miter"/>
                </v:shape>
                <v:shape id="Straight Arrow Connector 941" o:spid="_x0000_s1035" type="#_x0000_t32" style="position:absolute;left:10315;top:5729;width:1389;height:6479;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" strokeweight="1pt">
                  <v:stroke endarrow="block" joinstyle="miter"/>
                </v:shape>
                <v:shape id="Straight Arrow Connector 66" o:spid="_x0000_s1036" type="#_x0000_t32" style="position:absolute;left:17268;top:5735;width:680;height:323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" strokeweight="1pt">
                  <v:stroke endarrow="block" joinstyle="miter"/>
                </v:shape>
                <v:shape id="Straight Arrow Connector 67" o:spid="_x0000_s1037" type="#_x0000_t32" style="position:absolute;left:17268;top:2496;width:680;height:323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" strokeweight="1pt">
                  <v:stroke endarrow="block" joinstyle="miter"/>
                </v:shape>
                <v:shape id="Arrow: Right 69" o:spid="_x0000_s1038" type="#_x0000_t13" style="position:absolute;left:18015;top:1810;width:12926;height:14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" adj="20385" filled="f" strokeweight="1pt"/>
                <v:shape id="Arrow: Right 70" o:spid="_x0000_s1039" type="#_x0000_t13" style="position:absolute;left:18015;top:8013;width:7404;height:14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" adj="19488" filled="f" strokeweight="1pt"/>
                <v:shape id="Straight Arrow Connector 71" o:spid="_x0000_s1040" type="#_x0000_t32" style="position:absolute;left:25510;top:8727;width:1409;height:175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" strokeweight="1pt">
                  <v:stroke endarrow="block" joinstyle="miter"/>
                </v:shape>
                <v:shape id="Straight Arrow Connector 72" o:spid="_x0000_s1041" type="#_x0000_t32" style="position:absolute;left:25516;top:10463;width:1403;height:174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" strokeweight="1pt">
                  <v:stroke endarrow="block" joinstyle="miter"/>
                </v:shape>
                <v:shape id="Arrow: Right 73" o:spid="_x0000_s1042" type="#_x0000_t13" style="position:absolute;left:26919;top:9765;width:7404;height:14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" adj="19497" filled="f" strokeweight="1pt"/>
                <v:shape id="Straight Arrow Connector 74" o:spid="_x0000_s1043" type="#_x0000_t32" style="position:absolute;left:30941;top:2536;width:4964;height:394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" strokeweight="1pt">
                  <v:stroke endarrow="block" joinstyle="miter"/>
                </v:shape>
                <v:shape id="Straight Arrow Connector 75" o:spid="_x0000_s1044" type="#_x0000_t32" style="position:absolute;left:34323;top:6482;width:1582;height:400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" strokeweight="1pt">
                  <v:stroke endarrow="block" joinstyle="miter"/>
                </v:shape>
                <v:shape id="Arrow: Right 76" o:spid="_x0000_s1045" type="#_x0000_t13" style="position:absolute;left:35905;top:5727;width:4375;height:14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" adj="18026" filled="f" strokeweight="1pt"/>
                <v:shape id="Text Box 43" o:spid="_x0000_s1046" type="#_x0000_t202" style="position:absolute;left:39755;top:5021;width:4467;height:25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" filled="f" stroked="f" strokeweight=".5pt">
                  <v:textbox>
                    <w:txbxContent>
                      <w:p w14:paraId="33F20AC0" w14:textId="77777777" w:rsidR="0063132A" w:rsidRDefault="0063132A" w:rsidP="0063132A">
                        <w:pPr>
                          <w:spacing w:line="230" w:lineRule="exact"/>
                        </w:pPr>
                        <w:r>
                          <w:rPr>
                            <w:color w:val="000000"/>
                            <w:sz w:val="14"/>
                            <w:szCs w:val="14"/>
                          </w:rPr>
                          <w:t>End</w:t>
                        </w:r>
                      </w:p>
                    </w:txbxContent>
                  </v:textbox>
                </v:shape>
                <v:shape id="Text Box 43" o:spid="_x0000_s1047" type="#_x0000_t202" style="position:absolute;left:3803;top:9806;width:3994;height:2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" filled="f" stroked="f" strokeweight=".5pt">
                  <v:textbox>
                    <w:txbxContent>
                      <w:p w14:paraId="67932D82" w14:textId="77777777" w:rsidR="0063132A" w:rsidRDefault="0063132A" w:rsidP="0063132A">
                        <w:pPr>
                          <w:spacing w:line="230" w:lineRule="exact"/>
                        </w:pPr>
                        <w:r>
                          <w:rPr>
                            <w:color w:val="000000"/>
                            <w:sz w:val="14"/>
                            <w:szCs w:val="14"/>
                          </w:rPr>
                          <w:t>P0</w:t>
                        </w:r>
                      </w:p>
                    </w:txbxContent>
                  </v:textbox>
                </v:shape>
                <v:shape id="Text Box 43" o:spid="_x0000_s1048" type="#_x0000_t202" style="position:absolute;left:12481;top:3263;width:3987;height:25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" filled="f" stroked="f" strokeweight=".5pt">
                  <v:textbox>
                    <w:txbxContent>
                      <w:p w14:paraId="1445B231" w14:textId="77777777" w:rsidR="0063132A" w:rsidRDefault="0063132A" w:rsidP="0063132A">
                        <w:pPr>
                          <w:spacing w:line="230" w:lineRule="exact"/>
                        </w:pPr>
                        <w:r>
                          <w:rPr>
                            <w:color w:val="000000"/>
                            <w:sz w:val="14"/>
                            <w:szCs w:val="14"/>
                          </w:rPr>
                          <w:t>P1</w:t>
                        </w:r>
                      </w:p>
                    </w:txbxContent>
                  </v:textbox>
                </v:shape>
                <v:shape id="Text Box 43" o:spid="_x0000_s1049" type="#_x0000_t202" style="position:absolute;left:15981;top:9697;width:3988;height:25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" filled="f" stroked="f" strokeweight=".5pt">
                  <v:textbox>
                    <w:txbxContent>
                      <w:p w14:paraId="50D1ACBC" w14:textId="77777777" w:rsidR="0063132A" w:rsidRDefault="0063132A" w:rsidP="0063132A">
                        <w:pPr>
                          <w:spacing w:line="230" w:lineRule="exact"/>
                        </w:pPr>
                        <w:r>
                          <w:rPr>
                            <w:color w:val="000000"/>
                            <w:sz w:val="14"/>
                            <w:szCs w:val="14"/>
                          </w:rPr>
                          <w:t>P2</w:t>
                        </w:r>
                      </w:p>
                    </w:txbxContent>
                  </v:textbox>
                </v:shape>
                <v:shape id="Text Box 43" o:spid="_x0000_s1050" type="#_x0000_t202" style="position:absolute;left:22202;width:3988;height:24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" filled="f" stroked="f" strokeweight=".5pt">
                  <v:textbox>
                    <w:txbxContent>
                      <w:p w14:paraId="16DC8536" w14:textId="77777777" w:rsidR="0063132A" w:rsidRDefault="0063132A" w:rsidP="0063132A">
                        <w:pPr>
                          <w:spacing w:line="230" w:lineRule="exact"/>
                        </w:pPr>
                        <w:r>
                          <w:rPr>
                            <w:color w:val="000000"/>
                            <w:sz w:val="14"/>
                            <w:szCs w:val="14"/>
                          </w:rPr>
                          <w:t>P4</w:t>
                        </w:r>
                      </w:p>
                    </w:txbxContent>
                  </v:textbox>
                </v:shape>
                <v:shape id="Text Box 43" o:spid="_x0000_s1051" type="#_x0000_t202" style="position:absolute;left:19969;top:6237;width:3988;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" filled="f" stroked="f" strokeweight=".5pt">
                  <v:textbox>
                    <w:txbxContent>
                      <w:p w14:paraId="24EF2516" w14:textId="77777777" w:rsidR="0063132A" w:rsidRDefault="0063132A" w:rsidP="0063132A">
                        <w:pPr>
                          <w:spacing w:line="230" w:lineRule="exact"/>
                        </w:pPr>
                        <w:r>
                          <w:rPr>
                            <w:color w:val="000000"/>
                            <w:sz w:val="14"/>
                            <w:szCs w:val="14"/>
                          </w:rPr>
                          <w:t>P5</w:t>
                        </w:r>
                      </w:p>
                    </w:txbxContent>
                  </v:textbox>
                </v:shape>
                <v:shape id="Text Box 43" o:spid="_x0000_s1052" type="#_x0000_t202" style="position:absolute;left:28719;top:8011;width:3988;height:24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" filled="f" stroked="f" strokeweight=".5pt">
                  <v:textbox>
                    <w:txbxContent>
                      <w:p w14:paraId="056E86E0" w14:textId="77777777" w:rsidR="0063132A" w:rsidRDefault="0063132A" w:rsidP="0063132A">
                        <w:pPr>
                          <w:spacing w:line="230" w:lineRule="exact"/>
                        </w:pPr>
                        <w:r>
                          <w:rPr>
                            <w:color w:val="000000"/>
                            <w:sz w:val="14"/>
                            <w:szCs w:val="14"/>
                          </w:rPr>
                          <w:t>P6</w:t>
                        </w:r>
                      </w:p>
                    </w:txbxContent>
                  </v:textbox>
                </v:shape>
                <v:shape id="Text Box 43" o:spid="_x0000_s1053" type="#_x0000_t202" style="position:absolute;left:36293;top:3786;width:3987;height:2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" filled="f" stroked="f" strokeweight=".5pt">
                  <v:textbox>
                    <w:txbxContent>
                      <w:p w14:paraId="7C38F698" w14:textId="77777777" w:rsidR="0063132A" w:rsidRDefault="0063132A" w:rsidP="0063132A">
                        <w:pPr>
                          <w:spacing w:line="230" w:lineRule="exact"/>
                        </w:pPr>
                        <w:r>
                          <w:rPr>
                            <w:color w:val="000000"/>
                            <w:sz w:val="14"/>
                            <w:szCs w:val="14"/>
                          </w:rPr>
                          <w:t>P7</w:t>
                        </w:r>
                      </w:p>
                    </w:txbxContent>
                  </v:textbox>
                </v:shape>
                <v:shape id="Text Box 43" o:spid="_x0000_s1054" type="#_x0000_t202" style="position:absolute;left:10291;top:9698;width:3987;height:25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" filled="f" stroked="f" strokeweight=".5pt">
                  <v:textbox>
                    <w:txbxContent>
                      <w:p w14:paraId="30592067" w14:textId="77777777" w:rsidR="0063132A" w:rsidRDefault="0063132A" w:rsidP="0063132A">
                        <w:pPr>
                          <w:spacing w:line="230" w:lineRule="exact"/>
                        </w:pPr>
                        <w:r>
                          <w:rPr>
                            <w:color w:val="000000"/>
                            <w:sz w:val="14"/>
                            <w:szCs w:val="14"/>
                          </w:rPr>
                          <w:t>S0</w:t>
                        </w:r>
                      </w:p>
                    </w:txbxContent>
                  </v:textbox>
                </v:shape>
                <v:shape id="Text Box 43" o:spid="_x0000_s1055" type="#_x0000_t202" style="position:absolute;left:16637;top:4383;width:3988;height:25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" filled="f" stroked="f" strokeweight=".5pt">
                  <v:textbox>
                    <w:txbxContent>
                      <w:p w14:paraId="663CDA92" w14:textId="77777777" w:rsidR="0063132A" w:rsidRDefault="0063132A" w:rsidP="0063132A">
                        <w:pPr>
                          <w:spacing w:line="230" w:lineRule="exact"/>
                        </w:pPr>
                        <w:r>
                          <w:rPr>
                            <w:color w:val="000000"/>
                            <w:sz w:val="14"/>
                            <w:szCs w:val="14"/>
                          </w:rPr>
                          <w:t>S1</w:t>
                        </w:r>
                      </w:p>
                    </w:txbxContent>
                  </v:textbox>
                </v:shape>
                <v:shape id="Straight Arrow Connector 90" o:spid="_x0000_s1056" type="#_x0000_t32" style="position:absolute;left:10321;top:12280;width:1384;height:647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" strokeweight="1pt">
                  <v:stroke endarrow="block" joinstyle="miter"/>
                </v:shape>
                <v:shape id="Arrow: Right 91" o:spid="_x0000_s1057" type="#_x0000_t13" style="position:absolute;left:11930;top:17883;width:16132;height:14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" adj="20631" filled="f" strokeweight="1pt"/>
                <v:shape id="Straight Arrow Connector 92" o:spid="_x0000_s1058" type="#_x0000_t32" style="position:absolute;left:28062;top:10493;width:6507;height:814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" strokeweight="1pt">
                  <v:stroke endarrow="block" joinstyle="miter"/>
                </v:shape>
                <v:shape id="Text Box 43" o:spid="_x0000_s1059" type="#_x0000_t202" style="position:absolute;left:18026;top:16251;width:3988;height:24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" filled="f" stroked="f" strokeweight=".5pt">
                  <v:textbox>
                    <w:txbxContent>
                      <w:p w14:paraId="4799F3FF" w14:textId="77777777" w:rsidR="0063132A" w:rsidRDefault="0063132A" w:rsidP="0063132A">
                        <w:pPr>
                          <w:spacing w:line="230" w:lineRule="exact"/>
                        </w:pPr>
                        <w:r>
                          <w:rPr>
                            <w:color w:val="000000"/>
                            <w:sz w:val="14"/>
                            <w:szCs w:val="14"/>
                          </w:rPr>
                          <w:t>P3</w:t>
                        </w:r>
                      </w:p>
                    </w:txbxContent>
                  </v:textbox>
                </v:shape>
                <w10:wrap type="topAndBottom"/>
              </v:group>
            </w:pict>
          </mc:Fallback>
        </mc:AlternateContent>
      </w:r>
      <w:r>
        <w:rPr>
          <w:noProof/>
        </w:rPr>
        <mc:AlternateContent>
          <mc:Choice Requires="wps">
            <w:drawing>
              <wp:anchor distT="0" distB="0" distL="114300" distR="114300" simplePos="0" relativeHeight="251662336" behindDoc="0" locked="0" layoutInCell="1" allowOverlap="1" wp14:anchorId="6662D902" wp14:editId="792BFDCF">
                <wp:simplePos x="0" y="0"/>
                <wp:positionH relativeFrom="column">
                  <wp:posOffset>657225</wp:posOffset>
                </wp:positionH>
                <wp:positionV relativeFrom="paragraph">
                  <wp:posOffset>2024380</wp:posOffset>
                </wp:positionV>
                <wp:extent cx="4420235" cy="326390"/>
                <wp:effectExtent l="0" t="0" r="0" b="7620"/>
                <wp:wrapNone/>
                <wp:docPr id="94" name="Text Box 94"/>
                <wp:cNvGraphicFramePr/>
                <a:graphic xmlns:a="http://schemas.openxmlformats.org/drawingml/2006/main">
                  <a:graphicData uri="http://schemas.microsoft.com/office/word/2010/wordprocessingShape">
                    <wps:wsp>
                      <wps:cNvSpPr txBox="1"/>
                      <wps:spPr>
                        <a:xfrm>
                          <a:off x="0" y="0"/>
                          <a:ext cx="4420235" cy="316230"/>
                        </a:xfrm>
                        <a:prstGeom prst="rect">
                          <a:avLst/>
                        </a:prstGeom>
                        <a:solidFill>
                          <a:prstClr val="white"/>
                        </a:solidFill>
                        <a:ln>
                          <a:noFill/>
                        </a:ln>
                      </wps:spPr>
                      <wps:txbx>
                        <w:txbxContent>
                          <w:p w14:paraId="7832591F" w14:textId="77777777" w:rsidR="0063132A" w:rsidRDefault="0063132A" w:rsidP="0063132A">
                            <w:pPr>
                              <w:pStyle w:val="Caption"/>
                              <w:jc w:val="center"/>
                              <w:rPr>
                                <w:rFonts w:eastAsia="Calibri" w:cs="Times New Roman"/>
                                <w:noProof/>
                              </w:rPr>
                            </w:pPr>
                            <w:r>
                              <w:t xml:space="preserve">Figure </w:t>
                            </w:r>
                            <w:r>
                              <w:fldChar w:fldCharType="begin"/>
                            </w:r>
                            <w:r>
                              <w:instrText>SEQ Figure \* ARABIC</w:instrText>
                            </w:r>
                            <w:r>
                              <w:fldChar w:fldCharType="separate"/>
                            </w:r>
                            <w:r>
                              <w:rPr>
                                <w:noProof/>
                              </w:rPr>
                              <w:t>1</w:t>
                            </w:r>
                            <w:r>
                              <w:fldChar w:fldCharType="end"/>
                            </w:r>
                            <w:r>
                              <w:rPr>
                                <w:noProof/>
                              </w:rPr>
                              <w:t xml:space="preserve"> Example of Interactive Storyline graph</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w14:anchorId="6662D902" id="Text Box 94" o:spid="_x0000_s1060" type="#_x0000_t202" style="position:absolute;left:0;text-align:left;margin-left:51.75pt;margin-top:159.4pt;width:348.05pt;height:25.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" stroked="f">
                <v:textbox style="mso-fit-shape-to-text:t" inset="0,0,0,0">
                  <w:txbxContent>
                    <w:p w14:paraId="7832591F" w14:textId="77777777" w:rsidR="0063132A" w:rsidRDefault="0063132A" w:rsidP="0063132A">
                      <w:pPr>
                        <w:pStyle w:val="Caption"/>
                        <w:jc w:val="center"/>
                        <w:rPr>
                          <w:rFonts w:eastAsia="Calibri" w:cs="Times New Roman"/>
                          <w:noProof/>
                        </w:rPr>
                      </w:pPr>
                      <w:r>
                        <w:t xml:space="preserve">Figure </w:t>
                      </w:r>
                      <w:r>
                        <w:fldChar w:fldCharType="begin"/>
                      </w:r>
                      <w:r>
                        <w:instrText>SEQ Figure \* ARABIC</w:instrText>
                      </w:r>
                      <w:r>
                        <w:fldChar w:fldCharType="separate"/>
                      </w:r>
                      <w:r>
                        <w:rPr>
                          <w:noProof/>
                        </w:rPr>
                        <w:t>1</w:t>
                      </w:r>
                      <w:r>
                        <w:fldChar w:fldCharType="end"/>
                      </w:r>
                      <w:r>
                        <w:rPr>
                          <w:noProof/>
                        </w:rPr>
                        <w:t xml:space="preserve"> Example of Interactive Storyline graph</w:t>
                      </w:r>
                    </w:p>
                  </w:txbxContent>
                </v:textbox>
              </v:shape>
            </w:pict>
          </mc:Fallback>
        </mc:AlternateContent>
      </w:r>
    </w:p>
    <w:p w14:paraId="100D8EB3" w14:textId="77777777" w:rsidR="0063132A" w:rsidRDefault="0063132A" w:rsidP="0063132A"/>
    <w:p w14:paraId="73282D82" w14:textId="77777777" w:rsidR="0063132A" w:rsidRPr="00AE6443" w:rsidRDefault="0063132A" w:rsidP="00AE6443">
      <w:r>
        <w:lastRenderedPageBreak/>
        <w:t>In this graph, the “available” Period is the Periods available for selection at any graph nodes, and the “selected” Period is the “available” Period that is selected by the Application to be played among all “available” Period at that node.</w:t>
      </w:r>
    </w:p>
    <w:p w14:paraId="6766D52D" w14:textId="77777777" w:rsidR="0063132A" w:rsidRDefault="0063132A" w:rsidP="0063132A">
      <w:pPr>
        <w:pStyle w:val="a2"/>
        <w:keepNext w:val="0"/>
        <w:widowControl/>
        <w:numPr>
          <w:ilvl w:val="1"/>
          <w:numId w:val="91"/>
        </w:numPr>
        <w:tabs>
          <w:tab w:val="left" w:pos="360"/>
        </w:tabs>
        <w:suppressAutoHyphens w:val="0"/>
        <w:autoSpaceDE w:val="0"/>
        <w:autoSpaceDN w:val="0"/>
        <w:adjustRightInd w:val="0"/>
        <w:jc w:val="left"/>
        <w:outlineLvl w:val="0"/>
      </w:pPr>
      <w:r>
        <w:rPr>
          <w:lang w:val="en-GB"/>
        </w:rPr>
        <w:t xml:space="preserve">Description of Elements Required for Nonlinear Storyline </w:t>
      </w:r>
    </w:p>
    <w:p w14:paraId="633B9004" w14:textId="00F077C7" w:rsidR="0063132A" w:rsidRDefault="002E0A59">
      <w:pPr>
        <w:rPr>
          <w:lang w:val="en-GB"/>
        </w:rPr>
      </w:pPr>
      <w:r>
        <w:rPr>
          <w:lang w:val="en-GB"/>
        </w:rPr>
        <w:t>To</w:t>
      </w:r>
      <w:r w:rsidR="0063132A">
        <w:rPr>
          <w:lang w:val="en-GB"/>
        </w:rPr>
        <w:t xml:space="preserve"> be conformant to this Annex, this section describes how the </w:t>
      </w:r>
      <w:r w:rsidR="0063132A">
        <w:rPr>
          <w:rStyle w:val="ISOCodebold"/>
          <w:lang w:val="en-GB"/>
        </w:rPr>
        <w:t>Period</w:t>
      </w:r>
      <w:r w:rsidR="0063132A">
        <w:rPr>
          <w:lang w:val="en-GB"/>
        </w:rPr>
        <w:t xml:space="preserve">, </w:t>
      </w:r>
      <w:r w:rsidR="0063132A">
        <w:rPr>
          <w:rStyle w:val="ISOCodebold"/>
          <w:lang w:val="en-GB"/>
        </w:rPr>
        <w:t>Event,</w:t>
      </w:r>
      <w:r w:rsidR="0063132A">
        <w:rPr>
          <w:lang w:val="en-GB"/>
        </w:rPr>
        <w:t xml:space="preserve"> and </w:t>
      </w:r>
      <w:r w:rsidR="0063132A">
        <w:rPr>
          <w:rStyle w:val="ISOCodebold"/>
          <w:lang w:val="en-GB"/>
        </w:rPr>
        <w:t>EventStream</w:t>
      </w:r>
      <w:r w:rsidR="0063132A">
        <w:rPr>
          <w:lang w:val="en-GB"/>
        </w:rPr>
        <w:t xml:space="preserve"> elements </w:t>
      </w:r>
      <w:r>
        <w:rPr>
          <w:lang w:val="en-GB"/>
        </w:rPr>
        <w:t>are</w:t>
      </w:r>
      <w:r w:rsidR="0063132A">
        <w:rPr>
          <w:lang w:val="en-GB"/>
        </w:rPr>
        <w:t xml:space="preserve"> used for nonlinear storyline implementation.</w:t>
      </w:r>
    </w:p>
    <w:p w14:paraId="7F10DDAA" w14:textId="77777777" w:rsidR="0063132A" w:rsidRDefault="0063132A" w:rsidP="0063132A">
      <w:pPr>
        <w:pStyle w:val="a3"/>
        <w:keepNext w:val="0"/>
        <w:widowControl/>
        <w:numPr>
          <w:ilvl w:val="2"/>
          <w:numId w:val="91"/>
        </w:numPr>
        <w:suppressAutoHyphens w:val="0"/>
        <w:spacing w:before="0"/>
        <w:jc w:val="left"/>
        <w:outlineLvl w:val="0"/>
      </w:pPr>
      <w:r>
        <w:rPr>
          <w:lang w:val="en-GB"/>
        </w:rPr>
        <w:t>Periods for Nonlinear Storyline</w:t>
      </w:r>
    </w:p>
    <w:p w14:paraId="4514B865" w14:textId="242FB47C" w:rsidR="0063132A" w:rsidRDefault="0063132A" w:rsidP="0063132A">
      <w:pPr>
        <w:rPr>
          <w:lang w:val="en-GB"/>
        </w:rPr>
      </w:pPr>
      <w:r>
        <w:rPr>
          <w:lang w:val="en-GB"/>
        </w:rPr>
        <w:t xml:space="preserve">Each </w:t>
      </w:r>
      <w:r>
        <w:rPr>
          <w:rStyle w:val="ISOCodebold"/>
          <w:lang w:val="en-GB"/>
        </w:rPr>
        <w:t>Period</w:t>
      </w:r>
      <w:r>
        <w:rPr>
          <w:lang w:val="en-GB"/>
        </w:rPr>
        <w:t xml:space="preserve"> element represents an edge of the graph and shall adhere to the following guidelines:</w:t>
      </w:r>
    </w:p>
    <w:p w14:paraId="46F2DB6C" w14:textId="77777777" w:rsidR="0063132A" w:rsidRDefault="0063132A" w:rsidP="0063132A">
      <w:pPr>
        <w:pStyle w:val="ListParagraph"/>
        <w:widowControl/>
        <w:numPr>
          <w:ilvl w:val="0"/>
          <w:numId w:val="73"/>
        </w:numPr>
        <w:spacing w:after="160" w:line="254" w:lineRule="auto"/>
        <w:textAlignment w:val="auto"/>
      </w:pPr>
      <w:r>
        <w:rPr>
          <w:lang w:val="en-GB"/>
        </w:rPr>
        <w:t xml:space="preserve">It should have the </w:t>
      </w:r>
      <w:r>
        <w:rPr>
          <w:rStyle w:val="ISOCode"/>
          <w:lang w:val="en-GB"/>
        </w:rPr>
        <w:t>@duration</w:t>
      </w:r>
      <w:r>
        <w:rPr>
          <w:lang w:val="en-GB"/>
        </w:rPr>
        <w:t xml:space="preserve"> attribute present and equal to the length of the graph edge it represents.</w:t>
      </w:r>
    </w:p>
    <w:p w14:paraId="6DD8AB2D" w14:textId="552BAC73" w:rsidR="0063132A" w:rsidRPr="000B4134" w:rsidRDefault="0063132A" w:rsidP="0063132A">
      <w:pPr>
        <w:pStyle w:val="ListParagraph"/>
        <w:widowControl/>
        <w:numPr>
          <w:ilvl w:val="0"/>
          <w:numId w:val="73"/>
        </w:numPr>
        <w:spacing w:after="160" w:line="254" w:lineRule="auto"/>
        <w:textAlignment w:val="auto"/>
      </w:pPr>
      <w:r>
        <w:rPr>
          <w:lang w:val="en-GB"/>
        </w:rPr>
        <w:t xml:space="preserve">It shall contain a storyline </w:t>
      </w:r>
      <w:r>
        <w:rPr>
          <w:rStyle w:val="ISOCodebold"/>
          <w:lang w:val="en-GB"/>
        </w:rPr>
        <w:t>EventStream</w:t>
      </w:r>
      <w:r>
        <w:rPr>
          <w:lang w:val="en-GB"/>
        </w:rPr>
        <w:t xml:space="preserve"> el</w:t>
      </w:r>
      <w:r w:rsidRPr="000B4134">
        <w:rPr>
          <w:lang w:val="en-GB"/>
        </w:rPr>
        <w:t xml:space="preserve">ement as described in </w:t>
      </w:r>
      <w:r w:rsidRPr="004A471E">
        <w:rPr>
          <w:lang w:val="en-GB"/>
        </w:rPr>
        <w:t>5.10.2.1.</w:t>
      </w:r>
    </w:p>
    <w:p w14:paraId="2C2BE199" w14:textId="77777777" w:rsidR="0063132A" w:rsidRDefault="0063132A" w:rsidP="0063132A">
      <w:pPr>
        <w:pStyle w:val="a3"/>
        <w:keepNext w:val="0"/>
        <w:widowControl/>
        <w:numPr>
          <w:ilvl w:val="2"/>
          <w:numId w:val="91"/>
        </w:numPr>
        <w:suppressAutoHyphens w:val="0"/>
        <w:spacing w:before="0"/>
        <w:jc w:val="left"/>
        <w:outlineLvl w:val="0"/>
      </w:pPr>
      <w:r>
        <w:rPr>
          <w:lang w:val="en-GB"/>
        </w:rPr>
        <w:t>Selection Parameters</w:t>
      </w:r>
    </w:p>
    <w:p w14:paraId="2A7A74FD" w14:textId="3482F60F" w:rsidR="0063132A" w:rsidRDefault="0063132A" w:rsidP="0063132A">
      <w:pPr>
        <w:rPr>
          <w:lang w:val="en-GB"/>
        </w:rPr>
      </w:pPr>
      <w:r>
        <w:rPr>
          <w:lang w:val="en-GB"/>
        </w:rPr>
        <w:t xml:space="preserve">The DASH Client signals the chosen edge to play after the end of the current by firing a callback at the </w:t>
      </w:r>
      <w:r>
        <w:rPr>
          <w:rFonts w:ascii="Courier New" w:hAnsi="Courier New" w:cs="Courier New"/>
          <w:sz w:val="20"/>
          <w:szCs w:val="20"/>
          <w:lang w:val="en-GB"/>
        </w:rPr>
        <w:t>@contactUrl</w:t>
      </w:r>
      <w:r>
        <w:rPr>
          <w:lang w:val="en-GB"/>
        </w:rPr>
        <w:t xml:space="preserve"> of the respective Event and signalling the selection as the query parameters. </w:t>
      </w:r>
    </w:p>
    <w:p w14:paraId="36E6CF8C" w14:textId="215967F4" w:rsidR="0063132A" w:rsidRDefault="0063132A" w:rsidP="0063132A">
      <w:pPr>
        <w:rPr>
          <w:lang w:val="en-GB"/>
        </w:rPr>
      </w:pPr>
      <w:r>
        <w:rPr>
          <w:lang w:val="en-GB"/>
        </w:rPr>
        <w:t>Examples of the callback are:</w:t>
      </w:r>
    </w:p>
    <w:p w14:paraId="4FB50C32" w14:textId="58FAB926" w:rsidR="0063132A" w:rsidRDefault="0063132A" w:rsidP="0063132A">
      <w:pPr>
        <w:pStyle w:val="ListParagraph"/>
        <w:widowControl/>
        <w:numPr>
          <w:ilvl w:val="0"/>
          <w:numId w:val="75"/>
        </w:numPr>
        <w:spacing w:after="160" w:line="254" w:lineRule="auto"/>
        <w:textAlignment w:val="auto"/>
        <w:rPr>
          <w:lang w:val="en-GB"/>
        </w:rPr>
      </w:pPr>
      <w:r>
        <w:rPr>
          <w:lang w:val="en-GB"/>
        </w:rPr>
        <w:t xml:space="preserve">Call back at end of Period@id=1: </w:t>
      </w:r>
      <w:r w:rsidRPr="00AE6443">
        <w:rPr>
          <w:rFonts w:ascii="Consolas" w:hAnsi="Consolas"/>
          <w:sz w:val="22"/>
          <w:lang w:val="en-GB"/>
        </w:rPr>
        <w:t>http://cdn.com/content_xyz/1/selection? parameter=${param-value</w:t>
      </w:r>
      <w:r>
        <w:rPr>
          <w:lang w:val="en-GB"/>
        </w:rPr>
        <w:t>}.</w:t>
      </w:r>
    </w:p>
    <w:p w14:paraId="6FA1A7F0" w14:textId="344F9970" w:rsidR="0063132A" w:rsidRDefault="0063132A" w:rsidP="0063132A">
      <w:pPr>
        <w:pStyle w:val="ListParagraph"/>
        <w:widowControl/>
        <w:numPr>
          <w:ilvl w:val="0"/>
          <w:numId w:val="75"/>
        </w:numPr>
        <w:spacing w:after="160" w:line="254" w:lineRule="auto"/>
        <w:textAlignment w:val="auto"/>
        <w:rPr>
          <w:lang w:val="en-GB"/>
        </w:rPr>
      </w:pPr>
      <w:r>
        <w:rPr>
          <w:lang w:val="en-GB"/>
        </w:rPr>
        <w:t xml:space="preserve">Call back at end of Period@id=2: </w:t>
      </w:r>
      <w:r w:rsidRPr="00AE6443">
        <w:rPr>
          <w:rFonts w:ascii="Consolas" w:hAnsi="Consolas"/>
          <w:sz w:val="22"/>
          <w:lang w:val="en-GB"/>
        </w:rPr>
        <w:t>http://cdn.com/content_xyz/2/selection? parameter=${param-value}</w:t>
      </w:r>
      <w:r>
        <w:rPr>
          <w:lang w:val="en-GB"/>
        </w:rPr>
        <w:t>.</w:t>
      </w:r>
    </w:p>
    <w:p w14:paraId="55260656" w14:textId="77777777" w:rsidR="0063132A" w:rsidRDefault="0063132A" w:rsidP="00AE6443">
      <w:pPr>
        <w:pStyle w:val="ListParagraph"/>
        <w:widowControl/>
        <w:spacing w:after="160" w:line="254" w:lineRule="auto"/>
        <w:textAlignment w:val="auto"/>
        <w:rPr>
          <w:lang w:val="en-GB"/>
        </w:rPr>
      </w:pPr>
    </w:p>
    <w:p w14:paraId="2ECDF6D9" w14:textId="546B757F" w:rsidR="0063132A" w:rsidRDefault="0063132A" w:rsidP="0063132A">
      <w:pPr>
        <w:rPr>
          <w:lang w:val="en-GB"/>
        </w:rPr>
      </w:pPr>
      <w:r>
        <w:rPr>
          <w:lang w:val="en-GB"/>
        </w:rPr>
        <w:t xml:space="preserve">This way, the HTTP server receiving the callback request can determine the Period the DASH Client is currently playing back from the </w:t>
      </w:r>
      <w:r>
        <w:rPr>
          <w:rStyle w:val="ISOCode"/>
          <w:b/>
          <w:bCs/>
          <w:lang w:val="en-GB"/>
        </w:rPr>
        <w:t>Period</w:t>
      </w:r>
      <w:r>
        <w:rPr>
          <w:rStyle w:val="ISOCode"/>
          <w:lang w:val="en-GB"/>
        </w:rPr>
        <w:t>@id</w:t>
      </w:r>
      <w:r>
        <w:rPr>
          <w:lang w:val="en-GB"/>
        </w:rPr>
        <w:t xml:space="preserve"> in the URL.</w:t>
      </w:r>
    </w:p>
    <w:p w14:paraId="2E83A1FF" w14:textId="77777777" w:rsidR="0063132A" w:rsidRPr="005526A9" w:rsidRDefault="0063132A" w:rsidP="0063132A">
      <w:pPr>
        <w:pStyle w:val="a3"/>
        <w:keepNext w:val="0"/>
        <w:widowControl/>
        <w:numPr>
          <w:ilvl w:val="2"/>
          <w:numId w:val="91"/>
        </w:numPr>
        <w:suppressAutoHyphens w:val="0"/>
        <w:spacing w:before="0"/>
        <w:jc w:val="left"/>
        <w:outlineLvl w:val="0"/>
      </w:pPr>
      <w:r>
        <w:rPr>
          <w:lang w:val="en-GB"/>
        </w:rPr>
        <w:t xml:space="preserve">Events for Nonlinear Storyline </w:t>
      </w:r>
    </w:p>
    <w:p w14:paraId="0AEA9233" w14:textId="77777777" w:rsidR="0063132A" w:rsidRDefault="0063132A" w:rsidP="0063132A">
      <w:pPr>
        <w:rPr>
          <w:rFonts w:eastAsia="MS Mincho"/>
          <w:szCs w:val="24"/>
        </w:rPr>
      </w:pPr>
      <w:r>
        <w:rPr>
          <w:rFonts w:eastAsia="MS Mincho"/>
          <w:szCs w:val="24"/>
        </w:rPr>
        <w:t>The Event element is extended with a parametrization scheme to accommodate the selection information (</w:t>
      </w:r>
      <w:r>
        <w:rPr>
          <w:rFonts w:ascii="Consolas" w:eastAsia="MS Mincho" w:hAnsi="Consolas" w:cs="Courier New"/>
          <w:sz w:val="21"/>
          <w:szCs w:val="21"/>
        </w:rPr>
        <w:t>nlp:selectionInfo</w:t>
      </w:r>
      <w:r>
        <w:rPr>
          <w:rFonts w:eastAsia="MS Mincho"/>
          <w:szCs w:val="24"/>
        </w:rPr>
        <w:t>) - feature specific to the nonlinear storyline. The scheme is identified by URN “</w:t>
      </w:r>
      <w:r>
        <w:rPr>
          <w:rFonts w:ascii="Consolas" w:eastAsia="Times New Roman" w:hAnsi="Consolas"/>
          <w:color w:val="0000FF"/>
          <w:sz w:val="21"/>
          <w:szCs w:val="21"/>
          <w:lang w:val="en-GB"/>
        </w:rPr>
        <w:t>urn:mpeg:dash:nonlinearplayback:2020</w:t>
      </w:r>
      <w:r>
        <w:rPr>
          <w:rFonts w:eastAsia="MS Mincho"/>
          <w:szCs w:val="24"/>
        </w:rPr>
        <w:t>”.</w:t>
      </w:r>
    </w:p>
    <w:p w14:paraId="63F76AD8" w14:textId="39876393" w:rsidR="0063132A" w:rsidRDefault="0063132A" w:rsidP="0063132A">
      <w:pPr>
        <w:rPr>
          <w:lang w:val="en-GB"/>
        </w:rPr>
      </w:pPr>
      <w:r>
        <w:rPr>
          <w:rFonts w:eastAsia="MS Mincho"/>
          <w:szCs w:val="24"/>
        </w:rPr>
        <w:t xml:space="preserve">The extension for the Event element of the namespace is defined in </w:t>
      </w:r>
      <w:r>
        <w:rPr>
          <w:rFonts w:eastAsia="MS Mincho"/>
          <w:szCs w:val="24"/>
        </w:rPr>
        <w:fldChar w:fldCharType="begin"/>
      </w:r>
      <w:r>
        <w:rPr>
          <w:rFonts w:eastAsia="MS Mincho"/>
          <w:szCs w:val="24"/>
        </w:rPr>
        <w:instrText xml:space="preserve"> REF _Ref70414831 \r \h </w:instrText>
      </w:r>
      <w:r>
        <w:rPr>
          <w:rFonts w:eastAsia="MS Mincho"/>
          <w:szCs w:val="24"/>
        </w:rPr>
      </w:r>
      <w:r>
        <w:rPr>
          <w:rFonts w:eastAsia="MS Mincho"/>
          <w:szCs w:val="24"/>
        </w:rPr>
        <w:fldChar w:fldCharType="separate"/>
      </w:r>
      <w:r>
        <w:rPr>
          <w:rFonts w:eastAsia="MS Mincho"/>
          <w:szCs w:val="24"/>
        </w:rPr>
        <w:t>A.3.3.1</w:t>
      </w:r>
      <w:r>
        <w:rPr>
          <w:rFonts w:eastAsia="MS Mincho"/>
          <w:szCs w:val="24"/>
        </w:rPr>
        <w:fldChar w:fldCharType="end"/>
      </w:r>
      <w:r>
        <w:rPr>
          <w:rFonts w:eastAsia="MS Mincho"/>
          <w:szCs w:val="24"/>
        </w:rPr>
        <w:t xml:space="preserve"> and of the </w:t>
      </w:r>
      <w:r w:rsidRPr="00AE6443">
        <w:rPr>
          <w:rFonts w:ascii="Courier New" w:eastAsia="MS Mincho" w:hAnsi="Courier New" w:cs="Courier New"/>
          <w:b/>
          <w:bCs/>
          <w:sz w:val="22"/>
        </w:rPr>
        <w:t>SelectionInfo</w:t>
      </w:r>
      <w:r>
        <w:rPr>
          <w:rFonts w:eastAsia="MS Mincho"/>
          <w:szCs w:val="24"/>
        </w:rPr>
        <w:t xml:space="preserve"> in </w:t>
      </w:r>
      <w:r>
        <w:rPr>
          <w:rFonts w:eastAsia="MS Mincho"/>
          <w:szCs w:val="24"/>
        </w:rPr>
        <w:fldChar w:fldCharType="begin"/>
      </w:r>
      <w:r>
        <w:rPr>
          <w:rFonts w:eastAsia="MS Mincho"/>
          <w:szCs w:val="24"/>
        </w:rPr>
        <w:instrText xml:space="preserve"> REF _Ref70414838 \r \h </w:instrText>
      </w:r>
      <w:r>
        <w:rPr>
          <w:rFonts w:eastAsia="MS Mincho"/>
          <w:szCs w:val="24"/>
        </w:rPr>
      </w:r>
      <w:r>
        <w:rPr>
          <w:rFonts w:eastAsia="MS Mincho"/>
          <w:szCs w:val="24"/>
        </w:rPr>
        <w:fldChar w:fldCharType="separate"/>
      </w:r>
      <w:r>
        <w:rPr>
          <w:rFonts w:eastAsia="MS Mincho"/>
          <w:szCs w:val="24"/>
        </w:rPr>
        <w:t>A.3.3.2</w:t>
      </w:r>
      <w:r>
        <w:rPr>
          <w:rFonts w:eastAsia="MS Mincho"/>
          <w:szCs w:val="24"/>
        </w:rPr>
        <w:fldChar w:fldCharType="end"/>
      </w:r>
      <w:r>
        <w:rPr>
          <w:rFonts w:eastAsia="MS Mincho"/>
          <w:szCs w:val="24"/>
        </w:rPr>
        <w:t>.</w:t>
      </w:r>
    </w:p>
    <w:p w14:paraId="25CAC2C7" w14:textId="77777777" w:rsidR="0063132A" w:rsidRDefault="0063132A" w:rsidP="0063132A">
      <w:pPr>
        <w:pStyle w:val="a4"/>
        <w:keepNext w:val="0"/>
        <w:widowControl/>
        <w:numPr>
          <w:ilvl w:val="3"/>
          <w:numId w:val="91"/>
        </w:numPr>
        <w:suppressAutoHyphens w:val="0"/>
        <w:spacing w:before="0" w:line="240" w:lineRule="exact"/>
        <w:jc w:val="left"/>
        <w:outlineLvl w:val="0"/>
      </w:pPr>
      <w:r>
        <w:rPr>
          <w:lang w:val="en-GB"/>
        </w:rPr>
        <w:t>The Event Element</w:t>
      </w:r>
    </w:p>
    <w:p w14:paraId="6E9F0BC1" w14:textId="77777777" w:rsidR="0063132A" w:rsidRDefault="0063132A" w:rsidP="0063132A">
      <w:pPr>
        <w:pStyle w:val="Tabletitle"/>
        <w:rPr>
          <w:lang w:val="en-GB"/>
        </w:rPr>
      </w:pPr>
      <w:r>
        <w:rPr>
          <w:lang w:val="en-GB"/>
        </w:rPr>
        <w:t>Table 2 — Event Semantics</w:t>
      </w:r>
    </w:p>
    <w:tbl>
      <w:tblPr>
        <w:tblW w:w="5316" w:type="pct"/>
        <w:tblBorders>
          <w:top w:val="single" w:sz="4" w:space="0" w:color="000000"/>
          <w:left w:val="single" w:sz="4" w:space="0" w:color="000000"/>
          <w:bottom w:val="single" w:sz="4" w:space="0" w:color="000000"/>
          <w:right w:val="single" w:sz="4" w:space="0" w:color="000000"/>
          <w:insideH w:val="single" w:sz="4" w:space="0" w:color="000000"/>
        </w:tblBorders>
        <w:tblLayout w:type="fixed"/>
        <w:tblLook w:val="00A0" w:firstRow="1" w:lastRow="0" w:firstColumn="1" w:lastColumn="0" w:noHBand="0" w:noVBand="0"/>
      </w:tblPr>
      <w:tblGrid>
        <w:gridCol w:w="259"/>
        <w:gridCol w:w="259"/>
        <w:gridCol w:w="237"/>
        <w:gridCol w:w="2925"/>
        <w:gridCol w:w="808"/>
        <w:gridCol w:w="5127"/>
      </w:tblGrid>
      <w:tr w:rsidR="0063132A" w14:paraId="3D3ED05A" w14:textId="77777777" w:rsidTr="00AE6443">
        <w:trPr>
          <w:cantSplit/>
          <w:tblHeader/>
        </w:trPr>
        <w:tc>
          <w:tcPr>
            <w:tcW w:w="1913" w:type="pct"/>
            <w:gridSpan w:val="4"/>
            <w:tcBorders>
              <w:top w:val="single" w:sz="12" w:space="0" w:color="auto"/>
              <w:left w:val="single" w:sz="12" w:space="0" w:color="auto"/>
              <w:bottom w:val="single" w:sz="12" w:space="0" w:color="auto"/>
              <w:right w:val="single" w:sz="4" w:space="0" w:color="000000" w:themeColor="text1"/>
            </w:tcBorders>
            <w:hideMark/>
          </w:tcPr>
          <w:p w14:paraId="6692E58B" w14:textId="77777777" w:rsidR="0063132A" w:rsidRDefault="0063132A" w:rsidP="00A953AD">
            <w:pPr>
              <w:pStyle w:val="Tableheader"/>
              <w:tabs>
                <w:tab w:val="left" w:pos="720"/>
                <w:tab w:val="left" w:pos="1080"/>
                <w:tab w:val="left" w:pos="1440"/>
                <w:tab w:val="left" w:pos="1800"/>
                <w:tab w:val="left" w:pos="2160"/>
              </w:tabs>
              <w:jc w:val="center"/>
              <w:rPr>
                <w:b/>
                <w:bCs/>
              </w:rPr>
            </w:pPr>
            <w:r>
              <w:rPr>
                <w:b/>
                <w:bCs/>
              </w:rPr>
              <w:t>Element or Attribute Name</w:t>
            </w:r>
          </w:p>
        </w:tc>
        <w:tc>
          <w:tcPr>
            <w:tcW w:w="420" w:type="pct"/>
            <w:tcBorders>
              <w:top w:val="single" w:sz="12" w:space="0" w:color="auto"/>
              <w:left w:val="single" w:sz="4" w:space="0" w:color="000000" w:themeColor="text1"/>
              <w:bottom w:val="single" w:sz="12" w:space="0" w:color="auto"/>
              <w:right w:val="single" w:sz="4" w:space="0" w:color="000000" w:themeColor="text1"/>
            </w:tcBorders>
            <w:hideMark/>
          </w:tcPr>
          <w:p w14:paraId="2C7CFE35" w14:textId="77777777" w:rsidR="0063132A" w:rsidRDefault="0063132A" w:rsidP="00A953AD">
            <w:pPr>
              <w:pStyle w:val="Tableheader"/>
              <w:tabs>
                <w:tab w:val="left" w:pos="720"/>
                <w:tab w:val="left" w:pos="1080"/>
                <w:tab w:val="left" w:pos="1440"/>
                <w:tab w:val="left" w:pos="1800"/>
                <w:tab w:val="left" w:pos="2160"/>
              </w:tabs>
              <w:jc w:val="center"/>
              <w:rPr>
                <w:b/>
                <w:bCs/>
              </w:rPr>
            </w:pPr>
            <w:r>
              <w:rPr>
                <w:b/>
                <w:bCs/>
              </w:rPr>
              <w:t>Use</w:t>
            </w:r>
          </w:p>
        </w:tc>
        <w:tc>
          <w:tcPr>
            <w:tcW w:w="2667" w:type="pct"/>
            <w:tcBorders>
              <w:top w:val="single" w:sz="12" w:space="0" w:color="auto"/>
              <w:left w:val="single" w:sz="4" w:space="0" w:color="000000" w:themeColor="text1"/>
              <w:bottom w:val="single" w:sz="12" w:space="0" w:color="auto"/>
              <w:right w:val="single" w:sz="12" w:space="0" w:color="auto"/>
            </w:tcBorders>
            <w:hideMark/>
          </w:tcPr>
          <w:p w14:paraId="523102A2" w14:textId="77777777" w:rsidR="0063132A" w:rsidRDefault="0063132A" w:rsidP="00A953AD">
            <w:pPr>
              <w:pStyle w:val="Tableheader"/>
              <w:tabs>
                <w:tab w:val="left" w:pos="720"/>
                <w:tab w:val="left" w:pos="1080"/>
                <w:tab w:val="left" w:pos="1440"/>
                <w:tab w:val="left" w:pos="1800"/>
                <w:tab w:val="left" w:pos="2160"/>
              </w:tabs>
              <w:jc w:val="center"/>
              <w:rPr>
                <w:b/>
                <w:bCs/>
              </w:rPr>
            </w:pPr>
            <w:r>
              <w:rPr>
                <w:b/>
                <w:bCs/>
              </w:rPr>
              <w:t>Description</w:t>
            </w:r>
          </w:p>
        </w:tc>
      </w:tr>
      <w:tr w:rsidR="0063132A" w14:paraId="0B236A6F" w14:textId="77777777" w:rsidTr="00AE6443">
        <w:trPr>
          <w:cantSplit/>
        </w:trPr>
        <w:tc>
          <w:tcPr>
            <w:tcW w:w="135" w:type="pct"/>
            <w:tcBorders>
              <w:top w:val="single" w:sz="12" w:space="0" w:color="auto"/>
              <w:left w:val="single" w:sz="12" w:space="0" w:color="auto"/>
              <w:bottom w:val="single" w:sz="4" w:space="0" w:color="000000" w:themeColor="text1"/>
              <w:right w:val="nil"/>
            </w:tcBorders>
            <w:hideMark/>
          </w:tcPr>
          <w:p w14:paraId="2DCBDBD2" w14:textId="77777777" w:rsidR="0063132A" w:rsidRDefault="0063132A" w:rsidP="00A953AD">
            <w:pPr>
              <w:pStyle w:val="Tablebody"/>
              <w:jc w:val="both"/>
              <w:rPr>
                <w:lang w:eastAsia="en-GB"/>
              </w:rPr>
            </w:pPr>
            <w:r>
              <w:rPr>
                <w:lang w:eastAsia="en-GB"/>
              </w:rPr>
              <w:t> </w:t>
            </w:r>
          </w:p>
        </w:tc>
        <w:tc>
          <w:tcPr>
            <w:tcW w:w="135" w:type="pct"/>
            <w:tcBorders>
              <w:top w:val="single" w:sz="12" w:space="0" w:color="auto"/>
              <w:left w:val="nil"/>
              <w:bottom w:val="single" w:sz="4" w:space="0" w:color="000000" w:themeColor="text1"/>
              <w:right w:val="nil"/>
            </w:tcBorders>
            <w:hideMark/>
          </w:tcPr>
          <w:p w14:paraId="00BCD9F0" w14:textId="77777777" w:rsidR="0063132A" w:rsidRDefault="0063132A" w:rsidP="00A953AD">
            <w:pPr>
              <w:pStyle w:val="Tablebody"/>
              <w:jc w:val="both"/>
              <w:rPr>
                <w:lang w:eastAsia="en-GB"/>
              </w:rPr>
            </w:pPr>
            <w:r>
              <w:rPr>
                <w:lang w:eastAsia="en-GB"/>
              </w:rPr>
              <w:t> </w:t>
            </w:r>
          </w:p>
        </w:tc>
        <w:tc>
          <w:tcPr>
            <w:tcW w:w="1643" w:type="pct"/>
            <w:gridSpan w:val="2"/>
            <w:tcBorders>
              <w:top w:val="single" w:sz="12" w:space="0" w:color="auto"/>
              <w:left w:val="nil"/>
              <w:bottom w:val="single" w:sz="4" w:space="0" w:color="000000" w:themeColor="text1"/>
              <w:right w:val="single" w:sz="4" w:space="0" w:color="000000" w:themeColor="text1"/>
            </w:tcBorders>
            <w:hideMark/>
          </w:tcPr>
          <w:p w14:paraId="68018D13" w14:textId="77777777" w:rsidR="0063132A" w:rsidRDefault="0063132A" w:rsidP="00A953AD">
            <w:pPr>
              <w:pStyle w:val="Tablebody"/>
              <w:rPr>
                <w:rStyle w:val="ISOCodebold"/>
              </w:rPr>
            </w:pPr>
            <w:r>
              <w:rPr>
                <w:rStyle w:val="ISOCodebold"/>
                <w:lang w:eastAsia="en-GB"/>
              </w:rPr>
              <w:t>Event</w:t>
            </w:r>
          </w:p>
        </w:tc>
        <w:tc>
          <w:tcPr>
            <w:tcW w:w="420" w:type="pct"/>
            <w:tcBorders>
              <w:top w:val="single" w:sz="12" w:space="0" w:color="000000" w:themeColor="text1"/>
              <w:left w:val="single" w:sz="4" w:space="0" w:color="000000" w:themeColor="text1"/>
              <w:bottom w:val="single" w:sz="4" w:space="0" w:color="000000" w:themeColor="text1"/>
              <w:right w:val="single" w:sz="4" w:space="0" w:color="000000" w:themeColor="text1"/>
            </w:tcBorders>
          </w:tcPr>
          <w:p w14:paraId="1E8DF749" w14:textId="77777777" w:rsidR="0063132A" w:rsidRDefault="0063132A" w:rsidP="00A953AD">
            <w:pPr>
              <w:pStyle w:val="Tablebody"/>
              <w:jc w:val="center"/>
            </w:pPr>
          </w:p>
        </w:tc>
        <w:tc>
          <w:tcPr>
            <w:tcW w:w="2667" w:type="pct"/>
            <w:tcBorders>
              <w:top w:val="single" w:sz="12" w:space="0" w:color="auto"/>
              <w:left w:val="single" w:sz="4" w:space="0" w:color="000000" w:themeColor="text1"/>
              <w:bottom w:val="single" w:sz="4" w:space="0" w:color="000000" w:themeColor="text1"/>
              <w:right w:val="single" w:sz="12" w:space="0" w:color="auto"/>
            </w:tcBorders>
          </w:tcPr>
          <w:p w14:paraId="4754613E" w14:textId="77777777" w:rsidR="0063132A" w:rsidRDefault="0063132A" w:rsidP="00A953AD">
            <w:pPr>
              <w:pStyle w:val="Tablebody"/>
              <w:rPr>
                <w:lang w:eastAsia="zh-CN"/>
              </w:rPr>
            </w:pPr>
          </w:p>
        </w:tc>
      </w:tr>
      <w:tr w:rsidR="0063132A" w14:paraId="3CCB98BB" w14:textId="77777777" w:rsidTr="00A953AD">
        <w:trPr>
          <w:cantSplit/>
        </w:trPr>
        <w:tc>
          <w:tcPr>
            <w:tcW w:w="135" w:type="pct"/>
            <w:tcBorders>
              <w:top w:val="single" w:sz="12" w:space="0" w:color="auto"/>
              <w:left w:val="single" w:sz="12" w:space="0" w:color="auto"/>
              <w:bottom w:val="single" w:sz="12" w:space="0" w:color="auto"/>
              <w:right w:val="nil"/>
            </w:tcBorders>
          </w:tcPr>
          <w:p w14:paraId="68B6CECE" w14:textId="77777777" w:rsidR="0063132A" w:rsidRDefault="0063132A" w:rsidP="00A953AD">
            <w:pPr>
              <w:pStyle w:val="Tablebody"/>
              <w:jc w:val="both"/>
              <w:rPr>
                <w:lang w:eastAsia="en-GB"/>
              </w:rPr>
            </w:pPr>
          </w:p>
        </w:tc>
        <w:tc>
          <w:tcPr>
            <w:tcW w:w="135" w:type="pct"/>
            <w:tcBorders>
              <w:top w:val="single" w:sz="12" w:space="0" w:color="auto"/>
              <w:left w:val="nil"/>
              <w:bottom w:val="single" w:sz="12" w:space="0" w:color="auto"/>
              <w:right w:val="nil"/>
            </w:tcBorders>
          </w:tcPr>
          <w:p w14:paraId="4828B4AA" w14:textId="77777777" w:rsidR="0063132A" w:rsidRDefault="0063132A" w:rsidP="00A953AD">
            <w:pPr>
              <w:pStyle w:val="Tablebody"/>
              <w:jc w:val="both"/>
              <w:rPr>
                <w:lang w:eastAsia="en-GB"/>
              </w:rPr>
            </w:pPr>
          </w:p>
        </w:tc>
        <w:tc>
          <w:tcPr>
            <w:tcW w:w="123" w:type="pct"/>
            <w:tcBorders>
              <w:top w:val="single" w:sz="12" w:space="0" w:color="auto"/>
              <w:left w:val="nil"/>
              <w:bottom w:val="single" w:sz="12" w:space="0" w:color="auto"/>
              <w:right w:val="nil"/>
            </w:tcBorders>
          </w:tcPr>
          <w:p w14:paraId="5CA7B2F3" w14:textId="77777777" w:rsidR="0063132A" w:rsidRDefault="0063132A" w:rsidP="00A953AD">
            <w:pPr>
              <w:pStyle w:val="Tablebody"/>
              <w:jc w:val="both"/>
              <w:rPr>
                <w:lang w:eastAsia="en-GB"/>
              </w:rPr>
            </w:pPr>
          </w:p>
        </w:tc>
        <w:tc>
          <w:tcPr>
            <w:tcW w:w="1521" w:type="pct"/>
            <w:tcBorders>
              <w:top w:val="single" w:sz="12" w:space="0" w:color="auto"/>
              <w:left w:val="nil"/>
              <w:bottom w:val="single" w:sz="12" w:space="0" w:color="auto"/>
              <w:right w:val="single" w:sz="4" w:space="0" w:color="000000" w:themeColor="text1"/>
            </w:tcBorders>
            <w:hideMark/>
          </w:tcPr>
          <w:p w14:paraId="28890246" w14:textId="77777777" w:rsidR="0063132A" w:rsidRDefault="0063132A" w:rsidP="00A953AD">
            <w:pPr>
              <w:pStyle w:val="Tablebody"/>
              <w:rPr>
                <w:rStyle w:val="ISOCodebold"/>
              </w:rPr>
            </w:pPr>
            <w:r>
              <w:rPr>
                <w:rStyle w:val="ISOCode"/>
                <w:lang w:eastAsia="en-GB"/>
              </w:rPr>
              <w:t>@nlp:selectionInfo</w:t>
            </w:r>
          </w:p>
        </w:tc>
        <w:tc>
          <w:tcPr>
            <w:tcW w:w="420" w:type="pct"/>
            <w:tcBorders>
              <w:top w:val="single" w:sz="12" w:space="0" w:color="000000" w:themeColor="text1"/>
              <w:left w:val="single" w:sz="4" w:space="0" w:color="000000" w:themeColor="text1"/>
              <w:bottom w:val="single" w:sz="12" w:space="0" w:color="000000" w:themeColor="text1"/>
              <w:right w:val="single" w:sz="4" w:space="0" w:color="000000" w:themeColor="text1"/>
            </w:tcBorders>
            <w:hideMark/>
          </w:tcPr>
          <w:p w14:paraId="2B2903C9" w14:textId="77777777" w:rsidR="0063132A" w:rsidRDefault="0063132A" w:rsidP="00A953AD">
            <w:pPr>
              <w:pStyle w:val="Tablebody"/>
              <w:jc w:val="center"/>
            </w:pPr>
            <w:r>
              <w:rPr>
                <w:lang w:eastAsia="en-GB"/>
              </w:rPr>
              <w:t>O</w:t>
            </w:r>
          </w:p>
        </w:tc>
        <w:tc>
          <w:tcPr>
            <w:tcW w:w="2667" w:type="pct"/>
            <w:tcBorders>
              <w:top w:val="single" w:sz="12" w:space="0" w:color="auto"/>
              <w:left w:val="single" w:sz="4" w:space="0" w:color="000000" w:themeColor="text1"/>
              <w:bottom w:val="single" w:sz="12" w:space="0" w:color="auto"/>
              <w:right w:val="single" w:sz="12" w:space="0" w:color="auto"/>
            </w:tcBorders>
            <w:hideMark/>
          </w:tcPr>
          <w:p w14:paraId="5F82ED04" w14:textId="77777777" w:rsidR="0063132A" w:rsidRDefault="0063132A" w:rsidP="00A953AD">
            <w:pPr>
              <w:jc w:val="left"/>
              <w:rPr>
                <w:lang w:val="en-GB" w:eastAsia="en-GB"/>
              </w:rPr>
            </w:pPr>
            <w:r>
              <w:rPr>
                <w:rFonts w:ascii="Cambria" w:eastAsia="Cambria" w:hAnsi="Cambria" w:cs="Cambria"/>
                <w:sz w:val="20"/>
                <w:szCs w:val="20"/>
                <w:lang w:val="en-GB" w:eastAsia="en-GB"/>
              </w:rPr>
              <w:t>specifies the value for the event stream element. This attribute of the Event carries interactive data about the selection point.</w:t>
            </w:r>
          </w:p>
        </w:tc>
      </w:tr>
      <w:tr w:rsidR="0063132A" w14:paraId="718FDF71" w14:textId="77777777" w:rsidTr="00AE6443">
        <w:trPr>
          <w:cantSplit/>
        </w:trPr>
        <w:tc>
          <w:tcPr>
            <w:tcW w:w="135" w:type="pct"/>
            <w:tcBorders>
              <w:top w:val="single" w:sz="12" w:space="0" w:color="auto"/>
              <w:left w:val="single" w:sz="12" w:space="0" w:color="auto"/>
              <w:bottom w:val="single" w:sz="12" w:space="0" w:color="auto"/>
              <w:right w:val="nil"/>
            </w:tcBorders>
          </w:tcPr>
          <w:p w14:paraId="69AF1573" w14:textId="77777777" w:rsidR="0063132A" w:rsidRDefault="0063132A" w:rsidP="00A953AD">
            <w:pPr>
              <w:pStyle w:val="Tablebody"/>
              <w:jc w:val="both"/>
              <w:rPr>
                <w:lang w:eastAsia="en-GB"/>
              </w:rPr>
            </w:pPr>
          </w:p>
        </w:tc>
        <w:tc>
          <w:tcPr>
            <w:tcW w:w="135" w:type="pct"/>
            <w:tcBorders>
              <w:top w:val="single" w:sz="12" w:space="0" w:color="auto"/>
              <w:left w:val="nil"/>
              <w:bottom w:val="single" w:sz="12" w:space="0" w:color="auto"/>
              <w:right w:val="nil"/>
            </w:tcBorders>
          </w:tcPr>
          <w:p w14:paraId="7CD6BC9B" w14:textId="77777777" w:rsidR="0063132A" w:rsidRDefault="0063132A" w:rsidP="00A953AD">
            <w:pPr>
              <w:pStyle w:val="Tablebody"/>
              <w:jc w:val="both"/>
              <w:rPr>
                <w:lang w:eastAsia="en-GB"/>
              </w:rPr>
            </w:pPr>
          </w:p>
        </w:tc>
        <w:tc>
          <w:tcPr>
            <w:tcW w:w="123" w:type="pct"/>
            <w:tcBorders>
              <w:top w:val="single" w:sz="12" w:space="0" w:color="auto"/>
              <w:left w:val="nil"/>
              <w:bottom w:val="single" w:sz="12" w:space="0" w:color="auto"/>
              <w:right w:val="nil"/>
            </w:tcBorders>
          </w:tcPr>
          <w:p w14:paraId="550E92B9" w14:textId="77777777" w:rsidR="0063132A" w:rsidRDefault="0063132A" w:rsidP="00A953AD">
            <w:pPr>
              <w:pStyle w:val="Tablebody"/>
              <w:jc w:val="both"/>
              <w:rPr>
                <w:lang w:eastAsia="en-GB"/>
              </w:rPr>
            </w:pPr>
          </w:p>
        </w:tc>
        <w:tc>
          <w:tcPr>
            <w:tcW w:w="1521" w:type="pct"/>
            <w:tcBorders>
              <w:top w:val="single" w:sz="12" w:space="0" w:color="auto"/>
              <w:left w:val="nil"/>
              <w:bottom w:val="single" w:sz="12" w:space="0" w:color="auto"/>
              <w:right w:val="single" w:sz="4" w:space="0" w:color="000000" w:themeColor="text1"/>
            </w:tcBorders>
          </w:tcPr>
          <w:p w14:paraId="2B1FAC55" w14:textId="77777777" w:rsidR="0063132A" w:rsidRDefault="0063132A" w:rsidP="00A953AD">
            <w:pPr>
              <w:pStyle w:val="Tablebody"/>
              <w:rPr>
                <w:rStyle w:val="ISOCode"/>
                <w:lang w:eastAsia="en-GB"/>
              </w:rPr>
            </w:pPr>
            <w:r>
              <w:rPr>
                <w:rStyle w:val="ISOCode"/>
                <w:lang w:eastAsia="en-GB"/>
              </w:rPr>
              <w:t>@c</w:t>
            </w:r>
            <w:r>
              <w:rPr>
                <w:rStyle w:val="ISOCode"/>
              </w:rPr>
              <w:t>ontact</w:t>
            </w:r>
            <w:r>
              <w:rPr>
                <w:rStyle w:val="ISOCode"/>
                <w:lang w:eastAsia="en-GB"/>
              </w:rPr>
              <w:t>URL</w:t>
            </w:r>
          </w:p>
        </w:tc>
        <w:tc>
          <w:tcPr>
            <w:tcW w:w="420" w:type="pct"/>
            <w:tcBorders>
              <w:top w:val="single" w:sz="12" w:space="0" w:color="000000" w:themeColor="text1"/>
              <w:left w:val="single" w:sz="4" w:space="0" w:color="000000" w:themeColor="text1"/>
              <w:bottom w:val="single" w:sz="12" w:space="0" w:color="000000" w:themeColor="text1"/>
              <w:right w:val="single" w:sz="4" w:space="0" w:color="000000" w:themeColor="text1"/>
            </w:tcBorders>
          </w:tcPr>
          <w:p w14:paraId="79230CA5" w14:textId="77777777" w:rsidR="0063132A" w:rsidRDefault="0063132A" w:rsidP="00A953AD">
            <w:pPr>
              <w:pStyle w:val="Tablebody"/>
              <w:jc w:val="center"/>
              <w:rPr>
                <w:lang w:eastAsia="en-GB"/>
              </w:rPr>
            </w:pPr>
            <w:r>
              <w:rPr>
                <w:lang w:eastAsia="en-GB"/>
              </w:rPr>
              <w:t>1</w:t>
            </w:r>
          </w:p>
        </w:tc>
        <w:tc>
          <w:tcPr>
            <w:tcW w:w="2667" w:type="pct"/>
            <w:tcBorders>
              <w:top w:val="single" w:sz="12" w:space="0" w:color="auto"/>
              <w:left w:val="single" w:sz="4" w:space="0" w:color="000000" w:themeColor="text1"/>
              <w:bottom w:val="single" w:sz="12" w:space="0" w:color="auto"/>
              <w:right w:val="single" w:sz="12" w:space="0" w:color="auto"/>
            </w:tcBorders>
          </w:tcPr>
          <w:p w14:paraId="50A918FE" w14:textId="729728E9" w:rsidR="0063132A" w:rsidRPr="00270941" w:rsidRDefault="0063132A" w:rsidP="00A953AD">
            <w:pPr>
              <w:pStyle w:val="Tablebody"/>
              <w:tabs>
                <w:tab w:val="left" w:pos="940"/>
                <w:tab w:val="left" w:pos="1140"/>
                <w:tab w:val="left" w:pos="1360"/>
              </w:tabs>
              <w:rPr>
                <w:szCs w:val="20"/>
              </w:rPr>
            </w:pPr>
            <w:r>
              <w:rPr>
                <w:szCs w:val="20"/>
              </w:rPr>
              <w:t>specifies the URL to which a</w:t>
            </w:r>
            <w:r w:rsidRPr="008321C1">
              <w:rPr>
                <w:szCs w:val="20"/>
              </w:rPr>
              <w:t>n HTTP GET request is expected to be issued</w:t>
            </w:r>
            <w:r>
              <w:rPr>
                <w:szCs w:val="20"/>
              </w:rPr>
              <w:t xml:space="preserve"> after adding ‘/${</w:t>
            </w:r>
            <w:r w:rsidRPr="00AE6443">
              <w:rPr>
                <w:b/>
                <w:bCs/>
                <w:szCs w:val="20"/>
              </w:rPr>
              <w:t>Period</w:t>
            </w:r>
            <w:r>
              <w:rPr>
                <w:szCs w:val="20"/>
              </w:rPr>
              <w:t>@id}/selection?parameter=${</w:t>
            </w:r>
            <w:r w:rsidRPr="00AE6443">
              <w:rPr>
                <w:b/>
                <w:bCs/>
                <w:szCs w:val="20"/>
              </w:rPr>
              <w:t>SelectionInfo</w:t>
            </w:r>
            <w:r>
              <w:rPr>
                <w:szCs w:val="20"/>
              </w:rPr>
              <w:t xml:space="preserve">@parameter}’, where ${@attribute} is the value of @attribute and </w:t>
            </w:r>
            <w:r w:rsidRPr="00AE6443">
              <w:rPr>
                <w:b/>
                <w:bCs/>
                <w:szCs w:val="20"/>
              </w:rPr>
              <w:t>Period</w:t>
            </w:r>
            <w:r>
              <w:rPr>
                <w:szCs w:val="20"/>
              </w:rPr>
              <w:t xml:space="preserve"> and </w:t>
            </w:r>
            <w:r w:rsidRPr="00140008">
              <w:rPr>
                <w:b/>
                <w:bCs/>
                <w:szCs w:val="20"/>
              </w:rPr>
              <w:t>SelectionInfo</w:t>
            </w:r>
            <w:r>
              <w:rPr>
                <w:b/>
                <w:bCs/>
                <w:szCs w:val="20"/>
              </w:rPr>
              <w:t xml:space="preserve"> </w:t>
            </w:r>
            <w:r>
              <w:rPr>
                <w:szCs w:val="20"/>
              </w:rPr>
              <w:t>are the current Period and the SelectionInfo element corresponding to the selected Period.</w:t>
            </w:r>
          </w:p>
          <w:p w14:paraId="02309647" w14:textId="77777777" w:rsidR="0063132A" w:rsidRDefault="0063132A" w:rsidP="00A953AD">
            <w:pPr>
              <w:pStyle w:val="Tablebody"/>
              <w:tabs>
                <w:tab w:val="left" w:pos="940"/>
                <w:tab w:val="left" w:pos="1140"/>
                <w:tab w:val="left" w:pos="1360"/>
              </w:tabs>
              <w:rPr>
                <w:szCs w:val="20"/>
              </w:rPr>
            </w:pPr>
          </w:p>
          <w:p w14:paraId="1D01D8A5" w14:textId="77777777" w:rsidR="0063132A" w:rsidRDefault="0063132A" w:rsidP="00A953AD">
            <w:pPr>
              <w:pStyle w:val="Tablebody"/>
              <w:tabs>
                <w:tab w:val="left" w:pos="940"/>
                <w:tab w:val="left" w:pos="1140"/>
                <w:tab w:val="left" w:pos="1360"/>
              </w:tabs>
              <w:rPr>
                <w:szCs w:val="20"/>
              </w:rPr>
            </w:pPr>
            <w:r w:rsidRPr="008321C1">
              <w:rPr>
                <w:szCs w:val="20"/>
              </w:rPr>
              <w:t>The URL shall be a NULL-terminated string.</w:t>
            </w:r>
          </w:p>
          <w:p w14:paraId="6AE0E3EB" w14:textId="77777777" w:rsidR="0063132A" w:rsidRPr="008321C1" w:rsidRDefault="0063132A" w:rsidP="00A953AD">
            <w:pPr>
              <w:pStyle w:val="Tablebody"/>
              <w:tabs>
                <w:tab w:val="left" w:pos="940"/>
                <w:tab w:val="left" w:pos="1140"/>
                <w:tab w:val="left" w:pos="1360"/>
              </w:tabs>
              <w:rPr>
                <w:szCs w:val="20"/>
              </w:rPr>
            </w:pPr>
          </w:p>
          <w:p w14:paraId="5094A522" w14:textId="77777777" w:rsidR="0063132A" w:rsidRPr="00AE6443" w:rsidRDefault="0063132A" w:rsidP="00A953AD">
            <w:pPr>
              <w:jc w:val="left"/>
              <w:rPr>
                <w:rFonts w:ascii="Cambria" w:eastAsia="Cambria" w:hAnsi="Cambria" w:cstheme="majorHAnsi"/>
                <w:sz w:val="22"/>
                <w:lang w:val="en-GB" w:eastAsia="en-GB"/>
              </w:rPr>
            </w:pPr>
            <w:r w:rsidRPr="00AE6443">
              <w:rPr>
                <w:rFonts w:ascii="Cambria" w:hAnsi="Cambria" w:cstheme="majorHAnsi"/>
                <w:sz w:val="22"/>
              </w:rPr>
              <w:t>HTTP response shall either not be provided or be provided such that it can be discarded.</w:t>
            </w:r>
          </w:p>
        </w:tc>
      </w:tr>
      <w:tr w:rsidR="0063132A" w14:paraId="5A4A2945" w14:textId="77777777" w:rsidTr="00A953AD">
        <w:trPr>
          <w:cantSplit/>
        </w:trPr>
        <w:tc>
          <w:tcPr>
            <w:tcW w:w="135" w:type="pct"/>
            <w:tcBorders>
              <w:top w:val="single" w:sz="12" w:space="0" w:color="auto"/>
              <w:left w:val="single" w:sz="12" w:space="0" w:color="auto"/>
              <w:bottom w:val="single" w:sz="4" w:space="0" w:color="000000" w:themeColor="text1"/>
              <w:right w:val="nil"/>
            </w:tcBorders>
          </w:tcPr>
          <w:p w14:paraId="377BE6F1" w14:textId="77777777" w:rsidR="0063132A" w:rsidRDefault="0063132A" w:rsidP="00A953AD">
            <w:pPr>
              <w:pStyle w:val="Tablebody"/>
              <w:jc w:val="both"/>
              <w:rPr>
                <w:lang w:eastAsia="en-GB"/>
              </w:rPr>
            </w:pPr>
          </w:p>
        </w:tc>
        <w:tc>
          <w:tcPr>
            <w:tcW w:w="135" w:type="pct"/>
            <w:tcBorders>
              <w:top w:val="single" w:sz="12" w:space="0" w:color="auto"/>
              <w:left w:val="nil"/>
              <w:bottom w:val="single" w:sz="4" w:space="0" w:color="000000" w:themeColor="text1"/>
              <w:right w:val="nil"/>
            </w:tcBorders>
          </w:tcPr>
          <w:p w14:paraId="27576CD1" w14:textId="77777777" w:rsidR="0063132A" w:rsidRDefault="0063132A" w:rsidP="00A953AD">
            <w:pPr>
              <w:pStyle w:val="Tablebody"/>
              <w:jc w:val="both"/>
              <w:rPr>
                <w:lang w:eastAsia="en-GB"/>
              </w:rPr>
            </w:pPr>
          </w:p>
        </w:tc>
        <w:tc>
          <w:tcPr>
            <w:tcW w:w="123" w:type="pct"/>
            <w:tcBorders>
              <w:top w:val="single" w:sz="12" w:space="0" w:color="auto"/>
              <w:left w:val="nil"/>
              <w:bottom w:val="single" w:sz="4" w:space="0" w:color="000000" w:themeColor="text1"/>
              <w:right w:val="nil"/>
            </w:tcBorders>
          </w:tcPr>
          <w:p w14:paraId="5FF6496B" w14:textId="77777777" w:rsidR="0063132A" w:rsidRDefault="0063132A" w:rsidP="00A953AD">
            <w:pPr>
              <w:pStyle w:val="Tablebody"/>
              <w:jc w:val="both"/>
              <w:rPr>
                <w:lang w:eastAsia="en-GB"/>
              </w:rPr>
            </w:pPr>
          </w:p>
        </w:tc>
        <w:tc>
          <w:tcPr>
            <w:tcW w:w="1521" w:type="pct"/>
            <w:tcBorders>
              <w:top w:val="single" w:sz="12" w:space="0" w:color="auto"/>
              <w:left w:val="nil"/>
              <w:bottom w:val="single" w:sz="4" w:space="0" w:color="000000" w:themeColor="text1"/>
              <w:right w:val="single" w:sz="4" w:space="0" w:color="000000" w:themeColor="text1"/>
            </w:tcBorders>
          </w:tcPr>
          <w:p w14:paraId="066B7041" w14:textId="77777777" w:rsidR="0063132A" w:rsidRDefault="0063132A" w:rsidP="00A953AD">
            <w:pPr>
              <w:pStyle w:val="Tablebody"/>
              <w:rPr>
                <w:rStyle w:val="ISOCode"/>
                <w:lang w:eastAsia="en-GB"/>
              </w:rPr>
            </w:pPr>
            <w:r>
              <w:rPr>
                <w:rStyle w:val="ISOCodebold"/>
                <w:lang w:eastAsia="en-GB"/>
              </w:rPr>
              <w:t>S</w:t>
            </w:r>
            <w:r>
              <w:rPr>
                <w:rStyle w:val="ISOCodebold"/>
              </w:rPr>
              <w:t>election</w:t>
            </w:r>
            <w:r>
              <w:rPr>
                <w:rStyle w:val="ISOCodebold"/>
                <w:lang w:eastAsia="en-GB"/>
              </w:rPr>
              <w:t>Info</w:t>
            </w:r>
          </w:p>
        </w:tc>
        <w:tc>
          <w:tcPr>
            <w:tcW w:w="420" w:type="pct"/>
            <w:tcBorders>
              <w:top w:val="single" w:sz="12" w:space="0" w:color="000000" w:themeColor="text1"/>
              <w:left w:val="single" w:sz="4" w:space="0" w:color="000000" w:themeColor="text1"/>
              <w:bottom w:val="single" w:sz="4" w:space="0" w:color="000000" w:themeColor="text1"/>
              <w:right w:val="single" w:sz="4" w:space="0" w:color="000000" w:themeColor="text1"/>
            </w:tcBorders>
          </w:tcPr>
          <w:p w14:paraId="62BE340B" w14:textId="77777777" w:rsidR="0063132A" w:rsidRDefault="0063132A" w:rsidP="00A953AD">
            <w:pPr>
              <w:pStyle w:val="Tablebody"/>
              <w:jc w:val="center"/>
              <w:rPr>
                <w:lang w:eastAsia="en-GB"/>
              </w:rPr>
            </w:pPr>
            <w:r>
              <w:rPr>
                <w:szCs w:val="20"/>
              </w:rPr>
              <w:t>1</w:t>
            </w:r>
            <w:r w:rsidRPr="00270941">
              <w:rPr>
                <w:szCs w:val="20"/>
              </w:rPr>
              <w:t xml:space="preserve"> ... N</w:t>
            </w:r>
          </w:p>
        </w:tc>
        <w:tc>
          <w:tcPr>
            <w:tcW w:w="2667" w:type="pct"/>
            <w:tcBorders>
              <w:top w:val="single" w:sz="12" w:space="0" w:color="auto"/>
              <w:left w:val="single" w:sz="4" w:space="0" w:color="000000" w:themeColor="text1"/>
              <w:bottom w:val="single" w:sz="4" w:space="0" w:color="000000" w:themeColor="text1"/>
              <w:right w:val="single" w:sz="12" w:space="0" w:color="auto"/>
            </w:tcBorders>
          </w:tcPr>
          <w:p w14:paraId="35DF804F" w14:textId="77777777" w:rsidR="0063132A" w:rsidRDefault="0063132A" w:rsidP="00AE6443">
            <w:pPr>
              <w:pStyle w:val="Tablebody"/>
              <w:rPr>
                <w:rFonts w:eastAsia="Cambria" w:cs="Cambria"/>
                <w:szCs w:val="20"/>
                <w:lang w:eastAsia="en-GB"/>
              </w:rPr>
            </w:pPr>
            <w:r w:rsidRPr="008321C1">
              <w:rPr>
                <w:szCs w:val="20"/>
              </w:rPr>
              <w:t xml:space="preserve">specifies </w:t>
            </w:r>
            <w:r>
              <w:rPr>
                <w:szCs w:val="20"/>
              </w:rPr>
              <w:t xml:space="preserve">parameter and data in the query </w:t>
            </w:r>
          </w:p>
        </w:tc>
      </w:tr>
    </w:tbl>
    <w:p w14:paraId="6A1E1C59" w14:textId="77777777" w:rsidR="0063132A" w:rsidRDefault="0063132A" w:rsidP="0063132A">
      <w:pPr>
        <w:pStyle w:val="ListContinue1"/>
        <w:tabs>
          <w:tab w:val="left" w:pos="810"/>
        </w:tabs>
        <w:autoSpaceDE w:val="0"/>
        <w:autoSpaceDN w:val="0"/>
        <w:adjustRightInd w:val="0"/>
        <w:spacing w:line="230" w:lineRule="atLeast"/>
        <w:rPr>
          <w:lang w:val="en-US"/>
        </w:rPr>
      </w:pPr>
    </w:p>
    <w:p w14:paraId="20326BD5" w14:textId="77777777" w:rsidR="0063132A" w:rsidRDefault="0063132A" w:rsidP="0063132A">
      <w:pPr>
        <w:rPr>
          <w:lang w:val="en-GB"/>
        </w:rPr>
      </w:pPr>
      <w:r>
        <w:t xml:space="preserve">When the namespace is set as </w:t>
      </w:r>
      <w:r>
        <w:rPr>
          <w:rFonts w:eastAsia="MS Mincho"/>
          <w:szCs w:val="24"/>
        </w:rPr>
        <w:t>“</w:t>
      </w:r>
      <w:r>
        <w:rPr>
          <w:rFonts w:ascii="Consolas" w:eastAsia="Times New Roman" w:hAnsi="Consolas"/>
          <w:color w:val="0000FF"/>
          <w:sz w:val="21"/>
          <w:szCs w:val="21"/>
          <w:lang w:val="en-GB"/>
        </w:rPr>
        <w:t>urn:mpeg:dash:nonlinearplayback:2020</w:t>
      </w:r>
      <w:r>
        <w:rPr>
          <w:rFonts w:eastAsia="MS Mincho"/>
          <w:szCs w:val="24"/>
        </w:rPr>
        <w:t>”</w:t>
      </w:r>
      <w:r>
        <w:t xml:space="preserve">, the attribute </w:t>
      </w:r>
      <w:r>
        <w:rPr>
          <w:rStyle w:val="ISOCode"/>
          <w:lang w:val="en-GB"/>
        </w:rPr>
        <w:t>@n</w:t>
      </w:r>
      <w:r>
        <w:rPr>
          <w:rStyle w:val="ISOCode"/>
        </w:rPr>
        <w:t>lp:selectionInfo</w:t>
      </w:r>
      <w:r>
        <w:t xml:space="preserve"> is used to provide to the client information on the possible</w:t>
      </w:r>
      <w:r>
        <w:rPr>
          <w:lang w:val="en-GB"/>
        </w:rPr>
        <w:t xml:space="preserve"> selections. For the same namespace, the Event attributes </w:t>
      </w:r>
      <w:r>
        <w:rPr>
          <w:rFonts w:ascii="Courier New" w:eastAsia="Courier New" w:hAnsi="Courier New" w:cs="Courier New"/>
          <w:sz w:val="22"/>
          <w:lang w:val="en-GB"/>
        </w:rPr>
        <w:t>@presentationTime</w:t>
      </w:r>
      <w:r>
        <w:rPr>
          <w:lang w:val="en-GB"/>
        </w:rPr>
        <w:t xml:space="preserve"> and </w:t>
      </w:r>
      <w:r>
        <w:rPr>
          <w:rFonts w:ascii="Courier New" w:eastAsia="Courier New" w:hAnsi="Courier New" w:cs="Courier New"/>
          <w:sz w:val="22"/>
          <w:lang w:val="en-GB"/>
        </w:rPr>
        <w:t>@duration</w:t>
      </w:r>
      <w:r>
        <w:rPr>
          <w:lang w:val="en-GB"/>
        </w:rPr>
        <w:t xml:space="preserve"> are used to indicate the start and the length of the selection window, respectively.</w:t>
      </w:r>
    </w:p>
    <w:p w14:paraId="495F9AA0" w14:textId="77777777" w:rsidR="0063132A" w:rsidRDefault="0063132A" w:rsidP="0063132A">
      <w:pPr>
        <w:rPr>
          <w:lang w:val="en-GB"/>
        </w:rPr>
      </w:pPr>
      <w:r>
        <w:rPr>
          <w:lang w:val="en-GB"/>
        </w:rPr>
        <w:t xml:space="preserve">The </w:t>
      </w:r>
      <w:r w:rsidRPr="00AE6443">
        <w:rPr>
          <w:sz w:val="22"/>
          <w:lang w:val="en-GB"/>
        </w:rPr>
        <w:t>@</w:t>
      </w:r>
      <w:r w:rsidRPr="00AE6443">
        <w:rPr>
          <w:rFonts w:ascii="Courier New" w:hAnsi="Courier New" w:cs="Courier New"/>
          <w:sz w:val="22"/>
          <w:lang w:val="en-GB"/>
        </w:rPr>
        <w:t>messageData</w:t>
      </w:r>
      <w:r>
        <w:rPr>
          <w:lang w:val="en-GB"/>
        </w:rPr>
        <w:t xml:space="preserve"> or the body of the Event is used to carry the data common for all choices in this selection. For example, the title of choice can be carried in the Event body.</w:t>
      </w:r>
    </w:p>
    <w:p w14:paraId="73BBDA91" w14:textId="49842209" w:rsidR="0063132A" w:rsidRDefault="0063132A" w:rsidP="0063132A">
      <w:pPr>
        <w:pStyle w:val="a4"/>
        <w:keepNext w:val="0"/>
        <w:widowControl/>
        <w:numPr>
          <w:ilvl w:val="3"/>
          <w:numId w:val="91"/>
        </w:numPr>
        <w:suppressAutoHyphens w:val="0"/>
        <w:spacing w:before="0" w:line="240" w:lineRule="exact"/>
        <w:jc w:val="left"/>
        <w:outlineLvl w:val="0"/>
      </w:pPr>
      <w:r>
        <w:rPr>
          <w:lang w:val="en-GB"/>
        </w:rPr>
        <w:t>SelectionInfo Element</w:t>
      </w:r>
    </w:p>
    <w:p w14:paraId="08BCE2D7" w14:textId="6D1A7C8C" w:rsidR="0063132A" w:rsidRDefault="0063132A" w:rsidP="0063132A">
      <w:pPr>
        <w:pStyle w:val="Tabletitle"/>
        <w:rPr>
          <w:lang w:val="en-GB"/>
        </w:rPr>
      </w:pPr>
      <w:r>
        <w:rPr>
          <w:lang w:val="en-GB"/>
        </w:rPr>
        <w:t>Table 3 — SelctionInfo Semantics</w:t>
      </w:r>
    </w:p>
    <w:tbl>
      <w:tblPr>
        <w:tblW w:w="5000" w:type="pct"/>
        <w:tblBorders>
          <w:top w:val="single" w:sz="4" w:space="0" w:color="000000"/>
          <w:left w:val="single" w:sz="4" w:space="0" w:color="000000"/>
          <w:bottom w:val="single" w:sz="4" w:space="0" w:color="000000"/>
          <w:right w:val="single" w:sz="4" w:space="0" w:color="000000"/>
          <w:insideH w:val="single" w:sz="4" w:space="0" w:color="000000"/>
        </w:tblBorders>
        <w:tblLook w:val="00A0" w:firstRow="1" w:lastRow="0" w:firstColumn="1" w:lastColumn="0" w:noHBand="0" w:noVBand="0"/>
      </w:tblPr>
      <w:tblGrid>
        <w:gridCol w:w="261"/>
        <w:gridCol w:w="261"/>
        <w:gridCol w:w="240"/>
        <w:gridCol w:w="2544"/>
        <w:gridCol w:w="1121"/>
        <w:gridCol w:w="4616"/>
      </w:tblGrid>
      <w:tr w:rsidR="0063132A" w14:paraId="759BCE25" w14:textId="77777777" w:rsidTr="00A953AD">
        <w:trPr>
          <w:cantSplit/>
          <w:tblHeader/>
        </w:trPr>
        <w:tc>
          <w:tcPr>
            <w:tcW w:w="1828" w:type="pct"/>
            <w:gridSpan w:val="4"/>
            <w:tcBorders>
              <w:top w:val="single" w:sz="12" w:space="0" w:color="auto"/>
              <w:left w:val="single" w:sz="12" w:space="0" w:color="auto"/>
              <w:bottom w:val="single" w:sz="12" w:space="0" w:color="auto"/>
              <w:right w:val="single" w:sz="4" w:space="0" w:color="000000" w:themeColor="text1"/>
            </w:tcBorders>
            <w:hideMark/>
          </w:tcPr>
          <w:p w14:paraId="515716D0" w14:textId="77777777" w:rsidR="0063132A" w:rsidRDefault="0063132A" w:rsidP="00A953AD">
            <w:pPr>
              <w:pStyle w:val="Tableheader"/>
              <w:tabs>
                <w:tab w:val="left" w:pos="720"/>
                <w:tab w:val="left" w:pos="1080"/>
                <w:tab w:val="left" w:pos="1440"/>
                <w:tab w:val="left" w:pos="1800"/>
                <w:tab w:val="left" w:pos="2160"/>
              </w:tabs>
              <w:jc w:val="center"/>
              <w:rPr>
                <w:b/>
                <w:bCs/>
              </w:rPr>
            </w:pPr>
            <w:r>
              <w:rPr>
                <w:b/>
                <w:bCs/>
              </w:rPr>
              <w:t>Element or Attribute Name</w:t>
            </w:r>
          </w:p>
        </w:tc>
        <w:tc>
          <w:tcPr>
            <w:tcW w:w="620" w:type="pct"/>
            <w:tcBorders>
              <w:top w:val="single" w:sz="12" w:space="0" w:color="auto"/>
              <w:left w:val="single" w:sz="4" w:space="0" w:color="000000" w:themeColor="text1"/>
              <w:bottom w:val="single" w:sz="12" w:space="0" w:color="auto"/>
              <w:right w:val="single" w:sz="4" w:space="0" w:color="000000" w:themeColor="text1"/>
            </w:tcBorders>
            <w:hideMark/>
          </w:tcPr>
          <w:p w14:paraId="1513190F" w14:textId="77777777" w:rsidR="0063132A" w:rsidRDefault="0063132A" w:rsidP="00A953AD">
            <w:pPr>
              <w:pStyle w:val="Tableheader"/>
              <w:tabs>
                <w:tab w:val="left" w:pos="720"/>
                <w:tab w:val="left" w:pos="1080"/>
                <w:tab w:val="left" w:pos="1440"/>
                <w:tab w:val="left" w:pos="1800"/>
                <w:tab w:val="left" w:pos="2160"/>
              </w:tabs>
              <w:jc w:val="center"/>
              <w:rPr>
                <w:b/>
                <w:bCs/>
              </w:rPr>
            </w:pPr>
            <w:r>
              <w:rPr>
                <w:b/>
                <w:bCs/>
              </w:rPr>
              <w:t>Use</w:t>
            </w:r>
          </w:p>
        </w:tc>
        <w:tc>
          <w:tcPr>
            <w:tcW w:w="2552" w:type="pct"/>
            <w:tcBorders>
              <w:top w:val="single" w:sz="12" w:space="0" w:color="auto"/>
              <w:left w:val="single" w:sz="4" w:space="0" w:color="000000" w:themeColor="text1"/>
              <w:bottom w:val="single" w:sz="12" w:space="0" w:color="auto"/>
              <w:right w:val="single" w:sz="12" w:space="0" w:color="auto"/>
            </w:tcBorders>
            <w:hideMark/>
          </w:tcPr>
          <w:p w14:paraId="18B512B8" w14:textId="77777777" w:rsidR="0063132A" w:rsidRDefault="0063132A" w:rsidP="00A953AD">
            <w:pPr>
              <w:pStyle w:val="Tableheader"/>
              <w:tabs>
                <w:tab w:val="left" w:pos="720"/>
                <w:tab w:val="left" w:pos="1080"/>
                <w:tab w:val="left" w:pos="1440"/>
                <w:tab w:val="left" w:pos="1800"/>
                <w:tab w:val="left" w:pos="2160"/>
              </w:tabs>
              <w:jc w:val="center"/>
              <w:rPr>
                <w:b/>
                <w:bCs/>
              </w:rPr>
            </w:pPr>
            <w:r>
              <w:rPr>
                <w:b/>
                <w:bCs/>
              </w:rPr>
              <w:t>Description</w:t>
            </w:r>
          </w:p>
        </w:tc>
      </w:tr>
      <w:tr w:rsidR="0063132A" w14:paraId="6C7A6358" w14:textId="77777777" w:rsidTr="00A953AD">
        <w:trPr>
          <w:cantSplit/>
        </w:trPr>
        <w:tc>
          <w:tcPr>
            <w:tcW w:w="144" w:type="pct"/>
            <w:tcBorders>
              <w:top w:val="single" w:sz="12" w:space="0" w:color="auto"/>
              <w:left w:val="single" w:sz="12" w:space="0" w:color="auto"/>
              <w:bottom w:val="single" w:sz="4" w:space="0" w:color="000000" w:themeColor="text1"/>
              <w:right w:val="nil"/>
            </w:tcBorders>
            <w:hideMark/>
          </w:tcPr>
          <w:p w14:paraId="75404F35" w14:textId="77777777" w:rsidR="0063132A" w:rsidRDefault="0063132A" w:rsidP="00A953AD">
            <w:pPr>
              <w:pStyle w:val="Tablebody"/>
              <w:jc w:val="both"/>
              <w:rPr>
                <w:lang w:eastAsia="en-GB"/>
              </w:rPr>
            </w:pPr>
            <w:r>
              <w:rPr>
                <w:lang w:eastAsia="en-GB"/>
              </w:rPr>
              <w:t> </w:t>
            </w:r>
          </w:p>
        </w:tc>
        <w:tc>
          <w:tcPr>
            <w:tcW w:w="144" w:type="pct"/>
            <w:tcBorders>
              <w:top w:val="single" w:sz="12" w:space="0" w:color="auto"/>
              <w:left w:val="nil"/>
              <w:bottom w:val="single" w:sz="4" w:space="0" w:color="000000" w:themeColor="text1"/>
              <w:right w:val="nil"/>
            </w:tcBorders>
            <w:hideMark/>
          </w:tcPr>
          <w:p w14:paraId="3F2BA881" w14:textId="77777777" w:rsidR="0063132A" w:rsidRDefault="0063132A" w:rsidP="00A953AD">
            <w:pPr>
              <w:pStyle w:val="Tablebody"/>
              <w:jc w:val="both"/>
              <w:rPr>
                <w:lang w:eastAsia="en-GB"/>
              </w:rPr>
            </w:pPr>
            <w:r>
              <w:rPr>
                <w:lang w:eastAsia="en-GB"/>
              </w:rPr>
              <w:t> </w:t>
            </w:r>
          </w:p>
        </w:tc>
        <w:tc>
          <w:tcPr>
            <w:tcW w:w="1539" w:type="pct"/>
            <w:gridSpan w:val="2"/>
            <w:tcBorders>
              <w:top w:val="single" w:sz="12" w:space="0" w:color="auto"/>
              <w:left w:val="nil"/>
              <w:bottom w:val="single" w:sz="4" w:space="0" w:color="000000" w:themeColor="text1"/>
              <w:right w:val="single" w:sz="4" w:space="0" w:color="000000" w:themeColor="text1"/>
            </w:tcBorders>
            <w:hideMark/>
          </w:tcPr>
          <w:p w14:paraId="08EC2745" w14:textId="2C28F96D" w:rsidR="0063132A" w:rsidRDefault="0063132A" w:rsidP="00A953AD">
            <w:pPr>
              <w:pStyle w:val="Tablebody"/>
              <w:rPr>
                <w:rStyle w:val="ISOCodebold"/>
              </w:rPr>
            </w:pPr>
            <w:r>
              <w:rPr>
                <w:rStyle w:val="ISOCodebold"/>
                <w:lang w:eastAsia="en-GB"/>
              </w:rPr>
              <w:t>SelectionInfo</w:t>
            </w:r>
          </w:p>
        </w:tc>
        <w:tc>
          <w:tcPr>
            <w:tcW w:w="620" w:type="pct"/>
            <w:tcBorders>
              <w:top w:val="single" w:sz="12" w:space="0" w:color="000000" w:themeColor="text1"/>
              <w:left w:val="single" w:sz="4" w:space="0" w:color="000000" w:themeColor="text1"/>
              <w:bottom w:val="single" w:sz="4" w:space="0" w:color="000000" w:themeColor="text1"/>
              <w:right w:val="single" w:sz="4" w:space="0" w:color="000000" w:themeColor="text1"/>
            </w:tcBorders>
          </w:tcPr>
          <w:p w14:paraId="66AB43B4" w14:textId="77777777" w:rsidR="0063132A" w:rsidRDefault="0063132A" w:rsidP="00A953AD">
            <w:pPr>
              <w:pStyle w:val="Tablebody"/>
              <w:jc w:val="center"/>
            </w:pPr>
          </w:p>
        </w:tc>
        <w:tc>
          <w:tcPr>
            <w:tcW w:w="2552" w:type="pct"/>
            <w:tcBorders>
              <w:top w:val="single" w:sz="12" w:space="0" w:color="auto"/>
              <w:left w:val="single" w:sz="4" w:space="0" w:color="000000" w:themeColor="text1"/>
              <w:bottom w:val="single" w:sz="4" w:space="0" w:color="000000" w:themeColor="text1"/>
              <w:right w:val="single" w:sz="12" w:space="0" w:color="auto"/>
            </w:tcBorders>
          </w:tcPr>
          <w:p w14:paraId="53512EB9" w14:textId="77777777" w:rsidR="0063132A" w:rsidRDefault="0063132A" w:rsidP="00A953AD">
            <w:pPr>
              <w:pStyle w:val="Tablebody"/>
              <w:rPr>
                <w:lang w:eastAsia="zh-CN"/>
              </w:rPr>
            </w:pPr>
          </w:p>
        </w:tc>
      </w:tr>
      <w:tr w:rsidR="0063132A" w14:paraId="390593B6" w14:textId="77777777" w:rsidTr="00A953AD">
        <w:trPr>
          <w:cantSplit/>
        </w:trPr>
        <w:tc>
          <w:tcPr>
            <w:tcW w:w="144" w:type="pct"/>
            <w:tcBorders>
              <w:top w:val="single" w:sz="12" w:space="0" w:color="auto"/>
              <w:left w:val="single" w:sz="12" w:space="0" w:color="auto"/>
              <w:bottom w:val="single" w:sz="4" w:space="0" w:color="000000" w:themeColor="text1"/>
              <w:right w:val="nil"/>
            </w:tcBorders>
          </w:tcPr>
          <w:p w14:paraId="2E4215A4" w14:textId="77777777" w:rsidR="0063132A" w:rsidRDefault="0063132A" w:rsidP="00A953AD">
            <w:pPr>
              <w:pStyle w:val="Tablebody"/>
              <w:jc w:val="both"/>
              <w:rPr>
                <w:lang w:eastAsia="en-GB"/>
              </w:rPr>
            </w:pPr>
          </w:p>
        </w:tc>
        <w:tc>
          <w:tcPr>
            <w:tcW w:w="144" w:type="pct"/>
            <w:tcBorders>
              <w:top w:val="single" w:sz="12" w:space="0" w:color="auto"/>
              <w:left w:val="nil"/>
              <w:bottom w:val="single" w:sz="4" w:space="0" w:color="000000" w:themeColor="text1"/>
              <w:right w:val="nil"/>
            </w:tcBorders>
          </w:tcPr>
          <w:p w14:paraId="3844F2FF" w14:textId="77777777" w:rsidR="0063132A" w:rsidRDefault="0063132A" w:rsidP="00A953AD">
            <w:pPr>
              <w:pStyle w:val="Tablebody"/>
              <w:jc w:val="both"/>
              <w:rPr>
                <w:lang w:eastAsia="en-GB"/>
              </w:rPr>
            </w:pPr>
          </w:p>
        </w:tc>
        <w:tc>
          <w:tcPr>
            <w:tcW w:w="133" w:type="pct"/>
            <w:tcBorders>
              <w:top w:val="single" w:sz="12" w:space="0" w:color="auto"/>
              <w:left w:val="nil"/>
              <w:bottom w:val="single" w:sz="4" w:space="0" w:color="000000" w:themeColor="text1"/>
              <w:right w:val="nil"/>
            </w:tcBorders>
          </w:tcPr>
          <w:p w14:paraId="482ADFE0" w14:textId="77777777" w:rsidR="0063132A" w:rsidRDefault="0063132A" w:rsidP="00A953AD">
            <w:pPr>
              <w:pStyle w:val="Tablebody"/>
              <w:jc w:val="both"/>
              <w:rPr>
                <w:lang w:eastAsia="en-GB"/>
              </w:rPr>
            </w:pPr>
          </w:p>
        </w:tc>
        <w:tc>
          <w:tcPr>
            <w:tcW w:w="1407" w:type="pct"/>
            <w:tcBorders>
              <w:top w:val="single" w:sz="12" w:space="0" w:color="auto"/>
              <w:left w:val="nil"/>
              <w:bottom w:val="single" w:sz="4" w:space="0" w:color="000000" w:themeColor="text1"/>
              <w:right w:val="single" w:sz="4" w:space="0" w:color="000000" w:themeColor="text1"/>
            </w:tcBorders>
            <w:hideMark/>
          </w:tcPr>
          <w:p w14:paraId="2FDB79E7" w14:textId="77777777" w:rsidR="0063132A" w:rsidRDefault="0063132A" w:rsidP="00A953AD">
            <w:pPr>
              <w:pStyle w:val="Tablebody"/>
              <w:rPr>
                <w:rStyle w:val="ISOCodebold"/>
              </w:rPr>
            </w:pPr>
            <w:r>
              <w:rPr>
                <w:rStyle w:val="ISOCode"/>
                <w:lang w:eastAsia="en-GB"/>
              </w:rPr>
              <w:t>@dataEncoding</w:t>
            </w:r>
          </w:p>
        </w:tc>
        <w:tc>
          <w:tcPr>
            <w:tcW w:w="620" w:type="pct"/>
            <w:tcBorders>
              <w:top w:val="single" w:sz="12" w:space="0" w:color="000000" w:themeColor="text1"/>
              <w:left w:val="single" w:sz="4" w:space="0" w:color="000000" w:themeColor="text1"/>
              <w:bottom w:val="single" w:sz="4" w:space="0" w:color="000000" w:themeColor="text1"/>
              <w:right w:val="single" w:sz="4" w:space="0" w:color="000000" w:themeColor="text1"/>
            </w:tcBorders>
            <w:hideMark/>
          </w:tcPr>
          <w:p w14:paraId="11E0717B" w14:textId="77777777" w:rsidR="0063132A" w:rsidRDefault="0063132A" w:rsidP="00A953AD">
            <w:pPr>
              <w:pStyle w:val="Tablebody"/>
              <w:jc w:val="center"/>
            </w:pPr>
            <w:r>
              <w:rPr>
                <w:lang w:eastAsia="en-GB"/>
              </w:rPr>
              <w:t>O</w:t>
            </w:r>
          </w:p>
        </w:tc>
        <w:tc>
          <w:tcPr>
            <w:tcW w:w="2552" w:type="pct"/>
            <w:tcBorders>
              <w:top w:val="single" w:sz="12" w:space="0" w:color="auto"/>
              <w:left w:val="single" w:sz="4" w:space="0" w:color="000000" w:themeColor="text1"/>
              <w:bottom w:val="single" w:sz="4" w:space="0" w:color="000000" w:themeColor="text1"/>
              <w:right w:val="single" w:sz="12" w:space="0" w:color="auto"/>
            </w:tcBorders>
            <w:hideMark/>
          </w:tcPr>
          <w:p w14:paraId="6A6E3800" w14:textId="77777777" w:rsidR="0063132A" w:rsidRDefault="0063132A" w:rsidP="00A953AD">
            <w:pPr>
              <w:pStyle w:val="Tablebody"/>
              <w:rPr>
                <w:lang w:eastAsia="ja-JP"/>
              </w:rPr>
            </w:pPr>
            <w:r>
              <w:rPr>
                <w:lang w:eastAsia="ja-JP"/>
              </w:rPr>
              <w:t xml:space="preserve">specifies whether the information in the body and the information in the </w:t>
            </w:r>
            <w:r>
              <w:rPr>
                <w:rFonts w:ascii="Courier New" w:hAnsi="Courier New" w:cs="Courier New"/>
                <w:lang w:eastAsia="ja-JP"/>
              </w:rPr>
              <w:t>@data</w:t>
            </w:r>
            <w:r>
              <w:rPr>
                <w:lang w:eastAsia="ja-JP"/>
              </w:rPr>
              <w:t xml:space="preserve"> is encoded.</w:t>
            </w:r>
          </w:p>
          <w:p w14:paraId="21673A4F" w14:textId="77777777" w:rsidR="0063132A" w:rsidRDefault="0063132A" w:rsidP="00A953AD">
            <w:pPr>
              <w:pStyle w:val="Tablebody"/>
              <w:rPr>
                <w:lang w:eastAsia="ja-JP"/>
              </w:rPr>
            </w:pPr>
            <w:r>
              <w:rPr>
                <w:lang w:eastAsia="ja-JP"/>
              </w:rPr>
              <w:t>If present, the following value is possible:</w:t>
            </w:r>
          </w:p>
          <w:p w14:paraId="1034A82B" w14:textId="77777777" w:rsidR="0063132A" w:rsidRDefault="0063132A" w:rsidP="0063132A">
            <w:pPr>
              <w:pStyle w:val="Tablebody"/>
              <w:numPr>
                <w:ilvl w:val="0"/>
                <w:numId w:val="73"/>
              </w:numPr>
              <w:rPr>
                <w:lang w:eastAsia="ja-JP"/>
              </w:rPr>
            </w:pPr>
            <w:r>
              <w:rPr>
                <w:rFonts w:ascii="Courier New" w:hAnsi="Courier New" w:cs="Courier New"/>
                <w:lang w:eastAsia="ja-JP"/>
              </w:rPr>
              <w:t>base64</w:t>
            </w:r>
            <w:r>
              <w:rPr>
                <w:lang w:eastAsia="ja-JP"/>
              </w:rPr>
              <w:t xml:space="preserve"> the content is encoded as described in IETF RFC 4648 prior to adding it to the field. </w:t>
            </w:r>
          </w:p>
          <w:p w14:paraId="4F242754" w14:textId="77777777" w:rsidR="0063132A" w:rsidRDefault="0063132A" w:rsidP="00A953AD">
            <w:pPr>
              <w:pStyle w:val="Tablebody"/>
              <w:rPr>
                <w:lang w:eastAsia="en-GB"/>
              </w:rPr>
            </w:pPr>
            <w:r>
              <w:rPr>
                <w:lang w:eastAsia="ja-JP"/>
              </w:rPr>
              <w:t>If this attribute is present, the DASH Client is expected to decode the message data and only provide the decoded message to the application.</w:t>
            </w:r>
          </w:p>
        </w:tc>
      </w:tr>
      <w:tr w:rsidR="0063132A" w14:paraId="21367ADD" w14:textId="77777777" w:rsidTr="00A953AD">
        <w:trPr>
          <w:cantSplit/>
        </w:trPr>
        <w:tc>
          <w:tcPr>
            <w:tcW w:w="144" w:type="pct"/>
            <w:tcBorders>
              <w:top w:val="single" w:sz="12" w:space="0" w:color="auto"/>
              <w:left w:val="single" w:sz="12" w:space="0" w:color="auto"/>
              <w:bottom w:val="single" w:sz="4" w:space="0" w:color="000000" w:themeColor="text1"/>
              <w:right w:val="nil"/>
            </w:tcBorders>
          </w:tcPr>
          <w:p w14:paraId="260090EC" w14:textId="77777777" w:rsidR="0063132A" w:rsidRDefault="0063132A" w:rsidP="00A953AD">
            <w:pPr>
              <w:pStyle w:val="Tablebody"/>
              <w:jc w:val="both"/>
              <w:rPr>
                <w:lang w:eastAsia="en-GB"/>
              </w:rPr>
            </w:pPr>
          </w:p>
        </w:tc>
        <w:tc>
          <w:tcPr>
            <w:tcW w:w="144" w:type="pct"/>
            <w:tcBorders>
              <w:top w:val="single" w:sz="12" w:space="0" w:color="auto"/>
              <w:left w:val="nil"/>
              <w:bottom w:val="single" w:sz="4" w:space="0" w:color="000000" w:themeColor="text1"/>
              <w:right w:val="nil"/>
            </w:tcBorders>
          </w:tcPr>
          <w:p w14:paraId="7EC48579" w14:textId="77777777" w:rsidR="0063132A" w:rsidRDefault="0063132A" w:rsidP="00A953AD">
            <w:pPr>
              <w:pStyle w:val="Tablebody"/>
              <w:jc w:val="both"/>
              <w:rPr>
                <w:lang w:eastAsia="en-GB"/>
              </w:rPr>
            </w:pPr>
          </w:p>
        </w:tc>
        <w:tc>
          <w:tcPr>
            <w:tcW w:w="133" w:type="pct"/>
            <w:tcBorders>
              <w:top w:val="single" w:sz="12" w:space="0" w:color="auto"/>
              <w:left w:val="nil"/>
              <w:bottom w:val="single" w:sz="4" w:space="0" w:color="000000" w:themeColor="text1"/>
              <w:right w:val="nil"/>
            </w:tcBorders>
          </w:tcPr>
          <w:p w14:paraId="544167B2" w14:textId="77777777" w:rsidR="0063132A" w:rsidRDefault="0063132A" w:rsidP="00A953AD">
            <w:pPr>
              <w:pStyle w:val="Tablebody"/>
              <w:jc w:val="both"/>
              <w:rPr>
                <w:lang w:eastAsia="en-GB"/>
              </w:rPr>
            </w:pPr>
          </w:p>
        </w:tc>
        <w:tc>
          <w:tcPr>
            <w:tcW w:w="1407" w:type="pct"/>
            <w:tcBorders>
              <w:top w:val="single" w:sz="12" w:space="0" w:color="auto"/>
              <w:left w:val="nil"/>
              <w:bottom w:val="single" w:sz="4" w:space="0" w:color="000000" w:themeColor="text1"/>
              <w:right w:val="single" w:sz="4" w:space="0" w:color="000000" w:themeColor="text1"/>
            </w:tcBorders>
            <w:hideMark/>
          </w:tcPr>
          <w:p w14:paraId="6C33F180" w14:textId="77777777" w:rsidR="0063132A" w:rsidRPr="006324F1" w:rsidRDefault="0063132A" w:rsidP="00A953AD">
            <w:pPr>
              <w:pStyle w:val="Tablebody"/>
              <w:rPr>
                <w:rStyle w:val="ISOCodebold"/>
                <w:b w:val="0"/>
                <w:bCs/>
              </w:rPr>
            </w:pPr>
            <w:r w:rsidRPr="00AE6443">
              <w:rPr>
                <w:rStyle w:val="ISOCodebold"/>
                <w:b w:val="0"/>
                <w:bCs/>
                <w:lang w:eastAsia="en-GB"/>
              </w:rPr>
              <w:t>@parameter</w:t>
            </w:r>
          </w:p>
        </w:tc>
        <w:tc>
          <w:tcPr>
            <w:tcW w:w="620" w:type="pct"/>
            <w:tcBorders>
              <w:top w:val="single" w:sz="12" w:space="0" w:color="000000" w:themeColor="text1"/>
              <w:left w:val="single" w:sz="4" w:space="0" w:color="000000" w:themeColor="text1"/>
              <w:bottom w:val="single" w:sz="4" w:space="0" w:color="000000" w:themeColor="text1"/>
              <w:right w:val="single" w:sz="4" w:space="0" w:color="000000" w:themeColor="text1"/>
            </w:tcBorders>
            <w:hideMark/>
          </w:tcPr>
          <w:p w14:paraId="1FC4B38A" w14:textId="77777777" w:rsidR="0063132A" w:rsidRDefault="0063132A" w:rsidP="00A953AD">
            <w:pPr>
              <w:pStyle w:val="Tablebody"/>
              <w:jc w:val="center"/>
            </w:pPr>
            <w:r>
              <w:rPr>
                <w:lang w:eastAsia="en-GB"/>
              </w:rPr>
              <w:t>M</w:t>
            </w:r>
          </w:p>
        </w:tc>
        <w:tc>
          <w:tcPr>
            <w:tcW w:w="2552" w:type="pct"/>
            <w:tcBorders>
              <w:top w:val="single" w:sz="12" w:space="0" w:color="auto"/>
              <w:left w:val="single" w:sz="4" w:space="0" w:color="000000" w:themeColor="text1"/>
              <w:bottom w:val="single" w:sz="4" w:space="0" w:color="000000" w:themeColor="text1"/>
              <w:right w:val="single" w:sz="12" w:space="0" w:color="auto"/>
            </w:tcBorders>
            <w:hideMark/>
          </w:tcPr>
          <w:p w14:paraId="5828684F" w14:textId="7B258034" w:rsidR="0063132A" w:rsidRDefault="0063132A" w:rsidP="00A953AD">
            <w:pPr>
              <w:pStyle w:val="Tablebody"/>
              <w:rPr>
                <w:lang w:eastAsia="en-GB"/>
              </w:rPr>
            </w:pPr>
            <w:r>
              <w:rPr>
                <w:lang w:eastAsia="en-GB"/>
              </w:rPr>
              <w:t>identifier of the available Period. This value shall be unique among @</w:t>
            </w:r>
            <w:r>
              <w:rPr>
                <w:rFonts w:ascii="Courier New" w:hAnsi="Courier New" w:cs="Courier New"/>
                <w:lang w:eastAsia="en-GB"/>
              </w:rPr>
              <w:t>parameter</w:t>
            </w:r>
            <w:r>
              <w:rPr>
                <w:lang w:eastAsia="en-GB"/>
              </w:rPr>
              <w:t xml:space="preserve"> attributes in the scope of this </w:t>
            </w:r>
            <w:r>
              <w:rPr>
                <w:rFonts w:ascii="Courier New" w:hAnsi="Courier New" w:cs="Courier New"/>
                <w:b/>
                <w:bCs/>
                <w:lang w:eastAsia="ja-JP"/>
              </w:rPr>
              <w:t>SelectionInfo</w:t>
            </w:r>
            <w:r>
              <w:rPr>
                <w:lang w:eastAsia="en-GB"/>
              </w:rPr>
              <w:t xml:space="preserve"> element.</w:t>
            </w:r>
          </w:p>
        </w:tc>
      </w:tr>
      <w:tr w:rsidR="0063132A" w14:paraId="58809757" w14:textId="77777777" w:rsidTr="00A953AD">
        <w:trPr>
          <w:cantSplit/>
        </w:trPr>
        <w:tc>
          <w:tcPr>
            <w:tcW w:w="144" w:type="pct"/>
            <w:tcBorders>
              <w:top w:val="single" w:sz="12" w:space="0" w:color="auto"/>
              <w:left w:val="single" w:sz="12" w:space="0" w:color="auto"/>
              <w:bottom w:val="single" w:sz="4" w:space="0" w:color="000000" w:themeColor="text1"/>
              <w:right w:val="nil"/>
            </w:tcBorders>
          </w:tcPr>
          <w:p w14:paraId="421433CC" w14:textId="77777777" w:rsidR="0063132A" w:rsidRDefault="0063132A" w:rsidP="00A953AD">
            <w:pPr>
              <w:pStyle w:val="Tablebody"/>
              <w:jc w:val="both"/>
              <w:rPr>
                <w:lang w:eastAsia="en-GB"/>
              </w:rPr>
            </w:pPr>
          </w:p>
        </w:tc>
        <w:tc>
          <w:tcPr>
            <w:tcW w:w="144" w:type="pct"/>
            <w:tcBorders>
              <w:top w:val="single" w:sz="12" w:space="0" w:color="auto"/>
              <w:left w:val="nil"/>
              <w:bottom w:val="single" w:sz="4" w:space="0" w:color="000000" w:themeColor="text1"/>
              <w:right w:val="nil"/>
            </w:tcBorders>
          </w:tcPr>
          <w:p w14:paraId="1C13E5D7" w14:textId="77777777" w:rsidR="0063132A" w:rsidRDefault="0063132A" w:rsidP="00A953AD">
            <w:pPr>
              <w:pStyle w:val="Tablebody"/>
              <w:jc w:val="both"/>
              <w:rPr>
                <w:lang w:eastAsia="en-GB"/>
              </w:rPr>
            </w:pPr>
          </w:p>
        </w:tc>
        <w:tc>
          <w:tcPr>
            <w:tcW w:w="133" w:type="pct"/>
            <w:tcBorders>
              <w:top w:val="single" w:sz="12" w:space="0" w:color="auto"/>
              <w:left w:val="nil"/>
              <w:bottom w:val="single" w:sz="4" w:space="0" w:color="000000" w:themeColor="text1"/>
              <w:right w:val="nil"/>
            </w:tcBorders>
          </w:tcPr>
          <w:p w14:paraId="42651C95" w14:textId="77777777" w:rsidR="0063132A" w:rsidRDefault="0063132A" w:rsidP="00A953AD">
            <w:pPr>
              <w:pStyle w:val="Tablebody"/>
              <w:jc w:val="both"/>
              <w:rPr>
                <w:lang w:eastAsia="en-GB"/>
              </w:rPr>
            </w:pPr>
          </w:p>
        </w:tc>
        <w:tc>
          <w:tcPr>
            <w:tcW w:w="1407" w:type="pct"/>
            <w:tcBorders>
              <w:top w:val="single" w:sz="12" w:space="0" w:color="auto"/>
              <w:left w:val="nil"/>
              <w:bottom w:val="single" w:sz="4" w:space="0" w:color="000000" w:themeColor="text1"/>
              <w:right w:val="single" w:sz="4" w:space="0" w:color="000000" w:themeColor="text1"/>
            </w:tcBorders>
            <w:hideMark/>
          </w:tcPr>
          <w:p w14:paraId="3C0651CD" w14:textId="77777777" w:rsidR="0063132A" w:rsidRPr="00AE6443" w:rsidRDefault="0063132A" w:rsidP="00A953AD">
            <w:pPr>
              <w:pStyle w:val="Tablebody"/>
              <w:rPr>
                <w:rStyle w:val="ISOCodebold"/>
                <w:b w:val="0"/>
                <w:bCs/>
              </w:rPr>
            </w:pPr>
            <w:r w:rsidRPr="00AE6443">
              <w:rPr>
                <w:rStyle w:val="ISOCodebold"/>
                <w:b w:val="0"/>
                <w:bCs/>
                <w:lang w:eastAsia="en-GB"/>
              </w:rPr>
              <w:t>@data</w:t>
            </w:r>
          </w:p>
        </w:tc>
        <w:tc>
          <w:tcPr>
            <w:tcW w:w="620" w:type="pct"/>
            <w:tcBorders>
              <w:top w:val="single" w:sz="12" w:space="0" w:color="000000" w:themeColor="text1"/>
              <w:left w:val="single" w:sz="4" w:space="0" w:color="000000" w:themeColor="text1"/>
              <w:bottom w:val="single" w:sz="4" w:space="0" w:color="000000" w:themeColor="text1"/>
              <w:right w:val="single" w:sz="4" w:space="0" w:color="000000" w:themeColor="text1"/>
            </w:tcBorders>
            <w:hideMark/>
          </w:tcPr>
          <w:p w14:paraId="597CFEDC" w14:textId="77777777" w:rsidR="0063132A" w:rsidRDefault="0063132A" w:rsidP="00A953AD">
            <w:pPr>
              <w:pStyle w:val="Tablebody"/>
              <w:jc w:val="center"/>
            </w:pPr>
            <w:r>
              <w:rPr>
                <w:lang w:eastAsia="en-GB"/>
              </w:rPr>
              <w:t>O</w:t>
            </w:r>
          </w:p>
        </w:tc>
        <w:tc>
          <w:tcPr>
            <w:tcW w:w="2552" w:type="pct"/>
            <w:tcBorders>
              <w:top w:val="single" w:sz="12" w:space="0" w:color="auto"/>
              <w:left w:val="single" w:sz="4" w:space="0" w:color="000000" w:themeColor="text1"/>
              <w:bottom w:val="single" w:sz="4" w:space="0" w:color="000000" w:themeColor="text1"/>
              <w:right w:val="single" w:sz="12" w:space="0" w:color="auto"/>
            </w:tcBorders>
            <w:hideMark/>
          </w:tcPr>
          <w:p w14:paraId="2B4A3283" w14:textId="68B443E6" w:rsidR="0063132A" w:rsidRDefault="0063132A" w:rsidP="00A953AD">
            <w:pPr>
              <w:pStyle w:val="Tablebody"/>
              <w:rPr>
                <w:lang w:eastAsia="en-GB"/>
              </w:rPr>
            </w:pPr>
            <w:r>
              <w:rPr>
                <w:lang w:eastAsia="en-GB"/>
              </w:rPr>
              <w:t>interactive data for the application for the @</w:t>
            </w:r>
            <w:r>
              <w:rPr>
                <w:rFonts w:ascii="Courier New" w:hAnsi="Courier New" w:cs="Courier New"/>
                <w:lang w:eastAsia="en-GB"/>
              </w:rPr>
              <w:t>parameter</w:t>
            </w:r>
            <w:r>
              <w:rPr>
                <w:lang w:eastAsia="en-GB"/>
              </w:rPr>
              <w:t xml:space="preserve"> period. The interactive data may exist in the body, and if it does, it takes precedent to this attribute.</w:t>
            </w:r>
          </w:p>
        </w:tc>
      </w:tr>
      <w:tr w:rsidR="0063132A" w14:paraId="799CC16D" w14:textId="77777777" w:rsidTr="00A953AD">
        <w:trPr>
          <w:cantSplit/>
        </w:trPr>
        <w:tc>
          <w:tcPr>
            <w:tcW w:w="5000" w:type="pct"/>
            <w:gridSpan w:val="6"/>
            <w:tcBorders>
              <w:top w:val="single" w:sz="4" w:space="0" w:color="000000" w:themeColor="text1"/>
              <w:left w:val="single" w:sz="12" w:space="0" w:color="auto"/>
              <w:bottom w:val="single" w:sz="12" w:space="0" w:color="auto"/>
              <w:right w:val="single" w:sz="12" w:space="0" w:color="auto"/>
            </w:tcBorders>
            <w:hideMark/>
          </w:tcPr>
          <w:p w14:paraId="583AD6F2" w14:textId="77777777" w:rsidR="0063132A" w:rsidRDefault="0063132A" w:rsidP="00A953AD">
            <w:pPr>
              <w:pStyle w:val="Tablefooter"/>
              <w:rPr>
                <w:sz w:val="20"/>
                <w:szCs w:val="20"/>
                <w:lang w:eastAsia="en-GB"/>
              </w:rPr>
            </w:pPr>
            <w:r>
              <w:rPr>
                <w:b/>
                <w:bCs/>
                <w:sz w:val="20"/>
                <w:szCs w:val="20"/>
                <w:lang w:eastAsia="en-GB"/>
              </w:rPr>
              <w:t>Key</w:t>
            </w:r>
          </w:p>
          <w:p w14:paraId="6454E2CB" w14:textId="77777777" w:rsidR="0063132A" w:rsidRDefault="0063132A" w:rsidP="00A953AD">
            <w:pPr>
              <w:pStyle w:val="Tablefooter"/>
              <w:rPr>
                <w:sz w:val="20"/>
                <w:szCs w:val="20"/>
                <w:lang w:eastAsia="en-GB"/>
              </w:rPr>
            </w:pPr>
            <w:r>
              <w:rPr>
                <w:sz w:val="20"/>
                <w:szCs w:val="20"/>
                <w:lang w:eastAsia="en-GB"/>
              </w:rPr>
              <w:t>For attributes: M=Mandatory, O=Optional, OD=Optional with Default Value, CM=Conditionally Mandatory</w:t>
            </w:r>
          </w:p>
          <w:p w14:paraId="278D80A1" w14:textId="77777777" w:rsidR="0063132A" w:rsidRDefault="0063132A" w:rsidP="00A953AD">
            <w:pPr>
              <w:pStyle w:val="Tablefooter"/>
              <w:rPr>
                <w:sz w:val="20"/>
                <w:szCs w:val="20"/>
                <w:lang w:eastAsia="en-GB"/>
              </w:rPr>
            </w:pPr>
            <w:r>
              <w:rPr>
                <w:sz w:val="20"/>
                <w:szCs w:val="20"/>
                <w:lang w:eastAsia="en-GB"/>
              </w:rPr>
              <w:t>For elements: &lt;minOccurs&gt;...&lt;maxOccurs&gt; (N=unbounded)</w:t>
            </w:r>
          </w:p>
          <w:p w14:paraId="7A8C7621" w14:textId="77777777" w:rsidR="0063132A" w:rsidRDefault="0063132A" w:rsidP="00A953AD">
            <w:pPr>
              <w:pStyle w:val="Tablebody"/>
              <w:rPr>
                <w:lang w:eastAsia="en-GB"/>
              </w:rPr>
            </w:pPr>
            <w:r>
              <w:rPr>
                <w:lang w:eastAsia="en-GB"/>
              </w:rPr>
              <w:t xml:space="preserve">Elements are </w:t>
            </w:r>
            <w:r>
              <w:rPr>
                <w:rStyle w:val="ISOCodebold"/>
                <w:lang w:eastAsia="en-GB"/>
              </w:rPr>
              <w:t>bold</w:t>
            </w:r>
            <w:r>
              <w:rPr>
                <w:rFonts w:cs="Courier New"/>
                <w:lang w:eastAsia="en-GB"/>
              </w:rPr>
              <w:t>; attributes</w:t>
            </w:r>
            <w:r>
              <w:rPr>
                <w:lang w:eastAsia="en-GB"/>
              </w:rPr>
              <w:t xml:space="preserve"> are non-bold and preceded with an @.</w:t>
            </w:r>
          </w:p>
        </w:tc>
      </w:tr>
    </w:tbl>
    <w:p w14:paraId="0DB5731A" w14:textId="77777777" w:rsidR="0063132A" w:rsidRDefault="0063132A" w:rsidP="0063132A">
      <w:pPr>
        <w:rPr>
          <w:rFonts w:asciiTheme="minorHAnsi" w:hAnsiTheme="minorHAnsi" w:cstheme="minorBidi"/>
          <w:sz w:val="22"/>
          <w:lang w:val="en-GB"/>
        </w:rPr>
      </w:pPr>
    </w:p>
    <w:p w14:paraId="701C9043" w14:textId="669DB5E1" w:rsidR="0063132A" w:rsidRDefault="0063132A">
      <w:pPr>
        <w:rPr>
          <w:lang w:val="en-GB"/>
        </w:rPr>
      </w:pPr>
      <w:r>
        <w:rPr>
          <w:lang w:val="en-GB"/>
        </w:rPr>
        <w:t>Note that the @</w:t>
      </w:r>
      <w:r>
        <w:rPr>
          <w:rFonts w:ascii="Courier New" w:hAnsi="Courier New" w:cs="Courier New"/>
          <w:lang w:val="en-GB"/>
        </w:rPr>
        <w:t>data</w:t>
      </w:r>
      <w:r>
        <w:rPr>
          <w:lang w:val="en-GB"/>
        </w:rPr>
        <w:t xml:space="preserve"> value is opaque to the DASH client and only if it is Base64 encoded, is decoded by the DASH client and delivered to the application.</w:t>
      </w:r>
    </w:p>
    <w:p w14:paraId="12D74C4F" w14:textId="2CCA54AA" w:rsidR="0063132A" w:rsidRDefault="0063132A" w:rsidP="0063132A">
      <w:pPr>
        <w:rPr>
          <w:lang w:val="en-GB"/>
        </w:rPr>
      </w:pPr>
      <w:r>
        <w:rPr>
          <w:lang w:val="en-GB"/>
        </w:rPr>
        <w:t>The format of the @</w:t>
      </w:r>
      <w:r>
        <w:rPr>
          <w:rFonts w:ascii="Courier New" w:hAnsi="Courier New" w:cs="Courier New"/>
          <w:lang w:val="en-GB"/>
        </w:rPr>
        <w:t>data</w:t>
      </w:r>
      <w:r>
        <w:rPr>
          <w:lang w:val="en-GB"/>
        </w:rPr>
        <w:t xml:space="preserve"> for the application (as well as </w:t>
      </w:r>
      <w:r w:rsidRPr="00AE6443">
        <w:rPr>
          <w:rFonts w:ascii="Courier New" w:hAnsi="Courier New" w:cs="Courier New"/>
          <w:b/>
          <w:bCs/>
          <w:lang w:val="en-GB"/>
        </w:rPr>
        <w:t>Event</w:t>
      </w:r>
      <w:r>
        <w:rPr>
          <w:rFonts w:ascii="Courier New" w:hAnsi="Courier New" w:cs="Courier New"/>
          <w:lang w:val="en-GB"/>
        </w:rPr>
        <w:t>@messageData)</w:t>
      </w:r>
      <w:r>
        <w:rPr>
          <w:lang w:val="en-GB"/>
        </w:rPr>
        <w:t xml:space="preserve"> may be signalled by inserting a URL in the </w:t>
      </w:r>
      <w:r w:rsidRPr="00AE6443">
        <w:rPr>
          <w:rFonts w:ascii="Courier New" w:hAnsi="Courier New" w:cs="Courier New"/>
          <w:b/>
          <w:bCs/>
          <w:lang w:val="en-GB"/>
        </w:rPr>
        <w:t>Period</w:t>
      </w:r>
      <w:r>
        <w:rPr>
          <w:rFonts w:ascii="Courier New" w:hAnsi="Courier New" w:cs="Courier New"/>
          <w:lang w:val="en-GB"/>
        </w:rPr>
        <w:t>.</w:t>
      </w:r>
      <w:r w:rsidRPr="00AE6443">
        <w:rPr>
          <w:rFonts w:ascii="Courier New" w:hAnsi="Courier New" w:cs="Courier New"/>
          <w:b/>
          <w:bCs/>
          <w:lang w:val="en-GB"/>
        </w:rPr>
        <w:t>EventStream</w:t>
      </w:r>
      <w:r w:rsidRPr="00AE6443">
        <w:rPr>
          <w:rFonts w:ascii="Courier New" w:hAnsi="Courier New" w:cs="Courier New"/>
          <w:lang w:val="en-GB"/>
        </w:rPr>
        <w:t>@value</w:t>
      </w:r>
      <w:r>
        <w:rPr>
          <w:lang w:val="en-GB"/>
        </w:rPr>
        <w:t xml:space="preserve">, i.e a DASH client is expected to find information about the format of these attributes at this URL. </w:t>
      </w:r>
    </w:p>
    <w:p w14:paraId="689730D0" w14:textId="7B37E476" w:rsidR="0063132A" w:rsidRDefault="0063132A" w:rsidP="0063132A">
      <w:pPr>
        <w:rPr>
          <w:lang w:val="en-GB"/>
        </w:rPr>
      </w:pPr>
      <w:r>
        <w:rPr>
          <w:lang w:val="en-GB"/>
        </w:rPr>
        <w:t xml:space="preserve">The available parameter values for the callback are expressed via the </w:t>
      </w:r>
      <w:r>
        <w:rPr>
          <w:rFonts w:ascii="Courier New" w:hAnsi="Courier New" w:cs="Courier New"/>
          <w:lang w:val="en-GB"/>
        </w:rPr>
        <w:t>@parameter</w:t>
      </w:r>
      <w:r>
        <w:rPr>
          <w:lang w:val="en-GB"/>
        </w:rPr>
        <w:t xml:space="preserve"> attributes of the </w:t>
      </w:r>
      <w:r>
        <w:rPr>
          <w:rFonts w:ascii="Courier New" w:hAnsi="Courier New" w:cs="Courier New"/>
          <w:b/>
          <w:bCs/>
          <w:lang w:val="en-GB"/>
        </w:rPr>
        <w:t>SelectionInfo</w:t>
      </w:r>
      <w:r>
        <w:rPr>
          <w:lang w:val="en-GB"/>
        </w:rPr>
        <w:t xml:space="preserve"> element. It may contain </w:t>
      </w:r>
      <w:r>
        <w:rPr>
          <w:rStyle w:val="ISOCode"/>
          <w:lang w:val="en-GB"/>
        </w:rPr>
        <w:t>@id</w:t>
      </w:r>
      <w:r>
        <w:rPr>
          <w:lang w:val="en-GB"/>
        </w:rPr>
        <w:t xml:space="preserve"> of the available Periods, or custom parameters for the available Periods that can be identified by the server, or a mix of both. As a result, an available Period can be expressed by one or more values.</w:t>
      </w:r>
    </w:p>
    <w:p w14:paraId="0B388BA9" w14:textId="2A4476EF" w:rsidR="0063132A" w:rsidRDefault="0063132A" w:rsidP="0063132A">
      <w:pPr>
        <w:rPr>
          <w:lang w:val="en-GB"/>
        </w:rPr>
      </w:pPr>
      <w:r>
        <w:rPr>
          <w:lang w:val="en-GB"/>
        </w:rPr>
        <w:t>For explicit mapping onto Periods, the value of the selection</w:t>
      </w:r>
      <w:r w:rsidR="00102B4A">
        <w:rPr>
          <w:lang w:val="en-GB"/>
        </w:rPr>
        <w:t>’s</w:t>
      </w:r>
      <w:r>
        <w:rPr>
          <w:lang w:val="en-GB"/>
        </w:rPr>
        <w:t xml:space="preserve"> query parameter shall hold one of the </w:t>
      </w:r>
      <w:r>
        <w:rPr>
          <w:rStyle w:val="ISOCode"/>
          <w:lang w:val="en-GB"/>
        </w:rPr>
        <w:t>@id</w:t>
      </w:r>
      <w:r>
        <w:rPr>
          <w:lang w:val="en-GB"/>
        </w:rPr>
        <w:t xml:space="preserve"> of the possible next Periods to playback. This way, the HTTP server receiving the callback request can determine directly the next Period to add to the next MPD version directly from the selection query parameter value. Alternatively, the selection query parameter value may be indicative of the graph edge and a further translation needs to be made to identify the Period to insert in the next MPD version. Note that the DASH Client in both cases is not aware of the meaning of the value reported. This is only known to the DASH server.</w:t>
      </w:r>
    </w:p>
    <w:p w14:paraId="13527BAF" w14:textId="3C495D01" w:rsidR="0063132A" w:rsidRDefault="00982B33" w:rsidP="0063132A">
      <w:pPr>
        <w:rPr>
          <w:lang w:val="en-GB"/>
        </w:rPr>
      </w:pPr>
      <w:r>
        <w:rPr>
          <w:lang w:val="en-GB"/>
        </w:rPr>
        <w:t>T</w:t>
      </w:r>
      <w:r w:rsidR="0063132A">
        <w:rPr>
          <w:lang w:val="en-GB"/>
        </w:rPr>
        <w:t xml:space="preserve">o use the </w:t>
      </w:r>
      <w:r w:rsidR="0063132A" w:rsidRPr="00AE6443">
        <w:rPr>
          <w:rFonts w:ascii="Courier New" w:hAnsi="Courier New" w:cs="Courier New"/>
          <w:sz w:val="22"/>
          <w:szCs w:val="20"/>
          <w:lang w:val="en-GB"/>
        </w:rPr>
        <w:t xml:space="preserve">@contactUrl </w:t>
      </w:r>
      <w:r w:rsidR="0063132A">
        <w:rPr>
          <w:lang w:val="en-GB"/>
        </w:rPr>
        <w:t xml:space="preserve">for the signaling selected Period, the selection parameter is defined as the respective </w:t>
      </w:r>
      <w:r w:rsidR="0063132A">
        <w:rPr>
          <w:rStyle w:val="ISOCodebold"/>
          <w:lang w:val="en-GB"/>
        </w:rPr>
        <w:t>SelectionInfo</w:t>
      </w:r>
      <w:r w:rsidR="0063132A">
        <w:rPr>
          <w:lang w:val="en-GB"/>
        </w:rPr>
        <w:t xml:space="preserve"> attribute (i.e., </w:t>
      </w:r>
      <w:r w:rsidR="0063132A" w:rsidRPr="00AE6443">
        <w:rPr>
          <w:rStyle w:val="ISOCodebold"/>
          <w:b w:val="0"/>
          <w:bCs/>
          <w:lang w:val="en-GB"/>
        </w:rPr>
        <w:t>parameter</w:t>
      </w:r>
      <w:r w:rsidR="0063132A">
        <w:rPr>
          <w:lang w:val="en-GB"/>
        </w:rPr>
        <w:t xml:space="preserve">) and the selection value is the value of the attribute. An example callback, being on a Period with </w:t>
      </w:r>
      <w:r w:rsidR="0063132A" w:rsidRPr="00AE6443">
        <w:rPr>
          <w:rFonts w:ascii="Courier New" w:hAnsi="Courier New" w:cs="Courier New"/>
          <w:lang w:val="en-GB"/>
        </w:rPr>
        <w:t>@id</w:t>
      </w:r>
      <w:r w:rsidR="0063132A">
        <w:rPr>
          <w:lang w:val="en-GB"/>
        </w:rPr>
        <w:t xml:space="preserve"> value of 0, using a dummy URL and selecting the period labeled as “blue” would be:</w:t>
      </w:r>
    </w:p>
    <w:p w14:paraId="5E5F9F45" w14:textId="6581CB39" w:rsidR="0063132A" w:rsidRPr="00AE6443" w:rsidRDefault="0063132A" w:rsidP="0063132A">
      <w:pPr>
        <w:jc w:val="center"/>
        <w:rPr>
          <w:rFonts w:ascii="Consolas" w:hAnsi="Consolas" w:cs="Courier New"/>
          <w:sz w:val="22"/>
          <w:lang w:val="en-GB"/>
        </w:rPr>
      </w:pPr>
      <w:r w:rsidRPr="00AE6443">
        <w:rPr>
          <w:rFonts w:ascii="Consolas" w:hAnsi="Consolas" w:cs="Courier New"/>
          <w:sz w:val="22"/>
          <w:lang w:val="en-GB"/>
        </w:rPr>
        <w:t>http://cdn.com/content_xyz/0/selection?parameter=blue</w:t>
      </w:r>
    </w:p>
    <w:p w14:paraId="156E0AD6" w14:textId="3F5E3E12" w:rsidR="0063132A" w:rsidRDefault="0063132A" w:rsidP="0063132A">
      <w:pPr>
        <w:rPr>
          <w:lang w:val="en-GB"/>
        </w:rPr>
      </w:pPr>
      <w:r>
        <w:rPr>
          <w:lang w:val="en-GB"/>
        </w:rPr>
        <w:t>For an application that wants to only show the textual description of each choice on screen, the carriage of that information in Event body or @messageData, and @data, makes the logic of the application straightforward.</w:t>
      </w:r>
    </w:p>
    <w:p w14:paraId="39A27561" w14:textId="77777777" w:rsidR="0063132A" w:rsidRDefault="0063132A" w:rsidP="0063132A">
      <w:pPr>
        <w:pStyle w:val="a3"/>
        <w:keepNext w:val="0"/>
        <w:widowControl/>
        <w:numPr>
          <w:ilvl w:val="2"/>
          <w:numId w:val="91"/>
        </w:numPr>
        <w:suppressAutoHyphens w:val="0"/>
        <w:spacing w:before="0"/>
        <w:jc w:val="left"/>
        <w:outlineLvl w:val="0"/>
      </w:pPr>
      <w:r>
        <w:rPr>
          <w:lang w:val="en-GB"/>
        </w:rPr>
        <w:t>Graph Update</w:t>
      </w:r>
    </w:p>
    <w:p w14:paraId="287DE893" w14:textId="77777777" w:rsidR="0063132A" w:rsidRPr="004A471E" w:rsidRDefault="0063132A" w:rsidP="0063132A">
      <w:pPr>
        <w:rPr>
          <w:color w:val="000000" w:themeColor="text1"/>
          <w:lang w:val="en-GB"/>
        </w:rPr>
      </w:pPr>
      <w:r>
        <w:rPr>
          <w:lang w:val="en-GB"/>
        </w:rPr>
        <w:t xml:space="preserve">The server upon the reception of the callback request parses the parameters and creates a new MPD version, extended with the adequate next Period to reflect the client selection. The client </w:t>
      </w:r>
      <w:r>
        <w:rPr>
          <w:lang w:val="en-GB"/>
        </w:rPr>
        <w:lastRenderedPageBreak/>
        <w:t>requests the new MPD version according to the minimum update period or based on the MPD validity expiration event. If the new Period is not an end edge, a further Event element in the current Period will trigger the callback of the client and will make the process continue until the DASH Client consumes a Period without an Event in which case no further MPD version i</w:t>
      </w:r>
      <w:r w:rsidRPr="004A471E">
        <w:rPr>
          <w:color w:val="000000" w:themeColor="text1"/>
          <w:lang w:val="en-GB"/>
        </w:rPr>
        <w:t>s created and the end of the presentation is reached by the DASH Client.</w:t>
      </w:r>
    </w:p>
    <w:p w14:paraId="01501D2F" w14:textId="2B31F7DA" w:rsidR="0063132A" w:rsidRPr="004A471E" w:rsidRDefault="0063132A" w:rsidP="0063132A">
      <w:pPr>
        <w:rPr>
          <w:i/>
          <w:color w:val="000000" w:themeColor="text1"/>
          <w:sz w:val="32"/>
          <w:u w:val="single"/>
          <w:lang w:val="en-GB"/>
        </w:rPr>
      </w:pPr>
      <w:r w:rsidRPr="004A471E">
        <w:rPr>
          <w:i/>
          <w:color w:val="000000" w:themeColor="text1"/>
          <w:sz w:val="32"/>
          <w:u w:val="single"/>
          <w:lang w:val="en-GB"/>
        </w:rPr>
        <w:t>Add to Annex G</w:t>
      </w:r>
      <w:r w:rsidR="00713F1C">
        <w:rPr>
          <w:i/>
          <w:color w:val="000000" w:themeColor="text1"/>
          <w:sz w:val="32"/>
          <w:u w:val="single"/>
          <w:lang w:val="en-GB"/>
        </w:rPr>
        <w:t xml:space="preserve"> after G.25</w:t>
      </w:r>
      <w:r w:rsidRPr="004A471E">
        <w:rPr>
          <w:i/>
          <w:color w:val="000000" w:themeColor="text1"/>
          <w:sz w:val="32"/>
          <w:u w:val="single"/>
          <w:lang w:val="en-GB"/>
        </w:rPr>
        <w:t>:</w:t>
      </w:r>
    </w:p>
    <w:p w14:paraId="797C3603" w14:textId="4E626407" w:rsidR="0063132A" w:rsidRDefault="0063132A" w:rsidP="0063132A">
      <w:pPr>
        <w:pStyle w:val="a2"/>
        <w:keepNext w:val="0"/>
        <w:widowControl/>
        <w:numPr>
          <w:ilvl w:val="0"/>
          <w:numId w:val="0"/>
        </w:numPr>
        <w:suppressAutoHyphens w:val="0"/>
        <w:jc w:val="left"/>
        <w:outlineLvl w:val="0"/>
        <w:rPr>
          <w:lang w:val="en-GB"/>
        </w:rPr>
      </w:pPr>
      <w:r w:rsidRPr="000B4134">
        <w:rPr>
          <w:lang w:val="en-GB"/>
        </w:rPr>
        <w:t>G.</w:t>
      </w:r>
      <w:r w:rsidR="00713F1C">
        <w:rPr>
          <w:lang w:val="en-GB"/>
        </w:rPr>
        <w:t>26</w:t>
      </w:r>
      <w:r w:rsidRPr="000B4134">
        <w:rPr>
          <w:lang w:val="en-GB"/>
        </w:rPr>
        <w:t xml:space="preserve"> </w:t>
      </w:r>
      <w:r w:rsidRPr="004A471E">
        <w:rPr>
          <w:lang w:val="en-GB"/>
        </w:rPr>
        <w:t xml:space="preserve">Nonlinear playback (Annex </w:t>
      </w:r>
      <w:r w:rsidR="0034716A">
        <w:rPr>
          <w:highlight w:val="cyan"/>
          <w:lang w:val="en-GB"/>
        </w:rPr>
        <w:t>L</w:t>
      </w:r>
      <w:r w:rsidRPr="00AE6443">
        <w:rPr>
          <w:lang w:val="en-GB"/>
        </w:rPr>
        <w:t>)</w:t>
      </w:r>
    </w:p>
    <w:p w14:paraId="2D311C29" w14:textId="08D58AE0" w:rsidR="0063132A" w:rsidRDefault="0063132A" w:rsidP="0063132A">
      <w:pPr>
        <w:widowControl/>
        <w:spacing w:after="0" w:line="240" w:lineRule="auto"/>
        <w:jc w:val="left"/>
        <w:rPr>
          <w:lang w:val="en-GB"/>
        </w:rPr>
      </w:pPr>
      <w:r>
        <w:rPr>
          <w:lang w:val="en-GB"/>
        </w:rPr>
        <w:t xml:space="preserve">An example </w:t>
      </w:r>
      <w:r>
        <w:rPr>
          <w:rFonts w:ascii="Courier New" w:hAnsi="Courier New" w:cs="Courier New"/>
          <w:lang w:val="en-GB"/>
        </w:rPr>
        <w:t xml:space="preserve">EventStream </w:t>
      </w:r>
      <w:r>
        <w:rPr>
          <w:lang w:val="en-GB"/>
        </w:rPr>
        <w:t xml:space="preserve">(with an example non-MPEG defined </w:t>
      </w:r>
      <w:r>
        <w:rPr>
          <w:rFonts w:ascii="Courier New" w:hAnsi="Courier New" w:cs="Courier New"/>
          <w:lang w:val="en-GB"/>
        </w:rPr>
        <w:t>value</w:t>
      </w:r>
      <w:r>
        <w:rPr>
          <w:lang w:val="en-GB"/>
        </w:rPr>
        <w:t xml:space="preserve"> attribute), containing an example </w:t>
      </w:r>
      <w:r>
        <w:rPr>
          <w:rFonts w:ascii="Courier New" w:hAnsi="Courier New" w:cs="Courier New"/>
          <w:lang w:val="en-GB"/>
        </w:rPr>
        <w:t>Event</w:t>
      </w:r>
      <w:r>
        <w:rPr>
          <w:lang w:val="en-GB"/>
        </w:rPr>
        <w:t xml:space="preserve"> element and the respective</w:t>
      </w:r>
      <w:r>
        <w:rPr>
          <w:rFonts w:ascii="Courier New" w:hAnsi="Courier New" w:cs="Courier New"/>
          <w:lang w:val="en-GB"/>
        </w:rPr>
        <w:t xml:space="preserve"> CallbackInfo</w:t>
      </w:r>
      <w:r>
        <w:rPr>
          <w:lang w:val="en-GB"/>
        </w:rPr>
        <w:t xml:space="preserve"> elements and of nonlinear playback event at P0 Period in Figure </w:t>
      </w:r>
      <w:r w:rsidR="00713F1C">
        <w:rPr>
          <w:lang w:val="en-GB"/>
        </w:rPr>
        <w:t>XXX</w:t>
      </w:r>
      <w:r>
        <w:rPr>
          <w:lang w:val="en-GB"/>
        </w:rPr>
        <w:t xml:space="preserve"> is shown below:</w:t>
      </w:r>
    </w:p>
    <w:p w14:paraId="501214B4" w14:textId="77777777" w:rsidR="0063132A" w:rsidRDefault="0063132A" w:rsidP="0063132A">
      <w:pPr>
        <w:widowControl/>
        <w:spacing w:after="0" w:line="240" w:lineRule="auto"/>
        <w:jc w:val="left"/>
        <w:rPr>
          <w:lang w:val="en-GB"/>
        </w:rPr>
      </w:pPr>
    </w:p>
    <w:tbl>
      <w:tblPr>
        <w:tblW w:w="9210" w:type="dxa"/>
        <w:tblInd w:w="113" w:type="dxa"/>
        <w:tblBorders>
          <w:top w:val="single" w:sz="4" w:space="0" w:color="auto"/>
          <w:left w:val="single" w:sz="4" w:space="0" w:color="auto"/>
          <w:bottom w:val="single" w:sz="4" w:space="0" w:color="auto"/>
          <w:right w:val="single" w:sz="4" w:space="0" w:color="auto"/>
        </w:tblBorders>
        <w:shd w:val="clear" w:color="auto" w:fill="F7CAAC" w:themeFill="accent2" w:themeFillTint="66"/>
        <w:tblLayout w:type="fixed"/>
        <w:tblLook w:val="00A0" w:firstRow="1" w:lastRow="0" w:firstColumn="1" w:lastColumn="0" w:noHBand="0" w:noVBand="0"/>
      </w:tblPr>
      <w:tblGrid>
        <w:gridCol w:w="9210"/>
      </w:tblGrid>
      <w:tr w:rsidR="0063132A" w14:paraId="477F289D" w14:textId="77777777" w:rsidTr="00A953AD">
        <w:tc>
          <w:tcPr>
            <w:tcW w:w="9210"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60B125FD" w14:textId="77777777" w:rsidR="0063132A" w:rsidRPr="004A471E" w:rsidRDefault="0063132A" w:rsidP="00A953AD">
            <w:pPr>
              <w:shd w:val="clear" w:color="auto" w:fill="F7CAAC" w:themeFill="accent2" w:themeFillTint="66"/>
              <w:spacing w:line="285" w:lineRule="atLeast"/>
              <w:rPr>
                <w:rFonts w:ascii="Consolas" w:hAnsi="Consolas"/>
                <w:color w:val="000000" w:themeColor="text1"/>
                <w:sz w:val="21"/>
                <w:lang w:val="en-GB"/>
              </w:rPr>
            </w:pPr>
            <w:r w:rsidRPr="004A471E">
              <w:rPr>
                <w:rFonts w:ascii="Consolas" w:hAnsi="Consolas"/>
                <w:color w:val="000000" w:themeColor="text1"/>
                <w:sz w:val="21"/>
                <w:lang w:val="en-GB"/>
              </w:rPr>
              <w:t>&lt;EventStream</w:t>
            </w:r>
            <w:r w:rsidRPr="000B4134">
              <w:rPr>
                <w:rFonts w:ascii="Consolas" w:eastAsia="Times New Roman" w:hAnsi="Consolas"/>
                <w:color w:val="000000" w:themeColor="text1"/>
                <w:sz w:val="21"/>
                <w:szCs w:val="21"/>
                <w:lang w:val="en-GB" w:eastAsia="en-GB"/>
              </w:rPr>
              <w:t> </w:t>
            </w:r>
            <w:r w:rsidRPr="004A471E">
              <w:rPr>
                <w:rFonts w:ascii="Consolas" w:hAnsi="Consolas"/>
                <w:color w:val="000000" w:themeColor="text1"/>
                <w:sz w:val="21"/>
                <w:lang w:val="en-GB"/>
              </w:rPr>
              <w:t>schemeIdUri</w:t>
            </w:r>
            <w:r w:rsidRPr="000B4134">
              <w:rPr>
                <w:rFonts w:ascii="Consolas" w:eastAsia="Times New Roman" w:hAnsi="Consolas"/>
                <w:color w:val="000000" w:themeColor="text1"/>
                <w:sz w:val="21"/>
                <w:szCs w:val="21"/>
                <w:lang w:val="en-GB" w:eastAsia="en-GB"/>
              </w:rPr>
              <w:t>=</w:t>
            </w:r>
            <w:r w:rsidRPr="004A471E">
              <w:rPr>
                <w:rFonts w:ascii="Consolas" w:hAnsi="Consolas"/>
                <w:color w:val="000000" w:themeColor="text1"/>
                <w:sz w:val="21"/>
                <w:lang w:val="en-GB"/>
              </w:rPr>
              <w:t>"urn:mpeg:dash:nonlinearplayback:2020"</w:t>
            </w:r>
            <w:r w:rsidRPr="000B4134">
              <w:rPr>
                <w:rFonts w:ascii="Consolas" w:eastAsia="Times New Roman" w:hAnsi="Consolas"/>
                <w:color w:val="000000" w:themeColor="text1"/>
                <w:sz w:val="21"/>
                <w:szCs w:val="21"/>
                <w:lang w:val="en-GB" w:eastAsia="en-GB"/>
              </w:rPr>
              <w:t> </w:t>
            </w:r>
            <w:r w:rsidRPr="004A471E">
              <w:rPr>
                <w:rFonts w:ascii="Consolas" w:hAnsi="Consolas"/>
                <w:color w:val="000000" w:themeColor="text1"/>
                <w:sz w:val="21"/>
                <w:lang w:val="en-GB"/>
              </w:rPr>
              <w:t>value</w:t>
            </w:r>
            <w:r w:rsidRPr="000B4134">
              <w:rPr>
                <w:rFonts w:ascii="Consolas" w:eastAsia="Times New Roman" w:hAnsi="Consolas"/>
                <w:color w:val="000000" w:themeColor="text1"/>
                <w:sz w:val="21"/>
                <w:szCs w:val="21"/>
                <w:lang w:val="en-GB" w:eastAsia="en-GB"/>
              </w:rPr>
              <w:t>=</w:t>
            </w:r>
            <w:r w:rsidRPr="004A471E">
              <w:rPr>
                <w:rFonts w:ascii="Consolas" w:hAnsi="Consolas"/>
                <w:color w:val="000000" w:themeColor="text1"/>
                <w:sz w:val="21"/>
                <w:lang w:val="en-GB"/>
              </w:rPr>
              <w:t>"urn:xapp:2020:userinterface1"</w:t>
            </w:r>
            <w:r w:rsidRPr="000B4134">
              <w:rPr>
                <w:rFonts w:ascii="Consolas" w:eastAsia="Times New Roman" w:hAnsi="Consolas"/>
                <w:color w:val="000000" w:themeColor="text1"/>
                <w:sz w:val="21"/>
                <w:szCs w:val="21"/>
                <w:lang w:val="en-GB" w:eastAsia="en-GB"/>
              </w:rPr>
              <w:t> </w:t>
            </w:r>
            <w:r w:rsidRPr="004A471E">
              <w:rPr>
                <w:rFonts w:ascii="Consolas" w:hAnsi="Consolas"/>
                <w:color w:val="000000" w:themeColor="text1"/>
                <w:sz w:val="21"/>
                <w:lang w:val="en-GB"/>
              </w:rPr>
              <w:t>&gt;</w:t>
            </w:r>
          </w:p>
          <w:p w14:paraId="070B4AA2" w14:textId="3E66789F" w:rsidR="0063132A" w:rsidRPr="000B4134" w:rsidRDefault="0063132A" w:rsidP="00A953AD">
            <w:pPr>
              <w:shd w:val="clear" w:color="auto" w:fill="F7CAAC" w:themeFill="accent2" w:themeFillTint="66"/>
              <w:spacing w:line="285" w:lineRule="atLeast"/>
              <w:rPr>
                <w:rFonts w:ascii="Consolas" w:eastAsia="Times New Roman" w:hAnsi="Consolas"/>
                <w:color w:val="000000" w:themeColor="text1"/>
                <w:sz w:val="21"/>
                <w:szCs w:val="21"/>
                <w:lang w:val="en-GB" w:eastAsia="en-GB"/>
              </w:rPr>
            </w:pPr>
            <w:r w:rsidRPr="000B4134">
              <w:rPr>
                <w:rFonts w:ascii="Consolas" w:eastAsia="Times New Roman" w:hAnsi="Consolas"/>
                <w:color w:val="000000" w:themeColor="text1"/>
                <w:sz w:val="21"/>
                <w:szCs w:val="21"/>
                <w:lang w:val="en-GB" w:eastAsia="en-GB"/>
              </w:rPr>
              <w:t>    </w:t>
            </w:r>
            <w:r w:rsidRPr="004A471E">
              <w:rPr>
                <w:rFonts w:ascii="Consolas" w:hAnsi="Consolas"/>
                <w:color w:val="000000" w:themeColor="text1"/>
                <w:sz w:val="21"/>
                <w:lang w:val="en-GB"/>
              </w:rPr>
              <w:t>&lt;Event</w:t>
            </w:r>
            <w:r w:rsidRPr="000B4134">
              <w:rPr>
                <w:rFonts w:ascii="Consolas" w:eastAsia="Times New Roman" w:hAnsi="Consolas"/>
                <w:color w:val="000000" w:themeColor="text1"/>
                <w:sz w:val="21"/>
                <w:szCs w:val="21"/>
                <w:lang w:val="en-GB" w:eastAsia="en-GB"/>
              </w:rPr>
              <w:t>  </w:t>
            </w:r>
            <w:r w:rsidRPr="004A471E">
              <w:rPr>
                <w:rFonts w:ascii="Consolas" w:hAnsi="Consolas"/>
                <w:color w:val="000000" w:themeColor="text1"/>
                <w:sz w:val="21"/>
                <w:lang w:val="en-GB"/>
              </w:rPr>
              <w:t>presentationTime</w:t>
            </w:r>
            <w:r w:rsidRPr="000B4134">
              <w:rPr>
                <w:rFonts w:ascii="Consolas" w:eastAsia="Times New Roman" w:hAnsi="Consolas"/>
                <w:color w:val="000000" w:themeColor="text1"/>
                <w:sz w:val="21"/>
                <w:szCs w:val="21"/>
                <w:lang w:val="en-GB" w:eastAsia="en-GB"/>
              </w:rPr>
              <w:t>=</w:t>
            </w:r>
            <w:r w:rsidRPr="004A471E">
              <w:rPr>
                <w:rFonts w:ascii="Consolas" w:hAnsi="Consolas"/>
                <w:color w:val="000000" w:themeColor="text1"/>
                <w:sz w:val="21"/>
                <w:lang w:val="en-GB"/>
              </w:rPr>
              <w:t>"PT530S"</w:t>
            </w:r>
            <w:r w:rsidRPr="000B4134">
              <w:rPr>
                <w:rFonts w:ascii="Consolas" w:eastAsia="Times New Roman" w:hAnsi="Consolas"/>
                <w:color w:val="000000" w:themeColor="text1"/>
                <w:sz w:val="21"/>
                <w:szCs w:val="21"/>
                <w:lang w:val="en-GB" w:eastAsia="en-GB"/>
              </w:rPr>
              <w:t>  </w:t>
            </w:r>
            <w:r w:rsidRPr="004A471E">
              <w:rPr>
                <w:rFonts w:ascii="Consolas" w:hAnsi="Consolas"/>
                <w:color w:val="000000" w:themeColor="text1"/>
                <w:sz w:val="21"/>
                <w:lang w:val="en-GB"/>
              </w:rPr>
              <w:t>duration</w:t>
            </w:r>
            <w:r w:rsidRPr="000B4134">
              <w:rPr>
                <w:rFonts w:ascii="Consolas" w:eastAsia="Times New Roman" w:hAnsi="Consolas"/>
                <w:color w:val="000000" w:themeColor="text1"/>
                <w:sz w:val="21"/>
                <w:szCs w:val="21"/>
                <w:lang w:val="en-GB" w:eastAsia="en-GB"/>
              </w:rPr>
              <w:t>= </w:t>
            </w:r>
            <w:r w:rsidRPr="004A471E">
              <w:rPr>
                <w:rFonts w:ascii="Consolas" w:hAnsi="Consolas"/>
                <w:color w:val="000000" w:themeColor="text1"/>
                <w:sz w:val="21"/>
                <w:lang w:val="en-GB"/>
              </w:rPr>
              <w:t>"30"</w:t>
            </w:r>
            <w:r w:rsidRPr="000B4134">
              <w:rPr>
                <w:rFonts w:ascii="Consolas" w:eastAsia="Times New Roman" w:hAnsi="Consolas"/>
                <w:color w:val="000000" w:themeColor="text1"/>
                <w:sz w:val="21"/>
                <w:szCs w:val="21"/>
                <w:lang w:val="en-GB" w:eastAsia="en-GB"/>
              </w:rPr>
              <w:t>  nlp:</w:t>
            </w:r>
            <w:r w:rsidRPr="004A471E">
              <w:rPr>
                <w:rFonts w:ascii="Consolas" w:hAnsi="Consolas"/>
                <w:color w:val="000000" w:themeColor="text1"/>
                <w:sz w:val="21"/>
                <w:lang w:val="en-GB"/>
              </w:rPr>
              <w:t>selectionInfo</w:t>
            </w:r>
            <w:r w:rsidRPr="000B4134">
              <w:rPr>
                <w:rFonts w:ascii="Consolas" w:eastAsia="Times New Roman" w:hAnsi="Consolas"/>
                <w:color w:val="000000" w:themeColor="text1"/>
                <w:sz w:val="21"/>
                <w:szCs w:val="21"/>
                <w:lang w:val="en-GB" w:eastAsia="en-GB"/>
              </w:rPr>
              <w:t> = </w:t>
            </w:r>
            <w:r w:rsidRPr="004A471E">
              <w:rPr>
                <w:rFonts w:ascii="Consolas" w:hAnsi="Consolas"/>
                <w:color w:val="000000" w:themeColor="text1"/>
                <w:sz w:val="21"/>
                <w:lang w:val="en-GB"/>
              </w:rPr>
              <w:t>"What do you like to happen next?" contactURL</w:t>
            </w:r>
            <w:r w:rsidRPr="000B4134">
              <w:rPr>
                <w:rFonts w:ascii="Consolas" w:eastAsia="Times New Roman" w:hAnsi="Consolas"/>
                <w:color w:val="000000" w:themeColor="text1"/>
                <w:sz w:val="21"/>
                <w:szCs w:val="21"/>
                <w:lang w:val="en-GB" w:eastAsia="en-GB"/>
              </w:rPr>
              <w:t>=</w:t>
            </w:r>
            <w:r w:rsidRPr="004A471E">
              <w:rPr>
                <w:rFonts w:ascii="Consolas" w:hAnsi="Consolas"/>
                <w:color w:val="000000" w:themeColor="text1"/>
                <w:sz w:val="21"/>
                <w:lang w:val="en-GB"/>
              </w:rPr>
              <w:t>"http://cdn.com/content_xyz/"&gt;</w:t>
            </w:r>
            <w:r w:rsidRPr="000B4134">
              <w:rPr>
                <w:rFonts w:ascii="Consolas" w:eastAsia="Times New Roman" w:hAnsi="Consolas"/>
                <w:color w:val="000000" w:themeColor="text1"/>
                <w:sz w:val="21"/>
                <w:szCs w:val="21"/>
                <w:lang w:val="en-GB" w:eastAsia="en-GB"/>
              </w:rPr>
              <w:t>        </w:t>
            </w:r>
          </w:p>
          <w:p w14:paraId="573AD5A8" w14:textId="174E6ABF" w:rsidR="0063132A" w:rsidRPr="004A471E" w:rsidRDefault="0063132A" w:rsidP="00A953AD">
            <w:pPr>
              <w:shd w:val="clear" w:color="auto" w:fill="F7CAAC" w:themeFill="accent2" w:themeFillTint="66"/>
              <w:spacing w:line="285" w:lineRule="atLeast"/>
              <w:rPr>
                <w:rFonts w:ascii="Consolas" w:hAnsi="Consolas"/>
                <w:color w:val="000000" w:themeColor="text1"/>
                <w:sz w:val="21"/>
                <w:lang w:val="en-GB"/>
              </w:rPr>
            </w:pPr>
            <w:r w:rsidRPr="000B4134">
              <w:rPr>
                <w:rFonts w:ascii="Consolas" w:eastAsia="Times New Roman" w:hAnsi="Consolas"/>
                <w:color w:val="000000" w:themeColor="text1"/>
                <w:sz w:val="21"/>
                <w:szCs w:val="21"/>
                <w:lang w:val="en-GB" w:eastAsia="en-GB"/>
              </w:rPr>
              <w:t xml:space="preserve">         </w:t>
            </w:r>
            <w:r w:rsidRPr="004A471E">
              <w:rPr>
                <w:rFonts w:ascii="Consolas" w:hAnsi="Consolas"/>
                <w:color w:val="000000" w:themeColor="text1"/>
                <w:sz w:val="21"/>
                <w:lang w:val="en-GB"/>
              </w:rPr>
              <w:t>&lt;SelectionInfo</w:t>
            </w:r>
            <w:r w:rsidRPr="000B4134">
              <w:rPr>
                <w:rFonts w:ascii="Consolas" w:eastAsia="Times New Roman" w:hAnsi="Consolas"/>
                <w:color w:val="000000" w:themeColor="text1"/>
                <w:sz w:val="21"/>
                <w:szCs w:val="21"/>
                <w:lang w:val="en-GB" w:eastAsia="en-GB"/>
              </w:rPr>
              <w:t> parameter=</w:t>
            </w:r>
            <w:r w:rsidRPr="004A471E">
              <w:rPr>
                <w:rFonts w:ascii="Consolas" w:hAnsi="Consolas"/>
                <w:color w:val="000000" w:themeColor="text1"/>
                <w:sz w:val="21"/>
                <w:lang w:val="en-GB"/>
              </w:rPr>
              <w:t>"1"</w:t>
            </w:r>
            <w:r w:rsidRPr="000B4134">
              <w:rPr>
                <w:rFonts w:ascii="Consolas" w:eastAsia="Times New Roman" w:hAnsi="Consolas"/>
                <w:color w:val="000000" w:themeColor="text1"/>
                <w:sz w:val="21"/>
                <w:szCs w:val="21"/>
                <w:lang w:val="en-GB" w:eastAsia="en-GB"/>
              </w:rPr>
              <w:t> </w:t>
            </w:r>
            <w:r w:rsidRPr="004A471E">
              <w:rPr>
                <w:rFonts w:ascii="Consolas" w:hAnsi="Consolas"/>
                <w:color w:val="000000" w:themeColor="text1"/>
                <w:sz w:val="21"/>
                <w:lang w:val="en-GB"/>
              </w:rPr>
              <w:t>data</w:t>
            </w:r>
            <w:r w:rsidRPr="000B4134">
              <w:rPr>
                <w:rFonts w:ascii="Consolas" w:eastAsia="Times New Roman" w:hAnsi="Consolas"/>
                <w:color w:val="000000" w:themeColor="text1"/>
                <w:sz w:val="21"/>
                <w:szCs w:val="21"/>
                <w:lang w:val="en-GB" w:eastAsia="en-GB"/>
              </w:rPr>
              <w:t>=</w:t>
            </w:r>
            <w:r w:rsidRPr="004A471E">
              <w:rPr>
                <w:rFonts w:ascii="Consolas" w:hAnsi="Consolas"/>
                <w:color w:val="000000" w:themeColor="text1"/>
                <w:sz w:val="21"/>
                <w:lang w:val="en-GB"/>
              </w:rPr>
              <w:t>"Bill kills Alice"&gt;</w:t>
            </w:r>
          </w:p>
          <w:p w14:paraId="07237FB4" w14:textId="646BFA38" w:rsidR="0063132A" w:rsidRPr="004A471E" w:rsidRDefault="0063132A" w:rsidP="00A953AD">
            <w:pPr>
              <w:shd w:val="clear" w:color="auto" w:fill="F7CAAC" w:themeFill="accent2" w:themeFillTint="66"/>
              <w:spacing w:line="285" w:lineRule="atLeast"/>
              <w:rPr>
                <w:rFonts w:ascii="Consolas" w:hAnsi="Consolas"/>
                <w:color w:val="000000" w:themeColor="text1"/>
                <w:sz w:val="21"/>
                <w:lang w:val="en-GB"/>
              </w:rPr>
            </w:pPr>
            <w:r w:rsidRPr="000B4134">
              <w:rPr>
                <w:rFonts w:ascii="Consolas" w:eastAsia="Times New Roman" w:hAnsi="Consolas"/>
                <w:color w:val="000000" w:themeColor="text1"/>
                <w:sz w:val="21"/>
                <w:szCs w:val="21"/>
                <w:lang w:val="en-GB" w:eastAsia="en-GB"/>
              </w:rPr>
              <w:t>        </w:t>
            </w:r>
            <w:r w:rsidRPr="004A471E">
              <w:rPr>
                <w:rFonts w:ascii="Consolas" w:hAnsi="Consolas"/>
                <w:color w:val="000000" w:themeColor="text1"/>
                <w:sz w:val="21"/>
                <w:lang w:val="en-GB"/>
              </w:rPr>
              <w:t>&lt;SelectionInfo</w:t>
            </w:r>
            <w:r w:rsidRPr="000B4134">
              <w:rPr>
                <w:rFonts w:ascii="Consolas" w:eastAsia="Times New Roman" w:hAnsi="Consolas"/>
                <w:color w:val="000000" w:themeColor="text1"/>
                <w:sz w:val="21"/>
                <w:szCs w:val="21"/>
                <w:lang w:val="en-GB" w:eastAsia="en-GB"/>
              </w:rPr>
              <w:t xml:space="preserve"> parameter=</w:t>
            </w:r>
            <w:r w:rsidRPr="004A471E">
              <w:rPr>
                <w:rFonts w:ascii="Consolas" w:hAnsi="Consolas"/>
                <w:color w:val="000000" w:themeColor="text1"/>
                <w:sz w:val="21"/>
                <w:lang w:val="en-GB"/>
              </w:rPr>
              <w:t>"2"</w:t>
            </w:r>
            <w:r w:rsidRPr="000B4134">
              <w:rPr>
                <w:rFonts w:ascii="Consolas" w:eastAsia="Times New Roman" w:hAnsi="Consolas"/>
                <w:color w:val="000000" w:themeColor="text1"/>
                <w:sz w:val="21"/>
                <w:szCs w:val="21"/>
                <w:lang w:val="en-GB" w:eastAsia="en-GB"/>
              </w:rPr>
              <w:t> </w:t>
            </w:r>
            <w:r w:rsidRPr="004A471E">
              <w:rPr>
                <w:rFonts w:ascii="Consolas" w:hAnsi="Consolas"/>
                <w:color w:val="000000" w:themeColor="text1"/>
                <w:sz w:val="21"/>
                <w:lang w:val="en-GB"/>
              </w:rPr>
              <w:t>data</w:t>
            </w:r>
            <w:r w:rsidRPr="000B4134">
              <w:rPr>
                <w:rFonts w:ascii="Consolas" w:eastAsia="Times New Roman" w:hAnsi="Consolas"/>
                <w:color w:val="000000" w:themeColor="text1"/>
                <w:sz w:val="21"/>
                <w:szCs w:val="21"/>
                <w:lang w:val="en-GB" w:eastAsia="en-GB"/>
              </w:rPr>
              <w:t>=</w:t>
            </w:r>
            <w:r w:rsidRPr="004A471E">
              <w:rPr>
                <w:rFonts w:ascii="Consolas" w:hAnsi="Consolas"/>
                <w:color w:val="000000" w:themeColor="text1"/>
                <w:sz w:val="21"/>
                <w:lang w:val="en-GB"/>
              </w:rPr>
              <w:t>"Bill kisses Alice"&gt;</w:t>
            </w:r>
          </w:p>
          <w:p w14:paraId="77E6BE8E" w14:textId="1D6B27A3" w:rsidR="0063132A" w:rsidRPr="004A471E" w:rsidRDefault="0063132A" w:rsidP="00A953AD">
            <w:pPr>
              <w:shd w:val="clear" w:color="auto" w:fill="F7CAAC" w:themeFill="accent2" w:themeFillTint="66"/>
              <w:spacing w:line="285" w:lineRule="atLeast"/>
              <w:rPr>
                <w:rFonts w:ascii="Consolas" w:hAnsi="Consolas"/>
                <w:color w:val="000000" w:themeColor="text1"/>
                <w:sz w:val="21"/>
                <w:lang w:val="en-GB"/>
              </w:rPr>
            </w:pPr>
            <w:r w:rsidRPr="000B4134">
              <w:rPr>
                <w:rFonts w:ascii="Consolas" w:eastAsia="Times New Roman" w:hAnsi="Consolas"/>
                <w:color w:val="000000" w:themeColor="text1"/>
                <w:sz w:val="21"/>
                <w:szCs w:val="21"/>
                <w:lang w:val="en-GB" w:eastAsia="en-GB"/>
              </w:rPr>
              <w:t>        </w:t>
            </w:r>
            <w:r w:rsidRPr="004A471E">
              <w:rPr>
                <w:rFonts w:ascii="Consolas" w:hAnsi="Consolas"/>
                <w:color w:val="000000" w:themeColor="text1"/>
                <w:sz w:val="21"/>
                <w:lang w:val="en-GB"/>
              </w:rPr>
              <w:t xml:space="preserve">&lt;SelectionInfo </w:t>
            </w:r>
            <w:r w:rsidRPr="000B4134">
              <w:rPr>
                <w:rFonts w:ascii="Consolas" w:eastAsia="Times New Roman" w:hAnsi="Consolas"/>
                <w:color w:val="000000" w:themeColor="text1"/>
                <w:sz w:val="21"/>
                <w:szCs w:val="21"/>
                <w:lang w:val="en-GB" w:eastAsia="en-GB"/>
              </w:rPr>
              <w:t>parameter=</w:t>
            </w:r>
            <w:r w:rsidRPr="004A471E">
              <w:rPr>
                <w:rFonts w:ascii="Consolas" w:hAnsi="Consolas"/>
                <w:color w:val="000000" w:themeColor="text1"/>
                <w:sz w:val="21"/>
                <w:lang w:val="en-GB"/>
              </w:rPr>
              <w:t>"3"</w:t>
            </w:r>
            <w:r w:rsidRPr="000B4134">
              <w:rPr>
                <w:rFonts w:ascii="Consolas" w:eastAsia="Times New Roman" w:hAnsi="Consolas"/>
                <w:color w:val="000000" w:themeColor="text1"/>
                <w:sz w:val="21"/>
                <w:szCs w:val="21"/>
                <w:lang w:val="en-GB" w:eastAsia="en-GB"/>
              </w:rPr>
              <w:t> </w:t>
            </w:r>
            <w:r w:rsidRPr="004A471E">
              <w:rPr>
                <w:rFonts w:ascii="Consolas" w:hAnsi="Consolas"/>
                <w:color w:val="000000" w:themeColor="text1"/>
                <w:sz w:val="21"/>
                <w:lang w:val="en-GB"/>
              </w:rPr>
              <w:t>data</w:t>
            </w:r>
            <w:r w:rsidRPr="000B4134">
              <w:rPr>
                <w:rFonts w:ascii="Consolas" w:eastAsia="Times New Roman" w:hAnsi="Consolas"/>
                <w:color w:val="000000" w:themeColor="text1"/>
                <w:sz w:val="21"/>
                <w:szCs w:val="21"/>
                <w:lang w:val="en-GB" w:eastAsia="en-GB"/>
              </w:rPr>
              <w:t>=</w:t>
            </w:r>
            <w:r w:rsidRPr="004A471E">
              <w:rPr>
                <w:rFonts w:ascii="Consolas" w:hAnsi="Consolas"/>
                <w:color w:val="000000" w:themeColor="text1"/>
                <w:sz w:val="21"/>
                <w:lang w:val="en-GB"/>
              </w:rPr>
              <w:t>"Bill frames Alice"&gt;</w:t>
            </w:r>
          </w:p>
          <w:p w14:paraId="6A294731" w14:textId="4BFF6C8E" w:rsidR="0063132A" w:rsidRPr="004A471E" w:rsidRDefault="0063132A" w:rsidP="00A953AD">
            <w:pPr>
              <w:shd w:val="clear" w:color="auto" w:fill="F7CAAC" w:themeFill="accent2" w:themeFillTint="66"/>
              <w:spacing w:line="285" w:lineRule="atLeast"/>
              <w:rPr>
                <w:rFonts w:ascii="Consolas" w:hAnsi="Consolas"/>
                <w:color w:val="000000" w:themeColor="text1"/>
                <w:sz w:val="21"/>
                <w:lang w:val="en-GB"/>
              </w:rPr>
            </w:pPr>
            <w:r w:rsidRPr="000B4134">
              <w:rPr>
                <w:rFonts w:ascii="Consolas" w:eastAsia="Times New Roman" w:hAnsi="Consolas"/>
                <w:color w:val="000000" w:themeColor="text1"/>
                <w:sz w:val="21"/>
                <w:szCs w:val="21"/>
                <w:lang w:val="en-GB" w:eastAsia="en-GB"/>
              </w:rPr>
              <w:t>        </w:t>
            </w:r>
            <w:r w:rsidRPr="004A471E">
              <w:rPr>
                <w:rFonts w:ascii="Consolas" w:hAnsi="Consolas"/>
                <w:color w:val="000000" w:themeColor="text1"/>
                <w:sz w:val="21"/>
                <w:lang w:val="en-GB"/>
              </w:rPr>
              <w:t>&lt;SelectionInfo</w:t>
            </w:r>
            <w:r w:rsidRPr="000B4134">
              <w:rPr>
                <w:rFonts w:ascii="Consolas" w:eastAsia="Times New Roman" w:hAnsi="Consolas"/>
                <w:color w:val="000000" w:themeColor="text1"/>
                <w:sz w:val="21"/>
                <w:szCs w:val="21"/>
                <w:lang w:val="en-GB" w:eastAsia="en-GB"/>
              </w:rPr>
              <w:t xml:space="preserve"> parameter=</w:t>
            </w:r>
            <w:r w:rsidRPr="004A471E">
              <w:rPr>
                <w:rFonts w:ascii="Consolas" w:hAnsi="Consolas"/>
                <w:color w:val="000000" w:themeColor="text1"/>
                <w:sz w:val="21"/>
                <w:lang w:val="en-GB"/>
              </w:rPr>
              <w:t>"blue"</w:t>
            </w:r>
            <w:r w:rsidRPr="000B4134">
              <w:rPr>
                <w:rFonts w:ascii="Consolas" w:eastAsia="Times New Roman" w:hAnsi="Consolas"/>
                <w:color w:val="000000" w:themeColor="text1"/>
                <w:sz w:val="21"/>
                <w:szCs w:val="21"/>
                <w:lang w:val="en-GB" w:eastAsia="en-GB"/>
              </w:rPr>
              <w:t> </w:t>
            </w:r>
            <w:r w:rsidRPr="004A471E">
              <w:rPr>
                <w:rFonts w:ascii="Consolas" w:hAnsi="Consolas"/>
                <w:color w:val="000000" w:themeColor="text1"/>
                <w:sz w:val="21"/>
                <w:lang w:val="en-GB"/>
              </w:rPr>
              <w:t>data</w:t>
            </w:r>
            <w:r w:rsidRPr="000B4134">
              <w:rPr>
                <w:rFonts w:ascii="Consolas" w:eastAsia="Times New Roman" w:hAnsi="Consolas"/>
                <w:color w:val="000000" w:themeColor="text1"/>
                <w:sz w:val="21"/>
                <w:szCs w:val="21"/>
                <w:lang w:val="en-GB" w:eastAsia="en-GB"/>
              </w:rPr>
              <w:t>=</w:t>
            </w:r>
            <w:r w:rsidRPr="004A471E">
              <w:rPr>
                <w:rFonts w:ascii="Consolas" w:hAnsi="Consolas"/>
                <w:color w:val="000000" w:themeColor="text1"/>
                <w:sz w:val="21"/>
                <w:lang w:val="en-GB"/>
              </w:rPr>
              <w:t>"Bill kisses Alice"&gt;</w:t>
            </w:r>
          </w:p>
          <w:p w14:paraId="4C9D1B83" w14:textId="5846C090" w:rsidR="0063132A" w:rsidRPr="004A471E" w:rsidRDefault="0063132A" w:rsidP="00A953AD">
            <w:pPr>
              <w:shd w:val="clear" w:color="auto" w:fill="F7CAAC" w:themeFill="accent2" w:themeFillTint="66"/>
              <w:spacing w:line="285" w:lineRule="atLeast"/>
              <w:rPr>
                <w:rFonts w:ascii="Consolas" w:hAnsi="Consolas"/>
                <w:color w:val="000000" w:themeColor="text1"/>
                <w:sz w:val="21"/>
                <w:lang w:val="en-GB"/>
              </w:rPr>
            </w:pPr>
            <w:r w:rsidRPr="000B4134">
              <w:rPr>
                <w:rFonts w:ascii="Consolas" w:eastAsia="Times New Roman" w:hAnsi="Consolas"/>
                <w:color w:val="000000" w:themeColor="text1"/>
                <w:sz w:val="21"/>
                <w:szCs w:val="21"/>
                <w:lang w:val="en-GB" w:eastAsia="en-GB"/>
              </w:rPr>
              <w:t>        </w:t>
            </w:r>
            <w:r w:rsidRPr="004A471E">
              <w:rPr>
                <w:rFonts w:ascii="Consolas" w:hAnsi="Consolas"/>
                <w:color w:val="000000" w:themeColor="text1"/>
                <w:sz w:val="21"/>
                <w:lang w:val="en-GB"/>
              </w:rPr>
              <w:t>&lt;SelectionInfo</w:t>
            </w:r>
            <w:r w:rsidRPr="000B4134">
              <w:rPr>
                <w:rFonts w:ascii="Consolas" w:eastAsia="Times New Roman" w:hAnsi="Consolas"/>
                <w:color w:val="000000" w:themeColor="text1"/>
                <w:sz w:val="21"/>
                <w:szCs w:val="21"/>
                <w:lang w:val="en-GB" w:eastAsia="en-GB"/>
              </w:rPr>
              <w:t xml:space="preserve"> parameter=</w:t>
            </w:r>
            <w:r w:rsidRPr="004A471E">
              <w:rPr>
                <w:rFonts w:ascii="Consolas" w:hAnsi="Consolas"/>
                <w:color w:val="000000" w:themeColor="text1"/>
                <w:sz w:val="21"/>
                <w:lang w:val="en-GB"/>
              </w:rPr>
              <w:t>"red"</w:t>
            </w:r>
            <w:r w:rsidRPr="000B4134">
              <w:rPr>
                <w:rFonts w:ascii="Consolas" w:eastAsia="Times New Roman" w:hAnsi="Consolas"/>
                <w:color w:val="000000" w:themeColor="text1"/>
                <w:sz w:val="21"/>
                <w:szCs w:val="21"/>
                <w:lang w:val="en-GB" w:eastAsia="en-GB"/>
              </w:rPr>
              <w:t> </w:t>
            </w:r>
            <w:r w:rsidRPr="004A471E">
              <w:rPr>
                <w:rFonts w:ascii="Consolas" w:hAnsi="Consolas"/>
                <w:color w:val="000000" w:themeColor="text1"/>
                <w:sz w:val="21"/>
                <w:lang w:val="en-GB"/>
              </w:rPr>
              <w:t>data</w:t>
            </w:r>
            <w:r w:rsidRPr="000B4134">
              <w:rPr>
                <w:rFonts w:ascii="Consolas" w:eastAsia="Times New Roman" w:hAnsi="Consolas"/>
                <w:color w:val="000000" w:themeColor="text1"/>
                <w:sz w:val="21"/>
                <w:szCs w:val="21"/>
                <w:lang w:val="en-GB" w:eastAsia="en-GB"/>
              </w:rPr>
              <w:t>=</w:t>
            </w:r>
            <w:r w:rsidRPr="004A471E">
              <w:rPr>
                <w:rFonts w:ascii="Consolas" w:hAnsi="Consolas"/>
                <w:color w:val="000000" w:themeColor="text1"/>
                <w:sz w:val="21"/>
                <w:lang w:val="en-GB"/>
              </w:rPr>
              <w:t>"Bill frames Alice"&gt;</w:t>
            </w:r>
          </w:p>
          <w:p w14:paraId="42353BF8" w14:textId="2D56423C" w:rsidR="0063132A" w:rsidRPr="004A471E" w:rsidRDefault="0063132A" w:rsidP="00A953AD">
            <w:pPr>
              <w:shd w:val="clear" w:color="auto" w:fill="F7CAAC" w:themeFill="accent2" w:themeFillTint="66"/>
              <w:spacing w:line="285" w:lineRule="atLeast"/>
              <w:rPr>
                <w:rFonts w:ascii="Consolas" w:hAnsi="Consolas"/>
                <w:color w:val="000000" w:themeColor="text1"/>
                <w:sz w:val="21"/>
                <w:lang w:val="en-GB"/>
              </w:rPr>
            </w:pPr>
            <w:r w:rsidRPr="000B4134">
              <w:rPr>
                <w:rFonts w:ascii="Consolas" w:eastAsia="Times New Roman" w:hAnsi="Consolas"/>
                <w:color w:val="000000" w:themeColor="text1"/>
                <w:sz w:val="21"/>
                <w:szCs w:val="21"/>
                <w:lang w:val="en-GB" w:eastAsia="en-GB"/>
              </w:rPr>
              <w:t>        </w:t>
            </w:r>
            <w:r w:rsidRPr="004A471E">
              <w:rPr>
                <w:rFonts w:ascii="Consolas" w:hAnsi="Consolas"/>
                <w:color w:val="000000" w:themeColor="text1"/>
                <w:sz w:val="21"/>
                <w:lang w:val="en-GB"/>
              </w:rPr>
              <w:t>&lt;SelectionInfo</w:t>
            </w:r>
            <w:r w:rsidRPr="000B4134">
              <w:rPr>
                <w:rFonts w:ascii="Consolas" w:eastAsia="Times New Roman" w:hAnsi="Consolas"/>
                <w:color w:val="000000" w:themeColor="text1"/>
                <w:sz w:val="21"/>
                <w:szCs w:val="21"/>
                <w:lang w:val="en-GB" w:eastAsia="en-GB"/>
              </w:rPr>
              <w:t xml:space="preserve"> parameter=</w:t>
            </w:r>
            <w:r w:rsidRPr="004A471E">
              <w:rPr>
                <w:rFonts w:ascii="Consolas" w:hAnsi="Consolas"/>
                <w:color w:val="000000" w:themeColor="text1"/>
                <w:sz w:val="21"/>
                <w:lang w:val="en-GB"/>
              </w:rPr>
              <w:t>"default"&gt;</w:t>
            </w:r>
          </w:p>
          <w:p w14:paraId="0F4A6899" w14:textId="77777777" w:rsidR="0063132A" w:rsidRPr="004A471E" w:rsidRDefault="0063132A" w:rsidP="00A953AD">
            <w:pPr>
              <w:shd w:val="clear" w:color="auto" w:fill="F7CAAC" w:themeFill="accent2" w:themeFillTint="66"/>
              <w:spacing w:line="285" w:lineRule="atLeast"/>
              <w:rPr>
                <w:rFonts w:ascii="Consolas" w:hAnsi="Consolas"/>
                <w:color w:val="000000" w:themeColor="text1"/>
                <w:sz w:val="21"/>
                <w:lang w:val="en-GB"/>
              </w:rPr>
            </w:pPr>
            <w:r w:rsidRPr="000B4134">
              <w:rPr>
                <w:rFonts w:ascii="Consolas" w:eastAsia="Times New Roman" w:hAnsi="Consolas"/>
                <w:color w:val="000000" w:themeColor="text1"/>
                <w:sz w:val="21"/>
                <w:szCs w:val="21"/>
                <w:lang w:val="en-GB" w:eastAsia="en-GB"/>
              </w:rPr>
              <w:t>    </w:t>
            </w:r>
            <w:r w:rsidRPr="004A471E">
              <w:rPr>
                <w:rFonts w:ascii="Consolas" w:hAnsi="Consolas"/>
                <w:color w:val="000000" w:themeColor="text1"/>
                <w:sz w:val="21"/>
                <w:lang w:val="en-GB"/>
              </w:rPr>
              <w:t>&lt;/Event&gt;</w:t>
            </w:r>
            <w:r w:rsidRPr="000B4134">
              <w:rPr>
                <w:rFonts w:ascii="Consolas" w:eastAsia="Times New Roman" w:hAnsi="Consolas"/>
                <w:color w:val="000000" w:themeColor="text1"/>
                <w:sz w:val="21"/>
                <w:szCs w:val="21"/>
                <w:lang w:val="en-GB" w:eastAsia="en-GB"/>
              </w:rPr>
              <w:t> </w:t>
            </w:r>
          </w:p>
          <w:p w14:paraId="349B5E58" w14:textId="77777777" w:rsidR="0063132A" w:rsidRDefault="0063132A" w:rsidP="00A953AD">
            <w:pPr>
              <w:shd w:val="clear" w:color="auto" w:fill="F7CAAC" w:themeFill="accent2" w:themeFillTint="66"/>
              <w:spacing w:line="285" w:lineRule="atLeast"/>
              <w:rPr>
                <w:rFonts w:ascii="Consolas" w:eastAsia="Times New Roman" w:hAnsi="Consolas"/>
                <w:color w:val="000000"/>
                <w:sz w:val="21"/>
                <w:szCs w:val="21"/>
                <w:lang w:val="en-GB" w:eastAsia="en-GB"/>
              </w:rPr>
            </w:pPr>
            <w:r w:rsidRPr="004A471E">
              <w:rPr>
                <w:rFonts w:ascii="Consolas" w:hAnsi="Consolas"/>
                <w:color w:val="000000" w:themeColor="text1"/>
                <w:sz w:val="21"/>
                <w:lang w:val="en-GB"/>
              </w:rPr>
              <w:t>&lt;/EventStream&gt;</w:t>
            </w:r>
          </w:p>
        </w:tc>
      </w:tr>
    </w:tbl>
    <w:p w14:paraId="7445F649" w14:textId="77777777" w:rsidR="0063132A" w:rsidRDefault="0063132A" w:rsidP="0063132A">
      <w:pPr>
        <w:jc w:val="center"/>
        <w:rPr>
          <w:b/>
          <w:bCs/>
          <w:lang w:val="en-GB"/>
        </w:rPr>
      </w:pPr>
      <w:r>
        <w:rPr>
          <w:b/>
          <w:bCs/>
          <w:lang w:val="en-GB"/>
        </w:rPr>
        <w:t>Figure XXX. EventStream for Figure L.1 example</w:t>
      </w:r>
    </w:p>
    <w:p w14:paraId="4D764506" w14:textId="32616F32" w:rsidR="00D50D51" w:rsidRDefault="0063132A" w:rsidP="00AE6443">
      <w:pPr>
        <w:rPr>
          <w:rFonts w:cs="Arial"/>
          <w:b/>
          <w:bCs/>
          <w:kern w:val="32"/>
          <w:sz w:val="28"/>
          <w:szCs w:val="32"/>
          <w:lang w:val="en-GB" w:eastAsia="de-DE"/>
        </w:rPr>
      </w:pPr>
      <w:r>
        <w:rPr>
          <w:lang w:val="en-GB"/>
        </w:rPr>
        <w:t>Note that in the above example there are six CallbackInfo elements, even though there are three choices since a path choice can be expressed in more than one way.</w:t>
      </w:r>
      <w:r w:rsidR="00D50D51">
        <w:rPr>
          <w:lang w:val="en-GB" w:eastAsia="de-DE"/>
        </w:rPr>
        <w:br w:type="page"/>
      </w:r>
    </w:p>
    <w:p w14:paraId="50EBC2A0" w14:textId="77777777" w:rsidR="003C51D5" w:rsidRPr="004A471E" w:rsidRDefault="003C51D5" w:rsidP="003C51D5">
      <w:pPr>
        <w:rPr>
          <w:i/>
          <w:color w:val="000000" w:themeColor="text1"/>
          <w:sz w:val="32"/>
          <w:u w:val="single"/>
          <w:lang w:val="en-GB"/>
        </w:rPr>
      </w:pPr>
      <w:commentRangeStart w:id="19"/>
      <w:r w:rsidRPr="004A471E">
        <w:rPr>
          <w:i/>
          <w:color w:val="000000" w:themeColor="text1"/>
          <w:sz w:val="32"/>
          <w:u w:val="single"/>
          <w:lang w:val="en-GB"/>
        </w:rPr>
        <w:lastRenderedPageBreak/>
        <w:t>Add to 3.2 Symbols and abbreviated terms</w:t>
      </w:r>
    </w:p>
    <w:tbl>
      <w:tblPr>
        <w:tblW w:w="4500" w:type="pct"/>
        <w:tblLayout w:type="fixed"/>
        <w:tblCellMar>
          <w:left w:w="70" w:type="dxa"/>
          <w:right w:w="70" w:type="dxa"/>
        </w:tblCellMar>
        <w:tblLook w:val="0000" w:firstRow="0" w:lastRow="0" w:firstColumn="0" w:lastColumn="0" w:noHBand="0" w:noVBand="0"/>
      </w:tblPr>
      <w:tblGrid>
        <w:gridCol w:w="1815"/>
        <w:gridCol w:w="6351"/>
      </w:tblGrid>
      <w:tr w:rsidR="000B4134" w:rsidRPr="000B4134" w14:paraId="478F5EE5" w14:textId="77777777" w:rsidTr="00853A56">
        <w:tc>
          <w:tcPr>
            <w:tcW w:w="1815" w:type="dxa"/>
          </w:tcPr>
          <w:p w14:paraId="7F9649D7" w14:textId="77777777" w:rsidR="003C51D5" w:rsidRPr="004A471E" w:rsidRDefault="003C51D5" w:rsidP="00853A56">
            <w:pPr>
              <w:pStyle w:val="Tablebody0"/>
              <w:rPr>
                <w:color w:val="000000" w:themeColor="text1"/>
              </w:rPr>
            </w:pPr>
            <w:r w:rsidRPr="004A471E">
              <w:rPr>
                <w:color w:val="000000" w:themeColor="text1"/>
              </w:rPr>
              <w:t>ARI</w:t>
            </w:r>
          </w:p>
        </w:tc>
        <w:tc>
          <w:tcPr>
            <w:tcW w:w="6350" w:type="dxa"/>
          </w:tcPr>
          <w:p w14:paraId="439BB584" w14:textId="77777777" w:rsidR="003C51D5" w:rsidRPr="004A471E" w:rsidRDefault="003C51D5" w:rsidP="00853A56">
            <w:pPr>
              <w:pStyle w:val="Tablebody0"/>
              <w:rPr>
                <w:color w:val="000000" w:themeColor="text1"/>
              </w:rPr>
            </w:pPr>
            <w:r w:rsidRPr="004A471E">
              <w:rPr>
                <w:color w:val="000000" w:themeColor="text1"/>
              </w:rPr>
              <w:t>Addressable resource index</w:t>
            </w:r>
          </w:p>
        </w:tc>
      </w:tr>
    </w:tbl>
    <w:commentRangeEnd w:id="19"/>
    <w:p w14:paraId="2BCC1FC6" w14:textId="77777777" w:rsidR="003C51D5" w:rsidRPr="004A471E" w:rsidRDefault="00174C32" w:rsidP="00244D1F">
      <w:pPr>
        <w:rPr>
          <w:i/>
          <w:color w:val="000000" w:themeColor="text1"/>
          <w:sz w:val="32"/>
          <w:u w:val="single"/>
          <w:lang w:val="en-GB"/>
        </w:rPr>
      </w:pPr>
      <w:r>
        <w:rPr>
          <w:rStyle w:val="CommentReference"/>
        </w:rPr>
        <w:commentReference w:id="19"/>
      </w:r>
    </w:p>
    <w:p w14:paraId="761E731C" w14:textId="1B2062AF" w:rsidR="00244D1F" w:rsidRPr="004A471E" w:rsidRDefault="00244D1F" w:rsidP="00244D1F">
      <w:pPr>
        <w:rPr>
          <w:i/>
          <w:color w:val="000000" w:themeColor="text1"/>
          <w:sz w:val="32"/>
          <w:u w:val="single"/>
          <w:lang w:val="en-GB"/>
        </w:rPr>
      </w:pPr>
      <w:r w:rsidRPr="004A471E">
        <w:rPr>
          <w:i/>
          <w:color w:val="000000" w:themeColor="text1"/>
          <w:sz w:val="32"/>
          <w:u w:val="single"/>
          <w:lang w:val="en-GB"/>
        </w:rPr>
        <w:t>Add a new Annex</w:t>
      </w:r>
      <w:r w:rsidR="00130393">
        <w:rPr>
          <w:i/>
          <w:color w:val="000000" w:themeColor="text1"/>
          <w:sz w:val="32"/>
          <w:u w:val="single"/>
          <w:lang w:val="en-GB"/>
        </w:rPr>
        <w:t xml:space="preserve"> M</w:t>
      </w:r>
    </w:p>
    <w:p w14:paraId="0932E00D" w14:textId="7C1B7396" w:rsidR="00244D1F" w:rsidRDefault="00244D1F" w:rsidP="00244D1F">
      <w:pPr>
        <w:jc w:val="center"/>
        <w:rPr>
          <w:b/>
          <w:bCs/>
          <w:sz w:val="28"/>
          <w:szCs w:val="28"/>
          <w:lang w:val="en-GB"/>
        </w:rPr>
      </w:pPr>
      <w:bookmarkStart w:id="20" w:name="_Hlk107394076"/>
      <w:r w:rsidRPr="009333B1">
        <w:rPr>
          <w:b/>
          <w:bCs/>
          <w:sz w:val="28"/>
          <w:szCs w:val="28"/>
          <w:lang w:val="en-GB"/>
        </w:rPr>
        <w:t xml:space="preserve">Annex </w:t>
      </w:r>
      <w:r w:rsidR="00130393">
        <w:rPr>
          <w:b/>
          <w:bCs/>
          <w:sz w:val="28"/>
          <w:szCs w:val="28"/>
          <w:lang w:val="en-GB"/>
        </w:rPr>
        <w:t>M</w:t>
      </w:r>
    </w:p>
    <w:p w14:paraId="3B1178A4" w14:textId="4710DE3C" w:rsidR="00130393" w:rsidRPr="004A0C48" w:rsidRDefault="00130393" w:rsidP="00244D1F">
      <w:pPr>
        <w:jc w:val="center"/>
        <w:rPr>
          <w:b/>
          <w:bCs/>
          <w:sz w:val="28"/>
          <w:szCs w:val="28"/>
          <w:lang w:val="en-GB"/>
        </w:rPr>
      </w:pPr>
      <w:r>
        <w:rPr>
          <w:b/>
          <w:bCs/>
          <w:sz w:val="28"/>
          <w:szCs w:val="28"/>
          <w:lang w:val="en-GB"/>
        </w:rPr>
        <w:t>(normative)</w:t>
      </w:r>
    </w:p>
    <w:p w14:paraId="7FCA1555" w14:textId="4F9EB722" w:rsidR="00244D1F" w:rsidRPr="009333B1" w:rsidRDefault="38D6C0B7" w:rsidP="00244D1F">
      <w:pPr>
        <w:jc w:val="center"/>
        <w:rPr>
          <w:b/>
          <w:bCs/>
          <w:sz w:val="28"/>
          <w:szCs w:val="28"/>
          <w:lang w:val="en-GB"/>
        </w:rPr>
      </w:pPr>
      <w:r w:rsidRPr="009333B1">
        <w:rPr>
          <w:b/>
          <w:bCs/>
          <w:sz w:val="28"/>
          <w:szCs w:val="28"/>
          <w:lang w:val="en-GB"/>
        </w:rPr>
        <w:t>Addressable</w:t>
      </w:r>
      <w:r w:rsidR="00244D1F" w:rsidRPr="009333B1">
        <w:rPr>
          <w:b/>
          <w:bCs/>
          <w:sz w:val="28"/>
          <w:szCs w:val="28"/>
          <w:lang w:val="en-GB"/>
        </w:rPr>
        <w:t xml:space="preserve"> Resource Index Track</w:t>
      </w:r>
    </w:p>
    <w:p w14:paraId="06A14A14" w14:textId="5EF390B4" w:rsidR="00244D1F" w:rsidRPr="001125C7" w:rsidRDefault="00244D1F" w:rsidP="001125C7">
      <w:pPr>
        <w:pStyle w:val="a2"/>
        <w:keepNext w:val="0"/>
        <w:widowControl/>
        <w:numPr>
          <w:ilvl w:val="1"/>
          <w:numId w:val="97"/>
        </w:numPr>
        <w:tabs>
          <w:tab w:val="left" w:pos="360"/>
        </w:tabs>
        <w:suppressAutoHyphens w:val="0"/>
        <w:autoSpaceDE w:val="0"/>
        <w:autoSpaceDN w:val="0"/>
        <w:adjustRightInd w:val="0"/>
        <w:jc w:val="left"/>
        <w:outlineLvl w:val="0"/>
        <w:rPr>
          <w:lang w:val="de-DE"/>
        </w:rPr>
      </w:pPr>
      <w:r w:rsidRPr="001125C7">
        <w:rPr>
          <w:lang w:val="en-GB"/>
        </w:rPr>
        <w:t xml:space="preserve">Motivation </w:t>
      </w:r>
      <w:r w:rsidR="00CA2BA5" w:rsidRPr="001125C7">
        <w:rPr>
          <w:lang w:val="en-GB"/>
        </w:rPr>
        <w:t>and High-level Solution</w:t>
      </w:r>
    </w:p>
    <w:p w14:paraId="5CC88FD6" w14:textId="77777777" w:rsidR="00367DE1" w:rsidRPr="00CB1055" w:rsidRDefault="00367DE1" w:rsidP="00367DE1">
      <w:pPr>
        <w:pStyle w:val="BodyText"/>
      </w:pPr>
      <w:bookmarkStart w:id="21" w:name="_Hlk85809745"/>
      <w:r w:rsidRPr="00CB1055">
        <w:t>The following aspects are o</w:t>
      </w:r>
      <w:r>
        <w:t>bserved</w:t>
      </w:r>
    </w:p>
    <w:p w14:paraId="1542EFE4" w14:textId="77777777" w:rsidR="00367DE1" w:rsidRPr="00CB1055" w:rsidRDefault="00367DE1" w:rsidP="00367DE1">
      <w:pPr>
        <w:pStyle w:val="BodyText"/>
        <w:numPr>
          <w:ilvl w:val="0"/>
          <w:numId w:val="78"/>
        </w:numPr>
      </w:pPr>
      <w:r w:rsidRPr="00CB1055">
        <w:t xml:space="preserve">In several cases there is a desire that an </w:t>
      </w:r>
      <w:r w:rsidRPr="38D6C0B7">
        <w:t>adaptive s</w:t>
      </w:r>
      <w:r w:rsidRPr="00CB1055">
        <w:t>treaming client has exact knowledge of the duration and size of addressable resources and possible a subset of those on the server</w:t>
      </w:r>
      <w:r w:rsidRPr="38D6C0B7">
        <w:t>.</w:t>
      </w:r>
    </w:p>
    <w:p w14:paraId="43F9CDED" w14:textId="77777777" w:rsidR="00367DE1" w:rsidRPr="00CB1055" w:rsidRDefault="00367DE1" w:rsidP="00367DE1">
      <w:pPr>
        <w:pStyle w:val="BodyText"/>
        <w:numPr>
          <w:ilvl w:val="0"/>
          <w:numId w:val="78"/>
        </w:numPr>
      </w:pPr>
      <w:r w:rsidRPr="00CB1055">
        <w:t>Addressable Resources are Track Files, Segments or Chunks in the CMAF context, but apply equally to DASH or HLS.</w:t>
      </w:r>
    </w:p>
    <w:p w14:paraId="615DDD9B" w14:textId="77777777" w:rsidR="00367DE1" w:rsidRPr="00CB1055" w:rsidRDefault="00367DE1" w:rsidP="00367DE1">
      <w:pPr>
        <w:pStyle w:val="BodyText"/>
        <w:numPr>
          <w:ilvl w:val="0"/>
          <w:numId w:val="78"/>
        </w:numPr>
      </w:pPr>
      <w:r w:rsidRPr="00CB1055">
        <w:t xml:space="preserve">For </w:t>
      </w:r>
      <w:r w:rsidRPr="38D6C0B7">
        <w:t>on-</w:t>
      </w:r>
      <w:r>
        <w:t>d</w:t>
      </w:r>
      <w:r w:rsidRPr="38D6C0B7">
        <w:t>emand s</w:t>
      </w:r>
      <w:r w:rsidRPr="00CB1055">
        <w:t xml:space="preserve">ervices, an exact map of this information </w:t>
      </w:r>
      <w:r>
        <w:t>may be</w:t>
      </w:r>
      <w:r w:rsidRPr="00CB1055">
        <w:t xml:space="preserve"> provided by the Segment Index. </w:t>
      </w:r>
    </w:p>
    <w:p w14:paraId="690B5B59" w14:textId="77777777" w:rsidR="00367DE1" w:rsidRDefault="00367DE1" w:rsidP="00367DE1">
      <w:pPr>
        <w:pStyle w:val="BodyText"/>
      </w:pPr>
    </w:p>
    <w:p w14:paraId="73BC4F94" w14:textId="77777777" w:rsidR="00367DE1" w:rsidRPr="00664E0C" w:rsidRDefault="00367DE1" w:rsidP="00367DE1">
      <w:pPr>
        <w:pStyle w:val="BodyText"/>
      </w:pPr>
      <w:r>
        <w:t>However, there are cases for which additional information on segment information may be beneficial for the client and possibly network operation, for which the Segment Index is not sufficient. Examples include:</w:t>
      </w:r>
    </w:p>
    <w:p w14:paraId="1A45D056" w14:textId="77777777" w:rsidR="00367DE1" w:rsidRPr="00664E0C" w:rsidRDefault="00367DE1" w:rsidP="00367DE1">
      <w:pPr>
        <w:pStyle w:val="BodyText"/>
        <w:numPr>
          <w:ilvl w:val="0"/>
          <w:numId w:val="79"/>
        </w:numPr>
      </w:pPr>
      <w:r>
        <w:t>A solution is required for different o</w:t>
      </w:r>
      <w:r w:rsidRPr="00664E0C">
        <w:t>peration mode</w:t>
      </w:r>
      <w:r>
        <w:t>s</w:t>
      </w:r>
      <w:r w:rsidRPr="00664E0C">
        <w:t>: low-latency live, live, time-shifted, VoD</w:t>
      </w:r>
    </w:p>
    <w:p w14:paraId="0356388E" w14:textId="77777777" w:rsidR="00367DE1" w:rsidRPr="00664E0C" w:rsidRDefault="00367DE1" w:rsidP="00367DE1">
      <w:pPr>
        <w:pStyle w:val="BodyText"/>
        <w:numPr>
          <w:ilvl w:val="0"/>
          <w:numId w:val="79"/>
        </w:numPr>
      </w:pPr>
      <w:r>
        <w:t>The solution is expected to work for different t</w:t>
      </w:r>
      <w:r w:rsidRPr="00664E0C">
        <w:t>arget latency of the client</w:t>
      </w:r>
    </w:p>
    <w:p w14:paraId="1DC453BD" w14:textId="77777777" w:rsidR="00367DE1" w:rsidRPr="00664E0C" w:rsidRDefault="00367DE1" w:rsidP="00367DE1">
      <w:pPr>
        <w:pStyle w:val="BodyText"/>
        <w:numPr>
          <w:ilvl w:val="0"/>
          <w:numId w:val="79"/>
        </w:numPr>
      </w:pPr>
      <w:r>
        <w:t>The client and network address to operate in different n</w:t>
      </w:r>
      <w:r w:rsidRPr="00664E0C">
        <w:t>etwork conditions</w:t>
      </w:r>
    </w:p>
    <w:p w14:paraId="0FCD3D53" w14:textId="77777777" w:rsidR="00367DE1" w:rsidRPr="00664E0C" w:rsidRDefault="00367DE1" w:rsidP="00367DE1">
      <w:pPr>
        <w:pStyle w:val="BodyText"/>
        <w:numPr>
          <w:ilvl w:val="0"/>
          <w:numId w:val="79"/>
        </w:numPr>
      </w:pPr>
      <w:r>
        <w:t>The message also includes information on the</w:t>
      </w:r>
      <w:r w:rsidRPr="00664E0C">
        <w:t xml:space="preserve"> content quality</w:t>
      </w:r>
    </w:p>
    <w:p w14:paraId="4FB64D74" w14:textId="77777777" w:rsidR="00367DE1" w:rsidRDefault="00367DE1" w:rsidP="00367DE1">
      <w:pPr>
        <w:spacing w:before="100" w:beforeAutospacing="1" w:after="100" w:afterAutospacing="1"/>
        <w:jc w:val="left"/>
        <w:rPr>
          <w:rFonts w:eastAsia="Times New Roman"/>
        </w:rPr>
      </w:pPr>
      <w:r>
        <w:t xml:space="preserve">NOTE: </w:t>
      </w:r>
      <w:r w:rsidRPr="00FB2895">
        <w:t xml:space="preserve">Even though this track uses CMAF terminology, this can be applied to DASH </w:t>
      </w:r>
      <w:r>
        <w:t>A</w:t>
      </w:r>
      <w:r w:rsidRPr="00FB2895">
        <w:t xml:space="preserve">daptation </w:t>
      </w:r>
      <w:r>
        <w:t>S</w:t>
      </w:r>
      <w:r w:rsidRPr="00FB2895">
        <w:t>ets that are not conforming to CMAF.</w:t>
      </w:r>
      <w:bookmarkEnd w:id="21"/>
    </w:p>
    <w:p w14:paraId="1FC62CBD" w14:textId="77777777" w:rsidR="00367DE1" w:rsidRDefault="00367DE1" w:rsidP="00367DE1">
      <w:pPr>
        <w:pStyle w:val="BodyText"/>
      </w:pPr>
      <w:r w:rsidRPr="00664E0C">
        <w:t>The Addressable Resource Index (ARI) Track</w:t>
      </w:r>
      <w:r>
        <w:t xml:space="preserve"> provides a solution to the above use cases by</w:t>
      </w:r>
      <w:r w:rsidRPr="00664E0C">
        <w:t xml:space="preserve"> describ</w:t>
      </w:r>
      <w:r>
        <w:t>ing</w:t>
      </w:r>
      <w:r w:rsidRPr="00664E0C">
        <w:t xml:space="preserve"> all details of the Addressable resources and sub-sets of a CMAF Switching Set in a </w:t>
      </w:r>
      <w:r>
        <w:t xml:space="preserve">metadata </w:t>
      </w:r>
      <w:r w:rsidRPr="00664E0C">
        <w:t>track</w:t>
      </w:r>
      <w:r>
        <w:t>.</w:t>
      </w:r>
    </w:p>
    <w:p w14:paraId="10AF2116" w14:textId="77777777" w:rsidR="00367DE1" w:rsidRPr="00B330CA" w:rsidRDefault="00367DE1" w:rsidP="00367DE1">
      <w:pPr>
        <w:pStyle w:val="BodyText"/>
      </w:pPr>
      <w:r>
        <w:t xml:space="preserve">An ARI Track is applied to a </w:t>
      </w:r>
      <w:r w:rsidRPr="00B330CA">
        <w:t xml:space="preserve">CMAF Switching Set </w:t>
      </w:r>
      <w:r>
        <w:t>for which each CMAF Track has identical</w:t>
      </w:r>
      <w:r w:rsidRPr="00B330CA">
        <w:t xml:space="preserve"> Segment, Fragment and Chunk Structure </w:t>
      </w:r>
      <w:r>
        <w:t>in terms of duration</w:t>
      </w:r>
      <w:r w:rsidRPr="00B330CA">
        <w:t>.</w:t>
      </w:r>
      <w:r>
        <w:t xml:space="preserve"> </w:t>
      </w:r>
      <w:r w:rsidRPr="00B330CA">
        <w:t xml:space="preserve">The following principles </w:t>
      </w:r>
      <w:r>
        <w:t>apply</w:t>
      </w:r>
      <w:r w:rsidRPr="00B330CA">
        <w:t>:</w:t>
      </w:r>
    </w:p>
    <w:p w14:paraId="2994F4FA" w14:textId="77777777" w:rsidR="00367DE1" w:rsidRPr="00756BA3" w:rsidRDefault="00367DE1" w:rsidP="00367DE1">
      <w:pPr>
        <w:pStyle w:val="BodyText"/>
        <w:numPr>
          <w:ilvl w:val="0"/>
          <w:numId w:val="81"/>
        </w:numPr>
      </w:pPr>
      <w:r w:rsidRPr="00756BA3">
        <w:t>The ARI Track is time-aligned with the CMAF Switching Set.</w:t>
      </w:r>
    </w:p>
    <w:p w14:paraId="5286E633" w14:textId="77777777" w:rsidR="00367DE1" w:rsidRPr="00756BA3" w:rsidRDefault="00367DE1" w:rsidP="00367DE1">
      <w:pPr>
        <w:pStyle w:val="BodyText"/>
        <w:numPr>
          <w:ilvl w:val="0"/>
          <w:numId w:val="81"/>
        </w:numPr>
      </w:pPr>
      <w:r w:rsidRPr="00756BA3">
        <w:t xml:space="preserve">The ARI Track documents the properties of </w:t>
      </w:r>
      <w:r>
        <w:t>several or all</w:t>
      </w:r>
      <w:r w:rsidRPr="00756BA3">
        <w:t xml:space="preserve"> tracks of the CMAF Switching Set</w:t>
      </w:r>
    </w:p>
    <w:p w14:paraId="1C3A0207" w14:textId="77777777" w:rsidR="00367DE1" w:rsidRPr="00756BA3" w:rsidRDefault="00367DE1" w:rsidP="00367DE1">
      <w:pPr>
        <w:pStyle w:val="BodyText"/>
        <w:numPr>
          <w:ilvl w:val="0"/>
          <w:numId w:val="81"/>
        </w:numPr>
      </w:pPr>
      <w:r w:rsidRPr="00756BA3">
        <w:t>A Header information is defined for the metadata track</w:t>
      </w:r>
    </w:p>
    <w:p w14:paraId="786C95AA" w14:textId="77777777" w:rsidR="00367DE1" w:rsidRPr="00756BA3" w:rsidRDefault="00367DE1" w:rsidP="00367DE1">
      <w:pPr>
        <w:pStyle w:val="BodyText"/>
        <w:numPr>
          <w:ilvl w:val="0"/>
          <w:numId w:val="81"/>
        </w:numPr>
      </w:pPr>
      <w:r w:rsidRPr="00756BA3">
        <w:lastRenderedPageBreak/>
        <w:t>A sample</w:t>
      </w:r>
      <w:r>
        <w:t xml:space="preserve"> of the ARI track</w:t>
      </w:r>
      <w:r w:rsidRPr="00756BA3">
        <w:t xml:space="preserve"> </w:t>
      </w:r>
      <w:r>
        <w:t xml:space="preserve">is associated to </w:t>
      </w:r>
      <w:r w:rsidRPr="00756BA3">
        <w:t>each CMAF chunk.</w:t>
      </w:r>
    </w:p>
    <w:p w14:paraId="78B693C4" w14:textId="77777777" w:rsidR="00367DE1" w:rsidRDefault="00367DE1" w:rsidP="00367DE1">
      <w:pPr>
        <w:pStyle w:val="BodyText"/>
        <w:numPr>
          <w:ilvl w:val="0"/>
          <w:numId w:val="81"/>
        </w:numPr>
      </w:pPr>
      <w:r w:rsidRPr="00756BA3">
        <w:t>The sample contains detailed information</w:t>
      </w:r>
      <w:r>
        <w:t xml:space="preserve"> of the time-aligned CMAF chunks in several or all CMAF Tracks of the CMAF Switching Set.</w:t>
      </w:r>
    </w:p>
    <w:p w14:paraId="0F4FAD88" w14:textId="77777777" w:rsidR="00367DE1" w:rsidRPr="00756BA3" w:rsidRDefault="00367DE1" w:rsidP="00367DE1">
      <w:pPr>
        <w:pStyle w:val="BodyText"/>
        <w:numPr>
          <w:ilvl w:val="0"/>
          <w:numId w:val="81"/>
        </w:numPr>
      </w:pPr>
      <w:r>
        <w:t>Each</w:t>
      </w:r>
      <w:r w:rsidRPr="00756BA3">
        <w:t xml:space="preserve"> sample</w:t>
      </w:r>
      <w:r>
        <w:t xml:space="preserve"> of the ARI Track</w:t>
      </w:r>
      <w:r w:rsidRPr="00756BA3">
        <w:t xml:space="preserve"> is a sync sample</w:t>
      </w:r>
      <w:r>
        <w:t>.</w:t>
      </w:r>
    </w:p>
    <w:p w14:paraId="7EC10076" w14:textId="77777777" w:rsidR="00367DE1" w:rsidRPr="00756BA3" w:rsidRDefault="00367DE1" w:rsidP="00367DE1">
      <w:pPr>
        <w:pStyle w:val="BodyText"/>
      </w:pPr>
      <w:r w:rsidRPr="00756BA3">
        <w:t>Delivery and Segmentation of the track is independent of the Chunk/Segment Structure of the associated switching set.</w:t>
      </w:r>
    </w:p>
    <w:p w14:paraId="4B805BAD" w14:textId="6907E923" w:rsidR="000C14B7" w:rsidRPr="00756BA3" w:rsidRDefault="00E179A8" w:rsidP="00D95E97">
      <w:pPr>
        <w:pStyle w:val="BodyText"/>
      </w:pPr>
      <w:r>
        <w:t xml:space="preserve">The ARI track provide a solution </w:t>
      </w:r>
      <w:r w:rsidR="003B5E67">
        <w:t>that can be used with live or on-demand presentation</w:t>
      </w:r>
      <w:r w:rsidR="00D95E97">
        <w:t>s, including live presentations that are converted to on-demand after the end of the live session.</w:t>
      </w:r>
    </w:p>
    <w:p w14:paraId="4D3BA8B3" w14:textId="77777777" w:rsidR="00367DE1" w:rsidRPr="00756BA3" w:rsidRDefault="00367DE1" w:rsidP="00367DE1">
      <w:pPr>
        <w:pStyle w:val="a2"/>
        <w:keepNext w:val="0"/>
        <w:widowControl/>
        <w:numPr>
          <w:ilvl w:val="1"/>
          <w:numId w:val="2"/>
        </w:numPr>
        <w:tabs>
          <w:tab w:val="left" w:pos="360"/>
        </w:tabs>
        <w:suppressAutoHyphens w:val="0"/>
        <w:autoSpaceDE w:val="0"/>
        <w:autoSpaceDN w:val="0"/>
        <w:adjustRightInd w:val="0"/>
        <w:jc w:val="left"/>
        <w:outlineLvl w:val="0"/>
        <w:rPr>
          <w:lang w:val="de-DE"/>
        </w:rPr>
      </w:pPr>
      <w:r w:rsidRPr="009333B1">
        <w:rPr>
          <w:lang w:val="en-GB"/>
        </w:rPr>
        <w:t xml:space="preserve">Definition: </w:t>
      </w:r>
      <w:bookmarkStart w:id="22" w:name="_Hlk44506151"/>
      <w:r w:rsidRPr="009333B1">
        <w:rPr>
          <w:lang w:val="en-GB"/>
        </w:rPr>
        <w:t xml:space="preserve">CMAF Addressable Resource Index </w:t>
      </w:r>
      <w:bookmarkEnd w:id="22"/>
    </w:p>
    <w:p w14:paraId="04C3C25B" w14:textId="77777777" w:rsidR="00367DE1" w:rsidRPr="00756BA3" w:rsidRDefault="00367DE1" w:rsidP="00367DE1">
      <w:pPr>
        <w:pStyle w:val="a3"/>
        <w:keepNext w:val="0"/>
        <w:widowControl/>
        <w:numPr>
          <w:ilvl w:val="2"/>
          <w:numId w:val="2"/>
        </w:numPr>
        <w:tabs>
          <w:tab w:val="clear" w:pos="880"/>
        </w:tabs>
        <w:suppressAutoHyphens w:val="0"/>
        <w:spacing w:before="0"/>
        <w:jc w:val="left"/>
        <w:outlineLvl w:val="0"/>
        <w:rPr>
          <w:lang w:val="de-DE"/>
        </w:rPr>
      </w:pPr>
      <w:r w:rsidRPr="009333B1">
        <w:rPr>
          <w:lang w:val="en-GB"/>
        </w:rPr>
        <w:t>Definition</w:t>
      </w:r>
    </w:p>
    <w:p w14:paraId="6503E30A" w14:textId="77777777" w:rsidR="00367DE1" w:rsidRDefault="00367DE1" w:rsidP="00367DE1">
      <w:pPr>
        <w:pStyle w:val="Atom"/>
      </w:pPr>
      <w:r>
        <w:t>Sample Entry Type:</w:t>
      </w:r>
      <w:r>
        <w:tab/>
      </w:r>
      <w:r w:rsidRPr="009333B1">
        <w:rPr>
          <w:rFonts w:ascii="Courier New" w:hAnsi="Courier New"/>
        </w:rPr>
        <w:t xml:space="preserve">'cari' </w:t>
      </w:r>
      <w:r>
        <w:br/>
        <w:t>Container:</w:t>
      </w:r>
      <w:r>
        <w:tab/>
        <w:t>Sample Description Box (</w:t>
      </w:r>
      <w:r>
        <w:rPr>
          <w:rFonts w:ascii="Courier New" w:hAnsi="Courier New" w:cs="Courier New"/>
        </w:rPr>
        <w:t>'stsd</w:t>
      </w:r>
      <w:r w:rsidRPr="009333B1">
        <w:rPr>
          <w:rFonts w:ascii="Courier New" w:hAnsi="Courier New"/>
        </w:rPr>
        <w:t>'</w:t>
      </w:r>
      <w:r>
        <w:t>)</w:t>
      </w:r>
      <w:r>
        <w:br/>
        <w:t>Mandatory:</w:t>
      </w:r>
      <w:r>
        <w:tab/>
        <w:t>No</w:t>
      </w:r>
      <w:r>
        <w:br/>
        <w:t>Quantity:</w:t>
      </w:r>
      <w:r>
        <w:tab/>
        <w:t>0 or 1</w:t>
      </w:r>
    </w:p>
    <w:p w14:paraId="6129E97F" w14:textId="77777777" w:rsidR="00367DE1" w:rsidRPr="00756BA3" w:rsidRDefault="00367DE1" w:rsidP="00367DE1">
      <w:pPr>
        <w:pStyle w:val="BodyText"/>
      </w:pPr>
      <w:r w:rsidRPr="00756BA3">
        <w:t xml:space="preserve">This metadata describes all details of the addressable resources and sub-sets of a CMAF Switching Set as defined in ISO/IEC 23000-19 in a </w:t>
      </w:r>
      <w:r>
        <w:t xml:space="preserve">metadata </w:t>
      </w:r>
      <w:r w:rsidRPr="00756BA3">
        <w:t>track.</w:t>
      </w:r>
    </w:p>
    <w:p w14:paraId="1FEF9870" w14:textId="77777777" w:rsidR="00367DE1" w:rsidRDefault="00367DE1" w:rsidP="00367DE1">
      <w:pPr>
        <w:pStyle w:val="BodyText"/>
      </w:pPr>
      <w:r w:rsidRPr="00756BA3">
        <w:t xml:space="preserve">It is assumed that </w:t>
      </w:r>
    </w:p>
    <w:p w14:paraId="45B7B85C" w14:textId="77777777" w:rsidR="00367DE1" w:rsidRDefault="00367DE1" w:rsidP="00367DE1">
      <w:pPr>
        <w:pStyle w:val="BodyText"/>
        <w:numPr>
          <w:ilvl w:val="0"/>
          <w:numId w:val="98"/>
        </w:numPr>
        <w:spacing w:before="120" w:line="240" w:lineRule="auto"/>
      </w:pPr>
      <w:r w:rsidRPr="00756BA3">
        <w:t xml:space="preserve">for </w:t>
      </w:r>
      <w:r>
        <w:t>several or all</w:t>
      </w:r>
      <w:r w:rsidRPr="00756BA3">
        <w:t xml:space="preserve"> Tracks in the CMAF Switching Sets the same Segment, Fragment and Chunk structure applies.</w:t>
      </w:r>
    </w:p>
    <w:p w14:paraId="342879B0" w14:textId="77777777" w:rsidR="00367DE1" w:rsidRPr="00756BA3" w:rsidRDefault="00367DE1" w:rsidP="00367DE1">
      <w:pPr>
        <w:pStyle w:val="BodyText"/>
        <w:numPr>
          <w:ilvl w:val="0"/>
          <w:numId w:val="98"/>
        </w:numPr>
        <w:spacing w:before="120" w:line="240" w:lineRule="auto"/>
      </w:pPr>
      <w:r>
        <w:t xml:space="preserve">Each of the CMAF tracks can be uniquely identified by a </w:t>
      </w:r>
      <w:r w:rsidRPr="004247A9">
        <w:rPr>
          <w:rFonts w:ascii="Courier New" w:hAnsi="Courier New" w:cs="Courier New"/>
        </w:rPr>
        <w:t>track_id</w:t>
      </w:r>
      <w:r>
        <w:t>.</w:t>
      </w:r>
    </w:p>
    <w:p w14:paraId="0FD12DBB" w14:textId="77777777" w:rsidR="00367DE1" w:rsidRPr="00756BA3" w:rsidRDefault="00367DE1" w:rsidP="00367DE1">
      <w:pPr>
        <w:pStyle w:val="BodyText"/>
      </w:pPr>
      <w:r w:rsidRPr="00756BA3">
        <w:t>The following principles are applied:</w:t>
      </w:r>
    </w:p>
    <w:p w14:paraId="66D41BC6" w14:textId="77777777" w:rsidR="00367DE1" w:rsidRPr="00756BA3" w:rsidRDefault="00367DE1" w:rsidP="00367DE1">
      <w:pPr>
        <w:pStyle w:val="BodyText"/>
        <w:numPr>
          <w:ilvl w:val="0"/>
          <w:numId w:val="82"/>
        </w:numPr>
      </w:pPr>
      <w:r w:rsidRPr="00756BA3">
        <w:t xml:space="preserve">The ARI Track is time-aligned with the tracks of the CMAF Switching Set. </w:t>
      </w:r>
    </w:p>
    <w:p w14:paraId="723A67A6" w14:textId="77777777" w:rsidR="00367DE1" w:rsidRPr="00756BA3" w:rsidRDefault="00367DE1" w:rsidP="00367DE1">
      <w:pPr>
        <w:pStyle w:val="BodyText"/>
        <w:numPr>
          <w:ilvl w:val="0"/>
          <w:numId w:val="82"/>
        </w:numPr>
      </w:pPr>
      <w:r w:rsidRPr="00756BA3">
        <w:t>The ARI Track documents the properties of all tracks of the CMAF Switching Set</w:t>
      </w:r>
    </w:p>
    <w:p w14:paraId="45A73AA6" w14:textId="77777777" w:rsidR="00367DE1" w:rsidRPr="00756BA3" w:rsidRDefault="00367DE1" w:rsidP="00367DE1">
      <w:pPr>
        <w:pStyle w:val="BodyText"/>
        <w:numPr>
          <w:ilvl w:val="0"/>
          <w:numId w:val="82"/>
        </w:numPr>
      </w:pPr>
      <w:r w:rsidRPr="00756BA3">
        <w:t>A Header information is defined for the metadata track</w:t>
      </w:r>
    </w:p>
    <w:p w14:paraId="3B81C926" w14:textId="4A52577F" w:rsidR="00367DE1" w:rsidRPr="00756BA3" w:rsidRDefault="00367DE1" w:rsidP="00367DE1">
      <w:pPr>
        <w:pStyle w:val="BodyText"/>
        <w:numPr>
          <w:ilvl w:val="0"/>
          <w:numId w:val="82"/>
        </w:numPr>
      </w:pPr>
      <w:r w:rsidRPr="00756BA3">
        <w:t xml:space="preserve">A sample of the track is defined for each CMAF chunk in a time-aligned manner. The association of the </w:t>
      </w:r>
      <w:r w:rsidR="00663471">
        <w:t>CMAF chunk</w:t>
      </w:r>
      <w:r w:rsidRPr="00756BA3">
        <w:t xml:space="preserve"> and the metadata sample is done such that the baseMediaDecodeTime of the </w:t>
      </w:r>
      <w:r w:rsidR="00663471">
        <w:t>CMAF chunk</w:t>
      </w:r>
      <w:r w:rsidRPr="00756BA3">
        <w:t xml:space="preserve"> is identical to the sample time in the metadata track</w:t>
      </w:r>
      <w:r>
        <w:t>.</w:t>
      </w:r>
    </w:p>
    <w:p w14:paraId="7D0E7E48" w14:textId="53F36F0A" w:rsidR="00367DE1" w:rsidRPr="00756BA3" w:rsidRDefault="00367DE1" w:rsidP="00367DE1">
      <w:pPr>
        <w:pStyle w:val="BodyText"/>
        <w:numPr>
          <w:ilvl w:val="0"/>
          <w:numId w:val="82"/>
        </w:numPr>
      </w:pPr>
      <w:r w:rsidRPr="00756BA3">
        <w:t xml:space="preserve">The sample contains detailed information for </w:t>
      </w:r>
      <w:r>
        <w:t xml:space="preserve">the </w:t>
      </w:r>
      <w:r w:rsidR="00663471">
        <w:t>CMAF chunk</w:t>
      </w:r>
      <w:r>
        <w:t xml:space="preserve"> in each of the tracks in the switching set</w:t>
      </w:r>
    </w:p>
    <w:p w14:paraId="300F9B4D" w14:textId="77777777" w:rsidR="00367DE1" w:rsidRPr="00756BA3" w:rsidRDefault="00367DE1" w:rsidP="00367DE1">
      <w:pPr>
        <w:pStyle w:val="BodyText"/>
        <w:numPr>
          <w:ilvl w:val="0"/>
          <w:numId w:val="82"/>
        </w:numPr>
      </w:pPr>
      <w:r w:rsidRPr="00756BA3">
        <w:t>Note that this track may even be used to carry for example Events or Producer Reference time</w:t>
      </w:r>
      <w:r>
        <w:t xml:space="preserve"> for the Media Presentation.</w:t>
      </w:r>
    </w:p>
    <w:p w14:paraId="61C59849" w14:textId="77777777" w:rsidR="00367DE1" w:rsidRPr="00756BA3" w:rsidRDefault="00367DE1" w:rsidP="00367DE1">
      <w:pPr>
        <w:pStyle w:val="a3"/>
        <w:keepNext w:val="0"/>
        <w:widowControl/>
        <w:numPr>
          <w:ilvl w:val="2"/>
          <w:numId w:val="2"/>
        </w:numPr>
        <w:tabs>
          <w:tab w:val="clear" w:pos="880"/>
        </w:tabs>
        <w:suppressAutoHyphens w:val="0"/>
        <w:spacing w:before="0"/>
        <w:jc w:val="left"/>
        <w:outlineLvl w:val="0"/>
        <w:rPr>
          <w:lang w:val="de-DE"/>
        </w:rPr>
      </w:pPr>
      <w:r w:rsidRPr="009333B1">
        <w:rPr>
          <w:lang w:val="en-GB"/>
        </w:rPr>
        <w:t>Syntax</w:t>
      </w:r>
    </w:p>
    <w:p w14:paraId="74701503" w14:textId="77777777" w:rsidR="00367DE1" w:rsidRPr="009333B1" w:rsidRDefault="00367DE1" w:rsidP="00367DE1">
      <w:pPr>
        <w:rPr>
          <w:rFonts w:eastAsia="Malgun Gothic" w:cs="Arial"/>
          <w:lang w:val="en-GB" w:eastAsia="ko-KR"/>
        </w:rPr>
      </w:pPr>
      <w:r w:rsidRPr="009333B1">
        <w:rPr>
          <w:rFonts w:eastAsia="Malgun Gothic" w:cs="Arial"/>
          <w:lang w:val="en-GB" w:eastAsia="ko-KR"/>
        </w:rPr>
        <w:t>CMAF Addressable Resource Index Metadata use the following sample entry:</w:t>
      </w:r>
    </w:p>
    <w:p w14:paraId="44A551F5" w14:textId="082DB6C6" w:rsidR="00367DE1" w:rsidRPr="009333B1" w:rsidRDefault="00367DE1" w:rsidP="004A471E">
      <w:pPr>
        <w:spacing w:after="0"/>
        <w:ind w:left="360"/>
        <w:jc w:val="left"/>
        <w:rPr>
          <w:rFonts w:ascii="Courier New" w:hAnsi="Courier New" w:cs="Courier New"/>
          <w:sz w:val="20"/>
          <w:szCs w:val="20"/>
          <w:lang w:val="en-GB"/>
        </w:rPr>
      </w:pPr>
      <w:bookmarkStart w:id="23" w:name="_Hlk107395788"/>
      <w:r w:rsidRPr="009333B1">
        <w:rPr>
          <w:rFonts w:ascii="Courier New" w:hAnsi="Courier New" w:cs="Courier New"/>
          <w:sz w:val="20"/>
          <w:szCs w:val="20"/>
          <w:lang w:val="en-GB"/>
        </w:rPr>
        <w:t>class CmafAriMetaDataSampleEntry()</w:t>
      </w:r>
      <w:r w:rsidR="000824C0">
        <w:rPr>
          <w:rFonts w:ascii="Courier New" w:hAnsi="Courier New" w:cs="Courier New"/>
          <w:sz w:val="20"/>
          <w:szCs w:val="20"/>
          <w:lang w:val="en-GB"/>
        </w:rPr>
        <w:t xml:space="preserve"> </w:t>
      </w:r>
      <w:r w:rsidRPr="009333B1">
        <w:rPr>
          <w:rFonts w:ascii="Courier New" w:hAnsi="Courier New" w:cs="Courier New"/>
          <w:sz w:val="20"/>
          <w:szCs w:val="20"/>
          <w:lang w:val="en-GB"/>
        </w:rPr>
        <w:t>extends MetaDataSampleEntry</w:t>
      </w:r>
      <w:r w:rsidRPr="009333B1">
        <w:rPr>
          <w:rFonts w:ascii="Courier New" w:hAnsi="Courier New" w:cs="Courier New"/>
          <w:color w:val="000000" w:themeColor="text1"/>
          <w:sz w:val="20"/>
          <w:szCs w:val="20"/>
          <w:lang w:val="en-GB"/>
        </w:rPr>
        <w:t xml:space="preserve"> (</w:t>
      </w:r>
      <w:r w:rsidR="00B10D8A" w:rsidRPr="009333B1">
        <w:rPr>
          <w:rFonts w:ascii="Courier New" w:hAnsi="Courier New" w:cs="Courier New"/>
          <w:sz w:val="20"/>
          <w:szCs w:val="20"/>
          <w:lang w:val="en-GB" w:eastAsia="zh-CN"/>
        </w:rPr>
        <w:t>'car</w:t>
      </w:r>
      <w:r w:rsidR="00B10D8A">
        <w:rPr>
          <w:rFonts w:ascii="Courier New" w:hAnsi="Courier New" w:cs="Courier New"/>
          <w:sz w:val="20"/>
          <w:szCs w:val="20"/>
          <w:lang w:val="en-GB" w:eastAsia="zh-CN"/>
        </w:rPr>
        <w:t>c</w:t>
      </w:r>
      <w:r w:rsidR="00B10D8A" w:rsidRPr="009333B1">
        <w:rPr>
          <w:rFonts w:ascii="Courier New" w:hAnsi="Courier New" w:cs="Courier New"/>
          <w:sz w:val="20"/>
          <w:szCs w:val="20"/>
          <w:lang w:val="en-GB" w:eastAsia="zh-CN"/>
        </w:rPr>
        <w:t>'</w:t>
      </w:r>
      <w:r w:rsidRPr="009333B1">
        <w:rPr>
          <w:rFonts w:ascii="Courier New" w:hAnsi="Courier New" w:cs="Courier New"/>
          <w:color w:val="000000" w:themeColor="text1"/>
          <w:sz w:val="20"/>
          <w:szCs w:val="20"/>
          <w:lang w:val="en-GB"/>
        </w:rPr>
        <w:t>) {</w:t>
      </w:r>
      <w:r>
        <w:br/>
      </w:r>
      <w:r>
        <w:tab/>
      </w:r>
      <w:r w:rsidRPr="009333B1">
        <w:rPr>
          <w:rFonts w:ascii="Courier New" w:hAnsi="Courier New" w:cs="Courier New"/>
          <w:sz w:val="20"/>
          <w:szCs w:val="20"/>
          <w:lang w:val="en-GB"/>
        </w:rPr>
        <w:t>CmafAri</w:t>
      </w:r>
      <w:r w:rsidRPr="009333B1">
        <w:rPr>
          <w:rFonts w:ascii="Courier New" w:hAnsi="Courier New" w:cs="Courier New"/>
          <w:color w:val="000000" w:themeColor="text1"/>
          <w:sz w:val="20"/>
          <w:szCs w:val="20"/>
          <w:lang w:val="en-GB"/>
        </w:rPr>
        <w:t>ConfigurationBox();</w:t>
      </w:r>
      <w:r>
        <w:br/>
      </w:r>
      <w:r w:rsidRPr="009333B1">
        <w:rPr>
          <w:rFonts w:ascii="Courier New" w:hAnsi="Courier New" w:cs="Courier New"/>
          <w:sz w:val="20"/>
          <w:szCs w:val="20"/>
          <w:lang w:val="en-GB"/>
        </w:rPr>
        <w:t>}</w:t>
      </w:r>
    </w:p>
    <w:p w14:paraId="6708631F" w14:textId="7973EAF2" w:rsidR="00367DE1" w:rsidRPr="009333B1" w:rsidRDefault="00367DE1" w:rsidP="004A471E">
      <w:pPr>
        <w:spacing w:after="0"/>
        <w:ind w:left="360"/>
        <w:jc w:val="left"/>
        <w:rPr>
          <w:rFonts w:ascii="Courier New" w:hAnsi="Courier New" w:cs="Courier New"/>
          <w:sz w:val="20"/>
          <w:szCs w:val="20"/>
          <w:lang w:val="en-GB"/>
        </w:rPr>
      </w:pPr>
      <w:r w:rsidRPr="009333B1">
        <w:rPr>
          <w:rFonts w:ascii="Courier New" w:hAnsi="Courier New" w:cs="Courier New"/>
          <w:sz w:val="20"/>
          <w:szCs w:val="20"/>
          <w:lang w:val="en-GB"/>
        </w:rPr>
        <w:t>aligned(8) class CmafAri</w:t>
      </w:r>
      <w:r w:rsidRPr="009333B1">
        <w:rPr>
          <w:rFonts w:ascii="Courier New" w:hAnsi="Courier New" w:cs="Courier New"/>
          <w:color w:val="000000" w:themeColor="text1"/>
          <w:sz w:val="20"/>
          <w:szCs w:val="20"/>
          <w:lang w:val="en-GB"/>
        </w:rPr>
        <w:t>Configuration</w:t>
      </w:r>
      <w:r w:rsidRPr="009333B1">
        <w:rPr>
          <w:rFonts w:ascii="Courier New" w:hAnsi="Courier New" w:cs="Courier New"/>
          <w:sz w:val="20"/>
          <w:szCs w:val="20"/>
          <w:lang w:val="en-GB"/>
        </w:rPr>
        <w:t>Box extends FullBox(</w:t>
      </w:r>
      <w:r w:rsidR="00B10D8A" w:rsidRPr="009333B1">
        <w:rPr>
          <w:rFonts w:ascii="Courier New" w:hAnsi="Courier New" w:cs="Courier New"/>
          <w:sz w:val="20"/>
          <w:szCs w:val="20"/>
          <w:lang w:val="en-GB"/>
        </w:rPr>
        <w:t>'car</w:t>
      </w:r>
      <w:r w:rsidR="00B10D8A">
        <w:rPr>
          <w:rFonts w:ascii="Courier New" w:hAnsi="Courier New" w:cs="Courier New"/>
          <w:sz w:val="20"/>
          <w:szCs w:val="20"/>
          <w:lang w:val="en-GB"/>
        </w:rPr>
        <w:t>c</w:t>
      </w:r>
      <w:r w:rsidR="00B10D8A" w:rsidRPr="009333B1">
        <w:rPr>
          <w:rFonts w:ascii="Courier New" w:hAnsi="Courier New" w:cs="Courier New"/>
          <w:sz w:val="20"/>
          <w:szCs w:val="20"/>
          <w:lang w:val="en-GB"/>
        </w:rPr>
        <w:t>'</w:t>
      </w:r>
      <w:r w:rsidRPr="009333B1">
        <w:rPr>
          <w:rFonts w:ascii="Courier New" w:hAnsi="Courier New" w:cs="Courier New"/>
          <w:sz w:val="20"/>
          <w:szCs w:val="20"/>
          <w:lang w:val="en-GB"/>
        </w:rPr>
        <w:t>, version = 0, flags = 0) {</w:t>
      </w:r>
      <w:r w:rsidR="004A1AF6">
        <w:br/>
      </w:r>
      <w:r w:rsidR="001B476E">
        <w:rPr>
          <w:rFonts w:ascii="Courier New" w:hAnsi="Courier New" w:cs="Courier New"/>
          <w:sz w:val="20"/>
          <w:szCs w:val="20"/>
          <w:lang w:val="en-GB"/>
        </w:rPr>
        <w:tab/>
      </w:r>
      <w:r w:rsidRPr="009333B1">
        <w:rPr>
          <w:rFonts w:ascii="Courier New" w:hAnsi="Courier New" w:cs="Courier New"/>
          <w:sz w:val="20"/>
          <w:szCs w:val="20"/>
          <w:lang w:val="en-GB"/>
        </w:rPr>
        <w:t>unsigned int(32) switching_set_identifier;</w:t>
      </w:r>
      <w:r>
        <w:br/>
      </w:r>
      <w:r>
        <w:lastRenderedPageBreak/>
        <w:tab/>
      </w:r>
      <w:r w:rsidRPr="009333B1">
        <w:rPr>
          <w:rFonts w:ascii="Courier New" w:hAnsi="Courier New" w:cs="Courier New"/>
          <w:sz w:val="20"/>
          <w:szCs w:val="20"/>
          <w:lang w:val="en-GB"/>
        </w:rPr>
        <w:t>unsigned int(</w:t>
      </w:r>
      <w:r w:rsidRPr="009333B1">
        <w:rPr>
          <w:rFonts w:ascii="Courier New" w:hAnsi="Courier New" w:cs="Courier New"/>
          <w:sz w:val="20"/>
          <w:szCs w:val="20"/>
          <w:lang w:val="en-GB"/>
        </w:rPr>
        <w:t>1</w:t>
      </w:r>
      <w:r w:rsidR="004A1AF6">
        <w:rPr>
          <w:rFonts w:ascii="Courier New" w:hAnsi="Courier New" w:cs="Courier New"/>
          <w:sz w:val="20"/>
          <w:szCs w:val="20"/>
          <w:lang w:val="en-GB"/>
        </w:rPr>
        <w:t>0</w:t>
      </w:r>
      <w:r w:rsidRPr="009333B1">
        <w:rPr>
          <w:rFonts w:ascii="Courier New" w:hAnsi="Courier New" w:cs="Courier New"/>
          <w:sz w:val="20"/>
          <w:szCs w:val="20"/>
          <w:lang w:val="en-GB"/>
        </w:rPr>
        <w:t>) num_tracks;</w:t>
      </w:r>
      <w:r w:rsidR="001B476E">
        <w:rPr>
          <w:rFonts w:ascii="Courier New" w:hAnsi="Courier New" w:cs="Courier New"/>
          <w:sz w:val="20"/>
          <w:szCs w:val="20"/>
          <w:lang w:val="en-GB"/>
        </w:rPr>
        <w:br/>
      </w:r>
      <w:r w:rsidRPr="00756BA3">
        <w:rPr>
          <w:rFonts w:ascii="Courier New" w:eastAsia="Times New Roman" w:hAnsi="Courier New" w:cs="Courier New"/>
          <w:noProof/>
          <w:sz w:val="20"/>
          <w:szCs w:val="20"/>
          <w:lang w:val="en-GB"/>
        </w:rPr>
        <w:tab/>
      </w:r>
      <w:r w:rsidRPr="009333B1">
        <w:rPr>
          <w:rFonts w:ascii="Courier New" w:hAnsi="Courier New" w:cs="Courier New"/>
          <w:sz w:val="20"/>
          <w:szCs w:val="20"/>
          <w:lang w:val="en-GB"/>
        </w:rPr>
        <w:t>unsigned int(</w:t>
      </w:r>
      <w:r w:rsidRPr="009333B1">
        <w:rPr>
          <w:rFonts w:ascii="Courier New" w:hAnsi="Courier New" w:cs="Courier New"/>
          <w:sz w:val="20"/>
          <w:szCs w:val="20"/>
          <w:lang w:val="en-GB"/>
        </w:rPr>
        <w:t>1</w:t>
      </w:r>
      <w:r w:rsidR="004A1AF6">
        <w:rPr>
          <w:rFonts w:ascii="Courier New" w:hAnsi="Courier New" w:cs="Courier New"/>
          <w:sz w:val="20"/>
          <w:szCs w:val="20"/>
          <w:lang w:val="en-GB"/>
        </w:rPr>
        <w:t>0</w:t>
      </w:r>
      <w:r w:rsidRPr="009333B1">
        <w:rPr>
          <w:rFonts w:ascii="Courier New" w:hAnsi="Courier New" w:cs="Courier New"/>
          <w:sz w:val="20"/>
          <w:szCs w:val="20"/>
          <w:lang w:val="en-GB"/>
        </w:rPr>
        <w:t>)</w:t>
      </w:r>
      <w:r>
        <w:rPr>
          <w:rFonts w:ascii="Courier New" w:eastAsia="Times New Roman" w:hAnsi="Courier New" w:cs="Courier New"/>
          <w:noProof/>
          <w:sz w:val="20"/>
          <w:szCs w:val="20"/>
          <w:lang w:val="en-GB"/>
        </w:rPr>
        <w:t xml:space="preserve"> num_</w:t>
      </w:r>
      <w:r w:rsidRPr="009333B1">
        <w:rPr>
          <w:rFonts w:ascii="Courier New" w:eastAsia="Times New Roman" w:hAnsi="Courier New" w:cs="Courier New"/>
          <w:sz w:val="20"/>
          <w:szCs w:val="20"/>
          <w:lang w:val="en-GB"/>
        </w:rPr>
        <w:t>quality_indicator</w:t>
      </w:r>
      <w:r>
        <w:rPr>
          <w:rFonts w:ascii="Courier New" w:eastAsia="Times New Roman" w:hAnsi="Courier New" w:cs="Courier New"/>
          <w:sz w:val="20"/>
          <w:szCs w:val="20"/>
          <w:lang w:val="en-GB"/>
        </w:rPr>
        <w:t>s</w:t>
      </w:r>
      <w:r w:rsidRPr="009333B1">
        <w:rPr>
          <w:rFonts w:ascii="Courier New" w:eastAsia="Times New Roman" w:hAnsi="Courier New" w:cs="Courier New"/>
          <w:sz w:val="20"/>
          <w:szCs w:val="20"/>
          <w:lang w:val="en-GB"/>
        </w:rPr>
        <w:t>;</w:t>
      </w:r>
      <w:r w:rsidR="004A1AF6">
        <w:rPr>
          <w:rFonts w:ascii="Courier New" w:eastAsia="Times New Roman" w:hAnsi="Courier New" w:cs="Courier New"/>
          <w:sz w:val="20"/>
          <w:szCs w:val="20"/>
          <w:lang w:val="en-GB"/>
        </w:rPr>
        <w:br/>
      </w:r>
      <w:r w:rsidR="004A1AF6" w:rsidRPr="00756BA3">
        <w:rPr>
          <w:rFonts w:ascii="Courier New" w:eastAsia="Times New Roman" w:hAnsi="Courier New" w:cs="Courier New"/>
          <w:noProof/>
          <w:sz w:val="20"/>
          <w:szCs w:val="20"/>
          <w:lang w:val="en-GB"/>
        </w:rPr>
        <w:tab/>
      </w:r>
      <w:r w:rsidR="004A1AF6" w:rsidRPr="009333B1">
        <w:rPr>
          <w:rFonts w:ascii="Courier New" w:hAnsi="Courier New" w:cs="Courier New"/>
          <w:sz w:val="20"/>
          <w:szCs w:val="20"/>
          <w:lang w:val="en-GB"/>
        </w:rPr>
        <w:t>unsigned int(1)</w:t>
      </w:r>
      <w:r w:rsidR="004A1AF6">
        <w:rPr>
          <w:rFonts w:ascii="Courier New" w:eastAsia="Times New Roman" w:hAnsi="Courier New" w:cs="Courier New"/>
          <w:noProof/>
          <w:sz w:val="20"/>
          <w:szCs w:val="20"/>
          <w:lang w:val="en-GB"/>
        </w:rPr>
        <w:t xml:space="preserve"> edrap_allowed_flag</w:t>
      </w:r>
      <w:r w:rsidR="004A1AF6" w:rsidRPr="009333B1">
        <w:rPr>
          <w:rFonts w:ascii="Courier New" w:eastAsia="Times New Roman" w:hAnsi="Courier New" w:cs="Courier New"/>
          <w:sz w:val="20"/>
          <w:szCs w:val="20"/>
          <w:lang w:val="en-GB"/>
        </w:rPr>
        <w:t>;</w:t>
      </w:r>
      <w:r w:rsidR="004A1AF6">
        <w:rPr>
          <w:rFonts w:ascii="Courier New" w:eastAsia="Times New Roman" w:hAnsi="Courier New" w:cs="Courier New"/>
          <w:sz w:val="20"/>
          <w:szCs w:val="20"/>
          <w:lang w:val="en-GB"/>
        </w:rPr>
        <w:br/>
      </w:r>
      <w:r w:rsidR="004A1AF6">
        <w:rPr>
          <w:rFonts w:ascii="Courier New" w:eastAsia="Times New Roman" w:hAnsi="Courier New" w:cs="Courier New"/>
          <w:sz w:val="20"/>
          <w:szCs w:val="20"/>
          <w:lang w:val="en-GB"/>
        </w:rPr>
        <w:tab/>
        <w:t>bit(11) reserved;</w:t>
      </w:r>
      <w:r w:rsidR="004A1AF6">
        <w:rPr>
          <w:rFonts w:ascii="Courier New" w:eastAsia="Times New Roman" w:hAnsi="Courier New" w:cs="Courier New"/>
          <w:sz w:val="20"/>
          <w:szCs w:val="20"/>
          <w:lang w:val="en-GB"/>
        </w:rPr>
        <w:br/>
      </w:r>
      <w:r w:rsidRPr="00756BA3">
        <w:rPr>
          <w:rFonts w:ascii="Courier New" w:hAnsi="Courier New" w:cs="Courier New"/>
          <w:sz w:val="20"/>
          <w:szCs w:val="20"/>
        </w:rPr>
        <w:tab/>
      </w:r>
      <w:r w:rsidRPr="009333B1">
        <w:rPr>
          <w:rFonts w:ascii="Courier New" w:hAnsi="Courier New" w:cs="Courier New"/>
          <w:sz w:val="20"/>
          <w:szCs w:val="20"/>
          <w:lang w:val="en-GB"/>
        </w:rPr>
        <w:t>for(i=1; i &lt;= num_tracks; i++)</w:t>
      </w:r>
      <w:r w:rsidRPr="00756BA3">
        <w:rPr>
          <w:rFonts w:ascii="Courier New" w:hAnsi="Courier New" w:cs="Courier New"/>
          <w:sz w:val="20"/>
          <w:szCs w:val="20"/>
        </w:rPr>
        <w:br/>
      </w:r>
      <w:r w:rsidRPr="00756BA3">
        <w:rPr>
          <w:rFonts w:ascii="Courier New" w:hAnsi="Courier New" w:cs="Courier New"/>
          <w:sz w:val="20"/>
          <w:szCs w:val="20"/>
        </w:rPr>
        <w:tab/>
      </w:r>
      <w:r w:rsidRPr="00756BA3">
        <w:rPr>
          <w:rFonts w:ascii="Courier New" w:hAnsi="Courier New" w:cs="Courier New"/>
          <w:sz w:val="20"/>
          <w:szCs w:val="20"/>
        </w:rPr>
        <w:tab/>
      </w:r>
      <w:r w:rsidRPr="00756BA3">
        <w:rPr>
          <w:rFonts w:ascii="Courier New" w:hAnsi="Courier New" w:cs="Courier New"/>
          <w:sz w:val="20"/>
          <w:szCs w:val="20"/>
        </w:rPr>
        <w:tab/>
      </w:r>
      <w:r w:rsidRPr="009333B1">
        <w:rPr>
          <w:rFonts w:ascii="Courier New" w:hAnsi="Courier New" w:cs="Courier New"/>
          <w:sz w:val="20"/>
          <w:szCs w:val="20"/>
          <w:lang w:val="en-GB"/>
        </w:rPr>
        <w:t>unsigned int(32) track_id;</w:t>
      </w:r>
      <w:r w:rsidR="001B476E">
        <w:rPr>
          <w:rFonts w:ascii="Courier New" w:hAnsi="Courier New" w:cs="Courier New"/>
          <w:sz w:val="20"/>
          <w:szCs w:val="20"/>
          <w:lang w:val="en-GB"/>
        </w:rPr>
        <w:br/>
      </w:r>
      <w:r w:rsidRPr="00756BA3">
        <w:rPr>
          <w:rFonts w:ascii="Courier New" w:hAnsi="Courier New" w:cs="Courier New"/>
          <w:sz w:val="20"/>
          <w:szCs w:val="20"/>
        </w:rPr>
        <w:tab/>
      </w:r>
      <w:r w:rsidRPr="00756BA3">
        <w:rPr>
          <w:rFonts w:ascii="Courier New" w:hAnsi="Courier New" w:cs="Courier New"/>
          <w:sz w:val="20"/>
          <w:szCs w:val="20"/>
        </w:rPr>
        <w:tab/>
      </w:r>
      <w:r w:rsidRPr="00756BA3">
        <w:rPr>
          <w:rFonts w:ascii="Courier New" w:hAnsi="Courier New" w:cs="Courier New"/>
          <w:sz w:val="20"/>
          <w:szCs w:val="20"/>
        </w:rPr>
        <w:tab/>
      </w:r>
      <w:r w:rsidRPr="009333B1">
        <w:rPr>
          <w:rFonts w:ascii="Courier New" w:hAnsi="Courier New" w:cs="Courier New"/>
          <w:sz w:val="20"/>
          <w:szCs w:val="20"/>
          <w:lang w:val="en-GB"/>
        </w:rPr>
        <w:t>// provides the order of the tracks for each sample</w:t>
      </w:r>
      <w:r w:rsidR="001B476E">
        <w:rPr>
          <w:rFonts w:ascii="Courier New" w:hAnsi="Courier New" w:cs="Courier New"/>
          <w:sz w:val="20"/>
          <w:szCs w:val="20"/>
          <w:lang w:val="en-GB"/>
        </w:rPr>
        <w:br/>
      </w:r>
      <w:r w:rsidR="001B476E">
        <w:rPr>
          <w:rFonts w:ascii="Courier New" w:hAnsi="Courier New" w:cs="Courier New"/>
          <w:sz w:val="20"/>
          <w:szCs w:val="20"/>
          <w:lang w:val="en-GB"/>
        </w:rPr>
        <w:tab/>
      </w:r>
      <w:r w:rsidRPr="009333B1">
        <w:rPr>
          <w:rFonts w:ascii="Courier New" w:hAnsi="Courier New" w:cs="Courier New"/>
          <w:sz w:val="20"/>
          <w:szCs w:val="20"/>
          <w:lang w:val="en-GB"/>
        </w:rPr>
        <w:t>// additional information on the CMAF Switching Set may be provided</w:t>
      </w:r>
      <w:r w:rsidR="001B476E">
        <w:rPr>
          <w:rFonts w:ascii="Courier New" w:hAnsi="Courier New" w:cs="Courier New"/>
          <w:sz w:val="20"/>
          <w:szCs w:val="20"/>
          <w:lang w:val="en-GB"/>
        </w:rPr>
        <w:br/>
      </w:r>
      <w:r w:rsidRPr="00756BA3">
        <w:rPr>
          <w:rFonts w:ascii="Courier New" w:hAnsi="Courier New" w:cs="Courier New"/>
          <w:sz w:val="20"/>
          <w:szCs w:val="20"/>
        </w:rPr>
        <w:tab/>
      </w:r>
      <w:r w:rsidRPr="009333B1">
        <w:rPr>
          <w:rFonts w:ascii="Courier New" w:hAnsi="Courier New" w:cs="Courier New"/>
          <w:sz w:val="20"/>
          <w:szCs w:val="20"/>
          <w:lang w:val="en-GB"/>
        </w:rPr>
        <w:t>for(i=1; i &lt;= num_</w:t>
      </w:r>
      <w:r>
        <w:rPr>
          <w:rFonts w:ascii="Courier New" w:hAnsi="Courier New" w:cs="Courier New"/>
          <w:sz w:val="20"/>
          <w:szCs w:val="20"/>
          <w:lang w:val="en-GB"/>
        </w:rPr>
        <w:t>quality_indicators</w:t>
      </w:r>
      <w:r w:rsidRPr="009333B1">
        <w:rPr>
          <w:rFonts w:ascii="Courier New" w:hAnsi="Courier New" w:cs="Courier New"/>
          <w:sz w:val="20"/>
          <w:szCs w:val="20"/>
          <w:lang w:val="en-GB"/>
        </w:rPr>
        <w:t>; i++)</w:t>
      </w:r>
      <w:r w:rsidR="001B476E">
        <w:rPr>
          <w:rFonts w:ascii="Courier New" w:hAnsi="Courier New" w:cs="Courier New"/>
          <w:sz w:val="20"/>
          <w:szCs w:val="20"/>
          <w:lang w:val="en-GB"/>
        </w:rPr>
        <w:br/>
      </w:r>
      <w:r w:rsidRPr="00756BA3">
        <w:rPr>
          <w:rFonts w:ascii="Courier New" w:hAnsi="Courier New" w:cs="Courier New"/>
          <w:sz w:val="20"/>
          <w:szCs w:val="20"/>
        </w:rPr>
        <w:tab/>
      </w:r>
      <w:r w:rsidRPr="00756BA3">
        <w:rPr>
          <w:rFonts w:ascii="Courier New" w:hAnsi="Courier New" w:cs="Courier New"/>
          <w:sz w:val="20"/>
          <w:szCs w:val="20"/>
        </w:rPr>
        <w:tab/>
      </w:r>
      <w:r w:rsidRPr="009333B1">
        <w:rPr>
          <w:rFonts w:ascii="Courier New" w:hAnsi="Courier New" w:cs="Courier New"/>
          <w:sz w:val="20"/>
          <w:szCs w:val="20"/>
          <w:lang w:val="en-GB"/>
        </w:rPr>
        <w:t>string quality_identifier;</w:t>
      </w:r>
      <w:r w:rsidRPr="00756BA3">
        <w:rPr>
          <w:rFonts w:ascii="Courier New" w:hAnsi="Courier New" w:cs="Courier New"/>
          <w:sz w:val="20"/>
          <w:szCs w:val="20"/>
        </w:rPr>
        <w:br/>
      </w:r>
      <w:r w:rsidRPr="009333B1">
        <w:rPr>
          <w:rFonts w:ascii="Courier New" w:hAnsi="Courier New" w:cs="Courier New"/>
          <w:sz w:val="20"/>
          <w:szCs w:val="20"/>
          <w:lang w:val="en-GB"/>
        </w:rPr>
        <w:t>}</w:t>
      </w:r>
    </w:p>
    <w:bookmarkEnd w:id="23"/>
    <w:p w14:paraId="7F70B867" w14:textId="12E0AC4A" w:rsidR="00367DE1" w:rsidRDefault="00367DE1" w:rsidP="00367DE1">
      <w:pPr>
        <w:rPr>
          <w:rFonts w:eastAsia="Malgun Gothic" w:cs="Arial"/>
          <w:lang w:val="en-GB" w:eastAsia="ko-KR"/>
        </w:rPr>
      </w:pPr>
    </w:p>
    <w:p w14:paraId="3D1A6733" w14:textId="77777777" w:rsidR="00367DE1" w:rsidRPr="009333B1" w:rsidRDefault="00367DE1" w:rsidP="00367DE1">
      <w:pPr>
        <w:rPr>
          <w:rFonts w:eastAsia="Malgun Gothic" w:cs="Arial"/>
          <w:lang w:val="en-GB" w:eastAsia="ko-KR"/>
        </w:rPr>
      </w:pPr>
    </w:p>
    <w:p w14:paraId="38F5D3B6" w14:textId="77777777" w:rsidR="00367DE1" w:rsidRPr="009333B1" w:rsidRDefault="00367DE1" w:rsidP="00367DE1">
      <w:pPr>
        <w:rPr>
          <w:rFonts w:eastAsia="Malgun Gothic" w:cs="Arial"/>
          <w:lang w:val="en-GB" w:eastAsia="ko-KR"/>
        </w:rPr>
      </w:pPr>
      <w:r w:rsidRPr="009333B1">
        <w:rPr>
          <w:rFonts w:eastAsia="Malgun Gothic" w:cs="Arial"/>
          <w:lang w:val="en-GB" w:eastAsia="ko-KR"/>
        </w:rPr>
        <w:t xml:space="preserve">CMAF Addressable Resource Index samples use the following syntax:  </w:t>
      </w:r>
    </w:p>
    <w:p w14:paraId="17422674" w14:textId="1C6BB21A" w:rsidR="00370795" w:rsidRDefault="00367DE1" w:rsidP="00370795">
      <w:pPr>
        <w:spacing w:after="0"/>
        <w:ind w:left="360"/>
        <w:jc w:val="left"/>
        <w:rPr>
          <w:rFonts w:ascii="Courier New" w:hAnsi="Courier New" w:cs="Courier New"/>
          <w:sz w:val="20"/>
          <w:szCs w:val="20"/>
          <w:lang w:val="en-GB"/>
        </w:rPr>
      </w:pPr>
      <w:r w:rsidRPr="009333B1">
        <w:rPr>
          <w:rFonts w:ascii="Courier New" w:hAnsi="Courier New" w:cs="Courier New"/>
          <w:sz w:val="20"/>
          <w:szCs w:val="20"/>
          <w:lang w:val="en-GB"/>
        </w:rPr>
        <w:t>class CmafAriFormatStruct () {</w:t>
      </w:r>
      <w:r w:rsidR="00680F3E">
        <w:rPr>
          <w:rFonts w:ascii="Courier New" w:hAnsi="Courier New" w:cs="Courier New"/>
          <w:sz w:val="20"/>
          <w:szCs w:val="20"/>
          <w:lang w:val="en-GB"/>
        </w:rPr>
        <w:br/>
      </w:r>
      <w:r w:rsidR="000715E1">
        <w:tab/>
      </w:r>
      <w:r w:rsidRPr="009333B1">
        <w:rPr>
          <w:rFonts w:ascii="Courier New" w:hAnsi="Courier New" w:cs="Courier New"/>
          <w:sz w:val="20"/>
          <w:szCs w:val="20"/>
          <w:lang w:val="en-GB"/>
        </w:rPr>
        <w:t>for(i=1; i &lt;= num_tracks; i++) {</w:t>
      </w:r>
      <w:r w:rsidR="00680F3E">
        <w:rPr>
          <w:rFonts w:ascii="Courier New" w:hAnsi="Courier New" w:cs="Courier New"/>
          <w:sz w:val="20"/>
          <w:szCs w:val="20"/>
          <w:lang w:val="en-GB"/>
        </w:rPr>
        <w:br/>
      </w:r>
      <w:r w:rsidR="008D6304">
        <w:rPr>
          <w:rFonts w:ascii="Courier New" w:hAnsi="Courier New" w:cs="Courier New"/>
          <w:sz w:val="20"/>
          <w:szCs w:val="20"/>
          <w:lang w:val="en-GB"/>
        </w:rPr>
        <w:tab/>
      </w:r>
      <w:r w:rsidR="008D6304">
        <w:rPr>
          <w:rFonts w:ascii="Courier New" w:hAnsi="Courier New" w:cs="Courier New"/>
          <w:sz w:val="20"/>
          <w:szCs w:val="20"/>
          <w:lang w:val="en-GB"/>
        </w:rPr>
        <w:tab/>
      </w:r>
      <w:r w:rsidR="00675138" w:rsidRPr="009333B1">
        <w:rPr>
          <w:rFonts w:ascii="Courier New" w:hAnsi="Courier New" w:cs="Courier New"/>
          <w:sz w:val="20"/>
          <w:szCs w:val="20"/>
          <w:lang w:val="en-GB"/>
        </w:rPr>
        <w:t>unsigned int(1)</w:t>
      </w:r>
      <w:r w:rsidR="008D6304">
        <w:rPr>
          <w:rFonts w:ascii="Courier New" w:hAnsi="Courier New" w:cs="Courier New"/>
          <w:sz w:val="20"/>
          <w:szCs w:val="20"/>
        </w:rPr>
        <w:t xml:space="preserve"> </w:t>
      </w:r>
      <w:r w:rsidR="00675138" w:rsidRPr="009333B1">
        <w:rPr>
          <w:rFonts w:ascii="Courier New" w:hAnsi="Courier New" w:cs="Courier New"/>
          <w:sz w:val="20"/>
          <w:szCs w:val="20"/>
          <w:lang w:val="en-GB"/>
        </w:rPr>
        <w:t>segment_start_flag;</w:t>
      </w:r>
      <w:r w:rsidR="00680F3E">
        <w:rPr>
          <w:rFonts w:ascii="Courier New" w:hAnsi="Courier New" w:cs="Courier New"/>
          <w:sz w:val="20"/>
          <w:szCs w:val="20"/>
          <w:lang w:val="en-GB"/>
        </w:rPr>
        <w:br/>
      </w:r>
      <w:r w:rsidR="00675138" w:rsidRPr="00756BA3">
        <w:rPr>
          <w:rFonts w:ascii="Courier New" w:hAnsi="Courier New" w:cs="Courier New"/>
          <w:sz w:val="20"/>
          <w:szCs w:val="20"/>
        </w:rPr>
        <w:tab/>
      </w:r>
      <w:r w:rsidR="008D6304">
        <w:rPr>
          <w:rFonts w:ascii="Courier New" w:hAnsi="Courier New" w:cs="Courier New"/>
          <w:sz w:val="20"/>
          <w:szCs w:val="20"/>
        </w:rPr>
        <w:tab/>
      </w:r>
      <w:r w:rsidR="00675138">
        <w:rPr>
          <w:rFonts w:ascii="Courier New" w:hAnsi="Courier New" w:cs="Courier New"/>
          <w:sz w:val="20"/>
          <w:szCs w:val="20"/>
        </w:rPr>
        <w:t>unsigned int</w:t>
      </w:r>
      <w:r w:rsidR="00675138" w:rsidRPr="009333B1">
        <w:rPr>
          <w:rFonts w:ascii="Courier New" w:hAnsi="Courier New" w:cs="Courier New"/>
          <w:sz w:val="20"/>
          <w:szCs w:val="20"/>
          <w:lang w:val="en-GB"/>
        </w:rPr>
        <w:t>(1) marker;</w:t>
      </w:r>
      <w:r w:rsidR="00675138" w:rsidRPr="00756BA3">
        <w:rPr>
          <w:rFonts w:ascii="Courier New" w:hAnsi="Courier New" w:cs="Courier New"/>
          <w:sz w:val="20"/>
          <w:szCs w:val="20"/>
        </w:rPr>
        <w:br/>
      </w:r>
      <w:r w:rsidR="008D6304">
        <w:rPr>
          <w:rFonts w:ascii="Courier New" w:hAnsi="Courier New" w:cs="Courier New"/>
          <w:sz w:val="20"/>
          <w:szCs w:val="20"/>
          <w:lang w:val="en-GB"/>
        </w:rPr>
        <w:tab/>
      </w:r>
      <w:r w:rsidR="008D6304">
        <w:rPr>
          <w:rFonts w:ascii="Courier New" w:hAnsi="Courier New" w:cs="Courier New"/>
          <w:sz w:val="20"/>
          <w:szCs w:val="20"/>
          <w:lang w:val="en-GB"/>
        </w:rPr>
        <w:tab/>
      </w:r>
      <w:r w:rsidR="00675138" w:rsidRPr="009333B1">
        <w:rPr>
          <w:rFonts w:ascii="Courier New" w:hAnsi="Courier New" w:cs="Courier New"/>
          <w:sz w:val="20"/>
          <w:szCs w:val="20"/>
          <w:lang w:val="en-GB"/>
        </w:rPr>
        <w:t>unsigned int(3) SAP_type;</w:t>
      </w:r>
      <w:r w:rsidR="00680F3E">
        <w:rPr>
          <w:rFonts w:ascii="Courier New" w:hAnsi="Courier New" w:cs="Courier New"/>
          <w:sz w:val="20"/>
          <w:szCs w:val="20"/>
          <w:lang w:val="en-GB"/>
        </w:rPr>
        <w:br/>
      </w:r>
      <w:r w:rsidR="00675138" w:rsidRPr="00756BA3">
        <w:rPr>
          <w:rFonts w:ascii="Courier New" w:hAnsi="Courier New" w:cs="Courier New"/>
          <w:sz w:val="20"/>
          <w:szCs w:val="20"/>
        </w:rPr>
        <w:tab/>
      </w:r>
      <w:r w:rsidR="008D6304">
        <w:rPr>
          <w:rFonts w:ascii="Courier New" w:hAnsi="Courier New" w:cs="Courier New"/>
          <w:sz w:val="20"/>
          <w:szCs w:val="20"/>
        </w:rPr>
        <w:tab/>
      </w:r>
      <w:r w:rsidR="00675138" w:rsidRPr="009333B1">
        <w:rPr>
          <w:rFonts w:ascii="Courier New" w:hAnsi="Courier New" w:cs="Courier New"/>
          <w:sz w:val="20"/>
          <w:szCs w:val="20"/>
          <w:lang w:val="en-GB"/>
        </w:rPr>
        <w:t>unsigned int</w:t>
      </w:r>
      <w:r w:rsidR="00675138" w:rsidRPr="00F72449">
        <w:rPr>
          <w:rFonts w:ascii="Courier New" w:hAnsi="Courier New" w:cs="Courier New"/>
          <w:sz w:val="20"/>
          <w:szCs w:val="20"/>
        </w:rPr>
        <w:t>(1)</w:t>
      </w:r>
      <w:r w:rsidR="008D6304">
        <w:rPr>
          <w:rFonts w:ascii="Courier New" w:hAnsi="Courier New" w:cs="Courier New"/>
          <w:sz w:val="20"/>
          <w:szCs w:val="20"/>
        </w:rPr>
        <w:t xml:space="preserve"> </w:t>
      </w:r>
      <w:r w:rsidR="00675138" w:rsidRPr="00F72449">
        <w:rPr>
          <w:rFonts w:ascii="Courier New" w:hAnsi="Courier New" w:cs="Courier New"/>
          <w:sz w:val="20"/>
          <w:szCs w:val="20"/>
        </w:rPr>
        <w:t>emsg_flag;</w:t>
      </w:r>
      <w:r w:rsidR="00680F3E">
        <w:rPr>
          <w:rFonts w:ascii="Courier New" w:hAnsi="Courier New" w:cs="Courier New"/>
          <w:sz w:val="20"/>
          <w:szCs w:val="20"/>
        </w:rPr>
        <w:br/>
      </w:r>
      <w:r w:rsidR="00675138" w:rsidRPr="00F72449">
        <w:rPr>
          <w:rFonts w:ascii="Courier New" w:hAnsi="Courier New" w:cs="Courier New"/>
          <w:sz w:val="20"/>
          <w:szCs w:val="20"/>
        </w:rPr>
        <w:tab/>
      </w:r>
      <w:r w:rsidR="008D6304">
        <w:rPr>
          <w:rFonts w:ascii="Courier New" w:hAnsi="Courier New" w:cs="Courier New"/>
          <w:sz w:val="20"/>
          <w:szCs w:val="20"/>
        </w:rPr>
        <w:tab/>
      </w:r>
      <w:r w:rsidR="00675138" w:rsidRPr="009333B1">
        <w:rPr>
          <w:rFonts w:ascii="Courier New" w:hAnsi="Courier New" w:cs="Courier New"/>
          <w:sz w:val="20"/>
          <w:szCs w:val="20"/>
          <w:lang w:val="en-GB"/>
        </w:rPr>
        <w:t>unsigned int</w:t>
      </w:r>
      <w:r w:rsidR="00675138" w:rsidRPr="00F72449">
        <w:rPr>
          <w:rFonts w:ascii="Courier New" w:hAnsi="Courier New" w:cs="Courier New"/>
          <w:sz w:val="20"/>
          <w:szCs w:val="20"/>
        </w:rPr>
        <w:t>(1)</w:t>
      </w:r>
      <w:r w:rsidR="008D6304">
        <w:rPr>
          <w:rFonts w:ascii="Courier New" w:hAnsi="Courier New" w:cs="Courier New"/>
          <w:sz w:val="20"/>
          <w:szCs w:val="20"/>
        </w:rPr>
        <w:t xml:space="preserve"> </w:t>
      </w:r>
      <w:r w:rsidR="00675138" w:rsidRPr="00F72449">
        <w:rPr>
          <w:rFonts w:ascii="Courier New" w:hAnsi="Courier New" w:cs="Courier New"/>
          <w:sz w:val="20"/>
          <w:szCs w:val="20"/>
        </w:rPr>
        <w:t>prft_flag;</w:t>
      </w:r>
      <w:r w:rsidR="00680F3E">
        <w:rPr>
          <w:rFonts w:ascii="Courier New" w:hAnsi="Courier New" w:cs="Courier New"/>
          <w:sz w:val="20"/>
          <w:szCs w:val="20"/>
        </w:rPr>
        <w:br/>
      </w:r>
      <w:r w:rsidR="00D45B40" w:rsidRPr="00F72449">
        <w:rPr>
          <w:rFonts w:ascii="Courier New" w:hAnsi="Courier New" w:cs="Courier New"/>
          <w:sz w:val="20"/>
          <w:szCs w:val="20"/>
        </w:rPr>
        <w:tab/>
      </w:r>
      <w:r w:rsidR="00D45B40">
        <w:rPr>
          <w:rFonts w:ascii="Courier New" w:hAnsi="Courier New" w:cs="Courier New"/>
          <w:sz w:val="20"/>
          <w:szCs w:val="20"/>
        </w:rPr>
        <w:tab/>
      </w:r>
      <w:r w:rsidR="00D45B40" w:rsidRPr="009333B1">
        <w:rPr>
          <w:rFonts w:ascii="Courier New" w:hAnsi="Courier New" w:cs="Courier New"/>
          <w:sz w:val="20"/>
          <w:szCs w:val="20"/>
          <w:lang w:val="en-GB"/>
        </w:rPr>
        <w:t>unsigned int</w:t>
      </w:r>
      <w:r w:rsidR="00D45B40" w:rsidRPr="00F72449">
        <w:rPr>
          <w:rFonts w:ascii="Courier New" w:hAnsi="Courier New" w:cs="Courier New"/>
          <w:sz w:val="20"/>
          <w:szCs w:val="20"/>
        </w:rPr>
        <w:t>(1)</w:t>
      </w:r>
      <w:r w:rsidR="00D45B40">
        <w:rPr>
          <w:rFonts w:ascii="Courier New" w:hAnsi="Courier New" w:cs="Courier New"/>
          <w:sz w:val="20"/>
          <w:szCs w:val="20"/>
        </w:rPr>
        <w:t xml:space="preserve"> sap_is_edrap</w:t>
      </w:r>
      <w:r w:rsidR="00D45B40" w:rsidRPr="00F72449">
        <w:rPr>
          <w:rFonts w:ascii="Courier New" w:hAnsi="Courier New" w:cs="Courier New"/>
          <w:sz w:val="20"/>
          <w:szCs w:val="20"/>
        </w:rPr>
        <w:t>_flag;</w:t>
      </w:r>
      <w:r w:rsidR="00D45B40">
        <w:rPr>
          <w:rFonts w:ascii="Courier New" w:hAnsi="Courier New" w:cs="Courier New"/>
          <w:sz w:val="20"/>
          <w:szCs w:val="20"/>
        </w:rPr>
        <w:br/>
      </w:r>
      <w:r w:rsidR="008D6304">
        <w:rPr>
          <w:rFonts w:ascii="Courier New" w:hAnsi="Courier New" w:cs="Courier New"/>
          <w:sz w:val="20"/>
          <w:szCs w:val="20"/>
        </w:rPr>
        <w:tab/>
      </w:r>
      <w:r w:rsidR="008D6304">
        <w:rPr>
          <w:rFonts w:ascii="Courier New" w:hAnsi="Courier New" w:cs="Courier New"/>
          <w:sz w:val="20"/>
          <w:szCs w:val="20"/>
        </w:rPr>
        <w:tab/>
      </w:r>
      <w:r w:rsidR="00675138" w:rsidRPr="00F72449">
        <w:rPr>
          <w:rFonts w:ascii="Courier New" w:hAnsi="Courier New" w:cs="Courier New"/>
          <w:sz w:val="20"/>
          <w:szCs w:val="20"/>
        </w:rPr>
        <w:t>bit</w:t>
      </w:r>
      <w:r w:rsidR="00675138" w:rsidRPr="009333B1">
        <w:rPr>
          <w:rFonts w:ascii="Courier New" w:hAnsi="Courier New" w:cs="Courier New"/>
          <w:sz w:val="20"/>
          <w:szCs w:val="20"/>
          <w:lang w:val="en-GB"/>
        </w:rPr>
        <w:t>(2</w:t>
      </w:r>
      <w:r w:rsidR="00D45B40">
        <w:rPr>
          <w:rFonts w:ascii="Courier New" w:hAnsi="Courier New" w:cs="Courier New"/>
          <w:sz w:val="20"/>
          <w:szCs w:val="20"/>
          <w:lang w:val="en-GB"/>
        </w:rPr>
        <w:t>4</w:t>
      </w:r>
      <w:r w:rsidR="00675138" w:rsidRPr="009333B1">
        <w:rPr>
          <w:rFonts w:ascii="Courier New" w:hAnsi="Courier New" w:cs="Courier New"/>
          <w:sz w:val="20"/>
          <w:szCs w:val="20"/>
          <w:lang w:val="en-GB"/>
        </w:rPr>
        <w:t>)</w:t>
      </w:r>
      <w:r w:rsidR="008D6304">
        <w:rPr>
          <w:rFonts w:ascii="Courier New" w:hAnsi="Courier New" w:cs="Courier New"/>
          <w:sz w:val="20"/>
          <w:szCs w:val="20"/>
          <w:lang w:val="en-GB"/>
        </w:rPr>
        <w:t xml:space="preserve"> </w:t>
      </w:r>
      <w:r w:rsidR="00675138" w:rsidRPr="009333B1">
        <w:rPr>
          <w:rFonts w:ascii="Courier New" w:hAnsi="Courier New" w:cs="Courier New"/>
          <w:sz w:val="20"/>
          <w:szCs w:val="20"/>
          <w:lang w:val="en-GB"/>
        </w:rPr>
        <w:t>reserved;</w:t>
      </w:r>
      <w:r w:rsidR="00680F3E">
        <w:rPr>
          <w:rFonts w:ascii="Courier New" w:hAnsi="Courier New" w:cs="Courier New"/>
          <w:sz w:val="20"/>
          <w:szCs w:val="20"/>
          <w:lang w:val="en-GB"/>
        </w:rPr>
        <w:br/>
      </w:r>
      <w:r w:rsidRPr="00756BA3">
        <w:rPr>
          <w:rFonts w:ascii="Courier New" w:hAnsi="Courier New" w:cs="Courier New"/>
          <w:sz w:val="20"/>
          <w:szCs w:val="20"/>
        </w:rPr>
        <w:tab/>
      </w:r>
      <w:r w:rsidRPr="00756BA3">
        <w:rPr>
          <w:rFonts w:ascii="Courier New" w:hAnsi="Courier New" w:cs="Courier New"/>
          <w:sz w:val="20"/>
          <w:szCs w:val="20"/>
        </w:rPr>
        <w:tab/>
      </w:r>
      <w:r w:rsidRPr="009333B1">
        <w:rPr>
          <w:rFonts w:ascii="Courier New" w:hAnsi="Courier New" w:cs="Courier New"/>
          <w:sz w:val="20"/>
          <w:szCs w:val="20"/>
          <w:lang w:val="en-GB"/>
        </w:rPr>
        <w:t>unsigned int(32) offset</w:t>
      </w:r>
      <w:r w:rsidRPr="00756BA3">
        <w:rPr>
          <w:rFonts w:ascii="Courier New" w:hAnsi="Courier New" w:cs="Courier New"/>
          <w:sz w:val="20"/>
          <w:szCs w:val="20"/>
        </w:rPr>
        <w:br/>
      </w:r>
      <w:r w:rsidRPr="00756BA3">
        <w:rPr>
          <w:rFonts w:ascii="Courier New" w:hAnsi="Courier New" w:cs="Courier New"/>
          <w:sz w:val="20"/>
          <w:szCs w:val="20"/>
        </w:rPr>
        <w:tab/>
      </w:r>
      <w:r w:rsidRPr="00756BA3">
        <w:rPr>
          <w:rFonts w:ascii="Courier New" w:hAnsi="Courier New" w:cs="Courier New"/>
          <w:sz w:val="20"/>
          <w:szCs w:val="20"/>
        </w:rPr>
        <w:tab/>
      </w:r>
      <w:r w:rsidRPr="009333B1">
        <w:rPr>
          <w:rFonts w:ascii="Courier New" w:hAnsi="Courier New" w:cs="Courier New"/>
          <w:sz w:val="20"/>
          <w:szCs w:val="20"/>
          <w:lang w:val="en-GB"/>
        </w:rPr>
        <w:t>unsigned int(32) size;</w:t>
      </w:r>
      <w:r w:rsidRPr="00756BA3">
        <w:rPr>
          <w:rFonts w:ascii="Courier New" w:hAnsi="Courier New" w:cs="Courier New"/>
          <w:sz w:val="20"/>
          <w:szCs w:val="20"/>
        </w:rPr>
        <w:br/>
      </w:r>
      <w:r w:rsidRPr="00756BA3">
        <w:rPr>
          <w:rFonts w:ascii="Courier New" w:hAnsi="Courier New" w:cs="Courier New"/>
          <w:sz w:val="20"/>
          <w:szCs w:val="20"/>
        </w:rPr>
        <w:tab/>
      </w:r>
      <w:r w:rsidRPr="00756BA3">
        <w:rPr>
          <w:rFonts w:ascii="Courier New" w:hAnsi="Courier New" w:cs="Courier New"/>
          <w:sz w:val="20"/>
          <w:szCs w:val="20"/>
        </w:rPr>
        <w:tab/>
      </w:r>
      <w:r w:rsidRPr="009333B1">
        <w:rPr>
          <w:rFonts w:ascii="Courier New" w:hAnsi="Courier New" w:cs="Courier New"/>
          <w:sz w:val="20"/>
          <w:szCs w:val="20"/>
          <w:lang w:val="en-GB"/>
        </w:rPr>
        <w:t>for(i=1; i &lt;= num_</w:t>
      </w:r>
      <w:r>
        <w:rPr>
          <w:rFonts w:ascii="Courier New" w:hAnsi="Courier New" w:cs="Courier New"/>
          <w:sz w:val="20"/>
          <w:szCs w:val="20"/>
          <w:lang w:val="en-GB"/>
        </w:rPr>
        <w:t>quality_indicators</w:t>
      </w:r>
      <w:r w:rsidRPr="009333B1">
        <w:rPr>
          <w:rFonts w:ascii="Courier New" w:hAnsi="Courier New" w:cs="Courier New"/>
          <w:sz w:val="20"/>
          <w:szCs w:val="20"/>
          <w:lang w:val="en-GB"/>
        </w:rPr>
        <w:t>; i++)</w:t>
      </w:r>
      <w:r>
        <w:rPr>
          <w:rFonts w:ascii="Courier New" w:hAnsi="Courier New" w:cs="Courier New"/>
          <w:sz w:val="20"/>
          <w:szCs w:val="20"/>
          <w:lang w:val="en-GB"/>
        </w:rPr>
        <w:t>{</w:t>
      </w:r>
      <w:r w:rsidR="00680F3E">
        <w:rPr>
          <w:rFonts w:ascii="Courier New" w:hAnsi="Courier New" w:cs="Courier New"/>
          <w:sz w:val="20"/>
          <w:szCs w:val="20"/>
          <w:lang w:val="en-GB"/>
        </w:rPr>
        <w:br/>
      </w:r>
      <w:r w:rsidR="008D6304">
        <w:rPr>
          <w:rFonts w:ascii="Courier New" w:hAnsi="Courier New" w:cs="Courier New"/>
          <w:sz w:val="20"/>
          <w:szCs w:val="20"/>
          <w:lang w:val="en-GB"/>
        </w:rPr>
        <w:tab/>
      </w:r>
      <w:r w:rsidR="008D6304">
        <w:rPr>
          <w:rFonts w:ascii="Courier New" w:hAnsi="Courier New" w:cs="Courier New"/>
          <w:sz w:val="20"/>
          <w:szCs w:val="20"/>
          <w:lang w:val="en-GB"/>
        </w:rPr>
        <w:tab/>
      </w:r>
      <w:r w:rsidR="008D6304">
        <w:rPr>
          <w:rFonts w:ascii="Courier New" w:hAnsi="Courier New" w:cs="Courier New"/>
          <w:sz w:val="20"/>
          <w:szCs w:val="20"/>
          <w:lang w:val="en-GB"/>
        </w:rPr>
        <w:tab/>
      </w:r>
      <w:r w:rsidRPr="009333B1">
        <w:rPr>
          <w:rFonts w:ascii="Courier New" w:hAnsi="Courier New" w:cs="Courier New"/>
          <w:sz w:val="20"/>
          <w:szCs w:val="20"/>
          <w:lang w:val="en-GB"/>
        </w:rPr>
        <w:t>unsigned int(</w:t>
      </w:r>
      <w:r>
        <w:rPr>
          <w:rFonts w:ascii="Courier New" w:hAnsi="Courier New" w:cs="Courier New"/>
          <w:sz w:val="20"/>
          <w:szCs w:val="20"/>
          <w:lang w:val="en-GB"/>
        </w:rPr>
        <w:t>32</w:t>
      </w:r>
      <w:r w:rsidRPr="009333B1">
        <w:rPr>
          <w:rFonts w:ascii="Courier New" w:hAnsi="Courier New" w:cs="Courier New"/>
          <w:sz w:val="20"/>
          <w:szCs w:val="20"/>
          <w:lang w:val="en-GB"/>
        </w:rPr>
        <w:t>) quality;</w:t>
      </w:r>
      <w:r w:rsidR="00680F3E">
        <w:rPr>
          <w:rFonts w:ascii="Courier New" w:hAnsi="Courier New" w:cs="Courier New"/>
          <w:sz w:val="20"/>
          <w:szCs w:val="20"/>
          <w:lang w:val="en-GB"/>
        </w:rPr>
        <w:br/>
      </w:r>
      <w:r w:rsidR="008D6304">
        <w:rPr>
          <w:rFonts w:ascii="Courier New" w:hAnsi="Courier New" w:cs="Courier New"/>
          <w:sz w:val="20"/>
          <w:szCs w:val="20"/>
          <w:lang w:val="en-GB"/>
        </w:rPr>
        <w:tab/>
      </w:r>
      <w:r w:rsidR="008D6304">
        <w:rPr>
          <w:rFonts w:ascii="Courier New" w:hAnsi="Courier New" w:cs="Courier New"/>
          <w:sz w:val="20"/>
          <w:szCs w:val="20"/>
          <w:lang w:val="en-GB"/>
        </w:rPr>
        <w:tab/>
      </w:r>
      <w:r>
        <w:rPr>
          <w:rFonts w:ascii="Courier New" w:hAnsi="Courier New" w:cs="Courier New"/>
          <w:sz w:val="20"/>
          <w:szCs w:val="20"/>
          <w:lang w:val="en-GB"/>
        </w:rPr>
        <w:t>}</w:t>
      </w:r>
      <w:r w:rsidR="00680F3E">
        <w:rPr>
          <w:rFonts w:ascii="Courier New" w:hAnsi="Courier New" w:cs="Courier New"/>
          <w:sz w:val="20"/>
          <w:szCs w:val="20"/>
          <w:lang w:val="en-GB"/>
        </w:rPr>
        <w:br/>
      </w:r>
      <w:r w:rsidRPr="00756BA3">
        <w:rPr>
          <w:rFonts w:ascii="Courier New" w:hAnsi="Courier New" w:cs="Courier New"/>
          <w:sz w:val="20"/>
          <w:szCs w:val="20"/>
        </w:rPr>
        <w:tab/>
      </w:r>
      <w:r w:rsidRPr="00756BA3">
        <w:rPr>
          <w:rFonts w:ascii="Courier New" w:hAnsi="Courier New" w:cs="Courier New"/>
          <w:sz w:val="20"/>
          <w:szCs w:val="20"/>
        </w:rPr>
        <w:tab/>
      </w:r>
      <w:r w:rsidRPr="009333B1">
        <w:rPr>
          <w:rFonts w:ascii="Courier New" w:hAnsi="Courier New" w:cs="Courier New"/>
          <w:sz w:val="20"/>
          <w:szCs w:val="20"/>
          <w:lang w:val="en-GB"/>
        </w:rPr>
        <w:t>unsigned int(1) loss;</w:t>
      </w:r>
      <w:r w:rsidR="00680F3E">
        <w:rPr>
          <w:rFonts w:ascii="Courier New" w:hAnsi="Courier New" w:cs="Courier New"/>
          <w:sz w:val="20"/>
          <w:szCs w:val="20"/>
          <w:lang w:val="en-GB"/>
        </w:rPr>
        <w:br/>
      </w:r>
      <w:r w:rsidRPr="00756BA3">
        <w:rPr>
          <w:rFonts w:ascii="Courier New" w:hAnsi="Courier New" w:cs="Courier New"/>
          <w:sz w:val="20"/>
          <w:szCs w:val="20"/>
        </w:rPr>
        <w:tab/>
      </w:r>
      <w:r w:rsidRPr="00756BA3">
        <w:rPr>
          <w:rFonts w:ascii="Courier New" w:hAnsi="Courier New" w:cs="Courier New"/>
          <w:sz w:val="20"/>
          <w:szCs w:val="20"/>
        </w:rPr>
        <w:tab/>
      </w:r>
      <w:r>
        <w:rPr>
          <w:rFonts w:ascii="Courier New" w:hAnsi="Courier New" w:cs="Courier New"/>
          <w:sz w:val="20"/>
          <w:szCs w:val="20"/>
          <w:lang w:val="en-GB"/>
        </w:rPr>
        <w:t>bit</w:t>
      </w:r>
      <w:r w:rsidRPr="009333B1">
        <w:rPr>
          <w:rFonts w:ascii="Courier New" w:hAnsi="Courier New" w:cs="Courier New"/>
          <w:sz w:val="20"/>
          <w:szCs w:val="20"/>
          <w:lang w:val="en-GB"/>
        </w:rPr>
        <w:t>(15) reserved;</w:t>
      </w:r>
      <w:r w:rsidRPr="00756BA3">
        <w:rPr>
          <w:rFonts w:ascii="Courier New" w:hAnsi="Courier New" w:cs="Courier New"/>
          <w:sz w:val="20"/>
          <w:szCs w:val="20"/>
        </w:rPr>
        <w:br/>
      </w:r>
      <w:r w:rsidRPr="00756BA3">
        <w:rPr>
          <w:rFonts w:ascii="Courier New" w:hAnsi="Courier New" w:cs="Courier New"/>
          <w:sz w:val="20"/>
          <w:szCs w:val="20"/>
        </w:rPr>
        <w:tab/>
      </w:r>
      <w:r w:rsidRPr="00756BA3">
        <w:rPr>
          <w:rFonts w:ascii="Courier New" w:hAnsi="Courier New" w:cs="Courier New"/>
          <w:sz w:val="20"/>
          <w:szCs w:val="20"/>
        </w:rPr>
        <w:tab/>
      </w:r>
      <w:r w:rsidRPr="009333B1">
        <w:rPr>
          <w:rFonts w:ascii="Courier New" w:hAnsi="Courier New" w:cs="Courier New"/>
          <w:sz w:val="20"/>
          <w:szCs w:val="20"/>
          <w:lang w:val="en-GB"/>
        </w:rPr>
        <w:t>unsigned int(8) num_prediction_pairs;</w:t>
      </w:r>
      <w:r w:rsidR="00680F3E">
        <w:rPr>
          <w:rFonts w:ascii="Courier New" w:hAnsi="Courier New" w:cs="Courier New"/>
          <w:sz w:val="20"/>
          <w:szCs w:val="20"/>
          <w:lang w:val="en-GB"/>
        </w:rPr>
        <w:br/>
      </w:r>
      <w:r w:rsidRPr="00756BA3">
        <w:rPr>
          <w:rFonts w:ascii="Courier New" w:hAnsi="Courier New" w:cs="Courier New"/>
          <w:sz w:val="20"/>
          <w:szCs w:val="20"/>
        </w:rPr>
        <w:tab/>
      </w:r>
      <w:r w:rsidRPr="00756BA3">
        <w:rPr>
          <w:rFonts w:ascii="Courier New" w:hAnsi="Courier New" w:cs="Courier New"/>
          <w:sz w:val="20"/>
          <w:szCs w:val="20"/>
        </w:rPr>
        <w:tab/>
      </w:r>
      <w:r w:rsidRPr="009333B1">
        <w:rPr>
          <w:rFonts w:ascii="Courier New" w:hAnsi="Courier New" w:cs="Courier New"/>
          <w:sz w:val="20"/>
          <w:szCs w:val="20"/>
          <w:lang w:val="en-GB"/>
        </w:rPr>
        <w:t xml:space="preserve">for(i=1; i &lt;= </w:t>
      </w:r>
      <w:r>
        <w:rPr>
          <w:rFonts w:ascii="Courier New" w:hAnsi="Courier New" w:cs="Courier New"/>
          <w:sz w:val="20"/>
          <w:szCs w:val="20"/>
          <w:lang w:val="en-GB"/>
        </w:rPr>
        <w:t>num_</w:t>
      </w:r>
      <w:r w:rsidRPr="009333B1">
        <w:rPr>
          <w:rFonts w:ascii="Courier New" w:hAnsi="Courier New" w:cs="Courier New"/>
          <w:sz w:val="20"/>
          <w:szCs w:val="20"/>
          <w:lang w:val="en-GB"/>
        </w:rPr>
        <w:t>prediction_pairs; i++) {</w:t>
      </w:r>
      <w:r w:rsidRPr="00756BA3">
        <w:rPr>
          <w:rFonts w:ascii="Courier New" w:hAnsi="Courier New" w:cs="Courier New"/>
          <w:sz w:val="20"/>
          <w:szCs w:val="20"/>
        </w:rPr>
        <w:br/>
      </w:r>
      <w:r w:rsidRPr="00756BA3">
        <w:rPr>
          <w:rFonts w:ascii="Courier New" w:hAnsi="Courier New" w:cs="Courier New"/>
          <w:sz w:val="20"/>
          <w:szCs w:val="20"/>
        </w:rPr>
        <w:tab/>
      </w:r>
      <w:r w:rsidRPr="00756BA3">
        <w:rPr>
          <w:rFonts w:ascii="Courier New" w:hAnsi="Courier New" w:cs="Courier New"/>
          <w:sz w:val="20"/>
          <w:szCs w:val="20"/>
        </w:rPr>
        <w:tab/>
      </w:r>
      <w:r w:rsidR="008D6304">
        <w:rPr>
          <w:rFonts w:ascii="Courier New" w:hAnsi="Courier New" w:cs="Courier New"/>
          <w:sz w:val="20"/>
          <w:szCs w:val="20"/>
          <w:lang w:val="en-GB"/>
        </w:rPr>
        <w:tab/>
      </w:r>
      <w:r w:rsidRPr="009333B1">
        <w:rPr>
          <w:rFonts w:ascii="Courier New" w:hAnsi="Courier New" w:cs="Courier New"/>
          <w:sz w:val="20"/>
          <w:szCs w:val="20"/>
          <w:lang w:val="en-GB"/>
        </w:rPr>
        <w:t xml:space="preserve">unsigned int(32) </w:t>
      </w:r>
      <w:r w:rsidRPr="00756BA3">
        <w:rPr>
          <w:rFonts w:ascii="Courier New" w:hAnsi="Courier New" w:cs="Courier New"/>
          <w:sz w:val="20"/>
          <w:szCs w:val="20"/>
        </w:rPr>
        <w:tab/>
      </w:r>
      <w:r w:rsidRPr="009333B1">
        <w:rPr>
          <w:rFonts w:ascii="Courier New" w:hAnsi="Courier New" w:cs="Courier New"/>
          <w:sz w:val="20"/>
          <w:szCs w:val="20"/>
          <w:lang w:val="en-GB"/>
        </w:rPr>
        <w:t>prediction_min_window;</w:t>
      </w:r>
      <w:r w:rsidRPr="00756BA3">
        <w:rPr>
          <w:rFonts w:ascii="Courier New" w:hAnsi="Courier New" w:cs="Courier New"/>
          <w:sz w:val="20"/>
          <w:szCs w:val="20"/>
        </w:rPr>
        <w:br/>
      </w:r>
      <w:r w:rsidRPr="00756BA3">
        <w:rPr>
          <w:rFonts w:ascii="Courier New" w:hAnsi="Courier New" w:cs="Courier New"/>
          <w:sz w:val="20"/>
          <w:szCs w:val="20"/>
        </w:rPr>
        <w:tab/>
      </w:r>
      <w:r w:rsidRPr="00756BA3">
        <w:rPr>
          <w:rFonts w:ascii="Courier New" w:hAnsi="Courier New" w:cs="Courier New"/>
          <w:sz w:val="20"/>
          <w:szCs w:val="20"/>
        </w:rPr>
        <w:tab/>
      </w:r>
      <w:r w:rsidRPr="00756BA3">
        <w:rPr>
          <w:rFonts w:ascii="Courier New" w:hAnsi="Courier New" w:cs="Courier New"/>
          <w:sz w:val="20"/>
          <w:szCs w:val="20"/>
        </w:rPr>
        <w:tab/>
      </w:r>
      <w:r w:rsidRPr="009333B1">
        <w:rPr>
          <w:rFonts w:ascii="Courier New" w:hAnsi="Courier New" w:cs="Courier New"/>
          <w:sz w:val="20"/>
          <w:szCs w:val="20"/>
          <w:lang w:val="en-GB"/>
        </w:rPr>
        <w:t xml:space="preserve">unsigned int(32) </w:t>
      </w:r>
      <w:r w:rsidRPr="00756BA3">
        <w:rPr>
          <w:rFonts w:ascii="Courier New" w:hAnsi="Courier New" w:cs="Courier New"/>
          <w:sz w:val="20"/>
          <w:szCs w:val="20"/>
        </w:rPr>
        <w:tab/>
      </w:r>
      <w:r w:rsidRPr="009333B1">
        <w:rPr>
          <w:rFonts w:ascii="Courier New" w:hAnsi="Courier New" w:cs="Courier New"/>
          <w:sz w:val="20"/>
          <w:szCs w:val="20"/>
          <w:lang w:val="en-GB"/>
        </w:rPr>
        <w:t>predicted_max_bitrate;</w:t>
      </w:r>
      <w:r w:rsidRPr="004A471E">
        <w:rPr>
          <w:rFonts w:ascii="Courier New" w:hAnsi="Courier New"/>
          <w:sz w:val="20"/>
        </w:rPr>
        <w:br/>
      </w:r>
      <w:r w:rsidR="00370795">
        <w:rPr>
          <w:rFonts w:ascii="Courier New" w:hAnsi="Courier New" w:cs="Courier New"/>
          <w:sz w:val="20"/>
          <w:szCs w:val="20"/>
          <w:lang w:val="en-GB"/>
        </w:rPr>
        <w:tab/>
      </w:r>
      <w:r w:rsidR="008D6304">
        <w:rPr>
          <w:rFonts w:ascii="Courier New" w:hAnsi="Courier New" w:cs="Courier New"/>
          <w:sz w:val="20"/>
          <w:szCs w:val="20"/>
          <w:lang w:val="en-GB"/>
        </w:rPr>
        <w:tab/>
      </w:r>
      <w:r w:rsidR="00370795">
        <w:rPr>
          <w:rFonts w:ascii="Courier New" w:hAnsi="Courier New" w:cs="Courier New"/>
          <w:sz w:val="20"/>
          <w:szCs w:val="20"/>
          <w:lang w:val="en-GB"/>
        </w:rPr>
        <w:t>}</w:t>
      </w:r>
    </w:p>
    <w:p w14:paraId="55CB474A" w14:textId="6A9C3E46" w:rsidR="00367DE1" w:rsidRPr="009333B1" w:rsidRDefault="00370795" w:rsidP="00367DE1">
      <w:pPr>
        <w:spacing w:after="0"/>
        <w:ind w:left="360"/>
        <w:jc w:val="left"/>
        <w:rPr>
          <w:rFonts w:ascii="Courier New" w:hAnsi="Courier New" w:cs="Courier New"/>
          <w:sz w:val="20"/>
          <w:szCs w:val="20"/>
          <w:lang w:val="en-GB"/>
        </w:rPr>
      </w:pPr>
      <w:r>
        <w:rPr>
          <w:rFonts w:ascii="Courier New" w:hAnsi="Courier New" w:cs="Courier New"/>
          <w:sz w:val="20"/>
          <w:szCs w:val="20"/>
          <w:lang w:val="en-GB"/>
        </w:rPr>
        <w:tab/>
      </w:r>
      <w:r w:rsidR="008D6304">
        <w:rPr>
          <w:rFonts w:ascii="Courier New" w:hAnsi="Courier New" w:cs="Courier New"/>
          <w:sz w:val="20"/>
          <w:szCs w:val="20"/>
          <w:lang w:val="en-GB"/>
        </w:rPr>
        <w:t>}</w:t>
      </w:r>
      <w:r w:rsidR="00367DE1" w:rsidRPr="00756BA3">
        <w:rPr>
          <w:rFonts w:ascii="Courier New" w:hAnsi="Courier New" w:cs="Courier New"/>
          <w:sz w:val="20"/>
          <w:szCs w:val="20"/>
        </w:rPr>
        <w:br/>
      </w:r>
      <w:r w:rsidR="00367DE1" w:rsidRPr="009333B1">
        <w:rPr>
          <w:rFonts w:ascii="Courier New" w:hAnsi="Courier New" w:cs="Courier New"/>
          <w:sz w:val="20"/>
          <w:szCs w:val="20"/>
          <w:lang w:val="en-GB"/>
        </w:rPr>
        <w:t>}</w:t>
      </w:r>
    </w:p>
    <w:p w14:paraId="727ABC05" w14:textId="77777777" w:rsidR="00367DE1" w:rsidRPr="00756BA3" w:rsidRDefault="00367DE1" w:rsidP="00367DE1">
      <w:pPr>
        <w:pStyle w:val="a3"/>
        <w:keepNext w:val="0"/>
        <w:widowControl/>
        <w:numPr>
          <w:ilvl w:val="2"/>
          <w:numId w:val="2"/>
        </w:numPr>
        <w:tabs>
          <w:tab w:val="clear" w:pos="880"/>
        </w:tabs>
        <w:suppressAutoHyphens w:val="0"/>
        <w:spacing w:before="0"/>
        <w:jc w:val="left"/>
        <w:outlineLvl w:val="0"/>
        <w:rPr>
          <w:lang w:val="de-DE"/>
        </w:rPr>
      </w:pPr>
      <w:r w:rsidRPr="009333B1">
        <w:rPr>
          <w:lang w:val="en-GB"/>
        </w:rPr>
        <w:t>Semantics</w:t>
      </w:r>
    </w:p>
    <w:p w14:paraId="698BF95C" w14:textId="77777777" w:rsidR="00367DE1" w:rsidRDefault="00367DE1" w:rsidP="00367DE1">
      <w:pPr>
        <w:pStyle w:val="fields"/>
        <w:ind w:left="810" w:hanging="720"/>
      </w:pPr>
      <w:r w:rsidRPr="38D6C0B7">
        <w:rPr>
          <w:rFonts w:ascii="Courier New" w:hAnsi="Courier New" w:cs="Courier New"/>
        </w:rPr>
        <w:t>switching_set_identifier</w:t>
      </w:r>
      <w:r>
        <w:t xml:space="preserve"> specifies a unique identifier for the switching set in the context of the application.</w:t>
      </w:r>
    </w:p>
    <w:p w14:paraId="39EA2DD7" w14:textId="77777777" w:rsidR="00367DE1" w:rsidRDefault="00367DE1" w:rsidP="00367DE1">
      <w:pPr>
        <w:pStyle w:val="fields"/>
        <w:ind w:left="810" w:hanging="720"/>
      </w:pPr>
      <w:r w:rsidRPr="38D6C0B7">
        <w:rPr>
          <w:rFonts w:ascii="Courier New" w:hAnsi="Courier New" w:cs="Courier New"/>
        </w:rPr>
        <w:t>num_tracks</w:t>
      </w:r>
      <w:r>
        <w:t xml:space="preserve"> indicates the number of tracks indexed in the ARI track.</w:t>
      </w:r>
    </w:p>
    <w:p w14:paraId="1ABF30FE" w14:textId="070DF16E" w:rsidR="00367DE1" w:rsidRDefault="00367DE1" w:rsidP="00367DE1">
      <w:pPr>
        <w:pStyle w:val="fields"/>
        <w:ind w:left="810" w:hanging="720"/>
      </w:pPr>
      <w:r>
        <w:rPr>
          <w:rFonts w:ascii="Courier New" w:hAnsi="Courier New" w:cs="Courier New"/>
        </w:rPr>
        <w:t>num_</w:t>
      </w:r>
      <w:r w:rsidRPr="009333B1">
        <w:rPr>
          <w:rFonts w:ascii="Courier New" w:hAnsi="Courier New" w:cs="Courier New"/>
        </w:rPr>
        <w:t>quality_indicator</w:t>
      </w:r>
      <w:r>
        <w:rPr>
          <w:rFonts w:ascii="Courier New" w:hAnsi="Courier New" w:cs="Courier New"/>
        </w:rPr>
        <w:t>s</w:t>
      </w:r>
      <w:r w:rsidRPr="38D6C0B7">
        <w:rPr>
          <w:rFonts w:ascii="Courier New" w:hAnsi="Courier New" w:cs="Courier New"/>
        </w:rPr>
        <w:t xml:space="preserve"> </w:t>
      </w:r>
      <w:r>
        <w:t xml:space="preserve">specifies the number of quality indicators used for identifying the quality of the </w:t>
      </w:r>
      <w:r w:rsidR="00663471">
        <w:t>CMAF chunk</w:t>
      </w:r>
      <w:r>
        <w:t>.</w:t>
      </w:r>
    </w:p>
    <w:p w14:paraId="313C9F8D" w14:textId="7BD34E84" w:rsidR="004A1AF6" w:rsidRDefault="00D36749" w:rsidP="004A1AF6">
      <w:pPr>
        <w:pStyle w:val="fields"/>
        <w:ind w:left="810" w:hanging="720"/>
      </w:pPr>
      <w:r>
        <w:rPr>
          <w:rFonts w:ascii="Courier New" w:hAnsi="Courier New" w:cs="Courier New"/>
        </w:rPr>
        <w:t>e</w:t>
      </w:r>
      <w:r w:rsidR="004A1AF6">
        <w:rPr>
          <w:rFonts w:ascii="Courier New" w:hAnsi="Courier New" w:cs="Courier New"/>
        </w:rPr>
        <w:t>drap_allowed_flag</w:t>
      </w:r>
      <w:r w:rsidR="004A1AF6">
        <w:t xml:space="preserve"> </w:t>
      </w:r>
      <w:r w:rsidR="009E1845">
        <w:t>specifies wh</w:t>
      </w:r>
      <w:r w:rsidR="00276108">
        <w:t>e</w:t>
      </w:r>
      <w:r w:rsidR="009E1845">
        <w:t>ther</w:t>
      </w:r>
      <w:r w:rsidR="004A1AF6">
        <w:t xml:space="preserve"> </w:t>
      </w:r>
      <w:r w:rsidR="009E1845">
        <w:t>extended dependent random access point (EDRAP)</w:t>
      </w:r>
      <w:r w:rsidR="004A1AF6">
        <w:t xml:space="preserve"> samples may be present in one or more of the </w:t>
      </w:r>
      <w:r w:rsidR="00680F3E">
        <w:t xml:space="preserve">tracks </w:t>
      </w:r>
      <w:r w:rsidR="009E1845">
        <w:t>indexed in the ARI track</w:t>
      </w:r>
      <w:r w:rsidR="004A1AF6">
        <w:t>.</w:t>
      </w:r>
      <w:r w:rsidR="00276108">
        <w:t xml:space="preserve"> An EDRAP sample is a </w:t>
      </w:r>
      <w:r w:rsidR="00276108" w:rsidRPr="00064E9F">
        <w:t xml:space="preserve">sample </w:t>
      </w:r>
      <w:r w:rsidR="00276108">
        <w:t xml:space="preserve">for </w:t>
      </w:r>
      <w:r w:rsidR="00276108" w:rsidRPr="00064E9F">
        <w:t xml:space="preserve">which all </w:t>
      </w:r>
      <w:r w:rsidR="00276108">
        <w:t xml:space="preserve">subsequent </w:t>
      </w:r>
      <w:r w:rsidR="00276108" w:rsidRPr="00064E9F">
        <w:t xml:space="preserve">samples </w:t>
      </w:r>
      <w:r w:rsidR="00276108">
        <w:t xml:space="preserve">in the same track </w:t>
      </w:r>
      <w:r w:rsidR="00276108" w:rsidRPr="00064E9F">
        <w:t xml:space="preserve">in </w:t>
      </w:r>
      <w:r w:rsidR="00276108">
        <w:t xml:space="preserve">both </w:t>
      </w:r>
      <w:r w:rsidR="00276108" w:rsidRPr="00064E9F">
        <w:t>decoding</w:t>
      </w:r>
      <w:r w:rsidR="00276108">
        <w:t xml:space="preserve"> and output </w:t>
      </w:r>
      <w:r w:rsidR="00276108" w:rsidRPr="00064E9F">
        <w:t xml:space="preserve">order can be correctly decoded </w:t>
      </w:r>
      <w:r w:rsidR="00276108">
        <w:t xml:space="preserve">provided that </w:t>
      </w:r>
      <w:r w:rsidR="00276108" w:rsidRPr="00064E9F">
        <w:t xml:space="preserve">the closest </w:t>
      </w:r>
      <w:r w:rsidR="00276108">
        <w:t xml:space="preserve">preceding SAP sample of type 1, 2, or 3 </w:t>
      </w:r>
      <w:r w:rsidR="00276108" w:rsidRPr="00064E9F">
        <w:t xml:space="preserve">and </w:t>
      </w:r>
      <w:r w:rsidR="00276108">
        <w:t>zero</w:t>
      </w:r>
      <w:r w:rsidR="00276108" w:rsidRPr="00064E9F">
        <w:t xml:space="preserve"> or more </w:t>
      </w:r>
      <w:r w:rsidR="00276108">
        <w:t xml:space="preserve">preceding </w:t>
      </w:r>
      <w:r w:rsidR="00276108" w:rsidRPr="00064E9F">
        <w:t xml:space="preserve">EDRAP samples are available </w:t>
      </w:r>
      <w:r w:rsidR="00276108">
        <w:t>when decoding the sample and the subsequent samples.</w:t>
      </w:r>
    </w:p>
    <w:p w14:paraId="33C7474E" w14:textId="77777777" w:rsidR="00367DE1" w:rsidRDefault="00367DE1" w:rsidP="00367DE1">
      <w:pPr>
        <w:pStyle w:val="fields"/>
        <w:ind w:left="810" w:hanging="720"/>
      </w:pPr>
      <w:r w:rsidRPr="009333B1">
        <w:rPr>
          <w:rFonts w:ascii="Courier New" w:hAnsi="Courier New" w:cs="Courier New"/>
        </w:rPr>
        <w:lastRenderedPageBreak/>
        <w:t>quality_identifier</w:t>
      </w:r>
      <w:r w:rsidRPr="38D6C0B7">
        <w:rPr>
          <w:rFonts w:ascii="Courier New" w:hAnsi="Courier New" w:cs="Courier New"/>
        </w:rPr>
        <w:t xml:space="preserve"> </w:t>
      </w:r>
      <w:r>
        <w:t>specifies an identifier that tells how the quality values in the sample are expected to be interpreted. This is a 4CC code that can be registered.</w:t>
      </w:r>
    </w:p>
    <w:p w14:paraId="3C4D46C7" w14:textId="3CF3AEF3" w:rsidR="00C02999" w:rsidRDefault="00C02999" w:rsidP="00CE6281">
      <w:pPr>
        <w:pStyle w:val="fields"/>
        <w:ind w:left="810" w:hanging="720"/>
      </w:pPr>
      <w:r w:rsidRPr="38D6C0B7">
        <w:rPr>
          <w:rFonts w:ascii="Courier New" w:hAnsi="Courier New" w:cs="Courier New"/>
        </w:rPr>
        <w:t>track_ID</w:t>
      </w:r>
      <w:r>
        <w:t xml:space="preserve"> provides the selection and ordering in the samples of the tracks using the track_IDs.</w:t>
      </w:r>
    </w:p>
    <w:p w14:paraId="7F075CAA" w14:textId="6B8B7DA3" w:rsidR="00367DE1" w:rsidRDefault="00367DE1" w:rsidP="00367DE1">
      <w:pPr>
        <w:pStyle w:val="fields"/>
        <w:ind w:left="810" w:hanging="720"/>
      </w:pPr>
      <w:r w:rsidRPr="38D6C0B7">
        <w:rPr>
          <w:rFonts w:ascii="Courier New" w:hAnsi="Courier New" w:cs="Courier New"/>
        </w:rPr>
        <w:t xml:space="preserve">segment_start_flag </w:t>
      </w:r>
      <w:bookmarkStart w:id="24" w:name="_Hlk44510144"/>
      <w:r>
        <w:t xml:space="preserve">indicates whether the </w:t>
      </w:r>
      <w:r w:rsidR="00663471">
        <w:t>CMAF chunk</w:t>
      </w:r>
      <w:r>
        <w:t xml:space="preserve"> is the start of a segment</w:t>
      </w:r>
      <w:bookmarkEnd w:id="24"/>
      <w:r>
        <w:t>.</w:t>
      </w:r>
    </w:p>
    <w:p w14:paraId="587AE416" w14:textId="615FBC7E" w:rsidR="00367DE1" w:rsidRDefault="00367DE1" w:rsidP="00367DE1">
      <w:pPr>
        <w:pStyle w:val="fields"/>
        <w:ind w:left="810" w:hanging="720"/>
      </w:pPr>
      <w:r w:rsidRPr="38D6C0B7">
        <w:rPr>
          <w:rFonts w:ascii="Courier New" w:hAnsi="Courier New" w:cs="Courier New"/>
        </w:rPr>
        <w:t xml:space="preserve">marker </w:t>
      </w:r>
      <w:r>
        <w:t xml:space="preserve">identifies if this </w:t>
      </w:r>
      <w:r w:rsidR="00663471">
        <w:t>CMAF chunk</w:t>
      </w:r>
      <w:r>
        <w:t xml:space="preserve"> includes at least one styp box.</w:t>
      </w:r>
    </w:p>
    <w:p w14:paraId="7D8D036B" w14:textId="0DFB030D" w:rsidR="00367DE1" w:rsidRDefault="00367DE1" w:rsidP="00367DE1">
      <w:pPr>
        <w:spacing w:after="0"/>
        <w:ind w:left="810" w:hanging="720"/>
        <w:rPr>
          <w:rFonts w:ascii="Cambria" w:hAnsi="Cambria"/>
          <w:lang w:val="en-GB"/>
        </w:rPr>
      </w:pPr>
      <w:r w:rsidRPr="38D6C0B7">
        <w:rPr>
          <w:rFonts w:ascii="Courier New" w:eastAsia="Times New Roman" w:hAnsi="Courier New" w:cs="Courier New"/>
          <w:sz w:val="22"/>
          <w:lang w:val="en-GB" w:eastAsia="en-GB"/>
        </w:rPr>
        <w:t>SAP_type</w:t>
      </w:r>
      <w:r w:rsidR="00106316">
        <w:rPr>
          <w:lang w:val="en-GB"/>
        </w:rPr>
        <w:t>,</w:t>
      </w:r>
      <w:r w:rsidRPr="009333B1">
        <w:rPr>
          <w:lang w:val="en-GB"/>
        </w:rPr>
        <w:t xml:space="preserve"> </w:t>
      </w:r>
      <w:r w:rsidR="00CE6281" w:rsidRPr="00CE6281">
        <w:rPr>
          <w:lang w:val="en-GB"/>
        </w:rPr>
        <w:t>when greater than 0,</w:t>
      </w:r>
      <w:r w:rsidRPr="009333B1">
        <w:rPr>
          <w:lang w:val="en-GB"/>
        </w:rPr>
        <w:t xml:space="preserve"> </w:t>
      </w:r>
      <w:r w:rsidRPr="004A471E">
        <w:rPr>
          <w:lang w:val="en-GB"/>
        </w:rPr>
        <w:t xml:space="preserve">identifies the SAP type of the </w:t>
      </w:r>
      <w:r w:rsidR="00CE6281" w:rsidRPr="00CE6281">
        <w:rPr>
          <w:lang w:val="en-GB"/>
        </w:rPr>
        <w:t xml:space="preserve">sample this CMAF </w:t>
      </w:r>
      <w:r w:rsidRPr="004A471E">
        <w:rPr>
          <w:lang w:val="en-GB"/>
        </w:rPr>
        <w:t>chunk</w:t>
      </w:r>
      <w:r w:rsidR="00CE6281" w:rsidRPr="00CE6281">
        <w:rPr>
          <w:lang w:val="en-GB"/>
        </w:rPr>
        <w:t xml:space="preserve"> starts with. The semantics of </w:t>
      </w:r>
      <w:r w:rsidR="00CE6281" w:rsidRPr="004A471E">
        <w:rPr>
          <w:rFonts w:ascii="Courier New" w:hAnsi="Courier New" w:cs="Courier New"/>
          <w:sz w:val="22"/>
          <w:lang w:val="en-GB"/>
        </w:rPr>
        <w:t>SAP_type</w:t>
      </w:r>
      <w:r w:rsidR="00CE6281" w:rsidRPr="00CE6281">
        <w:rPr>
          <w:lang w:val="en-GB"/>
        </w:rPr>
        <w:t xml:space="preserve"> equal to 0 is unspecified.</w:t>
      </w:r>
      <w:r>
        <w:rPr>
          <w:rFonts w:ascii="Cambria" w:hAnsi="Cambria"/>
          <w:lang w:val="en-GB"/>
        </w:rPr>
        <w:t>.</w:t>
      </w:r>
    </w:p>
    <w:p w14:paraId="25C92180" w14:textId="71B0BC85" w:rsidR="00367DE1" w:rsidRDefault="00367DE1" w:rsidP="00367DE1">
      <w:pPr>
        <w:pStyle w:val="fields"/>
        <w:ind w:left="810" w:hanging="720"/>
      </w:pPr>
      <w:r w:rsidRPr="38D6C0B7">
        <w:rPr>
          <w:rFonts w:ascii="Courier New" w:hAnsi="Courier New" w:cs="Courier New"/>
        </w:rPr>
        <w:t xml:space="preserve">emsg_flag </w:t>
      </w:r>
      <w:r>
        <w:t xml:space="preserve">indicates whether this </w:t>
      </w:r>
      <w:r w:rsidR="00663471">
        <w:t>CMAF chunk</w:t>
      </w:r>
      <w:r>
        <w:t xml:space="preserve"> provides at least one emsg box.</w:t>
      </w:r>
    </w:p>
    <w:p w14:paraId="3016E845" w14:textId="243D405D" w:rsidR="00367DE1" w:rsidRDefault="00367DE1" w:rsidP="00367DE1">
      <w:pPr>
        <w:pStyle w:val="fields"/>
        <w:ind w:left="810" w:hanging="720"/>
      </w:pPr>
      <w:r w:rsidRPr="38D6C0B7">
        <w:rPr>
          <w:rFonts w:ascii="Courier New" w:hAnsi="Courier New" w:cs="Courier New"/>
        </w:rPr>
        <w:t xml:space="preserve">prft_flag </w:t>
      </w:r>
      <w:r>
        <w:t xml:space="preserve">indicates whether this </w:t>
      </w:r>
      <w:r w:rsidR="00663471">
        <w:t>CMAF chunk</w:t>
      </w:r>
      <w:r>
        <w:t xml:space="preserve"> includes at least one prft box.</w:t>
      </w:r>
    </w:p>
    <w:p w14:paraId="2163A67D" w14:textId="5CDB07F9" w:rsidR="009F2404" w:rsidRDefault="009E1845" w:rsidP="009F2404">
      <w:pPr>
        <w:pStyle w:val="fields"/>
        <w:ind w:left="810" w:hanging="720"/>
      </w:pPr>
      <w:r w:rsidRPr="004A471E">
        <w:rPr>
          <w:rFonts w:ascii="Courier New" w:hAnsi="Courier New" w:cs="Courier New"/>
        </w:rPr>
        <w:t>sap_is_edrap_flag</w:t>
      </w:r>
      <w:r w:rsidR="009F2404" w:rsidRPr="38D6C0B7">
        <w:rPr>
          <w:rFonts w:ascii="Courier New" w:hAnsi="Courier New" w:cs="Courier New"/>
        </w:rPr>
        <w:t xml:space="preserve"> </w:t>
      </w:r>
      <w:r w:rsidR="009F2404">
        <w:t xml:space="preserve">indicates whether </w:t>
      </w:r>
      <w:r w:rsidR="00D36749">
        <w:t xml:space="preserve">the SAP this </w:t>
      </w:r>
      <w:r w:rsidR="00663471">
        <w:t>CMAF chunk</w:t>
      </w:r>
      <w:r w:rsidR="009F2404">
        <w:t xml:space="preserve"> starts with </w:t>
      </w:r>
      <w:r w:rsidR="00D36749">
        <w:t xml:space="preserve">is an </w:t>
      </w:r>
      <w:r>
        <w:t>EDRAP</w:t>
      </w:r>
      <w:r w:rsidR="009F2404">
        <w:t>.</w:t>
      </w:r>
      <w:r>
        <w:t xml:space="preserve"> When </w:t>
      </w:r>
      <w:r>
        <w:rPr>
          <w:rFonts w:ascii="Courier New" w:hAnsi="Courier New" w:cs="Courier New"/>
        </w:rPr>
        <w:t>edrap_allowed_flag</w:t>
      </w:r>
      <w:r>
        <w:t xml:space="preserve"> equal to 0, the value of </w:t>
      </w:r>
      <w:r w:rsidRPr="00420832">
        <w:rPr>
          <w:rFonts w:ascii="Courier New" w:hAnsi="Courier New" w:cs="Courier New"/>
        </w:rPr>
        <w:t>sap_is_edrap_flag</w:t>
      </w:r>
      <w:r w:rsidRPr="009E1845">
        <w:t xml:space="preserve"> </w:t>
      </w:r>
      <w:r>
        <w:t>shall be equal to 0.</w:t>
      </w:r>
    </w:p>
    <w:p w14:paraId="79D95E74" w14:textId="59CDD3A4" w:rsidR="00367DE1" w:rsidRDefault="00367DE1" w:rsidP="00367DE1">
      <w:pPr>
        <w:spacing w:after="0"/>
        <w:ind w:left="810" w:hanging="720"/>
        <w:rPr>
          <w:rFonts w:ascii="Cambria" w:hAnsi="Cambria"/>
          <w:lang w:val="en-GB"/>
        </w:rPr>
      </w:pPr>
      <w:r w:rsidRPr="38D6C0B7">
        <w:rPr>
          <w:rFonts w:ascii="Courier New" w:eastAsia="Times New Roman" w:hAnsi="Courier New" w:cs="Courier New"/>
          <w:sz w:val="22"/>
          <w:lang w:val="en-GB" w:eastAsia="en-GB"/>
        </w:rPr>
        <w:t>offset</w:t>
      </w:r>
      <w:r w:rsidRPr="009333B1">
        <w:rPr>
          <w:lang w:val="en-GB"/>
        </w:rPr>
        <w:t xml:space="preserve"> </w:t>
      </w:r>
      <w:r w:rsidRPr="009333B1">
        <w:rPr>
          <w:rFonts w:ascii="Cambria" w:hAnsi="Cambria"/>
          <w:lang w:val="en-GB"/>
        </w:rPr>
        <w:t xml:space="preserve">identifies the offset of the </w:t>
      </w:r>
      <w:r w:rsidR="00663471">
        <w:rPr>
          <w:rFonts w:ascii="Cambria" w:hAnsi="Cambria"/>
          <w:lang w:val="en-GB"/>
        </w:rPr>
        <w:t>CMAF chunk</w:t>
      </w:r>
      <w:r w:rsidRPr="009333B1">
        <w:rPr>
          <w:rFonts w:ascii="Cambria" w:hAnsi="Cambria"/>
          <w:lang w:val="en-GB"/>
        </w:rPr>
        <w:t xml:space="preserve"> from the start of the </w:t>
      </w:r>
      <w:r>
        <w:rPr>
          <w:rFonts w:ascii="Cambria" w:hAnsi="Cambria"/>
          <w:lang w:val="en-GB"/>
        </w:rPr>
        <w:t>segment.</w:t>
      </w:r>
    </w:p>
    <w:p w14:paraId="23097B9B" w14:textId="483D21E7" w:rsidR="00367DE1" w:rsidRDefault="00367DE1" w:rsidP="00367DE1">
      <w:pPr>
        <w:spacing w:after="0"/>
        <w:ind w:left="810" w:hanging="720"/>
        <w:rPr>
          <w:lang w:val="en-GB"/>
        </w:rPr>
      </w:pPr>
      <w:r w:rsidRPr="38D6C0B7">
        <w:rPr>
          <w:rFonts w:ascii="Courier New" w:eastAsia="Times New Roman" w:hAnsi="Courier New" w:cs="Courier New"/>
          <w:sz w:val="22"/>
          <w:lang w:val="en-GB" w:eastAsia="en-GB"/>
        </w:rPr>
        <w:t xml:space="preserve">size </w:t>
      </w:r>
      <w:r w:rsidRPr="009333B1">
        <w:rPr>
          <w:rFonts w:ascii="Cambria" w:hAnsi="Cambria"/>
          <w:lang w:val="en-GB"/>
        </w:rPr>
        <w:t xml:space="preserve">provides the size in octets of the </w:t>
      </w:r>
      <w:r w:rsidR="00663471">
        <w:rPr>
          <w:rFonts w:ascii="Cambria" w:hAnsi="Cambria"/>
          <w:lang w:val="en-GB"/>
        </w:rPr>
        <w:t>CMAF chunk</w:t>
      </w:r>
      <w:r>
        <w:rPr>
          <w:rFonts w:ascii="Cambria" w:hAnsi="Cambria"/>
          <w:lang w:val="en-GB"/>
        </w:rPr>
        <w:t>.</w:t>
      </w:r>
    </w:p>
    <w:p w14:paraId="3DD7BFB4" w14:textId="6C4A8743" w:rsidR="00367DE1" w:rsidRDefault="00367DE1" w:rsidP="00367DE1">
      <w:pPr>
        <w:spacing w:after="0"/>
        <w:ind w:left="810" w:hanging="720"/>
        <w:rPr>
          <w:rFonts w:ascii="Cambria" w:hAnsi="Cambria"/>
          <w:lang w:val="en-GB"/>
        </w:rPr>
      </w:pPr>
      <w:r w:rsidRPr="38D6C0B7">
        <w:rPr>
          <w:rFonts w:ascii="Courier New" w:eastAsia="Times New Roman" w:hAnsi="Courier New" w:cs="Courier New"/>
          <w:sz w:val="22"/>
          <w:lang w:val="en-GB" w:eastAsia="en-GB"/>
        </w:rPr>
        <w:t xml:space="preserve">quality </w:t>
      </w:r>
      <w:r w:rsidRPr="009333B1">
        <w:rPr>
          <w:rFonts w:ascii="Cambria" w:hAnsi="Cambria"/>
          <w:lang w:val="en-GB"/>
        </w:rPr>
        <w:t xml:space="preserve">provides the quality of the </w:t>
      </w:r>
      <w:r w:rsidR="00663471">
        <w:rPr>
          <w:rFonts w:ascii="Cambria" w:hAnsi="Cambria"/>
          <w:lang w:val="en-GB"/>
        </w:rPr>
        <w:t>CMAF chunk</w:t>
      </w:r>
      <w:r w:rsidRPr="009333B1">
        <w:rPr>
          <w:rFonts w:ascii="Cambria" w:hAnsi="Cambria"/>
          <w:lang w:val="en-GB"/>
        </w:rPr>
        <w:t xml:space="preserve"> according to </w:t>
      </w:r>
      <w:r>
        <w:rPr>
          <w:rFonts w:ascii="Cambria" w:hAnsi="Cambria"/>
          <w:lang w:val="en-GB"/>
        </w:rPr>
        <w:t xml:space="preserve">a given </w:t>
      </w:r>
      <w:r w:rsidRPr="009333B1">
        <w:rPr>
          <w:rFonts w:ascii="Cambria" w:hAnsi="Cambria"/>
          <w:lang w:val="en-GB"/>
        </w:rPr>
        <w:t>quality scheme</w:t>
      </w:r>
      <w:r>
        <w:rPr>
          <w:rFonts w:ascii="Cambria" w:hAnsi="Cambria"/>
          <w:lang w:val="en-GB"/>
        </w:rPr>
        <w:t xml:space="preserve"> identifier</w:t>
      </w:r>
      <w:r w:rsidRPr="009333B1">
        <w:rPr>
          <w:rFonts w:ascii="Cambria" w:hAnsi="Cambria"/>
          <w:lang w:val="en-GB"/>
        </w:rPr>
        <w:t>.</w:t>
      </w:r>
      <w:r>
        <w:rPr>
          <w:rFonts w:ascii="Cambria" w:hAnsi="Cambria"/>
          <w:lang w:val="en-GB"/>
        </w:rPr>
        <w:t xml:space="preserve"> The data type of the quality value (integer or float) is defined by the quality scheme.</w:t>
      </w:r>
      <w:r w:rsidRPr="009333B1">
        <w:rPr>
          <w:rFonts w:ascii="Cambria" w:hAnsi="Cambria"/>
          <w:lang w:val="en-GB"/>
        </w:rPr>
        <w:t xml:space="preserve"> If </w:t>
      </w:r>
      <w:r>
        <w:rPr>
          <w:rFonts w:ascii="Cambria" w:hAnsi="Cambria"/>
          <w:lang w:val="en-GB"/>
        </w:rPr>
        <w:t xml:space="preserve">the </w:t>
      </w:r>
      <w:r w:rsidRPr="009333B1">
        <w:rPr>
          <w:rFonts w:ascii="Cambria" w:hAnsi="Cambria"/>
          <w:lang w:val="en-GB"/>
        </w:rPr>
        <w:t>quality scheme</w:t>
      </w:r>
      <w:r>
        <w:rPr>
          <w:rFonts w:ascii="Cambria" w:hAnsi="Cambria"/>
          <w:lang w:val="en-GB"/>
        </w:rPr>
        <w:t xml:space="preserve"> identifier</w:t>
      </w:r>
      <w:r w:rsidRPr="009333B1">
        <w:rPr>
          <w:rFonts w:ascii="Cambria" w:hAnsi="Cambria"/>
          <w:lang w:val="en-GB"/>
        </w:rPr>
        <w:t xml:space="preserve"> is </w:t>
      </w:r>
      <w:r>
        <w:rPr>
          <w:rFonts w:ascii="Cambria" w:hAnsi="Cambria"/>
          <w:lang w:val="en-GB"/>
        </w:rPr>
        <w:t>a null string</w:t>
      </w:r>
      <w:r w:rsidRPr="009333B1">
        <w:rPr>
          <w:rFonts w:ascii="Cambria" w:hAnsi="Cambria"/>
          <w:lang w:val="en-GB"/>
        </w:rPr>
        <w:t xml:space="preserve">, then quality is </w:t>
      </w:r>
      <w:r>
        <w:rPr>
          <w:rFonts w:ascii="Cambria" w:hAnsi="Cambria"/>
          <w:lang w:val="en-GB"/>
        </w:rPr>
        <w:t xml:space="preserve">an unsigned integer, </w:t>
      </w:r>
      <w:r w:rsidRPr="009333B1">
        <w:rPr>
          <w:rFonts w:ascii="Cambria" w:hAnsi="Cambria"/>
          <w:lang w:val="en-GB"/>
        </w:rPr>
        <w:t>interpreted linearly with quality increase with increasing value.</w:t>
      </w:r>
    </w:p>
    <w:p w14:paraId="18E2206E" w14:textId="02340836" w:rsidR="00367DE1" w:rsidRDefault="00367DE1" w:rsidP="00367DE1">
      <w:pPr>
        <w:spacing w:after="0"/>
        <w:ind w:left="360" w:hanging="371"/>
        <w:rPr>
          <w:rFonts w:ascii="Cambria" w:hAnsi="Cambria"/>
          <w:lang w:val="en-GB"/>
        </w:rPr>
      </w:pPr>
      <w:r w:rsidRPr="38D6C0B7">
        <w:rPr>
          <w:rFonts w:ascii="Courier New" w:eastAsia="Times New Roman" w:hAnsi="Courier New" w:cs="Courier New"/>
          <w:sz w:val="22"/>
          <w:lang w:val="en-GB" w:eastAsia="en-GB"/>
        </w:rPr>
        <w:t xml:space="preserve">loss </w:t>
      </w:r>
      <w:r>
        <w:t xml:space="preserve">indicates </w:t>
      </w:r>
      <w:r w:rsidRPr="009333B1">
        <w:rPr>
          <w:rFonts w:ascii="Cambria" w:hAnsi="Cambria"/>
          <w:lang w:val="en-GB"/>
        </w:rPr>
        <w:t xml:space="preserve">that the </w:t>
      </w:r>
      <w:r>
        <w:rPr>
          <w:rFonts w:ascii="Cambria" w:hAnsi="Cambria"/>
          <w:lang w:val="en-GB"/>
        </w:rPr>
        <w:t xml:space="preserve">media </w:t>
      </w:r>
      <w:r w:rsidRPr="009333B1">
        <w:rPr>
          <w:rFonts w:ascii="Cambria" w:hAnsi="Cambria"/>
          <w:lang w:val="en-GB"/>
        </w:rPr>
        <w:t xml:space="preserve">data </w:t>
      </w:r>
      <w:r>
        <w:rPr>
          <w:rFonts w:ascii="Cambria" w:hAnsi="Cambria"/>
          <w:lang w:val="en-GB"/>
        </w:rPr>
        <w:t xml:space="preserve">of the </w:t>
      </w:r>
      <w:r w:rsidR="00663471">
        <w:rPr>
          <w:rFonts w:ascii="Cambria" w:hAnsi="Cambria"/>
          <w:lang w:val="en-GB"/>
        </w:rPr>
        <w:t>CMAF chunk</w:t>
      </w:r>
      <w:r>
        <w:rPr>
          <w:rFonts w:ascii="Cambria" w:hAnsi="Cambria"/>
          <w:lang w:val="en-GB"/>
        </w:rPr>
        <w:t xml:space="preserve"> </w:t>
      </w:r>
      <w:r w:rsidRPr="009333B1">
        <w:rPr>
          <w:rFonts w:ascii="Cambria" w:hAnsi="Cambria"/>
          <w:lang w:val="en-GB"/>
        </w:rPr>
        <w:t>is lost</w:t>
      </w:r>
      <w:r>
        <w:rPr>
          <w:rFonts w:ascii="Cambria" w:hAnsi="Cambria"/>
          <w:lang w:val="en-GB"/>
        </w:rPr>
        <w:t>.</w:t>
      </w:r>
    </w:p>
    <w:p w14:paraId="3602CCBD" w14:textId="77777777" w:rsidR="00367DE1" w:rsidRPr="009333B1" w:rsidRDefault="00367DE1" w:rsidP="00367DE1">
      <w:pPr>
        <w:spacing w:after="0"/>
        <w:ind w:left="709" w:hanging="720"/>
        <w:rPr>
          <w:rFonts w:ascii="Cambria" w:hAnsi="Cambria"/>
          <w:lang w:val="en-GB"/>
        </w:rPr>
      </w:pPr>
      <w:r w:rsidRPr="38D6C0B7">
        <w:rPr>
          <w:rFonts w:ascii="Courier New" w:eastAsia="Times New Roman" w:hAnsi="Courier New" w:cs="Courier New"/>
          <w:sz w:val="22"/>
          <w:lang w:val="en-GB" w:eastAsia="en-GB"/>
        </w:rPr>
        <w:t>num_prediction_pairs</w:t>
      </w:r>
      <w:r w:rsidRPr="009333B1">
        <w:rPr>
          <w:lang w:val="en-GB"/>
        </w:rPr>
        <w:t xml:space="preserve"> </w:t>
      </w:r>
      <w:r w:rsidRPr="009333B1">
        <w:rPr>
          <w:rFonts w:ascii="Cambria" w:hAnsi="Cambria"/>
          <w:lang w:val="en-GB"/>
        </w:rPr>
        <w:t xml:space="preserve">provides how many pairs </w:t>
      </w:r>
      <w:r>
        <w:rPr>
          <w:rFonts w:ascii="Cambria" w:hAnsi="Cambria"/>
          <w:lang w:val="en-GB"/>
        </w:rPr>
        <w:t>of</w:t>
      </w:r>
      <w:r w:rsidRPr="009333B1">
        <w:rPr>
          <w:rFonts w:ascii="Cambria" w:hAnsi="Cambria"/>
          <w:lang w:val="en-GB"/>
        </w:rPr>
        <w:t xml:space="preserve"> the expected </w:t>
      </w:r>
      <w:r>
        <w:rPr>
          <w:rFonts w:ascii="Cambria" w:hAnsi="Cambria"/>
          <w:lang w:val="en-GB"/>
        </w:rPr>
        <w:t xml:space="preserve">prediction values </w:t>
      </w:r>
      <w:r w:rsidRPr="009333B1">
        <w:rPr>
          <w:rFonts w:ascii="Cambria" w:hAnsi="Cambria"/>
          <w:lang w:val="en-GB"/>
        </w:rPr>
        <w:t>are provided</w:t>
      </w:r>
      <w:r>
        <w:rPr>
          <w:rFonts w:ascii="Cambria" w:hAnsi="Cambria"/>
          <w:lang w:val="en-GB"/>
        </w:rPr>
        <w:t>.</w:t>
      </w:r>
    </w:p>
    <w:p w14:paraId="24755204" w14:textId="77777777" w:rsidR="00367DE1" w:rsidRPr="00F72449" w:rsidRDefault="00367DE1" w:rsidP="00367DE1">
      <w:pPr>
        <w:spacing w:after="0"/>
        <w:ind w:left="709" w:hanging="720"/>
        <w:rPr>
          <w:rFonts w:ascii="Cambria" w:hAnsi="Cambria"/>
          <w:lang w:val="en-GB"/>
        </w:rPr>
      </w:pPr>
      <w:r w:rsidRPr="38D6C0B7">
        <w:rPr>
          <w:rFonts w:ascii="Courier New" w:eastAsia="Times New Roman" w:hAnsi="Courier New" w:cs="Courier New"/>
          <w:sz w:val="22"/>
          <w:lang w:val="en-GB" w:eastAsia="en-GB"/>
        </w:rPr>
        <w:t>prediction_min_windows</w:t>
      </w:r>
      <w:r w:rsidRPr="009333B1">
        <w:rPr>
          <w:lang w:val="en-GB"/>
        </w:rPr>
        <w:t xml:space="preserve"> </w:t>
      </w:r>
      <w:r w:rsidRPr="009333B1">
        <w:rPr>
          <w:rFonts w:ascii="Cambria" w:hAnsi="Cambria"/>
          <w:lang w:val="en-GB"/>
        </w:rPr>
        <w:t>provides a value for minbuffer time identical to the MPD value</w:t>
      </w:r>
      <w:r>
        <w:rPr>
          <w:rFonts w:ascii="Cambria" w:hAnsi="Cambria"/>
          <w:lang w:val="en-GB"/>
        </w:rPr>
        <w:t>.</w:t>
      </w:r>
    </w:p>
    <w:p w14:paraId="43D837BF" w14:textId="77777777" w:rsidR="00367DE1" w:rsidRDefault="00367DE1" w:rsidP="00367DE1">
      <w:pPr>
        <w:spacing w:after="0"/>
        <w:ind w:left="709" w:hanging="720"/>
        <w:rPr>
          <w:lang w:val="en-GB"/>
        </w:rPr>
      </w:pPr>
      <w:r w:rsidRPr="38D6C0B7">
        <w:rPr>
          <w:rFonts w:ascii="Courier New" w:eastAsia="Times New Roman" w:hAnsi="Courier New" w:cs="Courier New"/>
          <w:sz w:val="22"/>
          <w:lang w:val="en-GB" w:eastAsia="en-GB"/>
        </w:rPr>
        <w:t>predicted_max_bitrate</w:t>
      </w:r>
      <w:r w:rsidRPr="009333B1">
        <w:rPr>
          <w:lang w:val="en-GB"/>
        </w:rPr>
        <w:t xml:space="preserve"> </w:t>
      </w:r>
      <w:r w:rsidRPr="009333B1">
        <w:rPr>
          <w:rFonts w:ascii="Cambria" w:hAnsi="Cambria"/>
          <w:lang w:val="en-GB"/>
        </w:rPr>
        <w:t xml:space="preserve">provides a value for bandwidth identical to the MPD semantics that holds for the duration of the </w:t>
      </w:r>
      <w:r w:rsidRPr="009333B1">
        <w:rPr>
          <w:lang w:val="en-GB"/>
        </w:rPr>
        <w:t xml:space="preserve">prediction_min_windows </w:t>
      </w:r>
      <w:r w:rsidRPr="009333B1">
        <w:rPr>
          <w:rFonts w:ascii="Cambria" w:hAnsi="Cambria"/>
          <w:lang w:val="en-GB"/>
        </w:rPr>
        <w:t>value</w:t>
      </w:r>
      <w:r w:rsidRPr="009333B1">
        <w:rPr>
          <w:lang w:val="en-GB"/>
        </w:rPr>
        <w:t>.</w:t>
      </w:r>
    </w:p>
    <w:bookmarkEnd w:id="20"/>
    <w:p w14:paraId="58DF817D" w14:textId="77777777" w:rsidR="00367DE1" w:rsidRPr="003D3767" w:rsidRDefault="00367DE1" w:rsidP="00367DE1">
      <w:pPr>
        <w:pStyle w:val="a2"/>
        <w:keepNext w:val="0"/>
        <w:widowControl/>
        <w:numPr>
          <w:ilvl w:val="1"/>
          <w:numId w:val="2"/>
        </w:numPr>
        <w:tabs>
          <w:tab w:val="left" w:pos="360"/>
        </w:tabs>
        <w:suppressAutoHyphens w:val="0"/>
        <w:autoSpaceDE w:val="0"/>
        <w:autoSpaceDN w:val="0"/>
        <w:adjustRightInd w:val="0"/>
        <w:jc w:val="left"/>
        <w:outlineLvl w:val="0"/>
        <w:rPr>
          <w:lang w:val="en-US"/>
        </w:rPr>
      </w:pPr>
      <w:r w:rsidRPr="009333B1">
        <w:rPr>
          <w:lang w:val="en-GB"/>
        </w:rPr>
        <w:t>DASH Media Presentation addition and operation</w:t>
      </w:r>
    </w:p>
    <w:p w14:paraId="11776FDB" w14:textId="77777777" w:rsidR="00367DE1" w:rsidRDefault="00367DE1" w:rsidP="00367DE1">
      <w:pPr>
        <w:rPr>
          <w:lang w:val="en-GB"/>
        </w:rPr>
      </w:pPr>
      <w:r w:rsidRPr="009333B1">
        <w:rPr>
          <w:lang w:val="en-GB"/>
        </w:rPr>
        <w:t>In the MPD, the following signal</w:t>
      </w:r>
      <w:r w:rsidRPr="38D6C0B7">
        <w:rPr>
          <w:lang w:val="en-GB"/>
        </w:rPr>
        <w:t>l</w:t>
      </w:r>
      <w:r w:rsidRPr="009333B1">
        <w:rPr>
          <w:lang w:val="en-GB"/>
        </w:rPr>
        <w:t>ing needs to be done:</w:t>
      </w:r>
    </w:p>
    <w:p w14:paraId="2E0AD710" w14:textId="77777777" w:rsidR="00367DE1" w:rsidRDefault="00367DE1" w:rsidP="00367DE1">
      <w:pPr>
        <w:pStyle w:val="ListParagraph"/>
        <w:widowControl/>
        <w:numPr>
          <w:ilvl w:val="0"/>
          <w:numId w:val="77"/>
        </w:numPr>
        <w:tabs>
          <w:tab w:val="left" w:pos="403"/>
        </w:tabs>
        <w:autoSpaceDN/>
        <w:spacing w:after="240" w:line="240" w:lineRule="atLeast"/>
        <w:textAlignment w:val="auto"/>
      </w:pPr>
      <w:r w:rsidRPr="009333B1">
        <w:rPr>
          <w:lang w:val="en-GB"/>
        </w:rPr>
        <w:t>The metadata track is provided as a regular Adaptation Set with a single track</w:t>
      </w:r>
    </w:p>
    <w:p w14:paraId="70E9449F" w14:textId="77777777" w:rsidR="00367DE1" w:rsidRDefault="00367DE1" w:rsidP="00367DE1">
      <w:pPr>
        <w:pStyle w:val="ListParagraph"/>
        <w:widowControl/>
        <w:numPr>
          <w:ilvl w:val="0"/>
          <w:numId w:val="77"/>
        </w:numPr>
        <w:tabs>
          <w:tab w:val="left" w:pos="403"/>
        </w:tabs>
        <w:autoSpaceDN/>
        <w:spacing w:after="240" w:line="240" w:lineRule="atLeast"/>
        <w:textAlignment w:val="auto"/>
      </w:pPr>
      <w:r w:rsidRPr="009333B1">
        <w:rPr>
          <w:lang w:val="en-GB"/>
        </w:rPr>
        <w:t>A Switching Set is associated with this track</w:t>
      </w:r>
    </w:p>
    <w:p w14:paraId="3FFA705D" w14:textId="77777777" w:rsidR="00367DE1" w:rsidRDefault="00367DE1" w:rsidP="00367DE1">
      <w:pPr>
        <w:pStyle w:val="ListParagraph"/>
        <w:widowControl/>
        <w:numPr>
          <w:ilvl w:val="0"/>
          <w:numId w:val="77"/>
        </w:numPr>
        <w:tabs>
          <w:tab w:val="left" w:pos="403"/>
        </w:tabs>
        <w:autoSpaceDN/>
        <w:spacing w:after="240" w:line="240" w:lineRule="atLeast"/>
        <w:textAlignment w:val="auto"/>
      </w:pPr>
      <w:r w:rsidRPr="009333B1">
        <w:rPr>
          <w:lang w:val="en-GB"/>
        </w:rPr>
        <w:t>The streaming is done as regular, but any optimizations can be done:</w:t>
      </w:r>
    </w:p>
    <w:p w14:paraId="05B56925" w14:textId="77777777" w:rsidR="00367DE1" w:rsidRDefault="00367DE1" w:rsidP="00367DE1">
      <w:pPr>
        <w:pStyle w:val="ListParagraph"/>
        <w:widowControl/>
        <w:numPr>
          <w:ilvl w:val="1"/>
          <w:numId w:val="77"/>
        </w:numPr>
        <w:tabs>
          <w:tab w:val="left" w:pos="403"/>
        </w:tabs>
        <w:autoSpaceDN/>
        <w:spacing w:after="240" w:line="240" w:lineRule="atLeast"/>
        <w:textAlignment w:val="auto"/>
      </w:pPr>
      <w:r w:rsidRPr="009333B1">
        <w:rPr>
          <w:lang w:val="en-GB"/>
        </w:rPr>
        <w:t>Availability time offset</w:t>
      </w:r>
    </w:p>
    <w:p w14:paraId="1B8F5D40" w14:textId="77777777" w:rsidR="00367DE1" w:rsidRDefault="00367DE1" w:rsidP="00367DE1">
      <w:pPr>
        <w:pStyle w:val="ListParagraph"/>
        <w:widowControl/>
        <w:numPr>
          <w:ilvl w:val="1"/>
          <w:numId w:val="77"/>
        </w:numPr>
        <w:tabs>
          <w:tab w:val="left" w:pos="403"/>
        </w:tabs>
        <w:autoSpaceDN/>
        <w:spacing w:after="240" w:line="240" w:lineRule="atLeast"/>
        <w:textAlignment w:val="auto"/>
      </w:pPr>
      <w:r w:rsidRPr="009333B1">
        <w:rPr>
          <w:lang w:val="en-GB"/>
        </w:rPr>
        <w:t>Chunking</w:t>
      </w:r>
    </w:p>
    <w:p w14:paraId="65F92B8D" w14:textId="77777777" w:rsidR="00367DE1" w:rsidRDefault="00367DE1" w:rsidP="00367DE1">
      <w:pPr>
        <w:pStyle w:val="ListParagraph"/>
        <w:widowControl/>
        <w:numPr>
          <w:ilvl w:val="1"/>
          <w:numId w:val="77"/>
        </w:numPr>
        <w:tabs>
          <w:tab w:val="left" w:pos="403"/>
        </w:tabs>
        <w:autoSpaceDN/>
        <w:spacing w:after="240" w:line="240" w:lineRule="atLeast"/>
        <w:textAlignment w:val="auto"/>
      </w:pPr>
      <w:r w:rsidRPr="009333B1">
        <w:rPr>
          <w:lang w:val="en-GB"/>
        </w:rPr>
        <w:t>Segmentation</w:t>
      </w:r>
    </w:p>
    <w:p w14:paraId="2308AF1E" w14:textId="77777777" w:rsidR="00367DE1" w:rsidRDefault="00367DE1" w:rsidP="00367DE1">
      <w:pPr>
        <w:rPr>
          <w:lang w:val="en-GB"/>
        </w:rPr>
      </w:pPr>
      <w:r w:rsidRPr="009333B1">
        <w:rPr>
          <w:lang w:val="en-GB"/>
        </w:rPr>
        <w:t>It is beneficial if the metadata track can be accessed ahead or at least together with the segment availability times.</w:t>
      </w:r>
    </w:p>
    <w:p w14:paraId="1F32E525" w14:textId="77777777" w:rsidR="00367DE1" w:rsidRDefault="00367DE1" w:rsidP="00367DE1">
      <w:pPr>
        <w:rPr>
          <w:lang w:val="en-GB"/>
        </w:rPr>
      </w:pPr>
      <w:r w:rsidRPr="009333B1">
        <w:rPr>
          <w:lang w:val="en-GB"/>
        </w:rPr>
        <w:t xml:space="preserve">The DASH client implements the metadata processor of this track and makes use of the information. </w:t>
      </w:r>
    </w:p>
    <w:p w14:paraId="7E8D8EB6" w14:textId="77777777" w:rsidR="00367DE1" w:rsidRDefault="00367DE1" w:rsidP="00367DE1">
      <w:pPr>
        <w:rPr>
          <w:lang w:val="en-GB"/>
        </w:rPr>
      </w:pPr>
      <w:r w:rsidRPr="009333B1">
        <w:rPr>
          <w:lang w:val="en-GB"/>
        </w:rPr>
        <w:t xml:space="preserve">This really simplifies the overall addition, as all existing streaming technologies can be applied. </w:t>
      </w:r>
    </w:p>
    <w:p w14:paraId="17A8C6E5" w14:textId="77777777" w:rsidR="00367DE1" w:rsidRPr="00F07233" w:rsidRDefault="00367DE1" w:rsidP="00367DE1">
      <w:pPr>
        <w:pStyle w:val="a2"/>
        <w:keepNext w:val="0"/>
        <w:widowControl/>
        <w:numPr>
          <w:ilvl w:val="1"/>
          <w:numId w:val="2"/>
        </w:numPr>
        <w:tabs>
          <w:tab w:val="left" w:pos="360"/>
        </w:tabs>
        <w:suppressAutoHyphens w:val="0"/>
        <w:autoSpaceDE w:val="0"/>
        <w:autoSpaceDN w:val="0"/>
        <w:adjustRightInd w:val="0"/>
        <w:jc w:val="left"/>
        <w:outlineLvl w:val="0"/>
        <w:rPr>
          <w:lang w:val="de-DE"/>
        </w:rPr>
      </w:pPr>
      <w:r w:rsidRPr="009333B1">
        <w:rPr>
          <w:lang w:val="en-GB"/>
        </w:rPr>
        <w:t>Illustration</w:t>
      </w:r>
    </w:p>
    <w:p w14:paraId="40E2EC86" w14:textId="43C998F7" w:rsidR="00367DE1" w:rsidRDefault="00367DE1" w:rsidP="00367DE1">
      <w:pPr>
        <w:rPr>
          <w:lang w:val="en-GB"/>
        </w:rPr>
      </w:pPr>
      <w:r w:rsidRPr="009333B1">
        <w:rPr>
          <w:lang w:val="en-GB"/>
        </w:rPr>
        <w:t xml:space="preserve">Assuming a low-latency streaming as </w:t>
      </w:r>
      <w:r w:rsidR="00B124C3">
        <w:rPr>
          <w:lang w:val="en-GB"/>
        </w:rPr>
        <w:t>shown in Figure M</w:t>
      </w:r>
      <w:r w:rsidR="002F0ADE">
        <w:rPr>
          <w:lang w:val="en-GB"/>
        </w:rPr>
        <w:t>-1.</w:t>
      </w:r>
    </w:p>
    <w:p w14:paraId="5C98A665" w14:textId="77777777" w:rsidR="00367DE1" w:rsidRPr="004A471E" w:rsidRDefault="00367DE1" w:rsidP="00367DE1">
      <w:commentRangeStart w:id="25"/>
      <w:r>
        <w:rPr>
          <w:noProof/>
        </w:rPr>
        <w:lastRenderedPageBreak/>
        <w:drawing>
          <wp:inline distT="0" distB="0" distL="0" distR="0" wp14:anchorId="229B9717" wp14:editId="460003C1">
            <wp:extent cx="5524498" cy="2952750"/>
            <wp:effectExtent l="0" t="0" r="0" b="0"/>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pic:nvPicPr>
                  <pic:blipFill>
                    <a:blip r:embed="rId39" cstate="print">
                      <a:extLst>
                        <a:ext uri="{28A0092B-C50C-407E-A947-70E740481C1C}">
                          <a14:useLocalDpi xmlns:a14="http://schemas.microsoft.com/office/drawing/2010/main" val="0"/>
                        </a:ext>
                      </a:extLst>
                    </a:blip>
                    <a:stretch>
                      <a:fillRect/>
                    </a:stretch>
                  </pic:blipFill>
                  <pic:spPr>
                    <a:xfrm>
                      <a:off x="0" y="0"/>
                      <a:ext cx="5524498" cy="2952750"/>
                    </a:xfrm>
                    <a:prstGeom prst="rect">
                      <a:avLst/>
                    </a:prstGeom>
                  </pic:spPr>
                </pic:pic>
              </a:graphicData>
            </a:graphic>
          </wp:inline>
        </w:drawing>
      </w:r>
      <w:commentRangeEnd w:id="25"/>
      <w:r w:rsidR="008E4102">
        <w:rPr>
          <w:rStyle w:val="CommentReference"/>
        </w:rPr>
        <w:commentReference w:id="25"/>
      </w:r>
    </w:p>
    <w:p w14:paraId="370941F2" w14:textId="6F8FB2A4" w:rsidR="00130393" w:rsidRDefault="00130393" w:rsidP="00130393">
      <w:pPr>
        <w:jc w:val="center"/>
        <w:rPr>
          <w:b/>
          <w:bCs/>
          <w:lang w:val="en-GB"/>
        </w:rPr>
      </w:pPr>
      <w:r>
        <w:rPr>
          <w:b/>
          <w:bCs/>
          <w:lang w:val="en-GB"/>
        </w:rPr>
        <w:t xml:space="preserve">Figure </w:t>
      </w:r>
      <w:r>
        <w:rPr>
          <w:b/>
          <w:bCs/>
          <w:lang w:val="en-GB"/>
        </w:rPr>
        <w:t>M</w:t>
      </w:r>
      <w:r w:rsidR="00B124C3">
        <w:rPr>
          <w:b/>
          <w:bCs/>
          <w:lang w:val="en-GB"/>
        </w:rPr>
        <w:t>-</w:t>
      </w:r>
      <w:r>
        <w:rPr>
          <w:b/>
          <w:bCs/>
          <w:lang w:val="en-GB"/>
        </w:rPr>
        <w:t>1</w:t>
      </w:r>
      <w:r>
        <w:rPr>
          <w:b/>
          <w:bCs/>
          <w:lang w:val="en-GB"/>
        </w:rPr>
        <w:t xml:space="preserve">. </w:t>
      </w:r>
      <w:r w:rsidR="00B124C3">
        <w:rPr>
          <w:b/>
          <w:bCs/>
          <w:lang w:val="en-GB"/>
        </w:rPr>
        <w:t>Low-latency streaming with chunking</w:t>
      </w:r>
    </w:p>
    <w:p w14:paraId="60B0E050" w14:textId="6B2BDF0D" w:rsidR="00367DE1" w:rsidRDefault="00226870" w:rsidP="00367DE1">
      <w:pPr>
        <w:rPr>
          <w:lang w:val="en-GB"/>
        </w:rPr>
      </w:pPr>
      <w:r>
        <w:rPr>
          <w:lang w:val="en-GB"/>
        </w:rPr>
        <w:t>T</w:t>
      </w:r>
      <w:r w:rsidR="00367DE1" w:rsidRPr="009333B1">
        <w:rPr>
          <w:lang w:val="en-GB"/>
        </w:rPr>
        <w:t xml:space="preserve">he DASH packager can create all the metadata and add this to stream an ARI Metadata track as shown below. Every set of </w:t>
      </w:r>
      <w:r w:rsidR="00663471">
        <w:rPr>
          <w:lang w:val="en-GB"/>
        </w:rPr>
        <w:t xml:space="preserve">CMAF </w:t>
      </w:r>
      <w:r w:rsidR="00367DE1" w:rsidRPr="009333B1">
        <w:rPr>
          <w:lang w:val="en-GB"/>
        </w:rPr>
        <w:t xml:space="preserve">chunks at the same media time results in a sample in the metadata track. </w:t>
      </w:r>
    </w:p>
    <w:p w14:paraId="7C9A3D0B" w14:textId="77777777" w:rsidR="00367DE1" w:rsidRDefault="00367DE1" w:rsidP="00367DE1">
      <w:pPr>
        <w:rPr>
          <w:lang w:val="en-GB"/>
        </w:rPr>
      </w:pPr>
      <w:r w:rsidRPr="009333B1">
        <w:rPr>
          <w:lang w:val="en-GB"/>
        </w:rPr>
        <w:t>The interesting aspect is, that the publication delay of the metadata can be done flexibl</w:t>
      </w:r>
      <w:r>
        <w:rPr>
          <w:lang w:val="en-GB"/>
        </w:rPr>
        <w:t>y</w:t>
      </w:r>
      <w:r w:rsidRPr="009333B1">
        <w:rPr>
          <w:lang w:val="en-GB"/>
        </w:rPr>
        <w:t xml:space="preserve"> and is then a matter of regular streaming optimization aspects.</w:t>
      </w:r>
    </w:p>
    <w:p w14:paraId="4424C2FC" w14:textId="77777777" w:rsidR="00367DE1" w:rsidRDefault="00367DE1" w:rsidP="00367DE1">
      <w:pPr>
        <w:pStyle w:val="ListParagraph"/>
        <w:widowControl/>
        <w:numPr>
          <w:ilvl w:val="0"/>
          <w:numId w:val="50"/>
        </w:numPr>
        <w:tabs>
          <w:tab w:val="left" w:pos="403"/>
        </w:tabs>
        <w:autoSpaceDN/>
        <w:spacing w:after="240" w:line="240" w:lineRule="atLeast"/>
        <w:textAlignment w:val="auto"/>
      </w:pPr>
      <w:r w:rsidRPr="009333B1">
        <w:rPr>
          <w:lang w:val="en-GB"/>
        </w:rPr>
        <w:t>More or less segments</w:t>
      </w:r>
    </w:p>
    <w:p w14:paraId="51591E47" w14:textId="77777777" w:rsidR="00367DE1" w:rsidRDefault="00367DE1" w:rsidP="00367DE1">
      <w:pPr>
        <w:pStyle w:val="ListParagraph"/>
        <w:widowControl/>
        <w:numPr>
          <w:ilvl w:val="0"/>
          <w:numId w:val="50"/>
        </w:numPr>
        <w:tabs>
          <w:tab w:val="left" w:pos="403"/>
        </w:tabs>
        <w:autoSpaceDN/>
        <w:spacing w:after="240" w:line="240" w:lineRule="atLeast"/>
        <w:textAlignment w:val="auto"/>
      </w:pPr>
      <w:r w:rsidRPr="009333B1">
        <w:rPr>
          <w:lang w:val="en-GB"/>
        </w:rPr>
        <w:t>More or less requests</w:t>
      </w:r>
    </w:p>
    <w:p w14:paraId="62EB76BD" w14:textId="77777777" w:rsidR="00367DE1" w:rsidRDefault="00367DE1" w:rsidP="00367DE1">
      <w:pPr>
        <w:pStyle w:val="ListParagraph"/>
        <w:widowControl/>
        <w:numPr>
          <w:ilvl w:val="0"/>
          <w:numId w:val="50"/>
        </w:numPr>
        <w:tabs>
          <w:tab w:val="left" w:pos="403"/>
        </w:tabs>
        <w:autoSpaceDN/>
        <w:spacing w:after="240" w:line="240" w:lineRule="atLeast"/>
        <w:textAlignment w:val="auto"/>
      </w:pPr>
      <w:r w:rsidRPr="009333B1">
        <w:rPr>
          <w:lang w:val="en-GB"/>
        </w:rPr>
        <w:t>More or less chunks</w:t>
      </w:r>
    </w:p>
    <w:p w14:paraId="7E370E8B" w14:textId="77777777" w:rsidR="00367DE1" w:rsidRDefault="00367DE1" w:rsidP="00367DE1">
      <w:pPr>
        <w:pStyle w:val="ListParagraph"/>
        <w:widowControl/>
        <w:numPr>
          <w:ilvl w:val="0"/>
          <w:numId w:val="50"/>
        </w:numPr>
        <w:tabs>
          <w:tab w:val="left" w:pos="403"/>
        </w:tabs>
        <w:autoSpaceDN/>
        <w:spacing w:after="240" w:line="240" w:lineRule="atLeast"/>
        <w:textAlignment w:val="auto"/>
      </w:pPr>
      <w:r w:rsidRPr="009333B1">
        <w:rPr>
          <w:lang w:val="en-GB"/>
        </w:rPr>
        <w:t>Scalability and so on</w:t>
      </w:r>
    </w:p>
    <w:p w14:paraId="2135DB31" w14:textId="77777777" w:rsidR="00367DE1" w:rsidRDefault="00367DE1" w:rsidP="00367DE1">
      <w:pPr>
        <w:rPr>
          <w:lang w:val="en-GB"/>
        </w:rPr>
      </w:pPr>
      <w:r w:rsidRPr="009333B1">
        <w:rPr>
          <w:lang w:val="en-GB"/>
        </w:rPr>
        <w:t>The information can also be used in exactly the same manner for live, on-demand and time-shifted streaming.</w:t>
      </w:r>
    </w:p>
    <w:p w14:paraId="2A26A179" w14:textId="77777777" w:rsidR="00367DE1" w:rsidRDefault="00367DE1" w:rsidP="00367DE1">
      <w:pPr>
        <w:rPr>
          <w:lang w:val="en-GB"/>
        </w:rPr>
      </w:pPr>
      <w:r w:rsidRPr="009333B1">
        <w:rPr>
          <w:lang w:val="en-GB"/>
        </w:rPr>
        <w:t>Content can be removed as well based on a customized time-shift buffer.</w:t>
      </w:r>
    </w:p>
    <w:p w14:paraId="6DDCB283" w14:textId="629F3EEB" w:rsidR="00ED67A8" w:rsidRDefault="002F0ADE" w:rsidP="00B76A52">
      <w:pPr>
        <w:rPr>
          <w:lang w:val="en-GB"/>
        </w:rPr>
      </w:pPr>
      <w:r>
        <w:rPr>
          <w:lang w:val="en-GB"/>
        </w:rPr>
        <w:t>Figure M-2</w:t>
      </w:r>
      <w:r w:rsidR="00367DE1" w:rsidRPr="009333B1">
        <w:rPr>
          <w:lang w:val="en-GB"/>
        </w:rPr>
        <w:t xml:space="preserve"> shows the basic concept that there is flexibility on how to design the ARI Track (chunked, segmented, or long segments). The tradeoffs are latency and delay for the live service that </w:t>
      </w:r>
      <w:r w:rsidR="00226870">
        <w:rPr>
          <w:lang w:val="en-GB"/>
        </w:rPr>
        <w:t>one</w:t>
      </w:r>
      <w:r w:rsidR="00367DE1" w:rsidRPr="009333B1">
        <w:rPr>
          <w:lang w:val="en-GB"/>
        </w:rPr>
        <w:t xml:space="preserve"> can use this information and the possible overhead.</w:t>
      </w:r>
      <w:r w:rsidR="00B76A52">
        <w:rPr>
          <w:lang w:val="en-GB"/>
        </w:rPr>
        <w:t xml:space="preserve"> </w:t>
      </w:r>
    </w:p>
    <w:p w14:paraId="466ACF20" w14:textId="77777777" w:rsidR="00367DE1" w:rsidRPr="009333B1" w:rsidRDefault="00367DE1" w:rsidP="00367DE1">
      <w:pPr>
        <w:rPr>
          <w:lang w:val="en-GB"/>
        </w:rPr>
      </w:pPr>
      <w:commentRangeStart w:id="26"/>
      <w:r>
        <w:rPr>
          <w:noProof/>
        </w:rPr>
        <w:lastRenderedPageBreak/>
        <w:drawing>
          <wp:inline distT="0" distB="0" distL="0" distR="0" wp14:anchorId="099CD803" wp14:editId="611796D9">
            <wp:extent cx="5761356" cy="27178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6"/>
                    <pic:cNvPicPr/>
                  </pic:nvPicPr>
                  <pic:blipFill>
                    <a:blip r:embed="rId40" cstate="print">
                      <a:extLst>
                        <a:ext uri="{28A0092B-C50C-407E-A947-70E740481C1C}">
                          <a14:useLocalDpi xmlns:a14="http://schemas.microsoft.com/office/drawing/2010/main" val="0"/>
                        </a:ext>
                      </a:extLst>
                    </a:blip>
                    <a:stretch>
                      <a:fillRect/>
                    </a:stretch>
                  </pic:blipFill>
                  <pic:spPr>
                    <a:xfrm>
                      <a:off x="0" y="0"/>
                      <a:ext cx="5761356" cy="2717800"/>
                    </a:xfrm>
                    <a:prstGeom prst="rect">
                      <a:avLst/>
                    </a:prstGeom>
                  </pic:spPr>
                </pic:pic>
              </a:graphicData>
            </a:graphic>
          </wp:inline>
        </w:drawing>
      </w:r>
      <w:commentRangeEnd w:id="26"/>
      <w:r w:rsidR="008E4102">
        <w:rPr>
          <w:rStyle w:val="CommentReference"/>
        </w:rPr>
        <w:commentReference w:id="26"/>
      </w:r>
    </w:p>
    <w:p w14:paraId="0A5F06DE" w14:textId="62A7D307" w:rsidR="002F0ADE" w:rsidRPr="00226870" w:rsidRDefault="002F0ADE" w:rsidP="00226870">
      <w:pPr>
        <w:jc w:val="center"/>
        <w:rPr>
          <w:b/>
          <w:bCs/>
          <w:lang w:val="en-GB"/>
        </w:rPr>
      </w:pPr>
      <w:r>
        <w:rPr>
          <w:b/>
          <w:bCs/>
          <w:lang w:val="en-GB"/>
        </w:rPr>
        <w:t>Figure M-</w:t>
      </w:r>
      <w:r>
        <w:rPr>
          <w:b/>
          <w:bCs/>
          <w:lang w:val="en-GB"/>
        </w:rPr>
        <w:t>2</w:t>
      </w:r>
      <w:r>
        <w:rPr>
          <w:b/>
          <w:bCs/>
          <w:lang w:val="en-GB"/>
        </w:rPr>
        <w:t xml:space="preserve">. </w:t>
      </w:r>
      <w:r w:rsidR="00A41D88">
        <w:rPr>
          <w:b/>
          <w:bCs/>
          <w:lang w:val="en-GB"/>
        </w:rPr>
        <w:t>ARI Track flexibility/trade-offs for segment and chunk delivery</w:t>
      </w:r>
    </w:p>
    <w:p w14:paraId="4919F4FC" w14:textId="2F544EDF" w:rsidR="00B76A52" w:rsidRDefault="00367DE1" w:rsidP="007369E0">
      <w:pPr>
        <w:rPr>
          <w:lang w:val="en-GB"/>
        </w:rPr>
      </w:pPr>
      <w:r w:rsidRPr="009333B1">
        <w:rPr>
          <w:lang w:val="en-GB"/>
        </w:rPr>
        <w:t>Additional information may be added to the metadata track.</w:t>
      </w:r>
    </w:p>
    <w:p w14:paraId="03D8449D" w14:textId="77777777" w:rsidR="00B76A52" w:rsidRPr="00ED67A8" w:rsidRDefault="00B76A52" w:rsidP="00B76A52">
      <w:pPr>
        <w:pStyle w:val="a2"/>
        <w:keepNext w:val="0"/>
        <w:widowControl/>
        <w:numPr>
          <w:ilvl w:val="1"/>
          <w:numId w:val="2"/>
        </w:numPr>
        <w:tabs>
          <w:tab w:val="left" w:pos="360"/>
        </w:tabs>
        <w:suppressAutoHyphens w:val="0"/>
        <w:autoSpaceDE w:val="0"/>
        <w:autoSpaceDN w:val="0"/>
        <w:adjustRightInd w:val="0"/>
        <w:jc w:val="left"/>
        <w:outlineLvl w:val="0"/>
        <w:rPr>
          <w:lang w:val="de-DE"/>
        </w:rPr>
      </w:pPr>
      <w:r>
        <w:rPr>
          <w:lang w:val="en-GB"/>
        </w:rPr>
        <w:t>Quality definitions</w:t>
      </w:r>
    </w:p>
    <w:p w14:paraId="1ACCDF14" w14:textId="5A6C0B92" w:rsidR="00B76A52" w:rsidRDefault="00B76A52" w:rsidP="00B76A52">
      <w:pPr>
        <w:rPr>
          <w:lang w:val="en-GB" w:eastAsia="ja-JP"/>
        </w:rPr>
      </w:pPr>
      <w:r>
        <w:rPr>
          <w:lang w:val="en-GB" w:eastAsia="ja-JP"/>
        </w:rPr>
        <w:t xml:space="preserve">Table </w:t>
      </w:r>
      <w:r w:rsidR="007369E0">
        <w:rPr>
          <w:lang w:val="en-GB" w:eastAsia="ja-JP"/>
        </w:rPr>
        <w:t>M-1</w:t>
      </w:r>
      <w:r>
        <w:rPr>
          <w:lang w:val="en-GB" w:eastAsia="ja-JP"/>
        </w:rPr>
        <w:t xml:space="preserve"> defines different quality identifiers that may be used in combination with the ARI Track </w:t>
      </w:r>
      <w:r>
        <w:rPr>
          <w:rFonts w:ascii="Courier New" w:hAnsi="Courier New" w:cs="Courier New"/>
          <w:lang w:val="en-GB" w:eastAsia="ja-JP"/>
        </w:rPr>
        <w:t>quality_identifier</w:t>
      </w:r>
      <w:r>
        <w:rPr>
          <w:lang w:val="en-GB" w:eastAsia="ja-JP"/>
        </w:rPr>
        <w:t xml:space="preserve"> as well as a definition of the value for the </w:t>
      </w:r>
      <w:r>
        <w:rPr>
          <w:rFonts w:ascii="Courier New" w:hAnsi="Courier New" w:cs="Courier New"/>
          <w:lang w:val="en-GB" w:eastAsia="ja-JP"/>
        </w:rPr>
        <w:t>quality</w:t>
      </w:r>
      <w:r>
        <w:rPr>
          <w:lang w:val="en-GB" w:eastAsia="ja-JP"/>
        </w:rPr>
        <w:t>.</w:t>
      </w:r>
    </w:p>
    <w:p w14:paraId="4AD33FC5" w14:textId="4B228356" w:rsidR="00B76A52" w:rsidRPr="00B76A52" w:rsidRDefault="00B76A52" w:rsidP="00B76A52">
      <w:pPr>
        <w:jc w:val="center"/>
        <w:rPr>
          <w:rFonts w:ascii="Cambria" w:eastAsiaTheme="minorEastAsia" w:hAnsi="Cambria"/>
          <w:b/>
          <w:bCs/>
          <w:color w:val="000000" w:themeColor="text1"/>
          <w:sz w:val="22"/>
          <w:lang w:val="en-GB"/>
        </w:rPr>
      </w:pPr>
      <w:r>
        <w:rPr>
          <w:rFonts w:ascii="Cambria" w:hAnsi="Cambria"/>
          <w:b/>
          <w:bCs/>
          <w:color w:val="000000" w:themeColor="text1"/>
          <w:sz w:val="22"/>
          <w:lang w:val="en-GB"/>
        </w:rPr>
        <w:t>Table</w:t>
      </w:r>
      <w:r w:rsidRPr="009333B1">
        <w:rPr>
          <w:rFonts w:ascii="Cambria" w:hAnsi="Cambria"/>
          <w:b/>
          <w:bCs/>
          <w:color w:val="000000" w:themeColor="text1"/>
          <w:sz w:val="22"/>
          <w:lang w:val="en-GB"/>
        </w:rPr>
        <w:t xml:space="preserve"> </w:t>
      </w:r>
      <w:r w:rsidR="007369E0">
        <w:rPr>
          <w:rFonts w:ascii="Cambria" w:hAnsi="Cambria"/>
          <w:b/>
          <w:bCs/>
          <w:color w:val="000000" w:themeColor="text1"/>
          <w:sz w:val="22"/>
          <w:lang w:val="en-GB"/>
        </w:rPr>
        <w:t>M-1</w:t>
      </w:r>
      <w:r w:rsidRPr="009333B1">
        <w:rPr>
          <w:rFonts w:ascii="Cambria" w:eastAsiaTheme="minorEastAsia" w:hAnsi="Cambria"/>
          <w:b/>
          <w:bCs/>
          <w:color w:val="000000" w:themeColor="text1"/>
          <w:sz w:val="22"/>
          <w:lang w:val="en-GB"/>
        </w:rPr>
        <w:t xml:space="preserve">— </w:t>
      </w:r>
      <w:r w:rsidRPr="00B76A52">
        <w:rPr>
          <w:rFonts w:ascii="Cambria" w:eastAsiaTheme="minorEastAsia" w:hAnsi="Cambria"/>
          <w:b/>
          <w:bCs/>
          <w:color w:val="000000" w:themeColor="text1"/>
          <w:sz w:val="22"/>
          <w:lang w:val="en-GB"/>
        </w:rPr>
        <w:t>Quality identifiers and definitions</w:t>
      </w:r>
    </w:p>
    <w:tbl>
      <w:tblPr>
        <w:tblStyle w:val="TableGrid"/>
        <w:tblW w:w="9355" w:type="dxa"/>
        <w:tblLook w:val="04A0" w:firstRow="1" w:lastRow="0" w:firstColumn="1" w:lastColumn="0" w:noHBand="0" w:noVBand="1"/>
      </w:tblPr>
      <w:tblGrid>
        <w:gridCol w:w="1165"/>
        <w:gridCol w:w="8190"/>
      </w:tblGrid>
      <w:tr w:rsidR="00B76A52" w14:paraId="0914B264" w14:textId="77777777" w:rsidTr="00F72449">
        <w:tc>
          <w:tcPr>
            <w:tcW w:w="1165" w:type="dxa"/>
            <w:tcBorders>
              <w:top w:val="single" w:sz="4" w:space="0" w:color="auto"/>
              <w:left w:val="single" w:sz="4" w:space="0" w:color="auto"/>
              <w:bottom w:val="single" w:sz="4" w:space="0" w:color="auto"/>
              <w:right w:val="single" w:sz="4" w:space="0" w:color="auto"/>
            </w:tcBorders>
            <w:hideMark/>
          </w:tcPr>
          <w:p w14:paraId="4096C3E7" w14:textId="77777777" w:rsidR="00B76A52" w:rsidRDefault="00B76A52" w:rsidP="00F72449">
            <w:pPr>
              <w:rPr>
                <w:lang w:val="en-GB" w:eastAsia="ja-JP"/>
              </w:rPr>
            </w:pPr>
            <w:r>
              <w:rPr>
                <w:lang w:val="en-GB" w:eastAsia="ja-JP"/>
              </w:rPr>
              <w:t>Identifier</w:t>
            </w:r>
          </w:p>
        </w:tc>
        <w:tc>
          <w:tcPr>
            <w:tcW w:w="8190" w:type="dxa"/>
            <w:tcBorders>
              <w:top w:val="single" w:sz="4" w:space="0" w:color="auto"/>
              <w:left w:val="single" w:sz="4" w:space="0" w:color="auto"/>
              <w:bottom w:val="single" w:sz="4" w:space="0" w:color="auto"/>
              <w:right w:val="single" w:sz="4" w:space="0" w:color="auto"/>
            </w:tcBorders>
            <w:hideMark/>
          </w:tcPr>
          <w:p w14:paraId="72E65340" w14:textId="77777777" w:rsidR="00B76A52" w:rsidRDefault="00B76A52" w:rsidP="00F72449">
            <w:pPr>
              <w:rPr>
                <w:lang w:val="en-GB" w:eastAsia="ja-JP"/>
              </w:rPr>
            </w:pPr>
            <w:r>
              <w:rPr>
                <w:lang w:val="en-GB" w:eastAsia="ja-JP"/>
              </w:rPr>
              <w:t>Definition</w:t>
            </w:r>
          </w:p>
        </w:tc>
      </w:tr>
      <w:tr w:rsidR="00B76A52" w14:paraId="6B89F726" w14:textId="77777777" w:rsidTr="00F72449">
        <w:tc>
          <w:tcPr>
            <w:tcW w:w="1165" w:type="dxa"/>
            <w:tcBorders>
              <w:top w:val="single" w:sz="4" w:space="0" w:color="auto"/>
              <w:left w:val="single" w:sz="4" w:space="0" w:color="auto"/>
              <w:bottom w:val="single" w:sz="4" w:space="0" w:color="auto"/>
              <w:right w:val="single" w:sz="4" w:space="0" w:color="auto"/>
            </w:tcBorders>
            <w:hideMark/>
          </w:tcPr>
          <w:p w14:paraId="7A0C6EC8" w14:textId="77777777" w:rsidR="00B76A52" w:rsidRDefault="00B76A52" w:rsidP="00F72449">
            <w:pPr>
              <w:rPr>
                <w:rFonts w:ascii="Courier New" w:hAnsi="Courier New" w:cs="Courier New"/>
                <w:lang w:val="en-GB" w:eastAsia="ja-JP"/>
              </w:rPr>
            </w:pPr>
            <w:r>
              <w:rPr>
                <w:rFonts w:ascii="Courier New" w:hAnsi="Courier New" w:cs="Courier New"/>
                <w:lang w:val="en-GB" w:eastAsia="ja-JP"/>
              </w:rPr>
              <w:t>'qlin'</w:t>
            </w:r>
          </w:p>
        </w:tc>
        <w:tc>
          <w:tcPr>
            <w:tcW w:w="8190" w:type="dxa"/>
            <w:tcBorders>
              <w:top w:val="single" w:sz="4" w:space="0" w:color="auto"/>
              <w:left w:val="single" w:sz="4" w:space="0" w:color="auto"/>
              <w:bottom w:val="single" w:sz="4" w:space="0" w:color="auto"/>
              <w:right w:val="single" w:sz="4" w:space="0" w:color="auto"/>
            </w:tcBorders>
            <w:hideMark/>
          </w:tcPr>
          <w:p w14:paraId="4A02E14C" w14:textId="5DC82E7D" w:rsidR="00B76A52" w:rsidRDefault="00B76A52" w:rsidP="00F72449">
            <w:pPr>
              <w:rPr>
                <w:lang w:val="en-GB" w:eastAsia="ja-JP"/>
              </w:rPr>
            </w:pPr>
            <w:r>
              <w:rPr>
                <w:lang w:val="en-GB" w:eastAsia="ja-JP"/>
              </w:rPr>
              <w:t xml:space="preserve">A basic quality identifier indicating that the quality assigned to the </w:t>
            </w:r>
            <w:r w:rsidR="00663471">
              <w:rPr>
                <w:lang w:val="en-GB" w:eastAsia="ja-JP"/>
              </w:rPr>
              <w:t>CMAF chunk</w:t>
            </w:r>
            <w:r>
              <w:rPr>
                <w:lang w:val="en-GB" w:eastAsia="ja-JP"/>
              </w:rPr>
              <w:t xml:space="preserve"> is measured in linear scale independent of the output environment. The quality is measured in linear scale, i.e. a factor of 2 increases the perceived quality by a factor of 2 based on the content authors judgement.</w:t>
            </w:r>
          </w:p>
        </w:tc>
      </w:tr>
      <w:tr w:rsidR="00B76A52" w14:paraId="7B39EEAA" w14:textId="77777777" w:rsidTr="00F72449">
        <w:tc>
          <w:tcPr>
            <w:tcW w:w="1165" w:type="dxa"/>
            <w:tcBorders>
              <w:top w:val="single" w:sz="4" w:space="0" w:color="auto"/>
              <w:left w:val="single" w:sz="4" w:space="0" w:color="auto"/>
              <w:bottom w:val="single" w:sz="4" w:space="0" w:color="auto"/>
              <w:right w:val="single" w:sz="4" w:space="0" w:color="auto"/>
            </w:tcBorders>
            <w:hideMark/>
          </w:tcPr>
          <w:p w14:paraId="26DB6524" w14:textId="77777777" w:rsidR="00B76A52" w:rsidRDefault="00B76A52" w:rsidP="00F72449">
            <w:pPr>
              <w:rPr>
                <w:rFonts w:ascii="Courier New" w:hAnsi="Courier New" w:cs="Courier New"/>
                <w:lang w:val="en-GB" w:eastAsia="ja-JP"/>
              </w:rPr>
            </w:pPr>
            <w:r>
              <w:rPr>
                <w:rFonts w:ascii="Courier New" w:hAnsi="Courier New" w:cs="Courier New"/>
                <w:lang w:val="en-GB" w:eastAsia="ja-JP"/>
              </w:rPr>
              <w:t>'q720'</w:t>
            </w:r>
          </w:p>
        </w:tc>
        <w:tc>
          <w:tcPr>
            <w:tcW w:w="8190" w:type="dxa"/>
            <w:tcBorders>
              <w:top w:val="single" w:sz="4" w:space="0" w:color="auto"/>
              <w:left w:val="single" w:sz="4" w:space="0" w:color="auto"/>
              <w:bottom w:val="single" w:sz="4" w:space="0" w:color="auto"/>
              <w:right w:val="single" w:sz="4" w:space="0" w:color="auto"/>
            </w:tcBorders>
            <w:hideMark/>
          </w:tcPr>
          <w:p w14:paraId="49C3E521" w14:textId="63E0E725" w:rsidR="00B76A52" w:rsidRDefault="00B76A52" w:rsidP="00F72449">
            <w:pPr>
              <w:rPr>
                <w:lang w:val="en-GB" w:eastAsia="ja-JP"/>
              </w:rPr>
            </w:pPr>
            <w:r>
              <w:rPr>
                <w:lang w:val="en-GB" w:eastAsia="ja-JP"/>
              </w:rPr>
              <w:t xml:space="preserve">A quality identifier indicating that the quality assigned to the </w:t>
            </w:r>
            <w:r w:rsidR="00663471">
              <w:rPr>
                <w:lang w:val="en-GB" w:eastAsia="ja-JP"/>
              </w:rPr>
              <w:t>CMAF chunk</w:t>
            </w:r>
            <w:r>
              <w:rPr>
                <w:lang w:val="en-GB" w:eastAsia="ja-JP"/>
              </w:rPr>
              <w:t xml:space="preserve"> is measured if the </w:t>
            </w:r>
            <w:r w:rsidR="00663471">
              <w:rPr>
                <w:lang w:val="en-GB" w:eastAsia="ja-JP"/>
              </w:rPr>
              <w:t>CMAF chunk</w:t>
            </w:r>
            <w:r>
              <w:rPr>
                <w:lang w:val="en-GB" w:eastAsia="ja-JP"/>
              </w:rPr>
              <w:t xml:space="preserve"> is displayed as 720p output resolution. The quality is measured in linear scale, i.e. a factor of 2 increases the perceived quality by a factor of 2 based on the content authors judgement.</w:t>
            </w:r>
          </w:p>
        </w:tc>
      </w:tr>
      <w:tr w:rsidR="00B76A52" w14:paraId="6F3C755C" w14:textId="77777777" w:rsidTr="00F72449">
        <w:tc>
          <w:tcPr>
            <w:tcW w:w="1165" w:type="dxa"/>
            <w:tcBorders>
              <w:top w:val="single" w:sz="4" w:space="0" w:color="auto"/>
              <w:left w:val="single" w:sz="4" w:space="0" w:color="auto"/>
              <w:bottom w:val="single" w:sz="4" w:space="0" w:color="auto"/>
              <w:right w:val="single" w:sz="4" w:space="0" w:color="auto"/>
            </w:tcBorders>
            <w:hideMark/>
          </w:tcPr>
          <w:p w14:paraId="7885DB20" w14:textId="77777777" w:rsidR="00B76A52" w:rsidRDefault="00B76A52" w:rsidP="00F72449">
            <w:pPr>
              <w:rPr>
                <w:lang w:val="en-GB" w:eastAsia="ja-JP"/>
              </w:rPr>
            </w:pPr>
            <w:r>
              <w:rPr>
                <w:rFonts w:ascii="Courier New" w:hAnsi="Courier New" w:cs="Courier New"/>
                <w:lang w:val="en-GB" w:eastAsia="ja-JP"/>
              </w:rPr>
              <w:t>'q_2k'</w:t>
            </w:r>
          </w:p>
        </w:tc>
        <w:tc>
          <w:tcPr>
            <w:tcW w:w="8190" w:type="dxa"/>
            <w:tcBorders>
              <w:top w:val="single" w:sz="4" w:space="0" w:color="auto"/>
              <w:left w:val="single" w:sz="4" w:space="0" w:color="auto"/>
              <w:bottom w:val="single" w:sz="4" w:space="0" w:color="auto"/>
              <w:right w:val="single" w:sz="4" w:space="0" w:color="auto"/>
            </w:tcBorders>
            <w:hideMark/>
          </w:tcPr>
          <w:p w14:paraId="42346611" w14:textId="7CDE9510" w:rsidR="00B76A52" w:rsidRDefault="00B76A52" w:rsidP="00F72449">
            <w:pPr>
              <w:rPr>
                <w:lang w:val="en-GB" w:eastAsia="ja-JP"/>
              </w:rPr>
            </w:pPr>
            <w:r>
              <w:rPr>
                <w:lang w:val="en-GB" w:eastAsia="ja-JP"/>
              </w:rPr>
              <w:t xml:space="preserve">A quality identifier indicating that the quality assigned to the </w:t>
            </w:r>
            <w:r w:rsidR="00663471">
              <w:rPr>
                <w:lang w:val="en-GB" w:eastAsia="ja-JP"/>
              </w:rPr>
              <w:t>CMAF chunk</w:t>
            </w:r>
            <w:r>
              <w:rPr>
                <w:lang w:val="en-GB" w:eastAsia="ja-JP"/>
              </w:rPr>
              <w:t xml:space="preserve"> is measured if the </w:t>
            </w:r>
            <w:r w:rsidR="00663471">
              <w:rPr>
                <w:lang w:val="en-GB" w:eastAsia="ja-JP"/>
              </w:rPr>
              <w:t>CMAF chunk</w:t>
            </w:r>
            <w:r>
              <w:rPr>
                <w:lang w:val="en-GB" w:eastAsia="ja-JP"/>
              </w:rPr>
              <w:t xml:space="preserve"> is displayed as 1080p output resolution. The quality is measured in linear scale, i.e. a factor of 2 increases the perceived quality by a factor of 2 based on the content authors judgement.</w:t>
            </w:r>
          </w:p>
        </w:tc>
      </w:tr>
      <w:tr w:rsidR="00B76A52" w14:paraId="47A84367" w14:textId="77777777" w:rsidTr="00F72449">
        <w:tc>
          <w:tcPr>
            <w:tcW w:w="1165" w:type="dxa"/>
            <w:tcBorders>
              <w:top w:val="single" w:sz="4" w:space="0" w:color="auto"/>
              <w:left w:val="single" w:sz="4" w:space="0" w:color="auto"/>
              <w:bottom w:val="single" w:sz="4" w:space="0" w:color="auto"/>
              <w:right w:val="single" w:sz="4" w:space="0" w:color="auto"/>
            </w:tcBorders>
            <w:hideMark/>
          </w:tcPr>
          <w:p w14:paraId="7D6F4CCB" w14:textId="77777777" w:rsidR="00B76A52" w:rsidRDefault="00B76A52" w:rsidP="00F72449">
            <w:pPr>
              <w:rPr>
                <w:lang w:val="en-GB" w:eastAsia="ja-JP"/>
              </w:rPr>
            </w:pPr>
            <w:r>
              <w:rPr>
                <w:rFonts w:ascii="Courier New" w:hAnsi="Courier New" w:cs="Courier New"/>
                <w:lang w:val="en-GB" w:eastAsia="ja-JP"/>
              </w:rPr>
              <w:t>'q_4k'</w:t>
            </w:r>
          </w:p>
        </w:tc>
        <w:tc>
          <w:tcPr>
            <w:tcW w:w="8190" w:type="dxa"/>
            <w:tcBorders>
              <w:top w:val="single" w:sz="4" w:space="0" w:color="auto"/>
              <w:left w:val="single" w:sz="4" w:space="0" w:color="auto"/>
              <w:bottom w:val="single" w:sz="4" w:space="0" w:color="auto"/>
              <w:right w:val="single" w:sz="4" w:space="0" w:color="auto"/>
            </w:tcBorders>
            <w:hideMark/>
          </w:tcPr>
          <w:p w14:paraId="31E20A0C" w14:textId="430630C5" w:rsidR="00B76A52" w:rsidRDefault="00B76A52" w:rsidP="00F72449">
            <w:pPr>
              <w:rPr>
                <w:lang w:val="en-GB" w:eastAsia="ja-JP"/>
              </w:rPr>
            </w:pPr>
            <w:r>
              <w:rPr>
                <w:lang w:val="en-GB" w:eastAsia="ja-JP"/>
              </w:rPr>
              <w:t xml:space="preserve">A quality identifier indicating that the quality assigned to the </w:t>
            </w:r>
            <w:r w:rsidR="00663471">
              <w:rPr>
                <w:lang w:val="en-GB" w:eastAsia="ja-JP"/>
              </w:rPr>
              <w:t>CMAF chunk</w:t>
            </w:r>
            <w:r>
              <w:rPr>
                <w:lang w:val="en-GB" w:eastAsia="ja-JP"/>
              </w:rPr>
              <w:t xml:space="preserve"> is measured if the </w:t>
            </w:r>
            <w:r w:rsidR="00663471">
              <w:rPr>
                <w:lang w:val="en-GB" w:eastAsia="ja-JP"/>
              </w:rPr>
              <w:t>CMAF chunk</w:t>
            </w:r>
            <w:r>
              <w:rPr>
                <w:lang w:val="en-GB" w:eastAsia="ja-JP"/>
              </w:rPr>
              <w:t xml:space="preserve"> is displayed as 2160p output resolution. The quality is measured in linear scale, i.e. a factor of 2 increases the perceived quality by a factor of 2 based on the content authors judgement.</w:t>
            </w:r>
          </w:p>
        </w:tc>
      </w:tr>
      <w:tr w:rsidR="00B76A52" w14:paraId="47D36F9E" w14:textId="77777777" w:rsidTr="00F72449">
        <w:tc>
          <w:tcPr>
            <w:tcW w:w="1165" w:type="dxa"/>
            <w:tcBorders>
              <w:top w:val="single" w:sz="4" w:space="0" w:color="auto"/>
              <w:left w:val="single" w:sz="4" w:space="0" w:color="auto"/>
              <w:bottom w:val="single" w:sz="4" w:space="0" w:color="auto"/>
              <w:right w:val="single" w:sz="4" w:space="0" w:color="auto"/>
            </w:tcBorders>
            <w:hideMark/>
          </w:tcPr>
          <w:p w14:paraId="1D2EA67A" w14:textId="77777777" w:rsidR="00B76A52" w:rsidRDefault="00B76A52" w:rsidP="00F72449">
            <w:pPr>
              <w:rPr>
                <w:lang w:val="en-GB" w:eastAsia="ja-JP"/>
              </w:rPr>
            </w:pPr>
            <w:r>
              <w:rPr>
                <w:rFonts w:ascii="Courier New" w:hAnsi="Courier New" w:cs="Courier New"/>
                <w:lang w:val="en-GB" w:eastAsia="ja-JP"/>
              </w:rPr>
              <w:lastRenderedPageBreak/>
              <w:t>'q_8k'</w:t>
            </w:r>
          </w:p>
        </w:tc>
        <w:tc>
          <w:tcPr>
            <w:tcW w:w="8190" w:type="dxa"/>
            <w:tcBorders>
              <w:top w:val="single" w:sz="4" w:space="0" w:color="auto"/>
              <w:left w:val="single" w:sz="4" w:space="0" w:color="auto"/>
              <w:bottom w:val="single" w:sz="4" w:space="0" w:color="auto"/>
              <w:right w:val="single" w:sz="4" w:space="0" w:color="auto"/>
            </w:tcBorders>
            <w:hideMark/>
          </w:tcPr>
          <w:p w14:paraId="21B56AEB" w14:textId="42EFA817" w:rsidR="00B76A52" w:rsidRDefault="00B76A52" w:rsidP="00F72449">
            <w:pPr>
              <w:rPr>
                <w:lang w:val="en-GB" w:eastAsia="ja-JP"/>
              </w:rPr>
            </w:pPr>
            <w:r>
              <w:rPr>
                <w:lang w:val="en-GB" w:eastAsia="ja-JP"/>
              </w:rPr>
              <w:t xml:space="preserve">A quality identifier indicating that the quality assigned to the </w:t>
            </w:r>
            <w:r w:rsidR="00663471">
              <w:rPr>
                <w:lang w:val="en-GB" w:eastAsia="ja-JP"/>
              </w:rPr>
              <w:t>CMAF chunk</w:t>
            </w:r>
            <w:r>
              <w:rPr>
                <w:lang w:val="en-GB" w:eastAsia="ja-JP"/>
              </w:rPr>
              <w:t xml:space="preserve"> is measured if the </w:t>
            </w:r>
            <w:r w:rsidR="00663471">
              <w:rPr>
                <w:lang w:val="en-GB" w:eastAsia="ja-JP"/>
              </w:rPr>
              <w:t>CMAF chunk</w:t>
            </w:r>
            <w:r>
              <w:rPr>
                <w:lang w:val="en-GB" w:eastAsia="ja-JP"/>
              </w:rPr>
              <w:t xml:space="preserve"> is displayed as 4320p output resolution. The quality is measured in linear scale, i.e. a factor of 2 increases the perceived quality by a factor of 2 based on the content authors judgement.</w:t>
            </w:r>
          </w:p>
        </w:tc>
      </w:tr>
    </w:tbl>
    <w:p w14:paraId="156DEDB9" w14:textId="77777777" w:rsidR="00B76A52" w:rsidRDefault="00B76A52" w:rsidP="00B76A52">
      <w:pPr>
        <w:rPr>
          <w:lang w:val="en-GB"/>
        </w:rPr>
      </w:pPr>
    </w:p>
    <w:p w14:paraId="18CF2DAE" w14:textId="77777777" w:rsidR="00D50D51" w:rsidRDefault="00D50D51">
      <w:pPr>
        <w:widowControl/>
        <w:spacing w:after="0" w:line="240" w:lineRule="auto"/>
        <w:jc w:val="left"/>
        <w:rPr>
          <w:rFonts w:cs="Arial"/>
          <w:b/>
          <w:bCs/>
          <w:kern w:val="32"/>
          <w:sz w:val="28"/>
          <w:szCs w:val="32"/>
          <w:lang w:val="en-GB" w:eastAsia="de-DE"/>
        </w:rPr>
      </w:pPr>
      <w:r>
        <w:rPr>
          <w:lang w:val="en-GB" w:eastAsia="de-DE"/>
        </w:rPr>
        <w:br w:type="page"/>
      </w:r>
    </w:p>
    <w:p w14:paraId="7B7D0209" w14:textId="77777777" w:rsidR="004C6106" w:rsidRPr="004A471E" w:rsidRDefault="004C6106" w:rsidP="004C6106">
      <w:pPr>
        <w:rPr>
          <w:color w:val="000000" w:themeColor="text1"/>
          <w:lang w:val="en-GB"/>
        </w:rPr>
      </w:pPr>
    </w:p>
    <w:p w14:paraId="7068B206" w14:textId="0495FE8E" w:rsidR="004A471E" w:rsidRPr="00061B6C" w:rsidRDefault="004C6106" w:rsidP="00061B6C">
      <w:pPr>
        <w:rPr>
          <w:i/>
          <w:color w:val="000000" w:themeColor="text1"/>
          <w:sz w:val="32"/>
          <w:u w:val="single"/>
          <w:lang w:val="en-GB"/>
        </w:rPr>
      </w:pPr>
      <w:commentRangeStart w:id="27"/>
      <w:r w:rsidRPr="004A471E">
        <w:rPr>
          <w:i/>
          <w:color w:val="000000" w:themeColor="text1"/>
          <w:sz w:val="32"/>
          <w:u w:val="single"/>
          <w:lang w:val="en-GB"/>
        </w:rPr>
        <w:t>Change Figure A.13.1 with:</w:t>
      </w:r>
      <w:commentRangeEnd w:id="27"/>
      <w:r w:rsidR="00174C32">
        <w:rPr>
          <w:rStyle w:val="CommentReference"/>
        </w:rPr>
        <w:commentReference w:id="27"/>
      </w:r>
    </w:p>
    <w:p w14:paraId="7B828DC2" w14:textId="77777777" w:rsidR="004A471E" w:rsidRDefault="004A471E" w:rsidP="004A471E">
      <w:pPr>
        <w:jc w:val="center"/>
        <w:rPr>
          <w:rFonts w:eastAsia="MS Mincho"/>
          <w:sz w:val="22"/>
          <w:szCs w:val="20"/>
        </w:rPr>
      </w:pPr>
    </w:p>
    <w:p w14:paraId="7DA67E3B" w14:textId="2597863C" w:rsidR="00F26AA8" w:rsidRPr="00061B6C" w:rsidRDefault="004A471E" w:rsidP="00061B6C">
      <w:pPr>
        <w:jc w:val="center"/>
        <w:rPr>
          <w:i/>
          <w:color w:val="000000" w:themeColor="text1"/>
          <w:sz w:val="32"/>
          <w:u w:val="single"/>
          <w:lang w:val="en-GB"/>
        </w:rPr>
      </w:pPr>
      <w:r>
        <w:rPr>
          <w:noProof/>
        </w:rPr>
        <mc:AlternateContent>
          <mc:Choice Requires="wpc">
            <w:drawing>
              <wp:inline distT="0" distB="0" distL="0" distR="0" wp14:anchorId="436DC9B9" wp14:editId="11D80EB6">
                <wp:extent cx="6534150" cy="4295140"/>
                <wp:effectExtent l="0" t="0" r="0" b="0"/>
                <wp:docPr id="65" name="Canvas 65"/>
                <wp:cNvGraphicFramePr>
                  <a:graphicFrameLocks xmlns:a="http://schemas.openxmlformats.org/drawingml/2006/main"/>
                </wp:cNvGraphicFramePr>
                <a:graphic xmlns:a="http://schemas.openxmlformats.org/drawingml/2006/main">
                  <a:graphicData uri="http://schemas.microsoft.com/office/word/2010/wordprocessingCanvas">
                    <wpc:wpc>
                      <wpc:bg>
                        <a:solidFill>
                          <a:srgbClr val="FFFFFF"/>
                        </a:solidFill>
                      </wpc:bg>
                      <wpc:whole/>
                      <wps:wsp>
                        <wps:cNvPr id="942" name="Rectangle 229"/>
                        <wps:cNvSpPr>
                          <a:spLocks noChangeArrowheads="1"/>
                        </wps:cNvSpPr>
                        <wps:spPr bwMode="auto">
                          <a:xfrm>
                            <a:off x="14201" y="1399309"/>
                            <a:ext cx="781178" cy="453568"/>
                          </a:xfrm>
                          <a:prstGeom prst="rect">
                            <a:avLst/>
                          </a:prstGeom>
                          <a:noFill/>
                          <a:ln w="12700">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14:paraId="745AF2DE" w14:textId="77777777" w:rsidR="004A471E" w:rsidRDefault="004A471E" w:rsidP="004A471E">
                              <w:pPr>
                                <w:spacing w:line="252" w:lineRule="auto"/>
                                <w:jc w:val="center"/>
                                <w:rPr>
                                  <w:szCs w:val="24"/>
                                </w:rPr>
                              </w:pPr>
                              <w:r>
                                <w:rPr>
                                  <w:rFonts w:cs="Arial"/>
                                  <w:color w:val="000000"/>
                                </w:rPr>
                                <w:t>Manifest Parser</w:t>
                              </w:r>
                            </w:p>
                          </w:txbxContent>
                        </wps:txbx>
                        <wps:bodyPr rot="0" vert="horz" wrap="square" lIns="91440" tIns="45720" rIns="91440" bIns="45720" anchor="ctr" anchorCtr="0" upright="1">
                          <a:noAutofit/>
                        </wps:bodyPr>
                      </wps:wsp>
                      <wps:wsp>
                        <wps:cNvPr id="943" name="Rectangle 230"/>
                        <wps:cNvSpPr>
                          <a:spLocks noChangeArrowheads="1"/>
                        </wps:cNvSpPr>
                        <wps:spPr bwMode="auto">
                          <a:xfrm>
                            <a:off x="2324231" y="2182025"/>
                            <a:ext cx="1194819" cy="380357"/>
                          </a:xfrm>
                          <a:prstGeom prst="rect">
                            <a:avLst/>
                          </a:prstGeom>
                          <a:noFill/>
                          <a:ln w="12700">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14:paraId="60242AF4" w14:textId="77777777" w:rsidR="004A471E" w:rsidRDefault="004A471E" w:rsidP="004A471E">
                              <w:pPr>
                                <w:spacing w:after="160" w:line="252" w:lineRule="auto"/>
                                <w:jc w:val="center"/>
                                <w:rPr>
                                  <w:color w:val="000000" w:themeColor="text1"/>
                                  <w:sz w:val="20"/>
                                </w:rPr>
                              </w:pPr>
                              <w:r>
                                <w:rPr>
                                  <w:rFonts w:cs="Arial"/>
                                  <w:color w:val="000000" w:themeColor="text1"/>
                                  <w:sz w:val="18"/>
                                  <w:szCs w:val="18"/>
                                </w:rPr>
                                <w:t>Timed Metadata Track Parser</w:t>
                              </w:r>
                            </w:p>
                          </w:txbxContent>
                        </wps:txbx>
                        <wps:bodyPr rot="0" vert="horz" wrap="square" lIns="91440" tIns="45720" rIns="91440" bIns="45720" anchor="ctr" anchorCtr="0" upright="1">
                          <a:noAutofit/>
                        </wps:bodyPr>
                      </wps:wsp>
                      <wps:wsp>
                        <wps:cNvPr id="944" name="Rectangle 231"/>
                        <wps:cNvSpPr>
                          <a:spLocks noChangeArrowheads="1"/>
                        </wps:cNvSpPr>
                        <wps:spPr bwMode="auto">
                          <a:xfrm>
                            <a:off x="3757274" y="2950140"/>
                            <a:ext cx="1162816" cy="379857"/>
                          </a:xfrm>
                          <a:prstGeom prst="rect">
                            <a:avLst/>
                          </a:prstGeom>
                          <a:noFill/>
                          <a:ln w="12700">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14:paraId="6690B9AA" w14:textId="77777777" w:rsidR="004A471E" w:rsidRDefault="004A471E" w:rsidP="004A471E">
                              <w:pPr>
                                <w:spacing w:after="0" w:line="252" w:lineRule="auto"/>
                                <w:jc w:val="center"/>
                                <w:rPr>
                                  <w:color w:val="000000" w:themeColor="text1"/>
                                  <w:szCs w:val="24"/>
                                </w:rPr>
                              </w:pPr>
                              <w:r>
                                <w:rPr>
                                  <w:rFonts w:cs="Arial"/>
                                  <w:color w:val="000000" w:themeColor="text1"/>
                                  <w:sz w:val="18"/>
                                  <w:szCs w:val="18"/>
                                </w:rPr>
                                <w:t>Media Buffer</w:t>
                              </w:r>
                            </w:p>
                          </w:txbxContent>
                        </wps:txbx>
                        <wps:bodyPr rot="0" vert="horz" wrap="square" lIns="91440" tIns="45720" rIns="91440" bIns="45720" anchor="ctr" anchorCtr="0" upright="1">
                          <a:noAutofit/>
                        </wps:bodyPr>
                      </wps:wsp>
                      <wps:wsp>
                        <wps:cNvPr id="945" name="Rectangle 232"/>
                        <wps:cNvSpPr>
                          <a:spLocks noChangeArrowheads="1"/>
                        </wps:cNvSpPr>
                        <wps:spPr bwMode="auto">
                          <a:xfrm>
                            <a:off x="5090606" y="2950140"/>
                            <a:ext cx="1162116" cy="379857"/>
                          </a:xfrm>
                          <a:prstGeom prst="rect">
                            <a:avLst/>
                          </a:prstGeom>
                          <a:noFill/>
                          <a:ln w="12700">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14:paraId="592FA598" w14:textId="77777777" w:rsidR="004A471E" w:rsidRDefault="004A471E" w:rsidP="004A471E">
                              <w:pPr>
                                <w:spacing w:after="0" w:line="252" w:lineRule="auto"/>
                                <w:jc w:val="center"/>
                                <w:rPr>
                                  <w:color w:val="000000" w:themeColor="text1"/>
                                  <w:szCs w:val="24"/>
                                  <w14:props3d w14:extrusionH="0" w14:contourW="0" w14:prstMaterial="warmMatte">
                                    <w14:bevelT w14:w="0" w14:h="0" w14:prst="circle"/>
                                    <w14:bevelB w14:w="0" w14:h="0" w14:prst="circle"/>
                                  </w14:props3d>
                                </w:rPr>
                              </w:pPr>
                              <w:r>
                                <w:rPr>
                                  <w:rFonts w:cs="Arial"/>
                                  <w:color w:val="000000" w:themeColor="text1"/>
                                  <w:sz w:val="18"/>
                                  <w:szCs w:val="18"/>
                                  <w14:props3d w14:extrusionH="0" w14:contourW="0" w14:prstMaterial="warmMatte">
                                    <w14:bevelT w14:w="0" w14:h="0" w14:prst="circle"/>
                                    <w14:bevelB w14:w="0" w14:h="0" w14:prst="circle"/>
                                  </w14:props3d>
                                </w:rPr>
                                <w:t>Media Decoder</w:t>
                              </w:r>
                            </w:p>
                          </w:txbxContent>
                        </wps:txbx>
                        <wps:bodyPr rot="0" vert="horz" wrap="square" lIns="91440" tIns="45720" rIns="91440" bIns="45720" anchor="ctr" anchorCtr="0" upright="1">
                          <a:noAutofit/>
                        </wps:bodyPr>
                      </wps:wsp>
                      <wps:wsp>
                        <wps:cNvPr id="946" name="Rectangle 233"/>
                        <wps:cNvSpPr>
                          <a:spLocks noChangeArrowheads="1"/>
                        </wps:cNvSpPr>
                        <wps:spPr bwMode="auto">
                          <a:xfrm>
                            <a:off x="5088606" y="2100813"/>
                            <a:ext cx="1161516" cy="533379"/>
                          </a:xfrm>
                          <a:prstGeom prst="rect">
                            <a:avLst/>
                          </a:prstGeom>
                          <a:noFill/>
                          <a:ln w="12700">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14:paraId="13F09535" w14:textId="77777777" w:rsidR="004A471E" w:rsidRDefault="004A471E" w:rsidP="004A471E">
                              <w:pPr>
                                <w:spacing w:after="160" w:line="252" w:lineRule="auto"/>
                                <w:jc w:val="center"/>
                                <w:rPr>
                                  <w:color w:val="000000" w:themeColor="text1"/>
                                  <w:szCs w:val="24"/>
                                </w:rPr>
                              </w:pPr>
                              <w:r>
                                <w:rPr>
                                  <w:rFonts w:cs="Arial"/>
                                  <w:color w:val="000000" w:themeColor="text1"/>
                                  <w:sz w:val="18"/>
                                  <w:szCs w:val="18"/>
                                </w:rPr>
                                <w:t>Event/Metadata Synchronizer &amp; Dispatcher</w:t>
                              </w:r>
                            </w:p>
                          </w:txbxContent>
                        </wps:txbx>
                        <wps:bodyPr rot="0" vert="horz" wrap="square" lIns="91440" tIns="45720" rIns="91440" bIns="45720" anchor="ctr" anchorCtr="0" upright="1">
                          <a:noAutofit/>
                        </wps:bodyPr>
                      </wps:wsp>
                      <wps:wsp>
                        <wps:cNvPr id="947" name="Rectangle 234"/>
                        <wps:cNvSpPr>
                          <a:spLocks noChangeArrowheads="1"/>
                        </wps:cNvSpPr>
                        <wps:spPr bwMode="auto">
                          <a:xfrm>
                            <a:off x="1075407" y="2205229"/>
                            <a:ext cx="751875" cy="1124768"/>
                          </a:xfrm>
                          <a:prstGeom prst="rect">
                            <a:avLst/>
                          </a:prstGeom>
                          <a:noFill/>
                          <a:ln w="12700">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14:paraId="0F98D5B1" w14:textId="77777777" w:rsidR="004A471E" w:rsidRDefault="004A471E" w:rsidP="004A471E">
                              <w:pPr>
                                <w:spacing w:after="0" w:line="252" w:lineRule="auto"/>
                                <w:jc w:val="center"/>
                                <w:rPr>
                                  <w:color w:val="000000" w:themeColor="text1"/>
                                </w:rPr>
                              </w:pPr>
                              <w:r>
                                <w:rPr>
                                  <w:rFonts w:cs="Arial"/>
                                  <w:color w:val="000000" w:themeColor="text1"/>
                                </w:rPr>
                                <w:t>Inband Event &amp; ‘moof’ Parser</w:t>
                              </w:r>
                            </w:p>
                          </w:txbxContent>
                        </wps:txbx>
                        <wps:bodyPr rot="0" vert="horz" wrap="square" lIns="91440" tIns="45720" rIns="91440" bIns="45720" anchor="ctr" anchorCtr="0" upright="1">
                          <a:noAutofit/>
                        </wps:bodyPr>
                      </wps:wsp>
                      <wps:wsp>
                        <wps:cNvPr id="948" name="Rectangle 235"/>
                        <wps:cNvSpPr>
                          <a:spLocks noChangeArrowheads="1"/>
                        </wps:cNvSpPr>
                        <wps:spPr bwMode="auto">
                          <a:xfrm>
                            <a:off x="0" y="3609538"/>
                            <a:ext cx="780478" cy="453368"/>
                          </a:xfrm>
                          <a:prstGeom prst="rect">
                            <a:avLst/>
                          </a:prstGeom>
                          <a:solidFill>
                            <a:schemeClr val="bg1">
                              <a:lumMod val="75000"/>
                              <a:lumOff val="0"/>
                            </a:schemeClr>
                          </a:solidFill>
                          <a:ln w="12700">
                            <a:solidFill>
                              <a:schemeClr val="tx1">
                                <a:lumMod val="100000"/>
                                <a:lumOff val="0"/>
                              </a:schemeClr>
                            </a:solidFill>
                            <a:miter lim="800000"/>
                            <a:headEnd/>
                            <a:tailEnd/>
                          </a:ln>
                        </wps:spPr>
                        <wps:txbx>
                          <w:txbxContent>
                            <w:p w14:paraId="754AAD0E" w14:textId="77777777" w:rsidR="004A471E" w:rsidRDefault="004A471E" w:rsidP="004A471E">
                              <w:pPr>
                                <w:spacing w:after="160" w:line="252" w:lineRule="auto"/>
                                <w:jc w:val="center"/>
                                <w:rPr>
                                  <w:szCs w:val="24"/>
                                </w:rPr>
                              </w:pPr>
                              <w:r>
                                <w:rPr>
                                  <w:rFonts w:cs="Arial"/>
                                  <w:color w:val="000000"/>
                                </w:rPr>
                                <w:t>HTTP Stack</w:t>
                              </w:r>
                            </w:p>
                          </w:txbxContent>
                        </wps:txbx>
                        <wps:bodyPr rot="0" vert="horz" wrap="square" lIns="91440" tIns="45720" rIns="91440" bIns="45720" anchor="ctr" anchorCtr="0" upright="1">
                          <a:noAutofit/>
                        </wps:bodyPr>
                      </wps:wsp>
                      <wps:wsp>
                        <wps:cNvPr id="949" name="Straight Arrow Connector 236"/>
                        <wps:cNvCnPr>
                          <a:cxnSpLocks noChangeShapeType="1"/>
                        </wps:cNvCnPr>
                        <wps:spPr bwMode="auto">
                          <a:xfrm>
                            <a:off x="3972295" y="3733356"/>
                            <a:ext cx="256125" cy="0"/>
                          </a:xfrm>
                          <a:prstGeom prst="straightConnector1">
                            <a:avLst/>
                          </a:prstGeom>
                          <a:noFill/>
                          <a:ln w="6350">
                            <a:solidFill>
                              <a:schemeClr val="dk1">
                                <a:lumMod val="100000"/>
                                <a:lumOff val="0"/>
                              </a:schemeClr>
                            </a:solidFill>
                            <a:miter lim="800000"/>
                            <a:headEnd/>
                            <a:tailEnd type="triangle" w="med" len="med"/>
                          </a:ln>
                          <a:extLst>
                            <a:ext uri="{909E8E84-426E-40DD-AFC4-6F175D3DCCD1}">
                              <a14:hiddenFill xmlns:a14="http://schemas.microsoft.com/office/drawing/2010/main">
                                <a:noFill/>
                              </a14:hiddenFill>
                            </a:ext>
                          </a:extLst>
                        </wps:spPr>
                        <wps:bodyPr/>
                      </wps:wsp>
                      <wps:wsp>
                        <wps:cNvPr id="950" name="Text Box 237"/>
                        <wps:cNvSpPr txBox="1">
                          <a:spLocks noChangeArrowheads="1"/>
                        </wps:cNvSpPr>
                        <wps:spPr bwMode="auto">
                          <a:xfrm>
                            <a:off x="4228821" y="3594236"/>
                            <a:ext cx="2077507" cy="6534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Lst>
                        </wps:spPr>
                        <wps:txbx>
                          <w:txbxContent>
                            <w:p w14:paraId="4CDDF669" w14:textId="77777777" w:rsidR="004A471E" w:rsidRPr="004A471E" w:rsidRDefault="004A471E" w:rsidP="004A471E">
                              <w:pPr>
                                <w:spacing w:after="0"/>
                                <w:rPr>
                                  <w:sz w:val="22"/>
                                  <w:szCs w:val="20"/>
                                </w:rPr>
                              </w:pPr>
                              <w:r w:rsidRPr="004A471E">
                                <w:rPr>
                                  <w:sz w:val="22"/>
                                  <w:szCs w:val="20"/>
                                </w:rPr>
                                <w:t>Event/T. Metadata dataflow</w:t>
                              </w:r>
                            </w:p>
                            <w:p w14:paraId="7A42EB97" w14:textId="77777777" w:rsidR="004A471E" w:rsidRPr="004A471E" w:rsidRDefault="004A471E" w:rsidP="004A471E">
                              <w:pPr>
                                <w:spacing w:after="0"/>
                                <w:rPr>
                                  <w:sz w:val="22"/>
                                  <w:szCs w:val="20"/>
                                </w:rPr>
                              </w:pPr>
                              <w:r w:rsidRPr="004A471E">
                                <w:rPr>
                                  <w:sz w:val="22"/>
                                  <w:szCs w:val="20"/>
                                </w:rPr>
                                <w:t>Media dataflow</w:t>
                              </w:r>
                            </w:p>
                            <w:p w14:paraId="7454EAB3" w14:textId="77777777" w:rsidR="004A471E" w:rsidRDefault="004A471E" w:rsidP="004A471E">
                              <w:pPr>
                                <w:spacing w:after="0"/>
                              </w:pPr>
                              <w:r w:rsidRPr="004A471E">
                                <w:rPr>
                                  <w:sz w:val="22"/>
                                  <w:szCs w:val="20"/>
                                </w:rPr>
                                <w:t>Control/Synchronization</w:t>
                              </w:r>
                            </w:p>
                            <w:p w14:paraId="78BCD620" w14:textId="77777777" w:rsidR="004A471E" w:rsidRDefault="004A471E" w:rsidP="004A471E"/>
                          </w:txbxContent>
                        </wps:txbx>
                        <wps:bodyPr rot="0" vert="horz" wrap="square" lIns="91440" tIns="45720" rIns="91440" bIns="45720" anchor="t" anchorCtr="0" upright="1">
                          <a:noAutofit/>
                        </wps:bodyPr>
                      </wps:wsp>
                      <wps:wsp>
                        <wps:cNvPr id="951" name="Straight Arrow Connector 238"/>
                        <wps:cNvCnPr>
                          <a:cxnSpLocks noChangeShapeType="1"/>
                        </wps:cNvCnPr>
                        <wps:spPr bwMode="auto">
                          <a:xfrm>
                            <a:off x="3972895" y="3913083"/>
                            <a:ext cx="255925" cy="0"/>
                          </a:xfrm>
                          <a:prstGeom prst="straightConnector1">
                            <a:avLst/>
                          </a:prstGeom>
                          <a:noFill/>
                          <a:ln w="38100">
                            <a:solidFill>
                              <a:schemeClr val="tx1">
                                <a:lumMod val="100000"/>
                                <a:lumOff val="0"/>
                              </a:schemeClr>
                            </a:solidFill>
                            <a:miter lim="800000"/>
                            <a:headEnd/>
                            <a:tailEnd type="triangle" w="med" len="med"/>
                          </a:ln>
                          <a:extLst>
                            <a:ext uri="{909E8E84-426E-40DD-AFC4-6F175D3DCCD1}">
                              <a14:hiddenFill xmlns:a14="http://schemas.microsoft.com/office/drawing/2010/main">
                                <a:noFill/>
                              </a14:hiddenFill>
                            </a:ext>
                          </a:extLst>
                        </wps:spPr>
                        <wps:bodyPr/>
                      </wps:wsp>
                      <wps:wsp>
                        <wps:cNvPr id="952" name="Straight Arrow Connector 239"/>
                        <wps:cNvCnPr>
                          <a:cxnSpLocks noChangeShapeType="1"/>
                        </wps:cNvCnPr>
                        <wps:spPr bwMode="auto">
                          <a:xfrm>
                            <a:off x="3956994" y="4102311"/>
                            <a:ext cx="255325" cy="0"/>
                          </a:xfrm>
                          <a:prstGeom prst="straightConnector1">
                            <a:avLst/>
                          </a:prstGeom>
                          <a:noFill/>
                          <a:ln w="6350">
                            <a:solidFill>
                              <a:schemeClr val="tx1">
                                <a:lumMod val="100000"/>
                                <a:lumOff val="0"/>
                              </a:schemeClr>
                            </a:solidFill>
                            <a:prstDash val="dash"/>
                            <a:miter lim="800000"/>
                            <a:headEnd/>
                            <a:tailEnd type="triangle" w="med" len="med"/>
                          </a:ln>
                          <a:extLst>
                            <a:ext uri="{909E8E84-426E-40DD-AFC4-6F175D3DCCD1}">
                              <a14:hiddenFill xmlns:a14="http://schemas.microsoft.com/office/drawing/2010/main">
                                <a:noFill/>
                              </a14:hiddenFill>
                            </a:ext>
                          </a:extLst>
                        </wps:spPr>
                        <wps:bodyPr/>
                      </wps:wsp>
                      <wps:wsp>
                        <wps:cNvPr id="953" name="Rectangle 240"/>
                        <wps:cNvSpPr>
                          <a:spLocks noChangeArrowheads="1"/>
                        </wps:cNvSpPr>
                        <wps:spPr bwMode="auto">
                          <a:xfrm>
                            <a:off x="3819880" y="3594236"/>
                            <a:ext cx="2324331" cy="592588"/>
                          </a:xfrm>
                          <a:prstGeom prst="rect">
                            <a:avLst/>
                          </a:prstGeom>
                          <a:noFill/>
                          <a:ln w="12700">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954" name="Straight Arrow Connector 241"/>
                        <wps:cNvCnPr>
                          <a:cxnSpLocks noChangeShapeType="1"/>
                        </wps:cNvCnPr>
                        <wps:spPr bwMode="auto">
                          <a:xfrm>
                            <a:off x="776277" y="2760811"/>
                            <a:ext cx="299130" cy="6801"/>
                          </a:xfrm>
                          <a:prstGeom prst="straightConnector1">
                            <a:avLst/>
                          </a:prstGeom>
                          <a:noFill/>
                          <a:ln w="38100">
                            <a:solidFill>
                              <a:schemeClr val="tx1">
                                <a:lumMod val="100000"/>
                                <a:lumOff val="0"/>
                              </a:schemeClr>
                            </a:solidFill>
                            <a:miter lim="800000"/>
                            <a:headEnd/>
                            <a:tailEnd type="triangle" w="med" len="med"/>
                          </a:ln>
                          <a:extLst>
                            <a:ext uri="{909E8E84-426E-40DD-AFC4-6F175D3DCCD1}">
                              <a14:hiddenFill xmlns:a14="http://schemas.microsoft.com/office/drawing/2010/main">
                                <a:noFill/>
                              </a14:hiddenFill>
                            </a:ext>
                          </a:extLst>
                        </wps:spPr>
                        <wps:bodyPr/>
                      </wps:wsp>
                      <wps:wsp>
                        <wps:cNvPr id="955" name="Straight Arrow Connector 242"/>
                        <wps:cNvCnPr>
                          <a:cxnSpLocks noChangeShapeType="1"/>
                        </wps:cNvCnPr>
                        <wps:spPr bwMode="auto">
                          <a:xfrm>
                            <a:off x="1826982" y="3137568"/>
                            <a:ext cx="1929992" cy="2500"/>
                          </a:xfrm>
                          <a:prstGeom prst="straightConnector1">
                            <a:avLst/>
                          </a:prstGeom>
                          <a:noFill/>
                          <a:ln w="38100">
                            <a:solidFill>
                              <a:schemeClr val="tx1">
                                <a:lumMod val="100000"/>
                                <a:lumOff val="0"/>
                              </a:schemeClr>
                            </a:solidFill>
                            <a:miter lim="800000"/>
                            <a:headEnd/>
                            <a:tailEnd type="triangle" w="med" len="med"/>
                          </a:ln>
                          <a:extLst>
                            <a:ext uri="{909E8E84-426E-40DD-AFC4-6F175D3DCCD1}">
                              <a14:hiddenFill xmlns:a14="http://schemas.microsoft.com/office/drawing/2010/main">
                                <a:noFill/>
                              </a14:hiddenFill>
                            </a:ext>
                          </a:extLst>
                        </wps:spPr>
                        <wps:bodyPr/>
                      </wps:wsp>
                      <wps:wsp>
                        <wps:cNvPr id="956" name="Straight Arrow Connector 243"/>
                        <wps:cNvCnPr>
                          <a:cxnSpLocks noChangeShapeType="1"/>
                        </wps:cNvCnPr>
                        <wps:spPr bwMode="auto">
                          <a:xfrm>
                            <a:off x="4919589" y="3140068"/>
                            <a:ext cx="170517" cy="0"/>
                          </a:xfrm>
                          <a:prstGeom prst="straightConnector1">
                            <a:avLst/>
                          </a:prstGeom>
                          <a:noFill/>
                          <a:ln w="38100">
                            <a:solidFill>
                              <a:schemeClr val="tx1">
                                <a:lumMod val="100000"/>
                                <a:lumOff val="0"/>
                              </a:schemeClr>
                            </a:solidFill>
                            <a:miter lim="800000"/>
                            <a:headEnd/>
                            <a:tailEnd type="triangle" w="med" len="med"/>
                          </a:ln>
                          <a:extLst>
                            <a:ext uri="{909E8E84-426E-40DD-AFC4-6F175D3DCCD1}">
                              <a14:hiddenFill xmlns:a14="http://schemas.microsoft.com/office/drawing/2010/main">
                                <a:noFill/>
                              </a14:hiddenFill>
                            </a:ext>
                          </a:extLst>
                        </wps:spPr>
                        <wps:bodyPr/>
                      </wps:wsp>
                      <wps:wsp>
                        <wps:cNvPr id="957" name="Straight Arrow Connector 244"/>
                        <wps:cNvCnPr>
                          <a:cxnSpLocks noChangeShapeType="1"/>
                        </wps:cNvCnPr>
                        <wps:spPr bwMode="auto">
                          <a:xfrm>
                            <a:off x="1826382" y="2372253"/>
                            <a:ext cx="497850" cy="0"/>
                          </a:xfrm>
                          <a:prstGeom prst="straightConnector1">
                            <a:avLst/>
                          </a:prstGeom>
                          <a:noFill/>
                          <a:ln w="6350">
                            <a:solidFill>
                              <a:schemeClr val="tx1">
                                <a:lumMod val="100000"/>
                                <a:lumOff val="0"/>
                              </a:schemeClr>
                            </a:solidFill>
                            <a:miter lim="800000"/>
                            <a:headEnd/>
                            <a:tailEnd type="triangle" w="med" len="med"/>
                          </a:ln>
                          <a:extLst>
                            <a:ext uri="{909E8E84-426E-40DD-AFC4-6F175D3DCCD1}">
                              <a14:hiddenFill xmlns:a14="http://schemas.microsoft.com/office/drawing/2010/main">
                                <a:noFill/>
                              </a14:hiddenFill>
                            </a:ext>
                          </a:extLst>
                        </wps:spPr>
                        <wps:bodyPr/>
                      </wps:wsp>
                      <wps:wsp>
                        <wps:cNvPr id="958" name="Straight Arrow Connector 245"/>
                        <wps:cNvCnPr>
                          <a:cxnSpLocks noChangeShapeType="1"/>
                        </wps:cNvCnPr>
                        <wps:spPr bwMode="auto">
                          <a:xfrm>
                            <a:off x="3519350" y="2371653"/>
                            <a:ext cx="237624" cy="200"/>
                          </a:xfrm>
                          <a:prstGeom prst="straightConnector1">
                            <a:avLst/>
                          </a:prstGeom>
                          <a:noFill/>
                          <a:ln w="6350">
                            <a:solidFill>
                              <a:schemeClr val="tx1">
                                <a:lumMod val="100000"/>
                                <a:lumOff val="0"/>
                              </a:schemeClr>
                            </a:solidFill>
                            <a:miter lim="800000"/>
                            <a:headEnd/>
                            <a:tailEnd type="triangle" w="med" len="med"/>
                          </a:ln>
                          <a:extLst>
                            <a:ext uri="{909E8E84-426E-40DD-AFC4-6F175D3DCCD1}">
                              <a14:hiddenFill xmlns:a14="http://schemas.microsoft.com/office/drawing/2010/main">
                                <a:noFill/>
                              </a14:hiddenFill>
                            </a:ext>
                          </a:extLst>
                        </wps:spPr>
                        <wps:bodyPr/>
                      </wps:wsp>
                      <wps:wsp>
                        <wps:cNvPr id="959" name="Straight Arrow Connector 246"/>
                        <wps:cNvCnPr>
                          <a:cxnSpLocks noChangeShapeType="1"/>
                        </wps:cNvCnPr>
                        <wps:spPr bwMode="auto">
                          <a:xfrm>
                            <a:off x="4878985" y="2386156"/>
                            <a:ext cx="211621" cy="0"/>
                          </a:xfrm>
                          <a:prstGeom prst="straightConnector1">
                            <a:avLst/>
                          </a:prstGeom>
                          <a:noFill/>
                          <a:ln w="6350">
                            <a:solidFill>
                              <a:schemeClr val="tx1">
                                <a:lumMod val="100000"/>
                                <a:lumOff val="0"/>
                              </a:schemeClr>
                            </a:solidFill>
                            <a:miter lim="800000"/>
                            <a:headEnd/>
                            <a:tailEnd type="triangle" w="med" len="med"/>
                          </a:ln>
                          <a:extLst>
                            <a:ext uri="{909E8E84-426E-40DD-AFC4-6F175D3DCCD1}">
                              <a14:hiddenFill xmlns:a14="http://schemas.microsoft.com/office/drawing/2010/main">
                                <a:noFill/>
                              </a14:hiddenFill>
                            </a:ext>
                          </a:extLst>
                        </wps:spPr>
                        <wps:bodyPr/>
                      </wps:wsp>
                      <wps:wsp>
                        <wps:cNvPr id="267" name="Straight Arrow Connector 247"/>
                        <wps:cNvCnPr>
                          <a:cxnSpLocks noChangeShapeType="1"/>
                        </wps:cNvCnPr>
                        <wps:spPr bwMode="auto">
                          <a:xfrm flipV="1">
                            <a:off x="400040" y="1852876"/>
                            <a:ext cx="4800" cy="329149"/>
                          </a:xfrm>
                          <a:prstGeom prst="straightConnector1">
                            <a:avLst/>
                          </a:prstGeom>
                          <a:noFill/>
                          <a:ln w="6350">
                            <a:solidFill>
                              <a:schemeClr val="tx1">
                                <a:lumMod val="100000"/>
                                <a:lumOff val="0"/>
                              </a:schemeClr>
                            </a:solidFill>
                            <a:miter lim="800000"/>
                            <a:headEnd/>
                            <a:tailEnd type="triangle" w="med" len="med"/>
                          </a:ln>
                          <a:extLst>
                            <a:ext uri="{909E8E84-426E-40DD-AFC4-6F175D3DCCD1}">
                              <a14:hiddenFill xmlns:a14="http://schemas.microsoft.com/office/drawing/2010/main">
                                <a:noFill/>
                              </a14:hiddenFill>
                            </a:ext>
                          </a:extLst>
                        </wps:spPr>
                        <wps:bodyPr/>
                      </wps:wsp>
                      <wps:wsp>
                        <wps:cNvPr id="268" name="Connector: Elbow 248"/>
                        <wps:cNvCnPr>
                          <a:cxnSpLocks noChangeShapeType="1"/>
                        </wps:cNvCnPr>
                        <wps:spPr bwMode="auto">
                          <a:xfrm>
                            <a:off x="795279" y="1626142"/>
                            <a:ext cx="2960895" cy="746111"/>
                          </a:xfrm>
                          <a:prstGeom prst="bentConnector3">
                            <a:avLst>
                              <a:gd name="adj1" fmla="val 96000"/>
                            </a:avLst>
                          </a:prstGeom>
                          <a:noFill/>
                          <a:ln w="6350">
                            <a:solidFill>
                              <a:schemeClr val="tx1">
                                <a:lumMod val="100000"/>
                                <a:lumOff val="0"/>
                              </a:schemeClr>
                            </a:solidFill>
                            <a:miter lim="800000"/>
                            <a:headEnd/>
                            <a:tailEnd type="triangle" w="med" len="med"/>
                          </a:ln>
                          <a:extLst>
                            <a:ext uri="{909E8E84-426E-40DD-AFC4-6F175D3DCCD1}">
                              <a14:hiddenFill xmlns:a14="http://schemas.microsoft.com/office/drawing/2010/main">
                                <a:noFill/>
                              </a14:hiddenFill>
                            </a:ext>
                          </a:extLst>
                        </wps:spPr>
                        <wps:bodyPr/>
                      </wps:wsp>
                      <wps:wsp>
                        <wps:cNvPr id="269" name="Straight Arrow Connector 249"/>
                        <wps:cNvCnPr>
                          <a:cxnSpLocks noChangeShapeType="1"/>
                        </wps:cNvCnPr>
                        <wps:spPr bwMode="auto">
                          <a:xfrm flipV="1">
                            <a:off x="1437143" y="1914785"/>
                            <a:ext cx="0" cy="290443"/>
                          </a:xfrm>
                          <a:prstGeom prst="straightConnector1">
                            <a:avLst/>
                          </a:prstGeom>
                          <a:noFill/>
                          <a:ln w="6350">
                            <a:solidFill>
                              <a:schemeClr val="accent1">
                                <a:lumMod val="100000"/>
                                <a:lumOff val="0"/>
                              </a:schemeClr>
                            </a:solidFill>
                            <a:miter lim="800000"/>
                            <a:headEnd/>
                            <a:tailEnd/>
                          </a:ln>
                          <a:extLst>
                            <a:ext uri="{909E8E84-426E-40DD-AFC4-6F175D3DCCD1}">
                              <a14:hiddenFill xmlns:a14="http://schemas.microsoft.com/office/drawing/2010/main">
                                <a:noFill/>
                              </a14:hiddenFill>
                            </a:ext>
                          </a:extLst>
                        </wps:spPr>
                        <wps:bodyPr/>
                      </wps:wsp>
                      <wps:wsp>
                        <wps:cNvPr id="270" name="Connector: Elbow 250"/>
                        <wps:cNvCnPr>
                          <a:cxnSpLocks noChangeShapeType="1"/>
                        </wps:cNvCnPr>
                        <wps:spPr bwMode="auto">
                          <a:xfrm>
                            <a:off x="1437143" y="1914785"/>
                            <a:ext cx="2321431" cy="454068"/>
                          </a:xfrm>
                          <a:prstGeom prst="bentConnector3">
                            <a:avLst>
                              <a:gd name="adj1" fmla="val 94718"/>
                            </a:avLst>
                          </a:prstGeom>
                          <a:noFill/>
                          <a:ln w="6350">
                            <a:solidFill>
                              <a:schemeClr val="tx1">
                                <a:lumMod val="100000"/>
                                <a:lumOff val="0"/>
                              </a:schemeClr>
                            </a:solidFill>
                            <a:miter lim="800000"/>
                            <a:headEnd/>
                            <a:tailEnd type="triangle" w="med" len="med"/>
                          </a:ln>
                          <a:extLst>
                            <a:ext uri="{909E8E84-426E-40DD-AFC4-6F175D3DCCD1}">
                              <a14:hiddenFill xmlns:a14="http://schemas.microsoft.com/office/drawing/2010/main">
                                <a:noFill/>
                              </a14:hiddenFill>
                            </a:ext>
                          </a:extLst>
                        </wps:spPr>
                        <wps:bodyPr/>
                      </wps:wsp>
                      <wps:wsp>
                        <wps:cNvPr id="271" name="Straight Arrow Connector 251"/>
                        <wps:cNvCnPr>
                          <a:cxnSpLocks noChangeShapeType="1"/>
                        </wps:cNvCnPr>
                        <wps:spPr bwMode="auto">
                          <a:xfrm flipV="1">
                            <a:off x="5918789" y="423263"/>
                            <a:ext cx="4400" cy="1677550"/>
                          </a:xfrm>
                          <a:prstGeom prst="straightConnector1">
                            <a:avLst/>
                          </a:prstGeom>
                          <a:noFill/>
                          <a:ln w="6350">
                            <a:solidFill>
                              <a:schemeClr val="tx1">
                                <a:lumMod val="100000"/>
                                <a:lumOff val="0"/>
                              </a:schemeClr>
                            </a:solidFill>
                            <a:miter lim="800000"/>
                            <a:headEnd/>
                            <a:tailEnd type="triangle" w="med" len="med"/>
                          </a:ln>
                          <a:extLst>
                            <a:ext uri="{909E8E84-426E-40DD-AFC4-6F175D3DCCD1}">
                              <a14:hiddenFill xmlns:a14="http://schemas.microsoft.com/office/drawing/2010/main">
                                <a:noFill/>
                              </a14:hiddenFill>
                            </a:ext>
                          </a:extLst>
                        </wps:spPr>
                        <wps:bodyPr/>
                      </wps:wsp>
                      <wps:wsp>
                        <wps:cNvPr id="272" name="Straight Arrow Connector 252"/>
                        <wps:cNvCnPr>
                          <a:cxnSpLocks noChangeShapeType="1"/>
                        </wps:cNvCnPr>
                        <wps:spPr bwMode="auto">
                          <a:xfrm>
                            <a:off x="5662163" y="423263"/>
                            <a:ext cx="4400" cy="1677250"/>
                          </a:xfrm>
                          <a:prstGeom prst="straightConnector1">
                            <a:avLst/>
                          </a:prstGeom>
                          <a:noFill/>
                          <a:ln w="6350">
                            <a:solidFill>
                              <a:schemeClr val="tx1">
                                <a:lumMod val="100000"/>
                                <a:lumOff val="0"/>
                              </a:schemeClr>
                            </a:solidFill>
                            <a:prstDash val="lgDash"/>
                            <a:miter lim="800000"/>
                            <a:headEnd/>
                            <a:tailEnd type="triangle" w="med" len="med"/>
                          </a:ln>
                          <a:extLst>
                            <a:ext uri="{909E8E84-426E-40DD-AFC4-6F175D3DCCD1}">
                              <a14:hiddenFill xmlns:a14="http://schemas.microsoft.com/office/drawing/2010/main">
                                <a:noFill/>
                              </a14:hiddenFill>
                            </a:ext>
                          </a:extLst>
                        </wps:spPr>
                        <wps:bodyPr/>
                      </wps:wsp>
                      <wps:wsp>
                        <wps:cNvPr id="273" name="Connector: Elbow 253"/>
                        <wps:cNvCnPr>
                          <a:cxnSpLocks noChangeShapeType="1"/>
                        </wps:cNvCnPr>
                        <wps:spPr bwMode="auto">
                          <a:xfrm rot="10800000">
                            <a:off x="3119410" y="913536"/>
                            <a:ext cx="2300829" cy="1187277"/>
                          </a:xfrm>
                          <a:prstGeom prst="bentConnector3">
                            <a:avLst>
                              <a:gd name="adj1" fmla="val 1542"/>
                            </a:avLst>
                          </a:prstGeom>
                          <a:noFill/>
                          <a:ln w="6350">
                            <a:solidFill>
                              <a:schemeClr val="tx1">
                                <a:lumMod val="100000"/>
                                <a:lumOff val="0"/>
                              </a:schemeClr>
                            </a:solidFill>
                            <a:miter lim="800000"/>
                            <a:headEnd/>
                            <a:tailEnd type="triangle" w="med" len="med"/>
                          </a:ln>
                          <a:extLst>
                            <a:ext uri="{909E8E84-426E-40DD-AFC4-6F175D3DCCD1}">
                              <a14:hiddenFill xmlns:a14="http://schemas.microsoft.com/office/drawing/2010/main">
                                <a:noFill/>
                              </a14:hiddenFill>
                            </a:ext>
                          </a:extLst>
                        </wps:spPr>
                        <wps:bodyPr/>
                      </wps:wsp>
                      <wps:wsp>
                        <wps:cNvPr id="274" name="Straight Arrow Connector 254"/>
                        <wps:cNvCnPr>
                          <a:cxnSpLocks noChangeShapeType="1"/>
                        </wps:cNvCnPr>
                        <wps:spPr bwMode="auto">
                          <a:xfrm flipV="1">
                            <a:off x="1694569" y="432464"/>
                            <a:ext cx="4500" cy="328949"/>
                          </a:xfrm>
                          <a:prstGeom prst="straightConnector1">
                            <a:avLst/>
                          </a:prstGeom>
                          <a:noFill/>
                          <a:ln w="6350">
                            <a:solidFill>
                              <a:schemeClr val="tx1">
                                <a:lumMod val="100000"/>
                                <a:lumOff val="0"/>
                              </a:schemeClr>
                            </a:solidFill>
                            <a:prstDash val="lgDash"/>
                            <a:miter lim="800000"/>
                            <a:headEnd/>
                            <a:tailEnd type="triangle" w="med" len="med"/>
                          </a:ln>
                          <a:extLst>
                            <a:ext uri="{909E8E84-426E-40DD-AFC4-6F175D3DCCD1}">
                              <a14:hiddenFill xmlns:a14="http://schemas.microsoft.com/office/drawing/2010/main">
                                <a:noFill/>
                              </a14:hiddenFill>
                            </a:ext>
                          </a:extLst>
                        </wps:spPr>
                        <wps:bodyPr/>
                      </wps:wsp>
                      <wps:wsp>
                        <wps:cNvPr id="275" name="Straight Arrow Connector 255"/>
                        <wps:cNvCnPr>
                          <a:cxnSpLocks noChangeShapeType="1"/>
                        </wps:cNvCnPr>
                        <wps:spPr bwMode="auto">
                          <a:xfrm>
                            <a:off x="1608860" y="385157"/>
                            <a:ext cx="4400" cy="328949"/>
                          </a:xfrm>
                          <a:prstGeom prst="straightConnector1">
                            <a:avLst/>
                          </a:prstGeom>
                          <a:noFill/>
                          <a:ln w="6350">
                            <a:solidFill>
                              <a:schemeClr val="dk1">
                                <a:lumMod val="100000"/>
                                <a:lumOff val="0"/>
                              </a:schemeClr>
                            </a:solidFill>
                            <a:prstDash val="lgDash"/>
                            <a:miter lim="800000"/>
                            <a:headEnd/>
                            <a:tailEnd type="triangle" w="med" len="med"/>
                          </a:ln>
                          <a:extLst>
                            <a:ext uri="{909E8E84-426E-40DD-AFC4-6F175D3DCCD1}">
                              <a14:hiddenFill xmlns:a14="http://schemas.microsoft.com/office/drawing/2010/main">
                                <a:noFill/>
                              </a14:hiddenFill>
                            </a:ext>
                          </a:extLst>
                        </wps:spPr>
                        <wps:bodyPr/>
                      </wps:wsp>
                      <wps:wsp>
                        <wps:cNvPr id="276" name="Rectangle 96"/>
                        <wps:cNvSpPr>
                          <a:spLocks noChangeArrowheads="1"/>
                        </wps:cNvSpPr>
                        <wps:spPr bwMode="auto">
                          <a:xfrm>
                            <a:off x="24102" y="723008"/>
                            <a:ext cx="3095608" cy="381057"/>
                          </a:xfrm>
                          <a:prstGeom prst="rect">
                            <a:avLst/>
                          </a:prstGeom>
                          <a:solidFill>
                            <a:schemeClr val="bg1">
                              <a:lumMod val="100000"/>
                              <a:lumOff val="0"/>
                            </a:schemeClr>
                          </a:solidFill>
                          <a:ln w="12700">
                            <a:solidFill>
                              <a:schemeClr val="tx1"/>
                            </a:solidFill>
                            <a:prstDash val="solid"/>
                            <a:miter lim="800000"/>
                            <a:headEnd/>
                            <a:tailEnd/>
                          </a:ln>
                        </wps:spPr>
                        <wps:txbx>
                          <w:txbxContent>
                            <w:p w14:paraId="7F6F88A0" w14:textId="77777777" w:rsidR="004A471E" w:rsidRDefault="004A471E" w:rsidP="004A471E">
                              <w:pPr>
                                <w:spacing w:after="0" w:line="254" w:lineRule="auto"/>
                                <w:jc w:val="center"/>
                                <w:rPr>
                                  <w:sz w:val="20"/>
                                </w:rPr>
                              </w:pPr>
                              <w:r>
                                <w:rPr>
                                  <w:rFonts w:cs="Arial"/>
                                  <w:color w:val="000000"/>
                                  <w:sz w:val="20"/>
                                  <w:szCs w:val="18"/>
                                </w:rPr>
                                <w:t>DASH Client’s Control, Selection &amp; Heuristic Logic</w:t>
                              </w:r>
                            </w:p>
                          </w:txbxContent>
                        </wps:txbx>
                        <wps:bodyPr rot="0" vert="horz" wrap="square" lIns="91440" tIns="45720" rIns="91440" bIns="45720" anchor="ctr" anchorCtr="0" upright="1">
                          <a:noAutofit/>
                        </wps:bodyPr>
                      </wps:wsp>
                      <wps:wsp>
                        <wps:cNvPr id="277" name="Rectangle 97"/>
                        <wps:cNvSpPr>
                          <a:spLocks noChangeArrowheads="1"/>
                        </wps:cNvSpPr>
                        <wps:spPr bwMode="auto">
                          <a:xfrm>
                            <a:off x="24102" y="42206"/>
                            <a:ext cx="6228020" cy="381057"/>
                          </a:xfrm>
                          <a:prstGeom prst="rect">
                            <a:avLst/>
                          </a:prstGeom>
                          <a:solidFill>
                            <a:schemeClr val="bg1">
                              <a:lumMod val="75000"/>
                              <a:lumOff val="0"/>
                            </a:schemeClr>
                          </a:solidFill>
                          <a:ln w="12700">
                            <a:solidFill>
                              <a:schemeClr val="tx1">
                                <a:lumMod val="100000"/>
                                <a:lumOff val="0"/>
                              </a:schemeClr>
                            </a:solidFill>
                            <a:miter lim="800000"/>
                            <a:headEnd/>
                            <a:tailEnd/>
                          </a:ln>
                        </wps:spPr>
                        <wps:txbx>
                          <w:txbxContent>
                            <w:p w14:paraId="74D95DD4" w14:textId="77777777" w:rsidR="004A471E" w:rsidRDefault="004A471E" w:rsidP="004A471E">
                              <w:pPr>
                                <w:spacing w:after="0"/>
                                <w:rPr>
                                  <w:color w:val="000000" w:themeColor="text1"/>
                                </w:rPr>
                              </w:pPr>
                              <w:r>
                                <w:rPr>
                                  <w:color w:val="000000" w:themeColor="text1"/>
                                </w:rPr>
                                <w:t>Application</w:t>
                              </w:r>
                            </w:p>
                          </w:txbxContent>
                        </wps:txbx>
                        <wps:bodyPr rot="0" vert="horz" wrap="square" lIns="91440" tIns="45720" rIns="91440" bIns="45720" anchor="ctr" anchorCtr="0" upright="1">
                          <a:noAutofit/>
                        </wps:bodyPr>
                      </wps:wsp>
                      <wps:wsp>
                        <wps:cNvPr id="278" name="Straight Arrow Connector 98"/>
                        <wps:cNvCnPr>
                          <a:cxnSpLocks noChangeShapeType="1"/>
                        </wps:cNvCnPr>
                        <wps:spPr bwMode="auto">
                          <a:xfrm rot="16200000">
                            <a:off x="167309" y="3456715"/>
                            <a:ext cx="299045" cy="6401"/>
                          </a:xfrm>
                          <a:prstGeom prst="straightConnector1">
                            <a:avLst/>
                          </a:prstGeom>
                          <a:noFill/>
                          <a:ln w="38100">
                            <a:solidFill>
                              <a:schemeClr val="bg1">
                                <a:lumMod val="65000"/>
                                <a:lumOff val="0"/>
                              </a:schemeClr>
                            </a:solidFill>
                            <a:miter lim="800000"/>
                            <a:headEnd/>
                            <a:tailEnd type="triangle" w="med" len="med"/>
                          </a:ln>
                          <a:extLst>
                            <a:ext uri="{909E8E84-426E-40DD-AFC4-6F175D3DCCD1}">
                              <a14:hiddenFill xmlns:a14="http://schemas.microsoft.com/office/drawing/2010/main">
                                <a:noFill/>
                              </a14:hiddenFill>
                            </a:ext>
                          </a:extLst>
                        </wps:spPr>
                        <wps:bodyPr/>
                      </wps:wsp>
                      <wps:wsp>
                        <wps:cNvPr id="279" name="Straight Arrow Connector 99"/>
                        <wps:cNvCnPr>
                          <a:cxnSpLocks noChangeShapeType="1"/>
                        </wps:cNvCnPr>
                        <wps:spPr bwMode="auto">
                          <a:xfrm flipH="1">
                            <a:off x="505950" y="3329996"/>
                            <a:ext cx="9801" cy="269740"/>
                          </a:xfrm>
                          <a:prstGeom prst="straightConnector1">
                            <a:avLst/>
                          </a:prstGeom>
                          <a:noFill/>
                          <a:ln w="6350">
                            <a:solidFill>
                              <a:schemeClr val="tx1">
                                <a:lumMod val="100000"/>
                                <a:lumOff val="0"/>
                              </a:schemeClr>
                            </a:solidFill>
                            <a:prstDash val="lgDash"/>
                            <a:miter lim="800000"/>
                            <a:headEnd/>
                            <a:tailEnd type="triangle" w="med" len="med"/>
                          </a:ln>
                          <a:extLst>
                            <a:ext uri="{909E8E84-426E-40DD-AFC4-6F175D3DCCD1}">
                              <a14:hiddenFill xmlns:a14="http://schemas.microsoft.com/office/drawing/2010/main">
                                <a:noFill/>
                              </a14:hiddenFill>
                            </a:ext>
                          </a:extLst>
                        </wps:spPr>
                        <wps:bodyPr/>
                      </wps:wsp>
                      <wps:wsp>
                        <wps:cNvPr id="280" name="Rectangle 100"/>
                        <wps:cNvSpPr>
                          <a:spLocks noChangeArrowheads="1"/>
                        </wps:cNvSpPr>
                        <wps:spPr bwMode="auto">
                          <a:xfrm>
                            <a:off x="23802" y="2182025"/>
                            <a:ext cx="752475" cy="1157672"/>
                          </a:xfrm>
                          <a:prstGeom prst="rect">
                            <a:avLst/>
                          </a:prstGeom>
                          <a:noFill/>
                          <a:ln w="12700">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14:paraId="51F18A05" w14:textId="77777777" w:rsidR="004A471E" w:rsidRDefault="004A471E" w:rsidP="004A471E">
                              <w:pPr>
                                <w:spacing w:after="0" w:line="252" w:lineRule="auto"/>
                                <w:jc w:val="center"/>
                                <w:rPr>
                                  <w:rFonts w:cs="Arial"/>
                                  <w:color w:val="000000"/>
                                </w:rPr>
                              </w:pPr>
                              <w:r>
                                <w:rPr>
                                  <w:rFonts w:cs="Arial"/>
                                  <w:color w:val="000000"/>
                                </w:rPr>
                                <w:t xml:space="preserve">DASH </w:t>
                              </w:r>
                            </w:p>
                            <w:p w14:paraId="3A48D355" w14:textId="77777777" w:rsidR="004A471E" w:rsidRDefault="004A471E" w:rsidP="004A471E">
                              <w:pPr>
                                <w:spacing w:after="0" w:line="252" w:lineRule="auto"/>
                                <w:jc w:val="center"/>
                                <w:rPr>
                                  <w:szCs w:val="24"/>
                                </w:rPr>
                              </w:pPr>
                              <w:r>
                                <w:rPr>
                                  <w:rFonts w:cs="Arial"/>
                                  <w:color w:val="000000"/>
                                </w:rPr>
                                <w:t>Access API</w:t>
                              </w:r>
                            </w:p>
                          </w:txbxContent>
                        </wps:txbx>
                        <wps:bodyPr rot="0" vert="horz" wrap="square" lIns="91440" tIns="45720" rIns="91440" bIns="45720" anchor="ctr" anchorCtr="0" upright="1">
                          <a:noAutofit/>
                        </wps:bodyPr>
                      </wps:wsp>
                      <wps:wsp>
                        <wps:cNvPr id="281" name="Text Box 17"/>
                        <wps:cNvSpPr txBox="1">
                          <a:spLocks noChangeArrowheads="1"/>
                        </wps:cNvSpPr>
                        <wps:spPr bwMode="auto">
                          <a:xfrm>
                            <a:off x="709671" y="1442215"/>
                            <a:ext cx="641764" cy="4534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16E044D7" w14:textId="77777777" w:rsidR="004A471E" w:rsidRDefault="004A471E" w:rsidP="004A471E">
                              <w:pPr>
                                <w:spacing w:after="0" w:line="254" w:lineRule="auto"/>
                                <w:jc w:val="center"/>
                                <w:rPr>
                                  <w:rFonts w:cs="Arial"/>
                                  <w:sz w:val="18"/>
                                  <w:szCs w:val="18"/>
                                </w:rPr>
                              </w:pPr>
                              <w:r>
                                <w:rPr>
                                  <w:rFonts w:cs="Arial"/>
                                  <w:sz w:val="18"/>
                                  <w:szCs w:val="18"/>
                                </w:rPr>
                                <w:t>MPD</w:t>
                              </w:r>
                            </w:p>
                            <w:p w14:paraId="34BDA13B" w14:textId="77777777" w:rsidR="004A471E" w:rsidRDefault="004A471E" w:rsidP="004A471E">
                              <w:pPr>
                                <w:spacing w:after="0" w:line="254" w:lineRule="auto"/>
                                <w:jc w:val="center"/>
                                <w:rPr>
                                  <w:sz w:val="20"/>
                                  <w:szCs w:val="20"/>
                                </w:rPr>
                              </w:pPr>
                              <w:r>
                                <w:rPr>
                                  <w:rFonts w:cs="Arial"/>
                                  <w:sz w:val="18"/>
                                  <w:szCs w:val="18"/>
                                </w:rPr>
                                <w:t>Events</w:t>
                              </w:r>
                            </w:p>
                            <w:p w14:paraId="69DF25F4" w14:textId="77777777" w:rsidR="004A471E" w:rsidRDefault="004A471E" w:rsidP="004A471E">
                              <w:pPr>
                                <w:spacing w:after="160" w:line="254" w:lineRule="auto"/>
                                <w:jc w:val="center"/>
                                <w:rPr>
                                  <w:sz w:val="18"/>
                                  <w:szCs w:val="18"/>
                                </w:rPr>
                              </w:pPr>
                            </w:p>
                          </w:txbxContent>
                        </wps:txbx>
                        <wps:bodyPr rot="0" vert="horz" wrap="square" lIns="91440" tIns="45720" rIns="91440" bIns="45720" anchor="t" anchorCtr="0" upright="1">
                          <a:noAutofit/>
                        </wps:bodyPr>
                      </wps:wsp>
                      <wps:wsp>
                        <wps:cNvPr id="282" name="Text Box 17"/>
                        <wps:cNvSpPr txBox="1">
                          <a:spLocks noChangeArrowheads="1"/>
                        </wps:cNvSpPr>
                        <wps:spPr bwMode="auto">
                          <a:xfrm>
                            <a:off x="1389438" y="1723557"/>
                            <a:ext cx="641464" cy="4534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30BFF375" w14:textId="77777777" w:rsidR="004A471E" w:rsidRDefault="004A471E" w:rsidP="004A471E">
                              <w:pPr>
                                <w:spacing w:after="0" w:line="252" w:lineRule="auto"/>
                                <w:jc w:val="center"/>
                                <w:rPr>
                                  <w:rFonts w:cs="Arial"/>
                                  <w:sz w:val="18"/>
                                  <w:szCs w:val="18"/>
                                </w:rPr>
                              </w:pPr>
                              <w:r>
                                <w:rPr>
                                  <w:rFonts w:cs="Arial"/>
                                  <w:sz w:val="18"/>
                                  <w:szCs w:val="18"/>
                                </w:rPr>
                                <w:t>Inband</w:t>
                              </w:r>
                            </w:p>
                            <w:p w14:paraId="4EEBA5F8" w14:textId="77777777" w:rsidR="004A471E" w:rsidRDefault="004A471E" w:rsidP="004A471E">
                              <w:pPr>
                                <w:spacing w:after="0" w:line="252" w:lineRule="auto"/>
                                <w:jc w:val="center"/>
                                <w:rPr>
                                  <w:sz w:val="22"/>
                                  <w:szCs w:val="20"/>
                                </w:rPr>
                              </w:pPr>
                              <w:r>
                                <w:rPr>
                                  <w:rFonts w:cs="Arial"/>
                                  <w:sz w:val="18"/>
                                  <w:szCs w:val="18"/>
                                </w:rPr>
                                <w:t>Events</w:t>
                              </w:r>
                            </w:p>
                            <w:p w14:paraId="414B0C76" w14:textId="77777777" w:rsidR="004A471E" w:rsidRDefault="004A471E" w:rsidP="004A471E">
                              <w:pPr>
                                <w:spacing w:after="160" w:line="252" w:lineRule="auto"/>
                                <w:jc w:val="center"/>
                              </w:pPr>
                              <w:r>
                                <w:rPr>
                                  <w:rFonts w:cs="Arial"/>
                                  <w:sz w:val="18"/>
                                  <w:szCs w:val="18"/>
                                </w:rPr>
                                <w:t> </w:t>
                              </w:r>
                            </w:p>
                          </w:txbxContent>
                        </wps:txbx>
                        <wps:bodyPr rot="0" vert="horz" wrap="square" lIns="91440" tIns="45720" rIns="91440" bIns="45720" anchor="t" anchorCtr="0" upright="1">
                          <a:noAutofit/>
                        </wps:bodyPr>
                      </wps:wsp>
                      <wps:wsp>
                        <wps:cNvPr id="283" name="Text Box 17"/>
                        <wps:cNvSpPr txBox="1">
                          <a:spLocks noChangeArrowheads="1"/>
                        </wps:cNvSpPr>
                        <wps:spPr bwMode="auto">
                          <a:xfrm>
                            <a:off x="1742173" y="2205229"/>
                            <a:ext cx="640764" cy="4534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7729DDE2" w14:textId="77777777" w:rsidR="004A471E" w:rsidRDefault="004A471E" w:rsidP="004A471E">
                              <w:pPr>
                                <w:spacing w:after="0" w:line="252" w:lineRule="auto"/>
                                <w:jc w:val="center"/>
                              </w:pPr>
                              <w:r>
                                <w:rPr>
                                  <w:rFonts w:cs="Arial"/>
                                  <w:sz w:val="16"/>
                                  <w:szCs w:val="16"/>
                                </w:rPr>
                                <w:t>Timed</w:t>
                              </w:r>
                            </w:p>
                            <w:p w14:paraId="1C323132" w14:textId="77777777" w:rsidR="004A471E" w:rsidRDefault="004A471E" w:rsidP="004A471E">
                              <w:pPr>
                                <w:spacing w:after="0" w:line="252" w:lineRule="auto"/>
                                <w:jc w:val="center"/>
                                <w:rPr>
                                  <w:sz w:val="20"/>
                                </w:rPr>
                              </w:pPr>
                              <w:r>
                                <w:rPr>
                                  <w:rFonts w:cs="Arial"/>
                                  <w:sz w:val="16"/>
                                  <w:szCs w:val="16"/>
                                </w:rPr>
                                <w:t>Metadata</w:t>
                              </w:r>
                            </w:p>
                            <w:p w14:paraId="4C961C03" w14:textId="77777777" w:rsidR="004A471E" w:rsidRDefault="004A471E" w:rsidP="004A471E">
                              <w:pPr>
                                <w:spacing w:after="160" w:line="252" w:lineRule="auto"/>
                                <w:jc w:val="center"/>
                                <w:rPr>
                                  <w:sz w:val="22"/>
                                </w:rPr>
                              </w:pPr>
                              <w:r>
                                <w:rPr>
                                  <w:rFonts w:cs="Arial"/>
                                  <w:sz w:val="18"/>
                                  <w:szCs w:val="18"/>
                                </w:rPr>
                                <w:t> </w:t>
                              </w:r>
                            </w:p>
                          </w:txbxContent>
                        </wps:txbx>
                        <wps:bodyPr rot="0" vert="horz" wrap="square" lIns="91440" tIns="45720" rIns="91440" bIns="45720" anchor="t" anchorCtr="0" upright="1">
                          <a:noAutofit/>
                        </wps:bodyPr>
                      </wps:wsp>
                      <wps:wsp>
                        <wps:cNvPr id="284" name="Text Box 17"/>
                        <wps:cNvSpPr txBox="1">
                          <a:spLocks noChangeArrowheads="1"/>
                        </wps:cNvSpPr>
                        <wps:spPr bwMode="auto">
                          <a:xfrm>
                            <a:off x="3694968" y="732209"/>
                            <a:ext cx="946894" cy="4534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35BD788E" w14:textId="77777777" w:rsidR="004A471E" w:rsidRDefault="004A471E" w:rsidP="004A471E">
                              <w:pPr>
                                <w:spacing w:after="0" w:line="252" w:lineRule="auto"/>
                                <w:jc w:val="center"/>
                              </w:pPr>
                              <w:r>
                                <w:rPr>
                                  <w:rFonts w:cs="Arial"/>
                                  <w:sz w:val="18"/>
                                  <w:szCs w:val="18"/>
                                </w:rPr>
                                <w:t>DASH Events &amp; Metadata</w:t>
                              </w:r>
                            </w:p>
                            <w:p w14:paraId="40C6B4C8" w14:textId="77777777" w:rsidR="004A471E" w:rsidRDefault="004A471E" w:rsidP="004A471E">
                              <w:pPr>
                                <w:spacing w:after="160" w:line="252" w:lineRule="auto"/>
                                <w:jc w:val="center"/>
                              </w:pPr>
                              <w:r>
                                <w:rPr>
                                  <w:rFonts w:cs="Arial"/>
                                  <w:sz w:val="18"/>
                                  <w:szCs w:val="18"/>
                                </w:rPr>
                                <w:t> </w:t>
                              </w:r>
                            </w:p>
                          </w:txbxContent>
                        </wps:txbx>
                        <wps:bodyPr rot="0" vert="horz" wrap="square" lIns="91440" tIns="45720" rIns="91440" bIns="45720" anchor="t" anchorCtr="0" upright="1">
                          <a:noAutofit/>
                        </wps:bodyPr>
                      </wps:wsp>
                      <wps:wsp>
                        <wps:cNvPr id="285" name="Text Box 17"/>
                        <wps:cNvSpPr txBox="1">
                          <a:spLocks noChangeArrowheads="1"/>
                        </wps:cNvSpPr>
                        <wps:spPr bwMode="auto">
                          <a:xfrm>
                            <a:off x="5837881" y="639095"/>
                            <a:ext cx="660666" cy="567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2212244A" w14:textId="77777777" w:rsidR="004A471E" w:rsidRDefault="004A471E" w:rsidP="004A471E">
                              <w:pPr>
                                <w:spacing w:after="0" w:line="252" w:lineRule="auto"/>
                                <w:jc w:val="center"/>
                                <w:rPr>
                                  <w:rFonts w:cs="Arial"/>
                                  <w:sz w:val="18"/>
                                  <w:szCs w:val="18"/>
                                </w:rPr>
                              </w:pPr>
                              <w:r>
                                <w:rPr>
                                  <w:rFonts w:cs="Arial"/>
                                  <w:sz w:val="18"/>
                                  <w:szCs w:val="18"/>
                                </w:rPr>
                                <w:t>Event/</w:t>
                              </w:r>
                            </w:p>
                            <w:p w14:paraId="2D06F73C" w14:textId="77777777" w:rsidR="004A471E" w:rsidRDefault="004A471E" w:rsidP="004A471E">
                              <w:pPr>
                                <w:spacing w:after="0" w:line="252" w:lineRule="auto"/>
                                <w:jc w:val="center"/>
                                <w:rPr>
                                  <w:rFonts w:cs="Arial"/>
                                  <w:sz w:val="18"/>
                                  <w:szCs w:val="18"/>
                                </w:rPr>
                              </w:pPr>
                              <w:r>
                                <w:rPr>
                                  <w:rFonts w:cs="Arial"/>
                                  <w:sz w:val="18"/>
                                  <w:szCs w:val="18"/>
                                </w:rPr>
                                <w:t>Metadata</w:t>
                              </w:r>
                            </w:p>
                            <w:p w14:paraId="7F479627" w14:textId="77777777" w:rsidR="004A471E" w:rsidRDefault="004A471E" w:rsidP="004A471E">
                              <w:pPr>
                                <w:spacing w:after="0" w:line="252" w:lineRule="auto"/>
                                <w:jc w:val="center"/>
                                <w:rPr>
                                  <w:rFonts w:cs="Arial"/>
                                  <w:sz w:val="18"/>
                                  <w:szCs w:val="18"/>
                                </w:rPr>
                              </w:pPr>
                              <w:r>
                                <w:rPr>
                                  <w:rFonts w:cs="Arial"/>
                                  <w:sz w:val="18"/>
                                  <w:szCs w:val="18"/>
                                </w:rPr>
                                <w:t xml:space="preserve"> API</w:t>
                              </w:r>
                            </w:p>
                            <w:p w14:paraId="785862CE" w14:textId="77777777" w:rsidR="004A471E" w:rsidRDefault="004A471E" w:rsidP="004A471E">
                              <w:pPr>
                                <w:spacing w:after="0" w:line="252" w:lineRule="auto"/>
                                <w:jc w:val="center"/>
                                <w:rPr>
                                  <w:sz w:val="22"/>
                                  <w:szCs w:val="20"/>
                                </w:rPr>
                              </w:pPr>
                              <w:r>
                                <w:rPr>
                                  <w:rFonts w:cs="Arial"/>
                                  <w:sz w:val="18"/>
                                  <w:szCs w:val="18"/>
                                </w:rPr>
                                <w:t> </w:t>
                              </w:r>
                            </w:p>
                          </w:txbxContent>
                        </wps:txbx>
                        <wps:bodyPr rot="0" vert="horz" wrap="square" lIns="91440" tIns="45720" rIns="91440" bIns="45720" anchor="t" anchorCtr="0" upright="1">
                          <a:noAutofit/>
                        </wps:bodyPr>
                      </wps:wsp>
                      <wps:wsp>
                        <wps:cNvPr id="286" name="Text Box 17"/>
                        <wps:cNvSpPr txBox="1">
                          <a:spLocks noChangeArrowheads="1"/>
                        </wps:cNvSpPr>
                        <wps:spPr bwMode="auto">
                          <a:xfrm>
                            <a:off x="5044502" y="612491"/>
                            <a:ext cx="758275" cy="22513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71D376CA" w14:textId="77777777" w:rsidR="004A471E" w:rsidRDefault="004A471E" w:rsidP="004A471E">
                              <w:pPr>
                                <w:spacing w:line="252" w:lineRule="auto"/>
                                <w:jc w:val="center"/>
                              </w:pPr>
                              <w:r>
                                <w:rPr>
                                  <w:rFonts w:cs="Arial"/>
                                  <w:sz w:val="18"/>
                                  <w:szCs w:val="18"/>
                                </w:rPr>
                                <w:t>Subscribe</w:t>
                              </w:r>
                            </w:p>
                            <w:p w14:paraId="58810A42" w14:textId="77777777" w:rsidR="004A471E" w:rsidRDefault="004A471E" w:rsidP="004A471E">
                              <w:pPr>
                                <w:spacing w:line="252" w:lineRule="auto"/>
                                <w:jc w:val="center"/>
                              </w:pPr>
                              <w:r>
                                <w:rPr>
                                  <w:rFonts w:cs="Arial"/>
                                  <w:sz w:val="18"/>
                                  <w:szCs w:val="18"/>
                                </w:rPr>
                                <w:t xml:space="preserve"> </w:t>
                              </w:r>
                            </w:p>
                            <w:p w14:paraId="69736EF3" w14:textId="77777777" w:rsidR="004A471E" w:rsidRDefault="004A471E" w:rsidP="004A471E">
                              <w:pPr>
                                <w:spacing w:line="252" w:lineRule="auto"/>
                                <w:jc w:val="center"/>
                              </w:pPr>
                              <w:r>
                                <w:rPr>
                                  <w:rFonts w:cs="Arial"/>
                                  <w:sz w:val="18"/>
                                  <w:szCs w:val="18"/>
                                </w:rPr>
                                <w:t> </w:t>
                              </w:r>
                            </w:p>
                          </w:txbxContent>
                        </wps:txbx>
                        <wps:bodyPr rot="0" vert="horz" wrap="square" lIns="91440" tIns="45720" rIns="91440" bIns="45720" anchor="t" anchorCtr="0" upright="1">
                          <a:noAutofit/>
                        </wps:bodyPr>
                      </wps:wsp>
                      <wps:wsp>
                        <wps:cNvPr id="287" name="Text Box 17"/>
                        <wps:cNvSpPr txBox="1">
                          <a:spLocks noChangeArrowheads="1"/>
                        </wps:cNvSpPr>
                        <wps:spPr bwMode="auto">
                          <a:xfrm>
                            <a:off x="1742273" y="2902532"/>
                            <a:ext cx="758175" cy="4542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0C744C7A" w14:textId="77777777" w:rsidR="004A471E" w:rsidRDefault="004A471E" w:rsidP="004A471E">
                              <w:pPr>
                                <w:spacing w:line="360" w:lineRule="auto"/>
                                <w:jc w:val="center"/>
                                <w:rPr>
                                  <w:b/>
                                  <w:bCs/>
                                </w:rPr>
                              </w:pPr>
                              <w:r>
                                <w:rPr>
                                  <w:rFonts w:cs="Arial"/>
                                  <w:b/>
                                  <w:bCs/>
                                  <w:sz w:val="18"/>
                                  <w:szCs w:val="18"/>
                                </w:rPr>
                                <w:t>Media Segments</w:t>
                              </w:r>
                            </w:p>
                            <w:p w14:paraId="64A6A2E2" w14:textId="77777777" w:rsidR="004A471E" w:rsidRDefault="004A471E" w:rsidP="004A471E">
                              <w:pPr>
                                <w:spacing w:line="252" w:lineRule="auto"/>
                                <w:jc w:val="center"/>
                              </w:pPr>
                              <w:r>
                                <w:rPr>
                                  <w:rFonts w:cs="Arial"/>
                                  <w:sz w:val="18"/>
                                  <w:szCs w:val="18"/>
                                </w:rPr>
                                <w:t xml:space="preserve"> API</w:t>
                              </w:r>
                            </w:p>
                            <w:p w14:paraId="67C3ABA4" w14:textId="77777777" w:rsidR="004A471E" w:rsidRDefault="004A471E" w:rsidP="004A471E">
                              <w:pPr>
                                <w:spacing w:line="252" w:lineRule="auto"/>
                                <w:jc w:val="center"/>
                              </w:pPr>
                              <w:r>
                                <w:rPr>
                                  <w:rFonts w:cs="Arial"/>
                                  <w:sz w:val="18"/>
                                  <w:szCs w:val="18"/>
                                </w:rPr>
                                <w:t> </w:t>
                              </w:r>
                            </w:p>
                          </w:txbxContent>
                        </wps:txbx>
                        <wps:bodyPr rot="0" vert="horz" wrap="square" lIns="91440" tIns="45720" rIns="91440" bIns="45720" anchor="t" anchorCtr="0" upright="1">
                          <a:noAutofit/>
                        </wps:bodyPr>
                      </wps:wsp>
                      <wps:wsp>
                        <wps:cNvPr id="64" name="Rectangle 130"/>
                        <wps:cNvSpPr>
                          <a:spLocks noChangeArrowheads="1"/>
                        </wps:cNvSpPr>
                        <wps:spPr bwMode="auto">
                          <a:xfrm>
                            <a:off x="3757274" y="2182025"/>
                            <a:ext cx="1163516" cy="379757"/>
                          </a:xfrm>
                          <a:prstGeom prst="rect">
                            <a:avLst/>
                          </a:prstGeom>
                          <a:solidFill>
                            <a:schemeClr val="bg1">
                              <a:lumMod val="100000"/>
                              <a:lumOff val="0"/>
                            </a:schemeClr>
                          </a:solidFill>
                          <a:ln w="12700">
                            <a:solidFill>
                              <a:schemeClr val="tx1">
                                <a:lumMod val="100000"/>
                                <a:lumOff val="0"/>
                              </a:schemeClr>
                            </a:solidFill>
                            <a:miter lim="800000"/>
                            <a:headEnd/>
                            <a:tailEnd/>
                          </a:ln>
                        </wps:spPr>
                        <wps:txbx>
                          <w:txbxContent>
                            <w:p w14:paraId="589C8FDD" w14:textId="77777777" w:rsidR="004A471E" w:rsidRDefault="004A471E" w:rsidP="004A471E">
                              <w:pPr>
                                <w:spacing w:after="0" w:line="252" w:lineRule="auto"/>
                                <w:jc w:val="center"/>
                                <w:rPr>
                                  <w:color w:val="000000" w:themeColor="text1"/>
                                  <w:szCs w:val="24"/>
                                </w:rPr>
                              </w:pPr>
                              <w:r>
                                <w:rPr>
                                  <w:rFonts w:cs="Arial"/>
                                  <w:color w:val="000000" w:themeColor="text1"/>
                                  <w:sz w:val="18"/>
                                  <w:szCs w:val="18"/>
                                </w:rPr>
                                <w:t>Event and Timed Metadata Buffer</w:t>
                              </w:r>
                            </w:p>
                          </w:txbxContent>
                        </wps:txbx>
                        <wps:bodyPr rot="0" vert="horz" wrap="square" lIns="91440" tIns="45720" rIns="91440" bIns="45720" anchor="ctr" anchorCtr="0" upright="1">
                          <a:noAutofit/>
                        </wps:bodyPr>
                      </wps:wsp>
                      <wps:wsp>
                        <wps:cNvPr id="154" name="Text Box 17"/>
                        <wps:cNvSpPr txBox="1"/>
                        <wps:spPr>
                          <a:xfrm>
                            <a:off x="5666562" y="2634192"/>
                            <a:ext cx="804087" cy="374650"/>
                          </a:xfrm>
                          <a:prstGeom prst="rect">
                            <a:avLst/>
                          </a:prstGeom>
                          <a:noFill/>
                          <a:ln w="6350">
                            <a:noFill/>
                            <a:prstDash val="lgDash"/>
                          </a:ln>
                        </wps:spPr>
                        <wps:txbx>
                          <w:txbxContent>
                            <w:p w14:paraId="0947F099" w14:textId="77777777" w:rsidR="004A471E" w:rsidRPr="000A7247" w:rsidRDefault="004A471E" w:rsidP="004A471E">
                              <w:pPr>
                                <w:tabs>
                                  <w:tab w:val="left" w:pos="720"/>
                                </w:tabs>
                                <w:spacing w:line="252" w:lineRule="auto"/>
                                <w:jc w:val="center"/>
                                <w:rPr>
                                  <w:color w:val="000000" w:themeColor="text1"/>
                                  <w:szCs w:val="24"/>
                                </w:rPr>
                              </w:pPr>
                              <w:r w:rsidRPr="000A7247">
                                <w:rPr>
                                  <w:rFonts w:cs="Arial"/>
                                  <w:color w:val="000000" w:themeColor="text1"/>
                                  <w:sz w:val="12"/>
                                  <w:szCs w:val="12"/>
                                </w:rPr>
                                <w:t>Current Presentation Time</w:t>
                              </w:r>
                            </w:p>
                            <w:p w14:paraId="27E5D2DC" w14:textId="77777777" w:rsidR="004A471E" w:rsidRPr="000A7247" w:rsidRDefault="004A471E" w:rsidP="004A471E">
                              <w:pPr>
                                <w:tabs>
                                  <w:tab w:val="left" w:pos="720"/>
                                </w:tabs>
                                <w:spacing w:line="252" w:lineRule="auto"/>
                                <w:jc w:val="center"/>
                                <w:rPr>
                                  <w:color w:val="000000" w:themeColor="text1"/>
                                </w:rPr>
                              </w:pPr>
                              <w:r w:rsidRPr="000A7247">
                                <w:rPr>
                                  <w:rFonts w:cs="Arial"/>
                                  <w:color w:val="000000" w:themeColor="text1"/>
                                  <w:sz w:val="14"/>
                                  <w:szCs w:val="14"/>
                                </w:rPr>
                                <w:t xml:space="preserve"> </w:t>
                              </w:r>
                            </w:p>
                            <w:p w14:paraId="36D6FB05" w14:textId="77777777" w:rsidR="004A471E" w:rsidRPr="000A7247" w:rsidRDefault="004A471E" w:rsidP="004A471E">
                              <w:pPr>
                                <w:tabs>
                                  <w:tab w:val="left" w:pos="720"/>
                                </w:tabs>
                                <w:spacing w:line="252" w:lineRule="auto"/>
                                <w:jc w:val="center"/>
                                <w:rPr>
                                  <w:color w:val="000000" w:themeColor="text1"/>
                                </w:rPr>
                              </w:pPr>
                              <w:r w:rsidRPr="000A7247">
                                <w:rPr>
                                  <w:rFonts w:cs="Arial"/>
                                  <w:color w:val="000000" w:themeColor="text1"/>
                                  <w:sz w:val="18"/>
                                  <w:szCs w:val="1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55" name="Straight Arrow Connector 155"/>
                        <wps:cNvCnPr/>
                        <wps:spPr>
                          <a:xfrm flipH="1" flipV="1">
                            <a:off x="5674183" y="2655782"/>
                            <a:ext cx="1905" cy="315595"/>
                          </a:xfrm>
                          <a:prstGeom prst="straightConnector1">
                            <a:avLst/>
                          </a:prstGeom>
                          <a:ln>
                            <a:solidFill>
                              <a:schemeClr val="tx1"/>
                            </a:solidFill>
                            <a:prstDash val="lgDash"/>
                            <a:tailEnd type="triangle"/>
                          </a:ln>
                        </wps:spPr>
                        <wps:style>
                          <a:lnRef idx="1">
                            <a:schemeClr val="accent6"/>
                          </a:lnRef>
                          <a:fillRef idx="0">
                            <a:schemeClr val="accent6"/>
                          </a:fillRef>
                          <a:effectRef idx="0">
                            <a:schemeClr val="accent6"/>
                          </a:effectRef>
                          <a:fontRef idx="minor">
                            <a:schemeClr val="tx1"/>
                          </a:fontRef>
                        </wps:style>
                        <wps:bodyPr/>
                      </wps:wsp>
                    </wpc:wpc>
                  </a:graphicData>
                </a:graphic>
              </wp:inline>
            </w:drawing>
          </mc:Choice>
          <mc:Fallback>
            <w:pict>
              <v:group w14:anchorId="436DC9B9" id="Canvas 65" o:spid="_x0000_s1061" editas="canvas" style="width:514.5pt;height:338.2pt;mso-position-horizontal-relative:char;mso-position-vertical-relative:line" coordsize="65341,429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62" type="#_x0000_t75" style="position:absolute;width:65341;height:42951;visibility:visible;mso-wrap-style:square" filled="t">
                  <v:fill o:detectmouseclick="t"/>
                  <v:path o:connecttype="none"/>
                </v:shape>
                <v:rect id="Rectangle 229" o:spid="_x0000_s1063" style="position:absolute;left:142;top:13993;width:7811;height:45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" filled="f" strokecolor="black [3213]" strokeweight="1pt">
                  <v:textbox>
                    <w:txbxContent>
                      <w:p w14:paraId="745AF2DE" w14:textId="77777777" w:rsidR="004A471E" w:rsidRDefault="004A471E" w:rsidP="004A471E">
                        <w:pPr>
                          <w:spacing w:line="252" w:lineRule="auto"/>
                          <w:jc w:val="center"/>
                          <w:rPr>
                            <w:szCs w:val="24"/>
                          </w:rPr>
                        </w:pPr>
                        <w:r>
                          <w:rPr>
                            <w:rFonts w:cs="Arial"/>
                            <w:color w:val="000000"/>
                          </w:rPr>
                          <w:t>Manifest Parser</w:t>
                        </w:r>
                      </w:p>
                    </w:txbxContent>
                  </v:textbox>
                </v:rect>
                <v:rect id="Rectangle 230" o:spid="_x0000_s1064" style="position:absolute;left:23242;top:21820;width:11948;height:38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" filled="f" strokecolor="black [3213]" strokeweight="1pt">
                  <v:textbox>
                    <w:txbxContent>
                      <w:p w14:paraId="60242AF4" w14:textId="77777777" w:rsidR="004A471E" w:rsidRDefault="004A471E" w:rsidP="004A471E">
                        <w:pPr>
                          <w:spacing w:after="160" w:line="252" w:lineRule="auto"/>
                          <w:jc w:val="center"/>
                          <w:rPr>
                            <w:color w:val="000000" w:themeColor="text1"/>
                            <w:sz w:val="20"/>
                          </w:rPr>
                        </w:pPr>
                        <w:r>
                          <w:rPr>
                            <w:rFonts w:cs="Arial"/>
                            <w:color w:val="000000" w:themeColor="text1"/>
                            <w:sz w:val="18"/>
                            <w:szCs w:val="18"/>
                          </w:rPr>
                          <w:t>Timed Metadata Track Parser</w:t>
                        </w:r>
                      </w:p>
                    </w:txbxContent>
                  </v:textbox>
                </v:rect>
                <v:rect id="Rectangle 231" o:spid="_x0000_s1065" style="position:absolute;left:37572;top:29501;width:11628;height:37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" filled="f" strokecolor="black [3213]" strokeweight="1pt">
                  <v:textbox>
                    <w:txbxContent>
                      <w:p w14:paraId="6690B9AA" w14:textId="77777777" w:rsidR="004A471E" w:rsidRDefault="004A471E" w:rsidP="004A471E">
                        <w:pPr>
                          <w:spacing w:after="0" w:line="252" w:lineRule="auto"/>
                          <w:jc w:val="center"/>
                          <w:rPr>
                            <w:color w:val="000000" w:themeColor="text1"/>
                            <w:szCs w:val="24"/>
                          </w:rPr>
                        </w:pPr>
                        <w:r>
                          <w:rPr>
                            <w:rFonts w:cs="Arial"/>
                            <w:color w:val="000000" w:themeColor="text1"/>
                            <w:sz w:val="18"/>
                            <w:szCs w:val="18"/>
                          </w:rPr>
                          <w:t>Media Buffer</w:t>
                        </w:r>
                      </w:p>
                    </w:txbxContent>
                  </v:textbox>
                </v:rect>
                <v:rect id="Rectangle 232" o:spid="_x0000_s1066" style="position:absolute;left:50906;top:29501;width:11621;height:37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" filled="f" strokecolor="black [3213]" strokeweight="1pt">
                  <v:textbox>
                    <w:txbxContent>
                      <w:p w14:paraId="592FA598" w14:textId="77777777" w:rsidR="004A471E" w:rsidRDefault="004A471E" w:rsidP="004A471E">
                        <w:pPr>
                          <w:spacing w:after="0" w:line="252" w:lineRule="auto"/>
                          <w:jc w:val="center"/>
                          <w:rPr>
                            <w:color w:val="000000" w:themeColor="text1"/>
                            <w:szCs w:val="24"/>
                            <w14:props3d w14:extrusionH="0" w14:contourW="0" w14:prstMaterial="warmMatte">
                              <w14:bevelT w14:w="0" w14:h="0" w14:prst="circle"/>
                              <w14:bevelB w14:w="0" w14:h="0" w14:prst="circle"/>
                            </w14:props3d>
                          </w:rPr>
                        </w:pPr>
                        <w:r>
                          <w:rPr>
                            <w:rFonts w:cs="Arial"/>
                            <w:color w:val="000000" w:themeColor="text1"/>
                            <w:sz w:val="18"/>
                            <w:szCs w:val="18"/>
                            <w14:props3d w14:extrusionH="0" w14:contourW="0" w14:prstMaterial="warmMatte">
                              <w14:bevelT w14:w="0" w14:h="0" w14:prst="circle"/>
                              <w14:bevelB w14:w="0" w14:h="0" w14:prst="circle"/>
                            </w14:props3d>
                          </w:rPr>
                          <w:t>Media Decoder</w:t>
                        </w:r>
                      </w:p>
                    </w:txbxContent>
                  </v:textbox>
                </v:rect>
                <v:rect id="Rectangle 233" o:spid="_x0000_s1067" style="position:absolute;left:50886;top:21008;width:11615;height:53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" filled="f" strokecolor="black [3213]" strokeweight="1pt">
                  <v:textbox>
                    <w:txbxContent>
                      <w:p w14:paraId="13F09535" w14:textId="77777777" w:rsidR="004A471E" w:rsidRDefault="004A471E" w:rsidP="004A471E">
                        <w:pPr>
                          <w:spacing w:after="160" w:line="252" w:lineRule="auto"/>
                          <w:jc w:val="center"/>
                          <w:rPr>
                            <w:color w:val="000000" w:themeColor="text1"/>
                            <w:szCs w:val="24"/>
                          </w:rPr>
                        </w:pPr>
                        <w:r>
                          <w:rPr>
                            <w:rFonts w:cs="Arial"/>
                            <w:color w:val="000000" w:themeColor="text1"/>
                            <w:sz w:val="18"/>
                            <w:szCs w:val="18"/>
                          </w:rPr>
                          <w:t>Event/Metadata Synchronizer &amp; Dispatcher</w:t>
                        </w:r>
                      </w:p>
                    </w:txbxContent>
                  </v:textbox>
                </v:rect>
                <v:rect id="Rectangle 234" o:spid="_x0000_s1068" style="position:absolute;left:10754;top:22052;width:7518;height:1124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" filled="f" strokecolor="black [3213]" strokeweight="1pt">
                  <v:textbox>
                    <w:txbxContent>
                      <w:p w14:paraId="0F98D5B1" w14:textId="77777777" w:rsidR="004A471E" w:rsidRDefault="004A471E" w:rsidP="004A471E">
                        <w:pPr>
                          <w:spacing w:after="0" w:line="252" w:lineRule="auto"/>
                          <w:jc w:val="center"/>
                          <w:rPr>
                            <w:color w:val="000000" w:themeColor="text1"/>
                          </w:rPr>
                        </w:pPr>
                        <w:r>
                          <w:rPr>
                            <w:rFonts w:cs="Arial"/>
                            <w:color w:val="000000" w:themeColor="text1"/>
                          </w:rPr>
                          <w:t>Inband Event &amp; ‘moof’ Parser</w:t>
                        </w:r>
                      </w:p>
                    </w:txbxContent>
                  </v:textbox>
                </v:rect>
                <v:rect id="Rectangle 235" o:spid="_x0000_s1069" style="position:absolute;top:36095;width:7804;height:45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" fillcolor="#bfbfbf [2412]" strokecolor="black [3213]" strokeweight="1pt">
                  <v:textbox>
                    <w:txbxContent>
                      <w:p w14:paraId="754AAD0E" w14:textId="77777777" w:rsidR="004A471E" w:rsidRDefault="004A471E" w:rsidP="004A471E">
                        <w:pPr>
                          <w:spacing w:after="160" w:line="252" w:lineRule="auto"/>
                          <w:jc w:val="center"/>
                          <w:rPr>
                            <w:szCs w:val="24"/>
                          </w:rPr>
                        </w:pPr>
                        <w:r>
                          <w:rPr>
                            <w:rFonts w:cs="Arial"/>
                            <w:color w:val="000000"/>
                          </w:rPr>
                          <w:t>HTTP Stack</w:t>
                        </w:r>
                      </w:p>
                    </w:txbxContent>
                  </v:textbox>
                </v:rect>
                <v:shape id="Straight Arrow Connector 236" o:spid="_x0000_s1070" type="#_x0000_t32" style="position:absolute;left:39722;top:37333;width:256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" strokecolor="black [3200]" strokeweight=".5pt">
                  <v:stroke endarrow="block" joinstyle="miter"/>
                </v:shape>
                <v:shape id="Text Box 237" o:spid="_x0000_s1071" type="#_x0000_t202" style="position:absolute;left:42288;top:35942;width:20775;height:65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" filled="f" stroked="f" strokeweight="1pt">
                  <v:textbox>
                    <w:txbxContent>
                      <w:p w14:paraId="4CDDF669" w14:textId="77777777" w:rsidR="004A471E" w:rsidRPr="004A471E" w:rsidRDefault="004A471E" w:rsidP="004A471E">
                        <w:pPr>
                          <w:spacing w:after="0"/>
                          <w:rPr>
                            <w:sz w:val="22"/>
                            <w:szCs w:val="20"/>
                          </w:rPr>
                        </w:pPr>
                        <w:r w:rsidRPr="004A471E">
                          <w:rPr>
                            <w:sz w:val="22"/>
                            <w:szCs w:val="20"/>
                          </w:rPr>
                          <w:t>Event/T. Metadata dataflow</w:t>
                        </w:r>
                      </w:p>
                      <w:p w14:paraId="7A42EB97" w14:textId="77777777" w:rsidR="004A471E" w:rsidRPr="004A471E" w:rsidRDefault="004A471E" w:rsidP="004A471E">
                        <w:pPr>
                          <w:spacing w:after="0"/>
                          <w:rPr>
                            <w:sz w:val="22"/>
                            <w:szCs w:val="20"/>
                          </w:rPr>
                        </w:pPr>
                        <w:r w:rsidRPr="004A471E">
                          <w:rPr>
                            <w:sz w:val="22"/>
                            <w:szCs w:val="20"/>
                          </w:rPr>
                          <w:t>Media dataflow</w:t>
                        </w:r>
                      </w:p>
                      <w:p w14:paraId="7454EAB3" w14:textId="77777777" w:rsidR="004A471E" w:rsidRDefault="004A471E" w:rsidP="004A471E">
                        <w:pPr>
                          <w:spacing w:after="0"/>
                        </w:pPr>
                        <w:r w:rsidRPr="004A471E">
                          <w:rPr>
                            <w:sz w:val="22"/>
                            <w:szCs w:val="20"/>
                          </w:rPr>
                          <w:t>Control/Synchronization</w:t>
                        </w:r>
                      </w:p>
                      <w:p w14:paraId="78BCD620" w14:textId="77777777" w:rsidR="004A471E" w:rsidRDefault="004A471E" w:rsidP="004A471E"/>
                    </w:txbxContent>
                  </v:textbox>
                </v:shape>
                <v:shape id="Straight Arrow Connector 238" o:spid="_x0000_s1072" type="#_x0000_t32" style="position:absolute;left:39728;top:39130;width:256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" strokecolor="black [3213]" strokeweight="3pt">
                  <v:stroke endarrow="block" joinstyle="miter"/>
                </v:shape>
                <v:shape id="Straight Arrow Connector 239" o:spid="_x0000_s1073" type="#_x0000_t32" style="position:absolute;left:39569;top:41023;width:255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" strokecolor="black [3213]" strokeweight=".5pt">
                  <v:stroke dashstyle="dash" endarrow="block" joinstyle="miter"/>
                </v:shape>
                <v:rect id="Rectangle 240" o:spid="_x0000_s1074" style="position:absolute;left:38198;top:35942;width:23244;height:592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" filled="f" strokecolor="black [3213]" strokeweight="1pt"/>
                <v:shape id="Straight Arrow Connector 241" o:spid="_x0000_s1075" type="#_x0000_t32" style="position:absolute;left:7762;top:27608;width:2992;height:6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" strokecolor="black [3213]" strokeweight="3pt">
                  <v:stroke endarrow="block" joinstyle="miter"/>
                </v:shape>
                <v:shape id="Straight Arrow Connector 242" o:spid="_x0000_s1076" type="#_x0000_t32" style="position:absolute;left:18269;top:31375;width:19300;height:2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" strokecolor="black [3213]" strokeweight="3pt">
                  <v:stroke endarrow="block" joinstyle="miter"/>
                </v:shape>
                <v:shape id="Straight Arrow Connector 243" o:spid="_x0000_s1077" type="#_x0000_t32" style="position:absolute;left:49195;top:31400;width:170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" strokecolor="black [3213]" strokeweight="3pt">
                  <v:stroke endarrow="block" joinstyle="miter"/>
                </v:shape>
                <v:shape id="Straight Arrow Connector 244" o:spid="_x0000_s1078" type="#_x0000_t32" style="position:absolute;left:18263;top:23722;width:497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" strokecolor="black [3213]" strokeweight=".5pt">
                  <v:stroke endarrow="block" joinstyle="miter"/>
                </v:shape>
                <v:shape id="Straight Arrow Connector 245" o:spid="_x0000_s1079" type="#_x0000_t32" style="position:absolute;left:35193;top:23716;width:2376;height: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" strokecolor="black [3213]" strokeweight=".5pt">
                  <v:stroke endarrow="block" joinstyle="miter"/>
                </v:shape>
                <v:shape id="Straight Arrow Connector 246" o:spid="_x0000_s1080" type="#_x0000_t32" style="position:absolute;left:48789;top:23861;width:211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" strokecolor="black [3213]" strokeweight=".5pt">
                  <v:stroke endarrow="block" joinstyle="miter"/>
                </v:shape>
                <v:shape id="Straight Arrow Connector 247" o:spid="_x0000_s1081" type="#_x0000_t32" style="position:absolute;left:4000;top:18528;width:48;height:329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" strokecolor="black [3213]" strokeweight=".5pt">
                  <v:stroke endarrow="block" joinstyle="miter"/>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Connector: Elbow 248" o:spid="_x0000_s1082" type="#_x0000_t34" style="position:absolute;left:7952;top:16261;width:29609;height:7461;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" adj="20736" strokecolor="black [3213]" strokeweight=".5pt">
                  <v:stroke endarrow="block"/>
                </v:shape>
                <v:shape id="Straight Arrow Connector 249" o:spid="_x0000_s1083" type="#_x0000_t32" style="position:absolute;left:14371;top:19147;width:0;height:290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" strokecolor="#4472c4 [3204]" strokeweight=".5pt">
                  <v:stroke joinstyle="miter"/>
                </v:shape>
                <v:shape id="Connector: Elbow 250" o:spid="_x0000_s1084" type="#_x0000_t34" style="position:absolute;left:14371;top:19147;width:23214;height:4541;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" adj="20459" strokecolor="black [3213]" strokeweight=".5pt">
                  <v:stroke endarrow="block"/>
                </v:shape>
                <v:shape id="Straight Arrow Connector 251" o:spid="_x0000_s1085" type="#_x0000_t32" style="position:absolute;left:59187;top:4232;width:44;height:1677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" strokecolor="black [3213]" strokeweight=".5pt">
                  <v:stroke endarrow="block" joinstyle="miter"/>
                </v:shape>
                <v:shape id="Straight Arrow Connector 252" o:spid="_x0000_s1086" type="#_x0000_t32" style="position:absolute;left:56621;top:4232;width:44;height:1677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" strokecolor="black [3213]" strokeweight=".5pt">
                  <v:stroke dashstyle="longDash" endarrow="block" joinstyle="miter"/>
                </v:shape>
                <v:shape id="Connector: Elbow 253" o:spid="_x0000_s1087" type="#_x0000_t34" style="position:absolute;left:31194;top:9135;width:23008;height:11873;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" adj="333" strokecolor="black [3213]" strokeweight=".5pt">
                  <v:stroke endarrow="block"/>
                </v:shape>
                <v:shape id="Straight Arrow Connector 254" o:spid="_x0000_s1088" type="#_x0000_t32" style="position:absolute;left:16945;top:4324;width:45;height:329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" strokecolor="black [3213]" strokeweight=".5pt">
                  <v:stroke dashstyle="longDash" endarrow="block" joinstyle="miter"/>
                </v:shape>
                <v:shape id="Straight Arrow Connector 255" o:spid="_x0000_s1089" type="#_x0000_t32" style="position:absolute;left:16088;top:3851;width:44;height:32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" strokecolor="black [3200]" strokeweight=".5pt">
                  <v:stroke dashstyle="longDash" endarrow="block" joinstyle="miter"/>
                </v:shape>
                <v:rect id="Rectangle 96" o:spid="_x0000_s1090" style="position:absolute;left:241;top:7230;width:30956;height:38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" fillcolor="white [3212]" strokecolor="black [3213]" strokeweight="1pt">
                  <v:textbox>
                    <w:txbxContent>
                      <w:p w14:paraId="7F6F88A0" w14:textId="77777777" w:rsidR="004A471E" w:rsidRDefault="004A471E" w:rsidP="004A471E">
                        <w:pPr>
                          <w:spacing w:after="0" w:line="254" w:lineRule="auto"/>
                          <w:jc w:val="center"/>
                          <w:rPr>
                            <w:sz w:val="20"/>
                          </w:rPr>
                        </w:pPr>
                        <w:r>
                          <w:rPr>
                            <w:rFonts w:cs="Arial"/>
                            <w:color w:val="000000"/>
                            <w:sz w:val="20"/>
                            <w:szCs w:val="18"/>
                          </w:rPr>
                          <w:t>DASH Client’s Control, Selection &amp; Heuristic Logic</w:t>
                        </w:r>
                      </w:p>
                    </w:txbxContent>
                  </v:textbox>
                </v:rect>
                <v:rect id="Rectangle 97" o:spid="_x0000_s1091" style="position:absolute;left:241;top:422;width:62280;height:38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" fillcolor="#bfbfbf [2412]" strokecolor="black [3213]" strokeweight="1pt">
                  <v:textbox>
                    <w:txbxContent>
                      <w:p w14:paraId="74D95DD4" w14:textId="77777777" w:rsidR="004A471E" w:rsidRDefault="004A471E" w:rsidP="004A471E">
                        <w:pPr>
                          <w:spacing w:after="0"/>
                          <w:rPr>
                            <w:color w:val="000000" w:themeColor="text1"/>
                          </w:rPr>
                        </w:pPr>
                        <w:r>
                          <w:rPr>
                            <w:color w:val="000000" w:themeColor="text1"/>
                          </w:rPr>
                          <w:t>Application</w:t>
                        </w:r>
                      </w:p>
                    </w:txbxContent>
                  </v:textbox>
                </v:rect>
                <v:shape id="Straight Arrow Connector 98" o:spid="_x0000_s1092" type="#_x0000_t32" style="position:absolute;left:1672;top:34567;width:2991;height:64;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" strokecolor="#a5a5a5 [2092]" strokeweight="3pt">
                  <v:stroke endarrow="block" joinstyle="miter"/>
                </v:shape>
                <v:shape id="Straight Arrow Connector 99" o:spid="_x0000_s1093" type="#_x0000_t32" style="position:absolute;left:5059;top:33299;width:98;height:269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" strokecolor="black [3213]" strokeweight=".5pt">
                  <v:stroke dashstyle="longDash" endarrow="block" joinstyle="miter"/>
                </v:shape>
                <v:rect id="Rectangle 100" o:spid="_x0000_s1094" style="position:absolute;left:238;top:21820;width:7524;height:115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" filled="f" strokecolor="black [3213]" strokeweight="1pt">
                  <v:textbox>
                    <w:txbxContent>
                      <w:p w14:paraId="51F18A05" w14:textId="77777777" w:rsidR="004A471E" w:rsidRDefault="004A471E" w:rsidP="004A471E">
                        <w:pPr>
                          <w:spacing w:after="0" w:line="252" w:lineRule="auto"/>
                          <w:jc w:val="center"/>
                          <w:rPr>
                            <w:rFonts w:cs="Arial"/>
                            <w:color w:val="000000"/>
                          </w:rPr>
                        </w:pPr>
                        <w:r>
                          <w:rPr>
                            <w:rFonts w:cs="Arial"/>
                            <w:color w:val="000000"/>
                          </w:rPr>
                          <w:t xml:space="preserve">DASH </w:t>
                        </w:r>
                      </w:p>
                      <w:p w14:paraId="3A48D355" w14:textId="77777777" w:rsidR="004A471E" w:rsidRDefault="004A471E" w:rsidP="004A471E">
                        <w:pPr>
                          <w:spacing w:after="0" w:line="252" w:lineRule="auto"/>
                          <w:jc w:val="center"/>
                          <w:rPr>
                            <w:szCs w:val="24"/>
                          </w:rPr>
                        </w:pPr>
                        <w:r>
                          <w:rPr>
                            <w:rFonts w:cs="Arial"/>
                            <w:color w:val="000000"/>
                          </w:rPr>
                          <w:t>Access API</w:t>
                        </w:r>
                      </w:p>
                    </w:txbxContent>
                  </v:textbox>
                </v:rect>
                <v:shape id="Text Box 17" o:spid="_x0000_s1095" type="#_x0000_t202" style="position:absolute;left:7096;top:14422;width:6418;height:45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" filled="f" stroked="f" strokeweight=".5pt">
                  <v:textbox>
                    <w:txbxContent>
                      <w:p w14:paraId="16E044D7" w14:textId="77777777" w:rsidR="004A471E" w:rsidRDefault="004A471E" w:rsidP="004A471E">
                        <w:pPr>
                          <w:spacing w:after="0" w:line="254" w:lineRule="auto"/>
                          <w:jc w:val="center"/>
                          <w:rPr>
                            <w:rFonts w:cs="Arial"/>
                            <w:sz w:val="18"/>
                            <w:szCs w:val="18"/>
                          </w:rPr>
                        </w:pPr>
                        <w:r>
                          <w:rPr>
                            <w:rFonts w:cs="Arial"/>
                            <w:sz w:val="18"/>
                            <w:szCs w:val="18"/>
                          </w:rPr>
                          <w:t>MPD</w:t>
                        </w:r>
                      </w:p>
                      <w:p w14:paraId="34BDA13B" w14:textId="77777777" w:rsidR="004A471E" w:rsidRDefault="004A471E" w:rsidP="004A471E">
                        <w:pPr>
                          <w:spacing w:after="0" w:line="254" w:lineRule="auto"/>
                          <w:jc w:val="center"/>
                          <w:rPr>
                            <w:sz w:val="20"/>
                            <w:szCs w:val="20"/>
                          </w:rPr>
                        </w:pPr>
                        <w:r>
                          <w:rPr>
                            <w:rFonts w:cs="Arial"/>
                            <w:sz w:val="18"/>
                            <w:szCs w:val="18"/>
                          </w:rPr>
                          <w:t>Events</w:t>
                        </w:r>
                      </w:p>
                      <w:p w14:paraId="69DF25F4" w14:textId="77777777" w:rsidR="004A471E" w:rsidRDefault="004A471E" w:rsidP="004A471E">
                        <w:pPr>
                          <w:spacing w:after="160" w:line="254" w:lineRule="auto"/>
                          <w:jc w:val="center"/>
                          <w:rPr>
                            <w:sz w:val="18"/>
                            <w:szCs w:val="18"/>
                          </w:rPr>
                        </w:pPr>
                      </w:p>
                    </w:txbxContent>
                  </v:textbox>
                </v:shape>
                <v:shape id="Text Box 17" o:spid="_x0000_s1096" type="#_x0000_t202" style="position:absolute;left:13894;top:17235;width:6415;height:45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" filled="f" stroked="f" strokeweight=".5pt">
                  <v:textbox>
                    <w:txbxContent>
                      <w:p w14:paraId="30BFF375" w14:textId="77777777" w:rsidR="004A471E" w:rsidRDefault="004A471E" w:rsidP="004A471E">
                        <w:pPr>
                          <w:spacing w:after="0" w:line="252" w:lineRule="auto"/>
                          <w:jc w:val="center"/>
                          <w:rPr>
                            <w:rFonts w:cs="Arial"/>
                            <w:sz w:val="18"/>
                            <w:szCs w:val="18"/>
                          </w:rPr>
                        </w:pPr>
                        <w:r>
                          <w:rPr>
                            <w:rFonts w:cs="Arial"/>
                            <w:sz w:val="18"/>
                            <w:szCs w:val="18"/>
                          </w:rPr>
                          <w:t>Inband</w:t>
                        </w:r>
                      </w:p>
                      <w:p w14:paraId="4EEBA5F8" w14:textId="77777777" w:rsidR="004A471E" w:rsidRDefault="004A471E" w:rsidP="004A471E">
                        <w:pPr>
                          <w:spacing w:after="0" w:line="252" w:lineRule="auto"/>
                          <w:jc w:val="center"/>
                          <w:rPr>
                            <w:sz w:val="22"/>
                            <w:szCs w:val="20"/>
                          </w:rPr>
                        </w:pPr>
                        <w:r>
                          <w:rPr>
                            <w:rFonts w:cs="Arial"/>
                            <w:sz w:val="18"/>
                            <w:szCs w:val="18"/>
                          </w:rPr>
                          <w:t>Events</w:t>
                        </w:r>
                      </w:p>
                      <w:p w14:paraId="414B0C76" w14:textId="77777777" w:rsidR="004A471E" w:rsidRDefault="004A471E" w:rsidP="004A471E">
                        <w:pPr>
                          <w:spacing w:after="160" w:line="252" w:lineRule="auto"/>
                          <w:jc w:val="center"/>
                        </w:pPr>
                        <w:r>
                          <w:rPr>
                            <w:rFonts w:cs="Arial"/>
                            <w:sz w:val="18"/>
                            <w:szCs w:val="18"/>
                          </w:rPr>
                          <w:t> </w:t>
                        </w:r>
                      </w:p>
                    </w:txbxContent>
                  </v:textbox>
                </v:shape>
                <v:shape id="Text Box 17" o:spid="_x0000_s1097" type="#_x0000_t202" style="position:absolute;left:17421;top:22052;width:6408;height:45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" filled="f" stroked="f" strokeweight=".5pt">
                  <v:textbox>
                    <w:txbxContent>
                      <w:p w14:paraId="7729DDE2" w14:textId="77777777" w:rsidR="004A471E" w:rsidRDefault="004A471E" w:rsidP="004A471E">
                        <w:pPr>
                          <w:spacing w:after="0" w:line="252" w:lineRule="auto"/>
                          <w:jc w:val="center"/>
                        </w:pPr>
                        <w:r>
                          <w:rPr>
                            <w:rFonts w:cs="Arial"/>
                            <w:sz w:val="16"/>
                            <w:szCs w:val="16"/>
                          </w:rPr>
                          <w:t>Timed</w:t>
                        </w:r>
                      </w:p>
                      <w:p w14:paraId="1C323132" w14:textId="77777777" w:rsidR="004A471E" w:rsidRDefault="004A471E" w:rsidP="004A471E">
                        <w:pPr>
                          <w:spacing w:after="0" w:line="252" w:lineRule="auto"/>
                          <w:jc w:val="center"/>
                          <w:rPr>
                            <w:sz w:val="20"/>
                          </w:rPr>
                        </w:pPr>
                        <w:r>
                          <w:rPr>
                            <w:rFonts w:cs="Arial"/>
                            <w:sz w:val="16"/>
                            <w:szCs w:val="16"/>
                          </w:rPr>
                          <w:t>Metadata</w:t>
                        </w:r>
                      </w:p>
                      <w:p w14:paraId="4C961C03" w14:textId="77777777" w:rsidR="004A471E" w:rsidRDefault="004A471E" w:rsidP="004A471E">
                        <w:pPr>
                          <w:spacing w:after="160" w:line="252" w:lineRule="auto"/>
                          <w:jc w:val="center"/>
                          <w:rPr>
                            <w:sz w:val="22"/>
                          </w:rPr>
                        </w:pPr>
                        <w:r>
                          <w:rPr>
                            <w:rFonts w:cs="Arial"/>
                            <w:sz w:val="18"/>
                            <w:szCs w:val="18"/>
                          </w:rPr>
                          <w:t> </w:t>
                        </w:r>
                      </w:p>
                    </w:txbxContent>
                  </v:textbox>
                </v:shape>
                <v:shape id="Text Box 17" o:spid="_x0000_s1098" type="#_x0000_t202" style="position:absolute;left:36949;top:7322;width:9469;height:45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" filled="f" stroked="f" strokeweight=".5pt">
                  <v:textbox>
                    <w:txbxContent>
                      <w:p w14:paraId="35BD788E" w14:textId="77777777" w:rsidR="004A471E" w:rsidRDefault="004A471E" w:rsidP="004A471E">
                        <w:pPr>
                          <w:spacing w:after="0" w:line="252" w:lineRule="auto"/>
                          <w:jc w:val="center"/>
                        </w:pPr>
                        <w:r>
                          <w:rPr>
                            <w:rFonts w:cs="Arial"/>
                            <w:sz w:val="18"/>
                            <w:szCs w:val="18"/>
                          </w:rPr>
                          <w:t>DASH Events &amp; Metadata</w:t>
                        </w:r>
                      </w:p>
                      <w:p w14:paraId="40C6B4C8" w14:textId="77777777" w:rsidR="004A471E" w:rsidRDefault="004A471E" w:rsidP="004A471E">
                        <w:pPr>
                          <w:spacing w:after="160" w:line="252" w:lineRule="auto"/>
                          <w:jc w:val="center"/>
                        </w:pPr>
                        <w:r>
                          <w:rPr>
                            <w:rFonts w:cs="Arial"/>
                            <w:sz w:val="18"/>
                            <w:szCs w:val="18"/>
                          </w:rPr>
                          <w:t> </w:t>
                        </w:r>
                      </w:p>
                    </w:txbxContent>
                  </v:textbox>
                </v:shape>
                <v:shape id="Text Box 17" o:spid="_x0000_s1099" type="#_x0000_t202" style="position:absolute;left:58378;top:6390;width:6607;height:56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" filled="f" stroked="f" strokeweight=".5pt">
                  <v:textbox>
                    <w:txbxContent>
                      <w:p w14:paraId="2212244A" w14:textId="77777777" w:rsidR="004A471E" w:rsidRDefault="004A471E" w:rsidP="004A471E">
                        <w:pPr>
                          <w:spacing w:after="0" w:line="252" w:lineRule="auto"/>
                          <w:jc w:val="center"/>
                          <w:rPr>
                            <w:rFonts w:cs="Arial"/>
                            <w:sz w:val="18"/>
                            <w:szCs w:val="18"/>
                          </w:rPr>
                        </w:pPr>
                        <w:r>
                          <w:rPr>
                            <w:rFonts w:cs="Arial"/>
                            <w:sz w:val="18"/>
                            <w:szCs w:val="18"/>
                          </w:rPr>
                          <w:t>Event/</w:t>
                        </w:r>
                      </w:p>
                      <w:p w14:paraId="2D06F73C" w14:textId="77777777" w:rsidR="004A471E" w:rsidRDefault="004A471E" w:rsidP="004A471E">
                        <w:pPr>
                          <w:spacing w:after="0" w:line="252" w:lineRule="auto"/>
                          <w:jc w:val="center"/>
                          <w:rPr>
                            <w:rFonts w:cs="Arial"/>
                            <w:sz w:val="18"/>
                            <w:szCs w:val="18"/>
                          </w:rPr>
                        </w:pPr>
                        <w:r>
                          <w:rPr>
                            <w:rFonts w:cs="Arial"/>
                            <w:sz w:val="18"/>
                            <w:szCs w:val="18"/>
                          </w:rPr>
                          <w:t>Metadata</w:t>
                        </w:r>
                      </w:p>
                      <w:p w14:paraId="7F479627" w14:textId="77777777" w:rsidR="004A471E" w:rsidRDefault="004A471E" w:rsidP="004A471E">
                        <w:pPr>
                          <w:spacing w:after="0" w:line="252" w:lineRule="auto"/>
                          <w:jc w:val="center"/>
                          <w:rPr>
                            <w:rFonts w:cs="Arial"/>
                            <w:sz w:val="18"/>
                            <w:szCs w:val="18"/>
                          </w:rPr>
                        </w:pPr>
                        <w:r>
                          <w:rPr>
                            <w:rFonts w:cs="Arial"/>
                            <w:sz w:val="18"/>
                            <w:szCs w:val="18"/>
                          </w:rPr>
                          <w:t xml:space="preserve"> API</w:t>
                        </w:r>
                      </w:p>
                      <w:p w14:paraId="785862CE" w14:textId="77777777" w:rsidR="004A471E" w:rsidRDefault="004A471E" w:rsidP="004A471E">
                        <w:pPr>
                          <w:spacing w:after="0" w:line="252" w:lineRule="auto"/>
                          <w:jc w:val="center"/>
                          <w:rPr>
                            <w:sz w:val="22"/>
                            <w:szCs w:val="20"/>
                          </w:rPr>
                        </w:pPr>
                        <w:r>
                          <w:rPr>
                            <w:rFonts w:cs="Arial"/>
                            <w:sz w:val="18"/>
                            <w:szCs w:val="18"/>
                          </w:rPr>
                          <w:t> </w:t>
                        </w:r>
                      </w:p>
                    </w:txbxContent>
                  </v:textbox>
                </v:shape>
                <v:shape id="Text Box 17" o:spid="_x0000_s1100" type="#_x0000_t202" style="position:absolute;left:50445;top:6124;width:7582;height:22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" filled="f" stroked="f" strokeweight=".5pt">
                  <v:textbox>
                    <w:txbxContent>
                      <w:p w14:paraId="71D376CA" w14:textId="77777777" w:rsidR="004A471E" w:rsidRDefault="004A471E" w:rsidP="004A471E">
                        <w:pPr>
                          <w:spacing w:line="252" w:lineRule="auto"/>
                          <w:jc w:val="center"/>
                        </w:pPr>
                        <w:r>
                          <w:rPr>
                            <w:rFonts w:cs="Arial"/>
                            <w:sz w:val="18"/>
                            <w:szCs w:val="18"/>
                          </w:rPr>
                          <w:t>Subscribe</w:t>
                        </w:r>
                      </w:p>
                      <w:p w14:paraId="58810A42" w14:textId="77777777" w:rsidR="004A471E" w:rsidRDefault="004A471E" w:rsidP="004A471E">
                        <w:pPr>
                          <w:spacing w:line="252" w:lineRule="auto"/>
                          <w:jc w:val="center"/>
                        </w:pPr>
                        <w:r>
                          <w:rPr>
                            <w:rFonts w:cs="Arial"/>
                            <w:sz w:val="18"/>
                            <w:szCs w:val="18"/>
                          </w:rPr>
                          <w:t xml:space="preserve"> </w:t>
                        </w:r>
                      </w:p>
                      <w:p w14:paraId="69736EF3" w14:textId="77777777" w:rsidR="004A471E" w:rsidRDefault="004A471E" w:rsidP="004A471E">
                        <w:pPr>
                          <w:spacing w:line="252" w:lineRule="auto"/>
                          <w:jc w:val="center"/>
                        </w:pPr>
                        <w:r>
                          <w:rPr>
                            <w:rFonts w:cs="Arial"/>
                            <w:sz w:val="18"/>
                            <w:szCs w:val="18"/>
                          </w:rPr>
                          <w:t> </w:t>
                        </w:r>
                      </w:p>
                    </w:txbxContent>
                  </v:textbox>
                </v:shape>
                <v:shape id="Text Box 17" o:spid="_x0000_s1101" type="#_x0000_t202" style="position:absolute;left:17422;top:29025;width:7582;height:45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" filled="f" stroked="f" strokeweight=".5pt">
                  <v:textbox>
                    <w:txbxContent>
                      <w:p w14:paraId="0C744C7A" w14:textId="77777777" w:rsidR="004A471E" w:rsidRDefault="004A471E" w:rsidP="004A471E">
                        <w:pPr>
                          <w:spacing w:line="360" w:lineRule="auto"/>
                          <w:jc w:val="center"/>
                          <w:rPr>
                            <w:b/>
                            <w:bCs/>
                          </w:rPr>
                        </w:pPr>
                        <w:r>
                          <w:rPr>
                            <w:rFonts w:cs="Arial"/>
                            <w:b/>
                            <w:bCs/>
                            <w:sz w:val="18"/>
                            <w:szCs w:val="18"/>
                          </w:rPr>
                          <w:t>Media Segments</w:t>
                        </w:r>
                      </w:p>
                      <w:p w14:paraId="64A6A2E2" w14:textId="77777777" w:rsidR="004A471E" w:rsidRDefault="004A471E" w:rsidP="004A471E">
                        <w:pPr>
                          <w:spacing w:line="252" w:lineRule="auto"/>
                          <w:jc w:val="center"/>
                        </w:pPr>
                        <w:r>
                          <w:rPr>
                            <w:rFonts w:cs="Arial"/>
                            <w:sz w:val="18"/>
                            <w:szCs w:val="18"/>
                          </w:rPr>
                          <w:t xml:space="preserve"> API</w:t>
                        </w:r>
                      </w:p>
                      <w:p w14:paraId="67C3ABA4" w14:textId="77777777" w:rsidR="004A471E" w:rsidRDefault="004A471E" w:rsidP="004A471E">
                        <w:pPr>
                          <w:spacing w:line="252" w:lineRule="auto"/>
                          <w:jc w:val="center"/>
                        </w:pPr>
                        <w:r>
                          <w:rPr>
                            <w:rFonts w:cs="Arial"/>
                            <w:sz w:val="18"/>
                            <w:szCs w:val="18"/>
                          </w:rPr>
                          <w:t> </w:t>
                        </w:r>
                      </w:p>
                    </w:txbxContent>
                  </v:textbox>
                </v:shape>
                <v:rect id="Rectangle 130" o:spid="_x0000_s1102" style="position:absolute;left:37572;top:21820;width:11635;height:37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" fillcolor="white [3212]" strokecolor="black [3213]" strokeweight="1pt">
                  <v:textbox>
                    <w:txbxContent>
                      <w:p w14:paraId="589C8FDD" w14:textId="77777777" w:rsidR="004A471E" w:rsidRDefault="004A471E" w:rsidP="004A471E">
                        <w:pPr>
                          <w:spacing w:after="0" w:line="252" w:lineRule="auto"/>
                          <w:jc w:val="center"/>
                          <w:rPr>
                            <w:color w:val="000000" w:themeColor="text1"/>
                            <w:szCs w:val="24"/>
                          </w:rPr>
                        </w:pPr>
                        <w:r>
                          <w:rPr>
                            <w:rFonts w:cs="Arial"/>
                            <w:color w:val="000000" w:themeColor="text1"/>
                            <w:sz w:val="18"/>
                            <w:szCs w:val="18"/>
                          </w:rPr>
                          <w:t>Event and Timed Metadata Buffer</w:t>
                        </w:r>
                      </w:p>
                    </w:txbxContent>
                  </v:textbox>
                </v:rect>
                <v:shape id="Text Box 17" o:spid="_x0000_s1103" type="#_x0000_t202" style="position:absolute;left:56665;top:26341;width:8041;height:37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" filled="f" stroked="f" strokeweight=".5pt">
                  <v:stroke dashstyle="longDash"/>
                  <v:textbox>
                    <w:txbxContent>
                      <w:p w14:paraId="0947F099" w14:textId="77777777" w:rsidR="004A471E" w:rsidRPr="000A7247" w:rsidRDefault="004A471E" w:rsidP="004A471E">
                        <w:pPr>
                          <w:tabs>
                            <w:tab w:val="left" w:pos="720"/>
                          </w:tabs>
                          <w:spacing w:line="252" w:lineRule="auto"/>
                          <w:jc w:val="center"/>
                          <w:rPr>
                            <w:color w:val="000000" w:themeColor="text1"/>
                            <w:szCs w:val="24"/>
                          </w:rPr>
                        </w:pPr>
                        <w:r w:rsidRPr="000A7247">
                          <w:rPr>
                            <w:rFonts w:cs="Arial"/>
                            <w:color w:val="000000" w:themeColor="text1"/>
                            <w:sz w:val="12"/>
                            <w:szCs w:val="12"/>
                          </w:rPr>
                          <w:t>Current Presentation Time</w:t>
                        </w:r>
                      </w:p>
                      <w:p w14:paraId="27E5D2DC" w14:textId="77777777" w:rsidR="004A471E" w:rsidRPr="000A7247" w:rsidRDefault="004A471E" w:rsidP="004A471E">
                        <w:pPr>
                          <w:tabs>
                            <w:tab w:val="left" w:pos="720"/>
                          </w:tabs>
                          <w:spacing w:line="252" w:lineRule="auto"/>
                          <w:jc w:val="center"/>
                          <w:rPr>
                            <w:color w:val="000000" w:themeColor="text1"/>
                          </w:rPr>
                        </w:pPr>
                        <w:r w:rsidRPr="000A7247">
                          <w:rPr>
                            <w:rFonts w:cs="Arial"/>
                            <w:color w:val="000000" w:themeColor="text1"/>
                            <w:sz w:val="14"/>
                            <w:szCs w:val="14"/>
                          </w:rPr>
                          <w:t xml:space="preserve"> </w:t>
                        </w:r>
                      </w:p>
                      <w:p w14:paraId="36D6FB05" w14:textId="77777777" w:rsidR="004A471E" w:rsidRPr="000A7247" w:rsidRDefault="004A471E" w:rsidP="004A471E">
                        <w:pPr>
                          <w:tabs>
                            <w:tab w:val="left" w:pos="720"/>
                          </w:tabs>
                          <w:spacing w:line="252" w:lineRule="auto"/>
                          <w:jc w:val="center"/>
                          <w:rPr>
                            <w:color w:val="000000" w:themeColor="text1"/>
                          </w:rPr>
                        </w:pPr>
                        <w:r w:rsidRPr="000A7247">
                          <w:rPr>
                            <w:rFonts w:cs="Arial"/>
                            <w:color w:val="000000" w:themeColor="text1"/>
                            <w:sz w:val="18"/>
                            <w:szCs w:val="18"/>
                          </w:rPr>
                          <w:t> </w:t>
                        </w:r>
                      </w:p>
                    </w:txbxContent>
                  </v:textbox>
                </v:shape>
                <v:shape id="Straight Arrow Connector 155" o:spid="_x0000_s1104" type="#_x0000_t32" style="position:absolute;left:56741;top:26557;width:19;height:3156;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" strokecolor="black [3213]" strokeweight=".5pt">
                  <v:stroke dashstyle="longDash" endarrow="block" joinstyle="miter"/>
                </v:shape>
                <w10:anchorlock/>
              </v:group>
            </w:pict>
          </mc:Fallback>
        </mc:AlternateContent>
      </w:r>
    </w:p>
    <w:p w14:paraId="4312D1C8" w14:textId="6EEB16C6" w:rsidR="00F26AA8" w:rsidRPr="00061B6C" w:rsidRDefault="00F26AA8" w:rsidP="00061B6C">
      <w:pPr>
        <w:jc w:val="center"/>
        <w:rPr>
          <w:b/>
        </w:rPr>
      </w:pPr>
      <w:r>
        <w:rPr>
          <w:b/>
        </w:rPr>
        <w:t>Figure A.13-1- DASH Player architecture including the Event Stream timed metadata track handling</w:t>
      </w:r>
    </w:p>
    <w:p w14:paraId="1082FBD5" w14:textId="77777777" w:rsidR="001C409E" w:rsidRPr="002E1DAA" w:rsidRDefault="001C409E" w:rsidP="001C409E">
      <w:pPr>
        <w:rPr>
          <w:sz w:val="20"/>
          <w:szCs w:val="18"/>
        </w:rPr>
      </w:pPr>
    </w:p>
    <w:p w14:paraId="247104EA" w14:textId="6BD0F082" w:rsidR="0020197F" w:rsidRPr="004A471E" w:rsidRDefault="001765B5" w:rsidP="001765B5">
      <w:pPr>
        <w:rPr>
          <w:i/>
          <w:color w:val="000000" w:themeColor="text1"/>
          <w:sz w:val="32"/>
          <w:u w:val="single"/>
          <w:lang w:val="en-GB"/>
        </w:rPr>
      </w:pPr>
      <w:r w:rsidRPr="004A471E">
        <w:rPr>
          <w:i/>
          <w:color w:val="000000" w:themeColor="text1"/>
          <w:sz w:val="32"/>
          <w:u w:val="single"/>
          <w:lang w:val="en-GB"/>
        </w:rPr>
        <w:t>Change item 7</w:t>
      </w:r>
      <w:r w:rsidR="00754AFA" w:rsidRPr="004A471E">
        <w:rPr>
          <w:i/>
          <w:color w:val="000000" w:themeColor="text1"/>
          <w:sz w:val="32"/>
          <w:u w:val="single"/>
          <w:lang w:val="en-GB"/>
        </w:rPr>
        <w:t>.b</w:t>
      </w:r>
      <w:r w:rsidRPr="004A471E">
        <w:rPr>
          <w:i/>
          <w:color w:val="000000" w:themeColor="text1"/>
          <w:sz w:val="32"/>
          <w:u w:val="single"/>
          <w:lang w:val="en-GB"/>
        </w:rPr>
        <w:t xml:space="preserve"> of  A.</w:t>
      </w:r>
      <w:r w:rsidR="0020197F" w:rsidRPr="004A471E">
        <w:rPr>
          <w:i/>
          <w:color w:val="000000" w:themeColor="text1"/>
          <w:sz w:val="32"/>
          <w:u w:val="single"/>
          <w:lang w:val="en-GB"/>
        </w:rPr>
        <w:t>13.2:</w:t>
      </w:r>
    </w:p>
    <w:p w14:paraId="725B1B4C" w14:textId="595B9D24" w:rsidR="00061E2A" w:rsidRPr="004A471E" w:rsidRDefault="00061E2A" w:rsidP="00061E2A">
      <w:pPr>
        <w:pStyle w:val="ListParagraph"/>
        <w:widowControl/>
        <w:numPr>
          <w:ilvl w:val="0"/>
          <w:numId w:val="85"/>
        </w:numPr>
        <w:autoSpaceDN/>
        <w:spacing w:after="240" w:line="240" w:lineRule="atLeast"/>
        <w:contextualSpacing w:val="0"/>
        <w:textAlignment w:val="auto"/>
        <w:rPr>
          <w:color w:val="000000" w:themeColor="text1"/>
          <w:sz w:val="20"/>
        </w:rPr>
      </w:pPr>
      <w:r w:rsidRPr="004A471E">
        <w:rPr>
          <w:color w:val="000000" w:themeColor="text1"/>
          <w:sz w:val="20"/>
        </w:rPr>
        <w:t xml:space="preserve">For on-start dispatch mode, dispatch the message data of the event their associated presentation time or latest before the event duration has ceased, or timed metadata samples at their presentation time using the synchronization signal from the media decoder.  </w:t>
      </w:r>
    </w:p>
    <w:p w14:paraId="7904E001" w14:textId="5906210D" w:rsidR="001765B5" w:rsidRPr="004A471E" w:rsidRDefault="001765B5" w:rsidP="001765B5">
      <w:pPr>
        <w:rPr>
          <w:i/>
          <w:color w:val="000000" w:themeColor="text1"/>
          <w:sz w:val="32"/>
          <w:u w:val="single"/>
          <w:lang w:val="en-GB"/>
        </w:rPr>
      </w:pPr>
      <w:r w:rsidRPr="004A471E">
        <w:rPr>
          <w:i/>
          <w:color w:val="000000" w:themeColor="text1"/>
          <w:sz w:val="32"/>
          <w:u w:val="single"/>
          <w:lang w:val="en-GB"/>
        </w:rPr>
        <w:t xml:space="preserve"> with:</w:t>
      </w:r>
    </w:p>
    <w:p w14:paraId="3886C665" w14:textId="1561F7C3" w:rsidR="00061E2A" w:rsidRPr="002E1DAA" w:rsidRDefault="00061E2A" w:rsidP="00061E2A">
      <w:pPr>
        <w:pStyle w:val="ListParagraph"/>
        <w:widowControl/>
        <w:numPr>
          <w:ilvl w:val="0"/>
          <w:numId w:val="86"/>
        </w:numPr>
        <w:autoSpaceDN/>
        <w:spacing w:after="240" w:line="240" w:lineRule="atLeast"/>
        <w:contextualSpacing w:val="0"/>
        <w:textAlignment w:val="auto"/>
        <w:rPr>
          <w:sz w:val="20"/>
          <w:szCs w:val="18"/>
        </w:rPr>
      </w:pPr>
      <w:r w:rsidRPr="002E1DAA">
        <w:rPr>
          <w:sz w:val="20"/>
          <w:szCs w:val="18"/>
        </w:rPr>
        <w:t>For on-start dispatch mode, dispatch the message data of the event their associated presentation time or latest before the event duration has ceased, or timed metadata samples at their presentation time using the synchronization signal from the media decoder.  For synchronized dispatch between media presentation and event dispatch, the media decoder and render provides the current presentation time to the Event &amp; Metadata Synchronizer and Dispatcher function.</w:t>
      </w:r>
    </w:p>
    <w:p w14:paraId="4AEF3390" w14:textId="77777777" w:rsidR="00D94BDC" w:rsidRPr="00CA0436" w:rsidRDefault="00D94BDC" w:rsidP="00D94BDC">
      <w:pPr>
        <w:rPr>
          <w:i/>
          <w:iCs/>
          <w:color w:val="000000" w:themeColor="text1"/>
          <w:sz w:val="32"/>
          <w:szCs w:val="32"/>
          <w:u w:val="single"/>
          <w:lang w:val="en-GB"/>
        </w:rPr>
      </w:pPr>
      <w:r w:rsidRPr="00CA0436">
        <w:rPr>
          <w:i/>
          <w:iCs/>
          <w:color w:val="000000" w:themeColor="text1"/>
          <w:sz w:val="32"/>
          <w:szCs w:val="32"/>
          <w:u w:val="single"/>
          <w:lang w:val="en-GB"/>
        </w:rPr>
        <w:t>Change A.13.5:</w:t>
      </w:r>
    </w:p>
    <w:p w14:paraId="5599F9CC" w14:textId="77777777" w:rsidR="00D94BDC" w:rsidRPr="00D94BDC" w:rsidRDefault="00D94BDC" w:rsidP="00D94BDC">
      <w:pPr>
        <w:pStyle w:val="a3"/>
        <w:keepNext w:val="0"/>
        <w:widowControl/>
        <w:numPr>
          <w:ilvl w:val="0"/>
          <w:numId w:val="0"/>
        </w:numPr>
        <w:tabs>
          <w:tab w:val="clear" w:pos="880"/>
          <w:tab w:val="left" w:pos="720"/>
        </w:tabs>
        <w:suppressAutoHyphens w:val="0"/>
        <w:autoSpaceDE w:val="0"/>
        <w:autoSpaceDN w:val="0"/>
        <w:adjustRightInd w:val="0"/>
        <w:spacing w:before="0"/>
        <w:jc w:val="left"/>
        <w:outlineLvl w:val="0"/>
        <w:rPr>
          <w:rFonts w:eastAsia="Times New Roman" w:cs="Arial"/>
        </w:rPr>
      </w:pPr>
      <w:bookmarkStart w:id="28" w:name="_Toc75427628"/>
      <w:r w:rsidRPr="001B2CF0">
        <w:rPr>
          <w:szCs w:val="24"/>
          <w:lang w:val="en-US"/>
        </w:rPr>
        <w:lastRenderedPageBreak/>
        <w:t xml:space="preserve">A.13.5 </w:t>
      </w:r>
      <w:r w:rsidRPr="001B2CF0">
        <w:rPr>
          <w:szCs w:val="24"/>
        </w:rPr>
        <w:t>MPD Events timing model</w:t>
      </w:r>
      <w:bookmarkEnd w:id="28"/>
    </w:p>
    <w:p w14:paraId="0F10E2D3" w14:textId="77777777" w:rsidR="00D94BDC" w:rsidRPr="00D94BDC" w:rsidRDefault="00D94BDC" w:rsidP="00D94BDC">
      <w:r w:rsidRPr="00D94BDC">
        <w:t xml:space="preserve">MPD Events follow an equivalent data model to inband Events but are carried in the MPD within a </w:t>
      </w:r>
      <w:r w:rsidRPr="00D94BDC">
        <w:rPr>
          <w:rFonts w:ascii="Courier New" w:hAnsi="Courier New" w:cs="Courier New"/>
          <w:b/>
        </w:rPr>
        <w:t>Period</w:t>
      </w:r>
      <w:r w:rsidRPr="00D94BDC">
        <w:t xml:space="preserve"> element. Each Period event can have one or multiple </w:t>
      </w:r>
      <w:r w:rsidRPr="00D94BDC">
        <w:rPr>
          <w:rFonts w:ascii="Courier New" w:hAnsi="Courier New" w:cs="Courier New"/>
          <w:b/>
        </w:rPr>
        <w:t>EventStream</w:t>
      </w:r>
      <w:r w:rsidRPr="00D94BDC">
        <w:t xml:space="preserve"> elements, defining the </w:t>
      </w:r>
      <w:r w:rsidRPr="00D94BDC">
        <w:rPr>
          <w:rFonts w:ascii="Courier New" w:hAnsi="Courier New" w:cs="Courier New"/>
          <w:b/>
        </w:rPr>
        <w:t>EventStream</w:t>
      </w:r>
      <w:r w:rsidRPr="00D94BDC">
        <w:rPr>
          <w:rFonts w:ascii="Courier New" w:hAnsi="Courier New" w:cs="Courier New"/>
        </w:rPr>
        <w:t>@schemeIdUri</w:t>
      </w:r>
      <w:r w:rsidRPr="00D94BDC">
        <w:t xml:space="preserve">, </w:t>
      </w:r>
      <w:r w:rsidRPr="00D94BDC">
        <w:rPr>
          <w:rFonts w:ascii="Courier New" w:hAnsi="Courier New" w:cs="Courier New"/>
          <w:b/>
        </w:rPr>
        <w:t>EventStream</w:t>
      </w:r>
      <w:r w:rsidRPr="00D94BDC">
        <w:rPr>
          <w:rFonts w:ascii="Courier New" w:hAnsi="Courier New" w:cs="Courier New"/>
        </w:rPr>
        <w:t>@value</w:t>
      </w:r>
      <w:r w:rsidRPr="00D94BDC">
        <w:t xml:space="preserve">, </w:t>
      </w:r>
      <w:r w:rsidRPr="00D94BDC">
        <w:rPr>
          <w:rFonts w:ascii="Courier New" w:hAnsi="Courier New" w:cs="Courier New"/>
          <w:b/>
        </w:rPr>
        <w:t>EventStream</w:t>
      </w:r>
      <w:r w:rsidRPr="00D94BDC">
        <w:rPr>
          <w:rFonts w:ascii="Courier New" w:hAnsi="Courier New" w:cs="Courier New"/>
        </w:rPr>
        <w:t>@timescale,</w:t>
      </w:r>
      <w:r w:rsidRPr="00D94BDC">
        <w:t xml:space="preserve"> and contained sequences of Event elements. Each event may have </w:t>
      </w:r>
      <w:r w:rsidRPr="00D94BDC">
        <w:rPr>
          <w:rFonts w:ascii="Courier New" w:hAnsi="Courier New" w:cs="Courier New"/>
          <w:b/>
        </w:rPr>
        <w:t>Event</w:t>
      </w:r>
      <w:r w:rsidRPr="00D94BDC">
        <w:rPr>
          <w:rFonts w:ascii="Courier New" w:hAnsi="Courier New" w:cs="Courier New"/>
        </w:rPr>
        <w:t>@presentationTime</w:t>
      </w:r>
      <w:r w:rsidRPr="00D94BDC">
        <w:t xml:space="preserve">, </w:t>
      </w:r>
      <w:r w:rsidRPr="00D94BDC">
        <w:rPr>
          <w:rFonts w:ascii="Courier New" w:hAnsi="Courier New" w:cs="Courier New"/>
          <w:b/>
        </w:rPr>
        <w:t>Event</w:t>
      </w:r>
      <w:r w:rsidRPr="00D94BDC">
        <w:rPr>
          <w:rFonts w:ascii="Courier New" w:hAnsi="Courier New" w:cs="Courier New"/>
        </w:rPr>
        <w:t>@duration</w:t>
      </w:r>
      <w:r w:rsidRPr="00D94BDC">
        <w:t xml:space="preserve">, </w:t>
      </w:r>
      <w:r w:rsidRPr="00D94BDC">
        <w:rPr>
          <w:rFonts w:ascii="Courier New" w:hAnsi="Courier New" w:cs="Courier New"/>
          <w:b/>
        </w:rPr>
        <w:t>Event</w:t>
      </w:r>
      <w:r w:rsidRPr="00D94BDC">
        <w:rPr>
          <w:rFonts w:ascii="Courier New" w:hAnsi="Courier New" w:cs="Courier New"/>
        </w:rPr>
        <w:t>@id,</w:t>
      </w:r>
      <w:r w:rsidRPr="00D94BDC">
        <w:t xml:space="preserve"> and </w:t>
      </w:r>
      <w:r w:rsidRPr="00D94BDC">
        <w:rPr>
          <w:rFonts w:ascii="Courier New" w:hAnsi="Courier New" w:cs="Courier New"/>
          <w:b/>
        </w:rPr>
        <w:t>Event</w:t>
      </w:r>
      <w:r w:rsidRPr="00D94BDC">
        <w:rPr>
          <w:rFonts w:ascii="Courier New" w:hAnsi="Courier New" w:cs="Courier New"/>
        </w:rPr>
        <w:t>@messageData</w:t>
      </w:r>
      <w:r w:rsidRPr="00D94BDC">
        <w:t xml:space="preserve"> attributes as specified in </w:t>
      </w:r>
      <w:r w:rsidRPr="001B2CF0">
        <w:fldChar w:fldCharType="begin"/>
      </w:r>
      <w:r w:rsidRPr="00D94BDC">
        <w:instrText xml:space="preserve"> REF _Ref62205616 \w \h  \* MERGEFORMAT </w:instrText>
      </w:r>
      <w:r w:rsidRPr="001B2CF0">
        <w:fldChar w:fldCharType="separate"/>
      </w:r>
      <w:r w:rsidRPr="001B2CF0">
        <w:t>5.10.2</w:t>
      </w:r>
      <w:r w:rsidRPr="001B2CF0">
        <w:fldChar w:fldCharType="end"/>
      </w:r>
      <w:r w:rsidRPr="001B2CF0">
        <w:t xml:space="preserve">. As is shown in </w:t>
      </w:r>
      <w:r w:rsidRPr="001B2CF0">
        <w:fldChar w:fldCharType="begin"/>
      </w:r>
      <w:r w:rsidRPr="00D94BDC">
        <w:instrText xml:space="preserve"> REF _Ref71518629 \r \h  \* MERGEFORMAT </w:instrText>
      </w:r>
      <w:r w:rsidRPr="001B2CF0">
        <w:fldChar w:fldCharType="separate"/>
      </w:r>
      <w:r w:rsidRPr="001B2CF0">
        <w:t>Figure A.3</w:t>
      </w:r>
      <w:r w:rsidRPr="001B2CF0">
        <w:fldChar w:fldCharType="end"/>
      </w:r>
      <w:r w:rsidRPr="001B2CF0">
        <w:t>, each MPD Event has three timing parameters along the medi</w:t>
      </w:r>
      <w:r w:rsidRPr="00D94BDC">
        <w:t>a timeline:</w:t>
      </w:r>
    </w:p>
    <w:p w14:paraId="15DA78B8" w14:textId="77777777" w:rsidR="00D94BDC" w:rsidRPr="00045F41" w:rsidRDefault="00D94BDC" w:rsidP="00D94BDC">
      <w:pPr>
        <w:pStyle w:val="NormalWeb"/>
        <w:widowControl/>
        <w:numPr>
          <w:ilvl w:val="0"/>
          <w:numId w:val="109"/>
        </w:numPr>
        <w:spacing w:before="240" w:beforeAutospacing="0" w:after="240" w:afterAutospacing="0" w:line="240" w:lineRule="auto"/>
        <w:jc w:val="left"/>
        <w:rPr>
          <w:rFonts w:asciiTheme="majorBidi" w:hAnsiTheme="majorBidi" w:cstheme="majorBidi"/>
          <w:color w:val="000000"/>
          <w:szCs w:val="24"/>
          <w:lang w:val="en"/>
        </w:rPr>
      </w:pPr>
      <w:r w:rsidRPr="00045F41">
        <w:rPr>
          <w:rFonts w:asciiTheme="majorBidi" w:hAnsiTheme="majorBidi" w:cstheme="majorBidi"/>
          <w:color w:val="000000"/>
          <w:szCs w:val="24"/>
          <w:lang w:val="en"/>
        </w:rPr>
        <w:t xml:space="preserve">The Latest Arrival Time </w:t>
      </w:r>
      <w:r w:rsidRPr="00045F41">
        <w:rPr>
          <w:rFonts w:asciiTheme="majorBidi" w:hAnsiTheme="majorBidi" w:cstheme="majorBidi"/>
          <w:i/>
          <w:iCs/>
          <w:color w:val="000000"/>
          <w:szCs w:val="24"/>
          <w:lang w:val="en"/>
        </w:rPr>
        <w:t xml:space="preserve">(LAT) </w:t>
      </w:r>
      <w:r w:rsidRPr="00045F41">
        <w:rPr>
          <w:rFonts w:asciiTheme="majorBidi" w:hAnsiTheme="majorBidi" w:cstheme="majorBidi"/>
          <w:color w:val="000000"/>
          <w:szCs w:val="24"/>
          <w:lang w:val="en"/>
        </w:rPr>
        <w:t>which is one of the following values:</w:t>
      </w:r>
    </w:p>
    <w:p w14:paraId="7955E9EE" w14:textId="77777777" w:rsidR="00D94BDC" w:rsidRPr="00045F41" w:rsidRDefault="00D94BDC" w:rsidP="00D94BDC">
      <w:pPr>
        <w:pStyle w:val="NormalWeb"/>
        <w:widowControl/>
        <w:numPr>
          <w:ilvl w:val="1"/>
          <w:numId w:val="109"/>
        </w:numPr>
        <w:tabs>
          <w:tab w:val="num" w:pos="1800"/>
        </w:tabs>
        <w:spacing w:before="240" w:beforeAutospacing="0" w:after="240" w:afterAutospacing="0" w:line="240" w:lineRule="auto"/>
        <w:jc w:val="left"/>
        <w:rPr>
          <w:rFonts w:asciiTheme="majorBidi" w:hAnsiTheme="majorBidi" w:cstheme="majorBidi"/>
          <w:color w:val="000000"/>
          <w:szCs w:val="24"/>
          <w:lang w:val="en"/>
        </w:rPr>
      </w:pPr>
      <w:r w:rsidRPr="00045F41">
        <w:rPr>
          <w:rFonts w:asciiTheme="majorBidi" w:hAnsiTheme="majorBidi" w:cstheme="majorBidi"/>
          <w:color w:val="000000"/>
          <w:szCs w:val="24"/>
          <w:lang w:val="en"/>
        </w:rPr>
        <w:t>PeriodStart of the Period element containing the Event if the Period has not been played yet</w:t>
      </w:r>
    </w:p>
    <w:p w14:paraId="6FFC4D6A" w14:textId="77777777" w:rsidR="00D94BDC" w:rsidRPr="00045F41" w:rsidRDefault="00D94BDC" w:rsidP="00D94BDC">
      <w:pPr>
        <w:pStyle w:val="NormalWeb"/>
        <w:widowControl/>
        <w:numPr>
          <w:ilvl w:val="1"/>
          <w:numId w:val="109"/>
        </w:numPr>
        <w:tabs>
          <w:tab w:val="num" w:pos="1800"/>
        </w:tabs>
        <w:spacing w:before="240" w:beforeAutospacing="0" w:after="240" w:afterAutospacing="0" w:line="240" w:lineRule="auto"/>
        <w:jc w:val="left"/>
        <w:rPr>
          <w:rFonts w:asciiTheme="majorBidi" w:hAnsiTheme="majorBidi" w:cstheme="majorBidi"/>
          <w:color w:val="000000"/>
          <w:szCs w:val="24"/>
          <w:lang w:val="en"/>
        </w:rPr>
      </w:pPr>
      <w:r w:rsidRPr="00045F41">
        <w:rPr>
          <w:rFonts w:asciiTheme="majorBidi" w:hAnsiTheme="majorBidi" w:cstheme="majorBidi"/>
          <w:color w:val="000000"/>
          <w:szCs w:val="24"/>
          <w:lang w:val="en"/>
        </w:rPr>
        <w:t>The moment of media timeline when the period is random accessed for the first time</w:t>
      </w:r>
    </w:p>
    <w:p w14:paraId="3D32C263" w14:textId="77777777" w:rsidR="00D94BDC" w:rsidRPr="00045F41" w:rsidRDefault="00D94BDC" w:rsidP="00D94BDC">
      <w:pPr>
        <w:pStyle w:val="NormalWeb"/>
        <w:widowControl/>
        <w:numPr>
          <w:ilvl w:val="1"/>
          <w:numId w:val="109"/>
        </w:numPr>
        <w:tabs>
          <w:tab w:val="num" w:pos="1800"/>
        </w:tabs>
        <w:spacing w:before="240" w:beforeAutospacing="0" w:after="240" w:afterAutospacing="0" w:line="240" w:lineRule="auto"/>
        <w:jc w:val="left"/>
        <w:rPr>
          <w:rFonts w:asciiTheme="majorBidi" w:hAnsiTheme="majorBidi" w:cstheme="majorBidi"/>
          <w:color w:val="000000"/>
          <w:szCs w:val="24"/>
          <w:lang w:val="en"/>
        </w:rPr>
      </w:pPr>
      <w:r w:rsidRPr="00045F41">
        <w:rPr>
          <w:rFonts w:asciiTheme="majorBidi" w:hAnsiTheme="majorBidi" w:cstheme="majorBidi"/>
          <w:color w:val="000000"/>
          <w:szCs w:val="24"/>
          <w:lang w:val="en"/>
        </w:rPr>
        <w:t xml:space="preserve"> The moment in which the Period element of an MPD update is parsed and this event is added by the update while the period is being played.</w:t>
      </w:r>
    </w:p>
    <w:p w14:paraId="50CD7D99" w14:textId="77777777" w:rsidR="00D94BDC" w:rsidRPr="00D94BDC" w:rsidRDefault="00D94BDC" w:rsidP="00D94BDC">
      <w:pPr>
        <w:pStyle w:val="ListParagraph"/>
        <w:widowControl/>
        <w:numPr>
          <w:ilvl w:val="0"/>
          <w:numId w:val="109"/>
        </w:numPr>
        <w:autoSpaceDN/>
        <w:spacing w:after="240" w:line="240" w:lineRule="atLeast"/>
        <w:contextualSpacing w:val="0"/>
        <w:textAlignment w:val="auto"/>
      </w:pPr>
      <w:r w:rsidRPr="00D94BDC">
        <w:t>Event Start Time (</w:t>
      </w:r>
      <w:r w:rsidRPr="00D94BDC">
        <w:rPr>
          <w:rStyle w:val="HTMLVariable"/>
          <w:rFonts w:asciiTheme="minorHAnsi" w:eastAsia="BatangChe" w:hAnsiTheme="minorHAnsi" w:cstheme="minorHAnsi"/>
        </w:rPr>
        <w:t>ST</w:t>
      </w:r>
      <w:r w:rsidRPr="00D94BDC">
        <w:t xml:space="preserve">): the moment in the media timeline that a given MPD Event becomes active and can be calculated from the </w:t>
      </w:r>
      <w:r w:rsidRPr="00D94BDC">
        <w:rPr>
          <w:rFonts w:ascii="Courier New" w:hAnsi="Courier New" w:cs="Courier New"/>
          <w:b/>
        </w:rPr>
        <w:t>attributeEvent</w:t>
      </w:r>
      <w:r w:rsidRPr="00D94BDC">
        <w:rPr>
          <w:rFonts w:ascii="Courier New" w:hAnsi="Courier New" w:cs="Courier New"/>
        </w:rPr>
        <w:t>@presentationTime</w:t>
      </w:r>
      <w:r w:rsidRPr="00D94BDC">
        <w:t>.</w:t>
      </w:r>
    </w:p>
    <w:p w14:paraId="76583B82" w14:textId="77777777" w:rsidR="00D94BDC" w:rsidRPr="00D94BDC" w:rsidRDefault="00D94BDC" w:rsidP="00D94BDC">
      <w:pPr>
        <w:pStyle w:val="ListParagraph"/>
        <w:widowControl/>
        <w:numPr>
          <w:ilvl w:val="0"/>
          <w:numId w:val="109"/>
        </w:numPr>
        <w:autoSpaceDN/>
        <w:spacing w:after="240" w:line="240" w:lineRule="atLeast"/>
        <w:contextualSpacing w:val="0"/>
        <w:textAlignment w:val="auto"/>
      </w:pPr>
      <w:r w:rsidRPr="00D94BDC">
        <w:t>Event duration (</w:t>
      </w:r>
      <w:r w:rsidRPr="00D94BDC">
        <w:rPr>
          <w:rStyle w:val="HTMLVariable"/>
          <w:rFonts w:asciiTheme="minorHAnsi" w:eastAsia="BatangChe" w:hAnsiTheme="minorHAnsi" w:cstheme="minorHAnsi"/>
        </w:rPr>
        <w:t>DU</w:t>
      </w:r>
      <w:r w:rsidRPr="00D94BDC">
        <w:t xml:space="preserve">): the duration for which the event is active that can be calculated from the attribute </w:t>
      </w:r>
      <w:r w:rsidRPr="00D94BDC">
        <w:rPr>
          <w:rFonts w:ascii="Courier New" w:hAnsi="Courier New" w:cs="Courier New"/>
          <w:b/>
        </w:rPr>
        <w:t>Event</w:t>
      </w:r>
      <w:r w:rsidRPr="00D94BDC">
        <w:rPr>
          <w:rFonts w:ascii="Courier New" w:hAnsi="Courier New" w:cs="Courier New"/>
        </w:rPr>
        <w:t>@duration</w:t>
      </w:r>
      <w:r w:rsidRPr="00D94BDC">
        <w:t>.</w:t>
      </w:r>
    </w:p>
    <w:p w14:paraId="31EFDDC4" w14:textId="77777777" w:rsidR="00D94BDC" w:rsidRPr="00D94BDC" w:rsidRDefault="00D94BDC" w:rsidP="00D94BDC">
      <w:r w:rsidRPr="00D94BDC">
        <w:t>Note that the first parameter is inherited from the Period containing the Events and only the 2</w:t>
      </w:r>
      <w:r w:rsidRPr="00D94BDC">
        <w:rPr>
          <w:vertAlign w:val="superscript"/>
        </w:rPr>
        <w:t>nd</w:t>
      </w:r>
      <w:r w:rsidRPr="00D94BDC">
        <w:t xml:space="preserve"> and 3</w:t>
      </w:r>
      <w:r w:rsidRPr="00D94BDC">
        <w:rPr>
          <w:vertAlign w:val="superscript"/>
        </w:rPr>
        <w:t>rd</w:t>
      </w:r>
      <w:r w:rsidRPr="00D94BDC">
        <w:t xml:space="preserve"> parameters are explicitly included in the Event element. Each </w:t>
      </w:r>
      <w:r w:rsidRPr="00D94BDC">
        <w:rPr>
          <w:rFonts w:ascii="Courier New" w:hAnsi="Courier New" w:cs="Courier New"/>
          <w:b/>
        </w:rPr>
        <w:t>EventStream</w:t>
      </w:r>
      <w:r w:rsidRPr="00D94BDC">
        <w:t xml:space="preserve"> also has </w:t>
      </w:r>
      <w:r w:rsidRPr="00D94BDC">
        <w:rPr>
          <w:rFonts w:ascii="Courier New" w:hAnsi="Courier New" w:cs="Courier New"/>
          <w:b/>
        </w:rPr>
        <w:t>EventStream</w:t>
      </w:r>
      <w:r w:rsidRPr="00D94BDC">
        <w:rPr>
          <w:rFonts w:ascii="Courier New" w:hAnsi="Courier New" w:cs="Courier New"/>
        </w:rPr>
        <w:t>@timescale</w:t>
      </w:r>
      <w:r w:rsidRPr="00D94BDC">
        <w:t xml:space="preserve"> to scale the above parameters.</w:t>
      </w:r>
    </w:p>
    <w:p w14:paraId="5A1B85A3" w14:textId="77777777" w:rsidR="00D94BDC" w:rsidRPr="001B2CF0" w:rsidRDefault="00D94BDC" w:rsidP="00D94BDC">
      <w:r w:rsidRPr="001B2CF0">
        <w:fldChar w:fldCharType="begin"/>
      </w:r>
      <w:r w:rsidRPr="00D94BDC">
        <w:instrText xml:space="preserve"> REF _Ref71518629 \r \h  \* MERGEFORMAT </w:instrText>
      </w:r>
      <w:r w:rsidRPr="001B2CF0">
        <w:fldChar w:fldCharType="separate"/>
      </w:r>
      <w:r w:rsidRPr="001B2CF0">
        <w:t>Figure A.3</w:t>
      </w:r>
      <w:r w:rsidRPr="001B2CF0">
        <w:fldChar w:fldCharType="end"/>
      </w:r>
      <w:r w:rsidRPr="001B2CF0">
        <w:t xml:space="preserve"> demonstrates these parameters in the media timeline.</w:t>
      </w:r>
    </w:p>
    <w:p w14:paraId="6CE2AB75" w14:textId="66414CA8" w:rsidR="00D94BDC" w:rsidRPr="001B2CF0" w:rsidRDefault="00D94BDC" w:rsidP="004A471E">
      <w:pPr>
        <w:jc w:val="center"/>
      </w:pPr>
    </w:p>
    <w:p w14:paraId="4ED8A143" w14:textId="77777777" w:rsidR="00D94BDC" w:rsidRPr="001B2CF0" w:rsidRDefault="00D94BDC" w:rsidP="004A471E">
      <w:pPr>
        <w:jc w:val="center"/>
      </w:pPr>
      <w:r w:rsidRPr="001B2CF0">
        <w:rPr>
          <w:noProof/>
          <w:lang w:eastAsia="ja-JP"/>
        </w:rPr>
        <w:lastRenderedPageBreak/>
        <mc:AlternateContent>
          <mc:Choice Requires="wpc">
            <w:drawing>
              <wp:inline distT="0" distB="0" distL="0" distR="0" wp14:anchorId="2AFD71F3" wp14:editId="580951DD">
                <wp:extent cx="5723890" cy="2259643"/>
                <wp:effectExtent l="0" t="0" r="715010" b="255270"/>
                <wp:docPr id="900" name="Canvas 900"/>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s:wsp>
                        <wps:cNvPr id="46" name="Rectangle 46"/>
                        <wps:cNvSpPr/>
                        <wps:spPr>
                          <a:xfrm>
                            <a:off x="423843" y="781374"/>
                            <a:ext cx="2103120" cy="51065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A9AF2A8" w14:textId="77777777" w:rsidR="00D94BDC" w:rsidRDefault="00D94BDC" w:rsidP="00D94BDC">
                              <w:pPr>
                                <w:spacing w:after="0" w:line="252" w:lineRule="auto"/>
                                <w:jc w:val="center"/>
                                <w:rPr>
                                  <w:rFonts w:cs="Arial"/>
                                  <w:color w:val="000000"/>
                                  <w:sz w:val="18"/>
                                  <w:szCs w:val="18"/>
                                </w:rPr>
                              </w:pPr>
                              <w:r>
                                <w:rPr>
                                  <w:rFonts w:cs="Arial"/>
                                  <w:color w:val="000000"/>
                                  <w:sz w:val="18"/>
                                  <w:szCs w:val="18"/>
                                </w:rPr>
                                <w:t>Latest Arrival Time</w:t>
                              </w:r>
                            </w:p>
                            <w:p w14:paraId="655BE52E" w14:textId="77777777" w:rsidR="00D94BDC" w:rsidRPr="00671FCC" w:rsidRDefault="00D94BDC" w:rsidP="00D94BDC">
                              <w:pPr>
                                <w:spacing w:after="0" w:line="252" w:lineRule="auto"/>
                                <w:jc w:val="center"/>
                                <w:rPr>
                                  <w:rFonts w:cs="Arial"/>
                                  <w:color w:val="000000"/>
                                  <w:sz w:val="18"/>
                                  <w:szCs w:val="18"/>
                                </w:rPr>
                              </w:pPr>
                              <w:r w:rsidRPr="00671FCC">
                                <w:rPr>
                                  <w:rFonts w:cs="Arial"/>
                                  <w:color w:val="000000"/>
                                  <w:sz w:val="18"/>
                                  <w:szCs w:val="18"/>
                                </w:rPr>
                                <w:t xml:space="preserve"> (LAT)</w:t>
                              </w:r>
                            </w:p>
                            <w:p w14:paraId="117400DD" w14:textId="77777777" w:rsidR="00D94BDC" w:rsidRPr="00671FCC" w:rsidRDefault="00D94BDC" w:rsidP="00D94BDC">
                              <w:pPr>
                                <w:spacing w:line="252" w:lineRule="auto"/>
                                <w:jc w:val="cente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47" name="Rectangle 47"/>
                        <wps:cNvSpPr/>
                        <wps:spPr>
                          <a:xfrm>
                            <a:off x="2962275" y="1292024"/>
                            <a:ext cx="1162050" cy="28205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E734854" w14:textId="77777777" w:rsidR="00D94BDC" w:rsidRPr="00671FCC" w:rsidRDefault="00D94BDC" w:rsidP="00D94BDC">
                              <w:pPr>
                                <w:spacing w:after="0" w:line="252" w:lineRule="auto"/>
                                <w:jc w:val="center"/>
                                <w:rPr>
                                  <w:sz w:val="18"/>
                                  <w:szCs w:val="18"/>
                                </w:rPr>
                              </w:pPr>
                              <w:r w:rsidRPr="00671FCC">
                                <w:rPr>
                                  <w:rFonts w:cs="Arial"/>
                                  <w:color w:val="000000"/>
                                  <w:sz w:val="16"/>
                                  <w:szCs w:val="16"/>
                                </w:rPr>
                                <w:t>Event Duration (DU)</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48" name="Arrow: Right 48"/>
                        <wps:cNvSpPr/>
                        <wps:spPr>
                          <a:xfrm>
                            <a:off x="47625" y="2047151"/>
                            <a:ext cx="6348442" cy="124033"/>
                          </a:xfrm>
                          <a:prstGeom prst="rightArrow">
                            <a:avLst/>
                          </a:prstGeom>
                          <a:solidFill>
                            <a:schemeClr val="bg1">
                              <a:lumMod val="7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9" name="Rectangle 49"/>
                        <wps:cNvSpPr/>
                        <wps:spPr>
                          <a:xfrm>
                            <a:off x="466725" y="2247385"/>
                            <a:ext cx="981075" cy="228599"/>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09EF20C" w14:textId="77777777" w:rsidR="00D94BDC" w:rsidRPr="00982E2F" w:rsidRDefault="00D94BDC" w:rsidP="00D94BDC">
                              <w:pPr>
                                <w:spacing w:after="0"/>
                                <w:jc w:val="center"/>
                                <w:rPr>
                                  <w:color w:val="000000" w:themeColor="text1"/>
                                  <w:sz w:val="16"/>
                                  <w:szCs w:val="16"/>
                                </w:rPr>
                              </w:pPr>
                              <w:r>
                                <w:rPr>
                                  <w:color w:val="000000" w:themeColor="text1"/>
                                  <w:sz w:val="16"/>
                                  <w:szCs w:val="16"/>
                                </w:rPr>
                                <w:t>P</w:t>
                              </w:r>
                              <w:r w:rsidRPr="00982E2F">
                                <w:rPr>
                                  <w:color w:val="000000" w:themeColor="text1"/>
                                  <w:sz w:val="16"/>
                                  <w:szCs w:val="16"/>
                                </w:rPr>
                                <w:t>(n-1)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wpg:cNvPr id="50" name="Group 50"/>
                        <wpg:cNvGrpSpPr/>
                        <wpg:grpSpPr>
                          <a:xfrm>
                            <a:off x="5417850" y="2322630"/>
                            <a:ext cx="310810" cy="57150"/>
                            <a:chOff x="438150" y="1728788"/>
                            <a:chExt cx="310810" cy="57150"/>
                          </a:xfrm>
                        </wpg:grpSpPr>
                        <wps:wsp>
                          <wps:cNvPr id="51" name="Oval 51"/>
                          <wps:cNvSpPr/>
                          <wps:spPr>
                            <a:xfrm>
                              <a:off x="438150" y="1728788"/>
                              <a:ext cx="45719" cy="57150"/>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2" name="Oval 52"/>
                          <wps:cNvSpPr/>
                          <wps:spPr>
                            <a:xfrm>
                              <a:off x="570525" y="1728788"/>
                              <a:ext cx="45085" cy="57150"/>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53" name="Oval 53"/>
                          <wps:cNvSpPr/>
                          <wps:spPr>
                            <a:xfrm>
                              <a:off x="703875" y="1728788"/>
                              <a:ext cx="45085" cy="57150"/>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wgp>
                      <wpg:wgp>
                        <wpg:cNvPr id="54" name="Group 54"/>
                        <wpg:cNvGrpSpPr/>
                        <wpg:grpSpPr>
                          <a:xfrm>
                            <a:off x="113325" y="2322609"/>
                            <a:ext cx="310518" cy="57150"/>
                            <a:chOff x="0" y="0"/>
                            <a:chExt cx="310810" cy="57150"/>
                          </a:xfrm>
                        </wpg:grpSpPr>
                        <wps:wsp>
                          <wps:cNvPr id="55" name="Oval 55"/>
                          <wps:cNvSpPr/>
                          <wps:spPr>
                            <a:xfrm>
                              <a:off x="0" y="0"/>
                              <a:ext cx="45719" cy="57150"/>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56" name="Oval 56"/>
                          <wps:cNvSpPr/>
                          <wps:spPr>
                            <a:xfrm>
                              <a:off x="132375" y="0"/>
                              <a:ext cx="45085" cy="57150"/>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57" name="Oval 57"/>
                          <wps:cNvSpPr/>
                          <wps:spPr>
                            <a:xfrm>
                              <a:off x="265725" y="0"/>
                              <a:ext cx="45085" cy="57150"/>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wgp>
                      <wps:wsp>
                        <wps:cNvPr id="58" name="Text Box 17"/>
                        <wps:cNvSpPr txBox="1"/>
                        <wps:spPr>
                          <a:xfrm>
                            <a:off x="5248570" y="1866156"/>
                            <a:ext cx="1171280" cy="225163"/>
                          </a:xfrm>
                          <a:prstGeom prst="rect">
                            <a:avLst/>
                          </a:prstGeom>
                          <a:noFill/>
                          <a:ln w="6350">
                            <a:noFill/>
                          </a:ln>
                        </wps:spPr>
                        <wps:txbx>
                          <w:txbxContent>
                            <w:p w14:paraId="72C260C4" w14:textId="77777777" w:rsidR="00D94BDC" w:rsidRPr="00435754" w:rsidRDefault="00D94BDC" w:rsidP="00D94BDC">
                              <w:pPr>
                                <w:spacing w:line="252" w:lineRule="auto"/>
                                <w:jc w:val="center"/>
                                <w:rPr>
                                  <w:szCs w:val="24"/>
                                </w:rPr>
                              </w:pPr>
                              <w:r w:rsidRPr="009676B9">
                                <w:rPr>
                                  <w:rFonts w:cs="Arial"/>
                                  <w:sz w:val="18"/>
                                  <w:szCs w:val="18"/>
                                </w:rPr>
                                <w:t>Media</w:t>
                              </w:r>
                              <w:r>
                                <w:rPr>
                                  <w:rFonts w:cs="Arial"/>
                                  <w:color w:val="4472C4"/>
                                  <w:sz w:val="18"/>
                                  <w:szCs w:val="18"/>
                                </w:rPr>
                                <w:t xml:space="preserve"> </w:t>
                              </w:r>
                              <w:r w:rsidRPr="009676B9">
                                <w:rPr>
                                  <w:rFonts w:cs="Arial"/>
                                  <w:sz w:val="18"/>
                                  <w:szCs w:val="18"/>
                                </w:rPr>
                                <w:t>timeline</w:t>
                              </w:r>
                            </w:p>
                            <w:p w14:paraId="26074015" w14:textId="77777777" w:rsidR="00D94BDC" w:rsidRDefault="00D94BDC" w:rsidP="00D94BDC">
                              <w:pPr>
                                <w:spacing w:after="160" w:line="252" w:lineRule="auto"/>
                                <w:jc w:val="center"/>
                              </w:pPr>
                              <w:r>
                                <w:rPr>
                                  <w:rFonts w:cs="Arial"/>
                                  <w:sz w:val="18"/>
                                  <w:szCs w:val="1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59" name="Text Box 17"/>
                        <wps:cNvSpPr txBox="1"/>
                        <wps:spPr>
                          <a:xfrm>
                            <a:off x="5707386" y="2231689"/>
                            <a:ext cx="688681" cy="291049"/>
                          </a:xfrm>
                          <a:prstGeom prst="rect">
                            <a:avLst/>
                          </a:prstGeom>
                          <a:noFill/>
                          <a:ln w="6350">
                            <a:noFill/>
                          </a:ln>
                        </wps:spPr>
                        <wps:txbx>
                          <w:txbxContent>
                            <w:p w14:paraId="4266D68C" w14:textId="77777777" w:rsidR="00D94BDC" w:rsidRPr="00435754" w:rsidRDefault="00D94BDC" w:rsidP="00D94BDC">
                              <w:pPr>
                                <w:spacing w:after="160" w:line="252" w:lineRule="auto"/>
                                <w:jc w:val="center"/>
                                <w:rPr>
                                  <w:color w:val="000000" w:themeColor="text1"/>
                                  <w:szCs w:val="24"/>
                                </w:rPr>
                              </w:pPr>
                              <w:r>
                                <w:rPr>
                                  <w:rFonts w:cs="Arial"/>
                                  <w:color w:val="000000" w:themeColor="text1"/>
                                  <w:sz w:val="18"/>
                                  <w:szCs w:val="18"/>
                                </w:rPr>
                                <w:t>Periods</w:t>
                              </w:r>
                            </w:p>
                            <w:p w14:paraId="7E418A9A" w14:textId="77777777" w:rsidR="00D94BDC" w:rsidRDefault="00D94BDC" w:rsidP="00D94BDC">
                              <w:pPr>
                                <w:spacing w:after="160" w:line="252" w:lineRule="auto"/>
                                <w:jc w:val="center"/>
                              </w:pPr>
                              <w:r>
                                <w:rPr>
                                  <w:rFonts w:cs="Arial"/>
                                  <w:sz w:val="18"/>
                                  <w:szCs w:val="18"/>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0" name="Straight Arrow Connector 60"/>
                        <wps:cNvCnPr/>
                        <wps:spPr>
                          <a:xfrm>
                            <a:off x="1476375" y="1130297"/>
                            <a:ext cx="0" cy="960730"/>
                          </a:xfrm>
                          <a:prstGeom prst="straightConnector1">
                            <a:avLst/>
                          </a:prstGeom>
                          <a:ln>
                            <a:prstDash val="lgDash"/>
                            <a:tailEnd type="triangle"/>
                          </a:ln>
                        </wps:spPr>
                        <wps:style>
                          <a:lnRef idx="1">
                            <a:schemeClr val="dk1"/>
                          </a:lnRef>
                          <a:fillRef idx="0">
                            <a:schemeClr val="dk1"/>
                          </a:fillRef>
                          <a:effectRef idx="0">
                            <a:schemeClr val="dk1"/>
                          </a:effectRef>
                          <a:fontRef idx="minor">
                            <a:schemeClr val="tx1"/>
                          </a:fontRef>
                        </wps:style>
                        <wps:bodyPr/>
                      </wps:wsp>
                      <wps:wsp>
                        <wps:cNvPr id="61" name="Straight Arrow Connector 61"/>
                        <wps:cNvCnPr/>
                        <wps:spPr>
                          <a:xfrm>
                            <a:off x="2827951" y="533397"/>
                            <a:ext cx="0" cy="1540300"/>
                          </a:xfrm>
                          <a:prstGeom prst="straightConnector1">
                            <a:avLst/>
                          </a:prstGeom>
                          <a:ln>
                            <a:prstDash val="lgDash"/>
                            <a:tailEnd type="triangle"/>
                          </a:ln>
                        </wps:spPr>
                        <wps:style>
                          <a:lnRef idx="1">
                            <a:schemeClr val="dk1"/>
                          </a:lnRef>
                          <a:fillRef idx="0">
                            <a:schemeClr val="dk1"/>
                          </a:fillRef>
                          <a:effectRef idx="0">
                            <a:schemeClr val="dk1"/>
                          </a:effectRef>
                          <a:fontRef idx="minor">
                            <a:schemeClr val="tx1"/>
                          </a:fontRef>
                        </wps:style>
                        <wps:bodyPr/>
                      </wps:wsp>
                      <wps:wsp>
                        <wps:cNvPr id="62" name="Straight Arrow Connector 62"/>
                        <wps:cNvCnPr/>
                        <wps:spPr>
                          <a:xfrm>
                            <a:off x="4270376" y="1248836"/>
                            <a:ext cx="0" cy="824865"/>
                          </a:xfrm>
                          <a:prstGeom prst="straightConnector1">
                            <a:avLst/>
                          </a:prstGeom>
                          <a:ln>
                            <a:prstDash val="lgDash"/>
                            <a:tailEnd type="none"/>
                          </a:ln>
                        </wps:spPr>
                        <wps:style>
                          <a:lnRef idx="1">
                            <a:schemeClr val="dk1"/>
                          </a:lnRef>
                          <a:fillRef idx="0">
                            <a:schemeClr val="dk1"/>
                          </a:fillRef>
                          <a:effectRef idx="0">
                            <a:schemeClr val="dk1"/>
                          </a:effectRef>
                          <a:fontRef idx="minor">
                            <a:schemeClr val="tx1"/>
                          </a:fontRef>
                        </wps:style>
                        <wps:bodyPr/>
                      </wps:wsp>
                      <wps:wsp>
                        <wps:cNvPr id="63" name="Rectangle 63"/>
                        <wps:cNvSpPr/>
                        <wps:spPr>
                          <a:xfrm>
                            <a:off x="4395786" y="2248019"/>
                            <a:ext cx="981075" cy="22796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D773660" w14:textId="77777777" w:rsidR="00D94BDC" w:rsidRDefault="00D94BDC" w:rsidP="00D94BDC">
                              <w:pPr>
                                <w:spacing w:after="160" w:line="252" w:lineRule="auto"/>
                                <w:jc w:val="center"/>
                                <w:rPr>
                                  <w:szCs w:val="24"/>
                                </w:rPr>
                              </w:pPr>
                              <w:r>
                                <w:rPr>
                                  <w:rFonts w:cs="Arial"/>
                                  <w:color w:val="000000"/>
                                  <w:sz w:val="16"/>
                                  <w:szCs w:val="16"/>
                                </w:rPr>
                                <w:t>P(n+1)</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896" name="Straight Arrow Connector 896"/>
                        <wps:cNvCnPr/>
                        <wps:spPr>
                          <a:xfrm>
                            <a:off x="2827951" y="1589756"/>
                            <a:ext cx="1434487" cy="0"/>
                          </a:xfrm>
                          <a:prstGeom prst="straightConnector1">
                            <a:avLst/>
                          </a:prstGeom>
                          <a:ln>
                            <a:headEnd type="triangle"/>
                            <a:tailEnd type="triangle"/>
                          </a:ln>
                        </wps:spPr>
                        <wps:style>
                          <a:lnRef idx="1">
                            <a:schemeClr val="dk1"/>
                          </a:lnRef>
                          <a:fillRef idx="0">
                            <a:schemeClr val="dk1"/>
                          </a:fillRef>
                          <a:effectRef idx="0">
                            <a:schemeClr val="dk1"/>
                          </a:effectRef>
                          <a:fontRef idx="minor">
                            <a:schemeClr val="tx1"/>
                          </a:fontRef>
                        </wps:style>
                        <wps:bodyPr/>
                      </wps:wsp>
                      <wps:wsp>
                        <wps:cNvPr id="897" name="Rectangle 897"/>
                        <wps:cNvSpPr/>
                        <wps:spPr>
                          <a:xfrm>
                            <a:off x="2147887" y="200415"/>
                            <a:ext cx="1309687" cy="3810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E750FC4" w14:textId="77777777" w:rsidR="00D94BDC" w:rsidRPr="00671FCC" w:rsidRDefault="00D94BDC" w:rsidP="00D94BDC">
                              <w:pPr>
                                <w:spacing w:after="0" w:line="254" w:lineRule="auto"/>
                                <w:jc w:val="center"/>
                              </w:pPr>
                              <w:r w:rsidRPr="00671FCC">
                                <w:rPr>
                                  <w:rFonts w:cs="Arial"/>
                                  <w:color w:val="000000"/>
                                  <w:sz w:val="18"/>
                                  <w:szCs w:val="18"/>
                                </w:rPr>
                                <w:t>Event Start Time (ST)</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898" name="Rectangle 898"/>
                        <wps:cNvSpPr/>
                        <wps:spPr>
                          <a:xfrm>
                            <a:off x="1442065" y="2247143"/>
                            <a:ext cx="2947670" cy="22796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2EE49A7" w14:textId="77777777" w:rsidR="00D94BDC" w:rsidRDefault="00D94BDC" w:rsidP="00D94BDC">
                              <w:pPr>
                                <w:spacing w:after="160" w:line="254" w:lineRule="auto"/>
                                <w:jc w:val="center"/>
                                <w:rPr>
                                  <w:szCs w:val="24"/>
                                </w:rPr>
                              </w:pPr>
                              <w:r>
                                <w:rPr>
                                  <w:rFonts w:cs="Arial"/>
                                  <w:color w:val="000000"/>
                                  <w:sz w:val="16"/>
                                  <w:szCs w:val="16"/>
                                </w:rPr>
                                <w:t>P(n)</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899" name="Straight Arrow Connector 899"/>
                        <wps:cNvCnPr/>
                        <wps:spPr>
                          <a:xfrm>
                            <a:off x="1476375" y="1129983"/>
                            <a:ext cx="709979" cy="943427"/>
                          </a:xfrm>
                          <a:prstGeom prst="straightConnector1">
                            <a:avLst/>
                          </a:prstGeom>
                          <a:ln>
                            <a:prstDash val="lgDash"/>
                            <a:tailEnd type="triangle"/>
                          </a:ln>
                        </wps:spPr>
                        <wps:style>
                          <a:lnRef idx="1">
                            <a:schemeClr val="dk1"/>
                          </a:lnRef>
                          <a:fillRef idx="0">
                            <a:schemeClr val="dk1"/>
                          </a:fillRef>
                          <a:effectRef idx="0">
                            <a:schemeClr val="dk1"/>
                          </a:effectRef>
                          <a:fontRef idx="minor">
                            <a:schemeClr val="tx1"/>
                          </a:fontRef>
                        </wps:style>
                        <wps:bodyPr/>
                      </wps:wsp>
                    </wpc:wpc>
                  </a:graphicData>
                </a:graphic>
              </wp:inline>
            </w:drawing>
          </mc:Choice>
          <mc:Fallback>
            <w:pict>
              <v:group w14:anchorId="2AFD71F3" id="Canvas 900" o:spid="_x0000_s1105" editas="canvas" style="width:450.7pt;height:177.9pt;mso-position-horizontal-relative:char;mso-position-vertical-relative:line" coordsize="57238,225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">
                <v:shape id="_x0000_s1106" type="#_x0000_t75" style="position:absolute;width:57238;height:22593;visibility:visible;mso-wrap-style:square" filled="t">
                  <v:fill o:detectmouseclick="t"/>
                  <v:path o:connecttype="none"/>
                </v:shape>
                <v:rect id="Rectangle 46" o:spid="_x0000_s1107" style="position:absolute;left:4238;top:7813;width:21031;height:510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" filled="f" stroked="f" strokeweight="1pt">
                  <v:textbox>
                    <w:txbxContent>
                      <w:p w14:paraId="3A9AF2A8" w14:textId="77777777" w:rsidR="00D94BDC" w:rsidRDefault="00D94BDC" w:rsidP="00D94BDC">
                        <w:pPr>
                          <w:spacing w:after="0" w:line="252" w:lineRule="auto"/>
                          <w:jc w:val="center"/>
                          <w:rPr>
                            <w:rFonts w:cs="Arial"/>
                            <w:color w:val="000000"/>
                            <w:sz w:val="18"/>
                            <w:szCs w:val="18"/>
                          </w:rPr>
                        </w:pPr>
                        <w:r>
                          <w:rPr>
                            <w:rFonts w:cs="Arial"/>
                            <w:color w:val="000000"/>
                            <w:sz w:val="18"/>
                            <w:szCs w:val="18"/>
                          </w:rPr>
                          <w:t>Latest Arrival Time</w:t>
                        </w:r>
                      </w:p>
                      <w:p w14:paraId="655BE52E" w14:textId="77777777" w:rsidR="00D94BDC" w:rsidRPr="00671FCC" w:rsidRDefault="00D94BDC" w:rsidP="00D94BDC">
                        <w:pPr>
                          <w:spacing w:after="0" w:line="252" w:lineRule="auto"/>
                          <w:jc w:val="center"/>
                          <w:rPr>
                            <w:rFonts w:cs="Arial"/>
                            <w:color w:val="000000"/>
                            <w:sz w:val="18"/>
                            <w:szCs w:val="18"/>
                          </w:rPr>
                        </w:pPr>
                        <w:r w:rsidRPr="00671FCC">
                          <w:rPr>
                            <w:rFonts w:cs="Arial"/>
                            <w:color w:val="000000"/>
                            <w:sz w:val="18"/>
                            <w:szCs w:val="18"/>
                          </w:rPr>
                          <w:t xml:space="preserve"> (LAT)</w:t>
                        </w:r>
                      </w:p>
                      <w:p w14:paraId="117400DD" w14:textId="77777777" w:rsidR="00D94BDC" w:rsidRPr="00671FCC" w:rsidRDefault="00D94BDC" w:rsidP="00D94BDC">
                        <w:pPr>
                          <w:spacing w:line="252" w:lineRule="auto"/>
                          <w:jc w:val="center"/>
                        </w:pPr>
                      </w:p>
                    </w:txbxContent>
                  </v:textbox>
                </v:rect>
                <v:rect id="Rectangle 47" o:spid="_x0000_s1108" style="position:absolute;left:29622;top:12920;width:11621;height:28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" filled="f" stroked="f" strokeweight="1pt">
                  <v:textbox>
                    <w:txbxContent>
                      <w:p w14:paraId="1E734854" w14:textId="77777777" w:rsidR="00D94BDC" w:rsidRPr="00671FCC" w:rsidRDefault="00D94BDC" w:rsidP="00D94BDC">
                        <w:pPr>
                          <w:spacing w:after="0" w:line="252" w:lineRule="auto"/>
                          <w:jc w:val="center"/>
                          <w:rPr>
                            <w:sz w:val="18"/>
                            <w:szCs w:val="18"/>
                          </w:rPr>
                        </w:pPr>
                        <w:r w:rsidRPr="00671FCC">
                          <w:rPr>
                            <w:rFonts w:cs="Arial"/>
                            <w:color w:val="000000"/>
                            <w:sz w:val="16"/>
                            <w:szCs w:val="16"/>
                          </w:rPr>
                          <w:t>Event Duration (DU)</w:t>
                        </w:r>
                      </w:p>
                    </w:txbxContent>
                  </v:textbox>
                </v:rect>
                <v:shape id="Arrow: Right 48" o:spid="_x0000_s1109" type="#_x0000_t13" style="position:absolute;left:476;top:20471;width:63484;height:12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" adj="21389" fillcolor="#bfbfbf [2412]" strokecolor="black [3213]" strokeweight="1pt"/>
                <v:rect id="Rectangle 49" o:spid="_x0000_s1110" style="position:absolute;left:4667;top:22473;width:9811;height:2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" fillcolor="white [3212]" strokecolor="black [3213]" strokeweight="1pt">
                  <v:textbox>
                    <w:txbxContent>
                      <w:p w14:paraId="709EF20C" w14:textId="77777777" w:rsidR="00D94BDC" w:rsidRPr="00982E2F" w:rsidRDefault="00D94BDC" w:rsidP="00D94BDC">
                        <w:pPr>
                          <w:spacing w:after="0"/>
                          <w:jc w:val="center"/>
                          <w:rPr>
                            <w:color w:val="000000" w:themeColor="text1"/>
                            <w:sz w:val="16"/>
                            <w:szCs w:val="16"/>
                          </w:rPr>
                        </w:pPr>
                        <w:r>
                          <w:rPr>
                            <w:color w:val="000000" w:themeColor="text1"/>
                            <w:sz w:val="16"/>
                            <w:szCs w:val="16"/>
                          </w:rPr>
                          <w:t>P</w:t>
                        </w:r>
                        <w:r w:rsidRPr="00982E2F">
                          <w:rPr>
                            <w:color w:val="000000" w:themeColor="text1"/>
                            <w:sz w:val="16"/>
                            <w:szCs w:val="16"/>
                          </w:rPr>
                          <w:t>(n-1)</w:t>
                        </w:r>
                      </w:p>
                    </w:txbxContent>
                  </v:textbox>
                </v:rect>
                <v:group id="Group 50" o:spid="_x0000_s1111" style="position:absolute;left:54178;top:23226;width:3108;height:571" coordorigin="4381,17287" coordsize="3108,5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">
                  <v:oval id="Oval 51" o:spid="_x0000_s1112" style="position:absolute;left:4381;top:17287;width:457;height: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" fillcolor="black [3213]" strokecolor="black [3213]" strokeweight="1pt">
                    <v:stroke joinstyle="miter"/>
                  </v:oval>
                  <v:oval id="Oval 52" o:spid="_x0000_s1113" style="position:absolute;left:5705;top:17287;width:451;height: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" fillcolor="black [3213]" strokecolor="black [3213]" strokeweight="1pt">
                    <v:stroke joinstyle="miter"/>
                  </v:oval>
                  <v:oval id="Oval 53" o:spid="_x0000_s1114" style="position:absolute;left:7038;top:17287;width:451;height: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" fillcolor="black [3213]" strokecolor="black [3213]" strokeweight="1pt">
                    <v:stroke joinstyle="miter"/>
                  </v:oval>
                </v:group>
                <v:group id="Group 54" o:spid="_x0000_s1115" style="position:absolute;left:1133;top:23226;width:3105;height:571" coordsize="310810,571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">
                  <v:oval id="Oval 55" o:spid="_x0000_s1116" style="position:absolute;width:45719;height:571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" fillcolor="black [3213]" strokecolor="black [3213]" strokeweight="1pt">
                    <v:stroke joinstyle="miter"/>
                  </v:oval>
                  <v:oval id="Oval 56" o:spid="_x0000_s1117" style="position:absolute;left:132375;width:45085;height:571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" fillcolor="black [3213]" strokecolor="black [3213]" strokeweight="1pt">
                    <v:stroke joinstyle="miter"/>
                  </v:oval>
                  <v:oval id="Oval 57" o:spid="_x0000_s1118" style="position:absolute;left:265725;width:45085;height:571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" fillcolor="black [3213]" strokecolor="black [3213]" strokeweight="1pt">
                    <v:stroke joinstyle="miter"/>
                  </v:oval>
                </v:group>
                <v:shape id="Text Box 17" o:spid="_x0000_s1119" type="#_x0000_t202" style="position:absolute;left:52485;top:18661;width:11713;height:22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" filled="f" stroked="f" strokeweight=".5pt">
                  <v:textbox>
                    <w:txbxContent>
                      <w:p w14:paraId="72C260C4" w14:textId="77777777" w:rsidR="00D94BDC" w:rsidRPr="00435754" w:rsidRDefault="00D94BDC" w:rsidP="00D94BDC">
                        <w:pPr>
                          <w:spacing w:line="252" w:lineRule="auto"/>
                          <w:jc w:val="center"/>
                          <w:rPr>
                            <w:szCs w:val="24"/>
                          </w:rPr>
                        </w:pPr>
                        <w:r w:rsidRPr="009676B9">
                          <w:rPr>
                            <w:rFonts w:cs="Arial"/>
                            <w:sz w:val="18"/>
                            <w:szCs w:val="18"/>
                          </w:rPr>
                          <w:t>Media</w:t>
                        </w:r>
                        <w:r>
                          <w:rPr>
                            <w:rFonts w:cs="Arial"/>
                            <w:color w:val="4472C4"/>
                            <w:sz w:val="18"/>
                            <w:szCs w:val="18"/>
                          </w:rPr>
                          <w:t xml:space="preserve"> </w:t>
                        </w:r>
                        <w:r w:rsidRPr="009676B9">
                          <w:rPr>
                            <w:rFonts w:cs="Arial"/>
                            <w:sz w:val="18"/>
                            <w:szCs w:val="18"/>
                          </w:rPr>
                          <w:t>timeline</w:t>
                        </w:r>
                      </w:p>
                      <w:p w14:paraId="26074015" w14:textId="77777777" w:rsidR="00D94BDC" w:rsidRDefault="00D94BDC" w:rsidP="00D94BDC">
                        <w:pPr>
                          <w:spacing w:after="160" w:line="252" w:lineRule="auto"/>
                          <w:jc w:val="center"/>
                        </w:pPr>
                        <w:r>
                          <w:rPr>
                            <w:rFonts w:cs="Arial"/>
                            <w:sz w:val="18"/>
                            <w:szCs w:val="18"/>
                          </w:rPr>
                          <w:t> </w:t>
                        </w:r>
                      </w:p>
                    </w:txbxContent>
                  </v:textbox>
                </v:shape>
                <v:shape id="Text Box 17" o:spid="_x0000_s1120" type="#_x0000_t202" style="position:absolute;left:57073;top:22316;width:6887;height:29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" filled="f" stroked="f" strokeweight=".5pt">
                  <v:textbox>
                    <w:txbxContent>
                      <w:p w14:paraId="4266D68C" w14:textId="77777777" w:rsidR="00D94BDC" w:rsidRPr="00435754" w:rsidRDefault="00D94BDC" w:rsidP="00D94BDC">
                        <w:pPr>
                          <w:spacing w:after="160" w:line="252" w:lineRule="auto"/>
                          <w:jc w:val="center"/>
                          <w:rPr>
                            <w:color w:val="000000" w:themeColor="text1"/>
                            <w:szCs w:val="24"/>
                          </w:rPr>
                        </w:pPr>
                        <w:r>
                          <w:rPr>
                            <w:rFonts w:cs="Arial"/>
                            <w:color w:val="000000" w:themeColor="text1"/>
                            <w:sz w:val="18"/>
                            <w:szCs w:val="18"/>
                          </w:rPr>
                          <w:t>Periods</w:t>
                        </w:r>
                      </w:p>
                      <w:p w14:paraId="7E418A9A" w14:textId="77777777" w:rsidR="00D94BDC" w:rsidRDefault="00D94BDC" w:rsidP="00D94BDC">
                        <w:pPr>
                          <w:spacing w:after="160" w:line="252" w:lineRule="auto"/>
                          <w:jc w:val="center"/>
                        </w:pPr>
                        <w:r>
                          <w:rPr>
                            <w:rFonts w:cs="Arial"/>
                            <w:sz w:val="18"/>
                            <w:szCs w:val="18"/>
                          </w:rPr>
                          <w:t> </w:t>
                        </w:r>
                      </w:p>
                    </w:txbxContent>
                  </v:textbox>
                </v:shape>
                <v:shape id="Straight Arrow Connector 60" o:spid="_x0000_s1121" type="#_x0000_t32" style="position:absolute;left:14763;top:11302;width:0;height:960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" strokecolor="black [3200]" strokeweight=".5pt">
                  <v:stroke dashstyle="longDash" endarrow="block" joinstyle="miter"/>
                </v:shape>
                <v:shape id="Straight Arrow Connector 61" o:spid="_x0000_s1122" type="#_x0000_t32" style="position:absolute;left:28279;top:5333;width:0;height:1540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" strokecolor="black [3200]" strokeweight=".5pt">
                  <v:stroke dashstyle="longDash" endarrow="block" joinstyle="miter"/>
                </v:shape>
                <v:shape id="Straight Arrow Connector 62" o:spid="_x0000_s1123" type="#_x0000_t32" style="position:absolute;left:42703;top:12488;width:0;height:824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" strokecolor="black [3200]" strokeweight=".5pt">
                  <v:stroke dashstyle="longDash" joinstyle="miter"/>
                </v:shape>
                <v:rect id="Rectangle 63" o:spid="_x0000_s1124" style="position:absolute;left:43957;top:22480;width:9811;height:22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" fillcolor="white [3212]" strokecolor="black [3213]" strokeweight="1pt">
                  <v:textbox>
                    <w:txbxContent>
                      <w:p w14:paraId="4D773660" w14:textId="77777777" w:rsidR="00D94BDC" w:rsidRDefault="00D94BDC" w:rsidP="00D94BDC">
                        <w:pPr>
                          <w:spacing w:after="160" w:line="252" w:lineRule="auto"/>
                          <w:jc w:val="center"/>
                          <w:rPr>
                            <w:szCs w:val="24"/>
                          </w:rPr>
                        </w:pPr>
                        <w:r>
                          <w:rPr>
                            <w:rFonts w:cs="Arial"/>
                            <w:color w:val="000000"/>
                            <w:sz w:val="16"/>
                            <w:szCs w:val="16"/>
                          </w:rPr>
                          <w:t>P(n+1)</w:t>
                        </w:r>
                      </w:p>
                    </w:txbxContent>
                  </v:textbox>
                </v:rect>
                <v:shape id="Straight Arrow Connector 896" o:spid="_x0000_s1125" type="#_x0000_t32" style="position:absolute;left:28279;top:15897;width:1434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" strokecolor="black [3200]" strokeweight=".5pt">
                  <v:stroke startarrow="block" endarrow="block" joinstyle="miter"/>
                </v:shape>
                <v:rect id="Rectangle 897" o:spid="_x0000_s1126" style="position:absolute;left:21478;top:2004;width:13097;height:38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" filled="f" stroked="f" strokeweight="1pt">
                  <v:textbox>
                    <w:txbxContent>
                      <w:p w14:paraId="1E750FC4" w14:textId="77777777" w:rsidR="00D94BDC" w:rsidRPr="00671FCC" w:rsidRDefault="00D94BDC" w:rsidP="00D94BDC">
                        <w:pPr>
                          <w:spacing w:after="0" w:line="254" w:lineRule="auto"/>
                          <w:jc w:val="center"/>
                        </w:pPr>
                        <w:r w:rsidRPr="00671FCC">
                          <w:rPr>
                            <w:rFonts w:cs="Arial"/>
                            <w:color w:val="000000"/>
                            <w:sz w:val="18"/>
                            <w:szCs w:val="18"/>
                          </w:rPr>
                          <w:t>Event Start Time (ST)</w:t>
                        </w:r>
                      </w:p>
                    </w:txbxContent>
                  </v:textbox>
                </v:rect>
                <v:rect id="Rectangle 898" o:spid="_x0000_s1127" style="position:absolute;left:14420;top:22471;width:29477;height:22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" fillcolor="white [3212]" strokecolor="black [3213]" strokeweight="1pt">
                  <v:textbox>
                    <w:txbxContent>
                      <w:p w14:paraId="42EE49A7" w14:textId="77777777" w:rsidR="00D94BDC" w:rsidRDefault="00D94BDC" w:rsidP="00D94BDC">
                        <w:pPr>
                          <w:spacing w:after="160" w:line="254" w:lineRule="auto"/>
                          <w:jc w:val="center"/>
                          <w:rPr>
                            <w:szCs w:val="24"/>
                          </w:rPr>
                        </w:pPr>
                        <w:r>
                          <w:rPr>
                            <w:rFonts w:cs="Arial"/>
                            <w:color w:val="000000"/>
                            <w:sz w:val="16"/>
                            <w:szCs w:val="16"/>
                          </w:rPr>
                          <w:t>P(n)</w:t>
                        </w:r>
                      </w:p>
                    </w:txbxContent>
                  </v:textbox>
                </v:rect>
                <v:shape id="Straight Arrow Connector 899" o:spid="_x0000_s1128" type="#_x0000_t32" style="position:absolute;left:14763;top:11299;width:7100;height:943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" strokecolor="black [3200]" strokeweight=".5pt">
                  <v:stroke dashstyle="longDash" endarrow="block" joinstyle="miter"/>
                </v:shape>
                <w10:anchorlock/>
              </v:group>
            </w:pict>
          </mc:Fallback>
        </mc:AlternateContent>
      </w:r>
    </w:p>
    <w:p w14:paraId="67AF679F" w14:textId="77777777" w:rsidR="00D94BDC" w:rsidRPr="00D94BDC" w:rsidRDefault="00D94BDC" w:rsidP="00D94BDC">
      <w:pPr>
        <w:pStyle w:val="AnnexFigureTitle"/>
      </w:pPr>
      <w:bookmarkStart w:id="29" w:name="_Ref71518629"/>
      <w:r w:rsidRPr="00D94BDC">
        <w:t>MPD events timing model</w:t>
      </w:r>
      <w:bookmarkEnd w:id="29"/>
    </w:p>
    <w:p w14:paraId="4F272843" w14:textId="77777777" w:rsidR="00D94BDC" w:rsidRPr="00D94BDC" w:rsidRDefault="00D94BDC" w:rsidP="00D94BDC">
      <w:r w:rsidRPr="00D94BDC">
        <w:t xml:space="preserve">The ST of an MPD event, relative to period start time of Period containing the Event, can be calculated using values in its </w:t>
      </w:r>
      <w:r w:rsidRPr="00D94BDC">
        <w:rPr>
          <w:rFonts w:ascii="Courier New" w:hAnsi="Courier New" w:cs="Courier New"/>
          <w:b/>
        </w:rPr>
        <w:t>EventStream</w:t>
      </w:r>
      <w:r w:rsidRPr="00D94BDC">
        <w:t xml:space="preserve"> and </w:t>
      </w:r>
      <w:r w:rsidRPr="00D94BDC">
        <w:rPr>
          <w:rFonts w:ascii="Courier New" w:hAnsi="Courier New" w:cs="Courier New"/>
          <w:b/>
        </w:rPr>
        <w:t>Event</w:t>
      </w:r>
      <w:r w:rsidRPr="00D94BDC">
        <w:t xml:space="preserve"> elements: </w:t>
      </w:r>
    </w:p>
    <w:p w14:paraId="2C406297" w14:textId="77777777" w:rsidR="00D94BDC" w:rsidRPr="001B2CF0" w:rsidRDefault="00D94BDC" w:rsidP="00D94BDC">
      <w:pPr>
        <w:jc w:val="center"/>
        <w:rPr>
          <w:rFonts w:ascii="Arial" w:eastAsia="Times New Roman" w:hAnsi="Arial" w:cs="Arial"/>
          <w:bCs/>
          <w:color w:val="000000"/>
        </w:rPr>
      </w:pPr>
      <m:oMathPara>
        <m:oMath>
          <m:r>
            <w:rPr>
              <w:rFonts w:ascii="Cambria Math" w:eastAsia="Times New Roman" w:hAnsi="Cambria Math" w:cs="Arial"/>
              <w:color w:val="000000"/>
            </w:rPr>
            <m:t xml:space="preserve">ST = PST+ </m:t>
          </m:r>
          <m:f>
            <m:fPr>
              <m:ctrlPr>
                <w:rPr>
                  <w:rFonts w:ascii="Cambria Math" w:eastAsia="Times New Roman" w:hAnsi="Cambria Math" w:cs="Arial"/>
                  <w:bCs/>
                  <w:i/>
                  <w:color w:val="000000"/>
                </w:rPr>
              </m:ctrlPr>
            </m:fPr>
            <m:num>
              <m:r>
                <w:rPr>
                  <w:rFonts w:ascii="Cambria Math" w:eastAsia="Times New Roman" w:hAnsi="Cambria Math" w:cs="Arial"/>
                  <w:color w:val="000000"/>
                </w:rPr>
                <m:t>PT-PTO</m:t>
              </m:r>
            </m:num>
            <m:den>
              <m:r>
                <w:rPr>
                  <w:rFonts w:ascii="Cambria Math" w:eastAsia="Times New Roman" w:hAnsi="Cambria Math" w:cs="Arial"/>
                  <w:color w:val="000000"/>
                </w:rPr>
                <m:t>TS</m:t>
              </m:r>
            </m:den>
          </m:f>
          <m:r>
            <w:rPr>
              <w:rFonts w:ascii="Cambria Math" w:eastAsia="Times New Roman" w:hAnsi="Cambria Math" w:cs="Arial"/>
              <w:color w:val="000000"/>
            </w:rPr>
            <m:t xml:space="preserve"> </m:t>
          </m:r>
        </m:oMath>
      </m:oMathPara>
    </w:p>
    <w:p w14:paraId="3D1302F0" w14:textId="77777777" w:rsidR="00D94BDC" w:rsidRPr="00D94BDC" w:rsidRDefault="00D94BDC" w:rsidP="00D94BDC">
      <w:r w:rsidRPr="00D94BDC">
        <w:t>where:</w:t>
      </w:r>
    </w:p>
    <w:p w14:paraId="1D6480FD" w14:textId="77777777" w:rsidR="00D94BDC" w:rsidRPr="00D94BDC" w:rsidRDefault="00D94BDC" w:rsidP="00D94BDC">
      <w:pPr>
        <w:pStyle w:val="ListParagraph"/>
        <w:widowControl/>
        <w:numPr>
          <w:ilvl w:val="0"/>
          <w:numId w:val="108"/>
        </w:numPr>
        <w:autoSpaceDN/>
        <w:spacing w:after="240" w:line="240" w:lineRule="atLeast"/>
        <w:contextualSpacing w:val="0"/>
        <w:textAlignment w:val="auto"/>
        <w:rPr>
          <w:rFonts w:asciiTheme="minorHAnsi" w:hAnsiTheme="minorHAnsi" w:cstheme="minorHAnsi"/>
          <w:color w:val="000000"/>
        </w:rPr>
      </w:pPr>
      <w:r w:rsidRPr="00D94BDC">
        <w:rPr>
          <w:rFonts w:asciiTheme="minorHAnsi" w:hAnsiTheme="minorHAnsi" w:cstheme="minorHAnsi"/>
          <w:i/>
          <w:iCs/>
          <w:color w:val="000000"/>
        </w:rPr>
        <w:t>PST</w:t>
      </w:r>
      <w:r w:rsidRPr="00D94BDC">
        <w:rPr>
          <w:rFonts w:asciiTheme="minorHAnsi" w:hAnsiTheme="minorHAnsi" w:cstheme="minorHAnsi"/>
          <w:color w:val="000000"/>
        </w:rPr>
        <w:t xml:space="preserve"> is the Period start time of the Period containing the event stream.</w:t>
      </w:r>
    </w:p>
    <w:p w14:paraId="33B52E8C" w14:textId="77777777" w:rsidR="00D94BDC" w:rsidRPr="00D94BDC" w:rsidRDefault="00D94BDC" w:rsidP="00D94BDC">
      <w:pPr>
        <w:pStyle w:val="ListParagraph"/>
        <w:widowControl/>
        <w:numPr>
          <w:ilvl w:val="0"/>
          <w:numId w:val="108"/>
        </w:numPr>
        <w:autoSpaceDN/>
        <w:spacing w:after="240" w:line="240" w:lineRule="atLeast"/>
        <w:contextualSpacing w:val="0"/>
        <w:textAlignment w:val="auto"/>
        <w:rPr>
          <w:rFonts w:asciiTheme="minorHAnsi" w:hAnsiTheme="minorHAnsi" w:cstheme="minorHAnsi"/>
          <w:color w:val="000000"/>
        </w:rPr>
      </w:pPr>
      <w:r w:rsidRPr="00D94BDC">
        <w:rPr>
          <w:rFonts w:asciiTheme="minorHAnsi" w:hAnsiTheme="minorHAnsi" w:cstheme="minorHAnsi"/>
          <w:i/>
          <w:iCs/>
          <w:color w:val="000000"/>
        </w:rPr>
        <w:t>PTO</w:t>
      </w:r>
      <w:r w:rsidRPr="00D94BDC">
        <w:rPr>
          <w:rFonts w:asciiTheme="minorHAnsi" w:hAnsiTheme="minorHAnsi" w:cstheme="minorHAnsi"/>
          <w:color w:val="000000"/>
        </w:rPr>
        <w:t xml:space="preserve"> is the presentation time offset of the Event Stream provided by </w:t>
      </w:r>
      <w:r w:rsidRPr="00D94BDC">
        <w:rPr>
          <w:rFonts w:ascii="Courier New" w:hAnsi="Courier New" w:cs="Courier New"/>
          <w:b/>
          <w:color w:val="000000"/>
        </w:rPr>
        <w:t>EventStream</w:t>
      </w:r>
      <w:r w:rsidRPr="00D94BDC">
        <w:rPr>
          <w:rFonts w:ascii="Courier New" w:hAnsi="Courier New" w:cs="Courier New"/>
          <w:color w:val="000000"/>
        </w:rPr>
        <w:t>@presentationTimeoffset</w:t>
      </w:r>
      <w:r w:rsidRPr="00D94BDC">
        <w:rPr>
          <w:rFonts w:asciiTheme="minorHAnsi" w:hAnsiTheme="minorHAnsi" w:cstheme="minorHAnsi"/>
          <w:color w:val="000000"/>
        </w:rPr>
        <w:t>.</w:t>
      </w:r>
    </w:p>
    <w:p w14:paraId="48C77305" w14:textId="77777777" w:rsidR="00D94BDC" w:rsidRPr="00D94BDC" w:rsidRDefault="00D94BDC" w:rsidP="00D94BDC">
      <w:pPr>
        <w:pStyle w:val="ListParagraph"/>
        <w:widowControl/>
        <w:numPr>
          <w:ilvl w:val="0"/>
          <w:numId w:val="108"/>
        </w:numPr>
        <w:autoSpaceDN/>
        <w:spacing w:after="240" w:line="240" w:lineRule="atLeast"/>
        <w:contextualSpacing w:val="0"/>
        <w:textAlignment w:val="auto"/>
        <w:rPr>
          <w:rFonts w:asciiTheme="minorHAnsi" w:hAnsiTheme="minorHAnsi" w:cstheme="minorHAnsi"/>
          <w:color w:val="000000"/>
        </w:rPr>
      </w:pPr>
      <w:r w:rsidRPr="00D94BDC">
        <w:rPr>
          <w:rFonts w:asciiTheme="minorHAnsi" w:hAnsiTheme="minorHAnsi" w:cstheme="minorHAnsi"/>
          <w:i/>
          <w:iCs/>
          <w:color w:val="000000"/>
        </w:rPr>
        <w:t>TS</w:t>
      </w:r>
      <w:r w:rsidRPr="00D94BDC">
        <w:rPr>
          <w:rFonts w:asciiTheme="minorHAnsi" w:hAnsiTheme="minorHAnsi" w:cstheme="minorHAnsi"/>
          <w:color w:val="000000"/>
        </w:rPr>
        <w:t xml:space="preserve"> is the value of </w:t>
      </w:r>
      <w:r w:rsidRPr="00D94BDC">
        <w:rPr>
          <w:rFonts w:ascii="Courier New" w:hAnsi="Courier New" w:cs="Courier New"/>
          <w:b/>
          <w:color w:val="000000"/>
        </w:rPr>
        <w:t>EventStream</w:t>
      </w:r>
      <w:r w:rsidRPr="00D94BDC">
        <w:rPr>
          <w:rFonts w:ascii="Courier New" w:hAnsi="Courier New" w:cs="Courier New"/>
          <w:color w:val="000000"/>
        </w:rPr>
        <w:t>@timescale</w:t>
      </w:r>
      <w:r w:rsidRPr="00D94BDC">
        <w:rPr>
          <w:rFonts w:asciiTheme="minorHAnsi" w:hAnsiTheme="minorHAnsi" w:cstheme="minorHAnsi"/>
          <w:color w:val="000000"/>
        </w:rPr>
        <w:t>.</w:t>
      </w:r>
    </w:p>
    <w:p w14:paraId="26946F91" w14:textId="77777777" w:rsidR="00D94BDC" w:rsidRPr="00D94BDC" w:rsidRDefault="00D94BDC" w:rsidP="00D94BDC">
      <w:pPr>
        <w:pStyle w:val="TabellenInhalt"/>
        <w:numPr>
          <w:ilvl w:val="0"/>
          <w:numId w:val="108"/>
        </w:numPr>
        <w:suppressAutoHyphens w:val="0"/>
        <w:spacing w:after="240" w:line="240" w:lineRule="atLeast"/>
        <w:jc w:val="both"/>
        <w:rPr>
          <w:rFonts w:asciiTheme="minorHAnsi" w:hAnsiTheme="minorHAnsi" w:cstheme="minorHAnsi"/>
          <w:color w:val="000000"/>
        </w:rPr>
      </w:pPr>
      <w:r w:rsidRPr="00D94BDC">
        <w:rPr>
          <w:rFonts w:asciiTheme="minorHAnsi" w:hAnsiTheme="minorHAnsi" w:cstheme="minorHAnsi"/>
          <w:i/>
          <w:iCs/>
          <w:color w:val="000000"/>
        </w:rPr>
        <w:t>PT</w:t>
      </w:r>
      <w:r w:rsidRPr="00D94BDC">
        <w:rPr>
          <w:rFonts w:asciiTheme="minorHAnsi" w:hAnsiTheme="minorHAnsi" w:cstheme="minorHAnsi"/>
          <w:color w:val="000000"/>
        </w:rPr>
        <w:t xml:space="preserve"> is the value of </w:t>
      </w:r>
      <w:r w:rsidRPr="00D94BDC">
        <w:rPr>
          <w:rFonts w:ascii="Courier New" w:hAnsi="Courier New" w:cs="Courier New"/>
          <w:b/>
          <w:color w:val="000000"/>
        </w:rPr>
        <w:t>EventStream</w:t>
      </w:r>
      <w:r w:rsidRPr="00D94BDC">
        <w:rPr>
          <w:rFonts w:ascii="Courier New" w:hAnsi="Courier New" w:cs="Courier New"/>
          <w:color w:val="000000"/>
        </w:rPr>
        <w:t>@presentationTime</w:t>
      </w:r>
      <w:r w:rsidRPr="00D94BDC">
        <w:rPr>
          <w:rFonts w:asciiTheme="minorHAnsi" w:hAnsiTheme="minorHAnsi" w:cstheme="minorHAnsi"/>
          <w:color w:val="000000"/>
        </w:rPr>
        <w:t>.</w:t>
      </w:r>
    </w:p>
    <w:p w14:paraId="2788E4F8" w14:textId="77777777" w:rsidR="00D94BDC" w:rsidRPr="00D94BDC" w:rsidRDefault="00D94BDC" w:rsidP="00D94BDC">
      <w:r w:rsidRPr="00D94BDC">
        <w:t>In this Annex, we use the following common variable names instead of some of above variables to harmonize parameters between Inband events, MPD events, and timed metadata samples:</w:t>
      </w:r>
    </w:p>
    <w:p w14:paraId="49C4C906" w14:textId="77777777" w:rsidR="00D94BDC" w:rsidRPr="00D94BDC" w:rsidRDefault="00D94BDC" w:rsidP="00D94BDC">
      <w:pPr>
        <w:pStyle w:val="ListParagraph"/>
        <w:widowControl/>
        <w:numPr>
          <w:ilvl w:val="0"/>
          <w:numId w:val="110"/>
        </w:numPr>
        <w:autoSpaceDN/>
        <w:spacing w:after="240" w:line="240" w:lineRule="atLeast"/>
        <w:contextualSpacing w:val="0"/>
        <w:textAlignment w:val="auto"/>
      </w:pPr>
      <w:r w:rsidRPr="00D94BDC">
        <w:rPr>
          <w:rStyle w:val="HTMLVariable"/>
          <w:rFonts w:ascii="Arial" w:eastAsia="BatangChe" w:hAnsi="Arial" w:cs="Arial"/>
        </w:rPr>
        <w:t>scheme_id</w:t>
      </w:r>
      <w:r w:rsidRPr="00D94BDC">
        <w:t xml:space="preserve"> = </w:t>
      </w:r>
      <w:r w:rsidRPr="00D94BDC">
        <w:rPr>
          <w:rFonts w:ascii="Courier New" w:hAnsi="Courier New" w:cs="Courier New"/>
          <w:b/>
        </w:rPr>
        <w:t>EventStream</w:t>
      </w:r>
      <w:r w:rsidRPr="00D94BDC">
        <w:rPr>
          <w:rFonts w:ascii="Courier New" w:hAnsi="Courier New" w:cs="Courier New"/>
        </w:rPr>
        <w:t>@schemeIdUri</w:t>
      </w:r>
    </w:p>
    <w:p w14:paraId="1D60B73C" w14:textId="77777777" w:rsidR="00D94BDC" w:rsidRPr="00D94BDC" w:rsidRDefault="00D94BDC" w:rsidP="00D94BDC">
      <w:pPr>
        <w:pStyle w:val="ListParagraph"/>
        <w:widowControl/>
        <w:numPr>
          <w:ilvl w:val="0"/>
          <w:numId w:val="110"/>
        </w:numPr>
        <w:autoSpaceDN/>
        <w:spacing w:after="240" w:line="240" w:lineRule="atLeast"/>
        <w:contextualSpacing w:val="0"/>
        <w:textAlignment w:val="auto"/>
      </w:pPr>
      <w:r w:rsidRPr="00D94BDC">
        <w:rPr>
          <w:rStyle w:val="HTMLVariable"/>
          <w:rFonts w:ascii="Arial" w:eastAsia="BatangChe" w:hAnsi="Arial" w:cs="Arial"/>
        </w:rPr>
        <w:t>value</w:t>
      </w:r>
      <w:r w:rsidRPr="00D94BDC">
        <w:t xml:space="preserve"> = </w:t>
      </w:r>
      <w:r w:rsidRPr="00D94BDC">
        <w:rPr>
          <w:rFonts w:ascii="Courier New" w:hAnsi="Courier New" w:cs="Courier New"/>
          <w:b/>
        </w:rPr>
        <w:t>EventStream</w:t>
      </w:r>
      <w:r w:rsidRPr="00D94BDC">
        <w:rPr>
          <w:rFonts w:ascii="Courier New" w:hAnsi="Courier New" w:cs="Courier New"/>
        </w:rPr>
        <w:t>@value</w:t>
      </w:r>
    </w:p>
    <w:p w14:paraId="22623A49" w14:textId="77777777" w:rsidR="00D94BDC" w:rsidRPr="00D94BDC" w:rsidRDefault="00D94BDC" w:rsidP="00D94BDC">
      <w:pPr>
        <w:pStyle w:val="ListParagraph"/>
        <w:widowControl/>
        <w:numPr>
          <w:ilvl w:val="0"/>
          <w:numId w:val="110"/>
        </w:numPr>
        <w:autoSpaceDN/>
        <w:spacing w:after="240" w:line="240" w:lineRule="atLeast"/>
        <w:contextualSpacing w:val="0"/>
        <w:textAlignment w:val="auto"/>
      </w:pPr>
      <w:r w:rsidRPr="00D94BDC">
        <w:rPr>
          <w:rStyle w:val="HTMLVariable"/>
          <w:rFonts w:ascii="Arial" w:eastAsia="BatangChe" w:hAnsi="Arial" w:cs="Arial"/>
        </w:rPr>
        <w:t>presentation_time</w:t>
      </w:r>
      <w:r w:rsidRPr="00D94BDC">
        <w:t xml:space="preserve"> = </w:t>
      </w:r>
      <w:r w:rsidRPr="00D94BDC">
        <w:rPr>
          <w:rStyle w:val="HTMLVariable"/>
          <w:rFonts w:ascii="Arial" w:eastAsia="BatangChe" w:hAnsi="Arial" w:cs="Arial"/>
        </w:rPr>
        <w:t>ST</w:t>
      </w:r>
    </w:p>
    <w:p w14:paraId="2D62D2EB" w14:textId="77777777" w:rsidR="00D94BDC" w:rsidRPr="00D94BDC" w:rsidRDefault="00D94BDC" w:rsidP="00D94BDC">
      <w:pPr>
        <w:pStyle w:val="ListParagraph"/>
        <w:widowControl/>
        <w:numPr>
          <w:ilvl w:val="0"/>
          <w:numId w:val="110"/>
        </w:numPr>
        <w:autoSpaceDN/>
        <w:spacing w:after="240" w:line="240" w:lineRule="atLeast"/>
        <w:contextualSpacing w:val="0"/>
        <w:textAlignment w:val="auto"/>
      </w:pPr>
      <w:r w:rsidRPr="00D94BDC">
        <w:rPr>
          <w:rStyle w:val="HTMLVariable"/>
          <w:rFonts w:ascii="Arial" w:eastAsia="BatangChe" w:hAnsi="Arial" w:cs="Arial"/>
        </w:rPr>
        <w:t>duration</w:t>
      </w:r>
      <w:r w:rsidRPr="00D94BDC">
        <w:t xml:space="preserve"> = </w:t>
      </w:r>
      <w:r w:rsidRPr="00D94BDC">
        <w:rPr>
          <w:rFonts w:ascii="Courier New" w:hAnsi="Courier New" w:cs="Courier New"/>
          <w:b/>
        </w:rPr>
        <w:t>Event</w:t>
      </w:r>
      <w:r w:rsidRPr="00D94BDC">
        <w:rPr>
          <w:rFonts w:ascii="Courier New" w:hAnsi="Courier New" w:cs="Courier New"/>
        </w:rPr>
        <w:t>@duration/</w:t>
      </w:r>
      <w:r w:rsidRPr="00D94BDC">
        <w:rPr>
          <w:rFonts w:ascii="Courier New" w:hAnsi="Courier New" w:cs="Courier New"/>
          <w:b/>
        </w:rPr>
        <w:t>EventStream</w:t>
      </w:r>
      <w:r w:rsidRPr="00D94BDC">
        <w:rPr>
          <w:rFonts w:ascii="Courier New" w:hAnsi="Courier New" w:cs="Courier New"/>
        </w:rPr>
        <w:t>@timescale</w:t>
      </w:r>
    </w:p>
    <w:p w14:paraId="43425764" w14:textId="77777777" w:rsidR="00D94BDC" w:rsidRPr="00D94BDC" w:rsidRDefault="00D94BDC" w:rsidP="00D94BDC">
      <w:pPr>
        <w:pStyle w:val="ListParagraph"/>
        <w:widowControl/>
        <w:numPr>
          <w:ilvl w:val="0"/>
          <w:numId w:val="110"/>
        </w:numPr>
        <w:autoSpaceDN/>
        <w:spacing w:after="240" w:line="240" w:lineRule="atLeast"/>
        <w:contextualSpacing w:val="0"/>
        <w:textAlignment w:val="auto"/>
      </w:pPr>
      <w:r w:rsidRPr="00D94BDC">
        <w:rPr>
          <w:rStyle w:val="HTMLVariable"/>
          <w:rFonts w:ascii="Arial" w:eastAsia="BatangChe" w:hAnsi="Arial" w:cs="Arial"/>
        </w:rPr>
        <w:t>id</w:t>
      </w:r>
      <w:r w:rsidRPr="00D94BDC">
        <w:t xml:space="preserve"> = </w:t>
      </w:r>
      <w:r w:rsidRPr="00D94BDC">
        <w:rPr>
          <w:rFonts w:ascii="Courier New" w:hAnsi="Courier New" w:cs="Courier New"/>
          <w:b/>
        </w:rPr>
        <w:t>Event</w:t>
      </w:r>
      <w:r w:rsidRPr="00D94BDC">
        <w:rPr>
          <w:rFonts w:ascii="Courier New" w:hAnsi="Courier New" w:cs="Courier New"/>
        </w:rPr>
        <w:t>@id</w:t>
      </w:r>
    </w:p>
    <w:p w14:paraId="631F5EE2" w14:textId="77777777" w:rsidR="00D94BDC" w:rsidRPr="00D94BDC" w:rsidRDefault="00D94BDC" w:rsidP="00D94BDC">
      <w:pPr>
        <w:pStyle w:val="ListParagraph"/>
        <w:widowControl/>
        <w:numPr>
          <w:ilvl w:val="0"/>
          <w:numId w:val="110"/>
        </w:numPr>
        <w:autoSpaceDN/>
        <w:spacing w:after="240" w:line="240" w:lineRule="atLeast"/>
        <w:contextualSpacing w:val="0"/>
        <w:textAlignment w:val="auto"/>
      </w:pPr>
      <w:r w:rsidRPr="00D94BDC">
        <w:rPr>
          <w:rStyle w:val="HTMLVariable"/>
          <w:rFonts w:ascii="Arial" w:eastAsia="BatangChe" w:hAnsi="Arial" w:cs="Arial"/>
        </w:rPr>
        <w:t>message_data[]</w:t>
      </w:r>
      <w:r w:rsidRPr="00D94BDC">
        <w:t xml:space="preserve"> = </w:t>
      </w:r>
      <w:r w:rsidRPr="00D94BDC">
        <w:rPr>
          <w:rFonts w:ascii="Courier New" w:hAnsi="Courier New" w:cs="Courier New"/>
        </w:rPr>
        <w:t>decode64</w:t>
      </w:r>
      <w:r w:rsidRPr="00D94BDC">
        <w:t>(</w:t>
      </w:r>
      <w:r w:rsidRPr="00D94BDC">
        <w:rPr>
          <w:rFonts w:ascii="Courier New" w:hAnsi="Courier New" w:cs="Courier New"/>
          <w:b/>
        </w:rPr>
        <w:t>Event</w:t>
      </w:r>
      <w:r w:rsidRPr="00D94BDC">
        <w:rPr>
          <w:rFonts w:ascii="Courier New" w:hAnsi="Courier New" w:cs="Courier New"/>
        </w:rPr>
        <w:t>@messageData</w:t>
      </w:r>
      <w:r w:rsidRPr="00D94BDC">
        <w:t>)</w:t>
      </w:r>
    </w:p>
    <w:p w14:paraId="4587EFD9" w14:textId="77777777" w:rsidR="00D94BDC" w:rsidRPr="00D94BDC" w:rsidRDefault="00D94BDC" w:rsidP="00D94BDC">
      <w:r w:rsidRPr="00D94BDC">
        <w:t xml:space="preserve">in which </w:t>
      </w:r>
      <w:r w:rsidRPr="00D94BDC">
        <w:rPr>
          <w:rFonts w:ascii="Courier New" w:hAnsi="Courier New" w:cs="Courier New"/>
        </w:rPr>
        <w:t>decode()</w:t>
      </w:r>
      <w:r w:rsidRPr="00D94BDC">
        <w:t xml:space="preserve"> function is:</w:t>
      </w:r>
    </w:p>
    <w:p w14:paraId="0B093951" w14:textId="77777777" w:rsidR="00D94BDC" w:rsidRPr="001B2CF0" w:rsidRDefault="00D94BDC" w:rsidP="00D94BDC">
      <w:pPr>
        <w:pStyle w:val="NormalWeb"/>
        <w:rPr>
          <w:rFonts w:ascii="Arial" w:hAnsi="Arial" w:cs="Arial"/>
          <w:color w:val="000000"/>
          <w:lang w:val="en-GB"/>
        </w:rPr>
      </w:pPr>
      <m:oMathPara>
        <m:oMath>
          <m:r>
            <w:rPr>
              <w:rFonts w:ascii="Cambria Math" w:hAnsi="Cambria Math" w:cs="Arial"/>
              <w:color w:val="000000"/>
              <w:sz w:val="22"/>
              <w:szCs w:val="20"/>
              <w:lang w:val="en-GB"/>
            </w:rPr>
            <w:lastRenderedPageBreak/>
            <m:t xml:space="preserve">decode(x) = </m:t>
          </m:r>
          <m:d>
            <m:dPr>
              <m:begChr m:val="{"/>
              <m:endChr m:val=""/>
              <m:ctrlPr>
                <w:rPr>
                  <w:rFonts w:ascii="Cambria Math" w:hAnsi="Cambria Math" w:cs="Arial"/>
                  <w:i/>
                  <w:color w:val="000000"/>
                  <w:sz w:val="22"/>
                  <w:szCs w:val="20"/>
                  <w:lang w:val="en-GB"/>
                </w:rPr>
              </m:ctrlPr>
            </m:dPr>
            <m:e>
              <m:eqArr>
                <m:eqArrPr>
                  <m:ctrlPr>
                    <w:rPr>
                      <w:rFonts w:ascii="Cambria Math" w:hAnsi="Cambria Math" w:cs="Arial"/>
                      <w:i/>
                      <w:color w:val="000000"/>
                      <w:sz w:val="22"/>
                      <w:szCs w:val="20"/>
                      <w:lang w:val="en-GB"/>
                    </w:rPr>
                  </m:ctrlPr>
                </m:eqArrPr>
                <m:e>
                  <m:r>
                    <w:rPr>
                      <w:rFonts w:ascii="Cambria Math" w:hAnsi="Cambria Math" w:cs="Arial"/>
                      <w:color w:val="000000"/>
                      <w:sz w:val="22"/>
                      <w:szCs w:val="20"/>
                      <w:lang w:val="en-GB"/>
                    </w:rPr>
                    <m:t xml:space="preserve">x                                                                  Event@contentEncoding   not present     </m:t>
                  </m:r>
                </m:e>
                <m:e>
                  <m:r>
                    <w:rPr>
                      <w:rFonts w:ascii="Cambria Math" w:hAnsi="Cambria Math" w:cs="Arial"/>
                      <w:color w:val="000000"/>
                      <w:sz w:val="22"/>
                      <w:szCs w:val="20"/>
                      <w:lang w:val="en-GB"/>
                    </w:rPr>
                    <m:t xml:space="preserve">base64 decoding of (x)                        Event@contentEncoding = base64       </m:t>
                  </m:r>
                </m:e>
              </m:eqArr>
            </m:e>
          </m:d>
        </m:oMath>
      </m:oMathPara>
    </w:p>
    <w:p w14:paraId="7BE897F6" w14:textId="77777777" w:rsidR="00D94BDC" w:rsidRPr="00D94BDC" w:rsidRDefault="00D94BDC" w:rsidP="00D94BDC">
      <w:r w:rsidRPr="00D94BDC">
        <w:t xml:space="preserve">Note that the DASH client is expected to </w:t>
      </w:r>
      <w:r w:rsidRPr="00D94BDC">
        <w:rPr>
          <w:rFonts w:ascii="Courier New" w:hAnsi="Courier New" w:cs="Courier New"/>
        </w:rPr>
        <w:t>Base64</w:t>
      </w:r>
      <w:r w:rsidRPr="00D94BDC">
        <w:t xml:space="preserve"> decode the </w:t>
      </w:r>
      <w:r w:rsidRPr="00D94BDC">
        <w:rPr>
          <w:rFonts w:ascii="Courier New" w:hAnsi="Courier New" w:cs="Courier New"/>
          <w:b/>
        </w:rPr>
        <w:t>Event</w:t>
      </w:r>
      <w:r w:rsidRPr="00D94BDC">
        <w:rPr>
          <w:rFonts w:ascii="Courier New" w:hAnsi="Courier New" w:cs="Courier New"/>
        </w:rPr>
        <w:t>@messageData</w:t>
      </w:r>
      <w:r w:rsidRPr="00D94BDC">
        <w:t xml:space="preserve"> value if the received </w:t>
      </w:r>
      <w:r w:rsidRPr="00D94BDC">
        <w:rPr>
          <w:rFonts w:ascii="Courier New" w:hAnsi="Courier New" w:cs="Courier New"/>
          <w:b/>
        </w:rPr>
        <w:t>Event</w:t>
      </w:r>
      <w:r w:rsidRPr="00D94BDC">
        <w:rPr>
          <w:rFonts w:ascii="Courier New" w:hAnsi="Courier New" w:cs="Courier New"/>
        </w:rPr>
        <w:t>@contentEncoding</w:t>
      </w:r>
      <w:r w:rsidRPr="00D94BDC">
        <w:t xml:space="preserve"> value is </w:t>
      </w:r>
      <w:r w:rsidRPr="00D94BDC">
        <w:rPr>
          <w:rFonts w:ascii="Courier New" w:hAnsi="Courier New" w:cs="Courier New"/>
        </w:rPr>
        <w:t>base64</w:t>
      </w:r>
      <w:r w:rsidRPr="00D94BDC">
        <w:t>.</w:t>
      </w:r>
    </w:p>
    <w:p w14:paraId="251AB9C5" w14:textId="77777777" w:rsidR="00D94BDC" w:rsidRPr="008258CE" w:rsidRDefault="00D94BDC" w:rsidP="00D94BDC">
      <w:r w:rsidRPr="00D94BDC">
        <w:t>Note that the Event duration may be unknown.</w:t>
      </w:r>
    </w:p>
    <w:p w14:paraId="26083977" w14:textId="77777777" w:rsidR="00BE5517" w:rsidRPr="004A471E" w:rsidRDefault="00BE5517" w:rsidP="004A471E">
      <w:pPr>
        <w:rPr>
          <w:b/>
          <w:color w:val="000000" w:themeColor="text1"/>
          <w:sz w:val="20"/>
        </w:rPr>
      </w:pPr>
    </w:p>
    <w:p w14:paraId="546F148B" w14:textId="0C69F42A" w:rsidR="009C7363" w:rsidRPr="004A471E" w:rsidRDefault="009C7363" w:rsidP="009C7363">
      <w:pPr>
        <w:rPr>
          <w:i/>
          <w:color w:val="000000" w:themeColor="text1"/>
          <w:sz w:val="32"/>
          <w:u w:val="single"/>
          <w:lang w:val="en-GB"/>
        </w:rPr>
      </w:pPr>
      <w:r w:rsidRPr="004A471E">
        <w:rPr>
          <w:i/>
          <w:color w:val="000000" w:themeColor="text1"/>
          <w:sz w:val="32"/>
          <w:u w:val="single"/>
          <w:lang w:val="en-GB"/>
        </w:rPr>
        <w:t>Change A.13.8:</w:t>
      </w:r>
    </w:p>
    <w:p w14:paraId="592165E8" w14:textId="77777777" w:rsidR="00117E7A" w:rsidRDefault="00117E7A" w:rsidP="00117E7A">
      <w:pPr>
        <w:rPr>
          <w:rFonts w:eastAsia="MS Mincho"/>
          <w:sz w:val="22"/>
          <w:szCs w:val="20"/>
          <w:lang w:val="en"/>
        </w:rPr>
      </w:pPr>
      <w:r>
        <w:rPr>
          <w:lang w:val="en"/>
        </w:rPr>
        <w:t xml:space="preserve">It is assumed that the application is subscribed to a specific event stream identified by a (scheme/value) pair with a specific </w:t>
      </w:r>
      <w:r>
        <w:rPr>
          <w:rFonts w:ascii="Courier New" w:hAnsi="Courier New" w:cs="Courier New"/>
          <w:lang w:val="en"/>
        </w:rPr>
        <w:t>dispatch_mode</w:t>
      </w:r>
      <w:r>
        <w:rPr>
          <w:lang w:val="en"/>
        </w:rPr>
        <w:t xml:space="preserve">, either </w:t>
      </w:r>
      <w:r>
        <w:rPr>
          <w:b/>
          <w:bCs/>
          <w:i/>
          <w:iCs/>
          <w:lang w:val="en"/>
        </w:rPr>
        <w:t>on-start</w:t>
      </w:r>
      <w:r>
        <w:rPr>
          <w:lang w:val="en"/>
        </w:rPr>
        <w:t xml:space="preserve"> or </w:t>
      </w:r>
      <w:r>
        <w:rPr>
          <w:b/>
          <w:bCs/>
          <w:i/>
          <w:iCs/>
          <w:lang w:val="en"/>
        </w:rPr>
        <w:t>on-receive</w:t>
      </w:r>
      <w:r>
        <w:rPr>
          <w:lang w:val="en"/>
        </w:rPr>
        <w:t xml:space="preserve">, as described in subclause </w:t>
      </w:r>
      <w:r>
        <w:rPr>
          <w:lang w:val="en"/>
        </w:rPr>
        <w:fldChar w:fldCharType="begin"/>
      </w:r>
      <w:r>
        <w:rPr>
          <w:lang w:val="en"/>
        </w:rPr>
        <w:instrText xml:space="preserve"> REF _Ref62473459 \w \h </w:instrText>
      </w:r>
      <w:r>
        <w:rPr>
          <w:lang w:val="en"/>
        </w:rPr>
      </w:r>
      <w:r>
        <w:rPr>
          <w:lang w:val="en"/>
        </w:rPr>
        <w:fldChar w:fldCharType="separate"/>
      </w:r>
      <w:r>
        <w:rPr>
          <w:lang w:val="en"/>
        </w:rPr>
        <w:t>A.13.7</w:t>
      </w:r>
      <w:r>
        <w:rPr>
          <w:lang w:val="en"/>
        </w:rPr>
        <w:fldChar w:fldCharType="end"/>
      </w:r>
      <w:r>
        <w:rPr>
          <w:lang w:val="en"/>
        </w:rPr>
        <w:t>.</w:t>
      </w:r>
    </w:p>
    <w:p w14:paraId="714F484D" w14:textId="77777777" w:rsidR="00117E7A" w:rsidRDefault="00117E7A" w:rsidP="00117E7A">
      <w:pPr>
        <w:rPr>
          <w:lang w:val="en"/>
        </w:rPr>
      </w:pPr>
      <w:r>
        <w:rPr>
          <w:lang w:val="en"/>
        </w:rPr>
        <w:t xml:space="preserve">The processing model varies depending on </w:t>
      </w:r>
      <w:r>
        <w:rPr>
          <w:i/>
          <w:iCs/>
        </w:rPr>
        <w:t>dispatch_mode</w:t>
      </w:r>
      <w:r>
        <w:rPr>
          <w:lang w:val="en"/>
        </w:rPr>
        <w:t>.</w:t>
      </w:r>
    </w:p>
    <w:p w14:paraId="099595B5" w14:textId="77777777" w:rsidR="00117E7A" w:rsidRDefault="00117E7A" w:rsidP="00117E7A">
      <w:pPr>
        <w:pStyle w:val="ListParagraph"/>
        <w:widowControl/>
        <w:numPr>
          <w:ilvl w:val="0"/>
          <w:numId w:val="90"/>
        </w:numPr>
        <w:autoSpaceDN/>
        <w:spacing w:after="240" w:line="240" w:lineRule="atLeast"/>
        <w:contextualSpacing w:val="0"/>
        <w:textAlignment w:val="auto"/>
        <w:rPr>
          <w:rStyle w:val="content"/>
          <w:rFonts w:ascii="inherit" w:hAnsi="inherit"/>
        </w:rPr>
      </w:pPr>
      <w:r>
        <w:rPr>
          <w:rStyle w:val="content"/>
          <w:rFonts w:eastAsia="Times New Roman" w:cs="Arial"/>
          <w:color w:val="000000"/>
          <w:lang w:val="en"/>
        </w:rPr>
        <w:t>Common process</w:t>
      </w:r>
    </w:p>
    <w:p w14:paraId="4A9CEB3D" w14:textId="77777777" w:rsidR="00117E7A" w:rsidRDefault="00117E7A" w:rsidP="00117E7A">
      <w:pPr>
        <w:pStyle w:val="ListParagraph"/>
        <w:widowControl/>
        <w:numPr>
          <w:ilvl w:val="1"/>
          <w:numId w:val="90"/>
        </w:numPr>
        <w:autoSpaceDN/>
        <w:spacing w:after="240" w:line="240" w:lineRule="atLeast"/>
        <w:contextualSpacing w:val="0"/>
        <w:textAlignment w:val="auto"/>
      </w:pPr>
      <w:r>
        <w:rPr>
          <w:lang w:val="en"/>
        </w:rPr>
        <w:t xml:space="preserve">The DASH Player implements the following process: </w:t>
      </w:r>
    </w:p>
    <w:p w14:paraId="00F95CA1" w14:textId="77777777" w:rsidR="00117E7A" w:rsidRDefault="00117E7A" w:rsidP="00117E7A">
      <w:pPr>
        <w:pStyle w:val="ListParagraph"/>
        <w:widowControl/>
        <w:numPr>
          <w:ilvl w:val="2"/>
          <w:numId w:val="90"/>
        </w:numPr>
        <w:autoSpaceDN/>
        <w:spacing w:after="240" w:line="240" w:lineRule="atLeast"/>
        <w:contextualSpacing w:val="0"/>
        <w:textAlignment w:val="auto"/>
        <w:rPr>
          <w:rFonts w:ascii="inherit" w:hAnsi="inherit"/>
          <w:lang w:val="en"/>
        </w:rPr>
      </w:pPr>
      <w:r>
        <w:rPr>
          <w:lang w:val="en"/>
        </w:rPr>
        <w:t xml:space="preserve">Parse the </w:t>
      </w:r>
      <w:r>
        <w:rPr>
          <w:rFonts w:ascii="Courier New" w:hAnsi="Courier New" w:cs="Courier New"/>
          <w:lang w:val="en"/>
        </w:rPr>
        <w:t>'emsg'</w:t>
      </w:r>
      <w:r>
        <w:rPr>
          <w:lang w:val="en"/>
        </w:rPr>
        <w:t xml:space="preserve">/timed metadata sample and retrieve </w:t>
      </w:r>
      <w:r>
        <w:rPr>
          <w:rStyle w:val="HTMLVariable"/>
          <w:rFonts w:asciiTheme="minorHAnsi" w:eastAsia="BatangChe" w:hAnsiTheme="minorHAnsi" w:cstheme="minorHAnsi"/>
          <w:lang w:val="en"/>
        </w:rPr>
        <w:t>scheme_uri</w:t>
      </w:r>
      <w:r>
        <w:rPr>
          <w:lang w:val="en"/>
        </w:rPr>
        <w:t>/(</w:t>
      </w:r>
      <w:r>
        <w:rPr>
          <w:rStyle w:val="HTMLVariable"/>
          <w:rFonts w:asciiTheme="minorHAnsi" w:eastAsia="BatangChe" w:hAnsiTheme="minorHAnsi" w:cstheme="minorHAnsi"/>
          <w:lang w:val="en"/>
        </w:rPr>
        <w:t>value</w:t>
      </w:r>
      <w:r>
        <w:rPr>
          <w:lang w:val="en"/>
        </w:rPr>
        <w:t>).</w:t>
      </w:r>
    </w:p>
    <w:p w14:paraId="79633B51" w14:textId="77777777" w:rsidR="00117E7A" w:rsidRDefault="00117E7A" w:rsidP="00117E7A">
      <w:pPr>
        <w:pStyle w:val="ListParagraph"/>
        <w:widowControl/>
        <w:numPr>
          <w:ilvl w:val="2"/>
          <w:numId w:val="90"/>
        </w:numPr>
        <w:autoSpaceDN/>
        <w:spacing w:after="240" w:line="240" w:lineRule="atLeast"/>
        <w:contextualSpacing w:val="0"/>
        <w:textAlignment w:val="auto"/>
        <w:rPr>
          <w:rFonts w:ascii="inherit" w:hAnsi="inherit"/>
          <w:lang w:val="en"/>
        </w:rPr>
      </w:pPr>
      <w:r>
        <w:rPr>
          <w:lang w:val="en"/>
        </w:rPr>
        <w:t xml:space="preserve">If Application is not subscribed to the </w:t>
      </w:r>
      <w:r>
        <w:rPr>
          <w:rStyle w:val="HTMLVariable"/>
          <w:rFonts w:asciiTheme="minorHAnsi" w:eastAsia="BatangChe" w:hAnsiTheme="minorHAnsi" w:cstheme="minorHAnsi"/>
          <w:lang w:val="en"/>
        </w:rPr>
        <w:t>scheme_uri</w:t>
      </w:r>
      <w:r>
        <w:rPr>
          <w:lang w:val="en"/>
        </w:rPr>
        <w:t>/(</w:t>
      </w:r>
      <w:r>
        <w:rPr>
          <w:rStyle w:val="HTMLVariable"/>
          <w:rFonts w:asciiTheme="minorHAnsi" w:eastAsia="BatangChe" w:hAnsiTheme="minorHAnsi" w:cstheme="minorHAnsi"/>
          <w:lang w:val="en"/>
        </w:rPr>
        <w:t>value</w:t>
      </w:r>
      <w:r>
        <w:rPr>
          <w:lang w:val="en"/>
        </w:rPr>
        <w:t xml:space="preserve">) pair, end the processing of this </w:t>
      </w:r>
      <w:r>
        <w:rPr>
          <w:rFonts w:ascii="Courier New" w:hAnsi="Courier New" w:cs="Courier New"/>
          <w:lang w:val="en"/>
        </w:rPr>
        <w:t>'emsg'</w:t>
      </w:r>
      <w:r>
        <w:rPr>
          <w:lang w:val="en"/>
        </w:rPr>
        <w:t>.</w:t>
      </w:r>
    </w:p>
    <w:p w14:paraId="6EE7806B" w14:textId="77777777" w:rsidR="00117E7A" w:rsidRDefault="00117E7A" w:rsidP="00117E7A">
      <w:pPr>
        <w:pStyle w:val="ListParagraph"/>
        <w:widowControl/>
        <w:numPr>
          <w:ilvl w:val="0"/>
          <w:numId w:val="90"/>
        </w:numPr>
        <w:autoSpaceDN/>
        <w:spacing w:after="240" w:line="240" w:lineRule="atLeast"/>
        <w:contextualSpacing w:val="0"/>
        <w:textAlignment w:val="auto"/>
        <w:rPr>
          <w:rStyle w:val="content"/>
        </w:rPr>
      </w:pPr>
      <w:r>
        <w:rPr>
          <w:rStyle w:val="content"/>
          <w:color w:val="000000"/>
        </w:rPr>
        <w:t>on-receive</w:t>
      </w:r>
      <w:r>
        <w:rPr>
          <w:rStyle w:val="content"/>
          <w:rFonts w:eastAsia="Times New Roman" w:cs="Arial"/>
          <w:color w:val="000000"/>
          <w:lang w:val="en"/>
        </w:rPr>
        <w:t xml:space="preserve"> processing</w:t>
      </w:r>
    </w:p>
    <w:p w14:paraId="42368720" w14:textId="77777777" w:rsidR="00117E7A" w:rsidRDefault="00117E7A" w:rsidP="00117E7A">
      <w:pPr>
        <w:pStyle w:val="ListParagraph"/>
        <w:widowControl/>
        <w:numPr>
          <w:ilvl w:val="1"/>
          <w:numId w:val="90"/>
        </w:numPr>
        <w:autoSpaceDN/>
        <w:spacing w:after="240" w:line="240" w:lineRule="atLeast"/>
        <w:contextualSpacing w:val="0"/>
        <w:textAlignment w:val="auto"/>
      </w:pPr>
      <w:r>
        <w:rPr>
          <w:lang w:val="en"/>
        </w:rPr>
        <w:t xml:space="preserve">The DASH Player implements the following process when </w:t>
      </w:r>
      <w:r>
        <w:rPr>
          <w:i/>
          <w:iCs/>
        </w:rPr>
        <w:t>dispatch_mode</w:t>
      </w:r>
      <w:r>
        <w:rPr>
          <w:lang w:val="en"/>
        </w:rPr>
        <w:t xml:space="preserve"> = </w:t>
      </w:r>
      <w:r>
        <w:rPr>
          <w:i/>
          <w:iCs/>
        </w:rPr>
        <w:t>on_receive</w:t>
      </w:r>
      <w:r>
        <w:rPr>
          <w:lang w:val="en"/>
        </w:rPr>
        <w:t xml:space="preserve">: </w:t>
      </w:r>
    </w:p>
    <w:p w14:paraId="40EAB303" w14:textId="77777777" w:rsidR="00117E7A" w:rsidRDefault="00117E7A" w:rsidP="00117E7A">
      <w:pPr>
        <w:pStyle w:val="ListParagraph"/>
        <w:widowControl/>
        <w:numPr>
          <w:ilvl w:val="2"/>
          <w:numId w:val="90"/>
        </w:numPr>
        <w:autoSpaceDN/>
        <w:spacing w:after="240" w:line="240" w:lineRule="atLeast"/>
        <w:contextualSpacing w:val="0"/>
        <w:textAlignment w:val="auto"/>
        <w:rPr>
          <w:rFonts w:ascii="inherit" w:hAnsi="inherit"/>
          <w:lang w:val="en"/>
        </w:rPr>
      </w:pPr>
      <w:r>
        <w:rPr>
          <w:lang w:val="en"/>
        </w:rPr>
        <w:t xml:space="preserve">Dispatch the event/timed metadata, including </w:t>
      </w:r>
      <w:r>
        <w:rPr>
          <w:i/>
          <w:iCs/>
        </w:rPr>
        <w:t>ST</w:t>
      </w:r>
      <w:r>
        <w:rPr>
          <w:lang w:val="en"/>
        </w:rPr>
        <w:t xml:space="preserve">, </w:t>
      </w:r>
      <w:r>
        <w:rPr>
          <w:i/>
          <w:iCs/>
        </w:rPr>
        <w:t>id</w:t>
      </w:r>
      <w:r>
        <w:rPr>
          <w:lang w:val="en"/>
        </w:rPr>
        <w:t xml:space="preserve">, </w:t>
      </w:r>
      <w:r>
        <w:rPr>
          <w:i/>
          <w:iCs/>
        </w:rPr>
        <w:t>DU</w:t>
      </w:r>
      <w:r>
        <w:rPr>
          <w:lang w:val="en"/>
        </w:rPr>
        <w:t xml:space="preserve">, </w:t>
      </w:r>
      <w:r>
        <w:rPr>
          <w:i/>
          <w:iCs/>
        </w:rPr>
        <w:t>timescale</w:t>
      </w:r>
      <w:r>
        <w:t>,</w:t>
      </w:r>
      <w:r>
        <w:rPr>
          <w:lang w:val="en"/>
        </w:rPr>
        <w:t xml:space="preserve"> and </w:t>
      </w:r>
      <w:r>
        <w:rPr>
          <w:i/>
          <w:iCs/>
        </w:rPr>
        <w:t>message_data</w:t>
      </w:r>
      <w:r>
        <w:rPr>
          <w:lang w:val="en"/>
        </w:rPr>
        <w:t xml:space="preserve"> as described in subclause </w:t>
      </w:r>
      <w:r>
        <w:rPr>
          <w:lang w:val="en"/>
        </w:rPr>
        <w:fldChar w:fldCharType="begin"/>
      </w:r>
      <w:r>
        <w:rPr>
          <w:lang w:val="en"/>
        </w:rPr>
        <w:instrText xml:space="preserve"> REF _Ref62473679 \w \h </w:instrText>
      </w:r>
      <w:r>
        <w:rPr>
          <w:lang w:val="en"/>
        </w:rPr>
      </w:r>
      <w:r>
        <w:rPr>
          <w:lang w:val="en"/>
        </w:rPr>
        <w:fldChar w:fldCharType="separate"/>
      </w:r>
      <w:r>
        <w:rPr>
          <w:lang w:val="en"/>
        </w:rPr>
        <w:t>A.13.6</w:t>
      </w:r>
      <w:r>
        <w:rPr>
          <w:lang w:val="en"/>
        </w:rPr>
        <w:fldChar w:fldCharType="end"/>
      </w:r>
      <w:r>
        <w:rPr>
          <w:lang w:val="en"/>
        </w:rPr>
        <w:t>.</w:t>
      </w:r>
    </w:p>
    <w:p w14:paraId="06E25282" w14:textId="77777777" w:rsidR="00117E7A" w:rsidRDefault="00117E7A" w:rsidP="00117E7A">
      <w:pPr>
        <w:pStyle w:val="ListParagraph"/>
        <w:widowControl/>
        <w:numPr>
          <w:ilvl w:val="0"/>
          <w:numId w:val="90"/>
        </w:numPr>
        <w:autoSpaceDN/>
        <w:spacing w:after="240" w:line="240" w:lineRule="atLeast"/>
        <w:contextualSpacing w:val="0"/>
        <w:textAlignment w:val="auto"/>
        <w:rPr>
          <w:rStyle w:val="content"/>
        </w:rPr>
      </w:pPr>
      <w:r>
        <w:rPr>
          <w:rStyle w:val="content"/>
          <w:color w:val="000000"/>
        </w:rPr>
        <w:t>on-start</w:t>
      </w:r>
      <w:r>
        <w:rPr>
          <w:rStyle w:val="content"/>
          <w:rFonts w:eastAsia="Times New Roman" w:cs="Arial"/>
          <w:color w:val="000000"/>
          <w:lang w:val="en"/>
        </w:rPr>
        <w:t xml:space="preserve"> processing</w:t>
      </w:r>
    </w:p>
    <w:p w14:paraId="33840597" w14:textId="77777777" w:rsidR="00117E7A" w:rsidRDefault="00117E7A" w:rsidP="00117E7A">
      <w:pPr>
        <w:pStyle w:val="ListParagraph"/>
        <w:widowControl/>
        <w:numPr>
          <w:ilvl w:val="1"/>
          <w:numId w:val="90"/>
        </w:numPr>
        <w:autoSpaceDN/>
        <w:spacing w:after="240" w:line="240" w:lineRule="atLeast"/>
        <w:contextualSpacing w:val="0"/>
        <w:textAlignment w:val="auto"/>
      </w:pPr>
      <w:r>
        <w:rPr>
          <w:lang w:val="en"/>
        </w:rPr>
        <w:t xml:space="preserve">The DASH Player sets up an Active Event Table for each subscribed </w:t>
      </w:r>
      <w:r>
        <w:rPr>
          <w:i/>
          <w:iCs/>
        </w:rPr>
        <w:t>scheme_uri</w:t>
      </w:r>
      <w:r>
        <w:rPr>
          <w:lang w:val="en"/>
        </w:rPr>
        <w:t>/(</w:t>
      </w:r>
      <w:r>
        <w:rPr>
          <w:i/>
          <w:iCs/>
        </w:rPr>
        <w:t>value</w:t>
      </w:r>
      <w:r>
        <w:rPr>
          <w:lang w:val="en"/>
        </w:rPr>
        <w:t xml:space="preserve">) in the case of </w:t>
      </w:r>
      <w:r>
        <w:rPr>
          <w:i/>
          <w:iCs/>
        </w:rPr>
        <w:t>dispatch_mode</w:t>
      </w:r>
      <w:r>
        <w:rPr>
          <w:lang w:val="en"/>
        </w:rPr>
        <w:t xml:space="preserve"> = </w:t>
      </w:r>
      <w:r>
        <w:rPr>
          <w:i/>
          <w:iCs/>
        </w:rPr>
        <w:t>on_start</w:t>
      </w:r>
      <w:r>
        <w:rPr>
          <w:lang w:val="en"/>
        </w:rPr>
        <w:t xml:space="preserve">. The </w:t>
      </w:r>
      <w:r>
        <w:rPr>
          <w:b/>
          <w:bCs/>
          <w:i/>
          <w:iCs/>
        </w:rPr>
        <w:t>Active Event Table</w:t>
      </w:r>
      <w:r>
        <w:rPr>
          <w:lang w:val="en"/>
        </w:rPr>
        <w:t xml:space="preserve"> maintains a single list of </w:t>
      </w:r>
      <w:r>
        <w:rPr>
          <w:rFonts w:ascii="Courier New" w:hAnsi="Courier New" w:cs="Courier New"/>
          <w:lang w:val="en"/>
        </w:rPr>
        <w:t>'emsg'</w:t>
      </w:r>
      <w:r>
        <w:rPr>
          <w:lang w:val="en"/>
        </w:rPr>
        <w:t xml:space="preserve"> </w:t>
      </w:r>
      <w:r>
        <w:rPr>
          <w:i/>
          <w:iCs/>
        </w:rPr>
        <w:t>ids</w:t>
      </w:r>
      <w:r>
        <w:rPr>
          <w:lang w:val="en"/>
        </w:rPr>
        <w:t xml:space="preserve"> that have been dispatched. </w:t>
      </w:r>
    </w:p>
    <w:p w14:paraId="6AD74CD1" w14:textId="77777777" w:rsidR="00117E7A" w:rsidRDefault="00117E7A" w:rsidP="00117E7A">
      <w:pPr>
        <w:pStyle w:val="ListParagraph"/>
        <w:widowControl/>
        <w:numPr>
          <w:ilvl w:val="1"/>
          <w:numId w:val="90"/>
        </w:numPr>
        <w:autoSpaceDN/>
        <w:spacing w:after="240" w:line="240" w:lineRule="atLeast"/>
        <w:contextualSpacing w:val="0"/>
        <w:textAlignment w:val="auto"/>
        <w:rPr>
          <w:rFonts w:ascii="inherit" w:hAnsi="inherit"/>
          <w:lang w:val="en"/>
        </w:rPr>
      </w:pPr>
      <w:r>
        <w:rPr>
          <w:lang w:val="en"/>
        </w:rPr>
        <w:t xml:space="preserve">The DASH Player implements the following process when </w:t>
      </w:r>
      <w:r>
        <w:rPr>
          <w:i/>
          <w:iCs/>
        </w:rPr>
        <w:t>dispatch_mode</w:t>
      </w:r>
      <w:r>
        <w:rPr>
          <w:lang w:val="en"/>
        </w:rPr>
        <w:t xml:space="preserve"> = </w:t>
      </w:r>
      <w:r>
        <w:rPr>
          <w:i/>
          <w:iCs/>
        </w:rPr>
        <w:t>on_start</w:t>
      </w:r>
      <w:r>
        <w:rPr>
          <w:lang w:val="en"/>
        </w:rPr>
        <w:t>:</w:t>
      </w:r>
    </w:p>
    <w:p w14:paraId="60AADB65" w14:textId="77777777" w:rsidR="00117E7A" w:rsidRDefault="00117E7A" w:rsidP="00117E7A">
      <w:pPr>
        <w:pStyle w:val="ListParagraph"/>
        <w:widowControl/>
        <w:numPr>
          <w:ilvl w:val="2"/>
          <w:numId w:val="90"/>
        </w:numPr>
        <w:autoSpaceDN/>
        <w:spacing w:after="240" w:line="240" w:lineRule="atLeast"/>
        <w:contextualSpacing w:val="0"/>
        <w:textAlignment w:val="auto"/>
        <w:rPr>
          <w:rFonts w:ascii="inherit" w:hAnsi="inherit"/>
          <w:lang w:val="en"/>
        </w:rPr>
      </w:pPr>
      <w:r>
        <w:rPr>
          <w:lang w:val="en"/>
        </w:rPr>
        <w:t xml:space="preserve">Derive the event instance/metadata sample’s </w:t>
      </w:r>
      <w:r>
        <w:rPr>
          <w:i/>
          <w:iCs/>
        </w:rPr>
        <w:t>ST</w:t>
      </w:r>
    </w:p>
    <w:p w14:paraId="15AF9A12" w14:textId="77777777" w:rsidR="00117E7A" w:rsidRDefault="00117E7A" w:rsidP="00117E7A">
      <w:pPr>
        <w:pStyle w:val="ListParagraph"/>
        <w:widowControl/>
        <w:numPr>
          <w:ilvl w:val="2"/>
          <w:numId w:val="90"/>
        </w:numPr>
        <w:autoSpaceDN/>
        <w:spacing w:after="240" w:line="240" w:lineRule="atLeast"/>
        <w:contextualSpacing w:val="0"/>
        <w:textAlignment w:val="auto"/>
        <w:rPr>
          <w:rFonts w:ascii="inherit" w:hAnsi="inherit"/>
          <w:lang w:val="en"/>
        </w:rPr>
      </w:pPr>
      <w:r>
        <w:rPr>
          <w:lang w:val="en"/>
        </w:rPr>
        <w:t xml:space="preserve">If the current media presentation time value is smaller than </w:t>
      </w:r>
      <w:r>
        <w:rPr>
          <w:i/>
          <w:iCs/>
        </w:rPr>
        <w:t>ST</w:t>
      </w:r>
      <w:r>
        <w:rPr>
          <w:lang w:val="en"/>
        </w:rPr>
        <w:t xml:space="preserve">, then go to step </w:t>
      </w:r>
      <w:r>
        <w:rPr>
          <w:lang w:val="en"/>
        </w:rPr>
        <w:fldChar w:fldCharType="begin"/>
      </w:r>
      <w:r>
        <w:rPr>
          <w:lang w:val="en"/>
        </w:rPr>
        <w:instrText xml:space="preserve"> REF _Ref62473793 \r \h </w:instrText>
      </w:r>
      <w:r>
        <w:rPr>
          <w:lang w:val="en"/>
        </w:rPr>
      </w:r>
      <w:r>
        <w:rPr>
          <w:lang w:val="en"/>
        </w:rPr>
        <w:fldChar w:fldCharType="separate"/>
      </w:r>
      <w:r>
        <w:rPr>
          <w:lang w:val="en"/>
        </w:rPr>
        <w:t>v</w:t>
      </w:r>
      <w:r>
        <w:rPr>
          <w:lang w:val="en"/>
        </w:rPr>
        <w:fldChar w:fldCharType="end"/>
      </w:r>
      <w:r>
        <w:rPr>
          <w:lang w:val="en"/>
        </w:rPr>
        <w:t>.</w:t>
      </w:r>
    </w:p>
    <w:p w14:paraId="0CB658FE" w14:textId="77777777" w:rsidR="00117E7A" w:rsidRDefault="00117E7A" w:rsidP="00117E7A">
      <w:pPr>
        <w:pStyle w:val="ListParagraph"/>
        <w:widowControl/>
        <w:numPr>
          <w:ilvl w:val="2"/>
          <w:numId w:val="90"/>
        </w:numPr>
        <w:autoSpaceDN/>
        <w:spacing w:after="240" w:line="240" w:lineRule="atLeast"/>
        <w:contextualSpacing w:val="0"/>
        <w:textAlignment w:val="auto"/>
        <w:rPr>
          <w:rFonts w:ascii="inherit" w:hAnsi="inherit"/>
          <w:lang w:val="en"/>
        </w:rPr>
      </w:pPr>
      <w:r>
        <w:rPr>
          <w:lang w:val="en"/>
        </w:rPr>
        <w:t xml:space="preserve">Derive the ending time </w:t>
      </w:r>
      <w:r>
        <w:rPr>
          <w:i/>
          <w:iCs/>
        </w:rPr>
        <w:t>ET</w:t>
      </w:r>
      <w:r>
        <w:rPr>
          <w:lang w:val="en"/>
        </w:rPr>
        <w:t xml:space="preserve">= </w:t>
      </w:r>
      <w:r>
        <w:rPr>
          <w:i/>
          <w:iCs/>
        </w:rPr>
        <w:t>ST</w:t>
      </w:r>
      <w:r>
        <w:rPr>
          <w:lang w:val="en"/>
        </w:rPr>
        <w:t xml:space="preserve"> + </w:t>
      </w:r>
      <w:r>
        <w:rPr>
          <w:i/>
          <w:iCs/>
        </w:rPr>
        <w:t>DU</w:t>
      </w:r>
      <w:r>
        <w:rPr>
          <w:lang w:val="en"/>
        </w:rPr>
        <w:t>.</w:t>
      </w:r>
    </w:p>
    <w:p w14:paraId="4A80C172" w14:textId="77777777" w:rsidR="00117E7A" w:rsidRDefault="00117E7A" w:rsidP="00117E7A">
      <w:pPr>
        <w:pStyle w:val="ListParagraph"/>
        <w:widowControl/>
        <w:numPr>
          <w:ilvl w:val="2"/>
          <w:numId w:val="90"/>
        </w:numPr>
        <w:autoSpaceDN/>
        <w:spacing w:after="240" w:line="240" w:lineRule="atLeast"/>
        <w:contextualSpacing w:val="0"/>
        <w:textAlignment w:val="auto"/>
        <w:rPr>
          <w:rFonts w:ascii="inherit" w:hAnsi="inherit"/>
          <w:lang w:val="en"/>
        </w:rPr>
      </w:pPr>
      <w:r>
        <w:rPr>
          <w:lang w:val="en"/>
        </w:rPr>
        <w:lastRenderedPageBreak/>
        <w:t xml:space="preserve">If the current presentation time value is greater than </w:t>
      </w:r>
      <w:r>
        <w:rPr>
          <w:i/>
          <w:iCs/>
        </w:rPr>
        <w:t>ET</w:t>
      </w:r>
      <w:r>
        <w:rPr>
          <w:lang w:val="en"/>
        </w:rPr>
        <w:t>, then end processing.</w:t>
      </w:r>
    </w:p>
    <w:p w14:paraId="4889FC98" w14:textId="77777777" w:rsidR="00117E7A" w:rsidRDefault="00117E7A" w:rsidP="00117E7A">
      <w:pPr>
        <w:pStyle w:val="ListParagraph"/>
        <w:widowControl/>
        <w:numPr>
          <w:ilvl w:val="2"/>
          <w:numId w:val="90"/>
        </w:numPr>
        <w:autoSpaceDN/>
        <w:spacing w:after="240" w:line="240" w:lineRule="atLeast"/>
        <w:contextualSpacing w:val="0"/>
        <w:textAlignment w:val="auto"/>
        <w:rPr>
          <w:rFonts w:ascii="inherit" w:hAnsi="inherit"/>
          <w:lang w:val="en"/>
        </w:rPr>
      </w:pPr>
      <w:bookmarkStart w:id="30" w:name="_Ref62473793"/>
      <w:r>
        <w:rPr>
          <w:lang w:val="en"/>
        </w:rPr>
        <w:t xml:space="preserve">In the case of event: Compare the event’s </w:t>
      </w:r>
      <w:r>
        <w:rPr>
          <w:i/>
          <w:iCs/>
        </w:rPr>
        <w:t>id</w:t>
      </w:r>
      <w:r>
        <w:rPr>
          <w:lang w:val="en"/>
        </w:rPr>
        <w:t xml:space="preserve"> with the entries of the Active Event Table of the same </w:t>
      </w:r>
      <w:r>
        <w:rPr>
          <w:i/>
          <w:iCs/>
        </w:rPr>
        <w:t>scheme_uri</w:t>
      </w:r>
      <w:r>
        <w:rPr>
          <w:lang w:val="en"/>
        </w:rPr>
        <w:t>/(</w:t>
      </w:r>
      <w:r>
        <w:rPr>
          <w:i/>
          <w:iCs/>
        </w:rPr>
        <w:t>value)</w:t>
      </w:r>
      <w:r>
        <w:rPr>
          <w:lang w:val="en"/>
        </w:rPr>
        <w:t xml:space="preserve"> pair:</w:t>
      </w:r>
      <w:bookmarkEnd w:id="30"/>
    </w:p>
    <w:p w14:paraId="70AC2650" w14:textId="77777777" w:rsidR="00117E7A" w:rsidRDefault="00117E7A" w:rsidP="00117E7A">
      <w:pPr>
        <w:pStyle w:val="ListParagraph"/>
        <w:widowControl/>
        <w:numPr>
          <w:ilvl w:val="3"/>
          <w:numId w:val="90"/>
        </w:numPr>
        <w:autoSpaceDN/>
        <w:spacing w:after="240" w:line="240" w:lineRule="atLeast"/>
        <w:contextualSpacing w:val="0"/>
        <w:textAlignment w:val="auto"/>
        <w:rPr>
          <w:rFonts w:ascii="inherit" w:hAnsi="inherit"/>
          <w:lang w:val="en"/>
        </w:rPr>
      </w:pPr>
      <w:r>
        <w:rPr>
          <w:lang w:val="en"/>
        </w:rPr>
        <w:t xml:space="preserve">If an entry with the identical </w:t>
      </w:r>
      <w:r>
        <w:rPr>
          <w:i/>
          <w:iCs/>
        </w:rPr>
        <w:t>id</w:t>
      </w:r>
      <w:r>
        <w:rPr>
          <w:lang w:val="en"/>
        </w:rPr>
        <w:t xml:space="preserve"> value exists, end processing;</w:t>
      </w:r>
    </w:p>
    <w:p w14:paraId="1746B5C3" w14:textId="77777777" w:rsidR="00117E7A" w:rsidRDefault="00117E7A" w:rsidP="00117E7A">
      <w:pPr>
        <w:pStyle w:val="ListParagraph"/>
        <w:widowControl/>
        <w:numPr>
          <w:ilvl w:val="3"/>
          <w:numId w:val="90"/>
        </w:numPr>
        <w:autoSpaceDN/>
        <w:spacing w:after="240" w:line="240" w:lineRule="atLeast"/>
        <w:contextualSpacing w:val="0"/>
        <w:textAlignment w:val="auto"/>
        <w:rPr>
          <w:rFonts w:ascii="inherit" w:hAnsi="inherit"/>
          <w:lang w:val="en"/>
        </w:rPr>
      </w:pPr>
      <w:r>
        <w:rPr>
          <w:lang w:val="en"/>
        </w:rPr>
        <w:t xml:space="preserve">If not, add </w:t>
      </w:r>
      <w:r>
        <w:rPr>
          <w:rFonts w:ascii="Courier New" w:hAnsi="Courier New" w:cs="Courier New"/>
          <w:lang w:val="en"/>
        </w:rPr>
        <w:t>'emsg'</w:t>
      </w:r>
      <w:r>
        <w:rPr>
          <w:lang w:val="en"/>
        </w:rPr>
        <w:t xml:space="preserve">’s </w:t>
      </w:r>
      <w:r>
        <w:rPr>
          <w:i/>
          <w:iCs/>
        </w:rPr>
        <w:t>id</w:t>
      </w:r>
      <w:r>
        <w:rPr>
          <w:lang w:val="en"/>
        </w:rPr>
        <w:t xml:space="preserve"> to the corresponding the </w:t>
      </w:r>
      <w:hyperlink r:id="rId41" w:anchor="active-event-table" w:history="1">
        <w:r>
          <w:rPr>
            <w:rStyle w:val="Hyperlink"/>
          </w:rPr>
          <w:t>Active Event Table</w:t>
        </w:r>
      </w:hyperlink>
      <w:r>
        <w:rPr>
          <w:lang w:val="en"/>
        </w:rPr>
        <w:t>.</w:t>
      </w:r>
    </w:p>
    <w:p w14:paraId="0EB7C67F" w14:textId="77777777" w:rsidR="00117E7A" w:rsidRDefault="00117E7A" w:rsidP="00117E7A">
      <w:pPr>
        <w:pStyle w:val="ListParagraph"/>
        <w:widowControl/>
        <w:numPr>
          <w:ilvl w:val="2"/>
          <w:numId w:val="90"/>
        </w:numPr>
        <w:autoSpaceDN/>
        <w:spacing w:after="240" w:line="240" w:lineRule="atLeast"/>
        <w:contextualSpacing w:val="0"/>
        <w:textAlignment w:val="auto"/>
        <w:rPr>
          <w:rFonts w:ascii="Cambria" w:hAnsi="Cambria"/>
          <w:lang w:val="en"/>
        </w:rPr>
      </w:pPr>
      <w:r>
        <w:rPr>
          <w:lang w:val="en"/>
        </w:rPr>
        <w:t xml:space="preserve">Dispatch the event/metadata message_data at time ST, or immediately if the current presentation time is larger than ST, as described in subclause </w:t>
      </w:r>
      <w:r>
        <w:rPr>
          <w:lang w:val="en"/>
        </w:rPr>
        <w:fldChar w:fldCharType="begin"/>
      </w:r>
      <w:r>
        <w:rPr>
          <w:lang w:val="en"/>
        </w:rPr>
        <w:instrText xml:space="preserve"> REF _Ref62473679 \w \h </w:instrText>
      </w:r>
      <w:r>
        <w:rPr>
          <w:lang w:val="en"/>
        </w:rPr>
      </w:r>
      <w:r>
        <w:rPr>
          <w:lang w:val="en"/>
        </w:rPr>
        <w:fldChar w:fldCharType="separate"/>
      </w:r>
      <w:r>
        <w:rPr>
          <w:lang w:val="en"/>
        </w:rPr>
        <w:t>A.13.6</w:t>
      </w:r>
      <w:r>
        <w:rPr>
          <w:lang w:val="en"/>
        </w:rPr>
        <w:fldChar w:fldCharType="end"/>
      </w:r>
      <w:r>
        <w:rPr>
          <w:lang w:val="en"/>
        </w:rPr>
        <w:t>.</w:t>
      </w:r>
    </w:p>
    <w:p w14:paraId="43C26606" w14:textId="6FF11E33" w:rsidR="00453DB6" w:rsidRPr="004A471E" w:rsidRDefault="00453DB6" w:rsidP="00453DB6">
      <w:pPr>
        <w:rPr>
          <w:color w:val="000000" w:themeColor="text1"/>
          <w:lang w:val="en"/>
        </w:rPr>
      </w:pPr>
      <w:r w:rsidRPr="004A471E">
        <w:rPr>
          <w:i/>
          <w:color w:val="000000" w:themeColor="text1"/>
          <w:sz w:val="32"/>
          <w:u w:val="single"/>
          <w:lang w:val="en-GB"/>
        </w:rPr>
        <w:t>with:</w:t>
      </w:r>
    </w:p>
    <w:p w14:paraId="25836B38" w14:textId="77777777" w:rsidR="004A50E8" w:rsidRPr="004A471E" w:rsidRDefault="004A50E8" w:rsidP="004A50E8">
      <w:pPr>
        <w:rPr>
          <w:sz w:val="20"/>
          <w:lang w:val="en"/>
        </w:rPr>
      </w:pPr>
      <w:r w:rsidRPr="004A471E">
        <w:rPr>
          <w:sz w:val="20"/>
          <w:lang w:val="en"/>
        </w:rPr>
        <w:t xml:space="preserve">It is assumed that the application is subscribed to a specific event stream identified by a (scheme/value) pair with a specific </w:t>
      </w:r>
      <w:r w:rsidRPr="004A471E">
        <w:rPr>
          <w:rFonts w:ascii="Courier New" w:hAnsi="Courier New"/>
          <w:sz w:val="20"/>
          <w:lang w:val="en"/>
        </w:rPr>
        <w:t>dispatch_mode</w:t>
      </w:r>
      <w:r w:rsidRPr="004A471E">
        <w:rPr>
          <w:sz w:val="20"/>
          <w:lang w:val="en"/>
        </w:rPr>
        <w:t xml:space="preserve">, either </w:t>
      </w:r>
      <w:r w:rsidRPr="004A471E">
        <w:rPr>
          <w:b/>
          <w:i/>
          <w:sz w:val="20"/>
          <w:lang w:val="en"/>
        </w:rPr>
        <w:t>on-start</w:t>
      </w:r>
      <w:r w:rsidRPr="004A471E">
        <w:rPr>
          <w:sz w:val="20"/>
          <w:lang w:val="en"/>
        </w:rPr>
        <w:t xml:space="preserve"> or </w:t>
      </w:r>
      <w:r w:rsidRPr="004A471E">
        <w:rPr>
          <w:b/>
          <w:i/>
          <w:sz w:val="20"/>
          <w:lang w:val="en"/>
        </w:rPr>
        <w:t>on-receive</w:t>
      </w:r>
      <w:r w:rsidRPr="004A471E">
        <w:rPr>
          <w:sz w:val="20"/>
          <w:lang w:val="en"/>
        </w:rPr>
        <w:t xml:space="preserve">, as described in subclause </w:t>
      </w:r>
      <w:r w:rsidRPr="004A471E">
        <w:rPr>
          <w:sz w:val="20"/>
          <w:lang w:val="en"/>
        </w:rPr>
        <w:fldChar w:fldCharType="begin"/>
      </w:r>
      <w:r w:rsidRPr="004A471E">
        <w:rPr>
          <w:sz w:val="20"/>
          <w:lang w:val="en"/>
        </w:rPr>
        <w:instrText xml:space="preserve"> REF _Ref62473459 \w \h </w:instrText>
      </w:r>
      <w:r w:rsidRPr="004A471E">
        <w:rPr>
          <w:lang w:val="en"/>
        </w:rPr>
        <w:instrText xml:space="preserve"> \* MERGEFORMAT </w:instrText>
      </w:r>
      <w:r w:rsidRPr="004A471E">
        <w:rPr>
          <w:sz w:val="20"/>
          <w:lang w:val="en"/>
        </w:rPr>
      </w:r>
      <w:r w:rsidRPr="004A471E">
        <w:rPr>
          <w:sz w:val="20"/>
          <w:lang w:val="en"/>
        </w:rPr>
        <w:fldChar w:fldCharType="separate"/>
      </w:r>
      <w:r w:rsidRPr="004A471E">
        <w:rPr>
          <w:sz w:val="20"/>
          <w:lang w:val="en"/>
        </w:rPr>
        <w:t>A.13.7</w:t>
      </w:r>
      <w:r w:rsidRPr="004A471E">
        <w:rPr>
          <w:sz w:val="20"/>
          <w:lang w:val="en"/>
        </w:rPr>
        <w:fldChar w:fldCharType="end"/>
      </w:r>
      <w:r w:rsidRPr="004A471E">
        <w:rPr>
          <w:sz w:val="20"/>
          <w:lang w:val="en"/>
        </w:rPr>
        <w:t>.</w:t>
      </w:r>
    </w:p>
    <w:p w14:paraId="3DB50CC6" w14:textId="77777777" w:rsidR="004A50E8" w:rsidRPr="004A471E" w:rsidRDefault="004A50E8" w:rsidP="004A50E8">
      <w:pPr>
        <w:rPr>
          <w:sz w:val="20"/>
          <w:lang w:val="en"/>
        </w:rPr>
      </w:pPr>
      <w:r w:rsidRPr="004A471E">
        <w:rPr>
          <w:sz w:val="20"/>
          <w:lang w:val="en"/>
        </w:rPr>
        <w:t xml:space="preserve">The processing model varies depending on </w:t>
      </w:r>
      <w:r w:rsidRPr="004A471E">
        <w:rPr>
          <w:i/>
          <w:sz w:val="20"/>
        </w:rPr>
        <w:t>dispatch_mode</w:t>
      </w:r>
      <w:r w:rsidRPr="004A471E">
        <w:rPr>
          <w:sz w:val="20"/>
          <w:lang w:val="en"/>
        </w:rPr>
        <w:t>.</w:t>
      </w:r>
    </w:p>
    <w:p w14:paraId="65B7E211" w14:textId="77777777" w:rsidR="004A50E8" w:rsidRPr="004A471E" w:rsidRDefault="004A50E8" w:rsidP="004A471E">
      <w:pPr>
        <w:pStyle w:val="ListParagraph"/>
        <w:widowControl/>
        <w:numPr>
          <w:ilvl w:val="0"/>
          <w:numId w:val="87"/>
        </w:numPr>
        <w:autoSpaceDN/>
        <w:spacing w:after="240" w:line="240" w:lineRule="atLeast"/>
        <w:ind w:left="360"/>
        <w:contextualSpacing w:val="0"/>
        <w:textAlignment w:val="auto"/>
        <w:rPr>
          <w:rStyle w:val="content"/>
          <w:rFonts w:ascii="inherit" w:hAnsi="inherit"/>
          <w:sz w:val="20"/>
          <w:lang w:val="en"/>
        </w:rPr>
      </w:pPr>
      <w:r w:rsidRPr="004A471E">
        <w:rPr>
          <w:rStyle w:val="content"/>
          <w:color w:val="000000"/>
          <w:sz w:val="20"/>
          <w:lang w:val="en"/>
        </w:rPr>
        <w:t>Common process</w:t>
      </w:r>
    </w:p>
    <w:p w14:paraId="5A6893B8" w14:textId="6891D4C1" w:rsidR="004A50E8" w:rsidRPr="004A471E" w:rsidRDefault="004A50E8" w:rsidP="004A471E">
      <w:pPr>
        <w:pStyle w:val="ListParagraph"/>
        <w:widowControl/>
        <w:numPr>
          <w:ilvl w:val="1"/>
          <w:numId w:val="87"/>
        </w:numPr>
        <w:autoSpaceDN/>
        <w:spacing w:after="240" w:line="240" w:lineRule="atLeast"/>
        <w:ind w:left="1080"/>
        <w:contextualSpacing w:val="0"/>
        <w:textAlignment w:val="auto"/>
        <w:rPr>
          <w:rFonts w:ascii="inherit" w:hAnsi="inherit"/>
          <w:sz w:val="20"/>
          <w:lang w:val="en"/>
        </w:rPr>
      </w:pPr>
      <w:r w:rsidRPr="004A471E">
        <w:rPr>
          <w:sz w:val="20"/>
          <w:lang w:val="en"/>
        </w:rPr>
        <w:t xml:space="preserve">The DASH Client implements the following process: </w:t>
      </w:r>
    </w:p>
    <w:p w14:paraId="78F7E91C" w14:textId="7B2D2731" w:rsidR="004A50E8" w:rsidRPr="004A471E" w:rsidRDefault="004A50E8" w:rsidP="004A471E">
      <w:pPr>
        <w:pStyle w:val="ListParagraph"/>
        <w:widowControl/>
        <w:numPr>
          <w:ilvl w:val="2"/>
          <w:numId w:val="87"/>
        </w:numPr>
        <w:autoSpaceDN/>
        <w:spacing w:after="240" w:line="240" w:lineRule="atLeast"/>
        <w:ind w:left="1800"/>
        <w:contextualSpacing w:val="0"/>
        <w:textAlignment w:val="auto"/>
        <w:rPr>
          <w:rFonts w:ascii="inherit" w:hAnsi="inherit"/>
          <w:sz w:val="20"/>
          <w:lang w:val="en"/>
        </w:rPr>
      </w:pPr>
      <w:r w:rsidRPr="004A471E">
        <w:rPr>
          <w:sz w:val="20"/>
          <w:lang w:val="en"/>
        </w:rPr>
        <w:t xml:space="preserve">The DASH Client sets up an </w:t>
      </w:r>
      <w:r w:rsidR="00645730">
        <w:rPr>
          <w:b/>
          <w:bCs/>
          <w:i/>
          <w:iCs/>
          <w:szCs w:val="24"/>
          <w:lang w:val="en"/>
        </w:rPr>
        <w:t>Pending</w:t>
      </w:r>
      <w:r w:rsidRPr="004A471E">
        <w:rPr>
          <w:sz w:val="20"/>
          <w:lang w:val="en"/>
        </w:rPr>
        <w:t xml:space="preserve"> Event Table </w:t>
      </w:r>
      <w:r w:rsidR="00D94BDC" w:rsidRPr="00BE3BEE">
        <w:rPr>
          <w:b/>
          <w:bCs/>
          <w:i/>
          <w:iCs/>
          <w:szCs w:val="24"/>
          <w:lang w:val="en"/>
        </w:rPr>
        <w:t>(</w:t>
      </w:r>
      <w:r w:rsidR="00645730">
        <w:rPr>
          <w:b/>
          <w:bCs/>
          <w:i/>
          <w:iCs/>
          <w:szCs w:val="24"/>
          <w:lang w:val="en"/>
        </w:rPr>
        <w:t>P</w:t>
      </w:r>
      <w:r w:rsidR="00D94BDC" w:rsidRPr="00BE3BEE">
        <w:rPr>
          <w:b/>
          <w:bCs/>
          <w:i/>
          <w:iCs/>
          <w:szCs w:val="24"/>
          <w:lang w:val="en"/>
        </w:rPr>
        <w:t>ET)</w:t>
      </w:r>
      <w:r w:rsidR="00D94BDC" w:rsidRPr="00BE3BEE">
        <w:rPr>
          <w:szCs w:val="24"/>
          <w:lang w:val="en"/>
        </w:rPr>
        <w:t xml:space="preserve"> </w:t>
      </w:r>
      <w:r w:rsidRPr="004A471E">
        <w:rPr>
          <w:sz w:val="20"/>
          <w:lang w:val="en"/>
        </w:rPr>
        <w:t xml:space="preserve">for each subscribed </w:t>
      </w:r>
      <w:r w:rsidRPr="004A471E">
        <w:rPr>
          <w:i/>
          <w:sz w:val="20"/>
        </w:rPr>
        <w:t>scheme_uri</w:t>
      </w:r>
      <w:r w:rsidRPr="004A471E">
        <w:rPr>
          <w:sz w:val="20"/>
          <w:lang w:val="en"/>
        </w:rPr>
        <w:t>/(</w:t>
      </w:r>
      <w:r w:rsidRPr="004A471E">
        <w:rPr>
          <w:i/>
          <w:sz w:val="20"/>
        </w:rPr>
        <w:t>value</w:t>
      </w:r>
      <w:r w:rsidRPr="004A471E">
        <w:rPr>
          <w:sz w:val="20"/>
          <w:lang w:val="en"/>
        </w:rPr>
        <w:t xml:space="preserve">) in the case of </w:t>
      </w:r>
      <w:r w:rsidRPr="004A471E">
        <w:rPr>
          <w:i/>
          <w:sz w:val="20"/>
        </w:rPr>
        <w:t>dispatch_mode</w:t>
      </w:r>
      <w:r w:rsidRPr="004A471E">
        <w:rPr>
          <w:sz w:val="20"/>
          <w:lang w:val="en"/>
        </w:rPr>
        <w:t xml:space="preserve"> = </w:t>
      </w:r>
      <w:r w:rsidRPr="004A471E">
        <w:rPr>
          <w:i/>
          <w:sz w:val="20"/>
        </w:rPr>
        <w:t>on_start</w:t>
      </w:r>
      <w:r w:rsidRPr="004A471E">
        <w:rPr>
          <w:sz w:val="20"/>
          <w:lang w:val="en"/>
        </w:rPr>
        <w:t xml:space="preserve">. </w:t>
      </w:r>
      <w:r w:rsidR="00D94BDC" w:rsidRPr="00BE3BEE">
        <w:rPr>
          <w:szCs w:val="24"/>
          <w:lang w:val="en"/>
        </w:rPr>
        <w:t xml:space="preserve">The </w:t>
      </w:r>
      <w:r w:rsidR="00645730">
        <w:rPr>
          <w:szCs w:val="24"/>
        </w:rPr>
        <w:t>P</w:t>
      </w:r>
      <w:r w:rsidR="00D94BDC" w:rsidRPr="00BE3BEE">
        <w:rPr>
          <w:szCs w:val="24"/>
        </w:rPr>
        <w:t xml:space="preserve">ET </w:t>
      </w:r>
      <w:r w:rsidR="00D94BDC" w:rsidRPr="00BE3BEE">
        <w:rPr>
          <w:szCs w:val="24"/>
          <w:lang w:val="en"/>
        </w:rPr>
        <w:t xml:space="preserve">maintains a single list of </w:t>
      </w:r>
      <w:r w:rsidR="00D94BDC" w:rsidRPr="00BE3BEE">
        <w:rPr>
          <w:rFonts w:asciiTheme="majorBidi" w:hAnsiTheme="majorBidi" w:cstheme="majorBidi"/>
          <w:szCs w:val="24"/>
          <w:lang w:val="en"/>
        </w:rPr>
        <w:t>event</w:t>
      </w:r>
      <w:r w:rsidR="00D94BDC" w:rsidRPr="00BE3BEE">
        <w:rPr>
          <w:szCs w:val="24"/>
          <w:lang w:val="en"/>
        </w:rPr>
        <w:t xml:space="preserve"> </w:t>
      </w:r>
      <w:r w:rsidR="00D94BDC" w:rsidRPr="00BE3BEE">
        <w:rPr>
          <w:i/>
          <w:iCs/>
          <w:szCs w:val="24"/>
        </w:rPr>
        <w:t>ids</w:t>
      </w:r>
      <w:r w:rsidR="00D94BDC" w:rsidRPr="00BE3BEE">
        <w:rPr>
          <w:szCs w:val="24"/>
          <w:lang w:val="en"/>
        </w:rPr>
        <w:t xml:space="preserve"> that are waiting to be dispatched. The DASH Client also sets up an </w:t>
      </w:r>
      <w:r w:rsidR="00D94BDC" w:rsidRPr="00BE3BEE">
        <w:rPr>
          <w:b/>
          <w:bCs/>
          <w:i/>
          <w:iCs/>
          <w:szCs w:val="24"/>
          <w:lang w:val="en"/>
        </w:rPr>
        <w:t>Dispatched</w:t>
      </w:r>
      <w:r w:rsidRPr="004A471E">
        <w:rPr>
          <w:b/>
          <w:i/>
          <w:sz w:val="20"/>
        </w:rPr>
        <w:t xml:space="preserve"> Event Table</w:t>
      </w:r>
      <w:r w:rsidRPr="004A471E">
        <w:rPr>
          <w:sz w:val="20"/>
          <w:lang w:val="en"/>
        </w:rPr>
        <w:t xml:space="preserve"> </w:t>
      </w:r>
      <w:r w:rsidR="00D94BDC" w:rsidRPr="00BE3BEE">
        <w:rPr>
          <w:b/>
          <w:bCs/>
          <w:i/>
          <w:iCs/>
          <w:szCs w:val="24"/>
          <w:lang w:val="en"/>
        </w:rPr>
        <w:t>(DET)</w:t>
      </w:r>
      <w:r w:rsidR="00D94BDC" w:rsidRPr="00BE3BEE">
        <w:rPr>
          <w:szCs w:val="24"/>
          <w:lang w:val="en"/>
        </w:rPr>
        <w:t xml:space="preserve"> for each subscribed </w:t>
      </w:r>
      <w:r w:rsidR="00D94BDC" w:rsidRPr="00BE3BEE">
        <w:rPr>
          <w:i/>
          <w:iCs/>
          <w:szCs w:val="24"/>
        </w:rPr>
        <w:t>scheme_uri</w:t>
      </w:r>
      <w:r w:rsidR="00D94BDC" w:rsidRPr="00BE3BEE">
        <w:rPr>
          <w:szCs w:val="24"/>
          <w:lang w:val="en"/>
        </w:rPr>
        <w:t>/(</w:t>
      </w:r>
      <w:r w:rsidR="00D94BDC" w:rsidRPr="00BE3BEE">
        <w:rPr>
          <w:i/>
          <w:iCs/>
          <w:szCs w:val="24"/>
        </w:rPr>
        <w:t>value</w:t>
      </w:r>
      <w:r w:rsidR="00D94BDC" w:rsidRPr="00BE3BEE">
        <w:rPr>
          <w:szCs w:val="24"/>
          <w:lang w:val="en"/>
        </w:rPr>
        <w:t>). The</w:t>
      </w:r>
      <w:r w:rsidR="00D94BDC" w:rsidRPr="00BE3BEE">
        <w:rPr>
          <w:b/>
          <w:bCs/>
          <w:i/>
          <w:iCs/>
          <w:szCs w:val="24"/>
        </w:rPr>
        <w:t xml:space="preserve"> </w:t>
      </w:r>
      <w:r w:rsidR="00D94BDC" w:rsidRPr="00BE3BEE">
        <w:rPr>
          <w:szCs w:val="24"/>
          <w:lang w:val="en"/>
        </w:rPr>
        <w:t xml:space="preserve">DET </w:t>
      </w:r>
      <w:r w:rsidRPr="004A471E">
        <w:rPr>
          <w:sz w:val="20"/>
          <w:lang w:val="en"/>
        </w:rPr>
        <w:t xml:space="preserve">maintains a single list of </w:t>
      </w:r>
      <w:r w:rsidRPr="004A471E">
        <w:rPr>
          <w:rFonts w:ascii="Courier New" w:hAnsi="Courier New"/>
          <w:sz w:val="20"/>
          <w:lang w:val="en"/>
        </w:rPr>
        <w:t>'emsg'</w:t>
      </w:r>
      <w:r w:rsidRPr="004A471E">
        <w:rPr>
          <w:sz w:val="20"/>
          <w:lang w:val="en"/>
        </w:rPr>
        <w:t xml:space="preserve"> </w:t>
      </w:r>
      <w:r w:rsidRPr="004A471E">
        <w:rPr>
          <w:i/>
          <w:sz w:val="20"/>
        </w:rPr>
        <w:t>ids</w:t>
      </w:r>
      <w:r w:rsidRPr="004A471E">
        <w:rPr>
          <w:sz w:val="20"/>
          <w:lang w:val="en"/>
        </w:rPr>
        <w:t xml:space="preserve"> that have been dispatched.</w:t>
      </w:r>
    </w:p>
    <w:p w14:paraId="59B6CD42" w14:textId="77777777" w:rsidR="004A50E8" w:rsidRPr="004A471E" w:rsidRDefault="004A50E8" w:rsidP="004A471E">
      <w:pPr>
        <w:pStyle w:val="ListParagraph"/>
        <w:widowControl/>
        <w:numPr>
          <w:ilvl w:val="2"/>
          <w:numId w:val="87"/>
        </w:numPr>
        <w:autoSpaceDN/>
        <w:spacing w:after="240" w:line="240" w:lineRule="atLeast"/>
        <w:ind w:left="1800"/>
        <w:contextualSpacing w:val="0"/>
        <w:textAlignment w:val="auto"/>
        <w:rPr>
          <w:rFonts w:ascii="inherit" w:hAnsi="inherit"/>
          <w:sz w:val="20"/>
          <w:lang w:val="en"/>
        </w:rPr>
      </w:pPr>
      <w:r w:rsidRPr="004A471E">
        <w:rPr>
          <w:sz w:val="20"/>
          <w:lang w:val="en"/>
        </w:rPr>
        <w:t xml:space="preserve">Parse the </w:t>
      </w:r>
      <w:r w:rsidRPr="004A471E">
        <w:rPr>
          <w:rFonts w:ascii="Courier New" w:hAnsi="Courier New"/>
          <w:sz w:val="20"/>
          <w:lang w:val="en"/>
        </w:rPr>
        <w:t>'emsg'</w:t>
      </w:r>
      <w:r w:rsidRPr="004A471E">
        <w:rPr>
          <w:sz w:val="20"/>
          <w:lang w:val="en"/>
        </w:rPr>
        <w:t xml:space="preserve">/timed metadata sample and retrieve </w:t>
      </w:r>
      <w:r w:rsidRPr="004A471E">
        <w:rPr>
          <w:rStyle w:val="HTMLVariable"/>
          <w:rFonts w:asciiTheme="minorHAnsi" w:hAnsiTheme="minorHAnsi"/>
          <w:sz w:val="20"/>
          <w:lang w:val="en"/>
        </w:rPr>
        <w:t>scheme_uri</w:t>
      </w:r>
      <w:r w:rsidRPr="004A471E">
        <w:rPr>
          <w:sz w:val="20"/>
          <w:lang w:val="en"/>
        </w:rPr>
        <w:t>/(</w:t>
      </w:r>
      <w:r w:rsidRPr="004A471E">
        <w:rPr>
          <w:rStyle w:val="HTMLVariable"/>
          <w:rFonts w:asciiTheme="minorHAnsi" w:hAnsiTheme="minorHAnsi"/>
          <w:sz w:val="20"/>
          <w:lang w:val="en"/>
        </w:rPr>
        <w:t>value</w:t>
      </w:r>
      <w:r w:rsidRPr="004A471E">
        <w:rPr>
          <w:sz w:val="20"/>
          <w:lang w:val="en"/>
        </w:rPr>
        <w:t>).</w:t>
      </w:r>
    </w:p>
    <w:p w14:paraId="54ED4101" w14:textId="77777777" w:rsidR="004A50E8" w:rsidRPr="004A471E" w:rsidRDefault="004A50E8" w:rsidP="004A471E">
      <w:pPr>
        <w:pStyle w:val="ListParagraph"/>
        <w:widowControl/>
        <w:numPr>
          <w:ilvl w:val="2"/>
          <w:numId w:val="87"/>
        </w:numPr>
        <w:autoSpaceDN/>
        <w:spacing w:after="240" w:line="240" w:lineRule="atLeast"/>
        <w:ind w:left="1800"/>
        <w:contextualSpacing w:val="0"/>
        <w:textAlignment w:val="auto"/>
        <w:rPr>
          <w:rFonts w:ascii="inherit" w:hAnsi="inherit"/>
          <w:sz w:val="20"/>
          <w:lang w:val="en"/>
        </w:rPr>
      </w:pPr>
      <w:r w:rsidRPr="004A471E">
        <w:rPr>
          <w:sz w:val="20"/>
          <w:lang w:val="en"/>
        </w:rPr>
        <w:t xml:space="preserve">If Application is not subscribed to the </w:t>
      </w:r>
      <w:r w:rsidRPr="004A471E">
        <w:rPr>
          <w:rStyle w:val="HTMLVariable"/>
          <w:rFonts w:asciiTheme="minorHAnsi" w:hAnsiTheme="minorHAnsi"/>
          <w:sz w:val="20"/>
          <w:lang w:val="en"/>
        </w:rPr>
        <w:t>scheme_uri</w:t>
      </w:r>
      <w:r w:rsidRPr="004A471E">
        <w:rPr>
          <w:sz w:val="20"/>
          <w:lang w:val="en"/>
        </w:rPr>
        <w:t>/(</w:t>
      </w:r>
      <w:r w:rsidRPr="004A471E">
        <w:rPr>
          <w:rStyle w:val="HTMLVariable"/>
          <w:rFonts w:asciiTheme="minorHAnsi" w:hAnsiTheme="minorHAnsi"/>
          <w:sz w:val="20"/>
          <w:lang w:val="en"/>
        </w:rPr>
        <w:t>value</w:t>
      </w:r>
      <w:r w:rsidRPr="004A471E">
        <w:rPr>
          <w:sz w:val="20"/>
          <w:lang w:val="en"/>
        </w:rPr>
        <w:t xml:space="preserve">) pair, end the processing of this </w:t>
      </w:r>
      <w:r w:rsidRPr="004A471E">
        <w:rPr>
          <w:rFonts w:ascii="Courier New" w:hAnsi="Courier New"/>
          <w:sz w:val="20"/>
          <w:lang w:val="en"/>
        </w:rPr>
        <w:t>'emsg'</w:t>
      </w:r>
      <w:r w:rsidRPr="004A471E">
        <w:rPr>
          <w:sz w:val="20"/>
          <w:lang w:val="en"/>
        </w:rPr>
        <w:t>.</w:t>
      </w:r>
    </w:p>
    <w:p w14:paraId="2CE3B003" w14:textId="77777777" w:rsidR="004A50E8" w:rsidRPr="004A471E" w:rsidRDefault="004A50E8" w:rsidP="004A471E">
      <w:pPr>
        <w:pStyle w:val="ListParagraph"/>
        <w:widowControl/>
        <w:numPr>
          <w:ilvl w:val="2"/>
          <w:numId w:val="87"/>
        </w:numPr>
        <w:autoSpaceDN/>
        <w:spacing w:after="240" w:line="240" w:lineRule="atLeast"/>
        <w:ind w:left="1800"/>
        <w:contextualSpacing w:val="0"/>
        <w:textAlignment w:val="auto"/>
        <w:rPr>
          <w:rFonts w:ascii="inherit" w:hAnsi="inherit"/>
          <w:sz w:val="20"/>
          <w:lang w:val="en"/>
        </w:rPr>
      </w:pPr>
      <w:r w:rsidRPr="004A471E">
        <w:rPr>
          <w:sz w:val="20"/>
          <w:lang w:val="en"/>
        </w:rPr>
        <w:t xml:space="preserve">Derive the event instance/metadata sample’s </w:t>
      </w:r>
      <w:r w:rsidRPr="004A471E">
        <w:rPr>
          <w:i/>
          <w:sz w:val="20"/>
        </w:rPr>
        <w:t>ST</w:t>
      </w:r>
    </w:p>
    <w:p w14:paraId="35E4251A" w14:textId="77777777" w:rsidR="004A50E8" w:rsidRPr="004A471E" w:rsidRDefault="004A50E8" w:rsidP="004A471E">
      <w:pPr>
        <w:pStyle w:val="ListParagraph"/>
        <w:widowControl/>
        <w:numPr>
          <w:ilvl w:val="2"/>
          <w:numId w:val="87"/>
        </w:numPr>
        <w:autoSpaceDN/>
        <w:spacing w:after="240" w:line="240" w:lineRule="atLeast"/>
        <w:ind w:left="1800"/>
        <w:contextualSpacing w:val="0"/>
        <w:textAlignment w:val="auto"/>
        <w:rPr>
          <w:rFonts w:ascii="inherit" w:hAnsi="inherit"/>
          <w:sz w:val="20"/>
          <w:lang w:val="en"/>
        </w:rPr>
      </w:pPr>
      <w:r w:rsidRPr="004A471E">
        <w:rPr>
          <w:sz w:val="20"/>
          <w:lang w:val="en"/>
        </w:rPr>
        <w:t xml:space="preserve">Derive the ending time </w:t>
      </w:r>
      <w:r w:rsidRPr="004A471E">
        <w:rPr>
          <w:i/>
          <w:sz w:val="20"/>
        </w:rPr>
        <w:t>ET</w:t>
      </w:r>
      <w:r w:rsidRPr="004A471E">
        <w:rPr>
          <w:sz w:val="20"/>
          <w:lang w:val="en"/>
        </w:rPr>
        <w:t xml:space="preserve">= </w:t>
      </w:r>
      <w:r w:rsidRPr="004A471E">
        <w:rPr>
          <w:i/>
          <w:sz w:val="20"/>
        </w:rPr>
        <w:t>ST</w:t>
      </w:r>
      <w:r w:rsidRPr="004A471E">
        <w:rPr>
          <w:sz w:val="20"/>
          <w:lang w:val="en"/>
        </w:rPr>
        <w:t xml:space="preserve"> + </w:t>
      </w:r>
      <w:r w:rsidRPr="004A471E">
        <w:rPr>
          <w:i/>
          <w:sz w:val="20"/>
        </w:rPr>
        <w:t>DU</w:t>
      </w:r>
      <w:r w:rsidRPr="004A471E">
        <w:rPr>
          <w:sz w:val="20"/>
          <w:lang w:val="en"/>
        </w:rPr>
        <w:t>.</w:t>
      </w:r>
    </w:p>
    <w:p w14:paraId="0C703143" w14:textId="77777777" w:rsidR="004A50E8" w:rsidRPr="004A471E" w:rsidRDefault="004A50E8" w:rsidP="004A471E">
      <w:pPr>
        <w:pStyle w:val="ListParagraph"/>
        <w:widowControl/>
        <w:numPr>
          <w:ilvl w:val="0"/>
          <w:numId w:val="87"/>
        </w:numPr>
        <w:autoSpaceDN/>
        <w:spacing w:after="240" w:line="240" w:lineRule="atLeast"/>
        <w:ind w:left="360"/>
        <w:contextualSpacing w:val="0"/>
        <w:textAlignment w:val="auto"/>
        <w:rPr>
          <w:rStyle w:val="content"/>
          <w:rFonts w:ascii="inherit" w:hAnsi="inherit"/>
          <w:sz w:val="20"/>
          <w:lang w:val="en"/>
        </w:rPr>
      </w:pPr>
      <w:r w:rsidRPr="004A471E">
        <w:rPr>
          <w:rStyle w:val="content"/>
          <w:color w:val="000000"/>
          <w:sz w:val="20"/>
        </w:rPr>
        <w:t>on-receive</w:t>
      </w:r>
      <w:r w:rsidRPr="004A471E">
        <w:rPr>
          <w:rStyle w:val="content"/>
          <w:color w:val="000000"/>
          <w:sz w:val="20"/>
          <w:lang w:val="en"/>
        </w:rPr>
        <w:t xml:space="preserve"> processing</w:t>
      </w:r>
    </w:p>
    <w:p w14:paraId="471E9083" w14:textId="3D9BE514" w:rsidR="004A50E8" w:rsidRPr="004A471E" w:rsidRDefault="004A50E8" w:rsidP="004A471E">
      <w:pPr>
        <w:pStyle w:val="ListParagraph"/>
        <w:widowControl/>
        <w:numPr>
          <w:ilvl w:val="1"/>
          <w:numId w:val="87"/>
        </w:numPr>
        <w:autoSpaceDN/>
        <w:spacing w:after="240" w:line="240" w:lineRule="atLeast"/>
        <w:ind w:left="1080"/>
        <w:contextualSpacing w:val="0"/>
        <w:textAlignment w:val="auto"/>
        <w:rPr>
          <w:rFonts w:ascii="inherit" w:hAnsi="inherit"/>
          <w:sz w:val="20"/>
          <w:lang w:val="en"/>
        </w:rPr>
      </w:pPr>
      <w:r w:rsidRPr="004A471E">
        <w:rPr>
          <w:sz w:val="20"/>
          <w:lang w:val="en"/>
        </w:rPr>
        <w:t xml:space="preserve">The DASH Client implements the following process when </w:t>
      </w:r>
      <w:r w:rsidRPr="004A471E">
        <w:rPr>
          <w:i/>
          <w:sz w:val="20"/>
        </w:rPr>
        <w:t>dispatch_mode</w:t>
      </w:r>
      <w:r w:rsidRPr="004A471E">
        <w:rPr>
          <w:sz w:val="20"/>
          <w:lang w:val="en"/>
        </w:rPr>
        <w:t xml:space="preserve"> = </w:t>
      </w:r>
      <w:r w:rsidRPr="004A471E">
        <w:rPr>
          <w:i/>
          <w:sz w:val="20"/>
        </w:rPr>
        <w:t>on_receive</w:t>
      </w:r>
      <w:r w:rsidRPr="004A471E">
        <w:rPr>
          <w:sz w:val="20"/>
          <w:lang w:val="en"/>
        </w:rPr>
        <w:t xml:space="preserve">: </w:t>
      </w:r>
    </w:p>
    <w:p w14:paraId="7A9ABBC4" w14:textId="77777777" w:rsidR="004A50E8" w:rsidRPr="004A471E" w:rsidRDefault="004A50E8" w:rsidP="004A471E">
      <w:pPr>
        <w:pStyle w:val="ListParagraph"/>
        <w:widowControl/>
        <w:numPr>
          <w:ilvl w:val="2"/>
          <w:numId w:val="87"/>
        </w:numPr>
        <w:autoSpaceDN/>
        <w:spacing w:after="240" w:line="240" w:lineRule="atLeast"/>
        <w:ind w:left="1800"/>
        <w:contextualSpacing w:val="0"/>
        <w:textAlignment w:val="auto"/>
        <w:rPr>
          <w:rFonts w:ascii="inherit" w:hAnsi="inherit"/>
          <w:sz w:val="20"/>
          <w:lang w:val="en"/>
        </w:rPr>
      </w:pPr>
      <w:r w:rsidRPr="004A471E">
        <w:rPr>
          <w:sz w:val="20"/>
          <w:lang w:val="en"/>
        </w:rPr>
        <w:t xml:space="preserve">If the current presentation time value is greater than </w:t>
      </w:r>
      <w:r w:rsidRPr="004A471E">
        <w:rPr>
          <w:i/>
          <w:sz w:val="20"/>
        </w:rPr>
        <w:t>ET</w:t>
      </w:r>
      <w:r w:rsidRPr="004A471E">
        <w:rPr>
          <w:sz w:val="20"/>
          <w:lang w:val="en"/>
        </w:rPr>
        <w:t>, then end processing.</w:t>
      </w:r>
    </w:p>
    <w:p w14:paraId="1D2247AA" w14:textId="0E45725F" w:rsidR="004A50E8" w:rsidRPr="004A471E" w:rsidRDefault="004A50E8" w:rsidP="004A471E">
      <w:pPr>
        <w:pStyle w:val="ListParagraph"/>
        <w:widowControl/>
        <w:numPr>
          <w:ilvl w:val="2"/>
          <w:numId w:val="87"/>
        </w:numPr>
        <w:autoSpaceDN/>
        <w:spacing w:after="240" w:line="240" w:lineRule="atLeast"/>
        <w:ind w:left="1800"/>
        <w:contextualSpacing w:val="0"/>
        <w:textAlignment w:val="auto"/>
        <w:rPr>
          <w:rFonts w:ascii="inherit" w:hAnsi="inherit"/>
          <w:sz w:val="20"/>
          <w:lang w:val="en"/>
        </w:rPr>
      </w:pPr>
      <w:r w:rsidRPr="004A471E">
        <w:rPr>
          <w:sz w:val="20"/>
          <w:lang w:val="en"/>
        </w:rPr>
        <w:t xml:space="preserve">In the case of event: Compare the event’s </w:t>
      </w:r>
      <w:r w:rsidRPr="004A471E">
        <w:rPr>
          <w:i/>
          <w:sz w:val="20"/>
        </w:rPr>
        <w:t>id</w:t>
      </w:r>
      <w:r w:rsidRPr="004A471E">
        <w:rPr>
          <w:sz w:val="20"/>
          <w:lang w:val="en"/>
        </w:rPr>
        <w:t xml:space="preserve"> with the entries of the </w:t>
      </w:r>
      <w:r w:rsidR="00D94BDC" w:rsidRPr="00BE3BEE">
        <w:rPr>
          <w:szCs w:val="24"/>
          <w:lang w:val="en"/>
        </w:rPr>
        <w:t>DET</w:t>
      </w:r>
      <w:r w:rsidRPr="004A471E">
        <w:rPr>
          <w:sz w:val="20"/>
          <w:lang w:val="en"/>
        </w:rPr>
        <w:t xml:space="preserve"> of the same </w:t>
      </w:r>
      <w:r w:rsidRPr="004A471E">
        <w:rPr>
          <w:i/>
          <w:sz w:val="20"/>
        </w:rPr>
        <w:t>scheme_uri</w:t>
      </w:r>
      <w:r w:rsidRPr="004A471E">
        <w:rPr>
          <w:sz w:val="20"/>
          <w:lang w:val="en"/>
        </w:rPr>
        <w:t>/(</w:t>
      </w:r>
      <w:r w:rsidRPr="004A471E">
        <w:rPr>
          <w:i/>
          <w:sz w:val="20"/>
        </w:rPr>
        <w:t>value)</w:t>
      </w:r>
      <w:r w:rsidRPr="004A471E">
        <w:rPr>
          <w:sz w:val="20"/>
          <w:lang w:val="en"/>
        </w:rPr>
        <w:t xml:space="preserve"> pair:</w:t>
      </w:r>
    </w:p>
    <w:p w14:paraId="4724092B" w14:textId="77777777" w:rsidR="004A50E8" w:rsidRPr="004A471E" w:rsidRDefault="004A50E8" w:rsidP="004A471E">
      <w:pPr>
        <w:pStyle w:val="ListParagraph"/>
        <w:widowControl/>
        <w:numPr>
          <w:ilvl w:val="3"/>
          <w:numId w:val="87"/>
        </w:numPr>
        <w:autoSpaceDN/>
        <w:spacing w:after="240" w:line="240" w:lineRule="atLeast"/>
        <w:ind w:left="2520"/>
        <w:contextualSpacing w:val="0"/>
        <w:textAlignment w:val="auto"/>
        <w:rPr>
          <w:rFonts w:ascii="inherit" w:hAnsi="inherit"/>
          <w:sz w:val="20"/>
          <w:lang w:val="en"/>
        </w:rPr>
      </w:pPr>
      <w:r w:rsidRPr="004A471E">
        <w:rPr>
          <w:sz w:val="20"/>
          <w:lang w:val="en"/>
        </w:rPr>
        <w:t xml:space="preserve">If an entry with the identical </w:t>
      </w:r>
      <w:r w:rsidRPr="004A471E">
        <w:rPr>
          <w:i/>
          <w:sz w:val="20"/>
        </w:rPr>
        <w:t>id</w:t>
      </w:r>
      <w:r w:rsidRPr="004A471E">
        <w:rPr>
          <w:sz w:val="20"/>
          <w:lang w:val="en"/>
        </w:rPr>
        <w:t xml:space="preserve"> value exists, end processing;</w:t>
      </w:r>
    </w:p>
    <w:p w14:paraId="4C808A3E" w14:textId="19416BD3" w:rsidR="004A50E8" w:rsidRPr="004A471E" w:rsidRDefault="004A50E8" w:rsidP="004A471E">
      <w:pPr>
        <w:pStyle w:val="ListParagraph"/>
        <w:widowControl/>
        <w:numPr>
          <w:ilvl w:val="2"/>
          <w:numId w:val="87"/>
        </w:numPr>
        <w:autoSpaceDN/>
        <w:spacing w:after="240" w:line="240" w:lineRule="atLeast"/>
        <w:ind w:left="1800"/>
        <w:contextualSpacing w:val="0"/>
        <w:textAlignment w:val="auto"/>
        <w:rPr>
          <w:rFonts w:ascii="inherit" w:hAnsi="inherit"/>
          <w:sz w:val="20"/>
          <w:lang w:val="en"/>
        </w:rPr>
      </w:pPr>
      <w:r w:rsidRPr="004A471E">
        <w:rPr>
          <w:sz w:val="20"/>
          <w:lang w:val="en"/>
        </w:rPr>
        <w:lastRenderedPageBreak/>
        <w:t>Dispatch the event/timed met</w:t>
      </w:r>
      <w:r w:rsidRPr="004A471E">
        <w:rPr>
          <w:color w:val="000000" w:themeColor="text1"/>
          <w:sz w:val="20"/>
          <w:lang w:val="en"/>
        </w:rPr>
        <w:t xml:space="preserve">adata, including </w:t>
      </w:r>
      <w:r w:rsidRPr="004A471E">
        <w:rPr>
          <w:i/>
          <w:color w:val="000000" w:themeColor="text1"/>
          <w:sz w:val="20"/>
        </w:rPr>
        <w:t>ST</w:t>
      </w:r>
      <w:r w:rsidRPr="004A471E">
        <w:rPr>
          <w:color w:val="000000" w:themeColor="text1"/>
          <w:sz w:val="20"/>
          <w:lang w:val="en"/>
        </w:rPr>
        <w:t xml:space="preserve">, </w:t>
      </w:r>
      <w:r w:rsidRPr="004A471E">
        <w:rPr>
          <w:i/>
          <w:color w:val="000000" w:themeColor="text1"/>
          <w:sz w:val="20"/>
        </w:rPr>
        <w:t>id</w:t>
      </w:r>
      <w:r w:rsidRPr="004A471E">
        <w:rPr>
          <w:color w:val="000000" w:themeColor="text1"/>
          <w:sz w:val="20"/>
          <w:lang w:val="en"/>
        </w:rPr>
        <w:t xml:space="preserve">, </w:t>
      </w:r>
      <w:r w:rsidRPr="004A471E">
        <w:rPr>
          <w:i/>
          <w:color w:val="000000" w:themeColor="text1"/>
          <w:sz w:val="20"/>
        </w:rPr>
        <w:t>DU</w:t>
      </w:r>
      <w:r w:rsidRPr="004A471E">
        <w:rPr>
          <w:color w:val="000000" w:themeColor="text1"/>
          <w:sz w:val="20"/>
          <w:lang w:val="en"/>
        </w:rPr>
        <w:t xml:space="preserve">, </w:t>
      </w:r>
      <w:r w:rsidRPr="004A471E">
        <w:rPr>
          <w:i/>
          <w:color w:val="000000" w:themeColor="text1"/>
          <w:sz w:val="20"/>
        </w:rPr>
        <w:t>timescale</w:t>
      </w:r>
      <w:r w:rsidRPr="004A471E">
        <w:rPr>
          <w:color w:val="000000" w:themeColor="text1"/>
          <w:sz w:val="20"/>
        </w:rPr>
        <w:t>,</w:t>
      </w:r>
      <w:r w:rsidRPr="004A471E">
        <w:rPr>
          <w:color w:val="000000" w:themeColor="text1"/>
          <w:sz w:val="20"/>
          <w:lang w:val="en"/>
        </w:rPr>
        <w:t xml:space="preserve"> and </w:t>
      </w:r>
      <w:r w:rsidRPr="004A471E">
        <w:rPr>
          <w:i/>
          <w:color w:val="000000" w:themeColor="text1"/>
          <w:sz w:val="20"/>
        </w:rPr>
        <w:t>message_data</w:t>
      </w:r>
      <w:r w:rsidRPr="004A471E">
        <w:rPr>
          <w:color w:val="000000" w:themeColor="text1"/>
          <w:sz w:val="20"/>
          <w:lang w:val="en"/>
        </w:rPr>
        <w:t xml:space="preserve"> as described in subclause </w:t>
      </w:r>
      <w:r w:rsidRPr="004A471E">
        <w:rPr>
          <w:color w:val="000000" w:themeColor="text1"/>
          <w:sz w:val="20"/>
          <w:lang w:val="en"/>
        </w:rPr>
        <w:fldChar w:fldCharType="begin"/>
      </w:r>
      <w:r w:rsidRPr="00AE6443">
        <w:rPr>
          <w:color w:val="000000" w:themeColor="text1"/>
          <w:sz w:val="20"/>
          <w:szCs w:val="18"/>
          <w:lang w:val="en"/>
        </w:rPr>
        <w:instrText xml:space="preserve"> REF _Ref62473679 \w \h  \* MERGEFORMAT </w:instrText>
      </w:r>
      <w:r w:rsidRPr="00AE6443">
        <w:rPr>
          <w:color w:val="000000" w:themeColor="text1"/>
          <w:sz w:val="20"/>
          <w:szCs w:val="18"/>
          <w:lang w:val="en"/>
        </w:rPr>
      </w:r>
      <w:r w:rsidRPr="004A471E">
        <w:rPr>
          <w:color w:val="000000" w:themeColor="text1"/>
          <w:sz w:val="20"/>
          <w:lang w:val="en"/>
        </w:rPr>
        <w:fldChar w:fldCharType="separate"/>
      </w:r>
      <w:r w:rsidRPr="00AE6443">
        <w:rPr>
          <w:color w:val="000000" w:themeColor="text1"/>
          <w:sz w:val="20"/>
          <w:szCs w:val="18"/>
          <w:lang w:val="en"/>
        </w:rPr>
        <w:t>A.13.6</w:t>
      </w:r>
      <w:r w:rsidRPr="004A471E">
        <w:rPr>
          <w:color w:val="000000" w:themeColor="text1"/>
          <w:sz w:val="20"/>
          <w:lang w:val="en"/>
        </w:rPr>
        <w:fldChar w:fldCharType="end"/>
      </w:r>
      <w:r w:rsidR="00D94BDC" w:rsidRPr="00BE3BEE">
        <w:rPr>
          <w:szCs w:val="24"/>
          <w:lang w:val="en"/>
        </w:rPr>
        <w:t>, and add the event to the DET.</w:t>
      </w:r>
    </w:p>
    <w:p w14:paraId="7A443B45" w14:textId="77777777" w:rsidR="004A50E8" w:rsidRPr="004A471E" w:rsidRDefault="004A50E8" w:rsidP="004A471E">
      <w:pPr>
        <w:pStyle w:val="ListParagraph"/>
        <w:widowControl/>
        <w:numPr>
          <w:ilvl w:val="0"/>
          <w:numId w:val="87"/>
        </w:numPr>
        <w:autoSpaceDN/>
        <w:spacing w:after="240" w:line="240" w:lineRule="atLeast"/>
        <w:ind w:left="360"/>
        <w:contextualSpacing w:val="0"/>
        <w:textAlignment w:val="auto"/>
        <w:rPr>
          <w:rStyle w:val="content"/>
          <w:rFonts w:ascii="inherit" w:hAnsi="inherit"/>
          <w:sz w:val="20"/>
          <w:lang w:val="en"/>
        </w:rPr>
      </w:pPr>
      <w:r w:rsidRPr="004A471E">
        <w:rPr>
          <w:rStyle w:val="content"/>
          <w:color w:val="000000"/>
          <w:sz w:val="20"/>
        </w:rPr>
        <w:t>on-start</w:t>
      </w:r>
      <w:r w:rsidRPr="004A471E">
        <w:rPr>
          <w:rStyle w:val="content"/>
          <w:color w:val="000000"/>
          <w:sz w:val="20"/>
          <w:lang w:val="en"/>
        </w:rPr>
        <w:t xml:space="preserve"> processing</w:t>
      </w:r>
    </w:p>
    <w:p w14:paraId="4D103D39" w14:textId="2F886E7E" w:rsidR="004A50E8" w:rsidRPr="004A471E" w:rsidRDefault="004A50E8" w:rsidP="004A471E">
      <w:pPr>
        <w:pStyle w:val="ListParagraph"/>
        <w:widowControl/>
        <w:numPr>
          <w:ilvl w:val="1"/>
          <w:numId w:val="87"/>
        </w:numPr>
        <w:autoSpaceDN/>
        <w:spacing w:after="240" w:line="240" w:lineRule="atLeast"/>
        <w:ind w:left="1080"/>
        <w:contextualSpacing w:val="0"/>
        <w:textAlignment w:val="auto"/>
        <w:rPr>
          <w:rFonts w:ascii="inherit" w:hAnsi="inherit"/>
          <w:sz w:val="20"/>
          <w:lang w:val="en"/>
        </w:rPr>
      </w:pPr>
      <w:r w:rsidRPr="004A471E">
        <w:rPr>
          <w:sz w:val="20"/>
          <w:lang w:val="en"/>
        </w:rPr>
        <w:t xml:space="preserve">DASH ClientThe DASH Client implements the following process when </w:t>
      </w:r>
      <w:r w:rsidRPr="004A471E">
        <w:rPr>
          <w:i/>
          <w:sz w:val="20"/>
        </w:rPr>
        <w:t>dispatch_mode</w:t>
      </w:r>
      <w:r w:rsidRPr="004A471E">
        <w:rPr>
          <w:sz w:val="20"/>
          <w:lang w:val="en"/>
        </w:rPr>
        <w:t xml:space="preserve"> = </w:t>
      </w:r>
      <w:r w:rsidRPr="004A471E">
        <w:rPr>
          <w:i/>
          <w:sz w:val="20"/>
        </w:rPr>
        <w:t>on_start</w:t>
      </w:r>
      <w:r w:rsidRPr="004A471E">
        <w:rPr>
          <w:sz w:val="20"/>
          <w:lang w:val="en"/>
        </w:rPr>
        <w:t>:</w:t>
      </w:r>
    </w:p>
    <w:p w14:paraId="0309A527" w14:textId="77777777" w:rsidR="004A50E8" w:rsidRPr="004A471E" w:rsidRDefault="004A50E8" w:rsidP="004A471E">
      <w:pPr>
        <w:pStyle w:val="ListParagraph"/>
        <w:widowControl/>
        <w:numPr>
          <w:ilvl w:val="2"/>
          <w:numId w:val="87"/>
        </w:numPr>
        <w:autoSpaceDN/>
        <w:spacing w:after="240" w:line="240" w:lineRule="atLeast"/>
        <w:ind w:left="1800"/>
        <w:contextualSpacing w:val="0"/>
        <w:textAlignment w:val="auto"/>
        <w:rPr>
          <w:rFonts w:ascii="inherit" w:hAnsi="inherit"/>
          <w:sz w:val="20"/>
          <w:lang w:val="en"/>
        </w:rPr>
      </w:pPr>
      <w:r w:rsidRPr="004A471E">
        <w:rPr>
          <w:sz w:val="20"/>
          <w:lang w:val="en"/>
        </w:rPr>
        <w:t xml:space="preserve">Derive the event instance/metadata sample’s </w:t>
      </w:r>
      <w:r w:rsidRPr="004A471E">
        <w:rPr>
          <w:i/>
          <w:sz w:val="20"/>
        </w:rPr>
        <w:t>ST</w:t>
      </w:r>
    </w:p>
    <w:p w14:paraId="24117CCC" w14:textId="77777777" w:rsidR="004A50E8" w:rsidRPr="004A471E" w:rsidRDefault="004A50E8" w:rsidP="004A471E">
      <w:pPr>
        <w:pStyle w:val="ListParagraph"/>
        <w:widowControl/>
        <w:numPr>
          <w:ilvl w:val="2"/>
          <w:numId w:val="87"/>
        </w:numPr>
        <w:autoSpaceDN/>
        <w:spacing w:after="240" w:line="240" w:lineRule="atLeast"/>
        <w:ind w:left="1800"/>
        <w:contextualSpacing w:val="0"/>
        <w:textAlignment w:val="auto"/>
        <w:rPr>
          <w:rFonts w:ascii="inherit" w:hAnsi="inherit"/>
          <w:sz w:val="20"/>
          <w:lang w:val="en"/>
        </w:rPr>
      </w:pPr>
      <w:r w:rsidRPr="004A471E">
        <w:rPr>
          <w:sz w:val="20"/>
          <w:lang w:val="en"/>
        </w:rPr>
        <w:t xml:space="preserve">If the current media presentation time value is smaller than </w:t>
      </w:r>
      <w:r w:rsidRPr="004A471E">
        <w:rPr>
          <w:i/>
          <w:sz w:val="20"/>
        </w:rPr>
        <w:t>ST</w:t>
      </w:r>
      <w:r w:rsidRPr="004A471E">
        <w:rPr>
          <w:sz w:val="20"/>
          <w:lang w:val="en"/>
        </w:rPr>
        <w:t xml:space="preserve">, then go to step </w:t>
      </w:r>
      <w:r w:rsidRPr="004A471E">
        <w:rPr>
          <w:sz w:val="20"/>
          <w:lang w:val="en"/>
        </w:rPr>
        <w:fldChar w:fldCharType="begin"/>
      </w:r>
      <w:r w:rsidRPr="004A471E">
        <w:rPr>
          <w:sz w:val="20"/>
          <w:lang w:val="en"/>
        </w:rPr>
        <w:instrText xml:space="preserve"> REF _Ref62473793 \r \h </w:instrText>
      </w:r>
      <w:r w:rsidRPr="004A471E">
        <w:rPr>
          <w:lang w:val="en"/>
        </w:rPr>
        <w:instrText xml:space="preserve"> \* MERGEFORMAT </w:instrText>
      </w:r>
      <w:r w:rsidRPr="004A471E">
        <w:rPr>
          <w:sz w:val="20"/>
          <w:lang w:val="en"/>
        </w:rPr>
      </w:r>
      <w:r w:rsidRPr="004A471E">
        <w:rPr>
          <w:sz w:val="20"/>
          <w:lang w:val="en"/>
        </w:rPr>
        <w:fldChar w:fldCharType="separate"/>
      </w:r>
      <w:r w:rsidRPr="004A471E">
        <w:rPr>
          <w:sz w:val="20"/>
          <w:lang w:val="en"/>
        </w:rPr>
        <w:t>v</w:t>
      </w:r>
      <w:r w:rsidRPr="004A471E">
        <w:rPr>
          <w:sz w:val="20"/>
          <w:lang w:val="en"/>
        </w:rPr>
        <w:fldChar w:fldCharType="end"/>
      </w:r>
      <w:r w:rsidRPr="004A471E">
        <w:rPr>
          <w:sz w:val="20"/>
          <w:lang w:val="en"/>
        </w:rPr>
        <w:t>.</w:t>
      </w:r>
    </w:p>
    <w:p w14:paraId="4DED575B" w14:textId="77777777" w:rsidR="004A50E8" w:rsidRPr="004A471E" w:rsidRDefault="004A50E8" w:rsidP="004A471E">
      <w:pPr>
        <w:pStyle w:val="ListParagraph"/>
        <w:widowControl/>
        <w:numPr>
          <w:ilvl w:val="2"/>
          <w:numId w:val="87"/>
        </w:numPr>
        <w:autoSpaceDN/>
        <w:spacing w:after="240" w:line="240" w:lineRule="atLeast"/>
        <w:ind w:left="1800"/>
        <w:contextualSpacing w:val="0"/>
        <w:textAlignment w:val="auto"/>
        <w:rPr>
          <w:rFonts w:ascii="inherit" w:hAnsi="inherit"/>
          <w:sz w:val="20"/>
          <w:lang w:val="en"/>
        </w:rPr>
      </w:pPr>
      <w:r w:rsidRPr="004A471E">
        <w:rPr>
          <w:sz w:val="20"/>
          <w:lang w:val="en"/>
        </w:rPr>
        <w:t xml:space="preserve">Derive the ending time </w:t>
      </w:r>
      <w:r w:rsidRPr="004A471E">
        <w:rPr>
          <w:i/>
          <w:sz w:val="20"/>
        </w:rPr>
        <w:t>ET</w:t>
      </w:r>
      <w:r w:rsidRPr="004A471E">
        <w:rPr>
          <w:sz w:val="20"/>
          <w:lang w:val="en"/>
        </w:rPr>
        <w:t xml:space="preserve">= </w:t>
      </w:r>
      <w:r w:rsidRPr="004A471E">
        <w:rPr>
          <w:i/>
          <w:sz w:val="20"/>
        </w:rPr>
        <w:t>ST</w:t>
      </w:r>
      <w:r w:rsidRPr="004A471E">
        <w:rPr>
          <w:sz w:val="20"/>
          <w:lang w:val="en"/>
        </w:rPr>
        <w:t xml:space="preserve"> + </w:t>
      </w:r>
      <w:r w:rsidRPr="004A471E">
        <w:rPr>
          <w:i/>
          <w:sz w:val="20"/>
        </w:rPr>
        <w:t>DU</w:t>
      </w:r>
      <w:r w:rsidRPr="004A471E">
        <w:rPr>
          <w:sz w:val="20"/>
          <w:lang w:val="en"/>
        </w:rPr>
        <w:t>.</w:t>
      </w:r>
    </w:p>
    <w:p w14:paraId="253D2636" w14:textId="77777777" w:rsidR="004A50E8" w:rsidRPr="004A471E" w:rsidRDefault="004A50E8" w:rsidP="004A471E">
      <w:pPr>
        <w:pStyle w:val="ListParagraph"/>
        <w:widowControl/>
        <w:numPr>
          <w:ilvl w:val="2"/>
          <w:numId w:val="87"/>
        </w:numPr>
        <w:autoSpaceDN/>
        <w:spacing w:after="240" w:line="240" w:lineRule="atLeast"/>
        <w:ind w:left="1800"/>
        <w:contextualSpacing w:val="0"/>
        <w:textAlignment w:val="auto"/>
        <w:rPr>
          <w:rFonts w:ascii="inherit" w:hAnsi="inherit"/>
          <w:sz w:val="20"/>
          <w:lang w:val="en"/>
        </w:rPr>
      </w:pPr>
      <w:r w:rsidRPr="004A471E">
        <w:rPr>
          <w:sz w:val="20"/>
          <w:lang w:val="en"/>
        </w:rPr>
        <w:t xml:space="preserve">If the current presentation time value is greater than </w:t>
      </w:r>
      <w:r w:rsidRPr="004A471E">
        <w:rPr>
          <w:i/>
          <w:sz w:val="20"/>
        </w:rPr>
        <w:t>ET</w:t>
      </w:r>
      <w:r w:rsidRPr="004A471E">
        <w:rPr>
          <w:sz w:val="20"/>
          <w:lang w:val="en"/>
        </w:rPr>
        <w:t>, then end processing.</w:t>
      </w:r>
    </w:p>
    <w:p w14:paraId="35EFAB87" w14:textId="7DD231CD" w:rsidR="004A50E8" w:rsidRPr="004A471E" w:rsidRDefault="004A50E8" w:rsidP="004A471E">
      <w:pPr>
        <w:pStyle w:val="ListParagraph"/>
        <w:widowControl/>
        <w:numPr>
          <w:ilvl w:val="2"/>
          <w:numId w:val="87"/>
        </w:numPr>
        <w:autoSpaceDN/>
        <w:spacing w:after="240" w:line="240" w:lineRule="atLeast"/>
        <w:ind w:left="1800"/>
        <w:contextualSpacing w:val="0"/>
        <w:textAlignment w:val="auto"/>
        <w:rPr>
          <w:rFonts w:ascii="inherit" w:hAnsi="inherit"/>
          <w:sz w:val="20"/>
          <w:lang w:val="en"/>
        </w:rPr>
      </w:pPr>
      <w:r w:rsidRPr="004A471E">
        <w:rPr>
          <w:sz w:val="20"/>
          <w:lang w:val="en"/>
        </w:rPr>
        <w:t xml:space="preserve">In the case of event: Compare the event’s </w:t>
      </w:r>
      <w:r w:rsidRPr="004A471E">
        <w:rPr>
          <w:i/>
          <w:sz w:val="20"/>
        </w:rPr>
        <w:t>id</w:t>
      </w:r>
      <w:r w:rsidRPr="004A471E">
        <w:rPr>
          <w:sz w:val="20"/>
          <w:lang w:val="en"/>
        </w:rPr>
        <w:t xml:space="preserve"> with the entries of the </w:t>
      </w:r>
      <w:r w:rsidR="00645730">
        <w:rPr>
          <w:szCs w:val="24"/>
          <w:lang w:val="en"/>
        </w:rPr>
        <w:t>P</w:t>
      </w:r>
      <w:r w:rsidR="00D94BDC" w:rsidRPr="00BE3BEE">
        <w:rPr>
          <w:szCs w:val="24"/>
          <w:lang w:val="en"/>
        </w:rPr>
        <w:t>ET  and DET</w:t>
      </w:r>
      <w:r w:rsidRPr="004A471E">
        <w:rPr>
          <w:sz w:val="20"/>
          <w:lang w:val="en"/>
        </w:rPr>
        <w:t xml:space="preserve"> of the same </w:t>
      </w:r>
      <w:r w:rsidRPr="004A471E">
        <w:rPr>
          <w:i/>
          <w:sz w:val="20"/>
        </w:rPr>
        <w:t>scheme_uri</w:t>
      </w:r>
      <w:r w:rsidRPr="004A471E">
        <w:rPr>
          <w:sz w:val="20"/>
          <w:lang w:val="en"/>
        </w:rPr>
        <w:t>/(</w:t>
      </w:r>
      <w:r w:rsidRPr="004A471E">
        <w:rPr>
          <w:i/>
          <w:sz w:val="20"/>
        </w:rPr>
        <w:t>value)</w:t>
      </w:r>
      <w:r w:rsidRPr="004A471E">
        <w:rPr>
          <w:sz w:val="20"/>
          <w:lang w:val="en"/>
        </w:rPr>
        <w:t xml:space="preserve"> pair:</w:t>
      </w:r>
    </w:p>
    <w:p w14:paraId="46941F94" w14:textId="77777777" w:rsidR="004A50E8" w:rsidRPr="004A471E" w:rsidRDefault="004A50E8" w:rsidP="004A471E">
      <w:pPr>
        <w:pStyle w:val="ListParagraph"/>
        <w:widowControl/>
        <w:numPr>
          <w:ilvl w:val="3"/>
          <w:numId w:val="87"/>
        </w:numPr>
        <w:autoSpaceDN/>
        <w:spacing w:after="240" w:line="240" w:lineRule="atLeast"/>
        <w:ind w:left="2520"/>
        <w:contextualSpacing w:val="0"/>
        <w:textAlignment w:val="auto"/>
        <w:rPr>
          <w:rFonts w:ascii="inherit" w:hAnsi="inherit"/>
          <w:sz w:val="20"/>
          <w:lang w:val="en"/>
        </w:rPr>
      </w:pPr>
      <w:r w:rsidRPr="004A471E">
        <w:rPr>
          <w:sz w:val="20"/>
          <w:lang w:val="en"/>
        </w:rPr>
        <w:t xml:space="preserve">If an entry with the identical </w:t>
      </w:r>
      <w:r w:rsidRPr="004A471E">
        <w:rPr>
          <w:i/>
          <w:sz w:val="20"/>
        </w:rPr>
        <w:t>id</w:t>
      </w:r>
      <w:r w:rsidRPr="004A471E">
        <w:rPr>
          <w:sz w:val="20"/>
          <w:lang w:val="en"/>
        </w:rPr>
        <w:t xml:space="preserve"> value exists</w:t>
      </w:r>
      <w:r w:rsidR="00D94BDC" w:rsidRPr="00BE3BEE">
        <w:rPr>
          <w:szCs w:val="24"/>
          <w:lang w:val="en"/>
        </w:rPr>
        <w:t xml:space="preserve"> in either table</w:t>
      </w:r>
      <w:r w:rsidRPr="004A471E">
        <w:rPr>
          <w:sz w:val="20"/>
          <w:lang w:val="en"/>
        </w:rPr>
        <w:t>, end processing;</w:t>
      </w:r>
    </w:p>
    <w:p w14:paraId="3B8C39D2" w14:textId="03CD6F80" w:rsidR="004A50E8" w:rsidRPr="004A471E" w:rsidRDefault="004A50E8" w:rsidP="004A471E">
      <w:pPr>
        <w:pStyle w:val="ListParagraph"/>
        <w:widowControl/>
        <w:numPr>
          <w:ilvl w:val="3"/>
          <w:numId w:val="87"/>
        </w:numPr>
        <w:autoSpaceDN/>
        <w:spacing w:after="240" w:line="240" w:lineRule="atLeast"/>
        <w:ind w:left="2520"/>
        <w:contextualSpacing w:val="0"/>
        <w:textAlignment w:val="auto"/>
        <w:rPr>
          <w:rFonts w:ascii="inherit" w:hAnsi="inherit"/>
          <w:sz w:val="20"/>
          <w:lang w:val="en"/>
        </w:rPr>
      </w:pPr>
      <w:r w:rsidRPr="004A471E">
        <w:rPr>
          <w:sz w:val="20"/>
          <w:lang w:val="en"/>
        </w:rPr>
        <w:t xml:space="preserve">If not, add </w:t>
      </w:r>
      <w:r w:rsidRPr="004A471E">
        <w:rPr>
          <w:rFonts w:ascii="Courier New" w:hAnsi="Courier New"/>
          <w:sz w:val="20"/>
          <w:lang w:val="en"/>
        </w:rPr>
        <w:t>'emsg'</w:t>
      </w:r>
      <w:r w:rsidRPr="004A471E">
        <w:rPr>
          <w:sz w:val="20"/>
          <w:lang w:val="en"/>
        </w:rPr>
        <w:t xml:space="preserve">’s </w:t>
      </w:r>
      <w:r w:rsidRPr="004A471E">
        <w:rPr>
          <w:i/>
          <w:sz w:val="20"/>
        </w:rPr>
        <w:t>id</w:t>
      </w:r>
      <w:r w:rsidRPr="004A471E">
        <w:rPr>
          <w:sz w:val="20"/>
          <w:lang w:val="en"/>
        </w:rPr>
        <w:t xml:space="preserve"> to the corresponding </w:t>
      </w:r>
      <w:hyperlink w:anchor="active-event-table" w:history="1">
        <w:r w:rsidR="00645730">
          <w:rPr>
            <w:szCs w:val="24"/>
          </w:rPr>
          <w:t>P</w:t>
        </w:r>
        <w:r w:rsidR="00D94BDC" w:rsidRPr="00BE3BEE">
          <w:rPr>
            <w:szCs w:val="24"/>
          </w:rPr>
          <w:t>ET</w:t>
        </w:r>
      </w:hyperlink>
      <w:r w:rsidRPr="004A471E">
        <w:rPr>
          <w:sz w:val="20"/>
          <w:lang w:val="en"/>
        </w:rPr>
        <w:t>.</w:t>
      </w:r>
    </w:p>
    <w:p w14:paraId="2269E91D" w14:textId="6140AE00" w:rsidR="00BA23B1" w:rsidRPr="004A471E" w:rsidRDefault="004A50E8" w:rsidP="004A471E">
      <w:pPr>
        <w:pStyle w:val="ListParagraph"/>
        <w:widowControl/>
        <w:numPr>
          <w:ilvl w:val="2"/>
          <w:numId w:val="112"/>
        </w:numPr>
        <w:autoSpaceDN/>
        <w:spacing w:after="240" w:line="240" w:lineRule="atLeast"/>
        <w:ind w:left="1800"/>
        <w:contextualSpacing w:val="0"/>
        <w:textAlignment w:val="auto"/>
        <w:rPr>
          <w:color w:val="000000" w:themeColor="text1"/>
          <w:lang w:val="en-GB"/>
        </w:rPr>
      </w:pPr>
      <w:r w:rsidRPr="004A471E">
        <w:rPr>
          <w:sz w:val="20"/>
          <w:lang w:val="en"/>
        </w:rPr>
        <w:t xml:space="preserve">Dispatch the event/metadata message_data at time ST, or immediately if the current presentation time is larger than ST, as described in subclause </w:t>
      </w:r>
      <w:r w:rsidRPr="004A471E">
        <w:rPr>
          <w:sz w:val="20"/>
          <w:lang w:val="en"/>
        </w:rPr>
        <w:fldChar w:fldCharType="begin"/>
      </w:r>
      <w:r w:rsidRPr="00AE6443">
        <w:rPr>
          <w:sz w:val="20"/>
          <w:szCs w:val="18"/>
          <w:lang w:val="en"/>
        </w:rPr>
        <w:instrText xml:space="preserve"> REF _Ref62473679 \w \h </w:instrText>
      </w:r>
      <w:r>
        <w:rPr>
          <w:sz w:val="20"/>
          <w:szCs w:val="18"/>
          <w:lang w:val="en"/>
        </w:rPr>
        <w:instrText xml:space="preserve"> \* MERGEFORMAT </w:instrText>
      </w:r>
      <w:r w:rsidRPr="00AE6443">
        <w:rPr>
          <w:sz w:val="20"/>
          <w:szCs w:val="18"/>
          <w:lang w:val="en"/>
        </w:rPr>
      </w:r>
      <w:r w:rsidRPr="004A471E">
        <w:rPr>
          <w:sz w:val="20"/>
          <w:lang w:val="en"/>
        </w:rPr>
        <w:fldChar w:fldCharType="separate"/>
      </w:r>
      <w:r w:rsidRPr="00AE6443">
        <w:rPr>
          <w:sz w:val="20"/>
          <w:szCs w:val="18"/>
          <w:lang w:val="en"/>
        </w:rPr>
        <w:t>A.13.6</w:t>
      </w:r>
      <w:r w:rsidRPr="004A471E">
        <w:rPr>
          <w:sz w:val="20"/>
          <w:lang w:val="en"/>
        </w:rPr>
        <w:fldChar w:fldCharType="end"/>
      </w:r>
      <w:r w:rsidR="00D94BDC" w:rsidRPr="00BE3BEE">
        <w:rPr>
          <w:szCs w:val="24"/>
          <w:lang w:val="en"/>
        </w:rPr>
        <w:t xml:space="preserve">, remove the event, if exists, from the </w:t>
      </w:r>
      <w:r w:rsidR="00645730">
        <w:rPr>
          <w:szCs w:val="24"/>
          <w:lang w:val="en"/>
        </w:rPr>
        <w:t>P</w:t>
      </w:r>
      <w:r w:rsidR="00D94BDC" w:rsidRPr="00BE3BEE">
        <w:rPr>
          <w:szCs w:val="24"/>
          <w:lang w:val="en"/>
        </w:rPr>
        <w:t>ET and add it to DET.</w:t>
      </w:r>
    </w:p>
    <w:p w14:paraId="3789C3CE" w14:textId="43AD9AB4" w:rsidR="00BA23B1" w:rsidRPr="004A471E" w:rsidRDefault="00BA23B1" w:rsidP="00BA23B1">
      <w:pPr>
        <w:rPr>
          <w:i/>
          <w:color w:val="000000" w:themeColor="text1"/>
          <w:sz w:val="32"/>
          <w:u w:val="single"/>
          <w:lang w:val="en-GB"/>
        </w:rPr>
      </w:pPr>
      <w:r w:rsidRPr="004A471E">
        <w:rPr>
          <w:i/>
          <w:color w:val="000000" w:themeColor="text1"/>
          <w:sz w:val="32"/>
          <w:u w:val="single"/>
          <w:lang w:val="en-GB"/>
        </w:rPr>
        <w:t>Change A.13.9:</w:t>
      </w:r>
    </w:p>
    <w:p w14:paraId="0F441C88" w14:textId="32586ECD" w:rsidR="0057269D" w:rsidRPr="004A471E" w:rsidRDefault="0057269D" w:rsidP="0057269D">
      <w:pPr>
        <w:rPr>
          <w:color w:val="000000" w:themeColor="text1"/>
          <w:sz w:val="20"/>
          <w:lang w:val="en"/>
        </w:rPr>
      </w:pPr>
      <w:r w:rsidRPr="004A471E">
        <w:rPr>
          <w:color w:val="000000" w:themeColor="text1"/>
          <w:sz w:val="20"/>
          <w:lang w:val="en"/>
        </w:rPr>
        <w:t>Along with the media samples, the event instances and timed metadata samples are buffered. The event/metadata buffer should be managed with the same scheme as the media buffer, i.e. as long as a media sample exists in the media buffer, the corresponding events and/or metadata sample are maintained in the event/metadata buffer.</w:t>
      </w:r>
    </w:p>
    <w:p w14:paraId="08D6E7DD" w14:textId="4BA5CF44" w:rsidR="00BA23B1" w:rsidRPr="004A471E" w:rsidRDefault="0057269D" w:rsidP="0057269D">
      <w:pPr>
        <w:rPr>
          <w:color w:val="000000" w:themeColor="text1"/>
          <w:lang w:val="en"/>
        </w:rPr>
      </w:pPr>
      <w:r w:rsidRPr="004A471E">
        <w:rPr>
          <w:i/>
          <w:color w:val="000000" w:themeColor="text1"/>
          <w:sz w:val="32"/>
          <w:u w:val="single"/>
          <w:lang w:val="en-GB"/>
        </w:rPr>
        <w:t>with:</w:t>
      </w:r>
    </w:p>
    <w:p w14:paraId="789D8376" w14:textId="1A871DEB" w:rsidR="0057269D" w:rsidRDefault="0057269D" w:rsidP="0057269D">
      <w:pPr>
        <w:rPr>
          <w:color w:val="000000" w:themeColor="text1"/>
          <w:sz w:val="20"/>
          <w:lang w:val="en"/>
        </w:rPr>
      </w:pPr>
      <w:r w:rsidRPr="004A471E">
        <w:rPr>
          <w:color w:val="000000" w:themeColor="text1"/>
          <w:sz w:val="20"/>
          <w:lang w:val="en"/>
        </w:rPr>
        <w:t>Along with the media samples, the event instances and timed metadata samples are buffered. The event/metadata buffer should be managed with the same scheme as the media buffer, i.e. as long as a media sample exists in the media buffer, the corresponding events (the inband events that are carried by the segment containing the media sample/the MPD events that are included in the Period element containing the media sample) and the aligned metadata samples with the media sample are maintained in the event/metadata buffer.</w:t>
      </w:r>
    </w:p>
    <w:p w14:paraId="616BFD8E" w14:textId="77777777" w:rsidR="008E1921" w:rsidRDefault="008E1921" w:rsidP="008E1921">
      <w:pPr>
        <w:rPr>
          <w:lang w:val="en-GB"/>
        </w:rPr>
      </w:pPr>
    </w:p>
    <w:p w14:paraId="06EB12E5" w14:textId="77777777" w:rsidR="008E1921" w:rsidRPr="008E1921" w:rsidRDefault="008E1921" w:rsidP="008E1921">
      <w:pPr>
        <w:keepNext/>
        <w:widowControl/>
        <w:tabs>
          <w:tab w:val="left" w:pos="400"/>
          <w:tab w:val="left" w:pos="560"/>
          <w:tab w:val="left" w:pos="720"/>
          <w:tab w:val="left" w:pos="880"/>
          <w:tab w:val="left" w:pos="940"/>
          <w:tab w:val="left" w:pos="1021"/>
          <w:tab w:val="left" w:pos="1080"/>
          <w:tab w:val="left" w:pos="1140"/>
          <w:tab w:val="left" w:pos="1360"/>
        </w:tabs>
        <w:suppressAutoHyphens/>
        <w:adjustRightInd w:val="0"/>
        <w:spacing w:before="60" w:after="120" w:line="240" w:lineRule="atLeast"/>
        <w:outlineLvl w:val="4"/>
        <w:rPr>
          <w:rFonts w:ascii="Cambria" w:eastAsia="MS Mincho" w:hAnsi="Cambria"/>
          <w:b/>
          <w:i/>
          <w:iCs/>
          <w:szCs w:val="24"/>
          <w:u w:val="single"/>
          <w:lang w:val="en-GB" w:eastAsia="ja-JP"/>
        </w:rPr>
      </w:pPr>
      <w:r w:rsidRPr="008E1921">
        <w:rPr>
          <w:i/>
          <w:iCs/>
          <w:u w:val="single"/>
          <w:lang w:eastAsia="zh-CN"/>
        </w:rPr>
        <w:t>Change A.13.10 to:</w:t>
      </w:r>
    </w:p>
    <w:p w14:paraId="6079F319" w14:textId="77777777" w:rsidR="008E1921" w:rsidRDefault="008E1921" w:rsidP="008E1921">
      <w:pPr>
        <w:widowControl/>
        <w:tabs>
          <w:tab w:val="left" w:pos="403"/>
          <w:tab w:val="left" w:pos="640"/>
          <w:tab w:val="left" w:pos="720"/>
        </w:tabs>
        <w:adjustRightInd w:val="0"/>
        <w:spacing w:after="240" w:line="250" w:lineRule="exact"/>
        <w:outlineLvl w:val="0"/>
        <w:rPr>
          <w:rFonts w:ascii="Cambria" w:eastAsia="MS Mincho" w:hAnsi="Cambria"/>
          <w:b/>
          <w:szCs w:val="24"/>
          <w:lang w:val="en-GB" w:eastAsia="ja-JP"/>
        </w:rPr>
      </w:pPr>
      <w:r>
        <w:rPr>
          <w:rFonts w:ascii="Cambria" w:eastAsia="MS Mincho" w:hAnsi="Cambria"/>
          <w:b/>
          <w:szCs w:val="24"/>
          <w:lang w:val="en-GB" w:eastAsia="ja-JP"/>
        </w:rPr>
        <w:t>A.13.10 Prose description of APIs</w:t>
      </w:r>
    </w:p>
    <w:p w14:paraId="416FFEA5" w14:textId="77777777" w:rsidR="008E1921" w:rsidRDefault="008E1921" w:rsidP="008E1921">
      <w:pPr>
        <w:widowControl/>
        <w:tabs>
          <w:tab w:val="left" w:pos="403"/>
        </w:tabs>
        <w:spacing w:after="120" w:line="240" w:lineRule="atLeast"/>
        <w:rPr>
          <w:rFonts w:ascii="Cambria" w:eastAsia="MS Mincho" w:hAnsi="Cambria"/>
          <w:sz w:val="22"/>
          <w:lang w:val="en-GB"/>
        </w:rPr>
      </w:pPr>
      <w:r>
        <w:rPr>
          <w:rFonts w:ascii="Cambria" w:eastAsia="MS Mincho" w:hAnsi="Cambria"/>
          <w:lang w:val="en-GB"/>
        </w:rPr>
        <w:t xml:space="preserve">The event/timed metadata API is an interface defined between a DASH client and a device application in the exchange of subscription data and dispatch/transfer of matching DASH Event or timed metadata information between these entities. The Event/timed metadata API is shown in </w:t>
      </w:r>
      <w:r>
        <w:rPr>
          <w:rFonts w:ascii="Cambria" w:eastAsia="MS Mincho" w:hAnsi="Cambria"/>
          <w:lang w:val="en-GB"/>
        </w:rPr>
        <w:fldChar w:fldCharType="begin"/>
      </w:r>
      <w:r>
        <w:rPr>
          <w:rFonts w:ascii="Cambria" w:eastAsia="MS Mincho" w:hAnsi="Cambria"/>
          <w:lang w:val="en-GB"/>
        </w:rPr>
        <w:instrText xml:space="preserve"> REF _Ref71517854 \r \h  \* MERGEFORMAT </w:instrText>
      </w:r>
      <w:r>
        <w:rPr>
          <w:rFonts w:ascii="Cambria" w:eastAsia="MS Mincho" w:hAnsi="Cambria"/>
          <w:lang w:val="en-GB"/>
        </w:rPr>
      </w:r>
      <w:r>
        <w:rPr>
          <w:rFonts w:ascii="Cambria" w:eastAsia="MS Mincho" w:hAnsi="Cambria"/>
          <w:lang w:val="en-GB"/>
        </w:rPr>
        <w:fldChar w:fldCharType="separate"/>
      </w:r>
      <w:r>
        <w:rPr>
          <w:rFonts w:ascii="Cambria" w:eastAsia="MS Mincho" w:hAnsi="Cambria"/>
          <w:lang w:val="en-GB"/>
        </w:rPr>
        <w:t>Figure A.1</w:t>
      </w:r>
      <w:r>
        <w:rPr>
          <w:rFonts w:ascii="Cambria" w:eastAsia="MS Mincho" w:hAnsi="Cambria"/>
          <w:lang w:val="en-GB"/>
        </w:rPr>
        <w:fldChar w:fldCharType="end"/>
      </w:r>
      <w:r>
        <w:rPr>
          <w:rFonts w:ascii="Cambria" w:eastAsia="MS Mincho" w:hAnsi="Cambria"/>
          <w:lang w:val="en-GB"/>
        </w:rPr>
        <w:t>.</w:t>
      </w:r>
    </w:p>
    <w:p w14:paraId="0088D464" w14:textId="77777777" w:rsidR="008E1921" w:rsidRDefault="008E1921" w:rsidP="008E1921">
      <w:pPr>
        <w:widowControl/>
        <w:tabs>
          <w:tab w:val="left" w:pos="1368"/>
        </w:tabs>
        <w:spacing w:after="240" w:line="220" w:lineRule="atLeast"/>
        <w:ind w:left="403"/>
        <w:rPr>
          <w:rFonts w:ascii="Cambria" w:eastAsia="MS Mincho" w:hAnsi="Cambria"/>
          <w:sz w:val="20"/>
          <w:lang w:val="en-GB"/>
        </w:rPr>
      </w:pPr>
      <w:r>
        <w:rPr>
          <w:rFonts w:ascii="Cambria" w:eastAsia="MS Mincho" w:hAnsi="Cambria"/>
          <w:sz w:val="20"/>
          <w:lang w:val="en-GB"/>
        </w:rPr>
        <w:t>NOTE 1</w:t>
      </w:r>
      <w:r>
        <w:rPr>
          <w:rFonts w:ascii="Cambria" w:eastAsia="MS Mincho" w:hAnsi="Cambria"/>
          <w:sz w:val="20"/>
          <w:lang w:val="en-GB"/>
        </w:rPr>
        <w:tab/>
        <w:t>In this Annex, the term "DASH Player" is used.</w:t>
      </w:r>
    </w:p>
    <w:p w14:paraId="1C48A8A4" w14:textId="77777777" w:rsidR="008E1921" w:rsidRDefault="008E1921" w:rsidP="008E1921">
      <w:pPr>
        <w:widowControl/>
        <w:tabs>
          <w:tab w:val="left" w:pos="403"/>
        </w:tabs>
        <w:spacing w:after="120" w:line="240" w:lineRule="atLeast"/>
        <w:rPr>
          <w:rFonts w:ascii="Cambria" w:eastAsia="MS Mincho" w:hAnsi="Cambria"/>
          <w:sz w:val="22"/>
          <w:lang w:val="en-GB"/>
        </w:rPr>
      </w:pPr>
      <w:r>
        <w:rPr>
          <w:rFonts w:ascii="Cambria" w:eastAsia="MS Mincho" w:hAnsi="Cambria"/>
          <w:lang w:val="en-GB"/>
        </w:rPr>
        <w:t xml:space="preserve">The description of the API below is strictly functional, i.e. implementation-agnostic. For example, the </w:t>
      </w:r>
      <w:r>
        <w:rPr>
          <w:rFonts w:ascii="Courier New" w:eastAsia="MS Mincho" w:hAnsi="Courier New" w:cs="Courier New"/>
          <w:lang w:val="en-GB"/>
        </w:rPr>
        <w:t>subscribeEvent()</w:t>
      </w:r>
      <w:r>
        <w:rPr>
          <w:rFonts w:ascii="Cambria" w:eastAsia="MS Mincho" w:hAnsi="Cambria"/>
          <w:lang w:val="en-GB"/>
        </w:rPr>
        <w:t xml:space="preserve"> method as defined below may be mapped to the </w:t>
      </w:r>
      <w:r>
        <w:rPr>
          <w:rFonts w:ascii="Cambria" w:eastAsia="MS Mincho" w:hAnsi="Cambria"/>
          <w:lang w:val="en-GB"/>
        </w:rPr>
        <w:lastRenderedPageBreak/>
        <w:t xml:space="preserve">existing </w:t>
      </w:r>
      <w:r>
        <w:rPr>
          <w:rFonts w:ascii="Courier New" w:eastAsia="MS Mincho" w:hAnsi="Courier New" w:cs="Courier New"/>
          <w:lang w:val="en-GB"/>
        </w:rPr>
        <w:t>on(type,listener,scope)</w:t>
      </w:r>
      <w:r>
        <w:rPr>
          <w:rFonts w:ascii="Cambria" w:eastAsia="MS Mincho" w:hAnsi="Cambria"/>
          <w:lang w:val="en-GB"/>
        </w:rPr>
        <w:t xml:space="preserve"> method as defined for the dash.js under </w:t>
      </w:r>
      <w:r>
        <w:rPr>
          <w:rFonts w:ascii="Courier New" w:eastAsia="MS Mincho" w:hAnsi="Courier New" w:cs="Courier New"/>
          <w:lang w:val="en-GB"/>
        </w:rPr>
        <w:t>MediaPlayerEvents</w:t>
      </w:r>
      <w:r>
        <w:rPr>
          <w:rFonts w:ascii="Cambria" w:eastAsia="MS Mincho" w:hAnsi="Cambria"/>
          <w:lang w:val="en-GB"/>
        </w:rPr>
        <w:t>.</w:t>
      </w:r>
    </w:p>
    <w:p w14:paraId="2A7A6AC8" w14:textId="77777777" w:rsidR="008E1921" w:rsidRDefault="008E1921" w:rsidP="008E1921">
      <w:pPr>
        <w:widowControl/>
        <w:tabs>
          <w:tab w:val="left" w:pos="403"/>
        </w:tabs>
        <w:spacing w:after="120" w:line="240" w:lineRule="atLeast"/>
        <w:rPr>
          <w:ins w:id="31" w:author="Iraj Sodagar (2022-05-11)" w:date="2022-07-12T15:15:00Z"/>
          <w:rFonts w:ascii="Cambria" w:eastAsia="MS Mincho" w:hAnsi="Cambria"/>
          <w:lang w:val="en-GB"/>
        </w:rPr>
      </w:pPr>
      <w:r>
        <w:rPr>
          <w:rFonts w:ascii="Cambria" w:eastAsia="MS Mincho" w:hAnsi="Cambria"/>
          <w:lang w:val="en-GB"/>
        </w:rPr>
        <w:t xml:space="preserve">As part of this API and before any operations, the DASH Player provides a list of </w:t>
      </w:r>
      <w:r>
        <w:rPr>
          <w:rFonts w:ascii="Cambria" w:eastAsia="MS Mincho" w:hAnsi="Cambria"/>
          <w:i/>
          <w:iCs/>
          <w:lang w:val="en-GB"/>
        </w:rPr>
        <w:t>scheme_id</w:t>
      </w:r>
      <w:r>
        <w:rPr>
          <w:rFonts w:ascii="Cambria" w:eastAsia="MS Mincho" w:hAnsi="Cambria"/>
          <w:lang w:val="en-GB"/>
        </w:rPr>
        <w:t>/(</w:t>
      </w:r>
      <w:r>
        <w:rPr>
          <w:rFonts w:ascii="Cambria" w:eastAsia="MS Mincho" w:hAnsi="Cambria"/>
          <w:i/>
          <w:iCs/>
          <w:lang w:val="en-GB"/>
        </w:rPr>
        <w:t>value</w:t>
      </w:r>
      <w:r>
        <w:rPr>
          <w:rFonts w:ascii="Cambria" w:eastAsia="MS Mincho" w:hAnsi="Cambria"/>
          <w:lang w:val="en-GB"/>
        </w:rPr>
        <w:t xml:space="preserve">) listed in the MPD when it receives it. This list includes all MPD and inband events as well as </w:t>
      </w:r>
      <w:r>
        <w:rPr>
          <w:rFonts w:ascii="Cambria" w:eastAsia="MS Mincho" w:hAnsi="Cambria"/>
          <w:i/>
          <w:iCs/>
          <w:lang w:val="en-GB"/>
        </w:rPr>
        <w:t>scheme_id</w:t>
      </w:r>
      <w:r>
        <w:rPr>
          <w:rFonts w:ascii="Cambria" w:eastAsia="MS Mincho" w:hAnsi="Cambria"/>
          <w:lang w:val="en-GB"/>
        </w:rPr>
        <w:t xml:space="preserve"> of all timed metadata tracks. At this point, the Application is aware of the possible events and metadata deliverable by the DASH Player.</w:t>
      </w:r>
    </w:p>
    <w:p w14:paraId="355F3969" w14:textId="77777777" w:rsidR="008E1921" w:rsidRDefault="008E1921" w:rsidP="008E1921">
      <w:pPr>
        <w:widowControl/>
        <w:tabs>
          <w:tab w:val="left" w:pos="1368"/>
        </w:tabs>
        <w:spacing w:after="240" w:line="220" w:lineRule="atLeast"/>
        <w:ind w:left="403"/>
        <w:rPr>
          <w:ins w:id="32" w:author="Iraj Sodagar (2022-05-11)" w:date="2022-07-12T15:15:00Z"/>
          <w:rFonts w:ascii="Cambria" w:eastAsia="MS Mincho" w:hAnsi="Cambria"/>
          <w:sz w:val="20"/>
          <w:lang w:val="en-GB"/>
        </w:rPr>
      </w:pPr>
      <w:ins w:id="33" w:author="Iraj Sodagar (2022-05-11)" w:date="2022-07-12T15:15:00Z">
        <w:r>
          <w:rPr>
            <w:rFonts w:ascii="Cambria" w:eastAsia="MS Mincho" w:hAnsi="Cambria"/>
            <w:sz w:val="20"/>
            <w:lang w:val="en-GB"/>
          </w:rPr>
          <w:t>NOTE </w:t>
        </w:r>
      </w:ins>
      <w:ins w:id="34" w:author="Iraj Sodagar (2022-05-11)" w:date="2022-07-12T15:16:00Z">
        <w:r>
          <w:rPr>
            <w:rFonts w:ascii="Cambria" w:eastAsia="MS Mincho" w:hAnsi="Cambria"/>
            <w:sz w:val="20"/>
            <w:lang w:val="en-GB"/>
          </w:rPr>
          <w:t>2</w:t>
        </w:r>
      </w:ins>
      <w:ins w:id="35" w:author="Iraj Sodagar (2022-05-11)" w:date="2022-07-12T15:15:00Z">
        <w:r>
          <w:rPr>
            <w:rFonts w:ascii="Cambria" w:eastAsia="MS Mincho" w:hAnsi="Cambria"/>
            <w:sz w:val="20"/>
            <w:lang w:val="en-GB"/>
          </w:rPr>
          <w:tab/>
        </w:r>
      </w:ins>
      <w:ins w:id="36" w:author="Iraj Sodagar (2022-05-11)" w:date="2022-07-12T15:16:00Z">
        <w:r>
          <w:rPr>
            <w:rFonts w:ascii="Cambria" w:eastAsia="MS Mincho" w:hAnsi="Cambria"/>
            <w:sz w:val="20"/>
            <w:lang w:val="en-GB"/>
          </w:rPr>
          <w:t xml:space="preserve">The DASH Player may provide the </w:t>
        </w:r>
      </w:ins>
      <w:ins w:id="37" w:author="Iraj Sodagar (2022-05-11)" w:date="2022-07-12T15:17:00Z">
        <w:r>
          <w:rPr>
            <w:rFonts w:ascii="Cambria" w:eastAsia="MS Mincho" w:hAnsi="Cambria"/>
            <w:sz w:val="20"/>
            <w:lang w:val="en-GB"/>
          </w:rPr>
          <w:t>A</w:t>
        </w:r>
      </w:ins>
      <w:ins w:id="38" w:author="Iraj Sodagar (2022-05-11)" w:date="2022-07-12T15:16:00Z">
        <w:r>
          <w:rPr>
            <w:rFonts w:ascii="Cambria" w:eastAsia="MS Mincho" w:hAnsi="Cambria"/>
            <w:sz w:val="20"/>
            <w:lang w:val="en-GB"/>
          </w:rPr>
          <w:t xml:space="preserve">pplication </w:t>
        </w:r>
      </w:ins>
      <w:ins w:id="39" w:author="Iraj Sodagar (2022-05-11)" w:date="2022-07-12T15:19:00Z">
        <w:r>
          <w:rPr>
            <w:rFonts w:ascii="Cambria" w:eastAsia="MS Mincho" w:hAnsi="Cambria"/>
            <w:sz w:val="20"/>
            <w:lang w:val="en-GB"/>
          </w:rPr>
          <w:t xml:space="preserve">the </w:t>
        </w:r>
      </w:ins>
      <w:ins w:id="40" w:author="Iraj Sodagar (2022-05-11)" w:date="2022-07-12T15:16:00Z">
        <w:r>
          <w:rPr>
            <w:rFonts w:ascii="Cambria" w:eastAsia="MS Mincho" w:hAnsi="Cambria"/>
            <w:sz w:val="20"/>
            <w:lang w:val="en-GB"/>
          </w:rPr>
          <w:t>list of DASH event schemes as</w:t>
        </w:r>
      </w:ins>
      <w:ins w:id="41" w:author="Iraj Sodagar (2022-05-11)" w:date="2022-07-12T15:17:00Z">
        <w:r>
          <w:rPr>
            <w:rFonts w:ascii="Cambria" w:eastAsia="MS Mincho" w:hAnsi="Cambria"/>
            <w:sz w:val="20"/>
            <w:lang w:val="en-GB"/>
          </w:rPr>
          <w:t xml:space="preserve"> a part of listed event schemes in the MPD and</w:t>
        </w:r>
      </w:ins>
      <w:ins w:id="42" w:author="Iraj Sodagar (2022-05-11)" w:date="2022-07-12T15:19:00Z">
        <w:r>
          <w:rPr>
            <w:rFonts w:ascii="Cambria" w:eastAsia="MS Mincho" w:hAnsi="Cambria"/>
            <w:sz w:val="20"/>
            <w:lang w:val="en-GB"/>
          </w:rPr>
          <w:t xml:space="preserve"> consequently</w:t>
        </w:r>
      </w:ins>
      <w:ins w:id="43" w:author="Iraj Sodagar (2022-05-11)" w:date="2022-07-12T15:17:00Z">
        <w:r>
          <w:rPr>
            <w:rFonts w:ascii="Cambria" w:eastAsia="MS Mincho" w:hAnsi="Cambria"/>
            <w:sz w:val="20"/>
            <w:lang w:val="en-GB"/>
          </w:rPr>
          <w:t>, the Application may subscrib</w:t>
        </w:r>
      </w:ins>
      <w:ins w:id="44" w:author="Iraj Sodagar (2022-05-11)" w:date="2022-07-12T15:18:00Z">
        <w:r>
          <w:rPr>
            <w:rFonts w:ascii="Cambria" w:eastAsia="MS Mincho" w:hAnsi="Cambria"/>
            <w:sz w:val="20"/>
            <w:lang w:val="en-GB"/>
          </w:rPr>
          <w:t>e to one or more of th</w:t>
        </w:r>
      </w:ins>
      <w:ins w:id="45" w:author="Iraj Sodagar (2022-05-11)" w:date="2022-07-12T15:20:00Z">
        <w:r>
          <w:rPr>
            <w:rFonts w:ascii="Cambria" w:eastAsia="MS Mincho" w:hAnsi="Cambria"/>
            <w:sz w:val="20"/>
            <w:lang w:val="en-GB"/>
          </w:rPr>
          <w:t>ese</w:t>
        </w:r>
      </w:ins>
      <w:ins w:id="46" w:author="Iraj Sodagar (2022-05-11)" w:date="2022-07-12T15:18:00Z">
        <w:r>
          <w:rPr>
            <w:rFonts w:ascii="Cambria" w:eastAsia="MS Mincho" w:hAnsi="Cambria"/>
            <w:sz w:val="20"/>
            <w:lang w:val="en-GB"/>
          </w:rPr>
          <w:t xml:space="preserve"> event schemes</w:t>
        </w:r>
      </w:ins>
      <w:ins w:id="47" w:author="Iraj Sodagar (2022-05-11)" w:date="2022-07-12T15:15:00Z">
        <w:r>
          <w:rPr>
            <w:rFonts w:ascii="Cambria" w:eastAsia="MS Mincho" w:hAnsi="Cambria"/>
            <w:sz w:val="20"/>
            <w:lang w:val="en-GB"/>
          </w:rPr>
          <w:t>.</w:t>
        </w:r>
      </w:ins>
    </w:p>
    <w:p w14:paraId="6C62201D" w14:textId="77777777" w:rsidR="008E1921" w:rsidRDefault="008E1921" w:rsidP="008E1921">
      <w:pPr>
        <w:rPr>
          <w:lang w:eastAsia="zh-CN"/>
        </w:rPr>
      </w:pPr>
    </w:p>
    <w:p w14:paraId="0B76D8C9" w14:textId="77777777" w:rsidR="008E1921" w:rsidRPr="008E1921" w:rsidRDefault="008E1921" w:rsidP="008E1921">
      <w:pPr>
        <w:rPr>
          <w:i/>
          <w:iCs/>
          <w:u w:val="single"/>
          <w:lang w:eastAsia="zh-CN"/>
        </w:rPr>
      </w:pPr>
      <w:r w:rsidRPr="008E1921">
        <w:rPr>
          <w:i/>
          <w:iCs/>
          <w:u w:val="single"/>
          <w:lang w:eastAsia="zh-CN"/>
        </w:rPr>
        <w:t>Change A.13.12 to the following:</w:t>
      </w:r>
      <w:bookmarkStart w:id="48" w:name="_Toc75427635"/>
    </w:p>
    <w:p w14:paraId="6967439A" w14:textId="77777777" w:rsidR="008E1921" w:rsidRDefault="008E1921" w:rsidP="008E1921">
      <w:pPr>
        <w:rPr>
          <w:i/>
          <w:iCs/>
          <w:lang w:eastAsia="zh-CN"/>
        </w:rPr>
      </w:pPr>
    </w:p>
    <w:p w14:paraId="399947B5" w14:textId="77777777" w:rsidR="008E1921" w:rsidRDefault="008E1921" w:rsidP="008E1921">
      <w:pPr>
        <w:rPr>
          <w:rFonts w:asciiTheme="majorHAnsi" w:hAnsiTheme="majorHAnsi"/>
          <w:b/>
          <w:bCs/>
          <w:i/>
          <w:iCs/>
          <w:szCs w:val="24"/>
          <w:lang w:eastAsia="zh-CN"/>
        </w:rPr>
      </w:pPr>
      <w:r>
        <w:rPr>
          <w:rFonts w:asciiTheme="majorHAnsi" w:hAnsiTheme="majorHAnsi" w:cstheme="majorBidi"/>
          <w:b/>
          <w:bCs/>
          <w:szCs w:val="24"/>
          <w:lang w:eastAsia="zh-CN"/>
        </w:rPr>
        <w:t xml:space="preserve">A.13.12 </w:t>
      </w:r>
      <w:r>
        <w:rPr>
          <w:rFonts w:asciiTheme="majorHAnsi" w:hAnsiTheme="majorHAnsi" w:cstheme="majorBidi"/>
          <w:b/>
          <w:bCs/>
          <w:szCs w:val="24"/>
          <w:lang w:eastAsia="zh-CN"/>
        </w:rPr>
        <w:tab/>
      </w:r>
      <w:del w:id="49" w:author="Iraj Sodagar (2022-05-11)" w:date="2022-07-22T10:27:00Z">
        <w:r>
          <w:rPr>
            <w:rFonts w:asciiTheme="majorHAnsi" w:hAnsiTheme="majorHAnsi" w:cstheme="majorBidi"/>
            <w:b/>
            <w:bCs/>
            <w:szCs w:val="24"/>
          </w:rPr>
          <w:delText>Recommended</w:delText>
        </w:r>
        <w:r>
          <w:rPr>
            <w:rFonts w:asciiTheme="majorHAnsi" w:hAnsiTheme="majorHAnsi"/>
            <w:b/>
            <w:bCs/>
            <w:szCs w:val="24"/>
          </w:rPr>
          <w:delText xml:space="preserve"> d</w:delText>
        </w:r>
      </w:del>
      <w:ins w:id="50" w:author="Iraj Sodagar (2022-05-11)" w:date="2022-07-22T10:27:00Z">
        <w:r>
          <w:rPr>
            <w:rFonts w:asciiTheme="majorHAnsi" w:hAnsiTheme="majorHAnsi" w:cstheme="majorBidi"/>
            <w:b/>
            <w:bCs/>
            <w:szCs w:val="24"/>
          </w:rPr>
          <w:t>D</w:t>
        </w:r>
      </w:ins>
      <w:r>
        <w:rPr>
          <w:rFonts w:asciiTheme="majorHAnsi" w:hAnsiTheme="majorHAnsi"/>
          <w:b/>
          <w:bCs/>
          <w:szCs w:val="24"/>
        </w:rPr>
        <w:t>ispatch modes for DASH-specific events</w:t>
      </w:r>
      <w:bookmarkEnd w:id="48"/>
    </w:p>
    <w:p w14:paraId="4860BFA6" w14:textId="77777777" w:rsidR="008E1921" w:rsidRDefault="008E1921" w:rsidP="008E1921">
      <w:pPr>
        <w:pStyle w:val="BodyText"/>
        <w:adjustRightInd w:val="0"/>
        <w:rPr>
          <w:rFonts w:asciiTheme="majorHAnsi" w:hAnsiTheme="majorHAnsi"/>
        </w:rPr>
      </w:pPr>
      <w:r>
        <w:rPr>
          <w:rFonts w:asciiTheme="majorHAnsi" w:hAnsiTheme="majorHAnsi"/>
        </w:rPr>
        <w:t xml:space="preserve">In </w:t>
      </w:r>
      <w:r>
        <w:rPr>
          <w:rFonts w:asciiTheme="majorHAnsi" w:hAnsiTheme="majorHAnsi"/>
        </w:rPr>
        <w:fldChar w:fldCharType="begin"/>
      </w:r>
      <w:r>
        <w:rPr>
          <w:rFonts w:asciiTheme="majorHAnsi" w:hAnsiTheme="majorHAnsi"/>
        </w:rPr>
        <w:instrText xml:space="preserve"> REF _Ref62474947 \w \h  \* MERGEFORMAT </w:instrText>
      </w:r>
      <w:r>
        <w:rPr>
          <w:rFonts w:asciiTheme="majorHAnsi" w:hAnsiTheme="majorHAnsi"/>
        </w:rPr>
      </w:r>
      <w:r>
        <w:rPr>
          <w:rFonts w:asciiTheme="majorHAnsi" w:hAnsiTheme="majorHAnsi"/>
        </w:rPr>
        <w:fldChar w:fldCharType="separate"/>
      </w:r>
      <w:r>
        <w:rPr>
          <w:rFonts w:asciiTheme="majorHAnsi" w:hAnsiTheme="majorHAnsi"/>
        </w:rPr>
        <w:t>5.10.4</w:t>
      </w:r>
      <w:r>
        <w:rPr>
          <w:rFonts w:asciiTheme="majorHAnsi" w:hAnsiTheme="majorHAnsi"/>
        </w:rPr>
        <w:fldChar w:fldCharType="end"/>
      </w:r>
      <w:r>
        <w:rPr>
          <w:rFonts w:asciiTheme="majorHAnsi" w:hAnsiTheme="majorHAnsi"/>
        </w:rPr>
        <w:t xml:space="preserve">, several DASH-specific </w:t>
      </w:r>
      <w:del w:id="51" w:author="Iraj Sodagar (2022-05-11)" w:date="2022-07-22T10:29:00Z">
        <w:r>
          <w:rPr>
            <w:rFonts w:asciiTheme="majorHAnsi" w:hAnsiTheme="majorHAnsi"/>
          </w:rPr>
          <w:delText xml:space="preserve">events </w:delText>
        </w:r>
      </w:del>
      <w:ins w:id="52" w:author="Iraj Sodagar (2022-05-11)" w:date="2022-07-22T10:29:00Z">
        <w:r>
          <w:rPr>
            <w:rFonts w:asciiTheme="majorHAnsi" w:hAnsiTheme="majorHAnsi"/>
          </w:rPr>
          <w:t xml:space="preserve">event schemes </w:t>
        </w:r>
      </w:ins>
      <w:r>
        <w:rPr>
          <w:rFonts w:asciiTheme="majorHAnsi" w:hAnsiTheme="majorHAnsi"/>
        </w:rPr>
        <w:t xml:space="preserve">are defined. </w:t>
      </w:r>
      <w:del w:id="53" w:author="Iraj Sodagar (2022-05-11)" w:date="2022-07-22T10:27:00Z">
        <w:r>
          <w:rPr>
            <w:rFonts w:asciiTheme="majorHAnsi" w:hAnsiTheme="majorHAnsi"/>
          </w:rPr>
          <w:delText>For all DASH-specific events, it is proposed to use the on-receive dispatch mode.</w:delText>
        </w:r>
      </w:del>
      <w:ins w:id="54" w:author="Iraj Sodagar (2022-05-11)" w:date="2022-07-22T10:28:00Z">
        <w:r>
          <w:rPr>
            <w:rFonts w:asciiTheme="majorHAnsi" w:hAnsiTheme="majorHAnsi"/>
          </w:rPr>
          <w:t>Table A.4</w:t>
        </w:r>
      </w:ins>
      <w:ins w:id="55" w:author="Iraj Sodagar (2022-05-11)" w:date="2022-07-22T10:27:00Z">
        <w:r>
          <w:rPr>
            <w:rFonts w:asciiTheme="majorHAnsi" w:hAnsiTheme="majorHAnsi"/>
          </w:rPr>
          <w:t xml:space="preserve"> describes their dispatch modes</w:t>
        </w:r>
      </w:ins>
      <w:ins w:id="56" w:author="Iraj Sodagar (2022-05-11)" w:date="2022-07-22T10:39:00Z">
        <w:r>
          <w:rPr>
            <w:rFonts w:asciiTheme="majorHAnsi" w:hAnsiTheme="majorHAnsi"/>
          </w:rPr>
          <w:t>.</w:t>
        </w:r>
      </w:ins>
    </w:p>
    <w:p w14:paraId="2327797E" w14:textId="77777777" w:rsidR="004B3094" w:rsidRDefault="004B3094" w:rsidP="007D3FE4">
      <w:pPr>
        <w:pStyle w:val="AnnexTableTitle"/>
        <w:numPr>
          <w:ilvl w:val="0"/>
          <w:numId w:val="0"/>
        </w:numPr>
        <w:ind w:left="1710"/>
        <w:jc w:val="left"/>
        <w:rPr>
          <w:sz w:val="24"/>
          <w:szCs w:val="22"/>
        </w:rPr>
      </w:pPr>
      <w:r>
        <w:lastRenderedPageBreak/>
        <w:t>Table A.4  DASH-specific event schemes dispatch modes</w:t>
      </w:r>
    </w:p>
    <w:tbl>
      <w:tblPr>
        <w:tblW w:w="7725"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5117"/>
        <w:gridCol w:w="2608"/>
      </w:tblGrid>
      <w:tr w:rsidR="004B3094" w14:paraId="61E341C3" w14:textId="77777777" w:rsidTr="004B3094">
        <w:trPr>
          <w:trHeight w:val="615"/>
          <w:tblHeader/>
          <w:jc w:val="center"/>
        </w:trPr>
        <w:tc>
          <w:tcPr>
            <w:tcW w:w="512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C6CA539" w14:textId="77777777" w:rsidR="004B3094" w:rsidRDefault="004B3094">
            <w:pPr>
              <w:pStyle w:val="Tableheader"/>
              <w:autoSpaceDE w:val="0"/>
              <w:autoSpaceDN w:val="0"/>
              <w:jc w:val="center"/>
              <w:rPr>
                <w:b/>
                <w:bCs/>
              </w:rPr>
            </w:pPr>
            <w:r>
              <w:rPr>
                <w:b/>
                <w:bCs/>
              </w:rPr>
              <w:t>scheme</w:t>
            </w:r>
          </w:p>
        </w:tc>
        <w:tc>
          <w:tcPr>
            <w:tcW w:w="261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F0B5C5E" w14:textId="77777777" w:rsidR="004B3094" w:rsidRDefault="004B3094">
            <w:pPr>
              <w:pStyle w:val="Tableheader"/>
              <w:autoSpaceDE w:val="0"/>
              <w:autoSpaceDN w:val="0"/>
              <w:jc w:val="center"/>
              <w:rPr>
                <w:b/>
                <w:bCs/>
              </w:rPr>
            </w:pPr>
            <w:r>
              <w:rPr>
                <w:b/>
                <w:bCs/>
              </w:rPr>
              <w:t>Dispatch mode</w:t>
            </w:r>
          </w:p>
        </w:tc>
      </w:tr>
      <w:tr w:rsidR="004B3094" w14:paraId="0AAD0894" w14:textId="77777777" w:rsidTr="004B3094">
        <w:trPr>
          <w:trHeight w:val="315"/>
          <w:tblHeader/>
          <w:jc w:val="center"/>
        </w:trPr>
        <w:tc>
          <w:tcPr>
            <w:tcW w:w="512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65EB7D8" w14:textId="77777777" w:rsidR="004B3094" w:rsidRDefault="004B3094">
            <w:pPr>
              <w:pStyle w:val="Tablebody"/>
              <w:autoSpaceDE w:val="0"/>
              <w:autoSpaceDN w:val="0"/>
              <w:rPr>
                <w:rFonts w:ascii="Courier New" w:hAnsi="Courier New" w:cs="Courier New"/>
              </w:rPr>
            </w:pPr>
            <w:r>
              <w:rPr>
                <w:rFonts w:ascii="Courier New" w:eastAsia="MS Mincho" w:hAnsi="Courier New" w:cs="Courier New"/>
              </w:rPr>
              <w:t>urn:mpeg:dash:event:2012</w:t>
            </w:r>
          </w:p>
        </w:tc>
        <w:tc>
          <w:tcPr>
            <w:tcW w:w="261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ABFC9C9" w14:textId="77777777" w:rsidR="004B3094" w:rsidRDefault="004B3094">
            <w:pPr>
              <w:pStyle w:val="Tablebody"/>
              <w:autoSpaceDE w:val="0"/>
              <w:autoSpaceDN w:val="0"/>
              <w:rPr>
                <w:rFonts w:ascii="Courier New" w:hAnsi="Courier New" w:cs="Courier New"/>
                <w:bCs/>
              </w:rPr>
            </w:pPr>
            <w:r>
              <w:rPr>
                <w:rFonts w:ascii="Courier New" w:hAnsi="Courier New" w:cs="Courier New"/>
                <w:bCs/>
              </w:rPr>
              <w:t>on-receive</w:t>
            </w:r>
          </w:p>
        </w:tc>
      </w:tr>
      <w:tr w:rsidR="004B3094" w14:paraId="15D6DDE5" w14:textId="77777777" w:rsidTr="004B3094">
        <w:trPr>
          <w:trHeight w:val="315"/>
          <w:tblHeader/>
          <w:jc w:val="center"/>
        </w:trPr>
        <w:tc>
          <w:tcPr>
            <w:tcW w:w="512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B2EC01A" w14:textId="77777777" w:rsidR="004B3094" w:rsidRDefault="004B3094">
            <w:pPr>
              <w:pStyle w:val="Tablebody"/>
              <w:autoSpaceDE w:val="0"/>
              <w:autoSpaceDN w:val="0"/>
              <w:rPr>
                <w:rFonts w:ascii="Courier New" w:hAnsi="Courier New" w:cs="Courier New"/>
              </w:rPr>
            </w:pPr>
            <w:r>
              <w:rPr>
                <w:rFonts w:ascii="Courier New" w:eastAsia="MS Mincho" w:hAnsi="Courier New" w:cs="Courier New"/>
              </w:rPr>
              <w:t>urn:mpeg:dash:event:callback:2015</w:t>
            </w:r>
          </w:p>
        </w:tc>
        <w:tc>
          <w:tcPr>
            <w:tcW w:w="261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B8C70F9" w14:textId="77777777" w:rsidR="004B3094" w:rsidRDefault="004B3094">
            <w:pPr>
              <w:pStyle w:val="Tablebody"/>
              <w:autoSpaceDE w:val="0"/>
              <w:autoSpaceDN w:val="0"/>
              <w:rPr>
                <w:rFonts w:ascii="Courier New" w:hAnsi="Courier New" w:cs="Courier New"/>
                <w:bCs/>
              </w:rPr>
            </w:pPr>
            <w:r>
              <w:rPr>
                <w:rFonts w:ascii="Courier New" w:hAnsi="Courier New" w:cs="Courier New"/>
                <w:bCs/>
              </w:rPr>
              <w:t>on-start</w:t>
            </w:r>
          </w:p>
        </w:tc>
      </w:tr>
      <w:tr w:rsidR="004B3094" w14:paraId="38DDE8E5" w14:textId="77777777" w:rsidTr="004B3094">
        <w:trPr>
          <w:trHeight w:val="315"/>
          <w:tblHeader/>
          <w:jc w:val="center"/>
        </w:trPr>
        <w:tc>
          <w:tcPr>
            <w:tcW w:w="512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F0B6112" w14:textId="77777777" w:rsidR="004B3094" w:rsidRDefault="004B3094">
            <w:pPr>
              <w:pStyle w:val="Tablebody"/>
              <w:autoSpaceDE w:val="0"/>
              <w:autoSpaceDN w:val="0"/>
              <w:rPr>
                <w:rFonts w:ascii="Courier New" w:hAnsi="Courier New" w:cs="Courier New"/>
              </w:rPr>
            </w:pPr>
            <w:r>
              <w:rPr>
                <w:rFonts w:ascii="Courier New" w:eastAsia="MS Mincho" w:hAnsi="Courier New" w:cs="Courier New"/>
              </w:rPr>
              <w:t>urn:mpeg:dash:event:ttfn:2016</w:t>
            </w:r>
          </w:p>
        </w:tc>
        <w:tc>
          <w:tcPr>
            <w:tcW w:w="261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297E94D" w14:textId="77777777" w:rsidR="004B3094" w:rsidRDefault="004B3094">
            <w:pPr>
              <w:pStyle w:val="Tablebody"/>
              <w:autoSpaceDE w:val="0"/>
              <w:autoSpaceDN w:val="0"/>
              <w:rPr>
                <w:rFonts w:ascii="Courier New" w:hAnsi="Courier New" w:cs="Courier New"/>
                <w:bCs/>
              </w:rPr>
            </w:pPr>
            <w:r>
              <w:rPr>
                <w:rFonts w:ascii="Courier New" w:hAnsi="Courier New" w:cs="Courier New"/>
                <w:bCs/>
              </w:rPr>
              <w:t>on-start</w:t>
            </w:r>
          </w:p>
        </w:tc>
      </w:tr>
      <w:tr w:rsidR="004B3094" w14:paraId="6FD87148" w14:textId="77777777" w:rsidTr="004B3094">
        <w:trPr>
          <w:trHeight w:val="315"/>
          <w:tblHeader/>
          <w:jc w:val="center"/>
        </w:trPr>
        <w:tc>
          <w:tcPr>
            <w:tcW w:w="512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43C5C54" w14:textId="77777777" w:rsidR="004B3094" w:rsidRDefault="004B3094">
            <w:pPr>
              <w:pStyle w:val="Tablebody"/>
              <w:autoSpaceDE w:val="0"/>
              <w:autoSpaceDN w:val="0"/>
              <w:rPr>
                <w:rFonts w:ascii="Courier New" w:hAnsi="Courier New" w:cs="Courier New"/>
              </w:rPr>
            </w:pPr>
            <w:r>
              <w:rPr>
                <w:rFonts w:ascii="Courier New" w:hAnsi="Courier New" w:cs="Courier New"/>
                <w:szCs w:val="20"/>
                <w:lang w:eastAsia="ja-JP"/>
              </w:rPr>
              <w:t>urn:mpeg:dash:event:period:2020</w:t>
            </w:r>
          </w:p>
        </w:tc>
        <w:tc>
          <w:tcPr>
            <w:tcW w:w="261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AAED2C4" w14:textId="77777777" w:rsidR="004B3094" w:rsidRDefault="004B3094">
            <w:pPr>
              <w:pStyle w:val="Tablebody"/>
              <w:autoSpaceDE w:val="0"/>
              <w:autoSpaceDN w:val="0"/>
              <w:rPr>
                <w:rFonts w:ascii="Courier New" w:hAnsi="Courier New" w:cs="Courier New"/>
                <w:bCs/>
              </w:rPr>
            </w:pPr>
            <w:r>
              <w:rPr>
                <w:rFonts w:ascii="Courier New" w:hAnsi="Courier New" w:cs="Courier New"/>
                <w:bCs/>
              </w:rPr>
              <w:t>On-receive</w:t>
            </w:r>
          </w:p>
        </w:tc>
      </w:tr>
    </w:tbl>
    <w:p w14:paraId="5D7ECD51" w14:textId="77777777" w:rsidR="004B3094" w:rsidRDefault="004B3094" w:rsidP="004B3094">
      <w:pPr>
        <w:pStyle w:val="BodyText"/>
        <w:adjustRightInd w:val="0"/>
        <w:jc w:val="center"/>
        <w:rPr>
          <w:rFonts w:ascii="Arial" w:eastAsia="MS Mincho" w:hAnsi="Arial" w:cs="Arial"/>
          <w:sz w:val="24"/>
          <w:szCs w:val="24"/>
        </w:rPr>
      </w:pPr>
    </w:p>
    <w:p w14:paraId="505A7048" w14:textId="77777777" w:rsidR="008E1921" w:rsidRPr="004A471E" w:rsidRDefault="008E1921" w:rsidP="0057269D">
      <w:pPr>
        <w:rPr>
          <w:color w:val="000000" w:themeColor="text1"/>
          <w:sz w:val="20"/>
          <w:lang w:val="en"/>
        </w:rPr>
      </w:pPr>
    </w:p>
    <w:p w14:paraId="186116F9" w14:textId="0856B0DC" w:rsidR="00A06626" w:rsidRPr="004A471E" w:rsidRDefault="00A06626" w:rsidP="00A06626">
      <w:pPr>
        <w:rPr>
          <w:i/>
          <w:color w:val="000000" w:themeColor="text1"/>
          <w:sz w:val="32"/>
          <w:u w:val="single"/>
          <w:lang w:val="en-GB"/>
        </w:rPr>
      </w:pPr>
      <w:r w:rsidRPr="004A471E">
        <w:rPr>
          <w:i/>
          <w:color w:val="000000" w:themeColor="text1"/>
          <w:sz w:val="32"/>
          <w:u w:val="single"/>
          <w:lang w:val="en-GB"/>
        </w:rPr>
        <w:t>Change Table A.1-1 with:</w:t>
      </w:r>
    </w:p>
    <w:p w14:paraId="7E5D0D52" w14:textId="77777777" w:rsidR="0071557E" w:rsidRPr="00AE6443" w:rsidRDefault="0071557E" w:rsidP="0071557E">
      <w:pPr>
        <w:pStyle w:val="Tabledescription"/>
        <w:rPr>
          <w:sz w:val="20"/>
          <w:szCs w:val="22"/>
        </w:rPr>
      </w:pPr>
      <w:r w:rsidRPr="00AE6443">
        <w:rPr>
          <w:sz w:val="20"/>
          <w:szCs w:val="22"/>
        </w:rPr>
        <w:t>Table A.13-1. Event/timed metadata API parameters and datatypes</w:t>
      </w:r>
    </w:p>
    <w:tbl>
      <w:tblPr>
        <w:tblW w:w="9080" w:type="dxa"/>
        <w:jc w:val="center"/>
        <w:tblLayout w:type="fixed"/>
        <w:tblCellMar>
          <w:left w:w="0" w:type="dxa"/>
          <w:right w:w="0" w:type="dxa"/>
        </w:tblCellMar>
        <w:tblLook w:val="04A0" w:firstRow="1" w:lastRow="0" w:firstColumn="1" w:lastColumn="0" w:noHBand="0" w:noVBand="1"/>
      </w:tblPr>
      <w:tblGrid>
        <w:gridCol w:w="1430"/>
        <w:gridCol w:w="1350"/>
        <w:gridCol w:w="1530"/>
        <w:gridCol w:w="1440"/>
        <w:gridCol w:w="1530"/>
        <w:gridCol w:w="900"/>
        <w:gridCol w:w="900"/>
      </w:tblGrid>
      <w:tr w:rsidR="0071557E" w:rsidRPr="007624FD" w14:paraId="67501577" w14:textId="77777777" w:rsidTr="00AE6443">
        <w:trPr>
          <w:trHeight w:val="615"/>
          <w:tblHeader/>
          <w:jc w:val="center"/>
        </w:trPr>
        <w:tc>
          <w:tcPr>
            <w:tcW w:w="1430" w:type="dxa"/>
            <w:tcBorders>
              <w:top w:val="single" w:sz="8" w:space="0" w:color="000000"/>
              <w:left w:val="single" w:sz="8" w:space="0" w:color="000000"/>
              <w:bottom w:val="single" w:sz="8" w:space="0" w:color="000000"/>
              <w:right w:val="nil"/>
            </w:tcBorders>
            <w:tcMar>
              <w:top w:w="0" w:type="dxa"/>
              <w:left w:w="108" w:type="dxa"/>
              <w:bottom w:w="0" w:type="dxa"/>
              <w:right w:w="108" w:type="dxa"/>
            </w:tcMar>
            <w:vAlign w:val="center"/>
            <w:hideMark/>
          </w:tcPr>
          <w:p w14:paraId="52D4FB6C" w14:textId="77777777" w:rsidR="0071557E" w:rsidRPr="00AE6443" w:rsidRDefault="0071557E" w:rsidP="002E1DAA">
            <w:pPr>
              <w:pStyle w:val="Tableheader"/>
              <w:rPr>
                <w:b/>
                <w:bCs/>
                <w:sz w:val="18"/>
                <w:szCs w:val="20"/>
              </w:rPr>
            </w:pPr>
            <w:r w:rsidRPr="00AE6443">
              <w:rPr>
                <w:b/>
                <w:bCs/>
                <w:sz w:val="18"/>
                <w:szCs w:val="20"/>
              </w:rPr>
              <w:t xml:space="preserve">API Parameter </w:t>
            </w:r>
          </w:p>
        </w:tc>
        <w:tc>
          <w:tcPr>
            <w:tcW w:w="1350" w:type="dxa"/>
            <w:tcBorders>
              <w:top w:val="single" w:sz="8" w:space="0" w:color="000000"/>
              <w:left w:val="single" w:sz="8" w:space="0" w:color="000000"/>
              <w:bottom w:val="single" w:sz="8" w:space="0" w:color="000000"/>
              <w:right w:val="nil"/>
            </w:tcBorders>
            <w:tcMar>
              <w:top w:w="0" w:type="dxa"/>
              <w:left w:w="108" w:type="dxa"/>
              <w:bottom w:w="0" w:type="dxa"/>
              <w:right w:w="108" w:type="dxa"/>
            </w:tcMar>
            <w:vAlign w:val="center"/>
            <w:hideMark/>
          </w:tcPr>
          <w:p w14:paraId="4FBE4928" w14:textId="77777777" w:rsidR="0071557E" w:rsidRPr="00AE6443" w:rsidRDefault="0071557E" w:rsidP="002E1DAA">
            <w:pPr>
              <w:pStyle w:val="Tableheader"/>
              <w:rPr>
                <w:b/>
                <w:bCs/>
                <w:sz w:val="18"/>
                <w:szCs w:val="20"/>
              </w:rPr>
            </w:pPr>
            <w:r w:rsidRPr="00AE6443">
              <w:rPr>
                <w:b/>
                <w:bCs/>
                <w:sz w:val="18"/>
                <w:szCs w:val="20"/>
              </w:rPr>
              <w:t xml:space="preserve">MPD event </w:t>
            </w:r>
          </w:p>
        </w:tc>
        <w:tc>
          <w:tcPr>
            <w:tcW w:w="1530" w:type="dxa"/>
            <w:tcBorders>
              <w:top w:val="single" w:sz="8" w:space="0" w:color="000000"/>
              <w:left w:val="single" w:sz="8" w:space="0" w:color="000000"/>
              <w:bottom w:val="single" w:sz="8" w:space="0" w:color="000000"/>
              <w:right w:val="nil"/>
            </w:tcBorders>
            <w:tcMar>
              <w:top w:w="0" w:type="dxa"/>
              <w:left w:w="108" w:type="dxa"/>
              <w:bottom w:w="0" w:type="dxa"/>
              <w:right w:w="108" w:type="dxa"/>
            </w:tcMar>
            <w:vAlign w:val="center"/>
            <w:hideMark/>
          </w:tcPr>
          <w:p w14:paraId="52096516" w14:textId="77777777" w:rsidR="0071557E" w:rsidRPr="00AE6443" w:rsidRDefault="0071557E" w:rsidP="002E1DAA">
            <w:pPr>
              <w:pStyle w:val="Tableheader"/>
              <w:rPr>
                <w:b/>
                <w:bCs/>
                <w:sz w:val="18"/>
                <w:szCs w:val="20"/>
              </w:rPr>
            </w:pPr>
            <w:r w:rsidRPr="00AE6443">
              <w:rPr>
                <w:b/>
                <w:bCs/>
                <w:sz w:val="18"/>
                <w:szCs w:val="20"/>
              </w:rPr>
              <w:t xml:space="preserve">Inband 'emsg' </w:t>
            </w:r>
          </w:p>
        </w:tc>
        <w:tc>
          <w:tcPr>
            <w:tcW w:w="1440" w:type="dxa"/>
            <w:tcBorders>
              <w:top w:val="single" w:sz="8" w:space="0" w:color="000000"/>
              <w:left w:val="single" w:sz="8" w:space="0" w:color="000000"/>
              <w:bottom w:val="single" w:sz="8" w:space="0" w:color="000000"/>
              <w:right w:val="nil"/>
            </w:tcBorders>
            <w:tcMar>
              <w:top w:w="0" w:type="dxa"/>
              <w:left w:w="108" w:type="dxa"/>
              <w:bottom w:w="0" w:type="dxa"/>
              <w:right w:w="108" w:type="dxa"/>
            </w:tcMar>
            <w:vAlign w:val="center"/>
            <w:hideMark/>
          </w:tcPr>
          <w:p w14:paraId="4D77E9DD" w14:textId="77777777" w:rsidR="0071557E" w:rsidRPr="00AE6443" w:rsidRDefault="0071557E" w:rsidP="002E1DAA">
            <w:pPr>
              <w:pStyle w:val="Tableheader"/>
              <w:rPr>
                <w:b/>
                <w:bCs/>
                <w:sz w:val="18"/>
                <w:szCs w:val="20"/>
              </w:rPr>
            </w:pPr>
            <w:r w:rsidRPr="00AE6443">
              <w:rPr>
                <w:b/>
                <w:bCs/>
                <w:sz w:val="18"/>
                <w:szCs w:val="20"/>
              </w:rPr>
              <w:t xml:space="preserve">Metadata </w:t>
            </w:r>
          </w:p>
        </w:tc>
        <w:tc>
          <w:tcPr>
            <w:tcW w:w="1530" w:type="dxa"/>
            <w:tcBorders>
              <w:top w:val="single" w:sz="8" w:space="0" w:color="000000"/>
              <w:left w:val="single" w:sz="8" w:space="0" w:color="000000"/>
              <w:bottom w:val="single" w:sz="8" w:space="0" w:color="000000"/>
              <w:right w:val="nil"/>
            </w:tcBorders>
            <w:tcMar>
              <w:top w:w="0" w:type="dxa"/>
              <w:left w:w="108" w:type="dxa"/>
              <w:bottom w:w="0" w:type="dxa"/>
              <w:right w:w="108" w:type="dxa"/>
            </w:tcMar>
            <w:vAlign w:val="center"/>
            <w:hideMark/>
          </w:tcPr>
          <w:p w14:paraId="0C539A35" w14:textId="77777777" w:rsidR="0071557E" w:rsidRPr="00AE6443" w:rsidRDefault="0071557E" w:rsidP="002E1DAA">
            <w:pPr>
              <w:pStyle w:val="Tableheader"/>
              <w:rPr>
                <w:b/>
                <w:bCs/>
                <w:sz w:val="18"/>
                <w:szCs w:val="20"/>
              </w:rPr>
            </w:pPr>
            <w:r w:rsidRPr="00AE6443">
              <w:rPr>
                <w:b/>
                <w:bCs/>
                <w:sz w:val="18"/>
                <w:szCs w:val="20"/>
              </w:rPr>
              <w:t xml:space="preserve">Data Type </w:t>
            </w:r>
          </w:p>
        </w:tc>
        <w:tc>
          <w:tcPr>
            <w:tcW w:w="900" w:type="dxa"/>
            <w:tcBorders>
              <w:top w:val="single" w:sz="8" w:space="0" w:color="000000"/>
              <w:left w:val="single" w:sz="8" w:space="0" w:color="000000"/>
              <w:bottom w:val="single" w:sz="8" w:space="0" w:color="000000"/>
              <w:right w:val="nil"/>
            </w:tcBorders>
            <w:tcMar>
              <w:top w:w="0" w:type="dxa"/>
              <w:left w:w="108" w:type="dxa"/>
              <w:bottom w:w="0" w:type="dxa"/>
              <w:right w:w="108" w:type="dxa"/>
            </w:tcMar>
            <w:vAlign w:val="center"/>
            <w:hideMark/>
          </w:tcPr>
          <w:p w14:paraId="7E4F8B56" w14:textId="77777777" w:rsidR="0071557E" w:rsidRPr="00AE6443" w:rsidRDefault="0071557E" w:rsidP="002E1DAA">
            <w:pPr>
              <w:pStyle w:val="Tableheader"/>
              <w:rPr>
                <w:b/>
                <w:bCs/>
                <w:sz w:val="18"/>
                <w:szCs w:val="20"/>
              </w:rPr>
            </w:pPr>
            <w:r w:rsidRPr="00AE6443">
              <w:rPr>
                <w:b/>
                <w:bCs/>
                <w:sz w:val="18"/>
                <w:szCs w:val="20"/>
              </w:rPr>
              <w:t>‘on-receive’</w:t>
            </w:r>
          </w:p>
        </w:tc>
        <w:tc>
          <w:tcPr>
            <w:tcW w:w="9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4CA16943" w14:textId="77777777" w:rsidR="0071557E" w:rsidRPr="00AE6443" w:rsidRDefault="0071557E" w:rsidP="002E1DAA">
            <w:pPr>
              <w:pStyle w:val="Tableheader"/>
              <w:rPr>
                <w:b/>
                <w:bCs/>
                <w:sz w:val="18"/>
                <w:szCs w:val="20"/>
              </w:rPr>
            </w:pPr>
            <w:r w:rsidRPr="00AE6443">
              <w:rPr>
                <w:b/>
                <w:bCs/>
                <w:sz w:val="18"/>
                <w:szCs w:val="20"/>
              </w:rPr>
              <w:t>‘on-start’</w:t>
            </w:r>
          </w:p>
        </w:tc>
      </w:tr>
      <w:tr w:rsidR="0071557E" w:rsidRPr="007624FD" w14:paraId="2A2D64FB" w14:textId="77777777" w:rsidTr="00AE6443">
        <w:trPr>
          <w:trHeight w:val="315"/>
          <w:tblHeader/>
          <w:jc w:val="center"/>
        </w:trPr>
        <w:tc>
          <w:tcPr>
            <w:tcW w:w="1430"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14:paraId="0654662D" w14:textId="77777777" w:rsidR="0071557E" w:rsidRPr="00AE6443" w:rsidRDefault="0071557E" w:rsidP="002E1DAA">
            <w:pPr>
              <w:pStyle w:val="Tablebody"/>
              <w:rPr>
                <w:rFonts w:ascii="Courier New" w:hAnsi="Courier New" w:cs="Courier New"/>
                <w:sz w:val="14"/>
                <w:szCs w:val="14"/>
              </w:rPr>
            </w:pPr>
            <w:r w:rsidRPr="00AE6443">
              <w:rPr>
                <w:rFonts w:ascii="Courier New" w:hAnsi="Courier New" w:cs="Courier New"/>
                <w:sz w:val="14"/>
                <w:szCs w:val="14"/>
              </w:rPr>
              <w:t xml:space="preserve">scheme_id </w:t>
            </w:r>
          </w:p>
        </w:tc>
        <w:tc>
          <w:tcPr>
            <w:tcW w:w="1350"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14:paraId="6EE08E0F" w14:textId="77777777" w:rsidR="0071557E" w:rsidRPr="00AE6443" w:rsidRDefault="0071557E" w:rsidP="002E1DAA">
            <w:pPr>
              <w:pStyle w:val="Tablebody"/>
              <w:rPr>
                <w:rFonts w:ascii="Courier New" w:hAnsi="Courier New" w:cs="Courier New"/>
                <w:b/>
                <w:sz w:val="14"/>
                <w:szCs w:val="14"/>
              </w:rPr>
            </w:pPr>
            <w:r w:rsidRPr="00AE6443">
              <w:rPr>
                <w:rFonts w:ascii="Courier New" w:hAnsi="Courier New" w:cs="Courier New"/>
                <w:b/>
                <w:sz w:val="14"/>
                <w:szCs w:val="14"/>
              </w:rPr>
              <w:t>EventStream</w:t>
            </w:r>
            <w:r w:rsidRPr="00AE6443">
              <w:rPr>
                <w:rFonts w:ascii="Courier New" w:hAnsi="Courier New" w:cs="Courier New"/>
                <w:sz w:val="14"/>
                <w:szCs w:val="14"/>
              </w:rPr>
              <w:t>@schemeIdUri</w:t>
            </w:r>
            <w:r w:rsidRPr="00AE6443">
              <w:rPr>
                <w:rFonts w:ascii="Courier New" w:hAnsi="Courier New" w:cs="Courier New"/>
                <w:b/>
                <w:sz w:val="14"/>
                <w:szCs w:val="14"/>
              </w:rPr>
              <w:t xml:space="preserve"> </w:t>
            </w:r>
          </w:p>
        </w:tc>
        <w:tc>
          <w:tcPr>
            <w:tcW w:w="1530"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14:paraId="37B6BAC1" w14:textId="77777777" w:rsidR="0071557E" w:rsidRPr="00AE6443" w:rsidRDefault="0071557E" w:rsidP="002E1DAA">
            <w:pPr>
              <w:pStyle w:val="Tablebody"/>
              <w:rPr>
                <w:rFonts w:ascii="Courier New" w:hAnsi="Courier New" w:cs="Courier New"/>
                <w:sz w:val="14"/>
                <w:szCs w:val="14"/>
              </w:rPr>
            </w:pPr>
            <w:r w:rsidRPr="00AE6443">
              <w:rPr>
                <w:rFonts w:ascii="Courier New" w:hAnsi="Courier New" w:cs="Courier New"/>
                <w:sz w:val="14"/>
                <w:szCs w:val="14"/>
              </w:rPr>
              <w:t xml:space="preserve">scheme_id_uri </w:t>
            </w:r>
          </w:p>
        </w:tc>
        <w:tc>
          <w:tcPr>
            <w:tcW w:w="1440"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14:paraId="782747C4" w14:textId="77777777" w:rsidR="0071557E" w:rsidRPr="00AE6443" w:rsidRDefault="0071557E" w:rsidP="002E1DAA">
            <w:pPr>
              <w:pStyle w:val="Tablebody"/>
              <w:rPr>
                <w:sz w:val="14"/>
                <w:szCs w:val="14"/>
              </w:rPr>
            </w:pPr>
            <w:r w:rsidRPr="00AE6443">
              <w:rPr>
                <w:sz w:val="14"/>
                <w:szCs w:val="14"/>
              </w:rPr>
              <w:t xml:space="preserve">timed metadata track URI </w:t>
            </w:r>
          </w:p>
        </w:tc>
        <w:tc>
          <w:tcPr>
            <w:tcW w:w="1530"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14:paraId="15F91940" w14:textId="77777777" w:rsidR="0071557E" w:rsidRPr="00AE6443" w:rsidRDefault="0071557E" w:rsidP="002E1DAA">
            <w:pPr>
              <w:pStyle w:val="Tablebody"/>
              <w:rPr>
                <w:rFonts w:ascii="Courier New" w:hAnsi="Courier New" w:cs="Courier New"/>
                <w:sz w:val="14"/>
                <w:szCs w:val="14"/>
              </w:rPr>
            </w:pPr>
            <w:r w:rsidRPr="00AE6443">
              <w:rPr>
                <w:rFonts w:ascii="Courier New" w:hAnsi="Courier New" w:cs="Courier New"/>
                <w:sz w:val="14"/>
                <w:szCs w:val="14"/>
              </w:rPr>
              <w:t>string</w:t>
            </w:r>
          </w:p>
        </w:tc>
        <w:tc>
          <w:tcPr>
            <w:tcW w:w="900" w:type="dxa"/>
            <w:tcBorders>
              <w:top w:val="nil"/>
              <w:left w:val="single" w:sz="8" w:space="0" w:color="000000"/>
              <w:bottom w:val="single" w:sz="8" w:space="0" w:color="000000"/>
              <w:right w:val="nil"/>
            </w:tcBorders>
            <w:tcMar>
              <w:top w:w="0" w:type="dxa"/>
              <w:left w:w="108" w:type="dxa"/>
              <w:bottom w:w="0" w:type="dxa"/>
              <w:right w:w="108" w:type="dxa"/>
            </w:tcMar>
            <w:hideMark/>
          </w:tcPr>
          <w:p w14:paraId="104A6739" w14:textId="77777777" w:rsidR="0071557E" w:rsidRPr="00AE6443" w:rsidRDefault="0071557E" w:rsidP="002E1DAA">
            <w:pPr>
              <w:pStyle w:val="Tablebody"/>
              <w:rPr>
                <w:sz w:val="14"/>
                <w:szCs w:val="14"/>
              </w:rPr>
            </w:pPr>
            <w:r w:rsidRPr="00AE6443">
              <w:rPr>
                <w:sz w:val="14"/>
                <w:szCs w:val="14"/>
              </w:rPr>
              <w:t>Y</w:t>
            </w:r>
          </w:p>
        </w:tc>
        <w:tc>
          <w:tcPr>
            <w:tcW w:w="90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1166A750" w14:textId="77777777" w:rsidR="0071557E" w:rsidRPr="00AE6443" w:rsidRDefault="0071557E" w:rsidP="002E1DAA">
            <w:pPr>
              <w:pStyle w:val="Tablebody"/>
              <w:rPr>
                <w:sz w:val="14"/>
                <w:szCs w:val="14"/>
              </w:rPr>
            </w:pPr>
            <w:r w:rsidRPr="00AE6443">
              <w:rPr>
                <w:sz w:val="14"/>
                <w:szCs w:val="14"/>
              </w:rPr>
              <w:t>Y</w:t>
            </w:r>
          </w:p>
        </w:tc>
      </w:tr>
      <w:tr w:rsidR="0071557E" w:rsidRPr="007624FD" w14:paraId="4080E0BD" w14:textId="77777777" w:rsidTr="00AE6443">
        <w:trPr>
          <w:trHeight w:val="315"/>
          <w:tblHeader/>
          <w:jc w:val="center"/>
        </w:trPr>
        <w:tc>
          <w:tcPr>
            <w:tcW w:w="1430"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14:paraId="2A87BE83" w14:textId="77777777" w:rsidR="0071557E" w:rsidRPr="00AE6443" w:rsidRDefault="0071557E" w:rsidP="002E1DAA">
            <w:pPr>
              <w:pStyle w:val="Tablebody"/>
              <w:rPr>
                <w:rFonts w:ascii="Courier New" w:hAnsi="Courier New" w:cs="Courier New"/>
                <w:sz w:val="14"/>
                <w:szCs w:val="14"/>
              </w:rPr>
            </w:pPr>
            <w:r w:rsidRPr="00AE6443">
              <w:rPr>
                <w:rFonts w:ascii="Courier New" w:hAnsi="Courier New" w:cs="Courier New"/>
                <w:sz w:val="14"/>
                <w:szCs w:val="14"/>
              </w:rPr>
              <w:t xml:space="preserve">value </w:t>
            </w:r>
          </w:p>
        </w:tc>
        <w:tc>
          <w:tcPr>
            <w:tcW w:w="1350"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14:paraId="34A46C73" w14:textId="77777777" w:rsidR="0071557E" w:rsidRPr="00AE6443" w:rsidRDefault="0071557E" w:rsidP="002E1DAA">
            <w:pPr>
              <w:pStyle w:val="Tablebody"/>
              <w:rPr>
                <w:rFonts w:ascii="Courier New" w:hAnsi="Courier New" w:cs="Courier New"/>
                <w:b/>
                <w:sz w:val="14"/>
                <w:szCs w:val="14"/>
              </w:rPr>
            </w:pPr>
            <w:r w:rsidRPr="00AE6443">
              <w:rPr>
                <w:rFonts w:ascii="Courier New" w:hAnsi="Courier New" w:cs="Courier New"/>
                <w:b/>
                <w:sz w:val="14"/>
                <w:szCs w:val="14"/>
              </w:rPr>
              <w:t>EventStream</w:t>
            </w:r>
            <w:r w:rsidRPr="00AE6443">
              <w:rPr>
                <w:rFonts w:ascii="Courier New" w:hAnsi="Courier New" w:cs="Courier New"/>
                <w:sz w:val="14"/>
                <w:szCs w:val="14"/>
              </w:rPr>
              <w:t>@value</w:t>
            </w:r>
            <w:r w:rsidRPr="00AE6443">
              <w:rPr>
                <w:rFonts w:ascii="Courier New" w:hAnsi="Courier New" w:cs="Courier New"/>
                <w:b/>
                <w:sz w:val="14"/>
                <w:szCs w:val="14"/>
              </w:rPr>
              <w:t xml:space="preserve"> </w:t>
            </w:r>
          </w:p>
        </w:tc>
        <w:tc>
          <w:tcPr>
            <w:tcW w:w="1530"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14:paraId="22E14ED9" w14:textId="77777777" w:rsidR="0071557E" w:rsidRPr="00AE6443" w:rsidRDefault="0071557E" w:rsidP="002E1DAA">
            <w:pPr>
              <w:pStyle w:val="Tablebody"/>
              <w:rPr>
                <w:rFonts w:ascii="Courier New" w:hAnsi="Courier New" w:cs="Courier New"/>
                <w:sz w:val="14"/>
                <w:szCs w:val="14"/>
              </w:rPr>
            </w:pPr>
            <w:r w:rsidRPr="00AE6443">
              <w:rPr>
                <w:rFonts w:ascii="Courier New" w:hAnsi="Courier New" w:cs="Courier New"/>
                <w:sz w:val="14"/>
                <w:szCs w:val="14"/>
              </w:rPr>
              <w:t xml:space="preserve">value </w:t>
            </w:r>
          </w:p>
        </w:tc>
        <w:tc>
          <w:tcPr>
            <w:tcW w:w="1440"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14:paraId="389A90DB" w14:textId="77777777" w:rsidR="0071557E" w:rsidRPr="00AE6443" w:rsidRDefault="0071557E" w:rsidP="002E1DAA">
            <w:pPr>
              <w:pStyle w:val="Tablebody"/>
              <w:rPr>
                <w:sz w:val="14"/>
                <w:szCs w:val="14"/>
              </w:rPr>
            </w:pPr>
          </w:p>
        </w:tc>
        <w:tc>
          <w:tcPr>
            <w:tcW w:w="1530"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14:paraId="1CB3F9FA" w14:textId="77777777" w:rsidR="0071557E" w:rsidRPr="00AE6443" w:rsidRDefault="0071557E" w:rsidP="002E1DAA">
            <w:pPr>
              <w:pStyle w:val="Tablebody"/>
              <w:rPr>
                <w:rFonts w:ascii="Courier New" w:hAnsi="Courier New" w:cs="Courier New"/>
                <w:sz w:val="14"/>
                <w:szCs w:val="14"/>
              </w:rPr>
            </w:pPr>
            <w:r w:rsidRPr="00AE6443">
              <w:rPr>
                <w:rFonts w:ascii="Courier New" w:hAnsi="Courier New" w:cs="Courier New"/>
                <w:sz w:val="14"/>
                <w:szCs w:val="14"/>
              </w:rPr>
              <w:t>string</w:t>
            </w:r>
          </w:p>
        </w:tc>
        <w:tc>
          <w:tcPr>
            <w:tcW w:w="900" w:type="dxa"/>
            <w:tcBorders>
              <w:top w:val="nil"/>
              <w:left w:val="single" w:sz="8" w:space="0" w:color="000000"/>
              <w:bottom w:val="single" w:sz="8" w:space="0" w:color="000000"/>
              <w:right w:val="nil"/>
            </w:tcBorders>
            <w:tcMar>
              <w:top w:w="0" w:type="dxa"/>
              <w:left w:w="108" w:type="dxa"/>
              <w:bottom w:w="0" w:type="dxa"/>
              <w:right w:w="108" w:type="dxa"/>
            </w:tcMar>
            <w:hideMark/>
          </w:tcPr>
          <w:p w14:paraId="3F89AC2F" w14:textId="77777777" w:rsidR="0071557E" w:rsidRPr="00AE6443" w:rsidRDefault="0071557E" w:rsidP="002E1DAA">
            <w:pPr>
              <w:pStyle w:val="Tablebody"/>
              <w:rPr>
                <w:sz w:val="14"/>
                <w:szCs w:val="14"/>
              </w:rPr>
            </w:pPr>
            <w:r w:rsidRPr="00AE6443">
              <w:rPr>
                <w:sz w:val="14"/>
                <w:szCs w:val="14"/>
              </w:rPr>
              <w:t>Y</w:t>
            </w:r>
          </w:p>
        </w:tc>
        <w:tc>
          <w:tcPr>
            <w:tcW w:w="90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1F9F620A" w14:textId="77777777" w:rsidR="0071557E" w:rsidRPr="00AE6443" w:rsidRDefault="0071557E" w:rsidP="002E1DAA">
            <w:pPr>
              <w:pStyle w:val="Tablebody"/>
              <w:rPr>
                <w:sz w:val="14"/>
                <w:szCs w:val="14"/>
              </w:rPr>
            </w:pPr>
            <w:r w:rsidRPr="00AE6443">
              <w:rPr>
                <w:sz w:val="14"/>
                <w:szCs w:val="14"/>
              </w:rPr>
              <w:t>Y</w:t>
            </w:r>
          </w:p>
        </w:tc>
      </w:tr>
      <w:tr w:rsidR="0071557E" w:rsidRPr="007624FD" w14:paraId="426EC064" w14:textId="77777777" w:rsidTr="00AE6443">
        <w:trPr>
          <w:trHeight w:val="315"/>
          <w:tblHeader/>
          <w:jc w:val="center"/>
        </w:trPr>
        <w:tc>
          <w:tcPr>
            <w:tcW w:w="1430"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14:paraId="2B3A9AF6" w14:textId="77777777" w:rsidR="0071557E" w:rsidRPr="00AE6443" w:rsidRDefault="0071557E" w:rsidP="002E1DAA">
            <w:pPr>
              <w:pStyle w:val="Tablebody"/>
              <w:rPr>
                <w:rFonts w:ascii="Courier New" w:hAnsi="Courier New" w:cs="Courier New"/>
                <w:sz w:val="14"/>
                <w:szCs w:val="14"/>
              </w:rPr>
            </w:pPr>
            <w:r w:rsidRPr="00AE6443">
              <w:rPr>
                <w:rStyle w:val="HTMLVariable"/>
                <w:rFonts w:ascii="Courier New" w:hAnsi="Courier New" w:cs="Courier New"/>
                <w:sz w:val="14"/>
                <w:szCs w:val="14"/>
              </w:rPr>
              <w:t>presentation_time</w:t>
            </w:r>
            <w:r w:rsidRPr="00AE6443">
              <w:rPr>
                <w:rFonts w:ascii="Courier New" w:hAnsi="Courier New" w:cs="Courier New"/>
                <w:sz w:val="14"/>
                <w:szCs w:val="14"/>
              </w:rPr>
              <w:t xml:space="preserve"> </w:t>
            </w:r>
          </w:p>
        </w:tc>
        <w:tc>
          <w:tcPr>
            <w:tcW w:w="1350"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14:paraId="0257A337" w14:textId="77777777" w:rsidR="0071557E" w:rsidRPr="00AE6443" w:rsidRDefault="0071557E" w:rsidP="002E1DAA">
            <w:pPr>
              <w:pStyle w:val="Tablebody"/>
              <w:rPr>
                <w:rFonts w:ascii="Courier New" w:hAnsi="Courier New" w:cs="Courier New"/>
                <w:b/>
                <w:sz w:val="14"/>
                <w:szCs w:val="14"/>
              </w:rPr>
            </w:pPr>
            <w:r w:rsidRPr="00AE6443">
              <w:rPr>
                <w:rFonts w:ascii="Courier New" w:hAnsi="Courier New" w:cs="Courier New"/>
                <w:b/>
                <w:sz w:val="14"/>
                <w:szCs w:val="14"/>
              </w:rPr>
              <w:t>Event</w:t>
            </w:r>
            <w:r w:rsidRPr="00AE6443">
              <w:rPr>
                <w:rFonts w:ascii="Courier New" w:hAnsi="Courier New" w:cs="Courier New"/>
                <w:sz w:val="14"/>
                <w:szCs w:val="14"/>
              </w:rPr>
              <w:t>@presentationTime/</w:t>
            </w:r>
            <w:r w:rsidRPr="00AE6443">
              <w:rPr>
                <w:rFonts w:ascii="Courier New" w:hAnsi="Courier New" w:cs="Courier New"/>
                <w:b/>
                <w:sz w:val="14"/>
                <w:szCs w:val="14"/>
                <w:lang w:val="en"/>
              </w:rPr>
              <w:t xml:space="preserve"> EventStream</w:t>
            </w:r>
            <w:r w:rsidRPr="00AE6443">
              <w:rPr>
                <w:rFonts w:ascii="Courier New" w:hAnsi="Courier New" w:cs="Courier New"/>
                <w:sz w:val="14"/>
                <w:szCs w:val="14"/>
                <w:lang w:val="en"/>
              </w:rPr>
              <w:t>@timescale</w:t>
            </w:r>
            <w:r w:rsidRPr="00AE6443">
              <w:rPr>
                <w:rFonts w:ascii="Courier New" w:hAnsi="Courier New" w:cs="Courier New"/>
                <w:sz w:val="14"/>
                <w:szCs w:val="14"/>
              </w:rPr>
              <w:t xml:space="preserve"> </w:t>
            </w:r>
          </w:p>
        </w:tc>
        <w:tc>
          <w:tcPr>
            <w:tcW w:w="1530"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14:paraId="771D3245" w14:textId="77777777" w:rsidR="0071557E" w:rsidRPr="00AE6443" w:rsidRDefault="0071557E" w:rsidP="002E1DAA">
            <w:pPr>
              <w:pStyle w:val="Tablebody"/>
              <w:rPr>
                <w:rFonts w:ascii="Courier New" w:hAnsi="Courier New" w:cs="Courier New"/>
                <w:sz w:val="14"/>
                <w:szCs w:val="14"/>
              </w:rPr>
            </w:pPr>
            <w:r w:rsidRPr="00AE6443">
              <w:rPr>
                <w:rFonts w:ascii="Courier New" w:hAnsi="Courier New" w:cs="Courier New"/>
                <w:sz w:val="14"/>
                <w:szCs w:val="14"/>
              </w:rPr>
              <w:t xml:space="preserve">presentation_time/timescale </w:t>
            </w:r>
          </w:p>
        </w:tc>
        <w:tc>
          <w:tcPr>
            <w:tcW w:w="1440"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14:paraId="361E713D" w14:textId="77777777" w:rsidR="0071557E" w:rsidRPr="00AE6443" w:rsidRDefault="0071557E" w:rsidP="002E1DAA">
            <w:pPr>
              <w:pStyle w:val="Tablebody"/>
              <w:rPr>
                <w:sz w:val="14"/>
                <w:szCs w:val="14"/>
              </w:rPr>
            </w:pPr>
            <w:r w:rsidRPr="00AE6443">
              <w:rPr>
                <w:sz w:val="14"/>
                <w:szCs w:val="14"/>
              </w:rPr>
              <w:t xml:space="preserve">timed metadata sample presentation time – presentation time offset </w:t>
            </w:r>
          </w:p>
        </w:tc>
        <w:tc>
          <w:tcPr>
            <w:tcW w:w="1530"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14:paraId="48EAF86B" w14:textId="4F2F24BF" w:rsidR="0071557E" w:rsidRPr="00AE6443" w:rsidRDefault="0071557E" w:rsidP="002E1DAA">
            <w:pPr>
              <w:pStyle w:val="Tablebody"/>
              <w:rPr>
                <w:rFonts w:ascii="Courier New" w:hAnsi="Courier New" w:cs="Courier New"/>
                <w:sz w:val="14"/>
                <w:szCs w:val="14"/>
              </w:rPr>
            </w:pPr>
            <w:r w:rsidRPr="00AE6443">
              <w:rPr>
                <w:rFonts w:ascii="Courier New" w:hAnsi="Courier New" w:cs="Courier New"/>
                <w:sz w:val="14"/>
                <w:szCs w:val="14"/>
              </w:rPr>
              <w:t xml:space="preserve">double(64) </w:t>
            </w:r>
            <w:r w:rsidRPr="00AE6443">
              <w:rPr>
                <w:rFonts w:ascii="Courier New" w:hAnsi="Courier New" w:cs="Courier New"/>
                <w:sz w:val="14"/>
                <w:szCs w:val="14"/>
              </w:rPr>
              <w:br/>
              <w:t xml:space="preserve">seconds </w:t>
            </w:r>
          </w:p>
        </w:tc>
        <w:tc>
          <w:tcPr>
            <w:tcW w:w="900" w:type="dxa"/>
            <w:tcBorders>
              <w:top w:val="nil"/>
              <w:left w:val="single" w:sz="8" w:space="0" w:color="000000"/>
              <w:bottom w:val="single" w:sz="8" w:space="0" w:color="000000"/>
              <w:right w:val="nil"/>
            </w:tcBorders>
            <w:tcMar>
              <w:top w:w="0" w:type="dxa"/>
              <w:left w:w="108" w:type="dxa"/>
              <w:bottom w:w="0" w:type="dxa"/>
              <w:right w:w="108" w:type="dxa"/>
            </w:tcMar>
            <w:hideMark/>
          </w:tcPr>
          <w:p w14:paraId="7948F0BE" w14:textId="77777777" w:rsidR="0071557E" w:rsidRPr="00AE6443" w:rsidRDefault="0071557E" w:rsidP="002E1DAA">
            <w:pPr>
              <w:pStyle w:val="Tablebody"/>
              <w:rPr>
                <w:sz w:val="14"/>
                <w:szCs w:val="14"/>
              </w:rPr>
            </w:pPr>
            <w:r w:rsidRPr="00AE6443">
              <w:rPr>
                <w:sz w:val="14"/>
                <w:szCs w:val="14"/>
              </w:rPr>
              <w:t>Y</w:t>
            </w:r>
          </w:p>
        </w:tc>
        <w:tc>
          <w:tcPr>
            <w:tcW w:w="90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7E489AFC" w14:textId="77777777" w:rsidR="0071557E" w:rsidRPr="00AE6443" w:rsidRDefault="0071557E" w:rsidP="002E1DAA">
            <w:pPr>
              <w:pStyle w:val="Tablebody"/>
              <w:rPr>
                <w:sz w:val="14"/>
                <w:szCs w:val="14"/>
              </w:rPr>
            </w:pPr>
            <w:r w:rsidRPr="00AE6443">
              <w:rPr>
                <w:sz w:val="14"/>
                <w:szCs w:val="14"/>
              </w:rPr>
              <w:t>N</w:t>
            </w:r>
          </w:p>
        </w:tc>
      </w:tr>
      <w:tr w:rsidR="0071557E" w:rsidRPr="007624FD" w14:paraId="5D5C3663" w14:textId="77777777" w:rsidTr="00AE6443">
        <w:trPr>
          <w:trHeight w:val="315"/>
          <w:tblHeader/>
          <w:jc w:val="center"/>
        </w:trPr>
        <w:tc>
          <w:tcPr>
            <w:tcW w:w="1430"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14:paraId="2DD78622" w14:textId="77777777" w:rsidR="0071557E" w:rsidRPr="00AE6443" w:rsidRDefault="0071557E" w:rsidP="002E1DAA">
            <w:pPr>
              <w:pStyle w:val="Tablebody"/>
              <w:rPr>
                <w:rFonts w:ascii="Courier New" w:hAnsi="Courier New" w:cs="Courier New"/>
                <w:sz w:val="14"/>
                <w:szCs w:val="14"/>
              </w:rPr>
            </w:pPr>
            <w:r w:rsidRPr="00AE6443">
              <w:rPr>
                <w:rFonts w:ascii="Courier New" w:hAnsi="Courier New" w:cs="Courier New"/>
                <w:sz w:val="14"/>
                <w:szCs w:val="14"/>
              </w:rPr>
              <w:t xml:space="preserve">duration </w:t>
            </w:r>
          </w:p>
        </w:tc>
        <w:tc>
          <w:tcPr>
            <w:tcW w:w="1350"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14:paraId="40419CF8" w14:textId="77777777" w:rsidR="0071557E" w:rsidRPr="00AE6443" w:rsidRDefault="0071557E" w:rsidP="002E1DAA">
            <w:pPr>
              <w:pStyle w:val="Tablebody"/>
              <w:rPr>
                <w:rFonts w:ascii="Courier New" w:hAnsi="Courier New" w:cs="Courier New"/>
                <w:b/>
                <w:sz w:val="14"/>
                <w:szCs w:val="14"/>
              </w:rPr>
            </w:pPr>
            <w:r w:rsidRPr="00AE6443">
              <w:rPr>
                <w:rFonts w:ascii="Courier New" w:hAnsi="Courier New" w:cs="Courier New"/>
                <w:b/>
                <w:sz w:val="14"/>
                <w:szCs w:val="14"/>
              </w:rPr>
              <w:t>Event@</w:t>
            </w:r>
            <w:r w:rsidRPr="00AE6443">
              <w:rPr>
                <w:rFonts w:ascii="Courier New" w:hAnsi="Courier New" w:cs="Courier New"/>
                <w:sz w:val="14"/>
                <w:szCs w:val="14"/>
              </w:rPr>
              <w:t>duration/</w:t>
            </w:r>
            <w:r w:rsidRPr="00AE6443">
              <w:rPr>
                <w:rFonts w:ascii="Courier New" w:hAnsi="Courier New" w:cs="Courier New"/>
                <w:b/>
                <w:sz w:val="14"/>
                <w:szCs w:val="14"/>
              </w:rPr>
              <w:t xml:space="preserve"> EventStream@</w:t>
            </w:r>
            <w:r w:rsidRPr="00AE6443">
              <w:rPr>
                <w:rFonts w:ascii="Courier New" w:hAnsi="Courier New" w:cs="Courier New"/>
                <w:bCs/>
                <w:sz w:val="14"/>
                <w:szCs w:val="14"/>
              </w:rPr>
              <w:t xml:space="preserve">timescale </w:t>
            </w:r>
          </w:p>
        </w:tc>
        <w:tc>
          <w:tcPr>
            <w:tcW w:w="1530"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14:paraId="302FAF09" w14:textId="76B97B7B" w:rsidR="0071557E" w:rsidRPr="00AE6443" w:rsidRDefault="0071557E" w:rsidP="002E1DAA">
            <w:pPr>
              <w:pStyle w:val="Tablebody"/>
              <w:rPr>
                <w:rFonts w:ascii="Courier New" w:hAnsi="Courier New" w:cs="Courier New"/>
                <w:sz w:val="14"/>
                <w:szCs w:val="14"/>
              </w:rPr>
            </w:pPr>
            <w:r w:rsidRPr="00AE6443">
              <w:rPr>
                <w:rFonts w:ascii="Courier New" w:hAnsi="Courier New" w:cs="Courier New"/>
                <w:sz w:val="14"/>
                <w:szCs w:val="14"/>
              </w:rPr>
              <w:t xml:space="preserve">duration/timescale </w:t>
            </w:r>
          </w:p>
        </w:tc>
        <w:tc>
          <w:tcPr>
            <w:tcW w:w="1440"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14:paraId="305AB70D" w14:textId="77777777" w:rsidR="0071557E" w:rsidRPr="00AE6443" w:rsidRDefault="0071557E" w:rsidP="002E1DAA">
            <w:pPr>
              <w:pStyle w:val="Tablebody"/>
              <w:rPr>
                <w:sz w:val="14"/>
                <w:szCs w:val="14"/>
              </w:rPr>
            </w:pPr>
            <w:r w:rsidRPr="00AE6443">
              <w:rPr>
                <w:sz w:val="14"/>
                <w:szCs w:val="14"/>
              </w:rPr>
              <w:t xml:space="preserve">timed metadata sample duration </w:t>
            </w:r>
          </w:p>
        </w:tc>
        <w:tc>
          <w:tcPr>
            <w:tcW w:w="1530"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14:paraId="232D2BD7" w14:textId="238F7FA9" w:rsidR="0071557E" w:rsidRPr="00AE6443" w:rsidRDefault="0071557E" w:rsidP="002E1DAA">
            <w:pPr>
              <w:pStyle w:val="Tablebody"/>
              <w:rPr>
                <w:rFonts w:ascii="Courier New" w:hAnsi="Courier New" w:cs="Courier New"/>
                <w:sz w:val="14"/>
                <w:szCs w:val="14"/>
              </w:rPr>
            </w:pPr>
            <w:r w:rsidRPr="00AE6443">
              <w:rPr>
                <w:rFonts w:ascii="Courier New" w:hAnsi="Courier New" w:cs="Courier New"/>
                <w:sz w:val="14"/>
                <w:szCs w:val="14"/>
              </w:rPr>
              <w:t xml:space="preserve">double(64) </w:t>
            </w:r>
            <w:r w:rsidRPr="00AE6443">
              <w:rPr>
                <w:rFonts w:ascii="Courier New" w:hAnsi="Courier New" w:cs="Courier New"/>
                <w:sz w:val="14"/>
                <w:szCs w:val="14"/>
              </w:rPr>
              <w:br/>
              <w:t xml:space="preserve">in seconds </w:t>
            </w:r>
          </w:p>
        </w:tc>
        <w:tc>
          <w:tcPr>
            <w:tcW w:w="900" w:type="dxa"/>
            <w:tcBorders>
              <w:top w:val="nil"/>
              <w:left w:val="single" w:sz="8" w:space="0" w:color="000000"/>
              <w:bottom w:val="single" w:sz="8" w:space="0" w:color="000000"/>
              <w:right w:val="nil"/>
            </w:tcBorders>
            <w:tcMar>
              <w:top w:w="0" w:type="dxa"/>
              <w:left w:w="108" w:type="dxa"/>
              <w:bottom w:w="0" w:type="dxa"/>
              <w:right w:w="108" w:type="dxa"/>
            </w:tcMar>
            <w:hideMark/>
          </w:tcPr>
          <w:p w14:paraId="16F7A0D6" w14:textId="77777777" w:rsidR="0071557E" w:rsidRPr="00AE6443" w:rsidRDefault="0071557E" w:rsidP="002E1DAA">
            <w:pPr>
              <w:pStyle w:val="Tablebody"/>
              <w:rPr>
                <w:sz w:val="14"/>
                <w:szCs w:val="14"/>
              </w:rPr>
            </w:pPr>
            <w:r w:rsidRPr="00AE6443">
              <w:rPr>
                <w:sz w:val="14"/>
                <w:szCs w:val="14"/>
              </w:rPr>
              <w:t>Y</w:t>
            </w:r>
          </w:p>
        </w:tc>
        <w:tc>
          <w:tcPr>
            <w:tcW w:w="90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34E20164" w14:textId="77777777" w:rsidR="0071557E" w:rsidRPr="00AE6443" w:rsidRDefault="0071557E" w:rsidP="002E1DAA">
            <w:pPr>
              <w:pStyle w:val="Tablebody"/>
              <w:rPr>
                <w:sz w:val="14"/>
                <w:szCs w:val="14"/>
              </w:rPr>
            </w:pPr>
            <w:r w:rsidRPr="00AE6443">
              <w:rPr>
                <w:sz w:val="14"/>
                <w:szCs w:val="14"/>
              </w:rPr>
              <w:t>N</w:t>
            </w:r>
          </w:p>
        </w:tc>
      </w:tr>
      <w:tr w:rsidR="0071557E" w:rsidRPr="007624FD" w14:paraId="0D59742F" w14:textId="77777777" w:rsidTr="00AE6443">
        <w:trPr>
          <w:trHeight w:val="315"/>
          <w:tblHeader/>
          <w:jc w:val="center"/>
        </w:trPr>
        <w:tc>
          <w:tcPr>
            <w:tcW w:w="1430"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14:paraId="359F64BC" w14:textId="77777777" w:rsidR="0071557E" w:rsidRPr="00AE6443" w:rsidRDefault="0071557E" w:rsidP="002E1DAA">
            <w:pPr>
              <w:pStyle w:val="Tablebody"/>
              <w:rPr>
                <w:rFonts w:ascii="Courier New" w:hAnsi="Courier New" w:cs="Courier New"/>
                <w:sz w:val="14"/>
                <w:szCs w:val="14"/>
              </w:rPr>
            </w:pPr>
            <w:r w:rsidRPr="00AE6443">
              <w:rPr>
                <w:rFonts w:ascii="Courier New" w:hAnsi="Courier New" w:cs="Courier New"/>
                <w:sz w:val="14"/>
                <w:szCs w:val="14"/>
              </w:rPr>
              <w:t xml:space="preserve">id </w:t>
            </w:r>
          </w:p>
        </w:tc>
        <w:tc>
          <w:tcPr>
            <w:tcW w:w="1350"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14:paraId="3EE841EF" w14:textId="77777777" w:rsidR="0071557E" w:rsidRPr="00AE6443" w:rsidRDefault="0071557E" w:rsidP="002E1DAA">
            <w:pPr>
              <w:pStyle w:val="Tablebody"/>
              <w:rPr>
                <w:rFonts w:ascii="Courier New" w:hAnsi="Courier New" w:cs="Courier New"/>
                <w:b/>
                <w:sz w:val="14"/>
                <w:szCs w:val="14"/>
              </w:rPr>
            </w:pPr>
            <w:r w:rsidRPr="00AE6443">
              <w:rPr>
                <w:rFonts w:ascii="Courier New" w:hAnsi="Courier New" w:cs="Courier New"/>
                <w:b/>
                <w:sz w:val="14"/>
                <w:szCs w:val="14"/>
              </w:rPr>
              <w:t>Event</w:t>
            </w:r>
            <w:r w:rsidRPr="00AE6443">
              <w:rPr>
                <w:rFonts w:ascii="Courier New" w:hAnsi="Courier New" w:cs="Courier New"/>
                <w:sz w:val="14"/>
                <w:szCs w:val="14"/>
              </w:rPr>
              <w:t>@id</w:t>
            </w:r>
            <w:r w:rsidRPr="00AE6443">
              <w:rPr>
                <w:rFonts w:ascii="Courier New" w:hAnsi="Courier New" w:cs="Courier New"/>
                <w:b/>
                <w:sz w:val="14"/>
                <w:szCs w:val="14"/>
              </w:rPr>
              <w:t xml:space="preserve"> </w:t>
            </w:r>
          </w:p>
        </w:tc>
        <w:tc>
          <w:tcPr>
            <w:tcW w:w="1530"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14:paraId="6F364C28" w14:textId="77777777" w:rsidR="0071557E" w:rsidRPr="00AE6443" w:rsidRDefault="0071557E" w:rsidP="002E1DAA">
            <w:pPr>
              <w:pStyle w:val="Tablebody"/>
              <w:rPr>
                <w:rFonts w:ascii="Courier New" w:hAnsi="Courier New" w:cs="Courier New"/>
                <w:sz w:val="14"/>
                <w:szCs w:val="14"/>
              </w:rPr>
            </w:pPr>
            <w:r w:rsidRPr="00AE6443">
              <w:rPr>
                <w:rFonts w:ascii="Courier New" w:hAnsi="Courier New" w:cs="Courier New"/>
                <w:sz w:val="14"/>
                <w:szCs w:val="14"/>
              </w:rPr>
              <w:t xml:space="preserve">id </w:t>
            </w:r>
          </w:p>
        </w:tc>
        <w:tc>
          <w:tcPr>
            <w:tcW w:w="1440"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14:paraId="11148EAC" w14:textId="77777777" w:rsidR="0071557E" w:rsidRPr="00AE6443" w:rsidRDefault="0071557E" w:rsidP="002E1DAA">
            <w:pPr>
              <w:pStyle w:val="Tablebody"/>
              <w:rPr>
                <w:sz w:val="14"/>
                <w:szCs w:val="14"/>
              </w:rPr>
            </w:pPr>
          </w:p>
        </w:tc>
        <w:tc>
          <w:tcPr>
            <w:tcW w:w="1530"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14:paraId="5CB224F0" w14:textId="77777777" w:rsidR="0071557E" w:rsidRPr="00AE6443" w:rsidRDefault="0071557E" w:rsidP="002E1DAA">
            <w:pPr>
              <w:pStyle w:val="Tablebody"/>
              <w:rPr>
                <w:rFonts w:ascii="Courier New" w:hAnsi="Courier New" w:cs="Courier New"/>
                <w:sz w:val="14"/>
                <w:szCs w:val="14"/>
              </w:rPr>
            </w:pPr>
            <w:r w:rsidRPr="00AE6443">
              <w:rPr>
                <w:rFonts w:ascii="Courier New" w:hAnsi="Courier New" w:cs="Courier New"/>
                <w:sz w:val="14"/>
                <w:szCs w:val="14"/>
              </w:rPr>
              <w:t xml:space="preserve">unsigned int(32) </w:t>
            </w:r>
          </w:p>
        </w:tc>
        <w:tc>
          <w:tcPr>
            <w:tcW w:w="900" w:type="dxa"/>
            <w:tcBorders>
              <w:top w:val="nil"/>
              <w:left w:val="single" w:sz="8" w:space="0" w:color="000000"/>
              <w:bottom w:val="single" w:sz="8" w:space="0" w:color="000000"/>
              <w:right w:val="nil"/>
            </w:tcBorders>
            <w:tcMar>
              <w:top w:w="0" w:type="dxa"/>
              <w:left w:w="108" w:type="dxa"/>
              <w:bottom w:w="0" w:type="dxa"/>
              <w:right w:w="108" w:type="dxa"/>
            </w:tcMar>
            <w:hideMark/>
          </w:tcPr>
          <w:p w14:paraId="393FFDD4" w14:textId="77777777" w:rsidR="0071557E" w:rsidRPr="00AE6443" w:rsidRDefault="0071557E" w:rsidP="002E1DAA">
            <w:pPr>
              <w:pStyle w:val="Tablebody"/>
              <w:rPr>
                <w:sz w:val="14"/>
                <w:szCs w:val="14"/>
              </w:rPr>
            </w:pPr>
            <w:r w:rsidRPr="00AE6443">
              <w:rPr>
                <w:sz w:val="14"/>
                <w:szCs w:val="14"/>
              </w:rPr>
              <w:t>Y</w:t>
            </w:r>
          </w:p>
        </w:tc>
        <w:tc>
          <w:tcPr>
            <w:tcW w:w="90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66F98468" w14:textId="77777777" w:rsidR="0071557E" w:rsidRPr="00AE6443" w:rsidRDefault="0071557E" w:rsidP="002E1DAA">
            <w:pPr>
              <w:pStyle w:val="Tablebody"/>
              <w:rPr>
                <w:sz w:val="14"/>
                <w:szCs w:val="14"/>
              </w:rPr>
            </w:pPr>
            <w:r w:rsidRPr="00AE6443">
              <w:rPr>
                <w:sz w:val="14"/>
                <w:szCs w:val="14"/>
              </w:rPr>
              <w:t>N</w:t>
            </w:r>
          </w:p>
        </w:tc>
      </w:tr>
      <w:tr w:rsidR="0071557E" w:rsidRPr="007624FD" w14:paraId="316DABFB" w14:textId="77777777" w:rsidTr="002E1DAA">
        <w:trPr>
          <w:trHeight w:val="315"/>
          <w:tblHeader/>
          <w:jc w:val="center"/>
        </w:trPr>
        <w:tc>
          <w:tcPr>
            <w:tcW w:w="1430"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14:paraId="3BCADFDA" w14:textId="77777777" w:rsidR="0071557E" w:rsidRPr="00AE6443" w:rsidRDefault="0071557E" w:rsidP="002E1DAA">
            <w:pPr>
              <w:pStyle w:val="Tablebody"/>
              <w:rPr>
                <w:rFonts w:ascii="Courier New" w:hAnsi="Courier New" w:cs="Courier New"/>
                <w:sz w:val="14"/>
                <w:szCs w:val="14"/>
              </w:rPr>
            </w:pPr>
            <w:r w:rsidRPr="00AE6443">
              <w:rPr>
                <w:rFonts w:ascii="Courier New" w:hAnsi="Courier New" w:cs="Courier New"/>
                <w:sz w:val="14"/>
                <w:szCs w:val="14"/>
              </w:rPr>
              <w:t xml:space="preserve">message_data </w:t>
            </w:r>
          </w:p>
        </w:tc>
        <w:tc>
          <w:tcPr>
            <w:tcW w:w="1350"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14:paraId="70FA918C" w14:textId="77777777" w:rsidR="0071557E" w:rsidRPr="00AE6443" w:rsidRDefault="0071557E" w:rsidP="002E1DAA">
            <w:pPr>
              <w:pStyle w:val="Tablebody"/>
              <w:rPr>
                <w:rFonts w:ascii="Courier New" w:hAnsi="Courier New" w:cs="Courier New"/>
                <w:b/>
                <w:sz w:val="14"/>
                <w:szCs w:val="14"/>
              </w:rPr>
            </w:pPr>
            <w:r w:rsidRPr="00AE6443">
              <w:rPr>
                <w:rFonts w:ascii="Courier New" w:hAnsi="Courier New" w:cs="Courier New"/>
                <w:b/>
                <w:sz w:val="14"/>
                <w:szCs w:val="14"/>
              </w:rPr>
              <w:t>Event</w:t>
            </w:r>
            <w:r w:rsidRPr="00AE6443">
              <w:rPr>
                <w:rFonts w:ascii="Courier New" w:hAnsi="Courier New" w:cs="Courier New"/>
                <w:sz w:val="14"/>
                <w:szCs w:val="14"/>
              </w:rPr>
              <w:t>@messageData</w:t>
            </w:r>
            <w:r w:rsidRPr="00AE6443">
              <w:rPr>
                <w:rFonts w:ascii="Courier New" w:hAnsi="Courier New" w:cs="Courier New"/>
                <w:b/>
                <w:sz w:val="14"/>
                <w:szCs w:val="14"/>
              </w:rPr>
              <w:t xml:space="preserve"> </w:t>
            </w:r>
          </w:p>
        </w:tc>
        <w:tc>
          <w:tcPr>
            <w:tcW w:w="1530"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14:paraId="57AEA284" w14:textId="77777777" w:rsidR="0071557E" w:rsidRPr="00AE6443" w:rsidRDefault="0071557E" w:rsidP="002E1DAA">
            <w:pPr>
              <w:pStyle w:val="Tablebody"/>
              <w:rPr>
                <w:rFonts w:ascii="Courier New" w:hAnsi="Courier New" w:cs="Courier New"/>
                <w:sz w:val="14"/>
                <w:szCs w:val="14"/>
              </w:rPr>
            </w:pPr>
            <w:r w:rsidRPr="00AE6443">
              <w:rPr>
                <w:rFonts w:ascii="Courier New" w:hAnsi="Courier New" w:cs="Courier New"/>
                <w:sz w:val="14"/>
                <w:szCs w:val="14"/>
              </w:rPr>
              <w:t xml:space="preserve">message_data[] </w:t>
            </w:r>
          </w:p>
        </w:tc>
        <w:tc>
          <w:tcPr>
            <w:tcW w:w="1440"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14:paraId="619D8921" w14:textId="77777777" w:rsidR="0071557E" w:rsidRPr="00AE6443" w:rsidRDefault="0071557E" w:rsidP="002E1DAA">
            <w:pPr>
              <w:pStyle w:val="Tablebody"/>
              <w:rPr>
                <w:sz w:val="14"/>
                <w:szCs w:val="14"/>
              </w:rPr>
            </w:pPr>
            <w:r w:rsidRPr="00AE6443">
              <w:rPr>
                <w:sz w:val="14"/>
                <w:szCs w:val="14"/>
              </w:rPr>
              <w:t xml:space="preserve">timed metadata sample data in mdat </w:t>
            </w:r>
          </w:p>
        </w:tc>
        <w:tc>
          <w:tcPr>
            <w:tcW w:w="1530"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14:paraId="73A29565" w14:textId="77777777" w:rsidR="0071557E" w:rsidRPr="00AE6443" w:rsidRDefault="0071557E" w:rsidP="002E1DAA">
            <w:pPr>
              <w:pStyle w:val="Tablebody"/>
              <w:rPr>
                <w:rFonts w:ascii="Courier New" w:hAnsi="Courier New" w:cs="Courier New"/>
                <w:sz w:val="14"/>
                <w:szCs w:val="14"/>
              </w:rPr>
            </w:pPr>
            <w:r w:rsidRPr="00AE6443">
              <w:rPr>
                <w:rFonts w:ascii="Courier New" w:hAnsi="Courier New" w:cs="Courier New"/>
                <w:sz w:val="14"/>
                <w:szCs w:val="14"/>
              </w:rPr>
              <w:t xml:space="preserve">unsigned int(8) x messageSize </w:t>
            </w:r>
          </w:p>
        </w:tc>
        <w:tc>
          <w:tcPr>
            <w:tcW w:w="900" w:type="dxa"/>
            <w:tcBorders>
              <w:top w:val="single" w:sz="8" w:space="0" w:color="000000"/>
              <w:left w:val="single" w:sz="8" w:space="0" w:color="000000"/>
              <w:bottom w:val="single" w:sz="8" w:space="0" w:color="000000"/>
              <w:right w:val="single" w:sz="4" w:space="0" w:color="auto"/>
            </w:tcBorders>
            <w:tcMar>
              <w:top w:w="0" w:type="dxa"/>
              <w:left w:w="108" w:type="dxa"/>
              <w:bottom w:w="0" w:type="dxa"/>
              <w:right w:w="108" w:type="dxa"/>
            </w:tcMar>
            <w:hideMark/>
          </w:tcPr>
          <w:p w14:paraId="3F4A3ECD" w14:textId="77777777" w:rsidR="0071557E" w:rsidRPr="00AE6443" w:rsidRDefault="0071557E" w:rsidP="002E1DAA">
            <w:pPr>
              <w:pStyle w:val="Tablebody"/>
              <w:rPr>
                <w:sz w:val="14"/>
                <w:szCs w:val="14"/>
              </w:rPr>
            </w:pPr>
            <w:r w:rsidRPr="00AE6443">
              <w:rPr>
                <w:sz w:val="14"/>
                <w:szCs w:val="14"/>
              </w:rPr>
              <w:t>Y</w:t>
            </w:r>
          </w:p>
        </w:tc>
        <w:tc>
          <w:tcPr>
            <w:tcW w:w="900" w:type="dxa"/>
            <w:tcBorders>
              <w:top w:val="nil"/>
              <w:left w:val="single" w:sz="4" w:space="0" w:color="auto"/>
              <w:bottom w:val="single" w:sz="8" w:space="0" w:color="000000"/>
              <w:right w:val="single" w:sz="8" w:space="0" w:color="000000"/>
            </w:tcBorders>
            <w:tcMar>
              <w:top w:w="0" w:type="dxa"/>
              <w:left w:w="108" w:type="dxa"/>
              <w:bottom w:w="0" w:type="dxa"/>
              <w:right w:w="108" w:type="dxa"/>
            </w:tcMar>
            <w:hideMark/>
          </w:tcPr>
          <w:p w14:paraId="1E5802BC" w14:textId="77777777" w:rsidR="0071557E" w:rsidRPr="00AE6443" w:rsidRDefault="0071557E" w:rsidP="002E1DAA">
            <w:pPr>
              <w:pStyle w:val="Tablebody"/>
              <w:rPr>
                <w:sz w:val="14"/>
                <w:szCs w:val="14"/>
              </w:rPr>
            </w:pPr>
            <w:r w:rsidRPr="00AE6443">
              <w:rPr>
                <w:sz w:val="14"/>
                <w:szCs w:val="14"/>
              </w:rPr>
              <w:t>Y</w:t>
            </w:r>
          </w:p>
        </w:tc>
      </w:tr>
      <w:tr w:rsidR="0071557E" w:rsidRPr="007624FD" w14:paraId="54F9FAC4" w14:textId="77777777" w:rsidTr="00AE6443">
        <w:trPr>
          <w:trHeight w:val="315"/>
          <w:tblHeader/>
          <w:jc w:val="center"/>
        </w:trPr>
        <w:tc>
          <w:tcPr>
            <w:tcW w:w="9080" w:type="dxa"/>
            <w:gridSpan w:val="7"/>
            <w:tcBorders>
              <w:top w:val="nil"/>
              <w:left w:val="single" w:sz="8" w:space="0" w:color="000000"/>
              <w:bottom w:val="single" w:sz="8" w:space="0" w:color="000000"/>
              <w:right w:val="single" w:sz="4" w:space="0" w:color="auto"/>
            </w:tcBorders>
            <w:tcMar>
              <w:top w:w="0" w:type="dxa"/>
              <w:left w:w="108" w:type="dxa"/>
              <w:bottom w:w="0" w:type="dxa"/>
              <w:right w:w="108" w:type="dxa"/>
            </w:tcMar>
            <w:hideMark/>
          </w:tcPr>
          <w:p w14:paraId="576B932D" w14:textId="77777777" w:rsidR="0071557E" w:rsidRPr="00AE6443" w:rsidRDefault="0071557E" w:rsidP="002E1DAA">
            <w:pPr>
              <w:pStyle w:val="Tablebody"/>
              <w:rPr>
                <w:sz w:val="18"/>
                <w:szCs w:val="20"/>
              </w:rPr>
            </w:pPr>
            <w:r w:rsidRPr="00AE6443">
              <w:rPr>
                <w:sz w:val="18"/>
                <w:szCs w:val="20"/>
              </w:rPr>
              <w:t xml:space="preserve">Y= Yes, N= NO, O= Optional </w:t>
            </w:r>
          </w:p>
        </w:tc>
      </w:tr>
    </w:tbl>
    <w:p w14:paraId="15160DBE" w14:textId="77777777" w:rsidR="0071557E" w:rsidRPr="00AE6443" w:rsidRDefault="0071557E" w:rsidP="0071557E">
      <w:pPr>
        <w:pStyle w:val="BodyText"/>
        <w:autoSpaceDE w:val="0"/>
        <w:autoSpaceDN w:val="0"/>
        <w:adjustRightInd w:val="0"/>
        <w:rPr>
          <w:rFonts w:eastAsia="MS Mincho"/>
          <w:sz w:val="20"/>
        </w:rPr>
      </w:pPr>
    </w:p>
    <w:p w14:paraId="00CB9F99" w14:textId="1EB6627D" w:rsidR="00A06626" w:rsidRDefault="00A06626" w:rsidP="00A06626">
      <w:pPr>
        <w:rPr>
          <w:i/>
          <w:iCs/>
          <w:color w:val="FF0000"/>
          <w:sz w:val="32"/>
          <w:szCs w:val="32"/>
          <w:highlight w:val="yellow"/>
          <w:u w:val="single"/>
          <w:lang w:val="en-GB"/>
        </w:rPr>
      </w:pPr>
    </w:p>
    <w:p w14:paraId="680B271E" w14:textId="24BBDBA2" w:rsidR="00355723" w:rsidRPr="004A471E" w:rsidRDefault="00355723" w:rsidP="00355723">
      <w:pPr>
        <w:rPr>
          <w:i/>
          <w:color w:val="000000" w:themeColor="text1"/>
          <w:sz w:val="32"/>
          <w:u w:val="single"/>
          <w:lang w:val="en-GB"/>
        </w:rPr>
      </w:pPr>
      <w:r w:rsidRPr="004A471E">
        <w:rPr>
          <w:i/>
          <w:color w:val="000000" w:themeColor="text1"/>
          <w:sz w:val="32"/>
          <w:u w:val="single"/>
          <w:lang w:val="en-GB"/>
        </w:rPr>
        <w:t>Change cross A.13:</w:t>
      </w:r>
    </w:p>
    <w:p w14:paraId="55E58B33" w14:textId="7C809146" w:rsidR="00355723" w:rsidRPr="004A471E" w:rsidRDefault="00355723" w:rsidP="00355723">
      <w:pPr>
        <w:rPr>
          <w:color w:val="000000" w:themeColor="text1"/>
          <w:sz w:val="20"/>
          <w:lang w:val="en"/>
        </w:rPr>
      </w:pPr>
      <w:r w:rsidRPr="004A471E">
        <w:rPr>
          <w:color w:val="000000" w:themeColor="text1"/>
          <w:sz w:val="20"/>
          <w:lang w:val="en"/>
        </w:rPr>
        <w:t>DASH Player</w:t>
      </w:r>
    </w:p>
    <w:p w14:paraId="6B521F3E" w14:textId="15154B74" w:rsidR="008C31CD" w:rsidRPr="004A471E" w:rsidRDefault="008C31CD" w:rsidP="00355723">
      <w:pPr>
        <w:rPr>
          <w:color w:val="000000" w:themeColor="text1"/>
          <w:sz w:val="20"/>
          <w:lang w:val="en"/>
        </w:rPr>
      </w:pPr>
      <w:r w:rsidRPr="004A471E">
        <w:rPr>
          <w:i/>
          <w:color w:val="000000" w:themeColor="text1"/>
          <w:sz w:val="32"/>
          <w:u w:val="single"/>
          <w:lang w:val="en-GB"/>
        </w:rPr>
        <w:t>with</w:t>
      </w:r>
    </w:p>
    <w:p w14:paraId="257F6087" w14:textId="4A7EC60C" w:rsidR="00355723" w:rsidRDefault="00355723" w:rsidP="00355723">
      <w:pPr>
        <w:rPr>
          <w:i/>
          <w:iCs/>
          <w:color w:val="FF0000"/>
          <w:sz w:val="32"/>
          <w:szCs w:val="32"/>
          <w:highlight w:val="yellow"/>
          <w:u w:val="single"/>
          <w:lang w:val="en-GB"/>
        </w:rPr>
      </w:pPr>
      <w:r>
        <w:rPr>
          <w:sz w:val="20"/>
          <w:szCs w:val="18"/>
          <w:lang w:val="en"/>
        </w:rPr>
        <w:t>DASH Cli</w:t>
      </w:r>
      <w:r w:rsidR="008C31CD">
        <w:rPr>
          <w:sz w:val="20"/>
          <w:szCs w:val="18"/>
          <w:lang w:val="en"/>
        </w:rPr>
        <w:t>ent</w:t>
      </w:r>
    </w:p>
    <w:p w14:paraId="55ED07D6" w14:textId="77777777" w:rsidR="00A06626" w:rsidRDefault="00A06626" w:rsidP="00A06626">
      <w:pPr>
        <w:rPr>
          <w:i/>
          <w:iCs/>
          <w:color w:val="FF0000"/>
          <w:sz w:val="32"/>
          <w:szCs w:val="32"/>
          <w:highlight w:val="yellow"/>
          <w:u w:val="single"/>
          <w:lang w:val="en-GB"/>
        </w:rPr>
      </w:pPr>
    </w:p>
    <w:p w14:paraId="3BA6F30F" w14:textId="77777777" w:rsidR="00D50D51" w:rsidRDefault="00D50D51">
      <w:pPr>
        <w:widowControl/>
        <w:spacing w:after="0" w:line="240" w:lineRule="auto"/>
        <w:jc w:val="left"/>
        <w:rPr>
          <w:rFonts w:cs="Arial"/>
          <w:color w:val="FF0000"/>
          <w:kern w:val="32"/>
          <w:sz w:val="28"/>
          <w:szCs w:val="32"/>
          <w:lang w:val="en-GB" w:eastAsia="de-DE"/>
        </w:rPr>
      </w:pPr>
      <w:r>
        <w:rPr>
          <w:b/>
          <w:bCs/>
          <w:color w:val="FF0000"/>
          <w:lang w:val="en-GB" w:eastAsia="de-DE"/>
        </w:rPr>
        <w:br w:type="page"/>
      </w:r>
    </w:p>
    <w:p w14:paraId="13A03BA2" w14:textId="3BC8F23F" w:rsidR="00B40C8A" w:rsidRPr="004A471E" w:rsidRDefault="00B40C8A" w:rsidP="00B40C8A">
      <w:pPr>
        <w:rPr>
          <w:i/>
          <w:color w:val="000000" w:themeColor="text1"/>
          <w:sz w:val="32"/>
          <w:u w:val="single"/>
          <w:lang w:val="en-GB"/>
        </w:rPr>
      </w:pPr>
      <w:commentRangeStart w:id="57"/>
      <w:r w:rsidRPr="004A471E">
        <w:rPr>
          <w:i/>
          <w:color w:val="000000" w:themeColor="text1"/>
          <w:sz w:val="32"/>
          <w:u w:val="single"/>
          <w:lang w:val="en-GB"/>
        </w:rPr>
        <w:lastRenderedPageBreak/>
        <w:t>Change Table I.3 to:</w:t>
      </w:r>
      <w:commentRangeEnd w:id="57"/>
      <w:r w:rsidR="00174C32">
        <w:rPr>
          <w:rStyle w:val="CommentReference"/>
        </w:rPr>
        <w:commentReference w:id="57"/>
      </w:r>
    </w:p>
    <w:p w14:paraId="24A84F76" w14:textId="77777777" w:rsidR="0076149D" w:rsidRDefault="0076149D" w:rsidP="0076149D">
      <w:pPr>
        <w:pStyle w:val="Tabletitle"/>
      </w:pPr>
      <w:r>
        <w:t xml:space="preserve">Table I.3 — Semantics of </w:t>
      </w:r>
      <w:r>
        <w:rPr>
          <w:rStyle w:val="ISOCodebold"/>
          <w:lang w:val="en-GB"/>
        </w:rPr>
        <w:t>ExtendedUrlInfoType</w:t>
      </w:r>
      <w:r>
        <w:t xml:space="preserve"> element</w:t>
      </w:r>
    </w:p>
    <w:tbl>
      <w:tblPr>
        <w:tblW w:w="5000" w:type="pct"/>
        <w:tblBorders>
          <w:top w:val="single" w:sz="4" w:space="0" w:color="000000"/>
          <w:left w:val="single" w:sz="4" w:space="0" w:color="000000"/>
          <w:bottom w:val="single" w:sz="4" w:space="0" w:color="000000"/>
          <w:right w:val="single" w:sz="4" w:space="0" w:color="000000"/>
          <w:insideH w:val="single" w:sz="4" w:space="0" w:color="000000"/>
        </w:tblBorders>
        <w:tblLook w:val="00A0" w:firstRow="1" w:lastRow="0" w:firstColumn="1" w:lastColumn="0" w:noHBand="0" w:noVBand="0"/>
      </w:tblPr>
      <w:tblGrid>
        <w:gridCol w:w="261"/>
        <w:gridCol w:w="349"/>
        <w:gridCol w:w="3464"/>
        <w:gridCol w:w="1204"/>
        <w:gridCol w:w="3765"/>
      </w:tblGrid>
      <w:tr w:rsidR="0076149D" w14:paraId="77C7D09F" w14:textId="77777777" w:rsidTr="0076149D">
        <w:trPr>
          <w:cantSplit/>
          <w:tblHeader/>
        </w:trPr>
        <w:tc>
          <w:tcPr>
            <w:tcW w:w="2196" w:type="pct"/>
            <w:gridSpan w:val="3"/>
            <w:tcBorders>
              <w:top w:val="single" w:sz="12" w:space="0" w:color="auto"/>
              <w:left w:val="single" w:sz="12" w:space="0" w:color="auto"/>
              <w:bottom w:val="single" w:sz="12" w:space="0" w:color="auto"/>
              <w:right w:val="single" w:sz="4" w:space="0" w:color="000000"/>
            </w:tcBorders>
            <w:hideMark/>
          </w:tcPr>
          <w:p w14:paraId="67FD1F02" w14:textId="77777777" w:rsidR="0076149D" w:rsidRDefault="0076149D">
            <w:pPr>
              <w:pStyle w:val="Tableheader"/>
              <w:jc w:val="center"/>
              <w:rPr>
                <w:b/>
              </w:rPr>
            </w:pPr>
            <w:r>
              <w:rPr>
                <w:b/>
              </w:rPr>
              <w:t>Element or Attribute Name</w:t>
            </w:r>
          </w:p>
        </w:tc>
        <w:tc>
          <w:tcPr>
            <w:tcW w:w="694" w:type="pct"/>
            <w:tcBorders>
              <w:top w:val="single" w:sz="12" w:space="0" w:color="auto"/>
              <w:left w:val="single" w:sz="4" w:space="0" w:color="000000"/>
              <w:bottom w:val="single" w:sz="12" w:space="0" w:color="auto"/>
              <w:right w:val="single" w:sz="4" w:space="0" w:color="000000"/>
            </w:tcBorders>
            <w:hideMark/>
          </w:tcPr>
          <w:p w14:paraId="749B71F4" w14:textId="77777777" w:rsidR="0076149D" w:rsidRDefault="0076149D">
            <w:pPr>
              <w:pStyle w:val="Tableheader"/>
              <w:jc w:val="center"/>
              <w:rPr>
                <w:b/>
              </w:rPr>
            </w:pPr>
            <w:r>
              <w:rPr>
                <w:b/>
              </w:rPr>
              <w:t>Use</w:t>
            </w:r>
          </w:p>
        </w:tc>
        <w:tc>
          <w:tcPr>
            <w:tcW w:w="2110" w:type="pct"/>
            <w:tcBorders>
              <w:top w:val="single" w:sz="12" w:space="0" w:color="auto"/>
              <w:left w:val="single" w:sz="4" w:space="0" w:color="000000"/>
              <w:bottom w:val="single" w:sz="12" w:space="0" w:color="auto"/>
              <w:right w:val="single" w:sz="12" w:space="0" w:color="auto"/>
            </w:tcBorders>
            <w:hideMark/>
          </w:tcPr>
          <w:p w14:paraId="0A6FA2DE" w14:textId="77777777" w:rsidR="0076149D" w:rsidRDefault="0076149D">
            <w:pPr>
              <w:pStyle w:val="Tableheader"/>
              <w:jc w:val="center"/>
              <w:rPr>
                <w:b/>
              </w:rPr>
            </w:pPr>
            <w:r>
              <w:rPr>
                <w:b/>
              </w:rPr>
              <w:t>Description</w:t>
            </w:r>
          </w:p>
        </w:tc>
      </w:tr>
      <w:tr w:rsidR="0076149D" w14:paraId="500462E8" w14:textId="77777777" w:rsidTr="0076149D">
        <w:trPr>
          <w:cantSplit/>
        </w:trPr>
        <w:tc>
          <w:tcPr>
            <w:tcW w:w="126" w:type="pct"/>
            <w:tcBorders>
              <w:top w:val="single" w:sz="12" w:space="0" w:color="auto"/>
              <w:left w:val="single" w:sz="12" w:space="0" w:color="auto"/>
              <w:bottom w:val="single" w:sz="4" w:space="0" w:color="000000"/>
              <w:right w:val="nil"/>
            </w:tcBorders>
            <w:hideMark/>
          </w:tcPr>
          <w:p w14:paraId="479B69E2" w14:textId="77777777" w:rsidR="0076149D" w:rsidRDefault="0076149D">
            <w:pPr>
              <w:pStyle w:val="Tablebody"/>
              <w:jc w:val="both"/>
              <w:rPr>
                <w:lang w:eastAsia="en-GB"/>
              </w:rPr>
            </w:pPr>
            <w:r>
              <w:rPr>
                <w:lang w:eastAsia="en-GB"/>
              </w:rPr>
              <w:t> </w:t>
            </w:r>
          </w:p>
        </w:tc>
        <w:tc>
          <w:tcPr>
            <w:tcW w:w="2070" w:type="pct"/>
            <w:gridSpan w:val="2"/>
            <w:tcBorders>
              <w:top w:val="single" w:sz="12" w:space="0" w:color="auto"/>
              <w:left w:val="nil"/>
              <w:bottom w:val="single" w:sz="4" w:space="0" w:color="000000"/>
              <w:right w:val="single" w:sz="4" w:space="0" w:color="000000"/>
            </w:tcBorders>
            <w:hideMark/>
          </w:tcPr>
          <w:p w14:paraId="3039E256" w14:textId="77777777" w:rsidR="0076149D" w:rsidRDefault="0076149D">
            <w:pPr>
              <w:pStyle w:val="Tablebody"/>
              <w:jc w:val="both"/>
              <w:rPr>
                <w:rStyle w:val="ISOCodebold"/>
              </w:rPr>
            </w:pPr>
            <w:r>
              <w:rPr>
                <w:rStyle w:val="ISOCodebold"/>
                <w:lang w:eastAsia="en-GB"/>
              </w:rPr>
              <w:t>ExtendedUrlInfoType</w:t>
            </w:r>
          </w:p>
        </w:tc>
        <w:tc>
          <w:tcPr>
            <w:tcW w:w="694" w:type="pct"/>
            <w:tcBorders>
              <w:top w:val="single" w:sz="12" w:space="0" w:color="auto"/>
              <w:left w:val="single" w:sz="4" w:space="0" w:color="000000"/>
              <w:bottom w:val="single" w:sz="4" w:space="0" w:color="000000"/>
              <w:right w:val="single" w:sz="4" w:space="0" w:color="000000"/>
            </w:tcBorders>
            <w:hideMark/>
          </w:tcPr>
          <w:p w14:paraId="37ACD1E9" w14:textId="77777777" w:rsidR="0076149D" w:rsidRDefault="0076149D">
            <w:pPr>
              <w:pStyle w:val="Tablebody"/>
              <w:jc w:val="center"/>
            </w:pPr>
            <w:r>
              <w:rPr>
                <w:lang w:eastAsia="en-GB"/>
              </w:rPr>
              <w:t> </w:t>
            </w:r>
          </w:p>
        </w:tc>
        <w:tc>
          <w:tcPr>
            <w:tcW w:w="2110" w:type="pct"/>
            <w:tcBorders>
              <w:top w:val="single" w:sz="12" w:space="0" w:color="auto"/>
              <w:left w:val="single" w:sz="4" w:space="0" w:color="000000"/>
              <w:bottom w:val="single" w:sz="4" w:space="0" w:color="000000"/>
              <w:right w:val="single" w:sz="12" w:space="0" w:color="auto"/>
            </w:tcBorders>
            <w:hideMark/>
          </w:tcPr>
          <w:p w14:paraId="7BFDBB39" w14:textId="77777777" w:rsidR="0076149D" w:rsidRDefault="0076149D">
            <w:pPr>
              <w:pStyle w:val="Tablebody"/>
              <w:rPr>
                <w:lang w:eastAsia="en-GB"/>
              </w:rPr>
            </w:pPr>
            <w:r>
              <w:rPr>
                <w:lang w:eastAsia="en-GB"/>
              </w:rPr>
              <w:t xml:space="preserve">provides information for derivation of parameter string. This is an extension of </w:t>
            </w:r>
            <w:r>
              <w:rPr>
                <w:rStyle w:val="ISOCodebold"/>
                <w:lang w:eastAsia="en-GB"/>
              </w:rPr>
              <w:t>UrlQueryInfoType</w:t>
            </w:r>
            <w:r>
              <w:rPr>
                <w:rFonts w:cs="Courier New"/>
                <w:lang w:eastAsia="en-GB"/>
              </w:rPr>
              <w:t xml:space="preserve"> element defined in </w:t>
            </w:r>
            <w:r>
              <w:rPr>
                <w:rStyle w:val="citetbl"/>
                <w:rFonts w:eastAsia="MS Mincho"/>
                <w:szCs w:val="24"/>
                <w:lang w:eastAsia="en-GB"/>
              </w:rPr>
              <w:t>Table I.1</w:t>
            </w:r>
            <w:r>
              <w:rPr>
                <w:lang w:eastAsia="en-GB"/>
              </w:rPr>
              <w:t>.</w:t>
            </w:r>
          </w:p>
        </w:tc>
      </w:tr>
      <w:tr w:rsidR="0076149D" w14:paraId="6275AF9F" w14:textId="77777777" w:rsidTr="0076149D">
        <w:trPr>
          <w:cantSplit/>
        </w:trPr>
        <w:tc>
          <w:tcPr>
            <w:tcW w:w="126" w:type="pct"/>
            <w:tcBorders>
              <w:top w:val="single" w:sz="4" w:space="0" w:color="000000"/>
              <w:left w:val="single" w:sz="12" w:space="0" w:color="auto"/>
              <w:bottom w:val="single" w:sz="4" w:space="0" w:color="000000"/>
              <w:right w:val="nil"/>
            </w:tcBorders>
            <w:hideMark/>
          </w:tcPr>
          <w:p w14:paraId="53533905" w14:textId="77777777" w:rsidR="0076149D" w:rsidRDefault="0076149D">
            <w:pPr>
              <w:pStyle w:val="Tablebody"/>
              <w:jc w:val="both"/>
              <w:rPr>
                <w:lang w:eastAsia="en-GB"/>
              </w:rPr>
            </w:pPr>
            <w:r>
              <w:rPr>
                <w:lang w:eastAsia="en-GB"/>
              </w:rPr>
              <w:t> </w:t>
            </w:r>
          </w:p>
        </w:tc>
        <w:tc>
          <w:tcPr>
            <w:tcW w:w="126" w:type="pct"/>
            <w:tcBorders>
              <w:top w:val="single" w:sz="4" w:space="0" w:color="000000"/>
              <w:left w:val="nil"/>
              <w:bottom w:val="single" w:sz="4" w:space="0" w:color="000000"/>
              <w:right w:val="nil"/>
            </w:tcBorders>
            <w:hideMark/>
          </w:tcPr>
          <w:p w14:paraId="3ABF4D62" w14:textId="77777777" w:rsidR="0076149D" w:rsidRDefault="0076149D">
            <w:pPr>
              <w:pStyle w:val="Tablebody"/>
              <w:jc w:val="both"/>
              <w:rPr>
                <w:rStyle w:val="Courier"/>
              </w:rPr>
            </w:pPr>
            <w:r>
              <w:rPr>
                <w:rStyle w:val="ISOCode"/>
                <w:lang w:eastAsia="en-GB"/>
              </w:rPr>
              <w:t> </w:t>
            </w:r>
          </w:p>
        </w:tc>
        <w:tc>
          <w:tcPr>
            <w:tcW w:w="1944" w:type="pct"/>
            <w:tcBorders>
              <w:top w:val="single" w:sz="4" w:space="0" w:color="000000"/>
              <w:left w:val="nil"/>
              <w:bottom w:val="single" w:sz="4" w:space="0" w:color="000000"/>
              <w:right w:val="single" w:sz="4" w:space="0" w:color="000000"/>
            </w:tcBorders>
            <w:hideMark/>
          </w:tcPr>
          <w:p w14:paraId="580876E7" w14:textId="77777777" w:rsidR="0076149D" w:rsidRDefault="0076149D">
            <w:pPr>
              <w:pStyle w:val="Tablebody"/>
              <w:jc w:val="both"/>
              <w:rPr>
                <w:rStyle w:val="ISOCode"/>
              </w:rPr>
            </w:pPr>
            <w:r>
              <w:rPr>
                <w:rStyle w:val="ISOCode"/>
                <w:lang w:eastAsia="en-GB"/>
              </w:rPr>
              <w:t>@includeInRequests</w:t>
            </w:r>
          </w:p>
        </w:tc>
        <w:tc>
          <w:tcPr>
            <w:tcW w:w="694" w:type="pct"/>
            <w:tcBorders>
              <w:top w:val="single" w:sz="4" w:space="0" w:color="000000"/>
              <w:left w:val="single" w:sz="4" w:space="0" w:color="000000"/>
              <w:bottom w:val="single" w:sz="4" w:space="0" w:color="000000"/>
              <w:right w:val="single" w:sz="4" w:space="0" w:color="000000"/>
            </w:tcBorders>
            <w:hideMark/>
          </w:tcPr>
          <w:p w14:paraId="57C64EA3" w14:textId="77777777" w:rsidR="0076149D" w:rsidRDefault="0076149D">
            <w:pPr>
              <w:pStyle w:val="Tablebody"/>
              <w:jc w:val="center"/>
            </w:pPr>
            <w:r>
              <w:rPr>
                <w:lang w:eastAsia="en-GB"/>
              </w:rPr>
              <w:t>OD</w:t>
            </w:r>
          </w:p>
          <w:p w14:paraId="6DC3B16F" w14:textId="77777777" w:rsidR="0076149D" w:rsidRDefault="0076149D">
            <w:pPr>
              <w:pStyle w:val="Tablebody"/>
              <w:jc w:val="center"/>
              <w:rPr>
                <w:lang w:eastAsia="en-GB"/>
              </w:rPr>
            </w:pPr>
            <w:r>
              <w:rPr>
                <w:lang w:eastAsia="en-GB"/>
              </w:rPr>
              <w:t>(default:</w:t>
            </w:r>
            <w:r>
              <w:rPr>
                <w:lang w:eastAsia="en-GB"/>
              </w:rPr>
              <w:br/>
              <w:t>"segment")</w:t>
            </w:r>
          </w:p>
        </w:tc>
        <w:tc>
          <w:tcPr>
            <w:tcW w:w="2110" w:type="pct"/>
            <w:tcBorders>
              <w:top w:val="single" w:sz="4" w:space="0" w:color="000000"/>
              <w:left w:val="single" w:sz="4" w:space="0" w:color="000000"/>
              <w:bottom w:val="single" w:sz="4" w:space="0" w:color="000000"/>
              <w:right w:val="single" w:sz="12" w:space="0" w:color="auto"/>
            </w:tcBorders>
            <w:hideMark/>
          </w:tcPr>
          <w:p w14:paraId="077AD096" w14:textId="77777777" w:rsidR="0076149D" w:rsidRDefault="0076149D">
            <w:pPr>
              <w:pStyle w:val="Tablebody"/>
              <w:rPr>
                <w:lang w:eastAsia="en-GB"/>
              </w:rPr>
            </w:pPr>
            <w:r>
              <w:rPr>
                <w:lang w:eastAsia="en-GB"/>
              </w:rPr>
              <w:t>specifies which HTTP GET requests shall carry parameters. Value is a white spaced concatenated list of the following keys:</w:t>
            </w:r>
          </w:p>
          <w:p w14:paraId="0DA0B548" w14:textId="77777777" w:rsidR="0076149D" w:rsidRDefault="0076149D">
            <w:pPr>
              <w:pStyle w:val="ListNumber1-"/>
              <w:jc w:val="left"/>
              <w:rPr>
                <w:lang w:eastAsia="en-GB"/>
              </w:rPr>
            </w:pPr>
            <w:r>
              <w:rPr>
                <w:lang w:eastAsia="en-GB"/>
              </w:rPr>
              <w:t>1)</w:t>
            </w:r>
            <w:r>
              <w:rPr>
                <w:lang w:eastAsia="en-GB"/>
              </w:rPr>
              <w:tab/>
              <w:t>"segment" (all segment requests)",</w:t>
            </w:r>
          </w:p>
          <w:p w14:paraId="695733C4" w14:textId="77777777" w:rsidR="0076149D" w:rsidRDefault="0076149D">
            <w:pPr>
              <w:pStyle w:val="ListNumber1-"/>
              <w:jc w:val="left"/>
              <w:rPr>
                <w:lang w:eastAsia="en-GB"/>
              </w:rPr>
            </w:pPr>
            <w:r>
              <w:rPr>
                <w:lang w:eastAsia="en-GB"/>
              </w:rPr>
              <w:t>2)</w:t>
            </w:r>
            <w:r>
              <w:rPr>
                <w:lang w:eastAsia="en-GB"/>
              </w:rPr>
              <w:tab/>
              <w:t>"xlink" (all XLink resolution requests),</w:t>
            </w:r>
          </w:p>
          <w:p w14:paraId="5169D146" w14:textId="77777777" w:rsidR="0076149D" w:rsidRDefault="0076149D">
            <w:pPr>
              <w:pStyle w:val="ListNumber1-"/>
              <w:jc w:val="left"/>
              <w:rPr>
                <w:lang w:eastAsia="en-GB"/>
              </w:rPr>
            </w:pPr>
            <w:r>
              <w:rPr>
                <w:lang w:eastAsia="en-GB"/>
              </w:rPr>
              <w:t>3)</w:t>
            </w:r>
            <w:r>
              <w:rPr>
                <w:lang w:eastAsia="en-GB"/>
              </w:rPr>
              <w:tab/>
              <w:t>"mpd" (all MPD requests),</w:t>
            </w:r>
          </w:p>
          <w:p w14:paraId="638E59EC" w14:textId="77777777" w:rsidR="0076149D" w:rsidRDefault="0076149D">
            <w:pPr>
              <w:pStyle w:val="ListNumber1-"/>
              <w:jc w:val="left"/>
              <w:rPr>
                <w:lang w:eastAsia="en-GB"/>
              </w:rPr>
            </w:pPr>
            <w:r>
              <w:rPr>
                <w:lang w:eastAsia="en-GB"/>
              </w:rPr>
              <w:t>4)</w:t>
            </w:r>
            <w:r>
              <w:rPr>
                <w:lang w:eastAsia="en-GB"/>
              </w:rPr>
              <w:tab/>
              <w:t>"callback" (all requests triggered by DASH callback events),</w:t>
            </w:r>
          </w:p>
          <w:p w14:paraId="671C975C" w14:textId="77777777" w:rsidR="0076149D" w:rsidRDefault="0076149D">
            <w:pPr>
              <w:pStyle w:val="ListNumber1-"/>
              <w:jc w:val="left"/>
              <w:rPr>
                <w:lang w:eastAsia="en-GB"/>
              </w:rPr>
            </w:pPr>
            <w:r>
              <w:rPr>
                <w:lang w:eastAsia="en-GB"/>
              </w:rPr>
              <w:t>5)</w:t>
            </w:r>
            <w:r>
              <w:rPr>
                <w:lang w:eastAsia="en-GB"/>
              </w:rPr>
              <w:tab/>
              <w:t>"chaining" (requests for chained-to MPDs,</w:t>
            </w:r>
          </w:p>
          <w:p w14:paraId="236DCF89" w14:textId="77777777" w:rsidR="0040029D" w:rsidRDefault="0076149D" w:rsidP="0040029D">
            <w:pPr>
              <w:pStyle w:val="ListNumber1-"/>
              <w:jc w:val="left"/>
              <w:rPr>
                <w:lang w:eastAsia="en-GB"/>
              </w:rPr>
            </w:pPr>
            <w:r>
              <w:rPr>
                <w:lang w:eastAsia="en-GB"/>
              </w:rPr>
              <w:t>6)</w:t>
            </w:r>
            <w:r>
              <w:rPr>
                <w:lang w:eastAsia="en-GB"/>
              </w:rPr>
              <w:tab/>
              <w:t>"fallback" (requests for the alternative MPDs.</w:t>
            </w:r>
          </w:p>
          <w:p w14:paraId="43A4EFAB" w14:textId="53213B67" w:rsidR="0076149D" w:rsidRDefault="0040029D">
            <w:pPr>
              <w:pStyle w:val="Tablebody"/>
              <w:rPr>
                <w:lang w:eastAsia="en-GB"/>
              </w:rPr>
            </w:pPr>
            <w:r>
              <w:rPr>
                <w:lang w:eastAsia="en-GB"/>
              </w:rPr>
              <w:t>7)     “sbd” (requests for the SBD document of ISO/IEC 23009-8)</w:t>
            </w:r>
            <w:r w:rsidR="0076149D">
              <w:rPr>
                <w:lang w:eastAsia="en-GB"/>
              </w:rPr>
              <w:t>Default value is "segment", i.e. parameters will be only sent with segment requests</w:t>
            </w:r>
          </w:p>
          <w:p w14:paraId="298B5CD9" w14:textId="77777777" w:rsidR="0076149D" w:rsidRDefault="0076149D">
            <w:pPr>
              <w:pStyle w:val="Tablebody"/>
              <w:rPr>
                <w:lang w:eastAsia="en-GB"/>
              </w:rPr>
            </w:pPr>
            <w:r>
              <w:rPr>
                <w:lang w:eastAsia="en-GB"/>
              </w:rPr>
              <w:t xml:space="preserve">NOTE   Depending on the actual element used, parameter output goes either to query parameters (for </w:t>
            </w:r>
            <w:r>
              <w:rPr>
                <w:rStyle w:val="ISOCodebold"/>
                <w:lang w:eastAsia="en-GB"/>
              </w:rPr>
              <w:t>ExtUrlQueryInfo</w:t>
            </w:r>
            <w:r>
              <w:rPr>
                <w:rFonts w:cs="Courier New"/>
                <w:lang w:eastAsia="en-GB"/>
              </w:rPr>
              <w:t xml:space="preserve">) or HTTP headers (for </w:t>
            </w:r>
            <w:r>
              <w:rPr>
                <w:rStyle w:val="ISOCodebold"/>
                <w:lang w:eastAsia="en-GB"/>
              </w:rPr>
              <w:t>ExtHttpHeaderInfo</w:t>
            </w:r>
            <w:r>
              <w:rPr>
                <w:rFonts w:cs="Courier New"/>
                <w:lang w:eastAsia="en-GB"/>
              </w:rPr>
              <w:t>)</w:t>
            </w:r>
          </w:p>
        </w:tc>
      </w:tr>
      <w:tr w:rsidR="0076149D" w14:paraId="18A1A390" w14:textId="77777777" w:rsidTr="0076149D">
        <w:trPr>
          <w:cantSplit/>
        </w:trPr>
        <w:tc>
          <w:tcPr>
            <w:tcW w:w="126" w:type="pct"/>
            <w:tcBorders>
              <w:top w:val="single" w:sz="4" w:space="0" w:color="000000"/>
              <w:left w:val="single" w:sz="12" w:space="0" w:color="auto"/>
              <w:bottom w:val="single" w:sz="4" w:space="0" w:color="000000"/>
              <w:right w:val="nil"/>
            </w:tcBorders>
            <w:hideMark/>
          </w:tcPr>
          <w:p w14:paraId="57DF48D7" w14:textId="77777777" w:rsidR="0076149D" w:rsidRDefault="0076149D">
            <w:pPr>
              <w:pStyle w:val="Tablebody"/>
              <w:jc w:val="both"/>
              <w:rPr>
                <w:lang w:eastAsia="en-GB"/>
              </w:rPr>
            </w:pPr>
            <w:r>
              <w:rPr>
                <w:lang w:eastAsia="en-GB"/>
              </w:rPr>
              <w:lastRenderedPageBreak/>
              <w:t> </w:t>
            </w:r>
          </w:p>
        </w:tc>
        <w:tc>
          <w:tcPr>
            <w:tcW w:w="126" w:type="pct"/>
            <w:tcBorders>
              <w:top w:val="single" w:sz="4" w:space="0" w:color="000000"/>
              <w:left w:val="nil"/>
              <w:bottom w:val="single" w:sz="4" w:space="0" w:color="000000"/>
              <w:right w:val="nil"/>
            </w:tcBorders>
            <w:hideMark/>
          </w:tcPr>
          <w:p w14:paraId="2BFA5765" w14:textId="77777777" w:rsidR="0076149D" w:rsidRDefault="0076149D">
            <w:pPr>
              <w:pStyle w:val="Tablebody"/>
              <w:jc w:val="both"/>
              <w:rPr>
                <w:rStyle w:val="Courier"/>
              </w:rPr>
            </w:pPr>
            <w:r>
              <w:rPr>
                <w:rStyle w:val="ISOCode"/>
                <w:lang w:eastAsia="en-GB"/>
              </w:rPr>
              <w:t> </w:t>
            </w:r>
          </w:p>
        </w:tc>
        <w:tc>
          <w:tcPr>
            <w:tcW w:w="1944" w:type="pct"/>
            <w:tcBorders>
              <w:top w:val="single" w:sz="4" w:space="0" w:color="000000"/>
              <w:left w:val="nil"/>
              <w:bottom w:val="single" w:sz="4" w:space="0" w:color="000000"/>
              <w:right w:val="single" w:sz="4" w:space="0" w:color="000000"/>
            </w:tcBorders>
            <w:hideMark/>
          </w:tcPr>
          <w:p w14:paraId="3DF777C3" w14:textId="77777777" w:rsidR="0076149D" w:rsidRDefault="0076149D">
            <w:pPr>
              <w:pStyle w:val="Tablebody"/>
              <w:jc w:val="both"/>
              <w:rPr>
                <w:rStyle w:val="ISOCode"/>
              </w:rPr>
            </w:pPr>
            <w:r>
              <w:rPr>
                <w:rStyle w:val="ISOCode"/>
                <w:lang w:eastAsia="en-GB"/>
              </w:rPr>
              <w:t>@headerParamSource</w:t>
            </w:r>
          </w:p>
        </w:tc>
        <w:tc>
          <w:tcPr>
            <w:tcW w:w="694" w:type="pct"/>
            <w:tcBorders>
              <w:top w:val="single" w:sz="4" w:space="0" w:color="000000"/>
              <w:left w:val="single" w:sz="4" w:space="0" w:color="000000"/>
              <w:bottom w:val="single" w:sz="4" w:space="0" w:color="000000"/>
              <w:right w:val="single" w:sz="4" w:space="0" w:color="000000"/>
            </w:tcBorders>
            <w:hideMark/>
          </w:tcPr>
          <w:p w14:paraId="59BA44E9" w14:textId="77777777" w:rsidR="0076149D" w:rsidRDefault="0076149D">
            <w:pPr>
              <w:pStyle w:val="Tablebody"/>
              <w:jc w:val="center"/>
            </w:pPr>
            <w:r>
              <w:rPr>
                <w:lang w:eastAsia="en-GB"/>
              </w:rPr>
              <w:t>OD</w:t>
            </w:r>
          </w:p>
          <w:p w14:paraId="59F28D03" w14:textId="77777777" w:rsidR="0076149D" w:rsidRDefault="0076149D">
            <w:pPr>
              <w:pStyle w:val="Tablebody"/>
              <w:jc w:val="center"/>
              <w:rPr>
                <w:lang w:eastAsia="en-GB"/>
              </w:rPr>
            </w:pPr>
            <w:r>
              <w:rPr>
                <w:lang w:eastAsia="en-GB"/>
              </w:rPr>
              <w:t>(default: "segment")</w:t>
            </w:r>
          </w:p>
        </w:tc>
        <w:tc>
          <w:tcPr>
            <w:tcW w:w="2110" w:type="pct"/>
            <w:tcBorders>
              <w:top w:val="single" w:sz="4" w:space="0" w:color="000000"/>
              <w:left w:val="single" w:sz="4" w:space="0" w:color="000000"/>
              <w:bottom w:val="single" w:sz="4" w:space="0" w:color="000000"/>
              <w:right w:val="single" w:sz="12" w:space="0" w:color="auto"/>
            </w:tcBorders>
            <w:hideMark/>
          </w:tcPr>
          <w:p w14:paraId="49189B48" w14:textId="77777777" w:rsidR="0076149D" w:rsidRDefault="0076149D">
            <w:pPr>
              <w:pStyle w:val="Tablebody"/>
              <w:rPr>
                <w:lang w:eastAsia="en-GB"/>
              </w:rPr>
            </w:pPr>
            <w:r>
              <w:rPr>
                <w:lang w:eastAsia="en-GB"/>
              </w:rPr>
              <w:t>specifies HTTP responses from which HTTP header values, identified by the template $</w:t>
            </w:r>
            <w:r>
              <w:rPr>
                <w:i/>
                <w:lang w:eastAsia="en-GB"/>
              </w:rPr>
              <w:t>header:header-name</w:t>
            </w:r>
            <w:r>
              <w:rPr>
                <w:lang w:eastAsia="en-GB"/>
              </w:rPr>
              <w:t>$, should be extracted from. Value is a white spaced concatenated list of the following keys :</w:t>
            </w:r>
          </w:p>
          <w:p w14:paraId="500A0846" w14:textId="77777777" w:rsidR="0076149D" w:rsidRDefault="0076149D">
            <w:pPr>
              <w:pStyle w:val="ListNumber1-"/>
              <w:jc w:val="left"/>
              <w:rPr>
                <w:lang w:eastAsia="en-GB"/>
              </w:rPr>
            </w:pPr>
            <w:r>
              <w:rPr>
                <w:lang w:eastAsia="en-GB"/>
              </w:rPr>
              <w:t>1)</w:t>
            </w:r>
            <w:r>
              <w:rPr>
                <w:lang w:eastAsia="en-GB"/>
              </w:rPr>
              <w:tab/>
              <w:t>"segment" (all segment requests)",</w:t>
            </w:r>
          </w:p>
          <w:p w14:paraId="2BEC4D95" w14:textId="77777777" w:rsidR="0076149D" w:rsidRDefault="0076149D">
            <w:pPr>
              <w:pStyle w:val="ListNumber1-"/>
              <w:jc w:val="left"/>
              <w:rPr>
                <w:lang w:eastAsia="en-GB"/>
              </w:rPr>
            </w:pPr>
            <w:r>
              <w:rPr>
                <w:lang w:eastAsia="en-GB"/>
              </w:rPr>
              <w:t>2)</w:t>
            </w:r>
            <w:r>
              <w:rPr>
                <w:lang w:eastAsia="en-GB"/>
              </w:rPr>
              <w:tab/>
              <w:t>"xlink" (all XLink resolution requests),</w:t>
            </w:r>
          </w:p>
          <w:p w14:paraId="2369130A" w14:textId="77777777" w:rsidR="0076149D" w:rsidRDefault="0076149D">
            <w:pPr>
              <w:pStyle w:val="ListNumber1-"/>
              <w:jc w:val="left"/>
              <w:rPr>
                <w:lang w:eastAsia="en-GB"/>
              </w:rPr>
            </w:pPr>
            <w:r>
              <w:rPr>
                <w:lang w:eastAsia="en-GB"/>
              </w:rPr>
              <w:t>3)</w:t>
            </w:r>
            <w:r>
              <w:rPr>
                <w:lang w:eastAsia="en-GB"/>
              </w:rPr>
              <w:tab/>
              <w:t>"mpd" (all MPD requests),</w:t>
            </w:r>
          </w:p>
          <w:p w14:paraId="6BD15465" w14:textId="77777777" w:rsidR="0040029D" w:rsidRDefault="0076149D" w:rsidP="0040029D">
            <w:pPr>
              <w:pStyle w:val="ListNumber1-"/>
              <w:jc w:val="left"/>
              <w:rPr>
                <w:lang w:eastAsia="en-GB"/>
              </w:rPr>
            </w:pPr>
            <w:r>
              <w:rPr>
                <w:lang w:eastAsia="en-GB"/>
              </w:rPr>
              <w:t>4)</w:t>
            </w:r>
            <w:r>
              <w:rPr>
                <w:lang w:eastAsia="en-GB"/>
              </w:rPr>
              <w:tab/>
              <w:t>"callback" (all requests triggered by DASH callback events).</w:t>
            </w:r>
          </w:p>
          <w:p w14:paraId="7EC96881" w14:textId="3CF0C36C" w:rsidR="0076149D" w:rsidRDefault="0040029D">
            <w:pPr>
              <w:pStyle w:val="Tablebody"/>
              <w:rPr>
                <w:lang w:eastAsia="en-GB"/>
              </w:rPr>
            </w:pPr>
            <w:r>
              <w:rPr>
                <w:lang w:eastAsia="en-GB"/>
              </w:rPr>
              <w:t>5)    “sbd” (requests for the SBD document of ISO/IEC 23009-8)</w:t>
            </w:r>
            <w:r w:rsidR="0076149D">
              <w:rPr>
                <w:lang w:eastAsia="en-GB"/>
              </w:rPr>
              <w:t>Default value: empty string (no header parameters inspected)</w:t>
            </w:r>
          </w:p>
          <w:p w14:paraId="0FBB1F04" w14:textId="77777777" w:rsidR="0076149D" w:rsidRDefault="0076149D">
            <w:pPr>
              <w:pStyle w:val="Tablebody"/>
              <w:rPr>
                <w:lang w:eastAsia="zh-CN"/>
              </w:rPr>
            </w:pPr>
            <w:r>
              <w:rPr>
                <w:lang w:eastAsia="en-GB"/>
              </w:rPr>
              <w:t xml:space="preserve">If this attribute is present then: (a) </w:t>
            </w:r>
            <w:r>
              <w:rPr>
                <w:rStyle w:val="ISOCode"/>
                <w:lang w:eastAsia="en-GB"/>
              </w:rPr>
              <w:t>@queryTemplate</w:t>
            </w:r>
            <w:r>
              <w:rPr>
                <w:rFonts w:cs="Courier New"/>
                <w:lang w:eastAsia="en-GB"/>
              </w:rPr>
              <w:t xml:space="preserve"> attribute shall be present and shall contain the $header:&lt;header-name&gt;$ identifier, and (b) neither </w:t>
            </w:r>
            <w:r>
              <w:rPr>
                <w:rStyle w:val="ISOCode"/>
                <w:lang w:eastAsia="en-GB"/>
              </w:rPr>
              <w:t>@useMPDUrlQuery</w:t>
            </w:r>
            <w:r>
              <w:rPr>
                <w:rFonts w:cs="Courier New"/>
                <w:lang w:eastAsia="en-GB"/>
              </w:rPr>
              <w:t xml:space="preserve"> nor </w:t>
            </w:r>
            <w:r>
              <w:rPr>
                <w:rStyle w:val="ISOCode"/>
                <w:lang w:eastAsia="en-GB"/>
              </w:rPr>
              <w:t>@queryString</w:t>
            </w:r>
            <w:r>
              <w:rPr>
                <w:rFonts w:cs="Courier New"/>
                <w:lang w:eastAsia="en-GB"/>
              </w:rPr>
              <w:t xml:space="preserve"> attribute shall be present.</w:t>
            </w:r>
          </w:p>
        </w:tc>
      </w:tr>
      <w:tr w:rsidR="0076149D" w14:paraId="07E84824" w14:textId="77777777" w:rsidTr="0076149D">
        <w:trPr>
          <w:cantSplit/>
        </w:trPr>
        <w:tc>
          <w:tcPr>
            <w:tcW w:w="126" w:type="pct"/>
            <w:tcBorders>
              <w:top w:val="single" w:sz="4" w:space="0" w:color="000000"/>
              <w:left w:val="single" w:sz="12" w:space="0" w:color="auto"/>
              <w:bottom w:val="single" w:sz="12" w:space="0" w:color="auto"/>
              <w:right w:val="nil"/>
            </w:tcBorders>
            <w:hideMark/>
          </w:tcPr>
          <w:p w14:paraId="0C0C8D41" w14:textId="77777777" w:rsidR="0076149D" w:rsidRDefault="0076149D">
            <w:pPr>
              <w:pStyle w:val="Tablebody"/>
              <w:jc w:val="both"/>
              <w:rPr>
                <w:lang w:eastAsia="en-GB"/>
              </w:rPr>
            </w:pPr>
            <w:r>
              <w:rPr>
                <w:lang w:eastAsia="en-GB"/>
              </w:rPr>
              <w:t> </w:t>
            </w:r>
          </w:p>
        </w:tc>
        <w:tc>
          <w:tcPr>
            <w:tcW w:w="126" w:type="pct"/>
            <w:tcBorders>
              <w:top w:val="single" w:sz="4" w:space="0" w:color="000000"/>
              <w:left w:val="nil"/>
              <w:bottom w:val="single" w:sz="12" w:space="0" w:color="auto"/>
              <w:right w:val="nil"/>
            </w:tcBorders>
            <w:hideMark/>
          </w:tcPr>
          <w:p w14:paraId="5893A418" w14:textId="77777777" w:rsidR="0076149D" w:rsidRDefault="0076149D">
            <w:pPr>
              <w:pStyle w:val="Tablebody"/>
              <w:jc w:val="both"/>
              <w:rPr>
                <w:rStyle w:val="Courier"/>
              </w:rPr>
            </w:pPr>
            <w:r>
              <w:rPr>
                <w:rStyle w:val="ISOCode"/>
                <w:lang w:eastAsia="en-GB"/>
              </w:rPr>
              <w:t> </w:t>
            </w:r>
          </w:p>
        </w:tc>
        <w:tc>
          <w:tcPr>
            <w:tcW w:w="1944" w:type="pct"/>
            <w:tcBorders>
              <w:top w:val="single" w:sz="4" w:space="0" w:color="000000"/>
              <w:left w:val="nil"/>
              <w:bottom w:val="single" w:sz="12" w:space="0" w:color="auto"/>
              <w:right w:val="single" w:sz="4" w:space="0" w:color="000000"/>
            </w:tcBorders>
            <w:hideMark/>
          </w:tcPr>
          <w:p w14:paraId="330B1060" w14:textId="77777777" w:rsidR="0076149D" w:rsidRDefault="0076149D">
            <w:pPr>
              <w:pStyle w:val="Tablebody"/>
              <w:jc w:val="both"/>
              <w:rPr>
                <w:rStyle w:val="ISOCode"/>
              </w:rPr>
            </w:pPr>
            <w:r>
              <w:rPr>
                <w:rStyle w:val="ISOCode"/>
                <w:lang w:eastAsia="en-GB"/>
              </w:rPr>
              <w:t>@sameOriginOnly</w:t>
            </w:r>
          </w:p>
        </w:tc>
        <w:tc>
          <w:tcPr>
            <w:tcW w:w="694" w:type="pct"/>
            <w:tcBorders>
              <w:top w:val="single" w:sz="4" w:space="0" w:color="000000"/>
              <w:left w:val="single" w:sz="4" w:space="0" w:color="000000"/>
              <w:bottom w:val="single" w:sz="12" w:space="0" w:color="auto"/>
              <w:right w:val="single" w:sz="4" w:space="0" w:color="000000"/>
            </w:tcBorders>
            <w:hideMark/>
          </w:tcPr>
          <w:p w14:paraId="4A7FFCAE" w14:textId="77777777" w:rsidR="0076149D" w:rsidRDefault="0076149D">
            <w:pPr>
              <w:pStyle w:val="Tablebody"/>
              <w:jc w:val="center"/>
            </w:pPr>
            <w:r>
              <w:rPr>
                <w:lang w:eastAsia="en-GB"/>
              </w:rPr>
              <w:t>OD</w:t>
            </w:r>
          </w:p>
        </w:tc>
        <w:tc>
          <w:tcPr>
            <w:tcW w:w="2110" w:type="pct"/>
            <w:tcBorders>
              <w:top w:val="single" w:sz="4" w:space="0" w:color="000000"/>
              <w:left w:val="single" w:sz="4" w:space="0" w:color="000000"/>
              <w:bottom w:val="single" w:sz="12" w:space="0" w:color="auto"/>
              <w:right w:val="single" w:sz="12" w:space="0" w:color="auto"/>
            </w:tcBorders>
            <w:hideMark/>
          </w:tcPr>
          <w:p w14:paraId="2B0D75D4" w14:textId="77777777" w:rsidR="0076149D" w:rsidRDefault="0076149D">
            <w:pPr>
              <w:pStyle w:val="Tablebody"/>
              <w:rPr>
                <w:lang w:eastAsia="en-GB"/>
              </w:rPr>
            </w:pPr>
            <w:r>
              <w:rPr>
                <w:lang w:eastAsia="en-GB"/>
              </w:rPr>
              <w:t xml:space="preserve">specifies that parameters must only be sent to the same origin they were instantiated from. In case of HTTP headers as source, the origin is defined as the origin of the HTTP request identified by the attribute </w:t>
            </w:r>
            <w:r>
              <w:rPr>
                <w:rStyle w:val="ISOCode"/>
                <w:lang w:eastAsia="en-GB"/>
              </w:rPr>
              <w:t>@headerParamSource</w:t>
            </w:r>
            <w:r>
              <w:rPr>
                <w:rFonts w:cs="Courier New"/>
                <w:lang w:eastAsia="en-GB"/>
              </w:rPr>
              <w:t>. In</w:t>
            </w:r>
            <w:r>
              <w:rPr>
                <w:lang w:eastAsia="en-GB"/>
              </w:rPr>
              <w:t xml:space="preserve"> case the parameters are instantiated from the MPD or from the MPD URL, the origin is defined in both case by the MPD URL.</w:t>
            </w:r>
          </w:p>
          <w:p w14:paraId="3E6E1EF5" w14:textId="77777777" w:rsidR="0076149D" w:rsidRDefault="0076149D">
            <w:pPr>
              <w:pStyle w:val="Tablebody"/>
              <w:rPr>
                <w:lang w:eastAsia="en-GB"/>
              </w:rPr>
            </w:pPr>
            <w:r>
              <w:rPr>
                <w:lang w:eastAsia="en-GB"/>
              </w:rPr>
              <w:t xml:space="preserve">Two origins are the same as defined by </w:t>
            </w:r>
            <w:r>
              <w:rPr>
                <w:rStyle w:val="stdpublisher"/>
                <w:szCs w:val="24"/>
                <w:lang w:eastAsia="en-GB"/>
              </w:rPr>
              <w:t>IETF RFC </w:t>
            </w:r>
            <w:r>
              <w:rPr>
                <w:rStyle w:val="stddocNumber"/>
                <w:rFonts w:eastAsia="MS Mincho"/>
                <w:szCs w:val="24"/>
                <w:lang w:eastAsia="en-GB"/>
              </w:rPr>
              <w:t>6454</w:t>
            </w:r>
            <w:r>
              <w:rPr>
                <w:lang w:eastAsia="en-GB"/>
              </w:rPr>
              <w:t xml:space="preserve">, i.e. same scheme/host/port triple (see </w:t>
            </w:r>
            <w:r>
              <w:rPr>
                <w:rStyle w:val="stdsection"/>
                <w:lang w:eastAsia="en-GB"/>
              </w:rPr>
              <w:t>5</w:t>
            </w:r>
            <w:r>
              <w:rPr>
                <w:lang w:eastAsia="en-GB"/>
              </w:rPr>
              <w:t>. Comparing Origins)</w:t>
            </w:r>
          </w:p>
          <w:p w14:paraId="21A667C9" w14:textId="77777777" w:rsidR="0076149D" w:rsidRDefault="0076149D">
            <w:pPr>
              <w:pStyle w:val="Tablebody"/>
              <w:rPr>
                <w:lang w:eastAsia="en-GB"/>
              </w:rPr>
            </w:pPr>
            <w:r>
              <w:rPr>
                <w:lang w:eastAsia="en-GB"/>
              </w:rPr>
              <w:t>Default value: false (no origin restrictions)</w:t>
            </w:r>
          </w:p>
        </w:tc>
      </w:tr>
      <w:tr w:rsidR="0076149D" w14:paraId="13421FC9" w14:textId="77777777" w:rsidTr="0076149D">
        <w:trPr>
          <w:cantSplit/>
        </w:trPr>
        <w:tc>
          <w:tcPr>
            <w:tcW w:w="5000" w:type="pct"/>
            <w:gridSpan w:val="5"/>
            <w:tcBorders>
              <w:top w:val="single" w:sz="12" w:space="0" w:color="auto"/>
              <w:left w:val="single" w:sz="12" w:space="0" w:color="auto"/>
              <w:bottom w:val="single" w:sz="12" w:space="0" w:color="auto"/>
              <w:right w:val="single" w:sz="12" w:space="0" w:color="auto"/>
            </w:tcBorders>
            <w:hideMark/>
          </w:tcPr>
          <w:p w14:paraId="75243071" w14:textId="77777777" w:rsidR="0076149D" w:rsidRDefault="0076149D">
            <w:pPr>
              <w:pStyle w:val="Tablefooter"/>
              <w:tabs>
                <w:tab w:val="clear" w:pos="346"/>
                <w:tab w:val="left" w:pos="720"/>
              </w:tabs>
              <w:jc w:val="left"/>
              <w:rPr>
                <w:lang w:eastAsia="en-GB"/>
              </w:rPr>
            </w:pPr>
            <w:r>
              <w:rPr>
                <w:b/>
                <w:lang w:eastAsia="en-GB"/>
              </w:rPr>
              <w:t>Key</w:t>
            </w:r>
          </w:p>
          <w:p w14:paraId="08635511" w14:textId="77777777" w:rsidR="0076149D" w:rsidRDefault="0076149D">
            <w:pPr>
              <w:pStyle w:val="Tablefooter"/>
              <w:tabs>
                <w:tab w:val="clear" w:pos="346"/>
                <w:tab w:val="left" w:pos="720"/>
              </w:tabs>
              <w:jc w:val="left"/>
              <w:rPr>
                <w:lang w:eastAsia="en-GB"/>
              </w:rPr>
            </w:pPr>
            <w:r>
              <w:rPr>
                <w:lang w:eastAsia="en-GB"/>
              </w:rPr>
              <w:t>For attributes: M=mandatory, O=optional, OD=optional with default value, CM=conditionally mandatory.</w:t>
            </w:r>
          </w:p>
          <w:p w14:paraId="65C323F2" w14:textId="77777777" w:rsidR="0076149D" w:rsidRDefault="0076149D">
            <w:pPr>
              <w:pStyle w:val="Tablefooter"/>
              <w:tabs>
                <w:tab w:val="clear" w:pos="346"/>
                <w:tab w:val="left" w:pos="720"/>
              </w:tabs>
              <w:jc w:val="left"/>
              <w:rPr>
                <w:lang w:eastAsia="en-GB"/>
              </w:rPr>
            </w:pPr>
            <w:r>
              <w:rPr>
                <w:lang w:eastAsia="en-GB"/>
              </w:rPr>
              <w:t>For elements: &lt;minOccurs&gt;...&lt;maxOccurs&gt; (N=unbounded)</w:t>
            </w:r>
          </w:p>
          <w:p w14:paraId="0A46F2A7" w14:textId="77777777" w:rsidR="0076149D" w:rsidRDefault="0076149D">
            <w:pPr>
              <w:pStyle w:val="Tablefooter"/>
              <w:tabs>
                <w:tab w:val="clear" w:pos="346"/>
                <w:tab w:val="left" w:pos="720"/>
              </w:tabs>
              <w:jc w:val="left"/>
              <w:rPr>
                <w:lang w:eastAsia="en-GB"/>
              </w:rPr>
            </w:pPr>
            <w:r>
              <w:rPr>
                <w:lang w:eastAsia="en-GB"/>
              </w:rPr>
              <w:t xml:space="preserve">The conditions only hold without using </w:t>
            </w:r>
            <w:r>
              <w:rPr>
                <w:rStyle w:val="ISOCode"/>
                <w:lang w:eastAsia="en-GB"/>
              </w:rPr>
              <w:t>xlink:href</w:t>
            </w:r>
            <w:r>
              <w:rPr>
                <w:rFonts w:cs="Courier New"/>
                <w:lang w:eastAsia="en-GB"/>
              </w:rPr>
              <w:t>. If</w:t>
            </w:r>
            <w:r>
              <w:rPr>
                <w:lang w:eastAsia="en-GB"/>
              </w:rPr>
              <w:t xml:space="preserve"> linking is used, then all attributes are "optional" and &lt;minOccurs=0&gt;.</w:t>
            </w:r>
          </w:p>
          <w:p w14:paraId="5ED7AE2F" w14:textId="77777777" w:rsidR="0076149D" w:rsidRDefault="0076149D">
            <w:pPr>
              <w:pStyle w:val="Tablefooter"/>
              <w:tabs>
                <w:tab w:val="clear" w:pos="346"/>
                <w:tab w:val="left" w:pos="720"/>
              </w:tabs>
              <w:jc w:val="left"/>
              <w:rPr>
                <w:b/>
                <w:lang w:eastAsia="en-GB"/>
              </w:rPr>
            </w:pPr>
            <w:r>
              <w:rPr>
                <w:lang w:eastAsia="en-GB"/>
              </w:rPr>
              <w:t xml:space="preserve">Elements are </w:t>
            </w:r>
            <w:r>
              <w:rPr>
                <w:b/>
                <w:lang w:eastAsia="en-GB"/>
              </w:rPr>
              <w:t>bold</w:t>
            </w:r>
            <w:r>
              <w:rPr>
                <w:lang w:eastAsia="en-GB"/>
              </w:rPr>
              <w:t>; attributes are non-bold and preceded with an @.</w:t>
            </w:r>
          </w:p>
        </w:tc>
      </w:tr>
    </w:tbl>
    <w:p w14:paraId="6ACA2C45" w14:textId="77777777" w:rsidR="0076149D" w:rsidRDefault="0076149D" w:rsidP="0076149D">
      <w:pPr>
        <w:pStyle w:val="BodyText"/>
        <w:autoSpaceDE w:val="0"/>
        <w:autoSpaceDN w:val="0"/>
        <w:adjustRightInd w:val="0"/>
        <w:rPr>
          <w:rFonts w:eastAsia="MS Mincho"/>
          <w:szCs w:val="24"/>
        </w:rPr>
      </w:pPr>
      <w:r>
        <w:rPr>
          <w:rFonts w:eastAsia="MS Mincho"/>
          <w:szCs w:val="24"/>
        </w:rPr>
        <w:t xml:space="preserve">The following identifiers are defined, in addition to the ones defined in </w:t>
      </w:r>
      <w:r>
        <w:rPr>
          <w:rStyle w:val="citetbl"/>
          <w:szCs w:val="24"/>
        </w:rPr>
        <w:t>Table I.2</w:t>
      </w:r>
    </w:p>
    <w:p w14:paraId="6911537E" w14:textId="77777777" w:rsidR="0076149D" w:rsidRDefault="0076149D" w:rsidP="0076149D">
      <w:pPr>
        <w:rPr>
          <w:lang w:val="en-GB"/>
        </w:rPr>
      </w:pPr>
    </w:p>
    <w:p w14:paraId="100B1C79" w14:textId="77777777" w:rsidR="00D50D51" w:rsidRDefault="00D50D51">
      <w:pPr>
        <w:widowControl/>
        <w:spacing w:after="0" w:line="240" w:lineRule="auto"/>
        <w:jc w:val="left"/>
        <w:rPr>
          <w:rFonts w:cs="Arial"/>
          <w:color w:val="FF0000"/>
          <w:kern w:val="32"/>
          <w:sz w:val="28"/>
          <w:szCs w:val="32"/>
          <w:lang w:val="en-GB" w:eastAsia="de-DE"/>
        </w:rPr>
      </w:pPr>
      <w:r>
        <w:rPr>
          <w:b/>
          <w:bCs/>
          <w:color w:val="FF0000"/>
          <w:lang w:val="en-GB" w:eastAsia="de-DE"/>
        </w:rPr>
        <w:lastRenderedPageBreak/>
        <w:br w:type="page"/>
      </w:r>
    </w:p>
    <w:p w14:paraId="7C5C6903" w14:textId="166D0C04" w:rsidR="009951AB" w:rsidRPr="004A471E" w:rsidRDefault="001319CE" w:rsidP="001319CE">
      <w:pPr>
        <w:rPr>
          <w:i/>
          <w:color w:val="000000" w:themeColor="text1"/>
          <w:sz w:val="32"/>
          <w:u w:val="single"/>
          <w:lang w:val="en-GB"/>
        </w:rPr>
      </w:pPr>
      <w:r w:rsidRPr="004A471E">
        <w:rPr>
          <w:i/>
          <w:color w:val="000000" w:themeColor="text1"/>
          <w:sz w:val="32"/>
          <w:u w:val="single"/>
          <w:lang w:val="en-GB"/>
        </w:rPr>
        <w:lastRenderedPageBreak/>
        <w:t>Add to Annex G</w:t>
      </w:r>
      <w:r w:rsidR="009951AB" w:rsidRPr="004A471E">
        <w:rPr>
          <w:i/>
          <w:color w:val="000000" w:themeColor="text1"/>
          <w:sz w:val="32"/>
          <w:u w:val="single"/>
          <w:lang w:val="en-GB"/>
        </w:rPr>
        <w:t>:</w:t>
      </w:r>
    </w:p>
    <w:p w14:paraId="6F1D406A" w14:textId="2B403B47" w:rsidR="009951AB" w:rsidRDefault="009951AB" w:rsidP="009951AB">
      <w:pPr>
        <w:rPr>
          <w:rFonts w:eastAsia="Arial"/>
          <w:b/>
          <w:bCs/>
          <w:sz w:val="22"/>
          <w:lang w:val="en-GB"/>
        </w:rPr>
      </w:pPr>
      <w:r>
        <w:rPr>
          <w:b/>
          <w:bCs/>
          <w:lang w:val="en-GB"/>
        </w:rPr>
        <w:t>G.2</w:t>
      </w:r>
      <w:r w:rsidR="0067594C">
        <w:rPr>
          <w:b/>
          <w:bCs/>
          <w:lang w:val="en-GB"/>
        </w:rPr>
        <w:t>7</w:t>
      </w:r>
      <w:r>
        <w:rPr>
          <w:b/>
          <w:bCs/>
          <w:lang w:val="en-GB"/>
        </w:rPr>
        <w:t xml:space="preserve"> Multi-key encryption</w:t>
      </w:r>
    </w:p>
    <w:p w14:paraId="52E84331" w14:textId="77777777" w:rsidR="009951AB" w:rsidRDefault="009951AB" w:rsidP="009951AB">
      <w:pPr>
        <w:pStyle w:val="BodyText"/>
      </w:pPr>
      <w:r>
        <w:t>In many cases content rights agreements stipulate different requirements for different classes of premium content. For example, software decoding and decryption are often sufficient for content with 576 or less horizontal lines, while hardware decryption and decoding are required for UltraHD content. Similarly, different degrees of output protection are needed for different resolutions.</w:t>
      </w:r>
    </w:p>
    <w:p w14:paraId="33669E4C" w14:textId="77777777" w:rsidR="009951AB" w:rsidRDefault="009951AB" w:rsidP="009951AB">
      <w:pPr>
        <w:pStyle w:val="BodyText"/>
      </w:pPr>
    </w:p>
    <w:p w14:paraId="02D387E1" w14:textId="77777777" w:rsidR="009951AB" w:rsidRDefault="009951AB" w:rsidP="009951AB">
      <w:pPr>
        <w:pStyle w:val="BodyText"/>
      </w:pPr>
      <w:r>
        <w:t xml:space="preserve">The example below shows an MPD for a content offering with three classes of video content (SD, HD, and UHD) with different keys for each class. Each class of resolutions corresponds to a single adaptation set, and adaptation set switching (see 5.3.3.5 above) is used to switch between them. </w:t>
      </w:r>
    </w:p>
    <w:p w14:paraId="0810740B" w14:textId="77777777" w:rsidR="009951AB" w:rsidRDefault="009951AB" w:rsidP="009951AB">
      <w:pPr>
        <w:pStyle w:val="BodyText"/>
      </w:pPr>
    </w:p>
    <w:p w14:paraId="7A409167" w14:textId="77777777" w:rsidR="009951AB" w:rsidRDefault="009951AB" w:rsidP="009951AB">
      <w:pPr>
        <w:pStyle w:val="BodyText"/>
      </w:pPr>
      <w:r>
        <w:t>Depending on the content and output protection features detected by the DRM client, the client is given access to all or some keys. The MPD below also states the DRM robustness and output protection characteristics needed for playback. The client is expected to use these to avoid switching into representations it will not be allowed to present.</w:t>
      </w:r>
    </w:p>
    <w:p w14:paraId="1A171139" w14:textId="77777777" w:rsidR="009951AB" w:rsidRDefault="009951AB" w:rsidP="009951AB">
      <w:pPr>
        <w:pStyle w:val="BodyText"/>
      </w:pPr>
    </w:p>
    <w:p w14:paraId="01FC8928" w14:textId="77777777" w:rsidR="009951AB" w:rsidRDefault="009951AB" w:rsidP="009951AB">
      <w:pPr>
        <w:pStyle w:val="BodyText"/>
      </w:pPr>
      <w:r>
        <w:t>NOTE 1: robustness values are DRM-specific</w:t>
      </w:r>
    </w:p>
    <w:p w14:paraId="50268804" w14:textId="77777777" w:rsidR="009951AB" w:rsidRDefault="009951AB" w:rsidP="009951AB">
      <w:pPr>
        <w:pStyle w:val="BodyText"/>
      </w:pPr>
      <w:r>
        <w:t>NOTE 2: The license server response is the source of truth in case of a mismatch between the capability detection done by the client and by the DRM agent.</w:t>
      </w:r>
    </w:p>
    <w:p w14:paraId="713CDC0B" w14:textId="77777777" w:rsidR="009951AB" w:rsidRDefault="009951AB" w:rsidP="009951AB">
      <w:pPr>
        <w:pStyle w:val="BodyText"/>
      </w:pPr>
    </w:p>
    <w:tbl>
      <w:tblPr>
        <w:tblStyle w:val="TableGrid"/>
        <w:tblW w:w="0" w:type="auto"/>
        <w:tblLook w:val="04A0" w:firstRow="1" w:lastRow="0" w:firstColumn="1" w:lastColumn="0" w:noHBand="0" w:noVBand="1"/>
      </w:tblPr>
      <w:tblGrid>
        <w:gridCol w:w="9010"/>
      </w:tblGrid>
      <w:tr w:rsidR="009951AB" w14:paraId="43EAA2A2" w14:textId="77777777" w:rsidTr="009951AB">
        <w:tc>
          <w:tcPr>
            <w:tcW w:w="9010" w:type="dxa"/>
            <w:tcBorders>
              <w:top w:val="single" w:sz="4" w:space="0" w:color="auto"/>
              <w:left w:val="single" w:sz="4" w:space="0" w:color="auto"/>
              <w:bottom w:val="single" w:sz="4" w:space="0" w:color="auto"/>
              <w:right w:val="single" w:sz="4" w:space="0" w:color="auto"/>
            </w:tcBorders>
          </w:tcPr>
          <w:p w14:paraId="46D273A1" w14:textId="77777777" w:rsidR="009951AB" w:rsidRDefault="009951AB">
            <w:pPr>
              <w:pStyle w:val="BodyText"/>
              <w:rPr>
                <w:rFonts w:ascii="Courier New" w:hAnsi="Courier New" w:cs="Courier New"/>
                <w:sz w:val="20"/>
                <w:szCs w:val="20"/>
              </w:rPr>
            </w:pPr>
            <w:r>
              <w:rPr>
                <w:rFonts w:ascii="Courier New" w:hAnsi="Courier New" w:cs="Courier New"/>
                <w:sz w:val="20"/>
                <w:szCs w:val="20"/>
              </w:rPr>
              <w:t>&lt;?xml version="1.0" encoding="UTF-8"?&gt;</w:t>
            </w:r>
          </w:p>
          <w:p w14:paraId="12AAB50B" w14:textId="77777777" w:rsidR="009951AB" w:rsidRDefault="009951AB">
            <w:pPr>
              <w:pStyle w:val="BodyText"/>
              <w:rPr>
                <w:rFonts w:ascii="Courier New" w:hAnsi="Courier New" w:cs="Courier New"/>
                <w:sz w:val="20"/>
                <w:szCs w:val="20"/>
              </w:rPr>
            </w:pPr>
            <w:r>
              <w:rPr>
                <w:rFonts w:ascii="Courier New" w:hAnsi="Courier New" w:cs="Courier New"/>
                <w:sz w:val="20"/>
                <w:szCs w:val="20"/>
              </w:rPr>
              <w:t>&lt;MPD xmlns="urn:mpeg:dash:schema:mpd:2011" xmlns:cenc="urn:mpeg:cenc:2013" type="dynamic" id="42" profiles="urn:mpeg:dash:profile:isoff-live:2011" minBufferTime="PT2.000S" maxSegmentDuration="PT0H0M2.016S" minimumUpdatePeriod="PT0H0M2.002S" availabilityStartTime="1977-05-25T18:00:00.000Z" timeShiftBufferDepth="PT0H0M30.000S" publishTime="2021-04-17T04:15:27.145Z"&gt;</w:t>
            </w:r>
          </w:p>
          <w:p w14:paraId="39F01A66" w14:textId="77777777" w:rsidR="009951AB" w:rsidRDefault="009951AB">
            <w:pPr>
              <w:pStyle w:val="BodyText"/>
              <w:rPr>
                <w:rFonts w:ascii="Courier New" w:hAnsi="Courier New" w:cs="Courier New"/>
                <w:sz w:val="20"/>
                <w:szCs w:val="20"/>
              </w:rPr>
            </w:pPr>
          </w:p>
          <w:p w14:paraId="4B3185C2" w14:textId="77777777" w:rsidR="009951AB" w:rsidRDefault="009951AB">
            <w:pPr>
              <w:pStyle w:val="BodyText"/>
              <w:rPr>
                <w:rFonts w:ascii="Courier New" w:hAnsi="Courier New" w:cs="Courier New"/>
                <w:sz w:val="20"/>
                <w:szCs w:val="20"/>
              </w:rPr>
            </w:pPr>
            <w:r>
              <w:rPr>
                <w:rFonts w:ascii="Courier New" w:hAnsi="Courier New" w:cs="Courier New"/>
                <w:sz w:val="20"/>
                <w:szCs w:val="20"/>
              </w:rPr>
              <w:t>&lt;Period id="807136760" start="PT384015H43M16.234S"&gt;</w:t>
            </w:r>
          </w:p>
          <w:p w14:paraId="45E540FD" w14:textId="77777777" w:rsidR="009951AB" w:rsidRDefault="009951AB">
            <w:pPr>
              <w:pStyle w:val="BodyText"/>
              <w:rPr>
                <w:rFonts w:ascii="Courier New" w:hAnsi="Courier New" w:cs="Courier New"/>
                <w:sz w:val="20"/>
                <w:szCs w:val="20"/>
              </w:rPr>
            </w:pPr>
          </w:p>
          <w:p w14:paraId="06FAF7C4" w14:textId="77777777" w:rsidR="009951AB" w:rsidRDefault="009951AB">
            <w:pPr>
              <w:pStyle w:val="BodyText"/>
              <w:rPr>
                <w:rFonts w:ascii="Courier New" w:hAnsi="Courier New" w:cs="Courier New"/>
                <w:sz w:val="20"/>
                <w:szCs w:val="20"/>
              </w:rPr>
            </w:pPr>
            <w:r>
              <w:rPr>
                <w:rFonts w:ascii="Courier New" w:hAnsi="Courier New" w:cs="Courier New"/>
                <w:sz w:val="20"/>
                <w:szCs w:val="20"/>
              </w:rPr>
              <w:t xml:space="preserve">    &lt;!-- SD Adaptation Set (keyID: ed1f2e89-8a1f-47f8-a5f5-371dd397464c) --&gt;</w:t>
            </w:r>
          </w:p>
          <w:p w14:paraId="64FFC31D" w14:textId="77777777" w:rsidR="009951AB" w:rsidRDefault="009951AB">
            <w:pPr>
              <w:pStyle w:val="BodyText"/>
              <w:rPr>
                <w:rFonts w:ascii="Courier New" w:hAnsi="Courier New" w:cs="Courier New"/>
                <w:sz w:val="20"/>
                <w:szCs w:val="20"/>
              </w:rPr>
            </w:pPr>
            <w:r>
              <w:rPr>
                <w:rFonts w:ascii="Courier New" w:hAnsi="Courier New" w:cs="Courier New"/>
                <w:sz w:val="20"/>
                <w:szCs w:val="20"/>
              </w:rPr>
              <w:t xml:space="preserve">    &lt;AdaptationSet id="sd-video" contentType="video" mimeType="video/mp4" segmentAlignment="true" startWithSAP="1"&gt;</w:t>
            </w:r>
          </w:p>
          <w:p w14:paraId="42ED101E" w14:textId="77777777" w:rsidR="009951AB" w:rsidRDefault="009951AB">
            <w:pPr>
              <w:pStyle w:val="BodyText"/>
              <w:rPr>
                <w:rFonts w:ascii="Courier New" w:hAnsi="Courier New" w:cs="Courier New"/>
                <w:sz w:val="20"/>
                <w:szCs w:val="20"/>
              </w:rPr>
            </w:pPr>
            <w:r>
              <w:rPr>
                <w:rFonts w:ascii="Courier New" w:hAnsi="Courier New" w:cs="Courier New"/>
                <w:sz w:val="20"/>
                <w:szCs w:val="20"/>
              </w:rPr>
              <w:t xml:space="preserve">      &lt;ContentProtection schemeIdUri="urn:mpeg:dash:mp4protection:2011" value="cenc" cenc:default_KID="ed1f2e89-8a1f-47f8-a5f5-371dd397464"/&gt;</w:t>
            </w:r>
          </w:p>
          <w:p w14:paraId="1B902DE9" w14:textId="77777777" w:rsidR="009951AB" w:rsidRDefault="009951AB">
            <w:pPr>
              <w:pStyle w:val="BodyText"/>
              <w:rPr>
                <w:rFonts w:ascii="Courier New" w:hAnsi="Courier New" w:cs="Courier New"/>
                <w:sz w:val="20"/>
                <w:szCs w:val="20"/>
              </w:rPr>
            </w:pPr>
            <w:r>
              <w:rPr>
                <w:rFonts w:ascii="Courier New" w:hAnsi="Courier New" w:cs="Courier New"/>
                <w:sz w:val="20"/>
                <w:szCs w:val="20"/>
              </w:rPr>
              <w:t xml:space="preserve">      </w:t>
            </w:r>
          </w:p>
          <w:p w14:paraId="053E036A" w14:textId="77777777" w:rsidR="009951AB" w:rsidRDefault="009951AB">
            <w:pPr>
              <w:pStyle w:val="BodyText"/>
              <w:rPr>
                <w:rFonts w:ascii="Courier New" w:hAnsi="Courier New" w:cs="Courier New"/>
                <w:sz w:val="20"/>
                <w:szCs w:val="20"/>
              </w:rPr>
            </w:pPr>
            <w:r>
              <w:rPr>
                <w:rFonts w:ascii="Courier New" w:hAnsi="Courier New" w:cs="Courier New"/>
                <w:sz w:val="20"/>
                <w:szCs w:val="20"/>
              </w:rPr>
              <w:t xml:space="preserve">      &lt;ContentProtection schemeIdUri="urn:uuid:afbcb50e-bf74-3d13-be8f-13930c783962" robustness="SW_SECURE_DECODE"&gt;</w:t>
            </w:r>
          </w:p>
          <w:p w14:paraId="37159CBA" w14:textId="77777777" w:rsidR="009951AB" w:rsidRDefault="009951AB">
            <w:pPr>
              <w:pStyle w:val="BodyText"/>
              <w:rPr>
                <w:rFonts w:ascii="Courier New" w:hAnsi="Courier New" w:cs="Courier New"/>
                <w:sz w:val="20"/>
                <w:szCs w:val="20"/>
              </w:rPr>
            </w:pPr>
            <w:r>
              <w:rPr>
                <w:rFonts w:ascii="Courier New" w:hAnsi="Courier New" w:cs="Courier New"/>
                <w:sz w:val="20"/>
                <w:szCs w:val="20"/>
              </w:rPr>
              <w:t xml:space="preserve">        &lt;cenc:pssh&gt;...&lt;/cenc:pssh&gt;</w:t>
            </w:r>
          </w:p>
          <w:p w14:paraId="532A4D48" w14:textId="77777777" w:rsidR="009951AB" w:rsidRDefault="009951AB">
            <w:pPr>
              <w:pStyle w:val="BodyText"/>
              <w:rPr>
                <w:rFonts w:ascii="Courier New" w:hAnsi="Courier New" w:cs="Courier New"/>
                <w:sz w:val="20"/>
                <w:szCs w:val="20"/>
              </w:rPr>
            </w:pPr>
            <w:r>
              <w:rPr>
                <w:rFonts w:ascii="Courier New" w:hAnsi="Courier New" w:cs="Courier New"/>
                <w:sz w:val="20"/>
                <w:szCs w:val="20"/>
              </w:rPr>
              <w:t xml:space="preserve">      &lt;/ContentProtection&gt;</w:t>
            </w:r>
          </w:p>
          <w:p w14:paraId="18E3A876" w14:textId="77777777" w:rsidR="009951AB" w:rsidRDefault="009951AB">
            <w:pPr>
              <w:pStyle w:val="BodyText"/>
              <w:rPr>
                <w:rFonts w:ascii="Courier New" w:hAnsi="Courier New" w:cs="Courier New"/>
                <w:sz w:val="20"/>
                <w:szCs w:val="20"/>
              </w:rPr>
            </w:pPr>
            <w:r>
              <w:rPr>
                <w:rFonts w:ascii="Courier New" w:hAnsi="Courier New" w:cs="Courier New"/>
                <w:sz w:val="20"/>
                <w:szCs w:val="20"/>
              </w:rPr>
              <w:lastRenderedPageBreak/>
              <w:t xml:space="preserve">      </w:t>
            </w:r>
          </w:p>
          <w:p w14:paraId="70C28085" w14:textId="77777777" w:rsidR="009951AB" w:rsidRDefault="009951AB">
            <w:pPr>
              <w:pStyle w:val="BodyText"/>
              <w:rPr>
                <w:rFonts w:ascii="Courier New" w:hAnsi="Courier New" w:cs="Courier New"/>
                <w:sz w:val="20"/>
                <w:szCs w:val="20"/>
              </w:rPr>
            </w:pPr>
            <w:r>
              <w:rPr>
                <w:rFonts w:ascii="Courier New" w:hAnsi="Courier New" w:cs="Courier New"/>
                <w:sz w:val="20"/>
                <w:szCs w:val="20"/>
              </w:rPr>
              <w:t xml:space="preserve">      &lt;ContentProtection schemeIdUri="urn:uuid:9a04f079-9840-4286-ab92-e65be0885f95" value="MSPR 2.0" robustness="SL2000"&gt;</w:t>
            </w:r>
          </w:p>
          <w:p w14:paraId="70C95D5C" w14:textId="77777777" w:rsidR="009951AB" w:rsidRDefault="009951AB">
            <w:pPr>
              <w:pStyle w:val="BodyText"/>
              <w:rPr>
                <w:rFonts w:ascii="Courier New" w:hAnsi="Courier New" w:cs="Courier New"/>
                <w:sz w:val="20"/>
                <w:szCs w:val="20"/>
              </w:rPr>
            </w:pPr>
            <w:r>
              <w:rPr>
                <w:rFonts w:ascii="Courier New" w:hAnsi="Courier New" w:cs="Courier New"/>
                <w:sz w:val="20"/>
                <w:szCs w:val="20"/>
              </w:rPr>
              <w:t xml:space="preserve">        &lt;cenc:pssh&gt;...&lt;/cenc:pssh&gt;</w:t>
            </w:r>
          </w:p>
          <w:p w14:paraId="780F73C0" w14:textId="77777777" w:rsidR="009951AB" w:rsidRDefault="009951AB">
            <w:pPr>
              <w:pStyle w:val="BodyText"/>
              <w:rPr>
                <w:rFonts w:ascii="Courier New" w:hAnsi="Courier New" w:cs="Courier New"/>
                <w:sz w:val="20"/>
                <w:szCs w:val="20"/>
              </w:rPr>
            </w:pPr>
            <w:r>
              <w:rPr>
                <w:rFonts w:ascii="Courier New" w:hAnsi="Courier New" w:cs="Courier New"/>
                <w:sz w:val="20"/>
                <w:szCs w:val="20"/>
              </w:rPr>
              <w:t xml:space="preserve">      &lt;/ContentProtection&gt;</w:t>
            </w:r>
          </w:p>
          <w:p w14:paraId="03D88B28" w14:textId="77777777" w:rsidR="009951AB" w:rsidRDefault="009951AB">
            <w:pPr>
              <w:pStyle w:val="BodyText"/>
              <w:rPr>
                <w:rFonts w:ascii="Courier New" w:hAnsi="Courier New" w:cs="Courier New"/>
                <w:sz w:val="20"/>
                <w:szCs w:val="20"/>
              </w:rPr>
            </w:pPr>
          </w:p>
          <w:p w14:paraId="255F417E" w14:textId="77777777" w:rsidR="009951AB" w:rsidRDefault="009951AB">
            <w:pPr>
              <w:pStyle w:val="BodyText"/>
              <w:rPr>
                <w:rFonts w:ascii="Courier New" w:hAnsi="Courier New" w:cs="Courier New"/>
                <w:sz w:val="20"/>
                <w:szCs w:val="20"/>
              </w:rPr>
            </w:pPr>
            <w:r>
              <w:rPr>
                <w:rFonts w:ascii="Courier New" w:hAnsi="Courier New" w:cs="Courier New"/>
                <w:sz w:val="20"/>
                <w:szCs w:val="20"/>
              </w:rPr>
              <w:t xml:space="preserve">      &lt;!-- Can switch to HD or UHD --&gt;</w:t>
            </w:r>
          </w:p>
          <w:p w14:paraId="52604EF2" w14:textId="77777777" w:rsidR="009951AB" w:rsidRDefault="009951AB">
            <w:pPr>
              <w:pStyle w:val="BodyText"/>
              <w:rPr>
                <w:rFonts w:ascii="Courier New" w:hAnsi="Courier New" w:cs="Courier New"/>
                <w:sz w:val="20"/>
                <w:szCs w:val="20"/>
              </w:rPr>
            </w:pPr>
            <w:r>
              <w:rPr>
                <w:rFonts w:ascii="Courier New" w:hAnsi="Courier New" w:cs="Courier New"/>
                <w:sz w:val="20"/>
                <w:szCs w:val="20"/>
              </w:rPr>
              <w:t xml:space="preserve">      &lt;SupplementalProperty schemeIdUri="urn:mpeg:dash:adaptation-set-switching:2016" value="hd-video,uhd-video" /&gt;</w:t>
            </w:r>
          </w:p>
          <w:p w14:paraId="53C18164" w14:textId="77777777" w:rsidR="009951AB" w:rsidRDefault="009951AB">
            <w:pPr>
              <w:pStyle w:val="BodyText"/>
              <w:rPr>
                <w:rFonts w:ascii="Courier New" w:hAnsi="Courier New" w:cs="Courier New"/>
                <w:sz w:val="20"/>
                <w:szCs w:val="20"/>
              </w:rPr>
            </w:pPr>
          </w:p>
          <w:p w14:paraId="418DAD3F" w14:textId="77777777" w:rsidR="009951AB" w:rsidRDefault="009951AB">
            <w:pPr>
              <w:pStyle w:val="BodyText"/>
              <w:rPr>
                <w:rFonts w:ascii="Courier New" w:hAnsi="Courier New" w:cs="Courier New"/>
                <w:sz w:val="20"/>
                <w:szCs w:val="20"/>
              </w:rPr>
            </w:pPr>
            <w:r>
              <w:rPr>
                <w:rFonts w:ascii="Courier New" w:hAnsi="Courier New" w:cs="Courier New"/>
                <w:sz w:val="20"/>
                <w:szCs w:val="20"/>
              </w:rPr>
              <w:t xml:space="preserve">      &lt;Accessibility schemeIdUri="urn:scte:dash:cc:cea-608:2015" value="CC1=eng"/&gt;</w:t>
            </w:r>
          </w:p>
          <w:p w14:paraId="733C3482" w14:textId="77777777" w:rsidR="009951AB" w:rsidRDefault="009951AB">
            <w:pPr>
              <w:pStyle w:val="BodyText"/>
              <w:rPr>
                <w:rFonts w:ascii="Courier New" w:hAnsi="Courier New" w:cs="Courier New"/>
                <w:sz w:val="20"/>
                <w:szCs w:val="20"/>
              </w:rPr>
            </w:pPr>
            <w:r>
              <w:rPr>
                <w:rFonts w:ascii="Courier New" w:hAnsi="Courier New" w:cs="Courier New"/>
                <w:sz w:val="20"/>
                <w:szCs w:val="20"/>
              </w:rPr>
              <w:t xml:space="preserve">      &lt;Role schemeIdUri="urn:mpeg:dash:role:2011" value="main"/&gt;</w:t>
            </w:r>
          </w:p>
          <w:p w14:paraId="67B74B45" w14:textId="77777777" w:rsidR="009951AB" w:rsidRDefault="009951AB">
            <w:pPr>
              <w:pStyle w:val="BodyText"/>
              <w:rPr>
                <w:rFonts w:ascii="Courier New" w:hAnsi="Courier New" w:cs="Courier New"/>
                <w:sz w:val="20"/>
                <w:szCs w:val="20"/>
              </w:rPr>
            </w:pPr>
            <w:r>
              <w:rPr>
                <w:rFonts w:ascii="Courier New" w:hAnsi="Courier New" w:cs="Courier New"/>
                <w:sz w:val="20"/>
                <w:szCs w:val="20"/>
              </w:rPr>
              <w:t xml:space="preserve">      </w:t>
            </w:r>
          </w:p>
          <w:p w14:paraId="7DCF9391" w14:textId="77777777" w:rsidR="009951AB" w:rsidRDefault="009951AB">
            <w:pPr>
              <w:pStyle w:val="BodyText"/>
              <w:rPr>
                <w:rFonts w:ascii="Courier New" w:hAnsi="Courier New" w:cs="Courier New"/>
                <w:sz w:val="20"/>
                <w:szCs w:val="20"/>
              </w:rPr>
            </w:pPr>
            <w:r>
              <w:rPr>
                <w:rFonts w:ascii="Courier New" w:hAnsi="Courier New" w:cs="Courier New"/>
                <w:sz w:val="20"/>
                <w:szCs w:val="20"/>
              </w:rPr>
              <w:t xml:space="preserve">      &lt;SegmentTemplate initialization="$RepresentationID$/init.mp4" media="$RepresentationID$/$Time$.mp4" timescale="90000" startNumber="807170070" presentationTimeOffset="36403"&gt;</w:t>
            </w:r>
          </w:p>
          <w:p w14:paraId="1F5D2B65" w14:textId="77777777" w:rsidR="009951AB" w:rsidRDefault="009951AB">
            <w:pPr>
              <w:pStyle w:val="BodyText"/>
              <w:rPr>
                <w:rFonts w:ascii="Courier New" w:hAnsi="Courier New" w:cs="Courier New"/>
                <w:sz w:val="20"/>
                <w:szCs w:val="20"/>
              </w:rPr>
            </w:pPr>
            <w:r>
              <w:rPr>
                <w:rFonts w:ascii="Courier New" w:hAnsi="Courier New" w:cs="Courier New"/>
                <w:sz w:val="20"/>
                <w:szCs w:val="20"/>
              </w:rPr>
              <w:t xml:space="preserve">        &lt;SegmentTimeline&gt;</w:t>
            </w:r>
          </w:p>
          <w:p w14:paraId="54569622" w14:textId="77777777" w:rsidR="009951AB" w:rsidRDefault="009951AB">
            <w:pPr>
              <w:pStyle w:val="BodyText"/>
              <w:rPr>
                <w:rFonts w:ascii="Courier New" w:hAnsi="Courier New" w:cs="Courier New"/>
                <w:sz w:val="20"/>
                <w:szCs w:val="20"/>
              </w:rPr>
            </w:pPr>
            <w:r>
              <w:rPr>
                <w:rFonts w:ascii="Courier New" w:hAnsi="Courier New" w:cs="Courier New"/>
                <w:sz w:val="20"/>
                <w:szCs w:val="20"/>
              </w:rPr>
              <w:t xml:space="preserve">          &lt;S t="6002913283" d="180180" r="13"/&gt;</w:t>
            </w:r>
          </w:p>
          <w:p w14:paraId="18CA8B64" w14:textId="77777777" w:rsidR="009951AB" w:rsidRDefault="009951AB">
            <w:pPr>
              <w:pStyle w:val="BodyText"/>
              <w:rPr>
                <w:rFonts w:ascii="Courier New" w:hAnsi="Courier New" w:cs="Courier New"/>
                <w:sz w:val="20"/>
                <w:szCs w:val="20"/>
              </w:rPr>
            </w:pPr>
            <w:r>
              <w:rPr>
                <w:rFonts w:ascii="Courier New" w:hAnsi="Courier New" w:cs="Courier New"/>
                <w:sz w:val="20"/>
                <w:szCs w:val="20"/>
              </w:rPr>
              <w:t xml:space="preserve">        &lt;/SegmentTimeline&gt;</w:t>
            </w:r>
          </w:p>
          <w:p w14:paraId="2D524A87" w14:textId="77777777" w:rsidR="009951AB" w:rsidRDefault="009951AB">
            <w:pPr>
              <w:pStyle w:val="BodyText"/>
              <w:rPr>
                <w:rFonts w:ascii="Courier New" w:hAnsi="Courier New" w:cs="Courier New"/>
                <w:sz w:val="20"/>
                <w:szCs w:val="20"/>
              </w:rPr>
            </w:pPr>
            <w:r>
              <w:rPr>
                <w:rFonts w:ascii="Courier New" w:hAnsi="Courier New" w:cs="Courier New"/>
                <w:sz w:val="20"/>
                <w:szCs w:val="20"/>
              </w:rPr>
              <w:t xml:space="preserve">      &lt;/SegmentTemplate&gt;</w:t>
            </w:r>
          </w:p>
          <w:p w14:paraId="4901F6A8" w14:textId="77777777" w:rsidR="009951AB" w:rsidRDefault="009951AB">
            <w:pPr>
              <w:pStyle w:val="BodyText"/>
              <w:rPr>
                <w:rFonts w:ascii="Courier New" w:hAnsi="Courier New" w:cs="Courier New"/>
                <w:sz w:val="20"/>
                <w:szCs w:val="20"/>
              </w:rPr>
            </w:pPr>
            <w:r>
              <w:rPr>
                <w:rFonts w:ascii="Courier New" w:hAnsi="Courier New" w:cs="Courier New"/>
                <w:sz w:val="20"/>
                <w:szCs w:val="20"/>
              </w:rPr>
              <w:t xml:space="preserve">      &lt;Representation id="root_video4" bandwidth="769600" codecs="hvc1.2.4.L93.B0" width="512" height="288" frameRate="30000/1001"/&gt;</w:t>
            </w:r>
          </w:p>
          <w:p w14:paraId="6B606E29" w14:textId="77777777" w:rsidR="009951AB" w:rsidRDefault="009951AB">
            <w:pPr>
              <w:pStyle w:val="BodyText"/>
              <w:rPr>
                <w:rFonts w:ascii="Courier New" w:hAnsi="Courier New" w:cs="Courier New"/>
                <w:sz w:val="20"/>
                <w:szCs w:val="20"/>
              </w:rPr>
            </w:pPr>
            <w:r>
              <w:rPr>
                <w:rFonts w:ascii="Courier New" w:hAnsi="Courier New" w:cs="Courier New"/>
                <w:sz w:val="20"/>
                <w:szCs w:val="20"/>
              </w:rPr>
              <w:t xml:space="preserve">    &lt;/AdaptationSet&gt;</w:t>
            </w:r>
          </w:p>
          <w:p w14:paraId="6D6F00A5" w14:textId="77777777" w:rsidR="009951AB" w:rsidRDefault="009951AB">
            <w:pPr>
              <w:pStyle w:val="BodyText"/>
              <w:rPr>
                <w:rFonts w:ascii="Courier New" w:hAnsi="Courier New" w:cs="Courier New"/>
                <w:sz w:val="20"/>
                <w:szCs w:val="20"/>
              </w:rPr>
            </w:pPr>
          </w:p>
          <w:p w14:paraId="5678AD8E" w14:textId="77777777" w:rsidR="009951AB" w:rsidRDefault="009951AB">
            <w:pPr>
              <w:pStyle w:val="BodyText"/>
              <w:rPr>
                <w:rFonts w:ascii="Courier New" w:hAnsi="Courier New" w:cs="Courier New"/>
                <w:sz w:val="20"/>
                <w:szCs w:val="20"/>
              </w:rPr>
            </w:pPr>
            <w:r>
              <w:rPr>
                <w:rFonts w:ascii="Courier New" w:hAnsi="Courier New" w:cs="Courier New"/>
                <w:sz w:val="20"/>
                <w:szCs w:val="20"/>
              </w:rPr>
              <w:t xml:space="preserve">    &lt;!-- HD Adaptation Set (keyID: 65ee94f8-54db-4460-ae6d-401bf195fc2b) --&gt;</w:t>
            </w:r>
          </w:p>
          <w:p w14:paraId="6EA704EA" w14:textId="77777777" w:rsidR="009951AB" w:rsidRDefault="009951AB">
            <w:pPr>
              <w:pStyle w:val="BodyText"/>
              <w:rPr>
                <w:rFonts w:ascii="Courier New" w:hAnsi="Courier New" w:cs="Courier New"/>
                <w:sz w:val="20"/>
                <w:szCs w:val="20"/>
              </w:rPr>
            </w:pPr>
            <w:r>
              <w:rPr>
                <w:rFonts w:ascii="Courier New" w:hAnsi="Courier New" w:cs="Courier New"/>
                <w:sz w:val="20"/>
                <w:szCs w:val="20"/>
              </w:rPr>
              <w:t xml:space="preserve">    &lt;AdaptationSet id="hd-video" contentType="video" mimeType="video/mp4" segmentAlignment="true" startWithSAP="1"&gt;</w:t>
            </w:r>
          </w:p>
          <w:p w14:paraId="1874672B" w14:textId="77777777" w:rsidR="009951AB" w:rsidRDefault="009951AB">
            <w:pPr>
              <w:pStyle w:val="BodyText"/>
              <w:rPr>
                <w:rFonts w:ascii="Courier New" w:hAnsi="Courier New" w:cs="Courier New"/>
                <w:sz w:val="20"/>
                <w:szCs w:val="20"/>
              </w:rPr>
            </w:pPr>
            <w:r>
              <w:rPr>
                <w:rFonts w:ascii="Courier New" w:hAnsi="Courier New" w:cs="Courier New"/>
                <w:sz w:val="20"/>
                <w:szCs w:val="20"/>
              </w:rPr>
              <w:t xml:space="preserve">      &lt;ContentProtection schemeIdUri="urn:mpeg:dash:mp4protection:2011" value="cenc" cenc:default_KID="65ee94f8-54db-4460-ae6d-401bf195fc2b"/&gt;</w:t>
            </w:r>
          </w:p>
          <w:p w14:paraId="44A68E4C" w14:textId="77777777" w:rsidR="009951AB" w:rsidRDefault="009951AB">
            <w:pPr>
              <w:pStyle w:val="BodyText"/>
              <w:rPr>
                <w:rFonts w:ascii="Courier New" w:hAnsi="Courier New" w:cs="Courier New"/>
                <w:sz w:val="20"/>
                <w:szCs w:val="20"/>
              </w:rPr>
            </w:pPr>
            <w:r>
              <w:rPr>
                <w:rFonts w:ascii="Courier New" w:hAnsi="Courier New" w:cs="Courier New"/>
                <w:sz w:val="20"/>
                <w:szCs w:val="20"/>
              </w:rPr>
              <w:t xml:space="preserve">      </w:t>
            </w:r>
          </w:p>
          <w:p w14:paraId="44ADE3DC" w14:textId="77777777" w:rsidR="009951AB" w:rsidRDefault="009951AB">
            <w:pPr>
              <w:pStyle w:val="BodyText"/>
              <w:rPr>
                <w:rFonts w:ascii="Courier New" w:hAnsi="Courier New" w:cs="Courier New"/>
                <w:sz w:val="20"/>
                <w:szCs w:val="20"/>
              </w:rPr>
            </w:pPr>
            <w:r>
              <w:rPr>
                <w:rFonts w:ascii="Courier New" w:hAnsi="Courier New" w:cs="Courier New"/>
                <w:sz w:val="20"/>
                <w:szCs w:val="20"/>
              </w:rPr>
              <w:t xml:space="preserve">      &lt;ContentProtection schemeIdUri="urn:uuid:afbcb50e-bf74-3d13-be8f-13930c783962" robustness="HW_SECURE_CRYPTO"&gt;</w:t>
            </w:r>
          </w:p>
          <w:p w14:paraId="5E0B3820" w14:textId="77777777" w:rsidR="009951AB" w:rsidRDefault="009951AB">
            <w:pPr>
              <w:pStyle w:val="BodyText"/>
              <w:rPr>
                <w:rFonts w:ascii="Courier New" w:hAnsi="Courier New" w:cs="Courier New"/>
                <w:sz w:val="20"/>
                <w:szCs w:val="20"/>
              </w:rPr>
            </w:pPr>
            <w:r>
              <w:rPr>
                <w:rFonts w:ascii="Courier New" w:hAnsi="Courier New" w:cs="Courier New"/>
                <w:sz w:val="20"/>
                <w:szCs w:val="20"/>
              </w:rPr>
              <w:t xml:space="preserve">        &lt;cenc:pssh&gt;...&lt;/cenc:pssh&gt;</w:t>
            </w:r>
          </w:p>
          <w:p w14:paraId="6F750F38" w14:textId="77777777" w:rsidR="009951AB" w:rsidRDefault="009951AB">
            <w:pPr>
              <w:pStyle w:val="BodyText"/>
              <w:rPr>
                <w:rFonts w:ascii="Courier New" w:hAnsi="Courier New" w:cs="Courier New"/>
                <w:sz w:val="20"/>
                <w:szCs w:val="20"/>
              </w:rPr>
            </w:pPr>
            <w:r>
              <w:rPr>
                <w:rFonts w:ascii="Courier New" w:hAnsi="Courier New" w:cs="Courier New"/>
                <w:sz w:val="20"/>
                <w:szCs w:val="20"/>
              </w:rPr>
              <w:t xml:space="preserve">      &lt;/ContentProtection&gt;</w:t>
            </w:r>
          </w:p>
          <w:p w14:paraId="78D5D140" w14:textId="77777777" w:rsidR="009951AB" w:rsidRDefault="009951AB">
            <w:pPr>
              <w:pStyle w:val="BodyText"/>
              <w:rPr>
                <w:rFonts w:ascii="Courier New" w:hAnsi="Courier New" w:cs="Courier New"/>
                <w:sz w:val="20"/>
                <w:szCs w:val="20"/>
              </w:rPr>
            </w:pPr>
            <w:r>
              <w:rPr>
                <w:rFonts w:ascii="Courier New" w:hAnsi="Courier New" w:cs="Courier New"/>
                <w:sz w:val="20"/>
                <w:szCs w:val="20"/>
              </w:rPr>
              <w:t xml:space="preserve">      </w:t>
            </w:r>
          </w:p>
          <w:p w14:paraId="3DC97278" w14:textId="77777777" w:rsidR="009951AB" w:rsidRDefault="009951AB">
            <w:pPr>
              <w:pStyle w:val="BodyText"/>
              <w:rPr>
                <w:rFonts w:ascii="Courier New" w:hAnsi="Courier New" w:cs="Courier New"/>
                <w:sz w:val="20"/>
                <w:szCs w:val="20"/>
              </w:rPr>
            </w:pPr>
            <w:r>
              <w:rPr>
                <w:rFonts w:ascii="Courier New" w:hAnsi="Courier New" w:cs="Courier New"/>
                <w:sz w:val="20"/>
                <w:szCs w:val="20"/>
              </w:rPr>
              <w:t xml:space="preserve">      &lt;ContentProtection schemeIdUri="urn:uuid:9a04f079-9840-4286-ab92-e65be0885f95" value="MSPR 2.0" robustness="SL2000"&gt;</w:t>
            </w:r>
          </w:p>
          <w:p w14:paraId="743946EC" w14:textId="77777777" w:rsidR="009951AB" w:rsidRDefault="009951AB">
            <w:pPr>
              <w:pStyle w:val="BodyText"/>
              <w:rPr>
                <w:rFonts w:ascii="Courier New" w:hAnsi="Courier New" w:cs="Courier New"/>
                <w:sz w:val="20"/>
                <w:szCs w:val="20"/>
              </w:rPr>
            </w:pPr>
            <w:r>
              <w:rPr>
                <w:rFonts w:ascii="Courier New" w:hAnsi="Courier New" w:cs="Courier New"/>
                <w:sz w:val="20"/>
                <w:szCs w:val="20"/>
              </w:rPr>
              <w:t xml:space="preserve">        &lt;cenc:pssh&gt;...&lt;/cenc:pssh&gt;</w:t>
            </w:r>
          </w:p>
          <w:p w14:paraId="5462CA10" w14:textId="77777777" w:rsidR="009951AB" w:rsidRDefault="009951AB">
            <w:pPr>
              <w:pStyle w:val="BodyText"/>
              <w:rPr>
                <w:rFonts w:ascii="Courier New" w:hAnsi="Courier New" w:cs="Courier New"/>
                <w:sz w:val="20"/>
                <w:szCs w:val="20"/>
              </w:rPr>
            </w:pPr>
            <w:r>
              <w:rPr>
                <w:rFonts w:ascii="Courier New" w:hAnsi="Courier New" w:cs="Courier New"/>
                <w:sz w:val="20"/>
                <w:szCs w:val="20"/>
              </w:rPr>
              <w:t xml:space="preserve">      &lt;/ContentProtection&gt;</w:t>
            </w:r>
          </w:p>
          <w:p w14:paraId="6CEEAB3D" w14:textId="77777777" w:rsidR="009951AB" w:rsidRDefault="009951AB">
            <w:pPr>
              <w:pStyle w:val="BodyText"/>
              <w:rPr>
                <w:rFonts w:ascii="Courier New" w:hAnsi="Courier New" w:cs="Courier New"/>
                <w:sz w:val="20"/>
                <w:szCs w:val="20"/>
              </w:rPr>
            </w:pPr>
          </w:p>
          <w:p w14:paraId="1B2C44CA" w14:textId="77777777" w:rsidR="009951AB" w:rsidRDefault="009951AB">
            <w:pPr>
              <w:pStyle w:val="BodyText"/>
              <w:rPr>
                <w:rFonts w:ascii="Courier New" w:hAnsi="Courier New" w:cs="Courier New"/>
                <w:sz w:val="20"/>
                <w:szCs w:val="20"/>
              </w:rPr>
            </w:pPr>
            <w:r>
              <w:rPr>
                <w:rFonts w:ascii="Courier New" w:hAnsi="Courier New" w:cs="Courier New"/>
                <w:sz w:val="20"/>
                <w:szCs w:val="20"/>
              </w:rPr>
              <w:lastRenderedPageBreak/>
              <w:t xml:space="preserve">      &lt;!-- Can switch to SD or UHD --&gt;</w:t>
            </w:r>
          </w:p>
          <w:p w14:paraId="0C57B627" w14:textId="77777777" w:rsidR="009951AB" w:rsidRDefault="009951AB">
            <w:pPr>
              <w:pStyle w:val="BodyText"/>
              <w:rPr>
                <w:rFonts w:ascii="Courier New" w:hAnsi="Courier New" w:cs="Courier New"/>
                <w:sz w:val="20"/>
                <w:szCs w:val="20"/>
              </w:rPr>
            </w:pPr>
            <w:r>
              <w:rPr>
                <w:rFonts w:ascii="Courier New" w:hAnsi="Courier New" w:cs="Courier New"/>
                <w:sz w:val="20"/>
                <w:szCs w:val="20"/>
              </w:rPr>
              <w:t xml:space="preserve">      &lt;SupplementalProperty schemeIdUri="urn:mpeg:dash:adaptation-set-switching:2016" value="sd-video,hd-video" /&gt;</w:t>
            </w:r>
          </w:p>
          <w:p w14:paraId="1BF3B58F" w14:textId="77777777" w:rsidR="009951AB" w:rsidRDefault="009951AB">
            <w:pPr>
              <w:pStyle w:val="BodyText"/>
              <w:rPr>
                <w:rFonts w:ascii="Courier New" w:hAnsi="Courier New" w:cs="Courier New"/>
                <w:sz w:val="20"/>
                <w:szCs w:val="20"/>
              </w:rPr>
            </w:pPr>
          </w:p>
          <w:p w14:paraId="6F88FC0C" w14:textId="77777777" w:rsidR="009951AB" w:rsidRDefault="009951AB">
            <w:pPr>
              <w:pStyle w:val="BodyText"/>
              <w:rPr>
                <w:rFonts w:ascii="Courier New" w:hAnsi="Courier New" w:cs="Courier New"/>
                <w:sz w:val="20"/>
                <w:szCs w:val="20"/>
              </w:rPr>
            </w:pPr>
            <w:r>
              <w:rPr>
                <w:rFonts w:ascii="Courier New" w:hAnsi="Courier New" w:cs="Courier New"/>
                <w:sz w:val="20"/>
                <w:szCs w:val="20"/>
              </w:rPr>
              <w:t xml:space="preserve">      &lt;Accessibility schemeIdUri="urn:scte:dash:cc:cea-608:2015" value="CC1=eng"/&gt;</w:t>
            </w:r>
          </w:p>
          <w:p w14:paraId="753A550A" w14:textId="77777777" w:rsidR="009951AB" w:rsidRDefault="009951AB">
            <w:pPr>
              <w:pStyle w:val="BodyText"/>
              <w:rPr>
                <w:rFonts w:ascii="Courier New" w:hAnsi="Courier New" w:cs="Courier New"/>
                <w:sz w:val="20"/>
                <w:szCs w:val="20"/>
              </w:rPr>
            </w:pPr>
            <w:r>
              <w:rPr>
                <w:rFonts w:ascii="Courier New" w:hAnsi="Courier New" w:cs="Courier New"/>
                <w:sz w:val="20"/>
                <w:szCs w:val="20"/>
              </w:rPr>
              <w:t xml:space="preserve">      &lt;Role schemeIdUri="urn:mpeg:dash:role:2011" value="main"/&gt;</w:t>
            </w:r>
          </w:p>
          <w:p w14:paraId="59DD4410" w14:textId="77777777" w:rsidR="009951AB" w:rsidRDefault="009951AB">
            <w:pPr>
              <w:pStyle w:val="BodyText"/>
              <w:rPr>
                <w:rFonts w:ascii="Courier New" w:hAnsi="Courier New" w:cs="Courier New"/>
                <w:sz w:val="20"/>
                <w:szCs w:val="20"/>
              </w:rPr>
            </w:pPr>
            <w:r>
              <w:rPr>
                <w:rFonts w:ascii="Courier New" w:hAnsi="Courier New" w:cs="Courier New"/>
                <w:sz w:val="20"/>
                <w:szCs w:val="20"/>
              </w:rPr>
              <w:t xml:space="preserve">      &lt;SegmentTemplate initialization="$RepresentationID$/init.mp4" media="$RepresentationID$/$Time$.mp4" timescale="90000" startNumber="807170070" presentationTimeOffset="36403"&gt;</w:t>
            </w:r>
          </w:p>
          <w:p w14:paraId="1888F527" w14:textId="77777777" w:rsidR="009951AB" w:rsidRDefault="009951AB">
            <w:pPr>
              <w:pStyle w:val="BodyText"/>
              <w:rPr>
                <w:rFonts w:ascii="Courier New" w:hAnsi="Courier New" w:cs="Courier New"/>
                <w:sz w:val="20"/>
                <w:szCs w:val="20"/>
              </w:rPr>
            </w:pPr>
            <w:r>
              <w:rPr>
                <w:rFonts w:ascii="Courier New" w:hAnsi="Courier New" w:cs="Courier New"/>
                <w:sz w:val="20"/>
                <w:szCs w:val="20"/>
              </w:rPr>
              <w:t xml:space="preserve">        &lt;SegmentTimeline&gt;</w:t>
            </w:r>
          </w:p>
          <w:p w14:paraId="59319CC1" w14:textId="77777777" w:rsidR="009951AB" w:rsidRDefault="009951AB">
            <w:pPr>
              <w:pStyle w:val="BodyText"/>
              <w:rPr>
                <w:rFonts w:ascii="Courier New" w:hAnsi="Courier New" w:cs="Courier New"/>
                <w:sz w:val="20"/>
                <w:szCs w:val="20"/>
              </w:rPr>
            </w:pPr>
            <w:r>
              <w:rPr>
                <w:rFonts w:ascii="Courier New" w:hAnsi="Courier New" w:cs="Courier New"/>
                <w:sz w:val="20"/>
                <w:szCs w:val="20"/>
              </w:rPr>
              <w:t xml:space="preserve">          &lt;S t="6002913283" d="180180" r="13"/&gt;</w:t>
            </w:r>
          </w:p>
          <w:p w14:paraId="5F576BCE" w14:textId="77777777" w:rsidR="009951AB" w:rsidRDefault="009951AB">
            <w:pPr>
              <w:pStyle w:val="BodyText"/>
              <w:rPr>
                <w:rFonts w:ascii="Courier New" w:hAnsi="Courier New" w:cs="Courier New"/>
                <w:sz w:val="20"/>
                <w:szCs w:val="20"/>
              </w:rPr>
            </w:pPr>
            <w:r>
              <w:rPr>
                <w:rFonts w:ascii="Courier New" w:hAnsi="Courier New" w:cs="Courier New"/>
                <w:sz w:val="20"/>
                <w:szCs w:val="20"/>
              </w:rPr>
              <w:t xml:space="preserve">        &lt;/SegmentTimeline&gt;</w:t>
            </w:r>
          </w:p>
          <w:p w14:paraId="37CFB9EB" w14:textId="77777777" w:rsidR="009951AB" w:rsidRDefault="009951AB">
            <w:pPr>
              <w:pStyle w:val="BodyText"/>
              <w:rPr>
                <w:rFonts w:ascii="Courier New" w:hAnsi="Courier New" w:cs="Courier New"/>
                <w:sz w:val="20"/>
                <w:szCs w:val="20"/>
              </w:rPr>
            </w:pPr>
            <w:r>
              <w:rPr>
                <w:rFonts w:ascii="Courier New" w:hAnsi="Courier New" w:cs="Courier New"/>
                <w:sz w:val="20"/>
                <w:szCs w:val="20"/>
              </w:rPr>
              <w:t xml:space="preserve">      &lt;/SegmentTemplate&gt;</w:t>
            </w:r>
          </w:p>
          <w:p w14:paraId="371C3E6B" w14:textId="77777777" w:rsidR="009951AB" w:rsidRDefault="009951AB">
            <w:pPr>
              <w:pStyle w:val="BodyText"/>
              <w:rPr>
                <w:rFonts w:ascii="Courier New" w:hAnsi="Courier New" w:cs="Courier New"/>
                <w:sz w:val="20"/>
                <w:szCs w:val="20"/>
              </w:rPr>
            </w:pPr>
            <w:r>
              <w:rPr>
                <w:rFonts w:ascii="Courier New" w:hAnsi="Courier New" w:cs="Courier New"/>
                <w:sz w:val="20"/>
                <w:szCs w:val="20"/>
              </w:rPr>
              <w:t xml:space="preserve">      &lt;Representation id="root_video3" bandwidth="2282000" codecs="hvc1.2.4.L120.B0" width="1280" height="720" frameRate="30000/1001"/&gt;</w:t>
            </w:r>
          </w:p>
          <w:p w14:paraId="519364BD" w14:textId="77777777" w:rsidR="009951AB" w:rsidRDefault="009951AB">
            <w:pPr>
              <w:pStyle w:val="BodyText"/>
              <w:rPr>
                <w:rFonts w:ascii="Courier New" w:hAnsi="Courier New" w:cs="Courier New"/>
                <w:sz w:val="20"/>
                <w:szCs w:val="20"/>
              </w:rPr>
            </w:pPr>
            <w:r>
              <w:rPr>
                <w:rFonts w:ascii="Courier New" w:hAnsi="Courier New" w:cs="Courier New"/>
                <w:sz w:val="20"/>
                <w:szCs w:val="20"/>
              </w:rPr>
              <w:t xml:space="preserve">      &lt;Representation id="root_video2" bandwidth="7088800" codecs="hvc1.2.4.L123.B0" width="1920" height="1080" frameRate="30000/1001"/&gt;</w:t>
            </w:r>
          </w:p>
          <w:p w14:paraId="1E8C86A5" w14:textId="77777777" w:rsidR="009951AB" w:rsidRDefault="009951AB">
            <w:pPr>
              <w:pStyle w:val="BodyText"/>
              <w:rPr>
                <w:rFonts w:ascii="Courier New" w:hAnsi="Courier New" w:cs="Courier New"/>
                <w:sz w:val="20"/>
                <w:szCs w:val="20"/>
              </w:rPr>
            </w:pPr>
            <w:r>
              <w:rPr>
                <w:rFonts w:ascii="Courier New" w:hAnsi="Courier New" w:cs="Courier New"/>
                <w:sz w:val="20"/>
                <w:szCs w:val="20"/>
              </w:rPr>
              <w:t xml:space="preserve">      &lt;Representation id="root_video1" bandwidth="7088800" codecs="hvc1.2.4.L123.B0" width="1920" height="1080" frameRate="60000/1001"/&gt;</w:t>
            </w:r>
          </w:p>
          <w:p w14:paraId="10163592" w14:textId="77777777" w:rsidR="009951AB" w:rsidRDefault="009951AB">
            <w:pPr>
              <w:pStyle w:val="BodyText"/>
              <w:rPr>
                <w:rFonts w:ascii="Courier New" w:hAnsi="Courier New" w:cs="Courier New"/>
                <w:sz w:val="20"/>
                <w:szCs w:val="20"/>
              </w:rPr>
            </w:pPr>
            <w:r>
              <w:rPr>
                <w:rFonts w:ascii="Courier New" w:hAnsi="Courier New" w:cs="Courier New"/>
                <w:sz w:val="20"/>
                <w:szCs w:val="20"/>
              </w:rPr>
              <w:t xml:space="preserve">    &lt;/AdaptationSet&gt;</w:t>
            </w:r>
          </w:p>
          <w:p w14:paraId="3F11DC69" w14:textId="77777777" w:rsidR="009951AB" w:rsidRDefault="009951AB">
            <w:pPr>
              <w:pStyle w:val="BodyText"/>
              <w:rPr>
                <w:rFonts w:ascii="Courier New" w:hAnsi="Courier New" w:cs="Courier New"/>
                <w:sz w:val="20"/>
                <w:szCs w:val="20"/>
              </w:rPr>
            </w:pPr>
          </w:p>
          <w:p w14:paraId="2B416EBB" w14:textId="77777777" w:rsidR="009951AB" w:rsidRDefault="009951AB">
            <w:pPr>
              <w:pStyle w:val="BodyText"/>
              <w:rPr>
                <w:rFonts w:ascii="Courier New" w:hAnsi="Courier New" w:cs="Courier New"/>
                <w:sz w:val="20"/>
                <w:szCs w:val="20"/>
              </w:rPr>
            </w:pPr>
            <w:r>
              <w:rPr>
                <w:rFonts w:ascii="Courier New" w:hAnsi="Courier New" w:cs="Courier New"/>
                <w:sz w:val="20"/>
                <w:szCs w:val="20"/>
              </w:rPr>
              <w:t xml:space="preserve">    &lt;!-- UHD Adaptation Set (keyID: 100efe5e-247f-4a82-b4ed-cb159f8b7b20) --&gt;</w:t>
            </w:r>
          </w:p>
          <w:p w14:paraId="0841B376" w14:textId="77777777" w:rsidR="009951AB" w:rsidRDefault="009951AB">
            <w:pPr>
              <w:pStyle w:val="BodyText"/>
              <w:rPr>
                <w:rFonts w:ascii="Courier New" w:hAnsi="Courier New" w:cs="Courier New"/>
                <w:sz w:val="20"/>
                <w:szCs w:val="20"/>
              </w:rPr>
            </w:pPr>
            <w:r>
              <w:rPr>
                <w:rFonts w:ascii="Courier New" w:hAnsi="Courier New" w:cs="Courier New"/>
                <w:sz w:val="20"/>
                <w:szCs w:val="20"/>
              </w:rPr>
              <w:t xml:space="preserve">    &lt;AdaptationSet id="uhd-video" contentType="video" mimeType="video/mp4" segmentAlignment="true" startWithSAP="1"&gt;</w:t>
            </w:r>
          </w:p>
          <w:p w14:paraId="5B8E59D5" w14:textId="77777777" w:rsidR="009951AB" w:rsidRDefault="009951AB">
            <w:pPr>
              <w:pStyle w:val="BodyText"/>
              <w:rPr>
                <w:rFonts w:ascii="Courier New" w:hAnsi="Courier New" w:cs="Courier New"/>
                <w:sz w:val="20"/>
                <w:szCs w:val="20"/>
              </w:rPr>
            </w:pPr>
            <w:r>
              <w:rPr>
                <w:rFonts w:ascii="Courier New" w:hAnsi="Courier New" w:cs="Courier New"/>
                <w:sz w:val="20"/>
                <w:szCs w:val="20"/>
              </w:rPr>
              <w:t xml:space="preserve">      &lt;ContentProtection schemeIdUri="urn:mpeg:dash:mp4protection:2011" value="cenc" cenc:default_KID="100efe5e-247f-4a82-b4ed-cb159f8b7b20"/&gt;</w:t>
            </w:r>
          </w:p>
          <w:p w14:paraId="7F192168" w14:textId="77777777" w:rsidR="009951AB" w:rsidRDefault="009951AB">
            <w:pPr>
              <w:pStyle w:val="BodyText"/>
              <w:rPr>
                <w:rFonts w:ascii="Courier New" w:hAnsi="Courier New" w:cs="Courier New"/>
                <w:sz w:val="20"/>
                <w:szCs w:val="20"/>
              </w:rPr>
            </w:pPr>
          </w:p>
          <w:p w14:paraId="02239B9B" w14:textId="77777777" w:rsidR="009951AB" w:rsidRDefault="009951AB">
            <w:pPr>
              <w:pStyle w:val="BodyText"/>
              <w:rPr>
                <w:rFonts w:ascii="Courier New" w:hAnsi="Courier New" w:cs="Courier New"/>
                <w:sz w:val="20"/>
                <w:szCs w:val="20"/>
              </w:rPr>
            </w:pPr>
            <w:r>
              <w:rPr>
                <w:rFonts w:ascii="Courier New" w:hAnsi="Courier New" w:cs="Courier New"/>
                <w:sz w:val="20"/>
                <w:szCs w:val="20"/>
              </w:rPr>
              <w:t xml:space="preserve">      &lt;ContentProtection schemeIdUri="urn:uuid:afbcb50e-bf74-3d13-be8f-13930c783962" robustness="HW_SECURE_ALL"&gt;</w:t>
            </w:r>
          </w:p>
          <w:p w14:paraId="2B15307F" w14:textId="77777777" w:rsidR="009951AB" w:rsidRDefault="009951AB">
            <w:pPr>
              <w:pStyle w:val="BodyText"/>
              <w:rPr>
                <w:rFonts w:ascii="Courier New" w:hAnsi="Courier New" w:cs="Courier New"/>
                <w:sz w:val="20"/>
                <w:szCs w:val="20"/>
              </w:rPr>
            </w:pPr>
            <w:r>
              <w:rPr>
                <w:rFonts w:ascii="Courier New" w:hAnsi="Courier New" w:cs="Courier New"/>
                <w:sz w:val="20"/>
                <w:szCs w:val="20"/>
              </w:rPr>
              <w:t xml:space="preserve">        &lt;cenc:pssh&gt;...&lt;/cenc:pssh&gt;</w:t>
            </w:r>
          </w:p>
          <w:p w14:paraId="66F251E7" w14:textId="77777777" w:rsidR="009951AB" w:rsidRDefault="009951AB">
            <w:pPr>
              <w:pStyle w:val="BodyText"/>
              <w:rPr>
                <w:rFonts w:ascii="Courier New" w:hAnsi="Courier New" w:cs="Courier New"/>
                <w:sz w:val="20"/>
                <w:szCs w:val="20"/>
              </w:rPr>
            </w:pPr>
            <w:r>
              <w:rPr>
                <w:rFonts w:ascii="Courier New" w:hAnsi="Courier New" w:cs="Courier New"/>
                <w:sz w:val="20"/>
                <w:szCs w:val="20"/>
              </w:rPr>
              <w:t xml:space="preserve">      &lt;/ContentProtection&gt;</w:t>
            </w:r>
          </w:p>
          <w:p w14:paraId="793CEC9F" w14:textId="77777777" w:rsidR="009951AB" w:rsidRDefault="009951AB">
            <w:pPr>
              <w:pStyle w:val="BodyText"/>
              <w:rPr>
                <w:rFonts w:ascii="Courier New" w:hAnsi="Courier New" w:cs="Courier New"/>
                <w:sz w:val="20"/>
                <w:szCs w:val="20"/>
              </w:rPr>
            </w:pPr>
          </w:p>
          <w:p w14:paraId="314E8A92" w14:textId="77777777" w:rsidR="009951AB" w:rsidRDefault="009951AB">
            <w:pPr>
              <w:pStyle w:val="BodyText"/>
              <w:rPr>
                <w:rFonts w:ascii="Courier New" w:hAnsi="Courier New" w:cs="Courier New"/>
                <w:sz w:val="20"/>
                <w:szCs w:val="20"/>
              </w:rPr>
            </w:pPr>
            <w:r>
              <w:rPr>
                <w:rFonts w:ascii="Courier New" w:hAnsi="Courier New" w:cs="Courier New"/>
                <w:sz w:val="20"/>
                <w:szCs w:val="20"/>
              </w:rPr>
              <w:t xml:space="preserve">      &lt;ContentProtection schemeIdUri="urn:uuid:9a04f079-9840-4286-ab92-e65be0885f95" value="MSPR 2.0" robustness="SL3000"&gt;</w:t>
            </w:r>
          </w:p>
          <w:p w14:paraId="2D26D1CA" w14:textId="77777777" w:rsidR="009951AB" w:rsidRDefault="009951AB">
            <w:pPr>
              <w:pStyle w:val="BodyText"/>
              <w:rPr>
                <w:rFonts w:ascii="Courier New" w:hAnsi="Courier New" w:cs="Courier New"/>
                <w:sz w:val="20"/>
                <w:szCs w:val="20"/>
              </w:rPr>
            </w:pPr>
            <w:r>
              <w:rPr>
                <w:rFonts w:ascii="Courier New" w:hAnsi="Courier New" w:cs="Courier New"/>
                <w:sz w:val="20"/>
                <w:szCs w:val="20"/>
              </w:rPr>
              <w:t xml:space="preserve">        &lt;cenc:pssh&gt;...&lt;/cenc:pssh&gt;</w:t>
            </w:r>
          </w:p>
          <w:p w14:paraId="454B088D" w14:textId="77777777" w:rsidR="009951AB" w:rsidRDefault="009951AB">
            <w:pPr>
              <w:pStyle w:val="BodyText"/>
              <w:rPr>
                <w:rFonts w:ascii="Courier New" w:hAnsi="Courier New" w:cs="Courier New"/>
                <w:sz w:val="20"/>
                <w:szCs w:val="20"/>
              </w:rPr>
            </w:pPr>
            <w:r>
              <w:rPr>
                <w:rFonts w:ascii="Courier New" w:hAnsi="Courier New" w:cs="Courier New"/>
                <w:sz w:val="20"/>
                <w:szCs w:val="20"/>
              </w:rPr>
              <w:t xml:space="preserve">      &lt;/ContentProtection&gt;</w:t>
            </w:r>
          </w:p>
          <w:p w14:paraId="6A93DEB7" w14:textId="77777777" w:rsidR="009951AB" w:rsidRDefault="009951AB">
            <w:pPr>
              <w:pStyle w:val="BodyText"/>
              <w:rPr>
                <w:rFonts w:ascii="Courier New" w:hAnsi="Courier New" w:cs="Courier New"/>
                <w:sz w:val="20"/>
                <w:szCs w:val="20"/>
              </w:rPr>
            </w:pPr>
          </w:p>
          <w:p w14:paraId="45D3F5FC" w14:textId="77777777" w:rsidR="009951AB" w:rsidRDefault="009951AB">
            <w:pPr>
              <w:pStyle w:val="BodyText"/>
              <w:rPr>
                <w:rFonts w:ascii="Courier New" w:hAnsi="Courier New" w:cs="Courier New"/>
                <w:sz w:val="20"/>
                <w:szCs w:val="20"/>
              </w:rPr>
            </w:pPr>
            <w:r>
              <w:rPr>
                <w:rFonts w:ascii="Courier New" w:hAnsi="Courier New" w:cs="Courier New"/>
                <w:sz w:val="20"/>
                <w:szCs w:val="20"/>
              </w:rPr>
              <w:t xml:space="preserve">      &lt;!-- Can switch to SD or HD --&gt;</w:t>
            </w:r>
          </w:p>
          <w:p w14:paraId="6F90A6C6" w14:textId="77777777" w:rsidR="009951AB" w:rsidRDefault="009951AB">
            <w:pPr>
              <w:pStyle w:val="BodyText"/>
              <w:rPr>
                <w:rFonts w:ascii="Courier New" w:hAnsi="Courier New" w:cs="Courier New"/>
                <w:sz w:val="20"/>
                <w:szCs w:val="20"/>
              </w:rPr>
            </w:pPr>
            <w:r>
              <w:rPr>
                <w:rFonts w:ascii="Courier New" w:hAnsi="Courier New" w:cs="Courier New"/>
                <w:sz w:val="20"/>
                <w:szCs w:val="20"/>
              </w:rPr>
              <w:lastRenderedPageBreak/>
              <w:t xml:space="preserve">      &lt;SupplementalProperty schemeIdUri="urn:mpeg:dash:adaptation-set-switching:2016" value="sd-video,hd-video" /&gt;</w:t>
            </w:r>
          </w:p>
          <w:p w14:paraId="1B5AFF28" w14:textId="77777777" w:rsidR="009951AB" w:rsidRDefault="009951AB">
            <w:pPr>
              <w:pStyle w:val="BodyText"/>
              <w:rPr>
                <w:rFonts w:ascii="Courier New" w:hAnsi="Courier New" w:cs="Courier New"/>
                <w:sz w:val="20"/>
                <w:szCs w:val="20"/>
              </w:rPr>
            </w:pPr>
          </w:p>
          <w:p w14:paraId="0CFB5383" w14:textId="77777777" w:rsidR="009951AB" w:rsidRDefault="009951AB">
            <w:pPr>
              <w:pStyle w:val="BodyText"/>
              <w:rPr>
                <w:rFonts w:ascii="Courier New" w:hAnsi="Courier New" w:cs="Courier New"/>
                <w:sz w:val="20"/>
                <w:szCs w:val="20"/>
              </w:rPr>
            </w:pPr>
            <w:r>
              <w:rPr>
                <w:rFonts w:ascii="Courier New" w:hAnsi="Courier New" w:cs="Courier New"/>
                <w:sz w:val="20"/>
                <w:szCs w:val="20"/>
              </w:rPr>
              <w:t xml:space="preserve">      &lt;!-- HDCP Hints --&gt;</w:t>
            </w:r>
          </w:p>
          <w:p w14:paraId="20BF81FD" w14:textId="77777777" w:rsidR="009951AB" w:rsidRDefault="009951AB">
            <w:pPr>
              <w:pStyle w:val="BodyText"/>
              <w:rPr>
                <w:rFonts w:ascii="Courier New" w:hAnsi="Courier New" w:cs="Courier New"/>
                <w:sz w:val="20"/>
                <w:szCs w:val="20"/>
              </w:rPr>
            </w:pPr>
            <w:r>
              <w:rPr>
                <w:rFonts w:ascii="Courier New" w:hAnsi="Courier New" w:cs="Courier New"/>
                <w:sz w:val="20"/>
                <w:szCs w:val="20"/>
              </w:rPr>
              <w:t xml:space="preserve">      &lt;OutputProtection schemeIdUri="urn:mpeg:dash:output-protection:hdcp:2020" value="2.2"/&gt;</w:t>
            </w:r>
          </w:p>
          <w:p w14:paraId="6DEA7FA1" w14:textId="77777777" w:rsidR="009951AB" w:rsidRDefault="009951AB">
            <w:pPr>
              <w:pStyle w:val="BodyText"/>
              <w:rPr>
                <w:rFonts w:ascii="Courier New" w:hAnsi="Courier New" w:cs="Courier New"/>
                <w:sz w:val="20"/>
                <w:szCs w:val="20"/>
              </w:rPr>
            </w:pPr>
          </w:p>
          <w:p w14:paraId="582F3095" w14:textId="77777777" w:rsidR="009951AB" w:rsidRDefault="009951AB">
            <w:pPr>
              <w:pStyle w:val="BodyText"/>
              <w:rPr>
                <w:rFonts w:ascii="Courier New" w:hAnsi="Courier New" w:cs="Courier New"/>
                <w:sz w:val="20"/>
                <w:szCs w:val="20"/>
              </w:rPr>
            </w:pPr>
            <w:r>
              <w:rPr>
                <w:rFonts w:ascii="Courier New" w:hAnsi="Courier New" w:cs="Courier New"/>
                <w:sz w:val="20"/>
                <w:szCs w:val="20"/>
              </w:rPr>
              <w:t xml:space="preserve">      &lt;Role schemeIdUri="urn:mpeg:dash:role:2011" value="main"/&gt;</w:t>
            </w:r>
          </w:p>
          <w:p w14:paraId="2567AFF4" w14:textId="77777777" w:rsidR="009951AB" w:rsidRDefault="009951AB">
            <w:pPr>
              <w:pStyle w:val="BodyText"/>
              <w:rPr>
                <w:rFonts w:ascii="Courier New" w:hAnsi="Courier New" w:cs="Courier New"/>
                <w:sz w:val="20"/>
                <w:szCs w:val="20"/>
              </w:rPr>
            </w:pPr>
            <w:r>
              <w:rPr>
                <w:rFonts w:ascii="Courier New" w:hAnsi="Courier New" w:cs="Courier New"/>
                <w:sz w:val="20"/>
                <w:szCs w:val="20"/>
              </w:rPr>
              <w:t xml:space="preserve">      &lt;SegmentTemplate initialization="$RepresentationID$/init.mp4" media="$RepresentationID$/$Time$.mp4" timescale="90000" startNumber="807170070" presentationTimeOffset="36403"&gt;</w:t>
            </w:r>
          </w:p>
          <w:p w14:paraId="15D5E5BB" w14:textId="77777777" w:rsidR="009951AB" w:rsidRDefault="009951AB">
            <w:pPr>
              <w:pStyle w:val="BodyText"/>
              <w:rPr>
                <w:rFonts w:ascii="Courier New" w:hAnsi="Courier New" w:cs="Courier New"/>
                <w:sz w:val="20"/>
                <w:szCs w:val="20"/>
              </w:rPr>
            </w:pPr>
            <w:r>
              <w:rPr>
                <w:rFonts w:ascii="Courier New" w:hAnsi="Courier New" w:cs="Courier New"/>
                <w:sz w:val="20"/>
                <w:szCs w:val="20"/>
              </w:rPr>
              <w:t xml:space="preserve">        &lt;SegmentTimeline&gt;</w:t>
            </w:r>
          </w:p>
          <w:p w14:paraId="49DAF25A" w14:textId="77777777" w:rsidR="009951AB" w:rsidRDefault="009951AB">
            <w:pPr>
              <w:pStyle w:val="BodyText"/>
              <w:rPr>
                <w:rFonts w:ascii="Courier New" w:hAnsi="Courier New" w:cs="Courier New"/>
                <w:sz w:val="20"/>
                <w:szCs w:val="20"/>
              </w:rPr>
            </w:pPr>
            <w:r>
              <w:rPr>
                <w:rFonts w:ascii="Courier New" w:hAnsi="Courier New" w:cs="Courier New"/>
                <w:sz w:val="20"/>
                <w:szCs w:val="20"/>
              </w:rPr>
              <w:t xml:space="preserve">          &lt;S t="6002913283" d="180180" r="13"/&gt;</w:t>
            </w:r>
          </w:p>
          <w:p w14:paraId="6F90421B" w14:textId="77777777" w:rsidR="009951AB" w:rsidRDefault="009951AB">
            <w:pPr>
              <w:pStyle w:val="BodyText"/>
              <w:rPr>
                <w:rFonts w:ascii="Courier New" w:hAnsi="Courier New" w:cs="Courier New"/>
                <w:sz w:val="20"/>
                <w:szCs w:val="20"/>
              </w:rPr>
            </w:pPr>
            <w:r>
              <w:rPr>
                <w:rFonts w:ascii="Courier New" w:hAnsi="Courier New" w:cs="Courier New"/>
                <w:sz w:val="20"/>
                <w:szCs w:val="20"/>
              </w:rPr>
              <w:t xml:space="preserve">        &lt;/SegmentTimeline&gt;</w:t>
            </w:r>
          </w:p>
          <w:p w14:paraId="0C44F6BB" w14:textId="77777777" w:rsidR="009951AB" w:rsidRDefault="009951AB">
            <w:pPr>
              <w:pStyle w:val="BodyText"/>
              <w:rPr>
                <w:rFonts w:ascii="Courier New" w:hAnsi="Courier New" w:cs="Courier New"/>
                <w:sz w:val="20"/>
                <w:szCs w:val="20"/>
              </w:rPr>
            </w:pPr>
            <w:r>
              <w:rPr>
                <w:rFonts w:ascii="Courier New" w:hAnsi="Courier New" w:cs="Courier New"/>
                <w:sz w:val="20"/>
                <w:szCs w:val="20"/>
              </w:rPr>
              <w:t xml:space="preserve">      &lt;/SegmentTemplate&gt;</w:t>
            </w:r>
          </w:p>
          <w:p w14:paraId="4CBA0D38" w14:textId="77777777" w:rsidR="009951AB" w:rsidRDefault="009951AB">
            <w:pPr>
              <w:pStyle w:val="BodyText"/>
              <w:rPr>
                <w:rFonts w:ascii="Courier New" w:hAnsi="Courier New" w:cs="Courier New"/>
                <w:sz w:val="20"/>
                <w:szCs w:val="20"/>
              </w:rPr>
            </w:pPr>
            <w:r>
              <w:rPr>
                <w:rFonts w:ascii="Courier New" w:hAnsi="Courier New" w:cs="Courier New"/>
                <w:sz w:val="20"/>
                <w:szCs w:val="20"/>
              </w:rPr>
              <w:t xml:space="preserve">      &lt;Representation id="root_video1" bandwidth="14057200" codecs="hvc1.2.4.L153.B0" width="2560" height="1440" frameRate="60000/1001"/&gt;</w:t>
            </w:r>
          </w:p>
          <w:p w14:paraId="1899FA68" w14:textId="77777777" w:rsidR="009951AB" w:rsidRDefault="009951AB">
            <w:pPr>
              <w:pStyle w:val="BodyText"/>
              <w:rPr>
                <w:rFonts w:ascii="Courier New" w:hAnsi="Courier New" w:cs="Courier New"/>
                <w:sz w:val="20"/>
                <w:szCs w:val="20"/>
              </w:rPr>
            </w:pPr>
            <w:r>
              <w:rPr>
                <w:rFonts w:ascii="Courier New" w:hAnsi="Courier New" w:cs="Courier New"/>
                <w:sz w:val="20"/>
                <w:szCs w:val="20"/>
              </w:rPr>
              <w:t xml:space="preserve">      &lt;Representation id="root_video0" bandwidth="20575600" codecs="hvc1.2.4.L153.B0" width="3840" height="2160" frameRate="60000/1001"/&gt;</w:t>
            </w:r>
          </w:p>
          <w:p w14:paraId="6628322F" w14:textId="77777777" w:rsidR="009951AB" w:rsidRDefault="009951AB">
            <w:pPr>
              <w:pStyle w:val="BodyText"/>
              <w:rPr>
                <w:rFonts w:ascii="Courier New" w:hAnsi="Courier New" w:cs="Courier New"/>
                <w:sz w:val="20"/>
                <w:szCs w:val="20"/>
              </w:rPr>
            </w:pPr>
            <w:r>
              <w:rPr>
                <w:rFonts w:ascii="Courier New" w:hAnsi="Courier New" w:cs="Courier New"/>
                <w:sz w:val="20"/>
                <w:szCs w:val="20"/>
              </w:rPr>
              <w:t xml:space="preserve">    &lt;/AdaptationSet&gt;</w:t>
            </w:r>
          </w:p>
          <w:p w14:paraId="2F1A1D13" w14:textId="77777777" w:rsidR="009951AB" w:rsidRDefault="009951AB">
            <w:pPr>
              <w:pStyle w:val="BodyText"/>
              <w:rPr>
                <w:rFonts w:ascii="Courier New" w:hAnsi="Courier New" w:cs="Courier New"/>
                <w:sz w:val="20"/>
                <w:szCs w:val="20"/>
              </w:rPr>
            </w:pPr>
          </w:p>
          <w:p w14:paraId="17DA403D" w14:textId="77777777" w:rsidR="009951AB" w:rsidRDefault="009951AB">
            <w:pPr>
              <w:pStyle w:val="BodyText"/>
              <w:rPr>
                <w:rFonts w:ascii="Courier New" w:hAnsi="Courier New" w:cs="Courier New"/>
                <w:sz w:val="20"/>
                <w:szCs w:val="20"/>
              </w:rPr>
            </w:pPr>
            <w:r>
              <w:rPr>
                <w:rFonts w:ascii="Courier New" w:hAnsi="Courier New" w:cs="Courier New"/>
                <w:sz w:val="20"/>
                <w:szCs w:val="20"/>
              </w:rPr>
              <w:t xml:space="preserve">    &lt;!-- E-AC-3 Audio Primary lang (keyID: 55ff04db-d75a-dfb9-ef8a-6473ae9ac9c4) --&gt;</w:t>
            </w:r>
          </w:p>
          <w:p w14:paraId="2ADF31F0" w14:textId="77777777" w:rsidR="009951AB" w:rsidRDefault="009951AB">
            <w:pPr>
              <w:pStyle w:val="BodyText"/>
              <w:rPr>
                <w:rFonts w:ascii="Courier New" w:hAnsi="Courier New" w:cs="Courier New"/>
                <w:sz w:val="20"/>
                <w:szCs w:val="20"/>
              </w:rPr>
            </w:pPr>
            <w:r>
              <w:rPr>
                <w:rFonts w:ascii="Courier New" w:hAnsi="Courier New" w:cs="Courier New"/>
                <w:sz w:val="20"/>
                <w:szCs w:val="20"/>
              </w:rPr>
              <w:t xml:space="preserve">    &lt;AdaptationSet id="3" contentType="audio" mimeType="audio/mp4" lang="en"&gt;</w:t>
            </w:r>
          </w:p>
          <w:p w14:paraId="4F8B8C7E" w14:textId="77777777" w:rsidR="009951AB" w:rsidRDefault="009951AB">
            <w:pPr>
              <w:pStyle w:val="BodyText"/>
              <w:rPr>
                <w:rFonts w:ascii="Courier New" w:hAnsi="Courier New" w:cs="Courier New"/>
                <w:sz w:val="20"/>
                <w:szCs w:val="20"/>
              </w:rPr>
            </w:pPr>
            <w:r>
              <w:rPr>
                <w:rFonts w:ascii="Courier New" w:hAnsi="Courier New" w:cs="Courier New"/>
                <w:sz w:val="20"/>
                <w:szCs w:val="20"/>
              </w:rPr>
              <w:t xml:space="preserve">      &lt;AudioChannelConfiguration schemeIdUri="urn:mpeg:mpegB:cicp:ChannelConfiguration" value="6"/&gt;</w:t>
            </w:r>
          </w:p>
          <w:p w14:paraId="3799A27A" w14:textId="77777777" w:rsidR="009951AB" w:rsidRDefault="009951AB">
            <w:pPr>
              <w:pStyle w:val="BodyText"/>
              <w:rPr>
                <w:rFonts w:ascii="Courier New" w:hAnsi="Courier New" w:cs="Courier New"/>
                <w:sz w:val="20"/>
                <w:szCs w:val="20"/>
              </w:rPr>
            </w:pPr>
            <w:r>
              <w:rPr>
                <w:rFonts w:ascii="Courier New" w:hAnsi="Courier New" w:cs="Courier New"/>
                <w:sz w:val="20"/>
                <w:szCs w:val="20"/>
              </w:rPr>
              <w:t xml:space="preserve">      &lt;ContentProtection schemeIdUri="urn:mpeg:dash:mp4protection:2011" value="cenc" cenc:default_KID="55ff04db-d75a-dfb9-ef8a-6473ae9ac9c4"/&gt;</w:t>
            </w:r>
          </w:p>
          <w:p w14:paraId="1BFB00F5" w14:textId="77777777" w:rsidR="009951AB" w:rsidRDefault="009951AB">
            <w:pPr>
              <w:pStyle w:val="BodyText"/>
              <w:rPr>
                <w:rFonts w:ascii="Courier New" w:hAnsi="Courier New" w:cs="Courier New"/>
                <w:sz w:val="20"/>
                <w:szCs w:val="20"/>
              </w:rPr>
            </w:pPr>
            <w:r>
              <w:rPr>
                <w:rFonts w:ascii="Courier New" w:hAnsi="Courier New" w:cs="Courier New"/>
                <w:sz w:val="20"/>
                <w:szCs w:val="20"/>
              </w:rPr>
              <w:t xml:space="preserve">      &lt;ContentProtection schemeIdUri="urn:uuid:afbcb50e-bf74-3d13-be8f-13930c783962" robustness="SW_SECURE_CRYPTO"&gt;</w:t>
            </w:r>
          </w:p>
          <w:p w14:paraId="07607A4B" w14:textId="77777777" w:rsidR="009951AB" w:rsidRDefault="009951AB">
            <w:pPr>
              <w:pStyle w:val="BodyText"/>
              <w:rPr>
                <w:rFonts w:ascii="Courier New" w:hAnsi="Courier New" w:cs="Courier New"/>
                <w:sz w:val="20"/>
                <w:szCs w:val="20"/>
              </w:rPr>
            </w:pPr>
            <w:r>
              <w:rPr>
                <w:rFonts w:ascii="Courier New" w:hAnsi="Courier New" w:cs="Courier New"/>
                <w:sz w:val="20"/>
                <w:szCs w:val="20"/>
              </w:rPr>
              <w:t xml:space="preserve">        &lt;cenc:pssh&gt;...&lt;/cenc:pssh&gt;</w:t>
            </w:r>
          </w:p>
          <w:p w14:paraId="1B404712" w14:textId="77777777" w:rsidR="009951AB" w:rsidRDefault="009951AB">
            <w:pPr>
              <w:pStyle w:val="BodyText"/>
              <w:rPr>
                <w:rFonts w:ascii="Courier New" w:hAnsi="Courier New" w:cs="Courier New"/>
                <w:sz w:val="20"/>
                <w:szCs w:val="20"/>
              </w:rPr>
            </w:pPr>
            <w:r>
              <w:rPr>
                <w:rFonts w:ascii="Courier New" w:hAnsi="Courier New" w:cs="Courier New"/>
                <w:sz w:val="20"/>
                <w:szCs w:val="20"/>
              </w:rPr>
              <w:t xml:space="preserve">      &lt;/ContentProtection&gt;</w:t>
            </w:r>
          </w:p>
          <w:p w14:paraId="0BF33D62" w14:textId="77777777" w:rsidR="009951AB" w:rsidRDefault="009951AB">
            <w:pPr>
              <w:pStyle w:val="BodyText"/>
              <w:rPr>
                <w:rFonts w:ascii="Courier New" w:hAnsi="Courier New" w:cs="Courier New"/>
                <w:sz w:val="20"/>
                <w:szCs w:val="20"/>
              </w:rPr>
            </w:pPr>
            <w:r>
              <w:rPr>
                <w:rFonts w:ascii="Courier New" w:hAnsi="Courier New" w:cs="Courier New"/>
                <w:sz w:val="20"/>
                <w:szCs w:val="20"/>
              </w:rPr>
              <w:t xml:space="preserve">      &lt;ContentProtection schemeIdUri="urn:uuid:9a04f079-9840-4286-ab92-e65be0885f95" value="MSPR 2.0" robustness="SL2000"&gt;</w:t>
            </w:r>
          </w:p>
          <w:p w14:paraId="0D8682CA" w14:textId="77777777" w:rsidR="009951AB" w:rsidRDefault="009951AB">
            <w:pPr>
              <w:pStyle w:val="BodyText"/>
              <w:rPr>
                <w:rFonts w:ascii="Courier New" w:hAnsi="Courier New" w:cs="Courier New"/>
                <w:sz w:val="20"/>
                <w:szCs w:val="20"/>
              </w:rPr>
            </w:pPr>
            <w:r>
              <w:rPr>
                <w:rFonts w:ascii="Courier New" w:hAnsi="Courier New" w:cs="Courier New"/>
                <w:sz w:val="20"/>
                <w:szCs w:val="20"/>
              </w:rPr>
              <w:t xml:space="preserve">        &lt;cenc:pssh&gt;...&lt;/cenc:pssh&gt;</w:t>
            </w:r>
          </w:p>
          <w:p w14:paraId="7C543CF8" w14:textId="77777777" w:rsidR="009951AB" w:rsidRDefault="009951AB">
            <w:pPr>
              <w:pStyle w:val="BodyText"/>
              <w:rPr>
                <w:rFonts w:ascii="Courier New" w:hAnsi="Courier New" w:cs="Courier New"/>
                <w:sz w:val="20"/>
                <w:szCs w:val="20"/>
              </w:rPr>
            </w:pPr>
            <w:r>
              <w:rPr>
                <w:rFonts w:ascii="Courier New" w:hAnsi="Courier New" w:cs="Courier New"/>
                <w:sz w:val="20"/>
                <w:szCs w:val="20"/>
              </w:rPr>
              <w:t xml:space="preserve">      &lt;/ContentProtection&gt;</w:t>
            </w:r>
          </w:p>
          <w:p w14:paraId="46B40222" w14:textId="77777777" w:rsidR="009951AB" w:rsidRDefault="009951AB">
            <w:pPr>
              <w:pStyle w:val="BodyText"/>
              <w:rPr>
                <w:rFonts w:ascii="Courier New" w:hAnsi="Courier New" w:cs="Courier New"/>
                <w:sz w:val="20"/>
                <w:szCs w:val="20"/>
              </w:rPr>
            </w:pPr>
          </w:p>
          <w:p w14:paraId="02C2BEED" w14:textId="77777777" w:rsidR="009951AB" w:rsidRDefault="009951AB">
            <w:pPr>
              <w:pStyle w:val="BodyText"/>
              <w:rPr>
                <w:rFonts w:ascii="Courier New" w:hAnsi="Courier New" w:cs="Courier New"/>
                <w:sz w:val="20"/>
                <w:szCs w:val="20"/>
              </w:rPr>
            </w:pPr>
          </w:p>
          <w:p w14:paraId="04234525" w14:textId="77777777" w:rsidR="009951AB" w:rsidRDefault="009951AB">
            <w:pPr>
              <w:pStyle w:val="BodyText"/>
              <w:rPr>
                <w:rFonts w:ascii="Courier New" w:hAnsi="Courier New" w:cs="Courier New"/>
                <w:sz w:val="20"/>
                <w:szCs w:val="20"/>
              </w:rPr>
            </w:pPr>
            <w:r>
              <w:rPr>
                <w:rFonts w:ascii="Courier New" w:hAnsi="Courier New" w:cs="Courier New"/>
                <w:sz w:val="20"/>
                <w:szCs w:val="20"/>
              </w:rPr>
              <w:t xml:space="preserve">      &lt;Role schemeIdUri="urn:mpeg:dash:role:2011" value="main"/&gt;</w:t>
            </w:r>
          </w:p>
          <w:p w14:paraId="58205503" w14:textId="77777777" w:rsidR="009951AB" w:rsidRDefault="009951AB">
            <w:pPr>
              <w:pStyle w:val="BodyText"/>
              <w:rPr>
                <w:rFonts w:ascii="Courier New" w:hAnsi="Courier New" w:cs="Courier New"/>
                <w:sz w:val="20"/>
                <w:szCs w:val="20"/>
              </w:rPr>
            </w:pPr>
            <w:r>
              <w:rPr>
                <w:rFonts w:ascii="Courier New" w:hAnsi="Courier New" w:cs="Courier New"/>
                <w:sz w:val="20"/>
                <w:szCs w:val="20"/>
              </w:rPr>
              <w:lastRenderedPageBreak/>
              <w:t xml:space="preserve">      &lt;SegmentTemplate initialization="$RepresentationID$/init.mp4" media="$RepresentationID$/$Time$.mp4" timescale="90000" startNumber="807170070" presentationTimeOffset="36403"&gt;</w:t>
            </w:r>
          </w:p>
          <w:p w14:paraId="6B6A4A3D" w14:textId="77777777" w:rsidR="009951AB" w:rsidRDefault="009951AB">
            <w:pPr>
              <w:pStyle w:val="BodyText"/>
              <w:rPr>
                <w:rFonts w:ascii="Courier New" w:hAnsi="Courier New" w:cs="Courier New"/>
                <w:sz w:val="20"/>
                <w:szCs w:val="20"/>
              </w:rPr>
            </w:pPr>
            <w:r>
              <w:rPr>
                <w:rFonts w:ascii="Courier New" w:hAnsi="Courier New" w:cs="Courier New"/>
                <w:sz w:val="20"/>
                <w:szCs w:val="20"/>
              </w:rPr>
              <w:t xml:space="preserve">        &lt;SegmentTimeline&gt;</w:t>
            </w:r>
          </w:p>
          <w:p w14:paraId="67AF083C" w14:textId="77777777" w:rsidR="009951AB" w:rsidRDefault="009951AB">
            <w:pPr>
              <w:pStyle w:val="BodyText"/>
              <w:rPr>
                <w:rFonts w:ascii="Courier New" w:hAnsi="Courier New" w:cs="Courier New"/>
                <w:sz w:val="20"/>
                <w:szCs w:val="20"/>
              </w:rPr>
            </w:pPr>
            <w:r>
              <w:rPr>
                <w:rFonts w:ascii="Courier New" w:hAnsi="Courier New" w:cs="Courier New"/>
                <w:sz w:val="20"/>
                <w:szCs w:val="20"/>
              </w:rPr>
              <w:t xml:space="preserve">          &lt;S t="6002915623" d="178560" r="0"/&gt;</w:t>
            </w:r>
          </w:p>
          <w:p w14:paraId="40DBCC39" w14:textId="77777777" w:rsidR="009951AB" w:rsidRDefault="009951AB">
            <w:pPr>
              <w:pStyle w:val="BodyText"/>
              <w:rPr>
                <w:rFonts w:ascii="Courier New" w:hAnsi="Courier New" w:cs="Courier New"/>
                <w:sz w:val="20"/>
                <w:szCs w:val="20"/>
              </w:rPr>
            </w:pPr>
            <w:r>
              <w:rPr>
                <w:rFonts w:ascii="Courier New" w:hAnsi="Courier New" w:cs="Courier New"/>
                <w:sz w:val="20"/>
                <w:szCs w:val="20"/>
              </w:rPr>
              <w:t xml:space="preserve">          &lt;S t="6003094183" d="181440" r="0"/&gt;</w:t>
            </w:r>
          </w:p>
          <w:p w14:paraId="4B368C29" w14:textId="77777777" w:rsidR="009951AB" w:rsidRDefault="009951AB">
            <w:pPr>
              <w:pStyle w:val="BodyText"/>
              <w:rPr>
                <w:rFonts w:ascii="Courier New" w:hAnsi="Courier New" w:cs="Courier New"/>
                <w:sz w:val="20"/>
                <w:szCs w:val="20"/>
              </w:rPr>
            </w:pPr>
            <w:r>
              <w:rPr>
                <w:rFonts w:ascii="Courier New" w:hAnsi="Courier New" w:cs="Courier New"/>
                <w:sz w:val="20"/>
                <w:szCs w:val="20"/>
              </w:rPr>
              <w:t xml:space="preserve">          &lt;S t="6003275623" d="178560" r="0"/&gt;</w:t>
            </w:r>
          </w:p>
          <w:p w14:paraId="06ABD87D" w14:textId="77777777" w:rsidR="009951AB" w:rsidRDefault="009951AB">
            <w:pPr>
              <w:pStyle w:val="BodyText"/>
              <w:rPr>
                <w:rFonts w:ascii="Courier New" w:hAnsi="Courier New" w:cs="Courier New"/>
                <w:sz w:val="20"/>
                <w:szCs w:val="20"/>
              </w:rPr>
            </w:pPr>
            <w:r>
              <w:rPr>
                <w:rFonts w:ascii="Courier New" w:hAnsi="Courier New" w:cs="Courier New"/>
                <w:sz w:val="20"/>
                <w:szCs w:val="20"/>
              </w:rPr>
              <w:t xml:space="preserve">          &lt;S t="6003454183" d="181440" r="0"/&gt;</w:t>
            </w:r>
          </w:p>
          <w:p w14:paraId="099CF3DA" w14:textId="77777777" w:rsidR="009951AB" w:rsidRDefault="009951AB">
            <w:pPr>
              <w:pStyle w:val="BodyText"/>
              <w:rPr>
                <w:rFonts w:ascii="Courier New" w:hAnsi="Courier New" w:cs="Courier New"/>
                <w:sz w:val="20"/>
                <w:szCs w:val="20"/>
              </w:rPr>
            </w:pPr>
            <w:r>
              <w:rPr>
                <w:rFonts w:ascii="Courier New" w:hAnsi="Courier New" w:cs="Courier New"/>
                <w:sz w:val="20"/>
                <w:szCs w:val="20"/>
              </w:rPr>
              <w:t xml:space="preserve">          &lt;S t="6003635623" d="178560" r="0"/&gt;</w:t>
            </w:r>
          </w:p>
          <w:p w14:paraId="6543ADC3" w14:textId="77777777" w:rsidR="009951AB" w:rsidRDefault="009951AB">
            <w:pPr>
              <w:pStyle w:val="BodyText"/>
              <w:rPr>
                <w:rFonts w:ascii="Courier New" w:hAnsi="Courier New" w:cs="Courier New"/>
                <w:sz w:val="20"/>
                <w:szCs w:val="20"/>
              </w:rPr>
            </w:pPr>
            <w:r>
              <w:rPr>
                <w:rFonts w:ascii="Courier New" w:hAnsi="Courier New" w:cs="Courier New"/>
                <w:sz w:val="20"/>
                <w:szCs w:val="20"/>
              </w:rPr>
              <w:t xml:space="preserve">          &lt;S t="6003814183" d="181440" r="1"/&gt;</w:t>
            </w:r>
          </w:p>
          <w:p w14:paraId="706DFB30" w14:textId="77777777" w:rsidR="009951AB" w:rsidRDefault="009951AB">
            <w:pPr>
              <w:pStyle w:val="BodyText"/>
              <w:rPr>
                <w:rFonts w:ascii="Courier New" w:hAnsi="Courier New" w:cs="Courier New"/>
                <w:sz w:val="20"/>
                <w:szCs w:val="20"/>
              </w:rPr>
            </w:pPr>
            <w:r>
              <w:rPr>
                <w:rFonts w:ascii="Courier New" w:hAnsi="Courier New" w:cs="Courier New"/>
                <w:sz w:val="20"/>
                <w:szCs w:val="20"/>
              </w:rPr>
              <w:t xml:space="preserve">          &lt;S t="6004177063" d="178560" r="0"/&gt;</w:t>
            </w:r>
          </w:p>
          <w:p w14:paraId="464A491D" w14:textId="77777777" w:rsidR="009951AB" w:rsidRDefault="009951AB">
            <w:pPr>
              <w:pStyle w:val="BodyText"/>
              <w:rPr>
                <w:rFonts w:ascii="Courier New" w:hAnsi="Courier New" w:cs="Courier New"/>
                <w:sz w:val="20"/>
                <w:szCs w:val="20"/>
              </w:rPr>
            </w:pPr>
            <w:r>
              <w:rPr>
                <w:rFonts w:ascii="Courier New" w:hAnsi="Courier New" w:cs="Courier New"/>
                <w:sz w:val="20"/>
                <w:szCs w:val="20"/>
              </w:rPr>
              <w:t xml:space="preserve">          &lt;S t="6004355623" d="181440" r="0"/&gt;</w:t>
            </w:r>
          </w:p>
          <w:p w14:paraId="2AE3ADEF" w14:textId="77777777" w:rsidR="009951AB" w:rsidRDefault="009951AB">
            <w:pPr>
              <w:pStyle w:val="BodyText"/>
              <w:rPr>
                <w:rFonts w:ascii="Courier New" w:hAnsi="Courier New" w:cs="Courier New"/>
                <w:sz w:val="20"/>
                <w:szCs w:val="20"/>
              </w:rPr>
            </w:pPr>
            <w:r>
              <w:rPr>
                <w:rFonts w:ascii="Courier New" w:hAnsi="Courier New" w:cs="Courier New"/>
                <w:sz w:val="20"/>
                <w:szCs w:val="20"/>
              </w:rPr>
              <w:t xml:space="preserve">          &lt;S t="6004537063" d="178560" r="0"/&gt;</w:t>
            </w:r>
          </w:p>
          <w:p w14:paraId="7B947FD7" w14:textId="77777777" w:rsidR="009951AB" w:rsidRDefault="009951AB">
            <w:pPr>
              <w:pStyle w:val="BodyText"/>
              <w:rPr>
                <w:rFonts w:ascii="Courier New" w:hAnsi="Courier New" w:cs="Courier New"/>
                <w:sz w:val="20"/>
                <w:szCs w:val="20"/>
              </w:rPr>
            </w:pPr>
            <w:r>
              <w:rPr>
                <w:rFonts w:ascii="Courier New" w:hAnsi="Courier New" w:cs="Courier New"/>
                <w:sz w:val="20"/>
                <w:szCs w:val="20"/>
              </w:rPr>
              <w:t xml:space="preserve">          &lt;S t="6004715623" d="181440" r="0"/&gt;</w:t>
            </w:r>
          </w:p>
          <w:p w14:paraId="0AF94907" w14:textId="77777777" w:rsidR="009951AB" w:rsidRDefault="009951AB">
            <w:pPr>
              <w:pStyle w:val="BodyText"/>
              <w:rPr>
                <w:rFonts w:ascii="Courier New" w:hAnsi="Courier New" w:cs="Courier New"/>
                <w:sz w:val="20"/>
                <w:szCs w:val="20"/>
              </w:rPr>
            </w:pPr>
            <w:r>
              <w:rPr>
                <w:rFonts w:ascii="Courier New" w:hAnsi="Courier New" w:cs="Courier New"/>
                <w:sz w:val="20"/>
                <w:szCs w:val="20"/>
              </w:rPr>
              <w:t xml:space="preserve">          &lt;S t="6004897063" d="178560" r="0"/&gt;</w:t>
            </w:r>
          </w:p>
          <w:p w14:paraId="18735701" w14:textId="77777777" w:rsidR="009951AB" w:rsidRDefault="009951AB">
            <w:pPr>
              <w:pStyle w:val="BodyText"/>
              <w:rPr>
                <w:rFonts w:ascii="Courier New" w:hAnsi="Courier New" w:cs="Courier New"/>
                <w:sz w:val="20"/>
                <w:szCs w:val="20"/>
              </w:rPr>
            </w:pPr>
            <w:r>
              <w:rPr>
                <w:rFonts w:ascii="Courier New" w:hAnsi="Courier New" w:cs="Courier New"/>
                <w:sz w:val="20"/>
                <w:szCs w:val="20"/>
              </w:rPr>
              <w:t xml:space="preserve">          &lt;S t="6005075623" d="181440" r="1"/&gt;</w:t>
            </w:r>
          </w:p>
          <w:p w14:paraId="1BDD8374" w14:textId="77777777" w:rsidR="009951AB" w:rsidRDefault="009951AB">
            <w:pPr>
              <w:pStyle w:val="BodyText"/>
              <w:rPr>
                <w:rFonts w:ascii="Courier New" w:hAnsi="Courier New" w:cs="Courier New"/>
                <w:sz w:val="20"/>
                <w:szCs w:val="20"/>
              </w:rPr>
            </w:pPr>
            <w:r>
              <w:rPr>
                <w:rFonts w:ascii="Courier New" w:hAnsi="Courier New" w:cs="Courier New"/>
                <w:sz w:val="20"/>
                <w:szCs w:val="20"/>
              </w:rPr>
              <w:t xml:space="preserve">        &lt;/SegmentTimeline&gt;</w:t>
            </w:r>
          </w:p>
          <w:p w14:paraId="1C08B490" w14:textId="77777777" w:rsidR="009951AB" w:rsidRDefault="009951AB">
            <w:pPr>
              <w:pStyle w:val="BodyText"/>
              <w:rPr>
                <w:rFonts w:ascii="Courier New" w:hAnsi="Courier New" w:cs="Courier New"/>
                <w:sz w:val="20"/>
                <w:szCs w:val="20"/>
              </w:rPr>
            </w:pPr>
            <w:r>
              <w:rPr>
                <w:rFonts w:ascii="Courier New" w:hAnsi="Courier New" w:cs="Courier New"/>
                <w:sz w:val="20"/>
                <w:szCs w:val="20"/>
              </w:rPr>
              <w:t xml:space="preserve">      &lt;/SegmentTemplate&gt;</w:t>
            </w:r>
          </w:p>
          <w:p w14:paraId="1503AD5D" w14:textId="77777777" w:rsidR="009951AB" w:rsidRDefault="009951AB">
            <w:pPr>
              <w:pStyle w:val="BodyText"/>
              <w:rPr>
                <w:rFonts w:ascii="Courier New" w:hAnsi="Courier New" w:cs="Courier New"/>
                <w:sz w:val="20"/>
                <w:szCs w:val="20"/>
              </w:rPr>
            </w:pPr>
            <w:r>
              <w:rPr>
                <w:rFonts w:ascii="Courier New" w:hAnsi="Courier New" w:cs="Courier New"/>
                <w:sz w:val="20"/>
                <w:szCs w:val="20"/>
              </w:rPr>
              <w:t xml:space="preserve">      &lt;Representation id="root_audio66" bandwidth="288000" codecs="ec-3" audioSamplingRate="48000"/&gt;</w:t>
            </w:r>
          </w:p>
          <w:p w14:paraId="491E9357" w14:textId="77777777" w:rsidR="009951AB" w:rsidRDefault="009951AB">
            <w:pPr>
              <w:pStyle w:val="BodyText"/>
              <w:rPr>
                <w:rFonts w:ascii="Courier New" w:hAnsi="Courier New" w:cs="Courier New"/>
                <w:sz w:val="20"/>
                <w:szCs w:val="20"/>
              </w:rPr>
            </w:pPr>
            <w:r>
              <w:rPr>
                <w:rFonts w:ascii="Courier New" w:hAnsi="Courier New" w:cs="Courier New"/>
                <w:sz w:val="20"/>
                <w:szCs w:val="20"/>
              </w:rPr>
              <w:t xml:space="preserve">    &lt;/AdaptationSet&gt;</w:t>
            </w:r>
          </w:p>
          <w:p w14:paraId="3507402E" w14:textId="77777777" w:rsidR="009951AB" w:rsidRDefault="009951AB">
            <w:pPr>
              <w:pStyle w:val="BodyText"/>
              <w:rPr>
                <w:rFonts w:ascii="Courier New" w:hAnsi="Courier New" w:cs="Courier New"/>
                <w:sz w:val="20"/>
                <w:szCs w:val="20"/>
              </w:rPr>
            </w:pPr>
          </w:p>
          <w:p w14:paraId="7235FACD" w14:textId="77777777" w:rsidR="009951AB" w:rsidRDefault="009951AB">
            <w:pPr>
              <w:pStyle w:val="BodyText"/>
              <w:rPr>
                <w:rFonts w:ascii="Courier New" w:hAnsi="Courier New" w:cs="Courier New"/>
                <w:sz w:val="20"/>
                <w:szCs w:val="20"/>
              </w:rPr>
            </w:pPr>
            <w:r>
              <w:rPr>
                <w:rFonts w:ascii="Courier New" w:hAnsi="Courier New" w:cs="Courier New"/>
                <w:sz w:val="20"/>
                <w:szCs w:val="20"/>
              </w:rPr>
              <w:t xml:space="preserve">    &lt;!-- Same as previous audio --&gt;</w:t>
            </w:r>
          </w:p>
          <w:p w14:paraId="1BE37F5D" w14:textId="77777777" w:rsidR="009951AB" w:rsidRDefault="009951AB">
            <w:pPr>
              <w:pStyle w:val="BodyText"/>
              <w:rPr>
                <w:rFonts w:ascii="Courier New" w:hAnsi="Courier New" w:cs="Courier New"/>
                <w:sz w:val="20"/>
                <w:szCs w:val="20"/>
              </w:rPr>
            </w:pPr>
            <w:r>
              <w:rPr>
                <w:rFonts w:ascii="Courier New" w:hAnsi="Courier New" w:cs="Courier New"/>
                <w:sz w:val="20"/>
                <w:szCs w:val="20"/>
              </w:rPr>
              <w:t xml:space="preserve">    &lt;AdaptationSet id="4" contentType="audio" mimeType="audio/mp4" lang="en"&gt;</w:t>
            </w:r>
          </w:p>
          <w:p w14:paraId="0199D40D" w14:textId="77777777" w:rsidR="009951AB" w:rsidRDefault="009951AB">
            <w:pPr>
              <w:pStyle w:val="BodyText"/>
              <w:rPr>
                <w:rFonts w:ascii="Courier New" w:hAnsi="Courier New" w:cs="Courier New"/>
                <w:sz w:val="20"/>
                <w:szCs w:val="20"/>
              </w:rPr>
            </w:pPr>
            <w:r>
              <w:rPr>
                <w:rFonts w:ascii="Courier New" w:hAnsi="Courier New" w:cs="Courier New"/>
                <w:sz w:val="20"/>
                <w:szCs w:val="20"/>
              </w:rPr>
              <w:t xml:space="preserve">      &lt;AudioChannelConfiguration schemeIdUri="urn:mpeg:mpegB:cicp:ChannelConfiguration" value="2"/&gt;</w:t>
            </w:r>
          </w:p>
          <w:p w14:paraId="0568B238" w14:textId="77777777" w:rsidR="009951AB" w:rsidRDefault="009951AB">
            <w:pPr>
              <w:pStyle w:val="BodyText"/>
              <w:rPr>
                <w:rFonts w:ascii="Courier New" w:hAnsi="Courier New" w:cs="Courier New"/>
                <w:sz w:val="20"/>
                <w:szCs w:val="20"/>
              </w:rPr>
            </w:pPr>
            <w:r>
              <w:rPr>
                <w:rFonts w:ascii="Courier New" w:hAnsi="Courier New" w:cs="Courier New"/>
                <w:sz w:val="20"/>
                <w:szCs w:val="20"/>
              </w:rPr>
              <w:t xml:space="preserve">      &lt;ContentProtection schemeIdUri="urn:mpeg:dash:mp4protection:2011" value="cenc" cenc:default_KID="55ff04db-d75a-dfb9-ef8a-6473ae9ac9c4"/&gt;</w:t>
            </w:r>
          </w:p>
          <w:p w14:paraId="1C89CA5D" w14:textId="77777777" w:rsidR="009951AB" w:rsidRDefault="009951AB">
            <w:pPr>
              <w:pStyle w:val="BodyText"/>
              <w:rPr>
                <w:rFonts w:ascii="Courier New" w:hAnsi="Courier New" w:cs="Courier New"/>
                <w:sz w:val="20"/>
                <w:szCs w:val="20"/>
              </w:rPr>
            </w:pPr>
            <w:r>
              <w:rPr>
                <w:rFonts w:ascii="Courier New" w:hAnsi="Courier New" w:cs="Courier New"/>
                <w:sz w:val="20"/>
                <w:szCs w:val="20"/>
              </w:rPr>
              <w:t xml:space="preserve">      &lt;ContentProtection schemeIdUri="urn:uuid:afbcb50e-bf74-3d13-be8f-13930c783962" robustness="SW_SECURE_CRYPTO"&gt;</w:t>
            </w:r>
          </w:p>
          <w:p w14:paraId="6D2523B6" w14:textId="77777777" w:rsidR="009951AB" w:rsidRDefault="009951AB">
            <w:pPr>
              <w:pStyle w:val="BodyText"/>
              <w:rPr>
                <w:rFonts w:ascii="Courier New" w:hAnsi="Courier New" w:cs="Courier New"/>
                <w:sz w:val="20"/>
                <w:szCs w:val="20"/>
              </w:rPr>
            </w:pPr>
            <w:r>
              <w:rPr>
                <w:rFonts w:ascii="Courier New" w:hAnsi="Courier New" w:cs="Courier New"/>
                <w:sz w:val="20"/>
                <w:szCs w:val="20"/>
              </w:rPr>
              <w:t xml:space="preserve">        &lt;cenc:pssh&gt;...&lt;/cenc:pssh&gt;</w:t>
            </w:r>
          </w:p>
          <w:p w14:paraId="44D7FA6F" w14:textId="77777777" w:rsidR="009951AB" w:rsidRDefault="009951AB">
            <w:pPr>
              <w:pStyle w:val="BodyText"/>
              <w:rPr>
                <w:rFonts w:ascii="Courier New" w:hAnsi="Courier New" w:cs="Courier New"/>
                <w:sz w:val="20"/>
                <w:szCs w:val="20"/>
              </w:rPr>
            </w:pPr>
            <w:r>
              <w:rPr>
                <w:rFonts w:ascii="Courier New" w:hAnsi="Courier New" w:cs="Courier New"/>
                <w:sz w:val="20"/>
                <w:szCs w:val="20"/>
              </w:rPr>
              <w:t xml:space="preserve">      &lt;/ContentProtection&gt;</w:t>
            </w:r>
          </w:p>
          <w:p w14:paraId="2CAF598E" w14:textId="77777777" w:rsidR="009951AB" w:rsidRDefault="009951AB">
            <w:pPr>
              <w:pStyle w:val="BodyText"/>
              <w:rPr>
                <w:rFonts w:ascii="Courier New" w:hAnsi="Courier New" w:cs="Courier New"/>
                <w:sz w:val="20"/>
                <w:szCs w:val="20"/>
              </w:rPr>
            </w:pPr>
            <w:r>
              <w:rPr>
                <w:rFonts w:ascii="Courier New" w:hAnsi="Courier New" w:cs="Courier New"/>
                <w:sz w:val="20"/>
                <w:szCs w:val="20"/>
              </w:rPr>
              <w:t xml:space="preserve">      &lt;ContentProtection schemeIdUri="urn:uuid:9a04f079-9840-4286-ab92-e65be0885f95" value="MSPR 2.0" robustness="SL2000"&gt;</w:t>
            </w:r>
          </w:p>
          <w:p w14:paraId="5E0B5F45" w14:textId="77777777" w:rsidR="009951AB" w:rsidRDefault="009951AB">
            <w:pPr>
              <w:pStyle w:val="BodyText"/>
              <w:rPr>
                <w:rFonts w:ascii="Courier New" w:hAnsi="Courier New" w:cs="Courier New"/>
                <w:sz w:val="20"/>
                <w:szCs w:val="20"/>
              </w:rPr>
            </w:pPr>
            <w:r>
              <w:rPr>
                <w:rFonts w:ascii="Courier New" w:hAnsi="Courier New" w:cs="Courier New"/>
                <w:sz w:val="20"/>
                <w:szCs w:val="20"/>
              </w:rPr>
              <w:t xml:space="preserve">        &lt;cenc:pssh&gt;...&lt;/cenc:pssh&gt;</w:t>
            </w:r>
          </w:p>
          <w:p w14:paraId="7552CD3A" w14:textId="77777777" w:rsidR="009951AB" w:rsidRDefault="009951AB">
            <w:pPr>
              <w:pStyle w:val="BodyText"/>
              <w:rPr>
                <w:rFonts w:ascii="Courier New" w:hAnsi="Courier New" w:cs="Courier New"/>
                <w:sz w:val="20"/>
                <w:szCs w:val="20"/>
              </w:rPr>
            </w:pPr>
            <w:r>
              <w:rPr>
                <w:rFonts w:ascii="Courier New" w:hAnsi="Courier New" w:cs="Courier New"/>
                <w:sz w:val="20"/>
                <w:szCs w:val="20"/>
              </w:rPr>
              <w:t xml:space="preserve">      &lt;/ContentProtection&gt;</w:t>
            </w:r>
          </w:p>
          <w:p w14:paraId="0498313F" w14:textId="77777777" w:rsidR="009951AB" w:rsidRDefault="009951AB">
            <w:pPr>
              <w:pStyle w:val="BodyText"/>
              <w:rPr>
                <w:rFonts w:ascii="Courier New" w:hAnsi="Courier New" w:cs="Courier New"/>
                <w:sz w:val="20"/>
                <w:szCs w:val="20"/>
              </w:rPr>
            </w:pPr>
            <w:r>
              <w:rPr>
                <w:rFonts w:ascii="Courier New" w:hAnsi="Courier New" w:cs="Courier New"/>
                <w:sz w:val="20"/>
                <w:szCs w:val="20"/>
              </w:rPr>
              <w:t xml:space="preserve">      &lt;Role schemeIdUri="urn:mpeg:dash:role:2011" value="main"/&gt;</w:t>
            </w:r>
          </w:p>
          <w:p w14:paraId="5DA5E513" w14:textId="77777777" w:rsidR="009951AB" w:rsidRDefault="009951AB">
            <w:pPr>
              <w:pStyle w:val="BodyText"/>
              <w:rPr>
                <w:rFonts w:ascii="Courier New" w:hAnsi="Courier New" w:cs="Courier New"/>
                <w:sz w:val="20"/>
                <w:szCs w:val="20"/>
              </w:rPr>
            </w:pPr>
            <w:r>
              <w:rPr>
                <w:rFonts w:ascii="Courier New" w:hAnsi="Courier New" w:cs="Courier New"/>
                <w:sz w:val="20"/>
                <w:szCs w:val="20"/>
              </w:rPr>
              <w:t xml:space="preserve">      &lt;SegmentTemplate initialization="$RepresentationID$/init.mp4" media="$RepresentationID$/$Time$.mp4" timescale="90000" startNumber="807170070" presentationTimeOffset="36403"&gt;</w:t>
            </w:r>
          </w:p>
          <w:p w14:paraId="4051E3AB" w14:textId="77777777" w:rsidR="009951AB" w:rsidRDefault="009951AB">
            <w:pPr>
              <w:pStyle w:val="BodyText"/>
              <w:rPr>
                <w:rFonts w:ascii="Courier New" w:hAnsi="Courier New" w:cs="Courier New"/>
                <w:sz w:val="20"/>
                <w:szCs w:val="20"/>
              </w:rPr>
            </w:pPr>
            <w:r>
              <w:rPr>
                <w:rFonts w:ascii="Courier New" w:hAnsi="Courier New" w:cs="Courier New"/>
                <w:sz w:val="20"/>
                <w:szCs w:val="20"/>
              </w:rPr>
              <w:t xml:space="preserve">        &lt;SegmentTimeline&gt;</w:t>
            </w:r>
          </w:p>
          <w:p w14:paraId="2097E1D4" w14:textId="77777777" w:rsidR="009951AB" w:rsidRDefault="009951AB">
            <w:pPr>
              <w:pStyle w:val="BodyText"/>
              <w:rPr>
                <w:rFonts w:ascii="Courier New" w:hAnsi="Courier New" w:cs="Courier New"/>
                <w:sz w:val="20"/>
                <w:szCs w:val="20"/>
              </w:rPr>
            </w:pPr>
            <w:r>
              <w:rPr>
                <w:rFonts w:ascii="Courier New" w:hAnsi="Courier New" w:cs="Courier New"/>
                <w:sz w:val="20"/>
                <w:szCs w:val="20"/>
              </w:rPr>
              <w:lastRenderedPageBreak/>
              <w:t xml:space="preserve">          &lt;S t="6002916699" d="180480" r="0"/&gt;</w:t>
            </w:r>
          </w:p>
          <w:p w14:paraId="7DBF3929" w14:textId="77777777" w:rsidR="009951AB" w:rsidRDefault="009951AB">
            <w:pPr>
              <w:pStyle w:val="BodyText"/>
              <w:rPr>
                <w:rFonts w:ascii="Courier New" w:hAnsi="Courier New" w:cs="Courier New"/>
                <w:sz w:val="20"/>
                <w:szCs w:val="20"/>
              </w:rPr>
            </w:pPr>
            <w:r>
              <w:rPr>
                <w:rFonts w:ascii="Courier New" w:hAnsi="Courier New" w:cs="Courier New"/>
                <w:sz w:val="20"/>
                <w:szCs w:val="20"/>
              </w:rPr>
              <w:t xml:space="preserve">          &lt;S t="6003097179" d="176640" r="0"/&gt;</w:t>
            </w:r>
          </w:p>
          <w:p w14:paraId="2C00CE1C" w14:textId="77777777" w:rsidR="009951AB" w:rsidRDefault="009951AB">
            <w:pPr>
              <w:pStyle w:val="BodyText"/>
              <w:rPr>
                <w:rFonts w:ascii="Courier New" w:hAnsi="Courier New" w:cs="Courier New"/>
                <w:sz w:val="20"/>
                <w:szCs w:val="20"/>
              </w:rPr>
            </w:pPr>
            <w:r>
              <w:rPr>
                <w:rFonts w:ascii="Courier New" w:hAnsi="Courier New" w:cs="Courier New"/>
                <w:sz w:val="20"/>
                <w:szCs w:val="20"/>
              </w:rPr>
              <w:t xml:space="preserve">          &lt;S t="6003273819" d="180480" r="11"/&gt;</w:t>
            </w:r>
          </w:p>
          <w:p w14:paraId="35EFD786" w14:textId="77777777" w:rsidR="009951AB" w:rsidRDefault="009951AB">
            <w:pPr>
              <w:pStyle w:val="BodyText"/>
              <w:rPr>
                <w:rFonts w:ascii="Courier New" w:hAnsi="Courier New" w:cs="Courier New"/>
                <w:sz w:val="20"/>
                <w:szCs w:val="20"/>
              </w:rPr>
            </w:pPr>
            <w:r>
              <w:rPr>
                <w:rFonts w:ascii="Courier New" w:hAnsi="Courier New" w:cs="Courier New"/>
                <w:sz w:val="20"/>
                <w:szCs w:val="20"/>
              </w:rPr>
              <w:t xml:space="preserve">        &lt;/SegmentTimeline&gt;</w:t>
            </w:r>
          </w:p>
          <w:p w14:paraId="4D2BF0DE" w14:textId="77777777" w:rsidR="009951AB" w:rsidRDefault="009951AB">
            <w:pPr>
              <w:pStyle w:val="BodyText"/>
              <w:rPr>
                <w:rFonts w:ascii="Courier New" w:hAnsi="Courier New" w:cs="Courier New"/>
                <w:sz w:val="20"/>
                <w:szCs w:val="20"/>
              </w:rPr>
            </w:pPr>
            <w:r>
              <w:rPr>
                <w:rFonts w:ascii="Courier New" w:hAnsi="Courier New" w:cs="Courier New"/>
                <w:sz w:val="20"/>
                <w:szCs w:val="20"/>
              </w:rPr>
              <w:t xml:space="preserve">      &lt;/SegmentTemplate&gt;</w:t>
            </w:r>
          </w:p>
          <w:p w14:paraId="29C44F8A" w14:textId="77777777" w:rsidR="009951AB" w:rsidRDefault="009951AB">
            <w:pPr>
              <w:pStyle w:val="BodyText"/>
              <w:rPr>
                <w:rFonts w:ascii="Courier New" w:hAnsi="Courier New" w:cs="Courier New"/>
                <w:sz w:val="20"/>
                <w:szCs w:val="20"/>
              </w:rPr>
            </w:pPr>
            <w:r>
              <w:rPr>
                <w:rFonts w:ascii="Courier New" w:hAnsi="Courier New" w:cs="Courier New"/>
                <w:sz w:val="20"/>
                <w:szCs w:val="20"/>
              </w:rPr>
              <w:t xml:space="preserve">      &lt;Representation id="root_audio67" bandwidth="182400" codecs="mp4a.40.5" audioSamplingRate="24000"/&gt;</w:t>
            </w:r>
          </w:p>
          <w:p w14:paraId="6B2C2145" w14:textId="77777777" w:rsidR="009951AB" w:rsidRDefault="009951AB">
            <w:pPr>
              <w:pStyle w:val="BodyText"/>
              <w:rPr>
                <w:rFonts w:ascii="Courier New" w:hAnsi="Courier New" w:cs="Courier New"/>
                <w:sz w:val="20"/>
                <w:szCs w:val="20"/>
              </w:rPr>
            </w:pPr>
            <w:r>
              <w:rPr>
                <w:rFonts w:ascii="Courier New" w:hAnsi="Courier New" w:cs="Courier New"/>
                <w:sz w:val="20"/>
                <w:szCs w:val="20"/>
              </w:rPr>
              <w:t xml:space="preserve">    &lt;/AdaptationSet&gt;</w:t>
            </w:r>
          </w:p>
          <w:p w14:paraId="1705407E" w14:textId="77777777" w:rsidR="009951AB" w:rsidRDefault="009951AB">
            <w:pPr>
              <w:pStyle w:val="BodyText"/>
              <w:rPr>
                <w:rFonts w:ascii="Courier New" w:hAnsi="Courier New" w:cs="Courier New"/>
                <w:sz w:val="20"/>
                <w:szCs w:val="20"/>
              </w:rPr>
            </w:pPr>
          </w:p>
          <w:p w14:paraId="3F87CEF5" w14:textId="77777777" w:rsidR="009951AB" w:rsidRDefault="009951AB">
            <w:pPr>
              <w:pStyle w:val="BodyText"/>
              <w:rPr>
                <w:rFonts w:ascii="Courier New" w:hAnsi="Courier New" w:cs="Courier New"/>
                <w:sz w:val="20"/>
                <w:szCs w:val="20"/>
              </w:rPr>
            </w:pPr>
            <w:r>
              <w:rPr>
                <w:rFonts w:ascii="Courier New" w:hAnsi="Courier New" w:cs="Courier New"/>
                <w:sz w:val="20"/>
                <w:szCs w:val="20"/>
              </w:rPr>
              <w:t xml:space="preserve">    &lt;!-- Same as previous audio --&gt;</w:t>
            </w:r>
          </w:p>
          <w:p w14:paraId="581B54C9" w14:textId="77777777" w:rsidR="009951AB" w:rsidRDefault="009951AB">
            <w:pPr>
              <w:pStyle w:val="BodyText"/>
              <w:rPr>
                <w:rFonts w:ascii="Courier New" w:hAnsi="Courier New" w:cs="Courier New"/>
                <w:sz w:val="20"/>
                <w:szCs w:val="20"/>
              </w:rPr>
            </w:pPr>
            <w:r>
              <w:rPr>
                <w:rFonts w:ascii="Courier New" w:hAnsi="Courier New" w:cs="Courier New"/>
                <w:sz w:val="20"/>
                <w:szCs w:val="20"/>
              </w:rPr>
              <w:t xml:space="preserve">    &lt;AdaptationSet id="5" contentType="audio" mimeType="audio/mp4" lang="en"&gt;</w:t>
            </w:r>
          </w:p>
          <w:p w14:paraId="2B907D4F" w14:textId="77777777" w:rsidR="009951AB" w:rsidRDefault="009951AB">
            <w:pPr>
              <w:pStyle w:val="BodyText"/>
              <w:rPr>
                <w:rFonts w:ascii="Courier New" w:hAnsi="Courier New" w:cs="Courier New"/>
                <w:sz w:val="20"/>
                <w:szCs w:val="20"/>
              </w:rPr>
            </w:pPr>
            <w:r>
              <w:rPr>
                <w:rFonts w:ascii="Courier New" w:hAnsi="Courier New" w:cs="Courier New"/>
                <w:sz w:val="20"/>
                <w:szCs w:val="20"/>
              </w:rPr>
              <w:t xml:space="preserve">      &lt;AudioChannelConfiguration schemeIdUri="urn:mpeg:mpegB:cicp:ChannelConfiguration" value="2"/&gt;</w:t>
            </w:r>
          </w:p>
          <w:p w14:paraId="612414D1" w14:textId="77777777" w:rsidR="009951AB" w:rsidRDefault="009951AB">
            <w:pPr>
              <w:pStyle w:val="BodyText"/>
              <w:rPr>
                <w:rFonts w:ascii="Courier New" w:hAnsi="Courier New" w:cs="Courier New"/>
                <w:sz w:val="20"/>
                <w:szCs w:val="20"/>
              </w:rPr>
            </w:pPr>
            <w:r>
              <w:rPr>
                <w:rFonts w:ascii="Courier New" w:hAnsi="Courier New" w:cs="Courier New"/>
                <w:sz w:val="20"/>
                <w:szCs w:val="20"/>
              </w:rPr>
              <w:t xml:space="preserve">      &lt;ContentProtection schemeIdUri="urn:mpeg:dash:mp4protection:2011" value="cenc" cenc:default_KID="55ff04db-d75a-dfb9-ef8a-6473ae9ac9c4"/&gt;</w:t>
            </w:r>
          </w:p>
          <w:p w14:paraId="403F7CF4" w14:textId="77777777" w:rsidR="009951AB" w:rsidRDefault="009951AB">
            <w:pPr>
              <w:pStyle w:val="BodyText"/>
              <w:rPr>
                <w:rFonts w:ascii="Courier New" w:hAnsi="Courier New" w:cs="Courier New"/>
                <w:sz w:val="20"/>
                <w:szCs w:val="20"/>
              </w:rPr>
            </w:pPr>
            <w:r>
              <w:rPr>
                <w:rFonts w:ascii="Courier New" w:hAnsi="Courier New" w:cs="Courier New"/>
                <w:sz w:val="20"/>
                <w:szCs w:val="20"/>
              </w:rPr>
              <w:t xml:space="preserve">      &lt;ContentProtection schemeIdUri="urn:uuid:afbcb50e-bf74-3d13-be8f-13930c783962" robustness="SW_SECURE_CRYPTO"&gt;</w:t>
            </w:r>
          </w:p>
          <w:p w14:paraId="5EA96D1D" w14:textId="77777777" w:rsidR="009951AB" w:rsidRDefault="009951AB">
            <w:pPr>
              <w:pStyle w:val="BodyText"/>
              <w:rPr>
                <w:rFonts w:ascii="Courier New" w:hAnsi="Courier New" w:cs="Courier New"/>
                <w:sz w:val="20"/>
                <w:szCs w:val="20"/>
              </w:rPr>
            </w:pPr>
            <w:r>
              <w:rPr>
                <w:rFonts w:ascii="Courier New" w:hAnsi="Courier New" w:cs="Courier New"/>
                <w:sz w:val="20"/>
                <w:szCs w:val="20"/>
              </w:rPr>
              <w:t xml:space="preserve">        &lt;cenc:pssh&gt;...&lt;/cenc:pssh&gt;</w:t>
            </w:r>
          </w:p>
          <w:p w14:paraId="24CBCE86" w14:textId="77777777" w:rsidR="009951AB" w:rsidRDefault="009951AB">
            <w:pPr>
              <w:pStyle w:val="BodyText"/>
              <w:rPr>
                <w:rFonts w:ascii="Courier New" w:hAnsi="Courier New" w:cs="Courier New"/>
                <w:sz w:val="20"/>
                <w:szCs w:val="20"/>
              </w:rPr>
            </w:pPr>
            <w:r>
              <w:rPr>
                <w:rFonts w:ascii="Courier New" w:hAnsi="Courier New" w:cs="Courier New"/>
                <w:sz w:val="20"/>
                <w:szCs w:val="20"/>
              </w:rPr>
              <w:t xml:space="preserve">      &lt;/ContentProtection&gt;</w:t>
            </w:r>
          </w:p>
          <w:p w14:paraId="39BEAE1E" w14:textId="77777777" w:rsidR="009951AB" w:rsidRDefault="009951AB">
            <w:pPr>
              <w:pStyle w:val="BodyText"/>
              <w:rPr>
                <w:rFonts w:ascii="Courier New" w:hAnsi="Courier New" w:cs="Courier New"/>
                <w:sz w:val="20"/>
                <w:szCs w:val="20"/>
              </w:rPr>
            </w:pPr>
            <w:r>
              <w:rPr>
                <w:rFonts w:ascii="Courier New" w:hAnsi="Courier New" w:cs="Courier New"/>
                <w:sz w:val="20"/>
                <w:szCs w:val="20"/>
              </w:rPr>
              <w:t xml:space="preserve">      &lt;ContentProtection schemeIdUri="urn:uuid:9a04f079-9840-4286-ab92-e65be0885f95" value="MSPR 2.0"&gt;</w:t>
            </w:r>
          </w:p>
          <w:p w14:paraId="632A7AA8" w14:textId="77777777" w:rsidR="009951AB" w:rsidRDefault="009951AB">
            <w:pPr>
              <w:pStyle w:val="BodyText"/>
              <w:rPr>
                <w:rFonts w:ascii="Courier New" w:hAnsi="Courier New" w:cs="Courier New"/>
                <w:sz w:val="20"/>
                <w:szCs w:val="20"/>
              </w:rPr>
            </w:pPr>
            <w:r>
              <w:rPr>
                <w:rFonts w:ascii="Courier New" w:hAnsi="Courier New" w:cs="Courier New"/>
                <w:sz w:val="20"/>
                <w:szCs w:val="20"/>
              </w:rPr>
              <w:t xml:space="preserve">        &lt;cenc:pssh&gt;...&lt;/cenc:pssh&gt;</w:t>
            </w:r>
          </w:p>
          <w:p w14:paraId="6FB05CFD" w14:textId="77777777" w:rsidR="009951AB" w:rsidRDefault="009951AB">
            <w:pPr>
              <w:pStyle w:val="BodyText"/>
              <w:rPr>
                <w:rFonts w:ascii="Courier New" w:hAnsi="Courier New" w:cs="Courier New"/>
                <w:sz w:val="20"/>
                <w:szCs w:val="20"/>
              </w:rPr>
            </w:pPr>
            <w:r>
              <w:rPr>
                <w:rFonts w:ascii="Courier New" w:hAnsi="Courier New" w:cs="Courier New"/>
                <w:sz w:val="20"/>
                <w:szCs w:val="20"/>
              </w:rPr>
              <w:t xml:space="preserve">      &lt;/ContentProtection&gt;</w:t>
            </w:r>
          </w:p>
          <w:p w14:paraId="5BEC4D92" w14:textId="77777777" w:rsidR="009951AB" w:rsidRDefault="009951AB">
            <w:pPr>
              <w:pStyle w:val="BodyText"/>
              <w:rPr>
                <w:rFonts w:ascii="Courier New" w:hAnsi="Courier New" w:cs="Courier New"/>
                <w:sz w:val="20"/>
                <w:szCs w:val="20"/>
              </w:rPr>
            </w:pPr>
            <w:r>
              <w:rPr>
                <w:rFonts w:ascii="Courier New" w:hAnsi="Courier New" w:cs="Courier New"/>
                <w:sz w:val="20"/>
                <w:szCs w:val="20"/>
              </w:rPr>
              <w:t xml:space="preserve">      &lt;Role schemeIdUri="urn:mpeg:dash:role:2011" value="dub"/&gt;</w:t>
            </w:r>
          </w:p>
          <w:p w14:paraId="1368B707" w14:textId="77777777" w:rsidR="009951AB" w:rsidRDefault="009951AB">
            <w:pPr>
              <w:pStyle w:val="BodyText"/>
              <w:rPr>
                <w:rFonts w:ascii="Courier New" w:hAnsi="Courier New" w:cs="Courier New"/>
                <w:sz w:val="20"/>
                <w:szCs w:val="20"/>
              </w:rPr>
            </w:pPr>
            <w:r>
              <w:rPr>
                <w:rFonts w:ascii="Courier New" w:hAnsi="Courier New" w:cs="Courier New"/>
                <w:sz w:val="20"/>
                <w:szCs w:val="20"/>
              </w:rPr>
              <w:t xml:space="preserve">      &lt;SegmentTemplate initialization="$RepresentationID$/init.mp4" media="$RepresentationID$/$Time$.mp4" timescale="90000" startNumber="807170070" presentationTimeOffset="36403"&gt;</w:t>
            </w:r>
          </w:p>
          <w:p w14:paraId="33424AFB" w14:textId="77777777" w:rsidR="009951AB" w:rsidRDefault="009951AB">
            <w:pPr>
              <w:pStyle w:val="BodyText"/>
              <w:rPr>
                <w:rFonts w:ascii="Courier New" w:hAnsi="Courier New" w:cs="Courier New"/>
                <w:sz w:val="20"/>
                <w:szCs w:val="20"/>
              </w:rPr>
            </w:pPr>
            <w:r>
              <w:rPr>
                <w:rFonts w:ascii="Courier New" w:hAnsi="Courier New" w:cs="Courier New"/>
                <w:sz w:val="20"/>
                <w:szCs w:val="20"/>
              </w:rPr>
              <w:t xml:space="preserve">        &lt;SegmentTimeline&gt;</w:t>
            </w:r>
          </w:p>
          <w:p w14:paraId="114344F2" w14:textId="77777777" w:rsidR="009951AB" w:rsidRDefault="009951AB">
            <w:pPr>
              <w:pStyle w:val="BodyText"/>
              <w:rPr>
                <w:rFonts w:ascii="Courier New" w:hAnsi="Courier New" w:cs="Courier New"/>
                <w:sz w:val="20"/>
                <w:szCs w:val="20"/>
              </w:rPr>
            </w:pPr>
            <w:r>
              <w:rPr>
                <w:rFonts w:ascii="Courier New" w:hAnsi="Courier New" w:cs="Courier New"/>
                <w:sz w:val="20"/>
                <w:szCs w:val="20"/>
              </w:rPr>
              <w:t xml:space="preserve">          &lt;S t="6002915623" d="178560" r="0"/&gt;</w:t>
            </w:r>
          </w:p>
          <w:p w14:paraId="5CB8AF82" w14:textId="77777777" w:rsidR="009951AB" w:rsidRDefault="009951AB">
            <w:pPr>
              <w:pStyle w:val="BodyText"/>
              <w:rPr>
                <w:rFonts w:ascii="Courier New" w:hAnsi="Courier New" w:cs="Courier New"/>
                <w:sz w:val="20"/>
                <w:szCs w:val="20"/>
              </w:rPr>
            </w:pPr>
            <w:r>
              <w:rPr>
                <w:rFonts w:ascii="Courier New" w:hAnsi="Courier New" w:cs="Courier New"/>
                <w:sz w:val="20"/>
                <w:szCs w:val="20"/>
              </w:rPr>
              <w:t xml:space="preserve">          &lt;S t="6003094183" d="181440" r="0"/&gt;</w:t>
            </w:r>
          </w:p>
          <w:p w14:paraId="343205E3" w14:textId="77777777" w:rsidR="009951AB" w:rsidRDefault="009951AB">
            <w:pPr>
              <w:pStyle w:val="BodyText"/>
              <w:rPr>
                <w:rFonts w:ascii="Courier New" w:hAnsi="Courier New" w:cs="Courier New"/>
                <w:sz w:val="20"/>
                <w:szCs w:val="20"/>
              </w:rPr>
            </w:pPr>
            <w:r>
              <w:rPr>
                <w:rFonts w:ascii="Courier New" w:hAnsi="Courier New" w:cs="Courier New"/>
                <w:sz w:val="20"/>
                <w:szCs w:val="20"/>
              </w:rPr>
              <w:t xml:space="preserve">          &lt;S t="6003275623" d="178560" r="0"/&gt;</w:t>
            </w:r>
          </w:p>
          <w:p w14:paraId="7E18B25F" w14:textId="77777777" w:rsidR="009951AB" w:rsidRDefault="009951AB">
            <w:pPr>
              <w:pStyle w:val="BodyText"/>
              <w:rPr>
                <w:rFonts w:ascii="Courier New" w:hAnsi="Courier New" w:cs="Courier New"/>
                <w:sz w:val="20"/>
                <w:szCs w:val="20"/>
              </w:rPr>
            </w:pPr>
            <w:r>
              <w:rPr>
                <w:rFonts w:ascii="Courier New" w:hAnsi="Courier New" w:cs="Courier New"/>
                <w:sz w:val="20"/>
                <w:szCs w:val="20"/>
              </w:rPr>
              <w:t xml:space="preserve">          &lt;S t="6003454183" d="181440" r="0"/&gt;</w:t>
            </w:r>
          </w:p>
          <w:p w14:paraId="147FEFB5" w14:textId="77777777" w:rsidR="009951AB" w:rsidRDefault="009951AB">
            <w:pPr>
              <w:pStyle w:val="BodyText"/>
              <w:rPr>
                <w:rFonts w:ascii="Courier New" w:hAnsi="Courier New" w:cs="Courier New"/>
                <w:sz w:val="20"/>
                <w:szCs w:val="20"/>
              </w:rPr>
            </w:pPr>
            <w:r>
              <w:rPr>
                <w:rFonts w:ascii="Courier New" w:hAnsi="Courier New" w:cs="Courier New"/>
                <w:sz w:val="20"/>
                <w:szCs w:val="20"/>
              </w:rPr>
              <w:t xml:space="preserve">          &lt;S t="6003635623" d="178560" r="0"/&gt;</w:t>
            </w:r>
          </w:p>
          <w:p w14:paraId="0B1BBCB6" w14:textId="77777777" w:rsidR="009951AB" w:rsidRDefault="009951AB">
            <w:pPr>
              <w:pStyle w:val="BodyText"/>
              <w:rPr>
                <w:rFonts w:ascii="Courier New" w:hAnsi="Courier New" w:cs="Courier New"/>
                <w:sz w:val="20"/>
                <w:szCs w:val="20"/>
              </w:rPr>
            </w:pPr>
            <w:r>
              <w:rPr>
                <w:rFonts w:ascii="Courier New" w:hAnsi="Courier New" w:cs="Courier New"/>
                <w:sz w:val="20"/>
                <w:szCs w:val="20"/>
              </w:rPr>
              <w:t xml:space="preserve">          &lt;S t="6003814183" d="181440" r="1"/&gt;</w:t>
            </w:r>
          </w:p>
          <w:p w14:paraId="4223504F" w14:textId="77777777" w:rsidR="009951AB" w:rsidRDefault="009951AB">
            <w:pPr>
              <w:pStyle w:val="BodyText"/>
              <w:rPr>
                <w:rFonts w:ascii="Courier New" w:hAnsi="Courier New" w:cs="Courier New"/>
                <w:sz w:val="20"/>
                <w:szCs w:val="20"/>
              </w:rPr>
            </w:pPr>
            <w:r>
              <w:rPr>
                <w:rFonts w:ascii="Courier New" w:hAnsi="Courier New" w:cs="Courier New"/>
                <w:sz w:val="20"/>
                <w:szCs w:val="20"/>
              </w:rPr>
              <w:t xml:space="preserve">          &lt;S t="6004177063" d="178560" r="0"/&gt;</w:t>
            </w:r>
          </w:p>
          <w:p w14:paraId="5FCCB765" w14:textId="77777777" w:rsidR="009951AB" w:rsidRDefault="009951AB">
            <w:pPr>
              <w:pStyle w:val="BodyText"/>
              <w:rPr>
                <w:rFonts w:ascii="Courier New" w:hAnsi="Courier New" w:cs="Courier New"/>
                <w:sz w:val="20"/>
                <w:szCs w:val="20"/>
              </w:rPr>
            </w:pPr>
            <w:r>
              <w:rPr>
                <w:rFonts w:ascii="Courier New" w:hAnsi="Courier New" w:cs="Courier New"/>
                <w:sz w:val="20"/>
                <w:szCs w:val="20"/>
              </w:rPr>
              <w:t xml:space="preserve">          &lt;S t="6004355623" d="181440" r="0"/&gt;</w:t>
            </w:r>
          </w:p>
          <w:p w14:paraId="4BA48F95" w14:textId="77777777" w:rsidR="009951AB" w:rsidRDefault="009951AB">
            <w:pPr>
              <w:pStyle w:val="BodyText"/>
              <w:rPr>
                <w:rFonts w:ascii="Courier New" w:hAnsi="Courier New" w:cs="Courier New"/>
                <w:sz w:val="20"/>
                <w:szCs w:val="20"/>
              </w:rPr>
            </w:pPr>
            <w:r>
              <w:rPr>
                <w:rFonts w:ascii="Courier New" w:hAnsi="Courier New" w:cs="Courier New"/>
                <w:sz w:val="20"/>
                <w:szCs w:val="20"/>
              </w:rPr>
              <w:t xml:space="preserve">          &lt;S t="6004537063" d="178560" r="0"/&gt;</w:t>
            </w:r>
          </w:p>
          <w:p w14:paraId="03252492" w14:textId="77777777" w:rsidR="009951AB" w:rsidRDefault="009951AB">
            <w:pPr>
              <w:pStyle w:val="BodyText"/>
              <w:rPr>
                <w:rFonts w:ascii="Courier New" w:hAnsi="Courier New" w:cs="Courier New"/>
                <w:sz w:val="20"/>
                <w:szCs w:val="20"/>
              </w:rPr>
            </w:pPr>
            <w:r>
              <w:rPr>
                <w:rFonts w:ascii="Courier New" w:hAnsi="Courier New" w:cs="Courier New"/>
                <w:sz w:val="20"/>
                <w:szCs w:val="20"/>
              </w:rPr>
              <w:t xml:space="preserve">          &lt;S t="6004715623" d="181440" r="0"/&gt;</w:t>
            </w:r>
          </w:p>
          <w:p w14:paraId="42F8958F" w14:textId="77777777" w:rsidR="009951AB" w:rsidRDefault="009951AB">
            <w:pPr>
              <w:pStyle w:val="BodyText"/>
              <w:rPr>
                <w:rFonts w:ascii="Courier New" w:hAnsi="Courier New" w:cs="Courier New"/>
                <w:sz w:val="20"/>
                <w:szCs w:val="20"/>
              </w:rPr>
            </w:pPr>
            <w:r>
              <w:rPr>
                <w:rFonts w:ascii="Courier New" w:hAnsi="Courier New" w:cs="Courier New"/>
                <w:sz w:val="20"/>
                <w:szCs w:val="20"/>
              </w:rPr>
              <w:t xml:space="preserve">          &lt;S t="6004897063" d="178560" r="0"/&gt;</w:t>
            </w:r>
          </w:p>
          <w:p w14:paraId="558E6259" w14:textId="77777777" w:rsidR="009951AB" w:rsidRDefault="009951AB">
            <w:pPr>
              <w:pStyle w:val="BodyText"/>
              <w:rPr>
                <w:rFonts w:ascii="Courier New" w:hAnsi="Courier New" w:cs="Courier New"/>
                <w:sz w:val="20"/>
                <w:szCs w:val="20"/>
              </w:rPr>
            </w:pPr>
            <w:r>
              <w:rPr>
                <w:rFonts w:ascii="Courier New" w:hAnsi="Courier New" w:cs="Courier New"/>
                <w:sz w:val="20"/>
                <w:szCs w:val="20"/>
              </w:rPr>
              <w:t xml:space="preserve">          &lt;S t="6005075623" d="181440" r="1"/&gt;</w:t>
            </w:r>
          </w:p>
          <w:p w14:paraId="525FC12E" w14:textId="77777777" w:rsidR="009951AB" w:rsidRDefault="009951AB">
            <w:pPr>
              <w:pStyle w:val="BodyText"/>
              <w:rPr>
                <w:rFonts w:ascii="Courier New" w:hAnsi="Courier New" w:cs="Courier New"/>
                <w:sz w:val="20"/>
                <w:szCs w:val="20"/>
              </w:rPr>
            </w:pPr>
            <w:r>
              <w:rPr>
                <w:rFonts w:ascii="Courier New" w:hAnsi="Courier New" w:cs="Courier New"/>
                <w:sz w:val="20"/>
                <w:szCs w:val="20"/>
              </w:rPr>
              <w:lastRenderedPageBreak/>
              <w:t xml:space="preserve">        &lt;/SegmentTimeline&gt;</w:t>
            </w:r>
          </w:p>
          <w:p w14:paraId="3E82DB2D" w14:textId="77777777" w:rsidR="009951AB" w:rsidRDefault="009951AB">
            <w:pPr>
              <w:pStyle w:val="BodyText"/>
              <w:rPr>
                <w:rFonts w:ascii="Courier New" w:hAnsi="Courier New" w:cs="Courier New"/>
                <w:sz w:val="20"/>
                <w:szCs w:val="20"/>
              </w:rPr>
            </w:pPr>
            <w:r>
              <w:rPr>
                <w:rFonts w:ascii="Courier New" w:hAnsi="Courier New" w:cs="Courier New"/>
                <w:sz w:val="20"/>
                <w:szCs w:val="20"/>
              </w:rPr>
              <w:t xml:space="preserve">      &lt;/SegmentTemplate&gt;</w:t>
            </w:r>
          </w:p>
          <w:p w14:paraId="3D1F228B" w14:textId="77777777" w:rsidR="009951AB" w:rsidRDefault="009951AB">
            <w:pPr>
              <w:pStyle w:val="BodyText"/>
              <w:rPr>
                <w:rFonts w:ascii="Courier New" w:hAnsi="Courier New" w:cs="Courier New"/>
                <w:sz w:val="20"/>
                <w:szCs w:val="20"/>
              </w:rPr>
            </w:pPr>
            <w:r>
              <w:rPr>
                <w:rFonts w:ascii="Courier New" w:hAnsi="Courier New" w:cs="Courier New"/>
                <w:sz w:val="20"/>
                <w:szCs w:val="20"/>
              </w:rPr>
              <w:t xml:space="preserve">      &lt;Representation id="root_audio68" bandwidth="182400" codecs="ec-3" audioSamplingRate="48000"/&gt;</w:t>
            </w:r>
          </w:p>
          <w:p w14:paraId="6E7CF620" w14:textId="77777777" w:rsidR="009951AB" w:rsidRDefault="009951AB">
            <w:pPr>
              <w:pStyle w:val="BodyText"/>
              <w:rPr>
                <w:rFonts w:ascii="Courier New" w:hAnsi="Courier New" w:cs="Courier New"/>
                <w:sz w:val="20"/>
                <w:szCs w:val="20"/>
              </w:rPr>
            </w:pPr>
            <w:r>
              <w:rPr>
                <w:rFonts w:ascii="Courier New" w:hAnsi="Courier New" w:cs="Courier New"/>
                <w:sz w:val="20"/>
                <w:szCs w:val="20"/>
              </w:rPr>
              <w:t xml:space="preserve">    &lt;/AdaptationSet&gt;</w:t>
            </w:r>
          </w:p>
          <w:p w14:paraId="4AFB1C57" w14:textId="77777777" w:rsidR="009951AB" w:rsidRDefault="009951AB">
            <w:pPr>
              <w:pStyle w:val="BodyText"/>
              <w:rPr>
                <w:rFonts w:ascii="Courier New" w:hAnsi="Courier New" w:cs="Courier New"/>
                <w:sz w:val="20"/>
                <w:szCs w:val="20"/>
              </w:rPr>
            </w:pPr>
          </w:p>
          <w:p w14:paraId="1E7B130B" w14:textId="77777777" w:rsidR="009951AB" w:rsidRDefault="009951AB">
            <w:pPr>
              <w:pStyle w:val="BodyText"/>
              <w:rPr>
                <w:rFonts w:ascii="Courier New" w:hAnsi="Courier New" w:cs="Courier New"/>
                <w:sz w:val="20"/>
                <w:szCs w:val="20"/>
              </w:rPr>
            </w:pPr>
            <w:r>
              <w:rPr>
                <w:rFonts w:ascii="Courier New" w:hAnsi="Courier New" w:cs="Courier New"/>
                <w:sz w:val="20"/>
                <w:szCs w:val="20"/>
              </w:rPr>
              <w:t xml:space="preserve">  &lt;/Period&gt;</w:t>
            </w:r>
          </w:p>
          <w:p w14:paraId="729653E0" w14:textId="77777777" w:rsidR="009951AB" w:rsidRDefault="009951AB">
            <w:pPr>
              <w:pStyle w:val="BodyText"/>
              <w:rPr>
                <w:rFonts w:ascii="Courier New" w:hAnsi="Courier New" w:cs="Courier New"/>
                <w:sz w:val="20"/>
                <w:szCs w:val="20"/>
              </w:rPr>
            </w:pPr>
          </w:p>
          <w:p w14:paraId="0C1CB223" w14:textId="77777777" w:rsidR="009951AB" w:rsidRDefault="009951AB">
            <w:pPr>
              <w:pStyle w:val="BodyText"/>
              <w:rPr>
                <w:rFonts w:ascii="Arial" w:hAnsi="Arial" w:cs="Arial"/>
                <w:sz w:val="24"/>
                <w:szCs w:val="24"/>
              </w:rPr>
            </w:pPr>
            <w:r>
              <w:rPr>
                <w:rFonts w:ascii="Courier New" w:hAnsi="Courier New" w:cs="Courier New"/>
                <w:sz w:val="20"/>
                <w:szCs w:val="20"/>
              </w:rPr>
              <w:t>&lt;/MPD&gt;</w:t>
            </w:r>
          </w:p>
        </w:tc>
      </w:tr>
    </w:tbl>
    <w:p w14:paraId="1B6E0A5A" w14:textId="77777777" w:rsidR="009951AB" w:rsidRDefault="009951AB" w:rsidP="009951AB">
      <w:pPr>
        <w:pStyle w:val="BodyText"/>
        <w:rPr>
          <w:rFonts w:ascii="Arial" w:eastAsia="Arial" w:hAnsi="Arial" w:cs="Arial"/>
          <w:sz w:val="24"/>
          <w:szCs w:val="24"/>
        </w:rPr>
      </w:pPr>
      <w:r>
        <w:lastRenderedPageBreak/>
        <w:t xml:space="preserve">    </w:t>
      </w:r>
    </w:p>
    <w:p w14:paraId="3C61ADD2" w14:textId="77777777" w:rsidR="00D50D51" w:rsidRDefault="00D50D51">
      <w:pPr>
        <w:widowControl/>
        <w:spacing w:after="0" w:line="240" w:lineRule="auto"/>
        <w:jc w:val="left"/>
        <w:rPr>
          <w:rFonts w:cs="Arial"/>
          <w:color w:val="FF0000"/>
          <w:kern w:val="32"/>
          <w:sz w:val="28"/>
          <w:szCs w:val="32"/>
          <w:lang w:val="en-GB" w:eastAsia="de-DE"/>
        </w:rPr>
      </w:pPr>
      <w:r>
        <w:rPr>
          <w:b/>
          <w:bCs/>
          <w:color w:val="FF0000"/>
          <w:lang w:val="en-GB" w:eastAsia="de-DE"/>
        </w:rPr>
        <w:br w:type="page"/>
      </w:r>
    </w:p>
    <w:p w14:paraId="181F4FA3" w14:textId="00E87534" w:rsidR="00CD1348" w:rsidRPr="004A471E" w:rsidRDefault="00CD1348" w:rsidP="00CD1348">
      <w:pPr>
        <w:rPr>
          <w:i/>
          <w:color w:val="000000" w:themeColor="text1"/>
          <w:sz w:val="32"/>
          <w:u w:val="single"/>
          <w:lang w:val="en-GB"/>
        </w:rPr>
      </w:pPr>
      <w:commentRangeStart w:id="58"/>
      <w:r w:rsidRPr="004A471E">
        <w:rPr>
          <w:i/>
          <w:color w:val="000000" w:themeColor="text1"/>
          <w:sz w:val="32"/>
          <w:u w:val="single"/>
          <w:lang w:val="en-GB"/>
        </w:rPr>
        <w:lastRenderedPageBreak/>
        <w:t xml:space="preserve">Add to </w:t>
      </w:r>
      <w:r w:rsidR="001A2E22" w:rsidRPr="004A471E">
        <w:rPr>
          <w:i/>
          <w:color w:val="000000" w:themeColor="text1"/>
          <w:sz w:val="32"/>
          <w:u w:val="single"/>
          <w:lang w:val="en-GB"/>
        </w:rPr>
        <w:t xml:space="preserve">the end of </w:t>
      </w:r>
      <w:r w:rsidR="00A72C99" w:rsidRPr="004A471E">
        <w:rPr>
          <w:i/>
          <w:color w:val="000000" w:themeColor="text1"/>
          <w:sz w:val="32"/>
          <w:u w:val="single"/>
          <w:lang w:val="en-GB"/>
        </w:rPr>
        <w:t>section 5.3.3.5</w:t>
      </w:r>
      <w:r w:rsidRPr="004A471E">
        <w:rPr>
          <w:i/>
          <w:color w:val="000000" w:themeColor="text1"/>
          <w:sz w:val="32"/>
          <w:u w:val="single"/>
          <w:lang w:val="en-GB"/>
        </w:rPr>
        <w:t>:</w:t>
      </w:r>
      <w:commentRangeEnd w:id="58"/>
      <w:r w:rsidR="00174C32">
        <w:rPr>
          <w:rStyle w:val="CommentReference"/>
        </w:rPr>
        <w:commentReference w:id="58"/>
      </w:r>
    </w:p>
    <w:p w14:paraId="5A550F43" w14:textId="14C4322F" w:rsidR="001A2E22" w:rsidRPr="004A471E" w:rsidRDefault="001A2E22" w:rsidP="001A2E22">
      <w:pPr>
        <w:rPr>
          <w:color w:val="000000" w:themeColor="text1"/>
          <w:sz w:val="22"/>
        </w:rPr>
      </w:pPr>
      <w:r w:rsidRPr="004A471E">
        <w:rPr>
          <w:color w:val="000000" w:themeColor="text1"/>
        </w:rPr>
        <w:t>Finally, if the content author signals the ability of Adaptation Set switching for any Adaptation Sets and intends to use @qualityRanking attributes in such adaptations sets, then such attributes shall be defined in all adaptation sets that are included in @value attribute. Additionally, such attributes shall be assigned by using equivalent ranking method applied to all representations in the included adaptation sets, and such equivalence should be signaled by including Quality Equivalence Descriptor (clause 5.8.5.13) listing the same group of Adaptation Sets in its @value attribute</w:t>
      </w:r>
      <w:r w:rsidR="00A57717" w:rsidRPr="004A471E">
        <w:rPr>
          <w:color w:val="000000" w:themeColor="text1"/>
        </w:rPr>
        <w:t>.</w:t>
      </w:r>
    </w:p>
    <w:p w14:paraId="23A1504D" w14:textId="77777777" w:rsidR="0069251E" w:rsidRPr="004A471E" w:rsidRDefault="0069251E" w:rsidP="00AE6443">
      <w:pPr>
        <w:rPr>
          <w:b/>
          <w:color w:val="000000" w:themeColor="text1"/>
          <w:lang w:val="en-GB"/>
        </w:rPr>
      </w:pPr>
    </w:p>
    <w:p w14:paraId="10669B45" w14:textId="4341439B" w:rsidR="00067654" w:rsidRPr="004A471E" w:rsidRDefault="00F92483" w:rsidP="00067654">
      <w:pPr>
        <w:rPr>
          <w:i/>
          <w:color w:val="000000" w:themeColor="text1"/>
          <w:sz w:val="32"/>
          <w:u w:val="single"/>
          <w:lang w:val="en-GB"/>
        </w:rPr>
      </w:pPr>
      <w:commentRangeStart w:id="59"/>
      <w:r w:rsidRPr="004A471E">
        <w:rPr>
          <w:i/>
          <w:color w:val="000000" w:themeColor="text1"/>
          <w:sz w:val="32"/>
          <w:u w:val="single"/>
          <w:lang w:val="en-GB"/>
        </w:rPr>
        <w:t xml:space="preserve">Add </w:t>
      </w:r>
      <w:r w:rsidR="0054540E" w:rsidRPr="004A471E">
        <w:rPr>
          <w:i/>
          <w:color w:val="000000" w:themeColor="text1"/>
          <w:sz w:val="32"/>
          <w:u w:val="single"/>
          <w:lang w:val="en-GB"/>
        </w:rPr>
        <w:t xml:space="preserve">after </w:t>
      </w:r>
      <w:r w:rsidR="00901DAB" w:rsidRPr="004A471E">
        <w:rPr>
          <w:i/>
          <w:color w:val="000000" w:themeColor="text1"/>
          <w:sz w:val="32"/>
          <w:u w:val="single"/>
          <w:lang w:val="en-GB"/>
        </w:rPr>
        <w:t>5.10.4.</w:t>
      </w:r>
      <w:r w:rsidR="00202CD4" w:rsidRPr="004A471E">
        <w:rPr>
          <w:i/>
          <w:color w:val="000000" w:themeColor="text1"/>
          <w:sz w:val="32"/>
          <w:u w:val="single"/>
          <w:lang w:val="en-GB"/>
        </w:rPr>
        <w:t>6:</w:t>
      </w:r>
      <w:commentRangeEnd w:id="59"/>
      <w:r w:rsidR="00174C32">
        <w:rPr>
          <w:rStyle w:val="CommentReference"/>
        </w:rPr>
        <w:commentReference w:id="59"/>
      </w:r>
    </w:p>
    <w:p w14:paraId="778DBCDE" w14:textId="3AB60CCC" w:rsidR="000B7FC5" w:rsidRPr="004A471E" w:rsidRDefault="000B7FC5" w:rsidP="000B7FC5">
      <w:pPr>
        <w:keepNext/>
        <w:tabs>
          <w:tab w:val="left" w:pos="940"/>
          <w:tab w:val="left" w:pos="1140"/>
          <w:tab w:val="left" w:pos="1360"/>
        </w:tabs>
        <w:suppressAutoHyphens/>
        <w:spacing w:before="60" w:after="240" w:line="230" w:lineRule="exact"/>
        <w:jc w:val="left"/>
        <w:outlineLvl w:val="3"/>
        <w:rPr>
          <w:rFonts w:ascii="Arial" w:hAnsi="Arial"/>
          <w:b/>
          <w:color w:val="000000" w:themeColor="text1"/>
          <w:sz w:val="20"/>
        </w:rPr>
      </w:pPr>
      <w:r w:rsidRPr="004A471E">
        <w:rPr>
          <w:rFonts w:ascii="Arial" w:hAnsi="Arial"/>
          <w:b/>
          <w:color w:val="000000" w:themeColor="text1"/>
          <w:sz w:val="20"/>
        </w:rPr>
        <w:t>5.10.4.7</w:t>
      </w:r>
      <w:r w:rsidRPr="004A471E">
        <w:rPr>
          <w:rFonts w:ascii="Arial" w:hAnsi="Arial"/>
          <w:b/>
          <w:color w:val="000000" w:themeColor="text1"/>
          <w:sz w:val="20"/>
        </w:rPr>
        <w:tab/>
        <w:t>DASH Period Event</w:t>
      </w:r>
    </w:p>
    <w:p w14:paraId="13938C95" w14:textId="6153B38C" w:rsidR="000B7FC5" w:rsidRPr="004A471E" w:rsidRDefault="000B7FC5" w:rsidP="000B7FC5">
      <w:pPr>
        <w:keepLines/>
        <w:spacing w:after="240" w:line="230" w:lineRule="atLeast"/>
        <w:rPr>
          <w:rFonts w:ascii="Arial" w:hAnsi="Arial"/>
          <w:b/>
          <w:color w:val="000000" w:themeColor="text1"/>
          <w:sz w:val="20"/>
        </w:rPr>
      </w:pPr>
      <w:r w:rsidRPr="004A471E">
        <w:rPr>
          <w:rFonts w:ascii="Arial" w:hAnsi="Arial"/>
          <w:b/>
          <w:color w:val="000000" w:themeColor="text1"/>
          <w:sz w:val="20"/>
        </w:rPr>
        <w:t>5.10.4.7.1</w:t>
      </w:r>
      <w:r w:rsidRPr="004A471E">
        <w:rPr>
          <w:rFonts w:ascii="Arial" w:hAnsi="Arial"/>
          <w:b/>
          <w:color w:val="000000" w:themeColor="text1"/>
          <w:sz w:val="20"/>
        </w:rPr>
        <w:tab/>
        <w:t>General</w:t>
      </w:r>
    </w:p>
    <w:p w14:paraId="1E84F464" w14:textId="5B270381" w:rsidR="000B7FC5" w:rsidRPr="004A471E" w:rsidRDefault="000B7FC5" w:rsidP="000B7FC5">
      <w:pPr>
        <w:spacing w:after="240" w:line="230" w:lineRule="atLeast"/>
        <w:rPr>
          <w:rFonts w:ascii="Arial" w:hAnsi="Arial"/>
          <w:color w:val="000000" w:themeColor="text1"/>
          <w:sz w:val="20"/>
        </w:rPr>
      </w:pPr>
      <w:r w:rsidRPr="004A471E">
        <w:rPr>
          <w:rFonts w:ascii="Arial" w:hAnsi="Arial"/>
          <w:color w:val="000000" w:themeColor="text1"/>
          <w:sz w:val="20"/>
        </w:rPr>
        <w:t xml:space="preserve">DASH Period events are instructions in the content that a Period may be added by a </w:t>
      </w:r>
      <w:r w:rsidR="00CA18E2">
        <w:rPr>
          <w:rFonts w:ascii="Arial" w:eastAsia="Times New Roman" w:hAnsi="Arial"/>
          <w:sz w:val="20"/>
          <w:szCs w:val="20"/>
          <w:lang w:eastAsia="ja-JP"/>
        </w:rPr>
        <w:t>processor, for example by an</w:t>
      </w:r>
      <w:r w:rsidR="00CA18E2">
        <w:rPr>
          <w:rFonts w:ascii="Arial" w:eastAsia="Times New Roman" w:hAnsi="Arial"/>
          <w:sz w:val="20"/>
          <w:szCs w:val="20"/>
          <w:lang w:eastAsia="ja-JP"/>
        </w:rPr>
        <w:t xml:space="preserve"> </w:t>
      </w:r>
      <w:r w:rsidRPr="004A471E">
        <w:rPr>
          <w:rFonts w:ascii="Arial" w:hAnsi="Arial"/>
          <w:color w:val="000000" w:themeColor="text1"/>
          <w:sz w:val="20"/>
        </w:rPr>
        <w:t>MPD Proxy or in the DASH client</w:t>
      </w:r>
      <w:r w:rsidR="00CA18E2">
        <w:rPr>
          <w:rFonts w:ascii="Arial" w:eastAsia="Times New Roman" w:hAnsi="Arial"/>
          <w:sz w:val="20"/>
          <w:szCs w:val="20"/>
          <w:lang w:eastAsia="ja-JP"/>
        </w:rPr>
        <w:t>,</w:t>
      </w:r>
      <w:r w:rsidRPr="004A471E">
        <w:rPr>
          <w:rFonts w:ascii="Arial" w:hAnsi="Arial"/>
          <w:color w:val="000000" w:themeColor="text1"/>
          <w:sz w:val="20"/>
        </w:rPr>
        <w:t xml:space="preserve"> by simple means. These Period events are identified by the URN "</w:t>
      </w:r>
      <w:r w:rsidRPr="004A471E">
        <w:rPr>
          <w:rFonts w:ascii="Courier New" w:hAnsi="Courier New"/>
          <w:color w:val="000000" w:themeColor="text1"/>
          <w:sz w:val="20"/>
        </w:rPr>
        <w:t>urn:mpeg:dash:event:period:2020</w:t>
      </w:r>
      <w:r w:rsidRPr="004A471E">
        <w:rPr>
          <w:rFonts w:ascii="Arial" w:hAnsi="Arial"/>
          <w:color w:val="000000" w:themeColor="text1"/>
          <w:sz w:val="20"/>
        </w:rPr>
        <w:t>".</w:t>
      </w:r>
      <w:r w:rsidR="00CA18E2">
        <w:rPr>
          <w:rFonts w:ascii="Arial" w:eastAsia="Times New Roman" w:hAnsi="Arial"/>
          <w:sz w:val="20"/>
          <w:szCs w:val="20"/>
          <w:lang w:eastAsia="ja-JP"/>
        </w:rPr>
        <w:t xml:space="preserve"> </w:t>
      </w:r>
    </w:p>
    <w:p w14:paraId="6DA06602" w14:textId="0173D665" w:rsidR="000B7FC5" w:rsidRPr="004A471E" w:rsidRDefault="000B7FC5" w:rsidP="000B7FC5">
      <w:pPr>
        <w:spacing w:after="240" w:line="230" w:lineRule="atLeast"/>
        <w:rPr>
          <w:rFonts w:ascii="Arial" w:hAnsi="Arial"/>
          <w:color w:val="000000" w:themeColor="text1"/>
          <w:sz w:val="20"/>
        </w:rPr>
      </w:pPr>
      <w:r w:rsidRPr="004A471E">
        <w:rPr>
          <w:rFonts w:ascii="Arial" w:hAnsi="Arial"/>
          <w:color w:val="000000" w:themeColor="text1"/>
          <w:sz w:val="20"/>
        </w:rPr>
        <w:t>A content author may use such event information to insert a Period at this presentation time following the rules in the following sub-clauses.</w:t>
      </w:r>
    </w:p>
    <w:p w14:paraId="3D765815" w14:textId="43CFF9C3" w:rsidR="000B7FC5" w:rsidRPr="004A471E" w:rsidRDefault="000B7FC5" w:rsidP="000B7FC5">
      <w:pPr>
        <w:spacing w:after="240" w:line="230" w:lineRule="atLeast"/>
        <w:rPr>
          <w:rFonts w:ascii="Arial" w:hAnsi="Arial"/>
          <w:b/>
          <w:color w:val="000000" w:themeColor="text1"/>
          <w:sz w:val="20"/>
        </w:rPr>
      </w:pPr>
      <w:r w:rsidRPr="004A471E">
        <w:rPr>
          <w:rFonts w:ascii="Arial" w:hAnsi="Arial"/>
          <w:b/>
          <w:color w:val="000000" w:themeColor="text1"/>
          <w:sz w:val="20"/>
        </w:rPr>
        <w:t>5.10.4.7.2</w:t>
      </w:r>
      <w:r w:rsidRPr="004A471E">
        <w:rPr>
          <w:rFonts w:ascii="Arial" w:hAnsi="Arial"/>
          <w:b/>
          <w:color w:val="000000" w:themeColor="text1"/>
          <w:sz w:val="20"/>
        </w:rPr>
        <w:tab/>
      </w:r>
      <w:r w:rsidRPr="004A471E">
        <w:rPr>
          <w:rFonts w:ascii="Arial" w:hAnsi="Arial"/>
          <w:b/>
          <w:color w:val="000000" w:themeColor="text1"/>
          <w:sz w:val="20"/>
        </w:rPr>
        <w:tab/>
        <w:t>Semantics</w:t>
      </w:r>
    </w:p>
    <w:tbl>
      <w:tblPr>
        <w:tblW w:w="4900" w:type="pct"/>
        <w:jc w:val="center"/>
        <w:tblBorders>
          <w:top w:val="single" w:sz="4" w:space="0" w:color="000000"/>
          <w:left w:val="single" w:sz="4" w:space="0" w:color="000000"/>
          <w:bottom w:val="single" w:sz="4" w:space="0" w:color="000000"/>
          <w:right w:val="single" w:sz="4" w:space="0" w:color="000000"/>
          <w:insideH w:val="single" w:sz="4" w:space="0" w:color="000000"/>
        </w:tblBorders>
        <w:tblLook w:val="00A0" w:firstRow="1" w:lastRow="0" w:firstColumn="1" w:lastColumn="0" w:noHBand="0" w:noVBand="0"/>
      </w:tblPr>
      <w:tblGrid>
        <w:gridCol w:w="2091"/>
        <w:gridCol w:w="6791"/>
      </w:tblGrid>
      <w:tr w:rsidR="000B4134" w:rsidRPr="000B4134" w14:paraId="0BA37470" w14:textId="77777777" w:rsidTr="000B7FC5">
        <w:trPr>
          <w:jc w:val="center"/>
        </w:trPr>
        <w:tc>
          <w:tcPr>
            <w:tcW w:w="117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01DF320" w14:textId="77777777" w:rsidR="000B7FC5" w:rsidRPr="004A471E" w:rsidRDefault="000B7FC5">
            <w:pPr>
              <w:keepNext/>
              <w:keepLines/>
              <w:tabs>
                <w:tab w:val="left" w:pos="940"/>
                <w:tab w:val="left" w:pos="1140"/>
                <w:tab w:val="left" w:pos="1360"/>
              </w:tabs>
              <w:suppressAutoHyphens/>
              <w:overflowPunct w:val="0"/>
              <w:autoSpaceDE w:val="0"/>
              <w:autoSpaceDN w:val="0"/>
              <w:adjustRightInd w:val="0"/>
              <w:spacing w:before="60" w:after="240" w:line="230" w:lineRule="atLeast"/>
              <w:jc w:val="center"/>
              <w:textAlignment w:val="baseline"/>
              <w:outlineLvl w:val="3"/>
              <w:rPr>
                <w:rFonts w:ascii="Arial" w:hAnsi="Arial"/>
                <w:b/>
                <w:color w:val="000000" w:themeColor="text1"/>
                <w:sz w:val="20"/>
              </w:rPr>
            </w:pPr>
            <w:r w:rsidRPr="004A471E">
              <w:rPr>
                <w:rFonts w:ascii="Arial" w:hAnsi="Arial"/>
                <w:b/>
                <w:color w:val="000000" w:themeColor="text1"/>
                <w:sz w:val="20"/>
              </w:rPr>
              <w:t>Key</w:t>
            </w:r>
          </w:p>
        </w:tc>
        <w:tc>
          <w:tcPr>
            <w:tcW w:w="382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804CFC5" w14:textId="77777777" w:rsidR="000B7FC5" w:rsidRPr="004A471E" w:rsidRDefault="000B7FC5">
            <w:pPr>
              <w:keepNext/>
              <w:keepLines/>
              <w:tabs>
                <w:tab w:val="left" w:pos="940"/>
                <w:tab w:val="left" w:pos="1140"/>
                <w:tab w:val="left" w:pos="1360"/>
              </w:tabs>
              <w:suppressAutoHyphens/>
              <w:overflowPunct w:val="0"/>
              <w:autoSpaceDE w:val="0"/>
              <w:autoSpaceDN w:val="0"/>
              <w:adjustRightInd w:val="0"/>
              <w:spacing w:before="60" w:after="240" w:line="230" w:lineRule="atLeast"/>
              <w:jc w:val="center"/>
              <w:textAlignment w:val="baseline"/>
              <w:outlineLvl w:val="3"/>
              <w:rPr>
                <w:rFonts w:ascii="Arial" w:hAnsi="Arial"/>
                <w:b/>
                <w:color w:val="000000" w:themeColor="text1"/>
                <w:sz w:val="20"/>
              </w:rPr>
            </w:pPr>
            <w:r w:rsidRPr="004A471E">
              <w:rPr>
                <w:rFonts w:ascii="Arial" w:hAnsi="Arial"/>
                <w:b/>
                <w:color w:val="000000" w:themeColor="text1"/>
                <w:sz w:val="20"/>
              </w:rPr>
              <w:t>Description</w:t>
            </w:r>
          </w:p>
        </w:tc>
      </w:tr>
      <w:tr w:rsidR="000B4134" w:rsidRPr="000B4134" w14:paraId="5878D70F" w14:textId="77777777" w:rsidTr="000B7FC5">
        <w:trPr>
          <w:jc w:val="center"/>
        </w:trPr>
        <w:tc>
          <w:tcPr>
            <w:tcW w:w="117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8B6B38E" w14:textId="77777777" w:rsidR="000B7FC5" w:rsidRPr="004A471E" w:rsidRDefault="000B7FC5">
            <w:pPr>
              <w:keepNext/>
              <w:keepLines/>
              <w:tabs>
                <w:tab w:val="left" w:pos="940"/>
                <w:tab w:val="left" w:pos="1140"/>
                <w:tab w:val="left" w:pos="1360"/>
              </w:tabs>
              <w:suppressAutoHyphens/>
              <w:overflowPunct w:val="0"/>
              <w:autoSpaceDE w:val="0"/>
              <w:autoSpaceDN w:val="0"/>
              <w:adjustRightInd w:val="0"/>
              <w:spacing w:before="60" w:after="240" w:line="230" w:lineRule="atLeast"/>
              <w:jc w:val="left"/>
              <w:textAlignment w:val="baseline"/>
              <w:outlineLvl w:val="3"/>
              <w:rPr>
                <w:rFonts w:ascii="Arial" w:hAnsi="Arial"/>
                <w:b/>
                <w:color w:val="000000" w:themeColor="text1"/>
                <w:sz w:val="20"/>
              </w:rPr>
            </w:pPr>
            <w:r w:rsidRPr="004A471E">
              <w:rPr>
                <w:rFonts w:ascii="Courier New" w:hAnsi="Courier New"/>
                <w:color w:val="000000" w:themeColor="text1"/>
                <w:sz w:val="20"/>
              </w:rPr>
              <w:t>schemeIdURI</w:t>
            </w:r>
          </w:p>
        </w:tc>
        <w:tc>
          <w:tcPr>
            <w:tcW w:w="382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4130378" w14:textId="77777777" w:rsidR="000B7FC5" w:rsidRPr="004A471E" w:rsidRDefault="000B7FC5">
            <w:pPr>
              <w:keepNext/>
              <w:keepLines/>
              <w:tabs>
                <w:tab w:val="left" w:pos="940"/>
                <w:tab w:val="left" w:pos="1140"/>
                <w:tab w:val="left" w:pos="1360"/>
              </w:tabs>
              <w:suppressAutoHyphens/>
              <w:overflowPunct w:val="0"/>
              <w:autoSpaceDE w:val="0"/>
              <w:autoSpaceDN w:val="0"/>
              <w:adjustRightInd w:val="0"/>
              <w:spacing w:before="60" w:after="240" w:line="230" w:lineRule="atLeast"/>
              <w:jc w:val="left"/>
              <w:textAlignment w:val="baseline"/>
              <w:outlineLvl w:val="3"/>
              <w:rPr>
                <w:rFonts w:ascii="Arial" w:hAnsi="Arial"/>
                <w:b/>
                <w:color w:val="000000" w:themeColor="text1"/>
                <w:sz w:val="20"/>
              </w:rPr>
            </w:pPr>
            <w:r w:rsidRPr="004A471E">
              <w:rPr>
                <w:rFonts w:ascii="Arial" w:hAnsi="Arial"/>
                <w:color w:val="000000" w:themeColor="text1"/>
                <w:sz w:val="20"/>
              </w:rPr>
              <w:t>Set to</w:t>
            </w:r>
            <w:r w:rsidRPr="004A471E">
              <w:rPr>
                <w:rFonts w:ascii="Arial" w:hAnsi="Arial"/>
                <w:b/>
                <w:color w:val="000000" w:themeColor="text1"/>
                <w:sz w:val="20"/>
              </w:rPr>
              <w:t xml:space="preserve"> </w:t>
            </w:r>
            <w:r w:rsidRPr="004A471E">
              <w:rPr>
                <w:rFonts w:ascii="Courier New" w:hAnsi="Courier New"/>
                <w:color w:val="000000" w:themeColor="text1"/>
                <w:sz w:val="20"/>
              </w:rPr>
              <w:t>urn:mpeg:dash:event:period:2020</w:t>
            </w:r>
          </w:p>
        </w:tc>
      </w:tr>
      <w:tr w:rsidR="000B4134" w:rsidRPr="000B4134" w14:paraId="6B86CE66" w14:textId="77777777" w:rsidTr="000B7FC5">
        <w:trPr>
          <w:jc w:val="center"/>
        </w:trPr>
        <w:tc>
          <w:tcPr>
            <w:tcW w:w="117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EDF3CE8" w14:textId="77777777" w:rsidR="000B7FC5" w:rsidRPr="004A471E" w:rsidRDefault="000B7FC5">
            <w:pPr>
              <w:keepNext/>
              <w:keepLines/>
              <w:tabs>
                <w:tab w:val="left" w:pos="940"/>
                <w:tab w:val="left" w:pos="1140"/>
                <w:tab w:val="left" w:pos="1360"/>
              </w:tabs>
              <w:suppressAutoHyphens/>
              <w:overflowPunct w:val="0"/>
              <w:autoSpaceDE w:val="0"/>
              <w:autoSpaceDN w:val="0"/>
              <w:adjustRightInd w:val="0"/>
              <w:spacing w:before="60" w:after="240" w:line="230" w:lineRule="atLeast"/>
              <w:jc w:val="left"/>
              <w:textAlignment w:val="baseline"/>
              <w:outlineLvl w:val="3"/>
              <w:rPr>
                <w:rFonts w:ascii="Courier New" w:hAnsi="Courier New"/>
                <w:color w:val="000000" w:themeColor="text1"/>
                <w:sz w:val="20"/>
              </w:rPr>
            </w:pPr>
            <w:r w:rsidRPr="004A471E">
              <w:rPr>
                <w:rFonts w:ascii="Courier New" w:hAnsi="Courier New"/>
                <w:color w:val="000000" w:themeColor="text1"/>
                <w:sz w:val="20"/>
              </w:rPr>
              <w:t>start_time</w:t>
            </w:r>
          </w:p>
        </w:tc>
        <w:tc>
          <w:tcPr>
            <w:tcW w:w="382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5305DAF" w14:textId="77777777" w:rsidR="000B7FC5" w:rsidRPr="004A471E" w:rsidRDefault="000B7FC5">
            <w:pPr>
              <w:keepNext/>
              <w:keepLines/>
              <w:tabs>
                <w:tab w:val="left" w:pos="940"/>
                <w:tab w:val="left" w:pos="1140"/>
                <w:tab w:val="left" w:pos="1360"/>
              </w:tabs>
              <w:suppressAutoHyphens/>
              <w:overflowPunct w:val="0"/>
              <w:autoSpaceDE w:val="0"/>
              <w:autoSpaceDN w:val="0"/>
              <w:adjustRightInd w:val="0"/>
              <w:spacing w:before="60" w:after="240" w:line="230" w:lineRule="atLeast"/>
              <w:jc w:val="left"/>
              <w:textAlignment w:val="baseline"/>
              <w:outlineLvl w:val="3"/>
              <w:rPr>
                <w:rFonts w:ascii="Arial" w:hAnsi="Arial"/>
                <w:color w:val="000000" w:themeColor="text1"/>
                <w:sz w:val="20"/>
              </w:rPr>
            </w:pPr>
            <w:r w:rsidRPr="004A471E">
              <w:rPr>
                <w:rFonts w:ascii="Arial" w:hAnsi="Arial"/>
                <w:color w:val="000000" w:themeColor="text1"/>
                <w:sz w:val="20"/>
              </w:rPr>
              <w:t>Provides the media presentation time of the Period.</w:t>
            </w:r>
          </w:p>
        </w:tc>
      </w:tr>
      <w:tr w:rsidR="000B4134" w:rsidRPr="000B4134" w14:paraId="6CF7EA63" w14:textId="77777777" w:rsidTr="000B7FC5">
        <w:trPr>
          <w:jc w:val="center"/>
        </w:trPr>
        <w:tc>
          <w:tcPr>
            <w:tcW w:w="117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DA9185D" w14:textId="77777777" w:rsidR="000B7FC5" w:rsidRPr="004A471E" w:rsidRDefault="000B7FC5">
            <w:pPr>
              <w:keepNext/>
              <w:keepLines/>
              <w:tabs>
                <w:tab w:val="left" w:pos="940"/>
                <w:tab w:val="left" w:pos="1140"/>
                <w:tab w:val="left" w:pos="1360"/>
              </w:tabs>
              <w:suppressAutoHyphens/>
              <w:overflowPunct w:val="0"/>
              <w:autoSpaceDE w:val="0"/>
              <w:autoSpaceDN w:val="0"/>
              <w:adjustRightInd w:val="0"/>
              <w:spacing w:before="60" w:after="240" w:line="230" w:lineRule="atLeast"/>
              <w:jc w:val="left"/>
              <w:textAlignment w:val="baseline"/>
              <w:outlineLvl w:val="3"/>
              <w:rPr>
                <w:rFonts w:ascii="Courier New" w:hAnsi="Courier New"/>
                <w:color w:val="000000" w:themeColor="text1"/>
                <w:sz w:val="20"/>
              </w:rPr>
            </w:pPr>
            <w:r w:rsidRPr="004A471E">
              <w:rPr>
                <w:rFonts w:ascii="Courier New" w:hAnsi="Courier New"/>
                <w:color w:val="000000" w:themeColor="text1"/>
                <w:sz w:val="20"/>
              </w:rPr>
              <w:t>value</w:t>
            </w:r>
          </w:p>
        </w:tc>
        <w:tc>
          <w:tcPr>
            <w:tcW w:w="382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B18849F" w14:textId="77777777" w:rsidR="000B7FC5" w:rsidRPr="004A471E" w:rsidRDefault="000B7FC5">
            <w:pPr>
              <w:keepNext/>
              <w:keepLines/>
              <w:tabs>
                <w:tab w:val="left" w:pos="940"/>
                <w:tab w:val="left" w:pos="1140"/>
                <w:tab w:val="left" w:pos="1360"/>
              </w:tabs>
              <w:suppressAutoHyphens/>
              <w:overflowPunct w:val="0"/>
              <w:autoSpaceDE w:val="0"/>
              <w:autoSpaceDN w:val="0"/>
              <w:adjustRightInd w:val="0"/>
              <w:spacing w:before="60" w:after="240" w:line="230" w:lineRule="atLeast"/>
              <w:jc w:val="left"/>
              <w:textAlignment w:val="baseline"/>
              <w:outlineLvl w:val="3"/>
              <w:rPr>
                <w:rFonts w:ascii="Arial" w:hAnsi="Arial"/>
                <w:color w:val="000000" w:themeColor="text1"/>
                <w:sz w:val="20"/>
              </w:rPr>
            </w:pPr>
            <w:r w:rsidRPr="004A471E">
              <w:rPr>
                <w:rFonts w:ascii="Arial" w:hAnsi="Arial"/>
                <w:color w:val="000000" w:themeColor="text1"/>
                <w:sz w:val="20"/>
              </w:rPr>
              <w:t>Provides the conditioning of the splice point</w:t>
            </w:r>
          </w:p>
          <w:p w14:paraId="06A4A3A1" w14:textId="77777777" w:rsidR="000B7FC5" w:rsidRPr="004A471E" w:rsidRDefault="000B7FC5">
            <w:pPr>
              <w:keepNext/>
              <w:keepLines/>
              <w:tabs>
                <w:tab w:val="left" w:pos="940"/>
                <w:tab w:val="left" w:pos="1140"/>
                <w:tab w:val="left" w:pos="1360"/>
              </w:tabs>
              <w:suppressAutoHyphens/>
              <w:overflowPunct w:val="0"/>
              <w:autoSpaceDE w:val="0"/>
              <w:autoSpaceDN w:val="0"/>
              <w:adjustRightInd w:val="0"/>
              <w:spacing w:before="60" w:after="240" w:line="230" w:lineRule="atLeast"/>
              <w:jc w:val="left"/>
              <w:textAlignment w:val="baseline"/>
              <w:outlineLvl w:val="3"/>
              <w:rPr>
                <w:rFonts w:ascii="Arial" w:hAnsi="Arial"/>
                <w:color w:val="000000" w:themeColor="text1"/>
                <w:sz w:val="20"/>
              </w:rPr>
            </w:pPr>
            <w:r w:rsidRPr="004A471E">
              <w:rPr>
                <w:rFonts w:ascii="Arial" w:hAnsi="Arial"/>
                <w:color w:val="000000" w:themeColor="text1"/>
                <w:sz w:val="20"/>
              </w:rPr>
              <w:t>1: no splice conditioning</w:t>
            </w:r>
          </w:p>
          <w:p w14:paraId="7525FF1F" w14:textId="77777777" w:rsidR="000B7FC5" w:rsidRPr="004A471E" w:rsidRDefault="000B7FC5">
            <w:pPr>
              <w:keepNext/>
              <w:keepLines/>
              <w:tabs>
                <w:tab w:val="left" w:pos="940"/>
                <w:tab w:val="left" w:pos="1140"/>
                <w:tab w:val="left" w:pos="1360"/>
              </w:tabs>
              <w:suppressAutoHyphens/>
              <w:overflowPunct w:val="0"/>
              <w:autoSpaceDE w:val="0"/>
              <w:autoSpaceDN w:val="0"/>
              <w:adjustRightInd w:val="0"/>
              <w:spacing w:before="60" w:after="240" w:line="230" w:lineRule="atLeast"/>
              <w:jc w:val="left"/>
              <w:textAlignment w:val="baseline"/>
              <w:outlineLvl w:val="3"/>
              <w:rPr>
                <w:rFonts w:ascii="Arial" w:hAnsi="Arial"/>
                <w:color w:val="000000" w:themeColor="text1"/>
                <w:sz w:val="20"/>
              </w:rPr>
            </w:pPr>
            <w:r w:rsidRPr="004A471E">
              <w:rPr>
                <w:rFonts w:ascii="Arial" w:hAnsi="Arial"/>
                <w:color w:val="000000" w:themeColor="text1"/>
                <w:sz w:val="20"/>
              </w:rPr>
              <w:t>2: core CMAF profile constraints</w:t>
            </w:r>
          </w:p>
          <w:p w14:paraId="4DB94BD6" w14:textId="77777777" w:rsidR="000B7FC5" w:rsidRPr="004A471E" w:rsidRDefault="000B7FC5">
            <w:pPr>
              <w:keepNext/>
              <w:keepLines/>
              <w:tabs>
                <w:tab w:val="left" w:pos="940"/>
                <w:tab w:val="left" w:pos="1140"/>
                <w:tab w:val="left" w:pos="1360"/>
              </w:tabs>
              <w:suppressAutoHyphens/>
              <w:overflowPunct w:val="0"/>
              <w:autoSpaceDE w:val="0"/>
              <w:autoSpaceDN w:val="0"/>
              <w:adjustRightInd w:val="0"/>
              <w:spacing w:before="60" w:after="240" w:line="230" w:lineRule="atLeast"/>
              <w:jc w:val="left"/>
              <w:textAlignment w:val="baseline"/>
              <w:outlineLvl w:val="3"/>
              <w:rPr>
                <w:rFonts w:ascii="Arial" w:hAnsi="Arial"/>
                <w:color w:val="000000" w:themeColor="text1"/>
                <w:sz w:val="20"/>
              </w:rPr>
            </w:pPr>
            <w:r w:rsidRPr="004A471E">
              <w:rPr>
                <w:rFonts w:ascii="Arial" w:hAnsi="Arial"/>
                <w:color w:val="000000" w:themeColor="text1"/>
                <w:sz w:val="20"/>
              </w:rPr>
              <w:t>3: extended CMAF profile constraints</w:t>
            </w:r>
          </w:p>
          <w:p w14:paraId="589F2915" w14:textId="77777777" w:rsidR="000B7FC5" w:rsidRPr="004A471E" w:rsidRDefault="000B7FC5">
            <w:pPr>
              <w:keepNext/>
              <w:keepLines/>
              <w:tabs>
                <w:tab w:val="left" w:pos="940"/>
                <w:tab w:val="left" w:pos="1140"/>
                <w:tab w:val="left" w:pos="1360"/>
              </w:tabs>
              <w:suppressAutoHyphens/>
              <w:overflowPunct w:val="0"/>
              <w:autoSpaceDE w:val="0"/>
              <w:autoSpaceDN w:val="0"/>
              <w:adjustRightInd w:val="0"/>
              <w:spacing w:before="60" w:after="240" w:line="230" w:lineRule="atLeast"/>
              <w:jc w:val="left"/>
              <w:textAlignment w:val="baseline"/>
              <w:outlineLvl w:val="3"/>
              <w:rPr>
                <w:rFonts w:ascii="Arial" w:hAnsi="Arial"/>
                <w:color w:val="000000" w:themeColor="text1"/>
                <w:sz w:val="20"/>
              </w:rPr>
            </w:pPr>
            <w:r w:rsidRPr="004A471E">
              <w:rPr>
                <w:rFonts w:ascii="Arial" w:hAnsi="Arial"/>
                <w:color w:val="000000" w:themeColor="text1"/>
                <w:sz w:val="20"/>
              </w:rPr>
              <w:t>4: reserved</w:t>
            </w:r>
          </w:p>
        </w:tc>
      </w:tr>
      <w:tr w:rsidR="000B4134" w:rsidRPr="000B4134" w14:paraId="14FA11E9" w14:textId="77777777" w:rsidTr="000B7FC5">
        <w:trPr>
          <w:jc w:val="center"/>
        </w:trPr>
        <w:tc>
          <w:tcPr>
            <w:tcW w:w="117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DE7B70C" w14:textId="77777777" w:rsidR="000B7FC5" w:rsidRPr="004A471E" w:rsidRDefault="000B7FC5">
            <w:pPr>
              <w:keepNext/>
              <w:keepLines/>
              <w:tabs>
                <w:tab w:val="left" w:pos="940"/>
                <w:tab w:val="left" w:pos="1140"/>
                <w:tab w:val="left" w:pos="1360"/>
              </w:tabs>
              <w:suppressAutoHyphens/>
              <w:overflowPunct w:val="0"/>
              <w:autoSpaceDE w:val="0"/>
              <w:autoSpaceDN w:val="0"/>
              <w:adjustRightInd w:val="0"/>
              <w:spacing w:before="60" w:after="240" w:line="230" w:lineRule="atLeast"/>
              <w:jc w:val="left"/>
              <w:textAlignment w:val="baseline"/>
              <w:outlineLvl w:val="3"/>
              <w:rPr>
                <w:rFonts w:ascii="Courier New" w:hAnsi="Courier New"/>
                <w:color w:val="000000" w:themeColor="text1"/>
                <w:sz w:val="20"/>
              </w:rPr>
            </w:pPr>
            <w:r w:rsidRPr="004A471E">
              <w:rPr>
                <w:rFonts w:ascii="Courier New" w:hAnsi="Courier New"/>
                <w:color w:val="000000" w:themeColor="text1"/>
                <w:sz w:val="20"/>
              </w:rPr>
              <w:t>duration</w:t>
            </w:r>
          </w:p>
        </w:tc>
        <w:tc>
          <w:tcPr>
            <w:tcW w:w="382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D663488" w14:textId="77777777" w:rsidR="000B7FC5" w:rsidRPr="004A471E" w:rsidRDefault="000B7FC5">
            <w:pPr>
              <w:keepNext/>
              <w:keepLines/>
              <w:tabs>
                <w:tab w:val="left" w:pos="940"/>
                <w:tab w:val="left" w:pos="1140"/>
                <w:tab w:val="left" w:pos="1360"/>
              </w:tabs>
              <w:suppressAutoHyphens/>
              <w:overflowPunct w:val="0"/>
              <w:autoSpaceDE w:val="0"/>
              <w:autoSpaceDN w:val="0"/>
              <w:adjustRightInd w:val="0"/>
              <w:spacing w:before="60" w:after="240" w:line="230" w:lineRule="atLeast"/>
              <w:jc w:val="left"/>
              <w:textAlignment w:val="baseline"/>
              <w:outlineLvl w:val="3"/>
              <w:rPr>
                <w:rFonts w:ascii="Arial" w:hAnsi="Arial"/>
                <w:color w:val="000000" w:themeColor="text1"/>
                <w:sz w:val="20"/>
              </w:rPr>
            </w:pPr>
            <w:r w:rsidRPr="004A471E">
              <w:rPr>
                <w:rFonts w:ascii="Arial" w:hAnsi="Arial"/>
                <w:color w:val="000000" w:themeColor="text1"/>
                <w:sz w:val="20"/>
              </w:rPr>
              <w:t>Shall be set to 0</w:t>
            </w:r>
          </w:p>
        </w:tc>
      </w:tr>
      <w:tr w:rsidR="000B4134" w:rsidRPr="000B4134" w14:paraId="759988EB" w14:textId="77777777" w:rsidTr="000B7FC5">
        <w:trPr>
          <w:jc w:val="center"/>
        </w:trPr>
        <w:tc>
          <w:tcPr>
            <w:tcW w:w="117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88DDC94" w14:textId="77777777" w:rsidR="000B7FC5" w:rsidRPr="004A471E" w:rsidRDefault="000B7FC5">
            <w:pPr>
              <w:keepNext/>
              <w:keepLines/>
              <w:tabs>
                <w:tab w:val="left" w:pos="940"/>
                <w:tab w:val="left" w:pos="1140"/>
                <w:tab w:val="left" w:pos="1360"/>
              </w:tabs>
              <w:suppressAutoHyphens/>
              <w:overflowPunct w:val="0"/>
              <w:autoSpaceDE w:val="0"/>
              <w:autoSpaceDN w:val="0"/>
              <w:adjustRightInd w:val="0"/>
              <w:spacing w:before="60" w:after="240" w:line="230" w:lineRule="atLeast"/>
              <w:jc w:val="left"/>
              <w:textAlignment w:val="baseline"/>
              <w:outlineLvl w:val="3"/>
              <w:rPr>
                <w:rFonts w:ascii="Courier New" w:hAnsi="Courier New"/>
                <w:color w:val="000000" w:themeColor="text1"/>
                <w:sz w:val="20"/>
              </w:rPr>
            </w:pPr>
            <w:r w:rsidRPr="004A471E">
              <w:rPr>
                <w:rFonts w:ascii="Courier New" w:hAnsi="Courier New"/>
                <w:color w:val="000000" w:themeColor="text1"/>
                <w:sz w:val="20"/>
              </w:rPr>
              <w:t>message</w:t>
            </w:r>
          </w:p>
        </w:tc>
        <w:tc>
          <w:tcPr>
            <w:tcW w:w="382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553F7CD" w14:textId="02BE5657" w:rsidR="000B7FC5" w:rsidRPr="004A471E" w:rsidRDefault="000B7FC5">
            <w:pPr>
              <w:keepNext/>
              <w:keepLines/>
              <w:tabs>
                <w:tab w:val="left" w:pos="940"/>
                <w:tab w:val="left" w:pos="1140"/>
                <w:tab w:val="left" w:pos="1360"/>
              </w:tabs>
              <w:suppressAutoHyphens/>
              <w:overflowPunct w:val="0"/>
              <w:autoSpaceDE w:val="0"/>
              <w:autoSpaceDN w:val="0"/>
              <w:adjustRightInd w:val="0"/>
              <w:spacing w:before="60" w:after="240" w:line="230" w:lineRule="atLeast"/>
              <w:jc w:val="left"/>
              <w:textAlignment w:val="baseline"/>
              <w:outlineLvl w:val="3"/>
              <w:rPr>
                <w:rFonts w:ascii="Arial" w:hAnsi="Arial"/>
                <w:color w:val="000000" w:themeColor="text1"/>
                <w:sz w:val="20"/>
              </w:rPr>
            </w:pPr>
            <w:r w:rsidRPr="004A471E">
              <w:rPr>
                <w:rFonts w:ascii="Arial" w:hAnsi="Arial"/>
                <w:color w:val="000000" w:themeColor="text1"/>
                <w:sz w:val="20"/>
              </w:rPr>
              <w:t>Provides  a Period element as defined in clause 5.3.2 that includes a subset of elements and attributes. Permitted elements and attributes are documented in clause 5.10.4.</w:t>
            </w:r>
            <w:r w:rsidR="00CA18E2">
              <w:rPr>
                <w:rFonts w:ascii="Arial" w:eastAsia="Times New Roman" w:hAnsi="Arial"/>
                <w:sz w:val="20"/>
                <w:szCs w:val="20"/>
                <w:lang w:eastAsia="ja-JP"/>
              </w:rPr>
              <w:t>7</w:t>
            </w:r>
            <w:r w:rsidRPr="004A471E">
              <w:rPr>
                <w:rFonts w:ascii="Arial" w:hAnsi="Arial"/>
                <w:color w:val="000000" w:themeColor="text1"/>
                <w:sz w:val="20"/>
              </w:rPr>
              <w:t xml:space="preserve">.3. </w:t>
            </w:r>
          </w:p>
        </w:tc>
      </w:tr>
    </w:tbl>
    <w:p w14:paraId="36A46A73" w14:textId="77777777" w:rsidR="000B7FC5" w:rsidRPr="004A471E" w:rsidRDefault="000B7FC5" w:rsidP="000B7FC5">
      <w:pPr>
        <w:spacing w:after="240" w:line="230" w:lineRule="atLeast"/>
        <w:rPr>
          <w:rFonts w:ascii="Arial" w:hAnsi="Arial"/>
          <w:b/>
          <w:color w:val="000000" w:themeColor="text1"/>
          <w:sz w:val="20"/>
        </w:rPr>
      </w:pPr>
    </w:p>
    <w:p w14:paraId="5C94A0FB" w14:textId="77777777" w:rsidR="000B7FC5" w:rsidRPr="004A471E" w:rsidRDefault="000B7FC5" w:rsidP="000B7FC5">
      <w:pPr>
        <w:spacing w:after="240" w:line="230" w:lineRule="atLeast"/>
        <w:rPr>
          <w:rFonts w:ascii="Arial" w:hAnsi="Arial"/>
          <w:color w:val="000000" w:themeColor="text1"/>
          <w:sz w:val="20"/>
        </w:rPr>
      </w:pPr>
      <w:r w:rsidRPr="004A471E">
        <w:rPr>
          <w:rFonts w:ascii="Arial" w:hAnsi="Arial"/>
          <w:color w:val="000000" w:themeColor="text1"/>
          <w:sz w:val="20"/>
        </w:rPr>
        <w:t>The above values are mapped to presentation time, duration and the message of the event and may be carried in the MPD or inband.</w:t>
      </w:r>
    </w:p>
    <w:p w14:paraId="4CF0A9E7" w14:textId="4771B8EF" w:rsidR="000B7FC5" w:rsidRPr="004A471E" w:rsidRDefault="000B7FC5" w:rsidP="000B7FC5">
      <w:pPr>
        <w:spacing w:after="240" w:line="230" w:lineRule="atLeast"/>
        <w:rPr>
          <w:rFonts w:ascii="Arial" w:hAnsi="Arial"/>
          <w:b/>
          <w:color w:val="000000" w:themeColor="text1"/>
          <w:sz w:val="20"/>
        </w:rPr>
      </w:pPr>
      <w:r w:rsidRPr="004A471E">
        <w:rPr>
          <w:rFonts w:ascii="Arial" w:hAnsi="Arial"/>
          <w:b/>
          <w:color w:val="000000" w:themeColor="text1"/>
          <w:sz w:val="20"/>
        </w:rPr>
        <w:lastRenderedPageBreak/>
        <w:t>5.10.4.7.3</w:t>
      </w:r>
      <w:r w:rsidRPr="004A471E">
        <w:rPr>
          <w:rFonts w:ascii="Arial" w:hAnsi="Arial"/>
          <w:b/>
          <w:color w:val="000000" w:themeColor="text1"/>
          <w:sz w:val="20"/>
        </w:rPr>
        <w:tab/>
        <w:t>Permitted Period elements and attributes</w:t>
      </w:r>
    </w:p>
    <w:p w14:paraId="47B2F243" w14:textId="5B02FF5A" w:rsidR="000B7FC5" w:rsidRPr="004A471E" w:rsidRDefault="000B7FC5" w:rsidP="000B7FC5">
      <w:pPr>
        <w:spacing w:after="240" w:line="230" w:lineRule="atLeast"/>
        <w:rPr>
          <w:rFonts w:ascii="Arial" w:hAnsi="Arial"/>
          <w:color w:val="000000" w:themeColor="text1"/>
          <w:sz w:val="20"/>
        </w:rPr>
      </w:pPr>
      <w:r w:rsidRPr="004A471E">
        <w:rPr>
          <w:rFonts w:ascii="Arial" w:hAnsi="Arial"/>
          <w:color w:val="000000" w:themeColor="text1"/>
          <w:sz w:val="20"/>
        </w:rPr>
        <w:t xml:space="preserve">The following Period elements and attributes are permitted </w:t>
      </w:r>
      <w:r w:rsidR="00CA18E2">
        <w:rPr>
          <w:rFonts w:ascii="Arial" w:hAnsi="Arial"/>
          <w:sz w:val="20"/>
          <w:szCs w:val="20"/>
          <w:lang w:eastAsia="ja-JP"/>
        </w:rPr>
        <w:t xml:space="preserve">in the message, </w:t>
      </w:r>
      <w:r w:rsidRPr="004A471E">
        <w:rPr>
          <w:rFonts w:ascii="Arial" w:hAnsi="Arial"/>
          <w:color w:val="000000" w:themeColor="text1"/>
          <w:sz w:val="20"/>
        </w:rPr>
        <w:t>together with the processing model.</w:t>
      </w:r>
    </w:p>
    <w:p w14:paraId="3704CB08" w14:textId="77777777" w:rsidR="000B7FC5" w:rsidRPr="004A471E" w:rsidRDefault="000B7FC5" w:rsidP="000B7FC5">
      <w:pPr>
        <w:pStyle w:val="ListParagraph"/>
        <w:widowControl/>
        <w:numPr>
          <w:ilvl w:val="0"/>
          <w:numId w:val="99"/>
        </w:numPr>
        <w:autoSpaceDN/>
        <w:spacing w:after="240" w:line="230" w:lineRule="atLeast"/>
        <w:textAlignment w:val="auto"/>
        <w:rPr>
          <w:rFonts w:ascii="Arial" w:hAnsi="Arial"/>
          <w:color w:val="000000" w:themeColor="text1"/>
          <w:sz w:val="20"/>
        </w:rPr>
      </w:pPr>
      <w:r w:rsidRPr="004A471E">
        <w:rPr>
          <w:rFonts w:ascii="Courier New" w:hAnsi="Courier New"/>
          <w:color w:val="000000" w:themeColor="text1"/>
          <w:sz w:val="20"/>
        </w:rPr>
        <w:t>@id</w:t>
      </w:r>
      <w:r w:rsidRPr="004A471E">
        <w:rPr>
          <w:rFonts w:ascii="Arial" w:hAnsi="Arial"/>
          <w:color w:val="000000" w:themeColor="text1"/>
          <w:sz w:val="20"/>
        </w:rPr>
        <w:t>: replaces the existing Period@id</w:t>
      </w:r>
    </w:p>
    <w:p w14:paraId="4DEDD1D0" w14:textId="1D0AFEEF" w:rsidR="000B7FC5" w:rsidRPr="004A471E" w:rsidRDefault="000B7FC5" w:rsidP="000B7FC5">
      <w:pPr>
        <w:pStyle w:val="ListParagraph"/>
        <w:widowControl/>
        <w:numPr>
          <w:ilvl w:val="0"/>
          <w:numId w:val="99"/>
        </w:numPr>
        <w:autoSpaceDN/>
        <w:spacing w:after="240" w:line="230" w:lineRule="atLeast"/>
        <w:textAlignment w:val="auto"/>
        <w:rPr>
          <w:rFonts w:ascii="Arial" w:hAnsi="Arial"/>
          <w:color w:val="000000" w:themeColor="text1"/>
          <w:sz w:val="20"/>
        </w:rPr>
      </w:pPr>
      <w:r w:rsidRPr="004A471E">
        <w:rPr>
          <w:rFonts w:ascii="Courier New" w:hAnsi="Courier New"/>
          <w:color w:val="000000" w:themeColor="text1"/>
          <w:sz w:val="20"/>
        </w:rPr>
        <w:t>@start</w:t>
      </w:r>
      <w:r w:rsidRPr="004A471E">
        <w:rPr>
          <w:rFonts w:ascii="Arial" w:hAnsi="Arial"/>
          <w:color w:val="000000" w:themeColor="text1"/>
          <w:sz w:val="20"/>
        </w:rPr>
        <w:t xml:space="preserve">: Provides the @start value of the Period. If present, it shall be semantically identical to the value of </w:t>
      </w:r>
      <w:r w:rsidRPr="004A471E">
        <w:rPr>
          <w:rFonts w:ascii="Courier New" w:hAnsi="Courier New"/>
          <w:color w:val="000000" w:themeColor="text1"/>
          <w:sz w:val="20"/>
        </w:rPr>
        <w:t>start_time</w:t>
      </w:r>
      <w:r w:rsidRPr="004A471E">
        <w:rPr>
          <w:rFonts w:ascii="Arial" w:hAnsi="Arial"/>
          <w:color w:val="000000" w:themeColor="text1"/>
          <w:sz w:val="20"/>
        </w:rPr>
        <w:t xml:space="preserve">. If not identical, the </w:t>
      </w:r>
      <w:r w:rsidR="00CA18E2">
        <w:rPr>
          <w:rFonts w:ascii="Arial" w:hAnsi="Arial"/>
          <w:sz w:val="20"/>
          <w:szCs w:val="20"/>
          <w:lang w:eastAsia="ja-JP"/>
        </w:rPr>
        <w:t xml:space="preserve">processor adding the Period </w:t>
      </w:r>
      <w:r w:rsidRPr="004A471E">
        <w:rPr>
          <w:rFonts w:ascii="Arial" w:hAnsi="Arial"/>
          <w:color w:val="000000" w:themeColor="text1"/>
          <w:sz w:val="20"/>
        </w:rPr>
        <w:t>may ignore</w:t>
      </w:r>
      <w:r w:rsidR="00CA18E2">
        <w:rPr>
          <w:rFonts w:ascii="Arial" w:hAnsi="Arial"/>
          <w:sz w:val="20"/>
          <w:szCs w:val="20"/>
          <w:lang w:eastAsia="ja-JP"/>
        </w:rPr>
        <w:t xml:space="preserve"> this attribute</w:t>
      </w:r>
      <w:r w:rsidRPr="004A471E">
        <w:rPr>
          <w:rFonts w:ascii="Arial" w:hAnsi="Arial"/>
          <w:color w:val="000000" w:themeColor="text1"/>
          <w:sz w:val="20"/>
        </w:rPr>
        <w:t>.</w:t>
      </w:r>
    </w:p>
    <w:p w14:paraId="37970596" w14:textId="49E2DC22" w:rsidR="000B7FC5" w:rsidRPr="004A471E" w:rsidRDefault="000B7FC5" w:rsidP="000B7FC5">
      <w:pPr>
        <w:pStyle w:val="ListParagraph"/>
        <w:widowControl/>
        <w:numPr>
          <w:ilvl w:val="0"/>
          <w:numId w:val="99"/>
        </w:numPr>
        <w:autoSpaceDN/>
        <w:spacing w:after="240" w:line="230" w:lineRule="atLeast"/>
        <w:textAlignment w:val="auto"/>
        <w:rPr>
          <w:rFonts w:ascii="Arial" w:hAnsi="Arial"/>
          <w:color w:val="000000" w:themeColor="text1"/>
          <w:sz w:val="20"/>
        </w:rPr>
      </w:pPr>
      <w:r w:rsidRPr="004A471E">
        <w:rPr>
          <w:rFonts w:ascii="Courier New" w:hAnsi="Courier New"/>
          <w:b/>
          <w:color w:val="000000" w:themeColor="text1"/>
          <w:sz w:val="20"/>
        </w:rPr>
        <w:t>BaseURL</w:t>
      </w:r>
      <w:r w:rsidRPr="004A471E">
        <w:rPr>
          <w:rFonts w:ascii="Arial" w:hAnsi="Arial"/>
          <w:color w:val="000000" w:themeColor="text1"/>
          <w:sz w:val="20"/>
        </w:rPr>
        <w:t>: may add one or several new BaseURLs.</w:t>
      </w:r>
    </w:p>
    <w:p w14:paraId="37BE09FC" w14:textId="77777777" w:rsidR="000B7FC5" w:rsidRPr="004A471E" w:rsidRDefault="000B7FC5" w:rsidP="000B7FC5">
      <w:pPr>
        <w:pStyle w:val="ListParagraph"/>
        <w:widowControl/>
        <w:numPr>
          <w:ilvl w:val="0"/>
          <w:numId w:val="99"/>
        </w:numPr>
        <w:autoSpaceDN/>
        <w:spacing w:after="240" w:line="230" w:lineRule="atLeast"/>
        <w:textAlignment w:val="auto"/>
        <w:rPr>
          <w:rFonts w:ascii="Arial" w:hAnsi="Arial"/>
          <w:color w:val="000000" w:themeColor="text1"/>
          <w:sz w:val="20"/>
        </w:rPr>
      </w:pPr>
      <w:r w:rsidRPr="004A471E">
        <w:rPr>
          <w:rFonts w:ascii="Courier New" w:hAnsi="Courier New"/>
          <w:b/>
          <w:color w:val="000000" w:themeColor="text1"/>
          <w:sz w:val="20"/>
        </w:rPr>
        <w:t>AssetIdentifier</w:t>
      </w:r>
      <w:r w:rsidRPr="004A471E">
        <w:rPr>
          <w:rFonts w:ascii="Arial" w:hAnsi="Arial"/>
          <w:color w:val="000000" w:themeColor="text1"/>
          <w:sz w:val="20"/>
        </w:rPr>
        <w:t>: replaces the existing Asset Identifier</w:t>
      </w:r>
    </w:p>
    <w:p w14:paraId="1091CEC2" w14:textId="77777777" w:rsidR="000B7FC5" w:rsidRPr="004A471E" w:rsidRDefault="000B7FC5" w:rsidP="000B7FC5">
      <w:pPr>
        <w:pStyle w:val="ListParagraph"/>
        <w:widowControl/>
        <w:numPr>
          <w:ilvl w:val="0"/>
          <w:numId w:val="99"/>
        </w:numPr>
        <w:autoSpaceDN/>
        <w:spacing w:after="240" w:line="230" w:lineRule="atLeast"/>
        <w:textAlignment w:val="auto"/>
        <w:rPr>
          <w:rFonts w:ascii="Arial" w:hAnsi="Arial"/>
          <w:color w:val="000000" w:themeColor="text1"/>
          <w:sz w:val="20"/>
        </w:rPr>
      </w:pPr>
      <w:r w:rsidRPr="004A471E">
        <w:rPr>
          <w:rFonts w:ascii="Courier New" w:hAnsi="Courier New"/>
          <w:b/>
          <w:color w:val="000000" w:themeColor="text1"/>
          <w:sz w:val="20"/>
        </w:rPr>
        <w:t>ServiceDescription</w:t>
      </w:r>
      <w:r w:rsidRPr="004A471E">
        <w:rPr>
          <w:rFonts w:ascii="Arial" w:hAnsi="Arial"/>
          <w:color w:val="000000" w:themeColor="text1"/>
          <w:sz w:val="20"/>
        </w:rPr>
        <w:t>: adds an additional Service Description</w:t>
      </w:r>
    </w:p>
    <w:p w14:paraId="44B5A385" w14:textId="0D1CE3CF" w:rsidR="000B7FC5" w:rsidRPr="004A471E" w:rsidRDefault="000B7FC5" w:rsidP="000B7FC5">
      <w:pPr>
        <w:spacing w:after="240" w:line="230" w:lineRule="atLeast"/>
        <w:rPr>
          <w:rFonts w:ascii="Arial" w:hAnsi="Arial"/>
          <w:b/>
          <w:color w:val="000000" w:themeColor="text1"/>
          <w:sz w:val="20"/>
        </w:rPr>
      </w:pPr>
      <w:r w:rsidRPr="004A471E">
        <w:rPr>
          <w:rFonts w:ascii="Arial" w:hAnsi="Arial"/>
          <w:b/>
          <w:color w:val="000000" w:themeColor="text1"/>
          <w:sz w:val="20"/>
        </w:rPr>
        <w:t>5.10.4.7.4</w:t>
      </w:r>
      <w:r w:rsidRPr="004A471E">
        <w:rPr>
          <w:rFonts w:ascii="Arial" w:hAnsi="Arial"/>
          <w:b/>
          <w:color w:val="000000" w:themeColor="text1"/>
          <w:sz w:val="20"/>
        </w:rPr>
        <w:tab/>
        <w:t>Period Insertion Processing Model</w:t>
      </w:r>
    </w:p>
    <w:p w14:paraId="074F0441" w14:textId="3E29AE4F" w:rsidR="000B7FC5" w:rsidRPr="004A471E" w:rsidRDefault="000B7FC5" w:rsidP="000B7FC5">
      <w:pPr>
        <w:spacing w:after="240" w:line="230" w:lineRule="atLeast"/>
        <w:rPr>
          <w:rFonts w:ascii="Arial" w:hAnsi="Arial"/>
          <w:color w:val="000000" w:themeColor="text1"/>
          <w:sz w:val="20"/>
        </w:rPr>
      </w:pPr>
      <w:r w:rsidRPr="004A471E">
        <w:rPr>
          <w:rFonts w:ascii="Arial" w:hAnsi="Arial"/>
          <w:color w:val="000000" w:themeColor="text1"/>
          <w:sz w:val="20"/>
        </w:rPr>
        <w:t xml:space="preserve">When </w:t>
      </w:r>
      <w:r w:rsidR="00CA18E2">
        <w:rPr>
          <w:rFonts w:ascii="Arial" w:hAnsi="Arial"/>
          <w:sz w:val="20"/>
          <w:szCs w:val="20"/>
          <w:lang w:eastAsia="ja-JP"/>
        </w:rPr>
        <w:t xml:space="preserve">processing </w:t>
      </w:r>
      <w:r w:rsidRPr="004A471E">
        <w:rPr>
          <w:rFonts w:ascii="Arial" w:hAnsi="Arial"/>
          <w:color w:val="000000" w:themeColor="text1"/>
          <w:sz w:val="20"/>
        </w:rPr>
        <w:t xml:space="preserve">such an Event, </w:t>
      </w:r>
      <w:r w:rsidR="00CA18E2">
        <w:rPr>
          <w:rFonts w:ascii="Arial" w:hAnsi="Arial"/>
          <w:sz w:val="20"/>
          <w:szCs w:val="20"/>
          <w:lang w:eastAsia="ja-JP"/>
        </w:rPr>
        <w:t>the equivalent MPD with the added Period is generated as follows</w:t>
      </w:r>
      <w:r w:rsidRPr="004A471E">
        <w:rPr>
          <w:rFonts w:ascii="Arial" w:hAnsi="Arial"/>
          <w:color w:val="000000" w:themeColor="text1"/>
          <w:sz w:val="20"/>
        </w:rPr>
        <w:t>:</w:t>
      </w:r>
    </w:p>
    <w:p w14:paraId="7D62EA68" w14:textId="6010E75C" w:rsidR="000B7FC5" w:rsidRPr="004A471E" w:rsidRDefault="000B7FC5" w:rsidP="000B7FC5">
      <w:pPr>
        <w:pStyle w:val="ListParagraph"/>
        <w:widowControl/>
        <w:numPr>
          <w:ilvl w:val="0"/>
          <w:numId w:val="99"/>
        </w:numPr>
        <w:autoSpaceDN/>
        <w:spacing w:after="240" w:line="230" w:lineRule="atLeast"/>
        <w:textAlignment w:val="auto"/>
        <w:rPr>
          <w:rFonts w:ascii="Arial" w:hAnsi="Arial"/>
          <w:color w:val="000000" w:themeColor="text1"/>
          <w:sz w:val="20"/>
        </w:rPr>
      </w:pPr>
      <w:r w:rsidRPr="004A471E">
        <w:rPr>
          <w:rFonts w:ascii="Arial" w:hAnsi="Arial"/>
          <w:color w:val="000000" w:themeColor="text1"/>
          <w:sz w:val="20"/>
        </w:rPr>
        <w:t xml:space="preserve">If an Event is received with a new </w:t>
      </w:r>
      <w:r w:rsidR="00CA18E2" w:rsidRPr="004A471E">
        <w:rPr>
          <w:rFonts w:ascii="Courier New" w:hAnsi="Courier New" w:cs="Courier New"/>
          <w:b/>
          <w:bCs/>
          <w:sz w:val="20"/>
          <w:szCs w:val="20"/>
          <w:lang w:eastAsia="ja-JP"/>
        </w:rPr>
        <w:t>Event@</w:t>
      </w:r>
      <w:r w:rsidR="00CA18E2" w:rsidRPr="004A471E">
        <w:rPr>
          <w:rFonts w:ascii="Courier New" w:hAnsi="Courier New" w:cs="Courier New"/>
          <w:sz w:val="20"/>
          <w:szCs w:val="20"/>
          <w:lang w:eastAsia="ja-JP"/>
        </w:rPr>
        <w:t>id</w:t>
      </w:r>
      <w:r w:rsidRPr="004A471E">
        <w:rPr>
          <w:rFonts w:ascii="Arial" w:hAnsi="Arial"/>
          <w:color w:val="000000" w:themeColor="text1"/>
          <w:sz w:val="20"/>
        </w:rPr>
        <w:t>, then the client acts as follows:</w:t>
      </w:r>
    </w:p>
    <w:p w14:paraId="56C78BD8" w14:textId="2D49FE06" w:rsidR="000B7FC5" w:rsidRPr="004A471E" w:rsidRDefault="000B7FC5" w:rsidP="000B7FC5">
      <w:pPr>
        <w:pStyle w:val="ListParagraph"/>
        <w:widowControl/>
        <w:numPr>
          <w:ilvl w:val="1"/>
          <w:numId w:val="99"/>
        </w:numPr>
        <w:autoSpaceDN/>
        <w:spacing w:after="240" w:line="230" w:lineRule="atLeast"/>
        <w:textAlignment w:val="auto"/>
        <w:rPr>
          <w:rFonts w:ascii="Arial" w:hAnsi="Arial"/>
          <w:color w:val="000000" w:themeColor="text1"/>
          <w:sz w:val="20"/>
        </w:rPr>
      </w:pPr>
      <w:r w:rsidRPr="004A471E">
        <w:rPr>
          <w:rFonts w:ascii="Arial" w:hAnsi="Arial"/>
          <w:color w:val="000000" w:themeColor="text1"/>
          <w:sz w:val="20"/>
        </w:rPr>
        <w:t xml:space="preserve">The </w:t>
      </w:r>
      <w:r w:rsidR="00CA18E2">
        <w:rPr>
          <w:rFonts w:ascii="Arial" w:hAnsi="Arial"/>
          <w:sz w:val="20"/>
          <w:szCs w:val="20"/>
          <w:lang w:eastAsia="ja-JP"/>
        </w:rPr>
        <w:t>processor</w:t>
      </w:r>
      <w:r w:rsidRPr="004A471E">
        <w:rPr>
          <w:rFonts w:ascii="Arial" w:hAnsi="Arial"/>
          <w:color w:val="000000" w:themeColor="text1"/>
          <w:sz w:val="20"/>
        </w:rPr>
        <w:t xml:space="preserve"> uses the start time of the event to determine when the Period boundary will happen. If it decides to add a Period, it does as follows:</w:t>
      </w:r>
    </w:p>
    <w:p w14:paraId="404CC53F" w14:textId="77777777" w:rsidR="000B7FC5" w:rsidRPr="004A471E" w:rsidRDefault="000B7FC5" w:rsidP="000B7FC5">
      <w:pPr>
        <w:pStyle w:val="ListParagraph"/>
        <w:widowControl/>
        <w:numPr>
          <w:ilvl w:val="2"/>
          <w:numId w:val="99"/>
        </w:numPr>
        <w:autoSpaceDN/>
        <w:spacing w:after="240" w:line="230" w:lineRule="atLeast"/>
        <w:textAlignment w:val="auto"/>
        <w:rPr>
          <w:rFonts w:ascii="Arial" w:hAnsi="Arial"/>
          <w:color w:val="000000" w:themeColor="text1"/>
          <w:sz w:val="20"/>
        </w:rPr>
      </w:pPr>
      <w:r w:rsidRPr="004A471E">
        <w:rPr>
          <w:rFonts w:ascii="Arial" w:hAnsi="Arial"/>
          <w:color w:val="000000" w:themeColor="text1"/>
          <w:sz w:val="20"/>
        </w:rPr>
        <w:t xml:space="preserve">The </w:t>
      </w:r>
      <w:r w:rsidRPr="004A471E">
        <w:rPr>
          <w:rFonts w:ascii="Courier New" w:hAnsi="Courier New"/>
          <w:b/>
          <w:color w:val="000000" w:themeColor="text1"/>
          <w:sz w:val="20"/>
        </w:rPr>
        <w:t>Period</w:t>
      </w:r>
      <w:r w:rsidRPr="004A471E">
        <w:rPr>
          <w:rFonts w:ascii="Courier New" w:hAnsi="Courier New"/>
          <w:color w:val="000000" w:themeColor="text1"/>
          <w:sz w:val="20"/>
        </w:rPr>
        <w:t>@start</w:t>
      </w:r>
      <w:r w:rsidRPr="004A471E">
        <w:rPr>
          <w:rFonts w:ascii="Arial" w:hAnsi="Arial"/>
          <w:color w:val="000000" w:themeColor="text1"/>
          <w:sz w:val="20"/>
        </w:rPr>
        <w:t xml:space="preserve"> is set such that it matches the presentation time of the event.</w:t>
      </w:r>
    </w:p>
    <w:p w14:paraId="5C37CB51" w14:textId="77777777" w:rsidR="000B7FC5" w:rsidRPr="004A471E" w:rsidRDefault="000B7FC5" w:rsidP="000B7FC5">
      <w:pPr>
        <w:pStyle w:val="ListParagraph"/>
        <w:widowControl/>
        <w:numPr>
          <w:ilvl w:val="2"/>
          <w:numId w:val="99"/>
        </w:numPr>
        <w:autoSpaceDN/>
        <w:spacing w:after="240" w:line="230" w:lineRule="atLeast"/>
        <w:textAlignment w:val="auto"/>
        <w:rPr>
          <w:rFonts w:ascii="Arial" w:hAnsi="Arial"/>
          <w:color w:val="000000" w:themeColor="text1"/>
          <w:sz w:val="20"/>
        </w:rPr>
      </w:pPr>
      <w:r w:rsidRPr="004A471E">
        <w:rPr>
          <w:rFonts w:ascii="Arial" w:hAnsi="Arial"/>
          <w:color w:val="000000" w:themeColor="text1"/>
          <w:sz w:val="20"/>
        </w:rPr>
        <w:t xml:space="preserve">The </w:t>
      </w:r>
      <w:r w:rsidRPr="004A471E">
        <w:rPr>
          <w:rFonts w:ascii="Courier New" w:hAnsi="Courier New"/>
          <w:b/>
          <w:color w:val="000000" w:themeColor="text1"/>
          <w:sz w:val="20"/>
        </w:rPr>
        <w:t>Period</w:t>
      </w:r>
      <w:r w:rsidRPr="004A471E">
        <w:rPr>
          <w:rFonts w:ascii="Courier New" w:hAnsi="Courier New"/>
          <w:color w:val="000000" w:themeColor="text1"/>
          <w:sz w:val="20"/>
        </w:rPr>
        <w:t>@id</w:t>
      </w:r>
      <w:r w:rsidRPr="004A471E">
        <w:rPr>
          <w:rFonts w:ascii="Arial" w:hAnsi="Arial"/>
          <w:color w:val="000000" w:themeColor="text1"/>
          <w:sz w:val="20"/>
        </w:rPr>
        <w:t xml:space="preserve"> is added such that it matches the </w:t>
      </w:r>
      <w:r w:rsidRPr="004A471E">
        <w:rPr>
          <w:rFonts w:ascii="Courier New" w:hAnsi="Courier New"/>
          <w:color w:val="000000" w:themeColor="text1"/>
          <w:sz w:val="20"/>
        </w:rPr>
        <w:t>message</w:t>
      </w:r>
      <w:r w:rsidRPr="004A471E">
        <w:rPr>
          <w:rFonts w:ascii="Arial" w:hAnsi="Arial"/>
          <w:color w:val="000000" w:themeColor="text1"/>
          <w:sz w:val="20"/>
        </w:rPr>
        <w:t>.</w:t>
      </w:r>
    </w:p>
    <w:p w14:paraId="637FBC90" w14:textId="0AA2FE88" w:rsidR="000B7FC5" w:rsidRPr="004A471E" w:rsidRDefault="000B7FC5" w:rsidP="000B7FC5">
      <w:pPr>
        <w:pStyle w:val="ListParagraph"/>
        <w:widowControl/>
        <w:numPr>
          <w:ilvl w:val="1"/>
          <w:numId w:val="99"/>
        </w:numPr>
        <w:autoSpaceDN/>
        <w:spacing w:after="240" w:line="230" w:lineRule="atLeast"/>
        <w:textAlignment w:val="auto"/>
        <w:rPr>
          <w:rFonts w:ascii="Arial" w:hAnsi="Arial"/>
          <w:color w:val="000000" w:themeColor="text1"/>
          <w:sz w:val="20"/>
        </w:rPr>
      </w:pPr>
      <w:r w:rsidRPr="004A471E">
        <w:rPr>
          <w:rFonts w:ascii="Arial" w:hAnsi="Arial"/>
          <w:color w:val="000000" w:themeColor="text1"/>
          <w:sz w:val="20"/>
        </w:rPr>
        <w:t>All information on Period level is copied from the containing Period except for the information contained in the message that is processed according to 5.10.4.</w:t>
      </w:r>
      <w:r w:rsidR="00CA18E2">
        <w:rPr>
          <w:rFonts w:ascii="Arial" w:hAnsi="Arial"/>
          <w:sz w:val="20"/>
          <w:szCs w:val="20"/>
          <w:lang w:eastAsia="ja-JP"/>
        </w:rPr>
        <w:t>7</w:t>
      </w:r>
      <w:r w:rsidRPr="004A471E">
        <w:rPr>
          <w:rFonts w:ascii="Arial" w:hAnsi="Arial"/>
          <w:color w:val="000000" w:themeColor="text1"/>
          <w:sz w:val="20"/>
        </w:rPr>
        <w:t>.3.</w:t>
      </w:r>
    </w:p>
    <w:p w14:paraId="3671CDDC" w14:textId="77777777" w:rsidR="000B7FC5" w:rsidRPr="004A471E" w:rsidRDefault="000B7FC5" w:rsidP="000B7FC5">
      <w:pPr>
        <w:pStyle w:val="ListParagraph"/>
        <w:widowControl/>
        <w:numPr>
          <w:ilvl w:val="1"/>
          <w:numId w:val="99"/>
        </w:numPr>
        <w:autoSpaceDN/>
        <w:spacing w:after="240" w:line="230" w:lineRule="atLeast"/>
        <w:textAlignment w:val="auto"/>
        <w:rPr>
          <w:rFonts w:ascii="Arial" w:hAnsi="Arial"/>
          <w:color w:val="000000" w:themeColor="text1"/>
          <w:sz w:val="20"/>
        </w:rPr>
      </w:pPr>
      <w:r w:rsidRPr="004A471E">
        <w:rPr>
          <w:rFonts w:ascii="Courier New" w:hAnsi="Courier New"/>
          <w:color w:val="000000" w:themeColor="text1"/>
          <w:sz w:val="20"/>
        </w:rPr>
        <w:t>@presentationTimeOffset</w:t>
      </w:r>
      <w:r w:rsidRPr="004A471E">
        <w:rPr>
          <w:rFonts w:ascii="Arial" w:hAnsi="Arial"/>
          <w:color w:val="000000" w:themeColor="text1"/>
          <w:sz w:val="20"/>
        </w:rPr>
        <w:t xml:space="preserve"> is set for all Representations </w:t>
      </w:r>
      <w:r w:rsidR="00CA18E2">
        <w:rPr>
          <w:rFonts w:ascii="Arial" w:hAnsi="Arial"/>
          <w:sz w:val="20"/>
          <w:szCs w:val="20"/>
          <w:lang w:eastAsia="ja-JP"/>
        </w:rPr>
        <w:t xml:space="preserve">of this Period </w:t>
      </w:r>
      <w:r w:rsidRPr="004A471E">
        <w:rPr>
          <w:rFonts w:ascii="Arial" w:hAnsi="Arial"/>
          <w:color w:val="000000" w:themeColor="text1"/>
          <w:sz w:val="20"/>
        </w:rPr>
        <w:t>to the media value at Period start.</w:t>
      </w:r>
    </w:p>
    <w:p w14:paraId="39CB739D" w14:textId="46F339D4" w:rsidR="00202CD4" w:rsidRPr="004A471E" w:rsidRDefault="000B7FC5" w:rsidP="000B7FC5">
      <w:pPr>
        <w:rPr>
          <w:color w:val="000000" w:themeColor="text1"/>
          <w:lang w:val="en-GB"/>
        </w:rPr>
      </w:pPr>
      <w:r w:rsidRPr="004A471E">
        <w:rPr>
          <w:rFonts w:ascii="Arial" w:hAnsi="Arial"/>
          <w:color w:val="000000" w:themeColor="text1"/>
          <w:sz w:val="20"/>
        </w:rPr>
        <w:t>else the event is ignored.</w:t>
      </w:r>
    </w:p>
    <w:p w14:paraId="4B888414" w14:textId="77777777" w:rsidR="00C61527" w:rsidRDefault="00C61527" w:rsidP="000B7FC5">
      <w:pPr>
        <w:rPr>
          <w:rFonts w:ascii="Arial" w:hAnsi="Arial"/>
          <w:sz w:val="20"/>
          <w:szCs w:val="20"/>
          <w:lang w:eastAsia="ja-JP"/>
        </w:rPr>
      </w:pPr>
    </w:p>
    <w:p w14:paraId="4874B3AC" w14:textId="77777777" w:rsidR="00C61527" w:rsidRDefault="00C61527" w:rsidP="00C61527">
      <w:pPr>
        <w:rPr>
          <w:lang w:val="en-GB" w:eastAsia="de-DE"/>
        </w:rPr>
      </w:pPr>
    </w:p>
    <w:p w14:paraId="401DB350" w14:textId="77777777" w:rsidR="00C61527" w:rsidRPr="00045F41" w:rsidRDefault="00C61527" w:rsidP="00C61527">
      <w:pPr>
        <w:rPr>
          <w:i/>
          <w:iCs/>
          <w:color w:val="FF0000"/>
          <w:sz w:val="32"/>
          <w:szCs w:val="28"/>
          <w:u w:val="single"/>
          <w:lang w:val="en-GB" w:eastAsia="de-DE"/>
        </w:rPr>
      </w:pPr>
      <w:r w:rsidRPr="00045F41">
        <w:rPr>
          <w:i/>
          <w:iCs/>
          <w:color w:val="FF0000"/>
          <w:sz w:val="32"/>
          <w:szCs w:val="28"/>
          <w:highlight w:val="yellow"/>
          <w:u w:val="single"/>
          <w:lang w:val="en-GB" w:eastAsia="de-DE"/>
        </w:rPr>
        <w:t>Change 5.10.1 to:</w:t>
      </w:r>
    </w:p>
    <w:p w14:paraId="33AD4DDF" w14:textId="77777777" w:rsidR="00490A8A" w:rsidRPr="008258CE" w:rsidRDefault="00490A8A" w:rsidP="00490A8A">
      <w:r w:rsidRPr="008258CE">
        <w:t xml:space="preserve">Events may be provided in the MPD or within a Representation in order to signal aperiodic information to the DASH Client or to an application. Events are timed, i.e. each event starts at a specific media presentation time and may have a duration. Events include DASH specific signalling or application-specific events. DASH events are identified by scheme identifiers defined in this document. For application specific events, a scheme identifier identifies the application such that the DASH Client can forward the event to the proper application. </w:t>
      </w:r>
    </w:p>
    <w:p w14:paraId="1A913B28" w14:textId="77777777" w:rsidR="00490A8A" w:rsidRDefault="00490A8A" w:rsidP="00490A8A">
      <w:r w:rsidRPr="008258CE">
        <w:t>Events of the same type are clustered in Event Streams by the same scheme/value pair. This enables a DASH Client or the application to subscribe to an Event Stream of interest and ignore Event Streams that are of no relevance or interest.</w:t>
      </w:r>
    </w:p>
    <w:p w14:paraId="50972A86" w14:textId="77777777" w:rsidR="00490A8A" w:rsidRPr="008258CE" w:rsidRDefault="00490A8A" w:rsidP="00490A8A">
      <w:r>
        <w:t>The event is called active during the time interval starting from the event’s start time until (the event’s start time + duration). If the DASH client receives an event during the event’s active time, and if the client has not processed an equivalent event before, it is expected to immediately process the event.  Annex A.13 describes the client event processing.</w:t>
      </w:r>
    </w:p>
    <w:p w14:paraId="52472AF9" w14:textId="77777777" w:rsidR="00490A8A" w:rsidRPr="008258CE" w:rsidRDefault="00490A8A" w:rsidP="00490A8A">
      <w:pPr>
        <w:pStyle w:val="BodyText"/>
        <w:autoSpaceDE w:val="0"/>
        <w:autoSpaceDN w:val="0"/>
        <w:adjustRightInd w:val="0"/>
        <w:rPr>
          <w:rFonts w:eastAsia="MS Mincho"/>
          <w:szCs w:val="24"/>
        </w:rPr>
      </w:pPr>
      <w:r w:rsidRPr="008258CE">
        <w:rPr>
          <w:rFonts w:eastAsia="MS Mincho"/>
          <w:szCs w:val="24"/>
        </w:rPr>
        <w:t>Two ways of signalling events are provided, namely:</w:t>
      </w:r>
    </w:p>
    <w:p w14:paraId="0F487990" w14:textId="77777777" w:rsidR="00490A8A" w:rsidRPr="008258CE" w:rsidRDefault="00490A8A" w:rsidP="00490A8A">
      <w:pPr>
        <w:pStyle w:val="ListContinue1"/>
        <w:tabs>
          <w:tab w:val="left" w:pos="840"/>
        </w:tabs>
        <w:autoSpaceDE w:val="0"/>
        <w:autoSpaceDN w:val="0"/>
        <w:adjustRightInd w:val="0"/>
        <w:spacing w:line="230" w:lineRule="atLeast"/>
        <w:rPr>
          <w:rFonts w:eastAsia="MS Mincho"/>
          <w:szCs w:val="24"/>
        </w:rPr>
      </w:pPr>
      <w:r w:rsidRPr="008258CE">
        <w:rPr>
          <w:rFonts w:eastAsia="MS Mincho"/>
          <w:szCs w:val="24"/>
        </w:rPr>
        <w:lastRenderedPageBreak/>
        <w:t>—</w:t>
      </w:r>
      <w:r w:rsidRPr="008258CE">
        <w:rPr>
          <w:rFonts w:eastAsia="MS Mincho"/>
          <w:szCs w:val="24"/>
        </w:rPr>
        <w:tab/>
        <w:t xml:space="preserve">events signalled in the MPD as defined in subclause </w:t>
      </w:r>
      <w:r w:rsidRPr="005669B8">
        <w:rPr>
          <w:rFonts w:eastAsia="MS Mincho"/>
          <w:szCs w:val="24"/>
        </w:rPr>
        <w:fldChar w:fldCharType="begin"/>
      </w:r>
      <w:r w:rsidRPr="008258CE">
        <w:rPr>
          <w:rFonts w:eastAsia="MS Mincho"/>
          <w:szCs w:val="24"/>
        </w:rPr>
        <w:instrText xml:space="preserve"> REF _Ref14725851 \w \h  \* MERGEFORMAT </w:instrText>
      </w:r>
      <w:r w:rsidRPr="005669B8">
        <w:rPr>
          <w:rFonts w:eastAsia="MS Mincho"/>
          <w:szCs w:val="24"/>
        </w:rPr>
      </w:r>
      <w:r w:rsidRPr="005669B8">
        <w:rPr>
          <w:rFonts w:eastAsia="MS Mincho"/>
          <w:szCs w:val="24"/>
        </w:rPr>
        <w:fldChar w:fldCharType="separate"/>
      </w:r>
      <w:r>
        <w:rPr>
          <w:rFonts w:eastAsia="MS Mincho"/>
          <w:szCs w:val="24"/>
        </w:rPr>
        <w:t>5.10.2</w:t>
      </w:r>
      <w:r w:rsidRPr="005669B8">
        <w:rPr>
          <w:rFonts w:eastAsia="MS Mincho"/>
          <w:szCs w:val="24"/>
        </w:rPr>
        <w:fldChar w:fldCharType="end"/>
      </w:r>
      <w:r w:rsidRPr="008258CE">
        <w:t>,</w:t>
      </w:r>
    </w:p>
    <w:p w14:paraId="6A6C3A63" w14:textId="77777777" w:rsidR="00490A8A" w:rsidRPr="008258CE" w:rsidRDefault="00490A8A" w:rsidP="00490A8A">
      <w:pPr>
        <w:pStyle w:val="ListContinue1"/>
        <w:tabs>
          <w:tab w:val="left" w:pos="840"/>
        </w:tabs>
        <w:autoSpaceDE w:val="0"/>
        <w:autoSpaceDN w:val="0"/>
        <w:adjustRightInd w:val="0"/>
        <w:spacing w:line="230" w:lineRule="atLeast"/>
        <w:rPr>
          <w:rFonts w:eastAsia="MS Mincho"/>
          <w:szCs w:val="24"/>
        </w:rPr>
      </w:pPr>
      <w:r w:rsidRPr="008258CE">
        <w:rPr>
          <w:rFonts w:eastAsia="MS Mincho"/>
          <w:szCs w:val="24"/>
        </w:rPr>
        <w:t>—</w:t>
      </w:r>
      <w:r w:rsidRPr="008258CE">
        <w:rPr>
          <w:rFonts w:eastAsia="MS Mincho"/>
          <w:szCs w:val="24"/>
        </w:rPr>
        <w:tab/>
        <w:t xml:space="preserve">events signalled inband in the Representation as defined in subclause </w:t>
      </w:r>
      <w:r w:rsidRPr="005669B8">
        <w:rPr>
          <w:rFonts w:eastAsia="MS Mincho"/>
          <w:szCs w:val="24"/>
        </w:rPr>
        <w:fldChar w:fldCharType="begin"/>
      </w:r>
      <w:r w:rsidRPr="008258CE">
        <w:rPr>
          <w:rFonts w:eastAsia="MS Mincho"/>
          <w:szCs w:val="24"/>
        </w:rPr>
        <w:instrText xml:space="preserve"> REF _Ref14725854 \w \h  \* MERGEFORMAT </w:instrText>
      </w:r>
      <w:r w:rsidRPr="005669B8">
        <w:rPr>
          <w:rFonts w:eastAsia="MS Mincho"/>
          <w:szCs w:val="24"/>
        </w:rPr>
      </w:r>
      <w:r w:rsidRPr="005669B8">
        <w:rPr>
          <w:rFonts w:eastAsia="MS Mincho"/>
          <w:szCs w:val="24"/>
        </w:rPr>
        <w:fldChar w:fldCharType="separate"/>
      </w:r>
      <w:r>
        <w:rPr>
          <w:rFonts w:eastAsia="MS Mincho"/>
          <w:szCs w:val="24"/>
        </w:rPr>
        <w:t>5.10.3</w:t>
      </w:r>
      <w:r w:rsidRPr="005669B8">
        <w:rPr>
          <w:rFonts w:eastAsia="MS Mincho"/>
          <w:szCs w:val="24"/>
        </w:rPr>
        <w:fldChar w:fldCharType="end"/>
      </w:r>
      <w:r w:rsidRPr="008258CE">
        <w:rPr>
          <w:rFonts w:eastAsia="MS Mincho"/>
          <w:szCs w:val="24"/>
        </w:rPr>
        <w:t>.</w:t>
      </w:r>
    </w:p>
    <w:p w14:paraId="5508E731" w14:textId="77777777" w:rsidR="00490A8A" w:rsidRPr="008258CE" w:rsidRDefault="00490A8A" w:rsidP="00490A8A">
      <w:pPr>
        <w:pStyle w:val="BodyText"/>
        <w:autoSpaceDE w:val="0"/>
        <w:autoSpaceDN w:val="0"/>
        <w:adjustRightInd w:val="0"/>
        <w:rPr>
          <w:rFonts w:eastAsia="MS Mincho"/>
          <w:szCs w:val="24"/>
        </w:rPr>
      </w:pPr>
      <w:r w:rsidRPr="008258CE">
        <w:rPr>
          <w:rFonts w:eastAsia="MS Mincho"/>
          <w:szCs w:val="24"/>
        </w:rPr>
        <w:t>Generally, the Event Stream timing model follows the timing model of a media Representation in a Period.</w:t>
      </w:r>
    </w:p>
    <w:p w14:paraId="519A2CF9" w14:textId="77777777" w:rsidR="00490A8A" w:rsidRPr="008258CE" w:rsidRDefault="00490A8A" w:rsidP="00490A8A">
      <w:pPr>
        <w:pStyle w:val="BodyText"/>
        <w:autoSpaceDE w:val="0"/>
        <w:autoSpaceDN w:val="0"/>
        <w:adjustRightInd w:val="0"/>
        <w:rPr>
          <w:rFonts w:eastAsia="MS Mincho"/>
          <w:szCs w:val="24"/>
        </w:rPr>
      </w:pPr>
      <w:r w:rsidRPr="008258CE">
        <w:rPr>
          <w:rFonts w:eastAsia="MS Mincho"/>
          <w:szCs w:val="24"/>
        </w:rPr>
        <w:t xml:space="preserve">DASH-specific events are defined in subclause </w:t>
      </w:r>
      <w:r w:rsidRPr="005669B8">
        <w:rPr>
          <w:rFonts w:eastAsia="MS Mincho"/>
          <w:szCs w:val="24"/>
        </w:rPr>
        <w:fldChar w:fldCharType="begin"/>
      </w:r>
      <w:r w:rsidRPr="008258CE">
        <w:rPr>
          <w:rFonts w:eastAsia="MS Mincho"/>
          <w:szCs w:val="24"/>
        </w:rPr>
        <w:instrText xml:space="preserve"> REF _Ref14725857 \w \h  \* MERGEFORMAT </w:instrText>
      </w:r>
      <w:r w:rsidRPr="005669B8">
        <w:rPr>
          <w:rFonts w:eastAsia="MS Mincho"/>
          <w:szCs w:val="24"/>
        </w:rPr>
      </w:r>
      <w:r w:rsidRPr="005669B8">
        <w:rPr>
          <w:rFonts w:eastAsia="MS Mincho"/>
          <w:szCs w:val="24"/>
        </w:rPr>
        <w:fldChar w:fldCharType="separate"/>
      </w:r>
      <w:r>
        <w:rPr>
          <w:rFonts w:eastAsia="MS Mincho"/>
          <w:szCs w:val="24"/>
        </w:rPr>
        <w:t>5.10.4</w:t>
      </w:r>
      <w:r w:rsidRPr="005669B8">
        <w:rPr>
          <w:rFonts w:eastAsia="MS Mincho"/>
          <w:szCs w:val="24"/>
        </w:rPr>
        <w:fldChar w:fldCharType="end"/>
      </w:r>
      <w:r w:rsidRPr="008258CE">
        <w:rPr>
          <w:rFonts w:eastAsia="MS Mincho"/>
          <w:szCs w:val="24"/>
        </w:rPr>
        <w:t>.</w:t>
      </w:r>
    </w:p>
    <w:p w14:paraId="5F6FA22D" w14:textId="77777777" w:rsidR="00C61527" w:rsidRDefault="00C61527" w:rsidP="000B7FC5">
      <w:pPr>
        <w:rPr>
          <w:lang w:val="en-GB" w:eastAsia="de-DE"/>
        </w:rPr>
      </w:pPr>
    </w:p>
    <w:p w14:paraId="5978568F" w14:textId="77777777" w:rsidR="0057269D" w:rsidRPr="009333B1" w:rsidRDefault="0057269D" w:rsidP="00F83769">
      <w:pPr>
        <w:rPr>
          <w:lang w:val="en-GB"/>
        </w:rPr>
      </w:pPr>
    </w:p>
    <w:sectPr w:rsidR="0057269D" w:rsidRPr="009333B1" w:rsidSect="007C793A">
      <w:headerReference w:type="default" r:id="rId42"/>
      <w:footerReference w:type="default" r:id="rId43"/>
      <w:pgSz w:w="11907" w:h="16839"/>
      <w:pgMar w:top="1417" w:right="1417" w:bottom="1417" w:left="1417" w:header="567" w:footer="567"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8" w:author="NAVARRIA Jessica" w:date="2022-07-18T18:00:00Z" w:initials="NJ">
    <w:p w14:paraId="0D679E99" w14:textId="51F5A536" w:rsidR="009A3C6D" w:rsidRDefault="009A3C6D">
      <w:pPr>
        <w:pStyle w:val="CommentText"/>
      </w:pPr>
      <w:r>
        <w:rPr>
          <w:rStyle w:val="CommentReference"/>
        </w:rPr>
        <w:annotationRef/>
      </w:r>
      <w:r>
        <w:t xml:space="preserve">Please follow the order of the text as it appears in </w:t>
      </w:r>
      <w:r w:rsidRPr="009A3C6D">
        <w:t>ISO/IEC 23009-1:2022</w:t>
      </w:r>
      <w:r>
        <w:t xml:space="preserve"> (i.e. </w:t>
      </w:r>
      <w:r w:rsidR="00A245E7">
        <w:t>subclause 4.7 is before the annexes).</w:t>
      </w:r>
    </w:p>
  </w:comment>
  <w:comment w:id="18" w:author="NAVARRIA Jessica" w:date="2022-07-19T15:03:00Z" w:initials="NJ">
    <w:p w14:paraId="0487313A" w14:textId="5D10730B" w:rsidR="00414DF2" w:rsidRDefault="00414DF2">
      <w:pPr>
        <w:pStyle w:val="CommentText"/>
      </w:pPr>
      <w:r>
        <w:rPr>
          <w:rStyle w:val="CommentReference"/>
        </w:rPr>
        <w:annotationRef/>
      </w:r>
      <w:r>
        <w:t>Please renumber correctly as Annex L</w:t>
      </w:r>
    </w:p>
  </w:comment>
  <w:comment w:id="19" w:author="NAVARRIA Jessica" w:date="2022-07-19T15:05:00Z" w:initials="NJ">
    <w:p w14:paraId="2F75918E" w14:textId="28FF21F5" w:rsidR="00174C32" w:rsidRDefault="00174C32">
      <w:pPr>
        <w:pStyle w:val="CommentText"/>
      </w:pPr>
      <w:r>
        <w:rPr>
          <w:rStyle w:val="CommentReference"/>
        </w:rPr>
        <w:annotationRef/>
      </w:r>
      <w:r>
        <w:t xml:space="preserve">Please move to the beginning to follow the order of the text as it appears in </w:t>
      </w:r>
      <w:r w:rsidRPr="009A3C6D">
        <w:t>ISO/IEC 23009-1:2022</w:t>
      </w:r>
    </w:p>
  </w:comment>
  <w:comment w:id="25" w:author="NAVARRIA Jessica" w:date="2022-07-19T15:21:00Z" w:initials="NJ">
    <w:p w14:paraId="4C187D10" w14:textId="77777777" w:rsidR="008E4102" w:rsidRDefault="008E4102" w:rsidP="008E4102">
      <w:pPr>
        <w:pStyle w:val="ISOComments"/>
        <w:spacing w:before="60" w:after="60" w:line="240" w:lineRule="auto"/>
        <w:rPr>
          <w:rFonts w:cs="Arial"/>
          <w:szCs w:val="18"/>
        </w:rPr>
      </w:pPr>
      <w:r>
        <w:rPr>
          <w:rStyle w:val="CommentReference"/>
        </w:rPr>
        <w:annotationRef/>
      </w:r>
      <w:r>
        <w:t xml:space="preserve">There are two figures which do not have titles or figure numbers. Please provide a title, figure number and add a reference to these figures in the text in accordance with </w:t>
      </w:r>
      <w:hyperlink r:id="rId1" w:anchor="_idTextAnchor398" w:history="1">
        <w:r w:rsidRPr="006C57E9">
          <w:rPr>
            <w:rStyle w:val="Hyperlink"/>
            <w:rFonts w:cs="Arial"/>
            <w:b/>
            <w:szCs w:val="18"/>
          </w:rPr>
          <w:t>ISO/IEC Directives, Part 2, 28.4</w:t>
        </w:r>
      </w:hyperlink>
      <w:r>
        <w:rPr>
          <w:rFonts w:cs="Arial"/>
          <w:b/>
          <w:szCs w:val="18"/>
        </w:rPr>
        <w:t>: “</w:t>
      </w:r>
      <w:r w:rsidRPr="007545B8">
        <w:rPr>
          <w:rFonts w:cs="Arial"/>
          <w:szCs w:val="18"/>
        </w:rPr>
        <w:t xml:space="preserve">Each </w:t>
      </w:r>
      <w:r>
        <w:rPr>
          <w:rFonts w:cs="Arial"/>
          <w:szCs w:val="18"/>
        </w:rPr>
        <w:t>figure</w:t>
      </w:r>
      <w:r w:rsidRPr="007545B8">
        <w:rPr>
          <w:rFonts w:cs="Arial"/>
          <w:szCs w:val="18"/>
        </w:rPr>
        <w:t xml:space="preserve"> shall be explicitly referred to within the text.</w:t>
      </w:r>
      <w:r>
        <w:t>”</w:t>
      </w:r>
      <w:r>
        <w:rPr>
          <w:rFonts w:cs="Arial"/>
          <w:szCs w:val="18"/>
        </w:rPr>
        <w:t xml:space="preserve"> </w:t>
      </w:r>
    </w:p>
    <w:p w14:paraId="6282BE01" w14:textId="77777777" w:rsidR="008E4102" w:rsidRDefault="008E4102" w:rsidP="008E4102">
      <w:pPr>
        <w:pStyle w:val="ISOChange"/>
        <w:spacing w:before="60" w:after="60" w:line="240" w:lineRule="auto"/>
      </w:pPr>
      <w:r>
        <w:t>Please provide revisable files for next submission. Guidelines for the submission of text and graphics to ISO/CS are available in the Drafting standards section on iso.org:</w:t>
      </w:r>
    </w:p>
    <w:p w14:paraId="2783E9E8" w14:textId="4CC01B7B" w:rsidR="008E4102" w:rsidRDefault="00000000" w:rsidP="008E4102">
      <w:pPr>
        <w:pStyle w:val="CommentText"/>
      </w:pPr>
      <w:hyperlink r:id="rId2" w:history="1">
        <w:r w:rsidR="008E4102" w:rsidRPr="006C57E9">
          <w:rPr>
            <w:rStyle w:val="Hyperlink"/>
          </w:rPr>
          <w:t>https://www.iso.org/drafting-standards.html</w:t>
        </w:r>
      </w:hyperlink>
    </w:p>
  </w:comment>
  <w:comment w:id="26" w:author="NAVARRIA Jessica" w:date="2022-07-19T15:21:00Z" w:initials="NJ">
    <w:p w14:paraId="0E21683A" w14:textId="77777777" w:rsidR="008E4102" w:rsidRDefault="008E4102" w:rsidP="008E4102">
      <w:pPr>
        <w:pStyle w:val="ISOComments"/>
        <w:spacing w:before="60" w:after="60" w:line="240" w:lineRule="auto"/>
        <w:rPr>
          <w:rFonts w:cs="Arial"/>
          <w:szCs w:val="18"/>
        </w:rPr>
      </w:pPr>
      <w:r>
        <w:rPr>
          <w:rStyle w:val="CommentReference"/>
        </w:rPr>
        <w:annotationRef/>
      </w:r>
      <w:r>
        <w:t xml:space="preserve">There are two figures which do not have titles or figure numbers. Please provide a title, figure number and add a reference to these figures in the text in accordance with </w:t>
      </w:r>
      <w:hyperlink r:id="rId3" w:anchor="_idTextAnchor398" w:history="1">
        <w:r w:rsidRPr="006C57E9">
          <w:rPr>
            <w:rStyle w:val="Hyperlink"/>
            <w:rFonts w:cs="Arial"/>
            <w:b/>
            <w:szCs w:val="18"/>
          </w:rPr>
          <w:t>ISO/IEC Directives, Part 2, 28.4</w:t>
        </w:r>
      </w:hyperlink>
      <w:r>
        <w:rPr>
          <w:rFonts w:cs="Arial"/>
          <w:b/>
          <w:szCs w:val="18"/>
        </w:rPr>
        <w:t>: “</w:t>
      </w:r>
      <w:r w:rsidRPr="007545B8">
        <w:rPr>
          <w:rFonts w:cs="Arial"/>
          <w:szCs w:val="18"/>
        </w:rPr>
        <w:t xml:space="preserve">Each </w:t>
      </w:r>
      <w:r>
        <w:rPr>
          <w:rFonts w:cs="Arial"/>
          <w:szCs w:val="18"/>
        </w:rPr>
        <w:t>figure</w:t>
      </w:r>
      <w:r w:rsidRPr="007545B8">
        <w:rPr>
          <w:rFonts w:cs="Arial"/>
          <w:szCs w:val="18"/>
        </w:rPr>
        <w:t xml:space="preserve"> shall be explicitly referred to within the text.</w:t>
      </w:r>
      <w:r>
        <w:t>”</w:t>
      </w:r>
      <w:r>
        <w:rPr>
          <w:rFonts w:cs="Arial"/>
          <w:szCs w:val="18"/>
        </w:rPr>
        <w:t xml:space="preserve"> </w:t>
      </w:r>
    </w:p>
    <w:p w14:paraId="32A83C95" w14:textId="77777777" w:rsidR="008E4102" w:rsidRDefault="008E4102" w:rsidP="008E4102">
      <w:pPr>
        <w:pStyle w:val="ISOChange"/>
        <w:spacing w:before="60" w:after="60" w:line="240" w:lineRule="auto"/>
      </w:pPr>
      <w:r>
        <w:t>Please provide revisable files for next submission. Guidelines for the submission of text and graphics to ISO/CS are available in the Drafting standards section on iso.org:</w:t>
      </w:r>
    </w:p>
    <w:p w14:paraId="1412A07F" w14:textId="7B28ECDA" w:rsidR="008E4102" w:rsidRDefault="00000000" w:rsidP="008E4102">
      <w:pPr>
        <w:pStyle w:val="CommentText"/>
      </w:pPr>
      <w:hyperlink r:id="rId4" w:history="1">
        <w:r w:rsidR="008E4102" w:rsidRPr="006C57E9">
          <w:rPr>
            <w:rStyle w:val="Hyperlink"/>
          </w:rPr>
          <w:t>https://www.iso.org/drafting-standards.html</w:t>
        </w:r>
      </w:hyperlink>
    </w:p>
  </w:comment>
  <w:comment w:id="27" w:author="NAVARRIA Jessica" w:date="2022-07-19T15:05:00Z" w:initials="NJ">
    <w:p w14:paraId="1C6801B6" w14:textId="6050E2FA" w:rsidR="00174C32" w:rsidRDefault="00174C32">
      <w:pPr>
        <w:pStyle w:val="CommentText"/>
      </w:pPr>
      <w:r>
        <w:rPr>
          <w:rStyle w:val="CommentReference"/>
        </w:rPr>
        <w:annotationRef/>
      </w:r>
      <w:r>
        <w:t xml:space="preserve">Please move to follow the order of the text as it appears in </w:t>
      </w:r>
      <w:r w:rsidRPr="009A3C6D">
        <w:t>ISO/IEC 23009-1:2022</w:t>
      </w:r>
    </w:p>
  </w:comment>
  <w:comment w:id="57" w:author="NAVARRIA Jessica" w:date="2022-07-19T15:06:00Z" w:initials="NJ">
    <w:p w14:paraId="0CDB8386" w14:textId="1794BF93" w:rsidR="00174C32" w:rsidRDefault="00174C32">
      <w:pPr>
        <w:pStyle w:val="CommentText"/>
      </w:pPr>
      <w:r>
        <w:rPr>
          <w:rStyle w:val="CommentReference"/>
        </w:rPr>
        <w:annotationRef/>
      </w:r>
      <w:r>
        <w:t xml:space="preserve">Please move to follow the order of the text as it appears in </w:t>
      </w:r>
      <w:r w:rsidRPr="009A3C6D">
        <w:t>ISO/IEC 23009-1:2022</w:t>
      </w:r>
    </w:p>
  </w:comment>
  <w:comment w:id="58" w:author="NAVARRIA Jessica" w:date="2022-07-19T15:06:00Z" w:initials="NJ">
    <w:p w14:paraId="53E8C2B9" w14:textId="77777777" w:rsidR="00174C32" w:rsidRDefault="00174C32" w:rsidP="00174C32">
      <w:pPr>
        <w:pStyle w:val="CommentText"/>
      </w:pPr>
      <w:r>
        <w:rPr>
          <w:rStyle w:val="CommentReference"/>
        </w:rPr>
        <w:annotationRef/>
      </w:r>
      <w:r>
        <w:t xml:space="preserve">Please move to follow the order of the text as it appears in </w:t>
      </w:r>
      <w:r w:rsidRPr="009A3C6D">
        <w:t>ISO/IEC 23009-1:2022</w:t>
      </w:r>
    </w:p>
    <w:p w14:paraId="41F4501D" w14:textId="54B236AF" w:rsidR="00174C32" w:rsidRDefault="00174C32">
      <w:pPr>
        <w:pStyle w:val="CommentText"/>
      </w:pPr>
    </w:p>
  </w:comment>
  <w:comment w:id="59" w:author="NAVARRIA Jessica" w:date="2022-07-19T15:06:00Z" w:initials="NJ">
    <w:p w14:paraId="0E11228E" w14:textId="667E346E" w:rsidR="00174C32" w:rsidRDefault="00174C32">
      <w:pPr>
        <w:pStyle w:val="CommentText"/>
      </w:pPr>
      <w:r>
        <w:rPr>
          <w:rStyle w:val="CommentReference"/>
        </w:rPr>
        <w:annotationRef/>
      </w:r>
      <w:r>
        <w:t xml:space="preserve">Please move to follow the order of the text as it appears in </w:t>
      </w:r>
      <w:r w:rsidRPr="009A3C6D">
        <w:t>ISO/IEC 23009-1:2022</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D679E99" w15:done="0"/>
  <w15:commentEx w15:paraId="0487313A" w15:done="0"/>
  <w15:commentEx w15:paraId="2F75918E" w15:done="0"/>
  <w15:commentEx w15:paraId="2783E9E8" w15:done="0"/>
  <w15:commentEx w15:paraId="1412A07F" w15:done="0"/>
  <w15:commentEx w15:paraId="1C6801B6" w15:done="0"/>
  <w15:commentEx w15:paraId="0CDB8386" w15:done="0"/>
  <w15:commentEx w15:paraId="41F4501D" w15:done="0"/>
  <w15:commentEx w15:paraId="0E11228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801E5A" w16cex:dateUtc="2022-07-18T16:0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D679E99" w16cid:durableId="26801E5A"/>
  <w16cid:commentId w16cid:paraId="0487313A" w16cid:durableId="2681465A"/>
  <w16cid:commentId w16cid:paraId="2F75918E" w16cid:durableId="268146A0"/>
  <w16cid:commentId w16cid:paraId="2783E9E8" w16cid:durableId="26814A7F"/>
  <w16cid:commentId w16cid:paraId="1412A07F" w16cid:durableId="26814A7A"/>
  <w16cid:commentId w16cid:paraId="1C6801B6" w16cid:durableId="268146D7"/>
  <w16cid:commentId w16cid:paraId="0CDB8386" w16cid:durableId="268146E5"/>
  <w16cid:commentId w16cid:paraId="41F4501D" w16cid:durableId="26814703"/>
  <w16cid:commentId w16cid:paraId="0E11228E" w16cid:durableId="2681470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260EFF" w14:textId="77777777" w:rsidR="009F2AC4" w:rsidRDefault="009F2AC4" w:rsidP="00717E1B">
      <w:pPr>
        <w:spacing w:after="0" w:line="240" w:lineRule="auto"/>
      </w:pPr>
      <w:r>
        <w:separator/>
      </w:r>
    </w:p>
  </w:endnote>
  <w:endnote w:type="continuationSeparator" w:id="0">
    <w:p w14:paraId="6955EE2B" w14:textId="77777777" w:rsidR="009F2AC4" w:rsidRDefault="009F2AC4" w:rsidP="00717E1B">
      <w:pPr>
        <w:spacing w:after="0" w:line="240" w:lineRule="auto"/>
      </w:pPr>
      <w:r>
        <w:continuationSeparator/>
      </w:r>
    </w:p>
  </w:endnote>
  <w:endnote w:type="continuationNotice" w:id="1">
    <w:p w14:paraId="0AAD912D" w14:textId="77777777" w:rsidR="009F2AC4" w:rsidRDefault="009F2AC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ndara">
    <w:panose1 w:val="020E0502030303020204"/>
    <w:charset w:val="00"/>
    <w:family w:val="swiss"/>
    <w:pitch w:val="variable"/>
    <w:sig w:usb0="A00002EF" w:usb1="4000A44B" w:usb2="00000000" w:usb3="00000000" w:csb0="0000019F"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Nimbus Roman No9 L">
    <w:altName w:val="Times New Roman"/>
    <w:charset w:val="00"/>
    <w:family w:val="roman"/>
    <w:pitch w:val="variable"/>
  </w:font>
  <w:font w:name="Nimbus Sans L">
    <w:altName w:val="Arial"/>
    <w:charset w:val="00"/>
    <w:family w:val="auto"/>
    <w:pitch w:val="variable"/>
  </w:font>
  <w:font w:name="Tunga">
    <w:panose1 w:val="00000400000000000000"/>
    <w:charset w:val="00"/>
    <w:family w:val="swiss"/>
    <w:pitch w:val="variable"/>
    <w:sig w:usb0="00400003" w:usb1="00000000" w:usb2="00000000" w:usb3="00000000" w:csb0="00000001" w:csb1="00000000"/>
  </w:font>
  <w:font w:name="Lucida Grande">
    <w:altName w:val="Arial"/>
    <w:charset w:val="00"/>
    <w:family w:val="auto"/>
    <w:pitch w:val="variable"/>
    <w:sig w:usb0="E1000AEF" w:usb1="5000A1FF" w:usb2="00000000"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 w:name="Helvetica">
    <w:panose1 w:val="020B0604020202020204"/>
    <w:charset w:val="00"/>
    <w:family w:val="swiss"/>
    <w:pitch w:val="variable"/>
    <w:sig w:usb0="E0002EFF" w:usb1="C0007843" w:usb2="00000009" w:usb3="00000000" w:csb0="000001FF" w:csb1="00000000"/>
  </w:font>
  <w:font w:name="BatangChe">
    <w:charset w:val="81"/>
    <w:family w:val="modern"/>
    <w:pitch w:val="fixed"/>
    <w:sig w:usb0="B00002AF" w:usb1="69D77CFB" w:usb2="00000030" w:usb3="00000000" w:csb0="0008009F" w:csb1="00000000"/>
  </w:font>
  <w:font w:name="Yu Mincho">
    <w:charset w:val="80"/>
    <w:family w:val="roman"/>
    <w:pitch w:val="variable"/>
    <w:sig w:usb0="800002E7" w:usb1="2AC7FCFF" w:usb2="00000012" w:usb3="00000000" w:csb0="0002009F" w:csb1="00000000"/>
  </w:font>
  <w:font w:name="Malgun Gothic">
    <w:panose1 w:val="020B0503020000020004"/>
    <w:charset w:val="81"/>
    <w:family w:val="swiss"/>
    <w:pitch w:val="variable"/>
    <w:sig w:usb0="9000002F" w:usb1="29D77CFB" w:usb2="00000012" w:usb3="00000000" w:csb0="00080001" w:csb1="00000000"/>
  </w:font>
  <w:font w:name="Yu Gothic Light">
    <w:panose1 w:val="020B0300000000000000"/>
    <w:charset w:val="80"/>
    <w:family w:val="swiss"/>
    <w:pitch w:val="variable"/>
    <w:sig w:usb0="E00002FF" w:usb1="2AC7FDFF" w:usb2="00000016" w:usb3="00000000" w:csb0="0002009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inherit">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DF78C0" w14:textId="77777777" w:rsidR="0057269D" w:rsidRPr="00BA1CC8" w:rsidRDefault="0057269D" w:rsidP="00631D06">
    <w:pPr>
      <w:pStyle w:val="Footer"/>
      <w:tabs>
        <w:tab w:val="right" w:pos="9752"/>
      </w:tabs>
      <w:spacing w:before="240" w:line="240" w:lineRule="exact"/>
      <w:rPr>
        <w:sz w:val="20"/>
      </w:rPr>
    </w:pPr>
    <w:r w:rsidRPr="00BA1CC8">
      <w:rPr>
        <w:b/>
        <w:sz w:val="20"/>
      </w:rPr>
      <w:fldChar w:fldCharType="begin"/>
    </w:r>
    <w:r w:rsidRPr="00BA1CC8">
      <w:rPr>
        <w:b/>
        <w:sz w:val="20"/>
      </w:rPr>
      <w:instrText xml:space="preserve"> PAGE   \* MERGEFORMAT </w:instrText>
    </w:r>
    <w:r w:rsidRPr="00BA1CC8">
      <w:rPr>
        <w:b/>
        <w:sz w:val="20"/>
      </w:rPr>
      <w:fldChar w:fldCharType="separate"/>
    </w:r>
    <w:r>
      <w:rPr>
        <w:b/>
        <w:noProof/>
        <w:sz w:val="20"/>
      </w:rPr>
      <w:t>2</w:t>
    </w:r>
    <w:r w:rsidRPr="00BA1CC8">
      <w:rPr>
        <w:b/>
        <w:sz w:val="20"/>
      </w:rPr>
      <w:fldChar w:fldCharType="end"/>
    </w:r>
    <w:r w:rsidRPr="00BA1CC8">
      <w:rPr>
        <w:sz w:val="20"/>
      </w:rPr>
      <w:tab/>
      <w:t>© ISO #### –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F3AA5A" w14:textId="77777777" w:rsidR="004A471E" w:rsidRDefault="004A471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AAE72B" w14:textId="77777777" w:rsidR="0057269D" w:rsidRPr="00BA1CC8" w:rsidRDefault="0057269D" w:rsidP="00631D06">
    <w:pPr>
      <w:pStyle w:val="Footer"/>
      <w:tabs>
        <w:tab w:val="right" w:pos="9752"/>
      </w:tabs>
      <w:spacing w:before="240" w:line="240" w:lineRule="exact"/>
      <w:rPr>
        <w:sz w:val="20"/>
      </w:rPr>
    </w:pPr>
    <w:r w:rsidRPr="006E50E0">
      <w:rPr>
        <w:sz w:val="20"/>
      </w:rPr>
      <w:fldChar w:fldCharType="begin"/>
    </w:r>
    <w:r w:rsidRPr="006E50E0">
      <w:rPr>
        <w:sz w:val="20"/>
      </w:rPr>
      <w:instrText xml:space="preserve"> PAGE   \* MERGEFORMAT </w:instrText>
    </w:r>
    <w:r w:rsidRPr="006E50E0">
      <w:rPr>
        <w:sz w:val="20"/>
      </w:rPr>
      <w:fldChar w:fldCharType="separate"/>
    </w:r>
    <w:r>
      <w:rPr>
        <w:noProof/>
        <w:sz w:val="20"/>
      </w:rPr>
      <w:t>iv</w:t>
    </w:r>
    <w:r w:rsidRPr="006E50E0">
      <w:rPr>
        <w:sz w:val="20"/>
      </w:rPr>
      <w:fldChar w:fldCharType="end"/>
    </w:r>
    <w:r w:rsidRPr="00BA1CC8">
      <w:rPr>
        <w:sz w:val="20"/>
      </w:rPr>
      <w:tab/>
      <w:t>© ISO </w:t>
    </w:r>
    <w:r>
      <w:rPr>
        <w:sz w:val="20"/>
      </w:rPr>
      <w:t>2018</w:t>
    </w:r>
    <w:r w:rsidRPr="00BA1CC8">
      <w:rPr>
        <w:sz w:val="20"/>
      </w:rPr>
      <w:t>– All rights reserved</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0048F" w14:textId="27E38052" w:rsidR="0057269D" w:rsidRPr="00BA1CC8" w:rsidRDefault="0057269D" w:rsidP="00631D06">
    <w:pPr>
      <w:pStyle w:val="Footer"/>
      <w:tabs>
        <w:tab w:val="right" w:pos="9752"/>
      </w:tabs>
      <w:spacing w:before="240" w:line="240" w:lineRule="atLeast"/>
      <w:rPr>
        <w:sz w:val="20"/>
      </w:rPr>
    </w:pPr>
    <w:r w:rsidRPr="00BA1CC8">
      <w:rPr>
        <w:sz w:val="20"/>
      </w:rPr>
      <w:t>© ISO </w:t>
    </w:r>
    <w:r>
      <w:rPr>
        <w:sz w:val="20"/>
      </w:rPr>
      <w:t>20</w:t>
    </w:r>
    <w:r w:rsidR="00676879">
      <w:rPr>
        <w:sz w:val="20"/>
      </w:rPr>
      <w:t>22</w:t>
    </w:r>
    <w:r w:rsidRPr="00BA1CC8">
      <w:rPr>
        <w:sz w:val="20"/>
      </w:rPr>
      <w:t>– All rights reserved</w:t>
    </w:r>
    <w:r w:rsidRPr="00BA1CC8">
      <w:rPr>
        <w:sz w:val="20"/>
      </w:rPr>
      <w:tab/>
    </w:r>
    <w:r w:rsidRPr="006E50E0">
      <w:rPr>
        <w:sz w:val="20"/>
      </w:rPr>
      <w:fldChar w:fldCharType="begin"/>
    </w:r>
    <w:r w:rsidRPr="006E50E0">
      <w:rPr>
        <w:sz w:val="20"/>
      </w:rPr>
      <w:instrText xml:space="preserve"> PAGE   \* MERGEFORMAT </w:instrText>
    </w:r>
    <w:r w:rsidRPr="006E50E0">
      <w:rPr>
        <w:sz w:val="20"/>
      </w:rPr>
      <w:fldChar w:fldCharType="separate"/>
    </w:r>
    <w:r>
      <w:rPr>
        <w:noProof/>
        <w:sz w:val="20"/>
      </w:rPr>
      <w:t>iii</w:t>
    </w:r>
    <w:r w:rsidRPr="006E50E0">
      <w:rPr>
        <w:sz w:val="20"/>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BC98F" w14:textId="77777777" w:rsidR="0057269D" w:rsidRPr="007C793A" w:rsidRDefault="0057269D" w:rsidP="007C79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7C9B03" w14:textId="77777777" w:rsidR="009F2AC4" w:rsidRDefault="009F2AC4" w:rsidP="00717E1B">
      <w:pPr>
        <w:spacing w:after="0" w:line="240" w:lineRule="auto"/>
      </w:pPr>
      <w:r>
        <w:separator/>
      </w:r>
    </w:p>
  </w:footnote>
  <w:footnote w:type="continuationSeparator" w:id="0">
    <w:p w14:paraId="0874B569" w14:textId="77777777" w:rsidR="009F2AC4" w:rsidRDefault="009F2AC4" w:rsidP="00717E1B">
      <w:pPr>
        <w:spacing w:after="0" w:line="240" w:lineRule="auto"/>
      </w:pPr>
      <w:r>
        <w:continuationSeparator/>
      </w:r>
    </w:p>
  </w:footnote>
  <w:footnote w:type="continuationNotice" w:id="1">
    <w:p w14:paraId="04DFD951" w14:textId="77777777" w:rsidR="009F2AC4" w:rsidRDefault="009F2AC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29D4C" w14:textId="77777777" w:rsidR="0057269D" w:rsidRPr="00151316" w:rsidRDefault="0057269D" w:rsidP="00631D06">
    <w:pPr>
      <w:pStyle w:val="Header"/>
      <w:spacing w:after="600" w:line="240" w:lineRule="exact"/>
    </w:pPr>
    <w:r w:rsidRPr="00151316">
      <w:t>ISO #####-#:####(X)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DBA3EA" w14:textId="4202BDB6" w:rsidR="0057269D" w:rsidRPr="006E50E0" w:rsidRDefault="00000000" w:rsidP="00631D06">
    <w:pPr>
      <w:pStyle w:val="Header"/>
      <w:spacing w:after="360"/>
      <w:rPr>
        <w:b/>
      </w:rPr>
    </w:pPr>
    <w:r>
      <w:rPr>
        <w:b/>
        <w:noProof/>
      </w:rPr>
      <w:pict w14:anchorId="7E34C23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5" type="#_x0000_t136" style="position:absolute;left:0;text-align:left;margin-left:0;margin-top:0;width:284.05pt;height:16.75pt;z-index:251658240;mso-position-horizontal:center;mso-position-horizontal-relative:page;mso-position-vertical:bottom;mso-position-vertical-relative:page" fillcolor="#c45911" stroked="f">
          <v:fill opacity=".5"/>
          <v:stroke r:id="rId1" o:title=""/>
          <v:shadow color="#868686"/>
          <v:textpath style="font-family:&quot;Cambria&quot;;v-text-kern:t" trim="t" fitpath="t" string="Edited DIS - MUST BE USED FOR FINAL DRAFT"/>
          <o:lock v:ext="edit" aspectratio="t"/>
          <w10:wrap side="largest" anchorx="page" anchory="pag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81F230" w14:textId="77777777" w:rsidR="0057269D" w:rsidRPr="00151316" w:rsidRDefault="0057269D" w:rsidP="00631D06">
    <w:pPr>
      <w:pStyle w:val="Header"/>
      <w:spacing w:after="600" w:line="240" w:lineRule="exact"/>
    </w:pPr>
    <w:r w:rsidRPr="00151316">
      <w:t>ISO</w:t>
    </w:r>
    <w:r>
      <w:t>/DIS</w:t>
    </w:r>
    <w:r w:rsidRPr="00151316">
      <w:t> </w:t>
    </w:r>
    <w:r>
      <w:t>23009-1:</w:t>
    </w:r>
    <w:r w:rsidRPr="00FD6EFC">
      <w:t>201</w:t>
    </w:r>
    <w:r>
      <w:t>4/DAM 5(E</w:t>
    </w:r>
    <w:r w:rsidRPr="00151316">
      <w: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1E0240" w14:textId="59B5A0B7" w:rsidR="0057269D" w:rsidRPr="00151316" w:rsidRDefault="00000000" w:rsidP="00631D06">
    <w:pPr>
      <w:pStyle w:val="Header"/>
      <w:spacing w:after="600" w:line="240" w:lineRule="exact"/>
      <w:jc w:val="right"/>
    </w:pPr>
    <w:r>
      <w:rPr>
        <w:noProof/>
      </w:rPr>
      <w:pict w14:anchorId="58ACFC1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left:0;text-align:left;margin-left:0;margin-top:0;width:284.05pt;height:16.75pt;z-index:251659264;mso-position-horizontal:center;mso-position-horizontal-relative:page;mso-position-vertical:bottom;mso-position-vertical-relative:page" fillcolor="#c45911" stroked="f">
          <v:fill opacity=".5"/>
          <v:stroke r:id="rId1" o:title=""/>
          <v:shadow color="#868686"/>
          <v:textpath style="font-family:&quot;Cambria&quot;;v-text-kern:t" trim="t" fitpath="t" string="Edited DIS - MUST BE USED FOR FINAL DRAFT"/>
          <o:lock v:ext="edit" aspectratio="t"/>
          <w10:wrap side="largest" anchorx="page" anchory="page"/>
        </v:shape>
      </w:pict>
    </w:r>
    <w:r w:rsidR="0057269D" w:rsidRPr="00151316">
      <w:t>ISO</w:t>
    </w:r>
    <w:r w:rsidR="0057269D">
      <w:t>/IEC 23009-1:</w:t>
    </w:r>
    <w:r w:rsidR="0057269D" w:rsidRPr="00FD6EFC">
      <w:t>20</w:t>
    </w:r>
    <w:r w:rsidR="00676879">
      <w:t>22</w:t>
    </w:r>
    <w:r w:rsidR="00372729" w:rsidRPr="00FD6EFC">
      <w:t>20</w:t>
    </w:r>
    <w:r w:rsidR="00372729">
      <w:t>22</w:t>
    </w:r>
    <w:r w:rsidR="0057269D">
      <w:t>/</w:t>
    </w:r>
    <w:r w:rsidR="00372729">
      <w:t>F</w:t>
    </w:r>
    <w:r w:rsidR="0057269D">
      <w:t>DAM1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CD0004" w14:textId="7F4F5E22" w:rsidR="0057269D" w:rsidRPr="007C793A" w:rsidRDefault="00000000" w:rsidP="007C793A">
    <w:pPr>
      <w:pStyle w:val="Header"/>
    </w:pPr>
    <w:r>
      <w:rPr>
        <w:noProof/>
      </w:rPr>
      <w:pict w14:anchorId="22DB3A8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left:0;text-align:left;margin-left:0;margin-top:0;width:284.05pt;height:16.75pt;z-index:251660288;mso-position-horizontal:center;mso-position-horizontal-relative:page;mso-position-vertical:bottom;mso-position-vertical-relative:page" fillcolor="#c45911" stroked="f">
          <v:fill opacity=".5"/>
          <v:stroke r:id="rId1" o:title=""/>
          <v:shadow color="#868686"/>
          <v:textpath style="font-family:&quot;Cambria&quot;;v-text-kern:t" trim="t" fitpath="t" string="Edited DIS - MUST BE USED FOR FINAL DRAFT"/>
          <o:lock v:ext="edit" aspectratio="t"/>
          <w10:wrap side="largest"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A7F04CC8"/>
    <w:lvl w:ilvl="0">
      <w:start w:val="1"/>
      <w:numFmt w:val="decimal"/>
      <w:lvlText w:val="%1."/>
      <w:lvlJc w:val="left"/>
      <w:pPr>
        <w:tabs>
          <w:tab w:val="num" w:pos="360"/>
        </w:tabs>
        <w:ind w:left="360" w:hanging="360"/>
      </w:pPr>
    </w:lvl>
  </w:abstractNum>
  <w:abstractNum w:abstractNumId="1" w15:restartNumberingAfterBreak="0">
    <w:nsid w:val="046011EE"/>
    <w:multiLevelType w:val="hybridMultilevel"/>
    <w:tmpl w:val="2FD20C3C"/>
    <w:lvl w:ilvl="0" w:tplc="7CB8315C">
      <w:start w:val="2"/>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A84C86"/>
    <w:multiLevelType w:val="hybridMultilevel"/>
    <w:tmpl w:val="C55A86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066D34F4"/>
    <w:multiLevelType w:val="multilevel"/>
    <w:tmpl w:val="DA487A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8A55008"/>
    <w:multiLevelType w:val="multilevel"/>
    <w:tmpl w:val="0A2CB4D6"/>
    <w:lvl w:ilvl="0">
      <w:start w:val="1"/>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5" w15:restartNumberingAfterBreak="0">
    <w:nsid w:val="08CA65BA"/>
    <w:multiLevelType w:val="hybridMultilevel"/>
    <w:tmpl w:val="BA980D0E"/>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0D90720D"/>
    <w:multiLevelType w:val="hybridMultilevel"/>
    <w:tmpl w:val="3BE403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FDD54B4"/>
    <w:multiLevelType w:val="hybridMultilevel"/>
    <w:tmpl w:val="238C2664"/>
    <w:lvl w:ilvl="0" w:tplc="0407000F">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2B603D9"/>
    <w:multiLevelType w:val="hybridMultilevel"/>
    <w:tmpl w:val="5C42E98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1">
      <w:start w:val="1"/>
      <w:numFmt w:val="bullet"/>
      <w:lvlText w:val=""/>
      <w:lvlJc w:val="left"/>
      <w:pPr>
        <w:ind w:left="2880" w:hanging="360"/>
      </w:pPr>
      <w:rPr>
        <w:rFonts w:ascii="Symbol" w:hAnsi="Symbol"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6087535"/>
    <w:multiLevelType w:val="hybridMultilevel"/>
    <w:tmpl w:val="90E2AC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160A3374"/>
    <w:multiLevelType w:val="hybridMultilevel"/>
    <w:tmpl w:val="2EC48EB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6FA1E21"/>
    <w:multiLevelType w:val="hybridMultilevel"/>
    <w:tmpl w:val="238C15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BC2F0F"/>
    <w:multiLevelType w:val="hybridMultilevel"/>
    <w:tmpl w:val="0450D58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7C34B86"/>
    <w:multiLevelType w:val="hybridMultilevel"/>
    <w:tmpl w:val="352AF4BC"/>
    <w:lvl w:ilvl="0" w:tplc="022A5D6A">
      <w:start w:val="8"/>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17CD3E19"/>
    <w:multiLevelType w:val="multilevel"/>
    <w:tmpl w:val="E86C0B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ACF1FA8"/>
    <w:multiLevelType w:val="hybridMultilevel"/>
    <w:tmpl w:val="453C79AE"/>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6" w15:restartNumberingAfterBreak="0">
    <w:nsid w:val="1BF37302"/>
    <w:multiLevelType w:val="hybridMultilevel"/>
    <w:tmpl w:val="C128970E"/>
    <w:lvl w:ilvl="0" w:tplc="04070001">
      <w:start w:val="1"/>
      <w:numFmt w:val="bullet"/>
      <w:lvlText w:val=""/>
      <w:lvlJc w:val="left"/>
      <w:pPr>
        <w:ind w:left="765" w:hanging="360"/>
      </w:pPr>
      <w:rPr>
        <w:rFonts w:ascii="Symbol" w:hAnsi="Symbol" w:hint="default"/>
      </w:rPr>
    </w:lvl>
    <w:lvl w:ilvl="1" w:tplc="04070003" w:tentative="1">
      <w:start w:val="1"/>
      <w:numFmt w:val="bullet"/>
      <w:lvlText w:val="o"/>
      <w:lvlJc w:val="left"/>
      <w:pPr>
        <w:ind w:left="1485" w:hanging="360"/>
      </w:pPr>
      <w:rPr>
        <w:rFonts w:ascii="Courier New" w:hAnsi="Courier New" w:cs="Courier New" w:hint="default"/>
      </w:rPr>
    </w:lvl>
    <w:lvl w:ilvl="2" w:tplc="04070005" w:tentative="1">
      <w:start w:val="1"/>
      <w:numFmt w:val="bullet"/>
      <w:lvlText w:val=""/>
      <w:lvlJc w:val="left"/>
      <w:pPr>
        <w:ind w:left="2205" w:hanging="360"/>
      </w:pPr>
      <w:rPr>
        <w:rFonts w:ascii="Wingdings" w:hAnsi="Wingdings" w:hint="default"/>
      </w:rPr>
    </w:lvl>
    <w:lvl w:ilvl="3" w:tplc="04070001" w:tentative="1">
      <w:start w:val="1"/>
      <w:numFmt w:val="bullet"/>
      <w:lvlText w:val=""/>
      <w:lvlJc w:val="left"/>
      <w:pPr>
        <w:ind w:left="2925" w:hanging="360"/>
      </w:pPr>
      <w:rPr>
        <w:rFonts w:ascii="Symbol" w:hAnsi="Symbol" w:hint="default"/>
      </w:rPr>
    </w:lvl>
    <w:lvl w:ilvl="4" w:tplc="04070003" w:tentative="1">
      <w:start w:val="1"/>
      <w:numFmt w:val="bullet"/>
      <w:lvlText w:val="o"/>
      <w:lvlJc w:val="left"/>
      <w:pPr>
        <w:ind w:left="3645" w:hanging="360"/>
      </w:pPr>
      <w:rPr>
        <w:rFonts w:ascii="Courier New" w:hAnsi="Courier New" w:cs="Courier New" w:hint="default"/>
      </w:rPr>
    </w:lvl>
    <w:lvl w:ilvl="5" w:tplc="04070005" w:tentative="1">
      <w:start w:val="1"/>
      <w:numFmt w:val="bullet"/>
      <w:lvlText w:val=""/>
      <w:lvlJc w:val="left"/>
      <w:pPr>
        <w:ind w:left="4365" w:hanging="360"/>
      </w:pPr>
      <w:rPr>
        <w:rFonts w:ascii="Wingdings" w:hAnsi="Wingdings" w:hint="default"/>
      </w:rPr>
    </w:lvl>
    <w:lvl w:ilvl="6" w:tplc="04070001" w:tentative="1">
      <w:start w:val="1"/>
      <w:numFmt w:val="bullet"/>
      <w:lvlText w:val=""/>
      <w:lvlJc w:val="left"/>
      <w:pPr>
        <w:ind w:left="5085" w:hanging="360"/>
      </w:pPr>
      <w:rPr>
        <w:rFonts w:ascii="Symbol" w:hAnsi="Symbol" w:hint="default"/>
      </w:rPr>
    </w:lvl>
    <w:lvl w:ilvl="7" w:tplc="04070003" w:tentative="1">
      <w:start w:val="1"/>
      <w:numFmt w:val="bullet"/>
      <w:lvlText w:val="o"/>
      <w:lvlJc w:val="left"/>
      <w:pPr>
        <w:ind w:left="5805" w:hanging="360"/>
      </w:pPr>
      <w:rPr>
        <w:rFonts w:ascii="Courier New" w:hAnsi="Courier New" w:cs="Courier New" w:hint="default"/>
      </w:rPr>
    </w:lvl>
    <w:lvl w:ilvl="8" w:tplc="04070005" w:tentative="1">
      <w:start w:val="1"/>
      <w:numFmt w:val="bullet"/>
      <w:lvlText w:val=""/>
      <w:lvlJc w:val="left"/>
      <w:pPr>
        <w:ind w:left="6525" w:hanging="360"/>
      </w:pPr>
      <w:rPr>
        <w:rFonts w:ascii="Wingdings" w:hAnsi="Wingdings" w:hint="default"/>
      </w:rPr>
    </w:lvl>
  </w:abstractNum>
  <w:abstractNum w:abstractNumId="17" w15:restartNumberingAfterBreak="0">
    <w:nsid w:val="1E38706A"/>
    <w:multiLevelType w:val="hybridMultilevel"/>
    <w:tmpl w:val="FFBC69F8"/>
    <w:lvl w:ilvl="0" w:tplc="86420AA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22932CD8"/>
    <w:multiLevelType w:val="hybridMultilevel"/>
    <w:tmpl w:val="A4FE20E0"/>
    <w:lvl w:ilvl="0" w:tplc="04090019">
      <w:start w:val="1"/>
      <w:numFmt w:val="lowerLetter"/>
      <w:lvlText w:val="%1."/>
      <w:lvlJc w:val="left"/>
      <w:pPr>
        <w:ind w:left="720" w:hanging="360"/>
      </w:pPr>
    </w:lvl>
    <w:lvl w:ilvl="1" w:tplc="04090013">
      <w:start w:val="1"/>
      <w:numFmt w:val="upperRoman"/>
      <w:lvlText w:val="%2."/>
      <w:lvlJc w:val="righ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23733993"/>
    <w:multiLevelType w:val="multilevel"/>
    <w:tmpl w:val="ED78B6C6"/>
    <w:lvl w:ilvl="0">
      <w:start w:val="1"/>
      <w:numFmt w:val="bullet"/>
      <w:lvlText w:val=""/>
      <w:lvlJc w:val="left"/>
      <w:pPr>
        <w:tabs>
          <w:tab w:val="num" w:pos="2160"/>
        </w:tabs>
        <w:ind w:left="2160" w:hanging="360"/>
      </w:pPr>
      <w:rPr>
        <w:rFonts w:ascii="Symbol" w:hAnsi="Symbol" w:hint="default"/>
        <w:sz w:val="20"/>
      </w:rPr>
    </w:lvl>
    <w:lvl w:ilvl="1">
      <w:start w:val="1"/>
      <w:numFmt w:val="bullet"/>
      <w:lvlText w:val="o"/>
      <w:lvlJc w:val="left"/>
      <w:pPr>
        <w:tabs>
          <w:tab w:val="num" w:pos="2880"/>
        </w:tabs>
        <w:ind w:left="2880" w:hanging="360"/>
      </w:pPr>
      <w:rPr>
        <w:rFonts w:ascii="Courier New" w:hAnsi="Courier New" w:hint="default"/>
        <w:sz w:val="20"/>
      </w:rPr>
    </w:lvl>
    <w:lvl w:ilvl="2" w:tentative="1">
      <w:start w:val="1"/>
      <w:numFmt w:val="bullet"/>
      <w:lvlText w:val=""/>
      <w:lvlJc w:val="left"/>
      <w:pPr>
        <w:tabs>
          <w:tab w:val="num" w:pos="3600"/>
        </w:tabs>
        <w:ind w:left="3600" w:hanging="360"/>
      </w:pPr>
      <w:rPr>
        <w:rFonts w:ascii="Wingdings" w:hAnsi="Wingdings" w:hint="default"/>
        <w:sz w:val="20"/>
      </w:rPr>
    </w:lvl>
    <w:lvl w:ilvl="3" w:tentative="1">
      <w:start w:val="1"/>
      <w:numFmt w:val="bullet"/>
      <w:lvlText w:val=""/>
      <w:lvlJc w:val="left"/>
      <w:pPr>
        <w:tabs>
          <w:tab w:val="num" w:pos="4320"/>
        </w:tabs>
        <w:ind w:left="4320" w:hanging="360"/>
      </w:pPr>
      <w:rPr>
        <w:rFonts w:ascii="Wingdings" w:hAnsi="Wingdings" w:hint="default"/>
        <w:sz w:val="20"/>
      </w:rPr>
    </w:lvl>
    <w:lvl w:ilvl="4" w:tentative="1">
      <w:start w:val="1"/>
      <w:numFmt w:val="bullet"/>
      <w:lvlText w:val=""/>
      <w:lvlJc w:val="left"/>
      <w:pPr>
        <w:tabs>
          <w:tab w:val="num" w:pos="5040"/>
        </w:tabs>
        <w:ind w:left="5040" w:hanging="360"/>
      </w:pPr>
      <w:rPr>
        <w:rFonts w:ascii="Wingdings" w:hAnsi="Wingdings" w:hint="default"/>
        <w:sz w:val="20"/>
      </w:rPr>
    </w:lvl>
    <w:lvl w:ilvl="5" w:tentative="1">
      <w:start w:val="1"/>
      <w:numFmt w:val="bullet"/>
      <w:lvlText w:val=""/>
      <w:lvlJc w:val="left"/>
      <w:pPr>
        <w:tabs>
          <w:tab w:val="num" w:pos="5760"/>
        </w:tabs>
        <w:ind w:left="5760" w:hanging="360"/>
      </w:pPr>
      <w:rPr>
        <w:rFonts w:ascii="Wingdings" w:hAnsi="Wingdings" w:hint="default"/>
        <w:sz w:val="20"/>
      </w:rPr>
    </w:lvl>
    <w:lvl w:ilvl="6" w:tentative="1">
      <w:start w:val="1"/>
      <w:numFmt w:val="bullet"/>
      <w:lvlText w:val=""/>
      <w:lvlJc w:val="left"/>
      <w:pPr>
        <w:tabs>
          <w:tab w:val="num" w:pos="6480"/>
        </w:tabs>
        <w:ind w:left="6480" w:hanging="360"/>
      </w:pPr>
      <w:rPr>
        <w:rFonts w:ascii="Wingdings" w:hAnsi="Wingdings" w:hint="default"/>
        <w:sz w:val="20"/>
      </w:rPr>
    </w:lvl>
    <w:lvl w:ilvl="7" w:tentative="1">
      <w:start w:val="1"/>
      <w:numFmt w:val="bullet"/>
      <w:lvlText w:val=""/>
      <w:lvlJc w:val="left"/>
      <w:pPr>
        <w:tabs>
          <w:tab w:val="num" w:pos="7200"/>
        </w:tabs>
        <w:ind w:left="7200" w:hanging="360"/>
      </w:pPr>
      <w:rPr>
        <w:rFonts w:ascii="Wingdings" w:hAnsi="Wingdings" w:hint="default"/>
        <w:sz w:val="20"/>
      </w:rPr>
    </w:lvl>
    <w:lvl w:ilvl="8" w:tentative="1">
      <w:start w:val="1"/>
      <w:numFmt w:val="bullet"/>
      <w:lvlText w:val=""/>
      <w:lvlJc w:val="left"/>
      <w:pPr>
        <w:tabs>
          <w:tab w:val="num" w:pos="7920"/>
        </w:tabs>
        <w:ind w:left="7920" w:hanging="360"/>
      </w:pPr>
      <w:rPr>
        <w:rFonts w:ascii="Wingdings" w:hAnsi="Wingdings" w:hint="default"/>
        <w:sz w:val="20"/>
      </w:rPr>
    </w:lvl>
  </w:abstractNum>
  <w:abstractNum w:abstractNumId="20" w15:restartNumberingAfterBreak="0">
    <w:nsid w:val="241B550B"/>
    <w:multiLevelType w:val="hybridMultilevel"/>
    <w:tmpl w:val="7F24E95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247F605E"/>
    <w:multiLevelType w:val="multilevel"/>
    <w:tmpl w:val="5762E54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257537F4"/>
    <w:multiLevelType w:val="hybridMultilevel"/>
    <w:tmpl w:val="2FD20C3C"/>
    <w:lvl w:ilvl="0" w:tplc="7CB8315C">
      <w:start w:val="2"/>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5864511"/>
    <w:multiLevelType w:val="multilevel"/>
    <w:tmpl w:val="AB26806C"/>
    <w:lvl w:ilvl="0">
      <w:start w:val="1"/>
      <w:numFmt w:val="bullet"/>
      <w:lvlText w:val=""/>
      <w:lvlJc w:val="left"/>
      <w:pPr>
        <w:tabs>
          <w:tab w:val="num" w:pos="1080"/>
        </w:tabs>
        <w:ind w:left="1080" w:hanging="360"/>
      </w:pPr>
      <w:rPr>
        <w:rFonts w:ascii="Symbol" w:hAnsi="Symbol" w:hint="default"/>
      </w:rPr>
    </w:lvl>
    <w:lvl w:ilvl="1" w:tentative="1">
      <w:start w:val="1"/>
      <w:numFmt w:val="decimal"/>
      <w:lvlText w:val="%2."/>
      <w:lvlJc w:val="left"/>
      <w:pPr>
        <w:tabs>
          <w:tab w:val="num" w:pos="1800"/>
        </w:tabs>
        <w:ind w:left="1800" w:hanging="360"/>
      </w:pPr>
    </w:lvl>
    <w:lvl w:ilvl="2" w:tentative="1">
      <w:start w:val="1"/>
      <w:numFmt w:val="decimal"/>
      <w:lvlText w:val="%3."/>
      <w:lvlJc w:val="left"/>
      <w:pPr>
        <w:tabs>
          <w:tab w:val="num" w:pos="2520"/>
        </w:tabs>
        <w:ind w:left="2520" w:hanging="360"/>
      </w:pPr>
    </w:lvl>
    <w:lvl w:ilvl="3" w:tentative="1">
      <w:start w:val="1"/>
      <w:numFmt w:val="decimal"/>
      <w:lvlText w:val="%4."/>
      <w:lvlJc w:val="left"/>
      <w:pPr>
        <w:tabs>
          <w:tab w:val="num" w:pos="3240"/>
        </w:tabs>
        <w:ind w:left="3240" w:hanging="360"/>
      </w:pPr>
    </w:lvl>
    <w:lvl w:ilvl="4" w:tentative="1">
      <w:start w:val="1"/>
      <w:numFmt w:val="decimal"/>
      <w:lvlText w:val="%5."/>
      <w:lvlJc w:val="left"/>
      <w:pPr>
        <w:tabs>
          <w:tab w:val="num" w:pos="3960"/>
        </w:tabs>
        <w:ind w:left="3960" w:hanging="360"/>
      </w:pPr>
    </w:lvl>
    <w:lvl w:ilvl="5" w:tentative="1">
      <w:start w:val="1"/>
      <w:numFmt w:val="decimal"/>
      <w:lvlText w:val="%6."/>
      <w:lvlJc w:val="left"/>
      <w:pPr>
        <w:tabs>
          <w:tab w:val="num" w:pos="4680"/>
        </w:tabs>
        <w:ind w:left="4680" w:hanging="360"/>
      </w:pPr>
    </w:lvl>
    <w:lvl w:ilvl="6" w:tentative="1">
      <w:start w:val="1"/>
      <w:numFmt w:val="decimal"/>
      <w:lvlText w:val="%7."/>
      <w:lvlJc w:val="left"/>
      <w:pPr>
        <w:tabs>
          <w:tab w:val="num" w:pos="5400"/>
        </w:tabs>
        <w:ind w:left="5400" w:hanging="360"/>
      </w:pPr>
    </w:lvl>
    <w:lvl w:ilvl="7" w:tentative="1">
      <w:start w:val="1"/>
      <w:numFmt w:val="decimal"/>
      <w:lvlText w:val="%8."/>
      <w:lvlJc w:val="left"/>
      <w:pPr>
        <w:tabs>
          <w:tab w:val="num" w:pos="6120"/>
        </w:tabs>
        <w:ind w:left="6120" w:hanging="360"/>
      </w:pPr>
    </w:lvl>
    <w:lvl w:ilvl="8" w:tentative="1">
      <w:start w:val="1"/>
      <w:numFmt w:val="decimal"/>
      <w:lvlText w:val="%9."/>
      <w:lvlJc w:val="left"/>
      <w:pPr>
        <w:tabs>
          <w:tab w:val="num" w:pos="6840"/>
        </w:tabs>
        <w:ind w:left="6840" w:hanging="360"/>
      </w:pPr>
    </w:lvl>
  </w:abstractNum>
  <w:abstractNum w:abstractNumId="24" w15:restartNumberingAfterBreak="0">
    <w:nsid w:val="261C3CFC"/>
    <w:multiLevelType w:val="multilevel"/>
    <w:tmpl w:val="C3A06EE0"/>
    <w:lvl w:ilvl="0">
      <w:start w:val="6"/>
      <w:numFmt w:val="decimal"/>
      <w:lvlText w:val="%1"/>
      <w:lvlJc w:val="left"/>
      <w:pPr>
        <w:ind w:left="672" w:hanging="672"/>
      </w:pPr>
      <w:rPr>
        <w:rFonts w:cs="Times New Roman" w:hint="default"/>
        <w:b/>
        <w:color w:val="231F20"/>
      </w:rPr>
    </w:lvl>
    <w:lvl w:ilvl="1">
      <w:start w:val="5"/>
      <w:numFmt w:val="decimal"/>
      <w:lvlText w:val="%1.%2"/>
      <w:lvlJc w:val="left"/>
      <w:pPr>
        <w:ind w:left="672" w:hanging="672"/>
      </w:pPr>
      <w:rPr>
        <w:rFonts w:cs="Times New Roman" w:hint="default"/>
        <w:b/>
        <w:color w:val="231F20"/>
      </w:rPr>
    </w:lvl>
    <w:lvl w:ilvl="2">
      <w:start w:val="5"/>
      <w:numFmt w:val="decimal"/>
      <w:lvlText w:val="%1.%2.%3"/>
      <w:lvlJc w:val="left"/>
      <w:pPr>
        <w:ind w:left="720" w:hanging="720"/>
      </w:pPr>
      <w:rPr>
        <w:rFonts w:cs="Times New Roman" w:hint="default"/>
        <w:b/>
        <w:color w:val="231F20"/>
      </w:rPr>
    </w:lvl>
    <w:lvl w:ilvl="3">
      <w:start w:val="6"/>
      <w:numFmt w:val="decimal"/>
      <w:lvlText w:val="%1.%2.%3.%4"/>
      <w:lvlJc w:val="left"/>
      <w:pPr>
        <w:ind w:left="720" w:hanging="720"/>
      </w:pPr>
      <w:rPr>
        <w:rFonts w:cs="Times New Roman" w:hint="default"/>
        <w:b/>
        <w:color w:val="231F20"/>
      </w:rPr>
    </w:lvl>
    <w:lvl w:ilvl="4">
      <w:start w:val="1"/>
      <w:numFmt w:val="decimal"/>
      <w:lvlText w:val="%1.%2.%3.%4.%5"/>
      <w:lvlJc w:val="left"/>
      <w:pPr>
        <w:ind w:left="1080" w:hanging="1080"/>
      </w:pPr>
      <w:rPr>
        <w:rFonts w:cs="Times New Roman" w:hint="default"/>
        <w:b/>
        <w:color w:val="231F20"/>
      </w:rPr>
    </w:lvl>
    <w:lvl w:ilvl="5">
      <w:start w:val="1"/>
      <w:numFmt w:val="decimal"/>
      <w:lvlText w:val="%1.%2.%3.%4.%5.%6"/>
      <w:lvlJc w:val="left"/>
      <w:pPr>
        <w:ind w:left="1080" w:hanging="1080"/>
      </w:pPr>
      <w:rPr>
        <w:rFonts w:cs="Times New Roman" w:hint="default"/>
        <w:b/>
        <w:color w:val="231F20"/>
      </w:rPr>
    </w:lvl>
    <w:lvl w:ilvl="6">
      <w:start w:val="1"/>
      <w:numFmt w:val="decimal"/>
      <w:lvlText w:val="%1.%2.%3.%4.%5.%6.%7"/>
      <w:lvlJc w:val="left"/>
      <w:pPr>
        <w:ind w:left="1440" w:hanging="1440"/>
      </w:pPr>
      <w:rPr>
        <w:rFonts w:cs="Times New Roman" w:hint="default"/>
        <w:b/>
        <w:color w:val="231F20"/>
      </w:rPr>
    </w:lvl>
    <w:lvl w:ilvl="7">
      <w:start w:val="1"/>
      <w:numFmt w:val="decimal"/>
      <w:lvlText w:val="%1.%2.%3.%4.%5.%6.%7.%8"/>
      <w:lvlJc w:val="left"/>
      <w:pPr>
        <w:ind w:left="1440" w:hanging="1440"/>
      </w:pPr>
      <w:rPr>
        <w:rFonts w:cs="Times New Roman" w:hint="default"/>
        <w:b/>
        <w:color w:val="231F20"/>
      </w:rPr>
    </w:lvl>
    <w:lvl w:ilvl="8">
      <w:start w:val="1"/>
      <w:numFmt w:val="decimal"/>
      <w:lvlText w:val="%1.%2.%3.%4.%5.%6.%7.%8.%9"/>
      <w:lvlJc w:val="left"/>
      <w:pPr>
        <w:ind w:left="1800" w:hanging="1800"/>
      </w:pPr>
      <w:rPr>
        <w:rFonts w:cs="Times New Roman" w:hint="default"/>
        <w:b/>
        <w:color w:val="231F20"/>
      </w:rPr>
    </w:lvl>
  </w:abstractNum>
  <w:abstractNum w:abstractNumId="25" w15:restartNumberingAfterBreak="0">
    <w:nsid w:val="26862AA2"/>
    <w:multiLevelType w:val="hybridMultilevel"/>
    <w:tmpl w:val="78561EE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291D7374"/>
    <w:multiLevelType w:val="hybridMultilevel"/>
    <w:tmpl w:val="357AD1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924747C"/>
    <w:multiLevelType w:val="hybridMultilevel"/>
    <w:tmpl w:val="238C2664"/>
    <w:lvl w:ilvl="0" w:tplc="0407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2A357F46"/>
    <w:multiLevelType w:val="hybridMultilevel"/>
    <w:tmpl w:val="3738CB12"/>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29" w15:restartNumberingAfterBreak="0">
    <w:nsid w:val="2B8C6644"/>
    <w:multiLevelType w:val="hybridMultilevel"/>
    <w:tmpl w:val="3738CB12"/>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30" w15:restartNumberingAfterBreak="0">
    <w:nsid w:val="2CAF77B0"/>
    <w:multiLevelType w:val="hybridMultilevel"/>
    <w:tmpl w:val="52CE34F8"/>
    <w:lvl w:ilvl="0" w:tplc="4CD84DD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2DA6665F"/>
    <w:multiLevelType w:val="hybridMultilevel"/>
    <w:tmpl w:val="73B2DBFA"/>
    <w:lvl w:ilvl="0" w:tplc="E084CFC0">
      <w:start w:val="5"/>
      <w:numFmt w:val="bullet"/>
      <w:lvlText w:val="-"/>
      <w:lvlJc w:val="left"/>
      <w:pPr>
        <w:ind w:left="720" w:hanging="360"/>
      </w:pPr>
      <w:rPr>
        <w:rFonts w:ascii="Cambria" w:eastAsia="MS Mincho"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32" w15:restartNumberingAfterBreak="0">
    <w:nsid w:val="2DB65EC4"/>
    <w:multiLevelType w:val="hybridMultilevel"/>
    <w:tmpl w:val="888AB7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E6B6BBB"/>
    <w:multiLevelType w:val="hybridMultilevel"/>
    <w:tmpl w:val="AB5A0C5A"/>
    <w:lvl w:ilvl="0" w:tplc="C652B754">
      <w:start w:val="5"/>
      <w:numFmt w:val="bullet"/>
      <w:lvlText w:val="-"/>
      <w:lvlJc w:val="left"/>
      <w:pPr>
        <w:ind w:left="720" w:hanging="360"/>
      </w:pPr>
      <w:rPr>
        <w:rFonts w:ascii="Times New Roman" w:eastAsia="Candar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2F2021D1"/>
    <w:multiLevelType w:val="hybridMultilevel"/>
    <w:tmpl w:val="710E828C"/>
    <w:lvl w:ilvl="0" w:tplc="4086D1B4">
      <w:start w:val="1"/>
      <w:numFmt w:val="decimal"/>
      <w:pStyle w:val="AnnexTableTitle"/>
      <w:lvlText w:val="Table A.%1"/>
      <w:lvlJc w:val="center"/>
      <w:pPr>
        <w:ind w:left="2070" w:hanging="360"/>
      </w:pPr>
    </w:lvl>
    <w:lvl w:ilvl="1" w:tplc="04090019">
      <w:start w:val="1"/>
      <w:numFmt w:val="lowerLetter"/>
      <w:lvlText w:val="%2."/>
      <w:lvlJc w:val="left"/>
      <w:pPr>
        <w:ind w:left="1890" w:hanging="360"/>
      </w:pPr>
    </w:lvl>
    <w:lvl w:ilvl="2" w:tplc="0409001B">
      <w:start w:val="1"/>
      <w:numFmt w:val="lowerRoman"/>
      <w:lvlText w:val="%3."/>
      <w:lvlJc w:val="right"/>
      <w:pPr>
        <w:ind w:left="2610" w:hanging="180"/>
      </w:pPr>
    </w:lvl>
    <w:lvl w:ilvl="3" w:tplc="0409000F">
      <w:start w:val="1"/>
      <w:numFmt w:val="decimal"/>
      <w:lvlText w:val="%4."/>
      <w:lvlJc w:val="left"/>
      <w:pPr>
        <w:ind w:left="3330" w:hanging="360"/>
      </w:pPr>
    </w:lvl>
    <w:lvl w:ilvl="4" w:tplc="04090019">
      <w:start w:val="1"/>
      <w:numFmt w:val="lowerLetter"/>
      <w:lvlText w:val="%5."/>
      <w:lvlJc w:val="left"/>
      <w:pPr>
        <w:ind w:left="4050" w:hanging="360"/>
      </w:pPr>
    </w:lvl>
    <w:lvl w:ilvl="5" w:tplc="0409001B">
      <w:start w:val="1"/>
      <w:numFmt w:val="lowerRoman"/>
      <w:lvlText w:val="%6."/>
      <w:lvlJc w:val="right"/>
      <w:pPr>
        <w:ind w:left="4770" w:hanging="180"/>
      </w:pPr>
    </w:lvl>
    <w:lvl w:ilvl="6" w:tplc="0409000F">
      <w:start w:val="1"/>
      <w:numFmt w:val="decimal"/>
      <w:lvlText w:val="%7."/>
      <w:lvlJc w:val="left"/>
      <w:pPr>
        <w:ind w:left="5490" w:hanging="360"/>
      </w:pPr>
    </w:lvl>
    <w:lvl w:ilvl="7" w:tplc="04090019">
      <w:start w:val="1"/>
      <w:numFmt w:val="lowerLetter"/>
      <w:lvlText w:val="%8."/>
      <w:lvlJc w:val="left"/>
      <w:pPr>
        <w:ind w:left="6210" w:hanging="360"/>
      </w:pPr>
    </w:lvl>
    <w:lvl w:ilvl="8" w:tplc="0409001B">
      <w:start w:val="1"/>
      <w:numFmt w:val="lowerRoman"/>
      <w:lvlText w:val="%9."/>
      <w:lvlJc w:val="right"/>
      <w:pPr>
        <w:ind w:left="6930" w:hanging="180"/>
      </w:pPr>
    </w:lvl>
  </w:abstractNum>
  <w:abstractNum w:abstractNumId="35" w15:restartNumberingAfterBreak="0">
    <w:nsid w:val="2FE6451C"/>
    <w:multiLevelType w:val="hybridMultilevel"/>
    <w:tmpl w:val="1B3AF5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1BB0DA8"/>
    <w:multiLevelType w:val="multilevel"/>
    <w:tmpl w:val="5762E54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33AC7EB8"/>
    <w:multiLevelType w:val="multilevel"/>
    <w:tmpl w:val="975087F0"/>
    <w:lvl w:ilvl="0">
      <w:start w:val="1"/>
      <w:numFmt w:val="decimal"/>
      <w:lvlText w:val="%1"/>
      <w:lvlJc w:val="left"/>
      <w:pPr>
        <w:tabs>
          <w:tab w:val="num" w:pos="432"/>
        </w:tabs>
        <w:ind w:left="432" w:hanging="432"/>
      </w:pPr>
      <w:rPr>
        <w:b/>
        <w:i w:val="0"/>
      </w:rPr>
    </w:lvl>
    <w:lvl w:ilvl="1">
      <w:start w:val="1"/>
      <w:numFmt w:val="decimal"/>
      <w:lvlText w:val="%1.%2"/>
      <w:lvlJc w:val="left"/>
      <w:pPr>
        <w:tabs>
          <w:tab w:val="num" w:pos="360"/>
        </w:tabs>
        <w:ind w:left="0" w:firstLine="0"/>
      </w:pPr>
      <w:rPr>
        <w:b/>
        <w:i w:val="0"/>
      </w:rPr>
    </w:lvl>
    <w:lvl w:ilvl="2">
      <w:start w:val="1"/>
      <w:numFmt w:val="decimal"/>
      <w:lvlText w:val="%1.%2.%3"/>
      <w:lvlJc w:val="left"/>
      <w:pPr>
        <w:tabs>
          <w:tab w:val="num" w:pos="720"/>
        </w:tabs>
        <w:ind w:left="0" w:firstLine="0"/>
      </w:pPr>
      <w:rPr>
        <w:b/>
        <w:i w:val="0"/>
      </w:rPr>
    </w:lvl>
    <w:lvl w:ilvl="3">
      <w:start w:val="1"/>
      <w:numFmt w:val="decimal"/>
      <w:lvlText w:val="%1.%2.%3.%4"/>
      <w:lvlJc w:val="left"/>
      <w:pPr>
        <w:tabs>
          <w:tab w:val="num" w:pos="1080"/>
        </w:tabs>
        <w:ind w:left="0" w:firstLine="0"/>
      </w:pPr>
      <w:rPr>
        <w:b/>
        <w:i w:val="0"/>
      </w:rPr>
    </w:lvl>
    <w:lvl w:ilvl="4">
      <w:start w:val="1"/>
      <w:numFmt w:val="decimal"/>
      <w:lvlText w:val="%1.%2.%3.%4.%5"/>
      <w:lvlJc w:val="left"/>
      <w:pPr>
        <w:tabs>
          <w:tab w:val="num" w:pos="1080"/>
        </w:tabs>
        <w:ind w:left="0" w:firstLine="0"/>
      </w:pPr>
      <w:rPr>
        <w:b/>
        <w:i w:val="0"/>
      </w:rPr>
    </w:lvl>
    <w:lvl w:ilvl="5">
      <w:start w:val="1"/>
      <w:numFmt w:val="decimal"/>
      <w:lvlText w:val="%1.%2.%3.%4.%5.%6"/>
      <w:lvlJc w:val="left"/>
      <w:pPr>
        <w:tabs>
          <w:tab w:val="num" w:pos="1440"/>
        </w:tabs>
        <w:ind w:left="0" w:firstLine="0"/>
      </w:pPr>
      <w:rPr>
        <w:b/>
        <w:i w:val="0"/>
      </w:rPr>
    </w:lvl>
    <w:lvl w:ilvl="6">
      <w:start w:val="1"/>
      <w:numFmt w:val="decimal"/>
      <w:lvlText w:val="%1.%2.%3.%4.%5.%6.%7"/>
      <w:lvlJc w:val="left"/>
      <w:pPr>
        <w:tabs>
          <w:tab w:val="num" w:pos="1440"/>
        </w:tabs>
        <w:ind w:left="0" w:firstLine="0"/>
      </w:pPr>
    </w:lvl>
    <w:lvl w:ilvl="7">
      <w:start w:val="1"/>
      <w:numFmt w:val="decimal"/>
      <w:lvlText w:val="%1.%2.%3.%4.%5.%6.%7.%8"/>
      <w:lvlJc w:val="left"/>
      <w:pPr>
        <w:tabs>
          <w:tab w:val="num" w:pos="1800"/>
        </w:tabs>
        <w:ind w:left="0" w:firstLine="0"/>
      </w:pPr>
    </w:lvl>
    <w:lvl w:ilvl="8">
      <w:start w:val="1"/>
      <w:numFmt w:val="decimal"/>
      <w:lvlText w:val="%1.%2.%3.%4.%5.%6.%7.%8.%9"/>
      <w:lvlJc w:val="left"/>
      <w:pPr>
        <w:tabs>
          <w:tab w:val="num" w:pos="1800"/>
        </w:tabs>
        <w:ind w:left="0" w:firstLine="0"/>
      </w:pPr>
    </w:lvl>
  </w:abstractNum>
  <w:abstractNum w:abstractNumId="38" w15:restartNumberingAfterBreak="0">
    <w:nsid w:val="387D4433"/>
    <w:multiLevelType w:val="multilevel"/>
    <w:tmpl w:val="EF029DE6"/>
    <w:name w:val="heading"/>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9" w15:restartNumberingAfterBreak="0">
    <w:nsid w:val="3A784E2A"/>
    <w:multiLevelType w:val="hybridMultilevel"/>
    <w:tmpl w:val="0384408C"/>
    <w:lvl w:ilvl="0" w:tplc="28BAF4F8">
      <w:start w:val="5"/>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15:restartNumberingAfterBreak="0">
    <w:nsid w:val="3B4E57CD"/>
    <w:multiLevelType w:val="hybridMultilevel"/>
    <w:tmpl w:val="26141432"/>
    <w:lvl w:ilvl="0" w:tplc="B936DF54">
      <w:start w:val="5"/>
      <w:numFmt w:val="bullet"/>
      <w:lvlText w:val="-"/>
      <w:lvlJc w:val="left"/>
      <w:pPr>
        <w:ind w:left="720" w:hanging="360"/>
      </w:pPr>
      <w:rPr>
        <w:rFonts w:ascii="Cambria" w:eastAsia="MS Mincho" w:hAnsi="Cambria"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41" w15:restartNumberingAfterBreak="0">
    <w:nsid w:val="3C5018DC"/>
    <w:multiLevelType w:val="hybridMultilevel"/>
    <w:tmpl w:val="E3028130"/>
    <w:lvl w:ilvl="0" w:tplc="B936DF54">
      <w:start w:val="5"/>
      <w:numFmt w:val="bullet"/>
      <w:lvlText w:val="-"/>
      <w:lvlJc w:val="left"/>
      <w:pPr>
        <w:ind w:left="720" w:hanging="360"/>
      </w:pPr>
      <w:rPr>
        <w:rFonts w:ascii="Cambria" w:eastAsia="MS Mincho"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3CC51E4F"/>
    <w:multiLevelType w:val="hybridMultilevel"/>
    <w:tmpl w:val="F1BA27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3E48122E"/>
    <w:multiLevelType w:val="hybridMultilevel"/>
    <w:tmpl w:val="BC0ED5A0"/>
    <w:lvl w:ilvl="0" w:tplc="95124DD0">
      <w:start w:val="1"/>
      <w:numFmt w:val="decimal"/>
      <w:pStyle w:val="AnnexFigureTitle"/>
      <w:lvlText w:val="Figure A.%1"/>
      <w:lvlJc w:val="left"/>
      <w:pPr>
        <w:ind w:left="473"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1786047"/>
    <w:multiLevelType w:val="hybridMultilevel"/>
    <w:tmpl w:val="6F4AF404"/>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5" w15:restartNumberingAfterBreak="0">
    <w:nsid w:val="41D9699A"/>
    <w:multiLevelType w:val="hybridMultilevel"/>
    <w:tmpl w:val="217860D0"/>
    <w:lvl w:ilvl="0" w:tplc="0409000F">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6" w15:restartNumberingAfterBreak="0">
    <w:nsid w:val="44605B84"/>
    <w:multiLevelType w:val="hybridMultilevel"/>
    <w:tmpl w:val="0450D58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7" w15:restartNumberingAfterBreak="0">
    <w:nsid w:val="449C5F81"/>
    <w:multiLevelType w:val="hybridMultilevel"/>
    <w:tmpl w:val="216EF888"/>
    <w:lvl w:ilvl="0" w:tplc="D3EA4B96">
      <w:start w:val="1"/>
      <w:numFmt w:val="bullet"/>
      <w:lvlText w:val="-"/>
      <w:lvlJc w:val="left"/>
      <w:pPr>
        <w:ind w:left="720" w:hanging="360"/>
      </w:pPr>
      <w:rPr>
        <w:rFonts w:ascii="Times New Roman" w:eastAsia="MS Mincho" w:hAnsi="Times New Roman"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48" w15:restartNumberingAfterBreak="0">
    <w:nsid w:val="44AA6953"/>
    <w:multiLevelType w:val="multilevel"/>
    <w:tmpl w:val="DA487A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488F4B44"/>
    <w:multiLevelType w:val="hybridMultilevel"/>
    <w:tmpl w:val="40A8EE2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50" w15:restartNumberingAfterBreak="0">
    <w:nsid w:val="48E41094"/>
    <w:multiLevelType w:val="hybridMultilevel"/>
    <w:tmpl w:val="47FE2BB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4AFB51E6"/>
    <w:multiLevelType w:val="hybridMultilevel"/>
    <w:tmpl w:val="31D66E4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2" w15:restartNumberingAfterBreak="0">
    <w:nsid w:val="4D8B0E2B"/>
    <w:multiLevelType w:val="hybridMultilevel"/>
    <w:tmpl w:val="7BF271C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4D921B1D"/>
    <w:multiLevelType w:val="multilevel"/>
    <w:tmpl w:val="BE44DF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4DDF3AD1"/>
    <w:multiLevelType w:val="hybridMultilevel"/>
    <w:tmpl w:val="537E5CA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5" w15:restartNumberingAfterBreak="0">
    <w:nsid w:val="4E1660D2"/>
    <w:multiLevelType w:val="multilevel"/>
    <w:tmpl w:val="5762E54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4FB17D6E"/>
    <w:multiLevelType w:val="hybridMultilevel"/>
    <w:tmpl w:val="8A92995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7" w15:restartNumberingAfterBreak="0">
    <w:nsid w:val="50312FFA"/>
    <w:multiLevelType w:val="hybridMultilevel"/>
    <w:tmpl w:val="77EAE2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8" w15:restartNumberingAfterBreak="0">
    <w:nsid w:val="51045A87"/>
    <w:multiLevelType w:val="hybridMultilevel"/>
    <w:tmpl w:val="4ED0D462"/>
    <w:lvl w:ilvl="0" w:tplc="19D8BCDE">
      <w:start w:val="1"/>
      <w:numFmt w:val="bullet"/>
      <w:lvlText w:val="•"/>
      <w:lvlJc w:val="left"/>
      <w:pPr>
        <w:tabs>
          <w:tab w:val="num" w:pos="720"/>
        </w:tabs>
        <w:ind w:left="720" w:hanging="360"/>
      </w:pPr>
      <w:rPr>
        <w:rFonts w:ascii="Arial" w:hAnsi="Arial" w:hint="default"/>
      </w:rPr>
    </w:lvl>
    <w:lvl w:ilvl="1" w:tplc="86420AA0">
      <w:start w:val="1"/>
      <w:numFmt w:val="decimal"/>
      <w:lvlText w:val="%2."/>
      <w:lvlJc w:val="left"/>
      <w:pPr>
        <w:tabs>
          <w:tab w:val="num" w:pos="1440"/>
        </w:tabs>
        <w:ind w:left="1440" w:hanging="360"/>
      </w:pPr>
      <w:rPr>
        <w:rFonts w:hint="default"/>
      </w:rPr>
    </w:lvl>
    <w:lvl w:ilvl="2" w:tplc="D68C3BB6" w:tentative="1">
      <w:start w:val="1"/>
      <w:numFmt w:val="bullet"/>
      <w:lvlText w:val="•"/>
      <w:lvlJc w:val="left"/>
      <w:pPr>
        <w:tabs>
          <w:tab w:val="num" w:pos="2160"/>
        </w:tabs>
        <w:ind w:left="2160" w:hanging="360"/>
      </w:pPr>
      <w:rPr>
        <w:rFonts w:ascii="Arial" w:hAnsi="Arial" w:hint="default"/>
      </w:rPr>
    </w:lvl>
    <w:lvl w:ilvl="3" w:tplc="2D429590" w:tentative="1">
      <w:start w:val="1"/>
      <w:numFmt w:val="bullet"/>
      <w:lvlText w:val="•"/>
      <w:lvlJc w:val="left"/>
      <w:pPr>
        <w:tabs>
          <w:tab w:val="num" w:pos="2880"/>
        </w:tabs>
        <w:ind w:left="2880" w:hanging="360"/>
      </w:pPr>
      <w:rPr>
        <w:rFonts w:ascii="Arial" w:hAnsi="Arial" w:hint="default"/>
      </w:rPr>
    </w:lvl>
    <w:lvl w:ilvl="4" w:tplc="3806BEC6" w:tentative="1">
      <w:start w:val="1"/>
      <w:numFmt w:val="bullet"/>
      <w:lvlText w:val="•"/>
      <w:lvlJc w:val="left"/>
      <w:pPr>
        <w:tabs>
          <w:tab w:val="num" w:pos="3600"/>
        </w:tabs>
        <w:ind w:left="3600" w:hanging="360"/>
      </w:pPr>
      <w:rPr>
        <w:rFonts w:ascii="Arial" w:hAnsi="Arial" w:hint="default"/>
      </w:rPr>
    </w:lvl>
    <w:lvl w:ilvl="5" w:tplc="610204F4" w:tentative="1">
      <w:start w:val="1"/>
      <w:numFmt w:val="bullet"/>
      <w:lvlText w:val="•"/>
      <w:lvlJc w:val="left"/>
      <w:pPr>
        <w:tabs>
          <w:tab w:val="num" w:pos="4320"/>
        </w:tabs>
        <w:ind w:left="4320" w:hanging="360"/>
      </w:pPr>
      <w:rPr>
        <w:rFonts w:ascii="Arial" w:hAnsi="Arial" w:hint="default"/>
      </w:rPr>
    </w:lvl>
    <w:lvl w:ilvl="6" w:tplc="62A85BC0" w:tentative="1">
      <w:start w:val="1"/>
      <w:numFmt w:val="bullet"/>
      <w:lvlText w:val="•"/>
      <w:lvlJc w:val="left"/>
      <w:pPr>
        <w:tabs>
          <w:tab w:val="num" w:pos="5040"/>
        </w:tabs>
        <w:ind w:left="5040" w:hanging="360"/>
      </w:pPr>
      <w:rPr>
        <w:rFonts w:ascii="Arial" w:hAnsi="Arial" w:hint="default"/>
      </w:rPr>
    </w:lvl>
    <w:lvl w:ilvl="7" w:tplc="3ABE0BA0" w:tentative="1">
      <w:start w:val="1"/>
      <w:numFmt w:val="bullet"/>
      <w:lvlText w:val="•"/>
      <w:lvlJc w:val="left"/>
      <w:pPr>
        <w:tabs>
          <w:tab w:val="num" w:pos="5760"/>
        </w:tabs>
        <w:ind w:left="5760" w:hanging="360"/>
      </w:pPr>
      <w:rPr>
        <w:rFonts w:ascii="Arial" w:hAnsi="Arial" w:hint="default"/>
      </w:rPr>
    </w:lvl>
    <w:lvl w:ilvl="8" w:tplc="3F620E5E" w:tentative="1">
      <w:start w:val="1"/>
      <w:numFmt w:val="bullet"/>
      <w:lvlText w:val="•"/>
      <w:lvlJc w:val="left"/>
      <w:pPr>
        <w:tabs>
          <w:tab w:val="num" w:pos="6480"/>
        </w:tabs>
        <w:ind w:left="6480" w:hanging="360"/>
      </w:pPr>
      <w:rPr>
        <w:rFonts w:ascii="Arial" w:hAnsi="Arial" w:hint="default"/>
      </w:rPr>
    </w:lvl>
  </w:abstractNum>
  <w:abstractNum w:abstractNumId="59" w15:restartNumberingAfterBreak="0">
    <w:nsid w:val="51DA5204"/>
    <w:multiLevelType w:val="multilevel"/>
    <w:tmpl w:val="D5022630"/>
    <w:lvl w:ilvl="0">
      <w:start w:val="1"/>
      <w:numFmt w:val="decimal"/>
      <w:lvlText w:val="%1."/>
      <w:lvlJc w:val="left"/>
      <w:pPr>
        <w:ind w:left="360" w:hanging="360"/>
      </w:pPr>
      <w:rPr>
        <w:rFonts w:hint="default"/>
        <w:b w:val="0"/>
        <w:i w:val="0"/>
        <w:sz w:val="28"/>
      </w:rPr>
    </w:lvl>
    <w:lvl w:ilvl="1">
      <w:start w:val="1"/>
      <w:numFmt w:val="lowerLetter"/>
      <w:lvlText w:val="%2)"/>
      <w:lvlJc w:val="left"/>
      <w:pPr>
        <w:ind w:left="720" w:hanging="360"/>
      </w:pPr>
      <w:rPr>
        <w:rFonts w:hint="default"/>
        <w:b w:val="0"/>
        <w:i w:val="0"/>
      </w:rPr>
    </w:lvl>
    <w:lvl w:ilvl="2">
      <w:start w:val="1"/>
      <w:numFmt w:val="lowerRoman"/>
      <w:lvlText w:val="%3)"/>
      <w:lvlJc w:val="left"/>
      <w:pPr>
        <w:ind w:left="1080" w:hanging="360"/>
      </w:pPr>
      <w:rPr>
        <w:rFonts w:hint="default"/>
        <w:b w:val="0"/>
        <w:i w:val="0"/>
        <w:color w:val="000000" w:themeColor="text1"/>
      </w:rPr>
    </w:lvl>
    <w:lvl w:ilvl="3">
      <w:start w:val="1"/>
      <w:numFmt w:val="decimal"/>
      <w:lvlText w:val="(%4)"/>
      <w:lvlJc w:val="left"/>
      <w:pPr>
        <w:ind w:left="1440" w:hanging="360"/>
      </w:pPr>
      <w:rPr>
        <w:rFonts w:hint="eastAsia"/>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Letter"/>
      <w:lvlText w:val="(%5)"/>
      <w:lvlJc w:val="left"/>
      <w:pPr>
        <w:ind w:left="1800" w:hanging="360"/>
      </w:pPr>
      <w:rPr>
        <w:rFonts w:hint="default"/>
        <w:b w:val="0"/>
        <w:i w:val="0"/>
      </w:rPr>
    </w:lvl>
    <w:lvl w:ilvl="5">
      <w:start w:val="1"/>
      <w:numFmt w:val="lowerRoman"/>
      <w:lvlText w:val="(%6)"/>
      <w:lvlJc w:val="left"/>
      <w:pPr>
        <w:ind w:left="2160" w:hanging="360"/>
      </w:pPr>
      <w:rPr>
        <w:rFonts w:hint="default"/>
        <w:b w:val="0"/>
        <w:i w:val="0"/>
      </w:rPr>
    </w:lvl>
    <w:lvl w:ilvl="6">
      <w:start w:val="1"/>
      <w:numFmt w:val="decimal"/>
      <w:lvlText w:val="%7."/>
      <w:lvlJc w:val="left"/>
      <w:pPr>
        <w:ind w:left="2520" w:hanging="360"/>
      </w:pPr>
      <w:rPr>
        <w:rFonts w:hint="default"/>
        <w:b w:val="0"/>
        <w:i w:val="0"/>
      </w:rPr>
    </w:lvl>
    <w:lvl w:ilvl="7">
      <w:start w:val="1"/>
      <w:numFmt w:val="lowerLetter"/>
      <w:lvlText w:val="%8."/>
      <w:lvlJc w:val="left"/>
      <w:pPr>
        <w:ind w:left="2880" w:hanging="360"/>
      </w:pPr>
      <w:rPr>
        <w:rFonts w:hint="eastAsia"/>
      </w:rPr>
    </w:lvl>
    <w:lvl w:ilvl="8">
      <w:start w:val="1"/>
      <w:numFmt w:val="lowerRoman"/>
      <w:lvlText w:val="%9."/>
      <w:lvlJc w:val="left"/>
      <w:pPr>
        <w:ind w:left="3240" w:hanging="360"/>
      </w:pPr>
      <w:rPr>
        <w:rFonts w:hint="eastAsia"/>
      </w:rPr>
    </w:lvl>
  </w:abstractNum>
  <w:abstractNum w:abstractNumId="60" w15:restartNumberingAfterBreak="0">
    <w:nsid w:val="5250142D"/>
    <w:multiLevelType w:val="hybridMultilevel"/>
    <w:tmpl w:val="8BFCC99E"/>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1" w15:restartNumberingAfterBreak="0">
    <w:nsid w:val="52914500"/>
    <w:multiLevelType w:val="hybridMultilevel"/>
    <w:tmpl w:val="AE94EDE0"/>
    <w:lvl w:ilvl="0" w:tplc="616CD8C2">
      <w:start w:val="1"/>
      <w:numFmt w:val="decimal"/>
      <w:lvlText w:val="%1."/>
      <w:lvlJc w:val="left"/>
      <w:pPr>
        <w:tabs>
          <w:tab w:val="num" w:pos="720"/>
        </w:tabs>
        <w:ind w:left="720" w:hanging="360"/>
      </w:pPr>
    </w:lvl>
    <w:lvl w:ilvl="1" w:tplc="3A426CB0">
      <w:start w:val="1"/>
      <w:numFmt w:val="decimal"/>
      <w:lvlText w:val="%2."/>
      <w:lvlJc w:val="left"/>
      <w:pPr>
        <w:tabs>
          <w:tab w:val="num" w:pos="1440"/>
        </w:tabs>
        <w:ind w:left="1440" w:hanging="360"/>
      </w:pPr>
    </w:lvl>
    <w:lvl w:ilvl="2" w:tplc="0478CBD4" w:tentative="1">
      <w:start w:val="1"/>
      <w:numFmt w:val="decimal"/>
      <w:lvlText w:val="%3."/>
      <w:lvlJc w:val="left"/>
      <w:pPr>
        <w:tabs>
          <w:tab w:val="num" w:pos="2160"/>
        </w:tabs>
        <w:ind w:left="2160" w:hanging="360"/>
      </w:pPr>
    </w:lvl>
    <w:lvl w:ilvl="3" w:tplc="0CFC9BE2" w:tentative="1">
      <w:start w:val="1"/>
      <w:numFmt w:val="decimal"/>
      <w:lvlText w:val="%4."/>
      <w:lvlJc w:val="left"/>
      <w:pPr>
        <w:tabs>
          <w:tab w:val="num" w:pos="2880"/>
        </w:tabs>
        <w:ind w:left="2880" w:hanging="360"/>
      </w:pPr>
    </w:lvl>
    <w:lvl w:ilvl="4" w:tplc="A596183E" w:tentative="1">
      <w:start w:val="1"/>
      <w:numFmt w:val="decimal"/>
      <w:lvlText w:val="%5."/>
      <w:lvlJc w:val="left"/>
      <w:pPr>
        <w:tabs>
          <w:tab w:val="num" w:pos="3600"/>
        </w:tabs>
        <w:ind w:left="3600" w:hanging="360"/>
      </w:pPr>
    </w:lvl>
    <w:lvl w:ilvl="5" w:tplc="5832FFA0" w:tentative="1">
      <w:start w:val="1"/>
      <w:numFmt w:val="decimal"/>
      <w:lvlText w:val="%6."/>
      <w:lvlJc w:val="left"/>
      <w:pPr>
        <w:tabs>
          <w:tab w:val="num" w:pos="4320"/>
        </w:tabs>
        <w:ind w:left="4320" w:hanging="360"/>
      </w:pPr>
    </w:lvl>
    <w:lvl w:ilvl="6" w:tplc="6BEEE0C0" w:tentative="1">
      <w:start w:val="1"/>
      <w:numFmt w:val="decimal"/>
      <w:lvlText w:val="%7."/>
      <w:lvlJc w:val="left"/>
      <w:pPr>
        <w:tabs>
          <w:tab w:val="num" w:pos="5040"/>
        </w:tabs>
        <w:ind w:left="5040" w:hanging="360"/>
      </w:pPr>
    </w:lvl>
    <w:lvl w:ilvl="7" w:tplc="C0809D16" w:tentative="1">
      <w:start w:val="1"/>
      <w:numFmt w:val="decimal"/>
      <w:lvlText w:val="%8."/>
      <w:lvlJc w:val="left"/>
      <w:pPr>
        <w:tabs>
          <w:tab w:val="num" w:pos="5760"/>
        </w:tabs>
        <w:ind w:left="5760" w:hanging="360"/>
      </w:pPr>
    </w:lvl>
    <w:lvl w:ilvl="8" w:tplc="C6EA7F52" w:tentative="1">
      <w:start w:val="1"/>
      <w:numFmt w:val="decimal"/>
      <w:lvlText w:val="%9."/>
      <w:lvlJc w:val="left"/>
      <w:pPr>
        <w:tabs>
          <w:tab w:val="num" w:pos="6480"/>
        </w:tabs>
        <w:ind w:left="6480" w:hanging="360"/>
      </w:pPr>
    </w:lvl>
  </w:abstractNum>
  <w:abstractNum w:abstractNumId="62" w15:restartNumberingAfterBreak="0">
    <w:nsid w:val="52A55109"/>
    <w:multiLevelType w:val="hybridMultilevel"/>
    <w:tmpl w:val="301022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543D7E4D"/>
    <w:multiLevelType w:val="hybridMultilevel"/>
    <w:tmpl w:val="07F81A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4" w15:restartNumberingAfterBreak="0">
    <w:nsid w:val="571038EF"/>
    <w:multiLevelType w:val="hybridMultilevel"/>
    <w:tmpl w:val="423EA43A"/>
    <w:lvl w:ilvl="0" w:tplc="3A288E36">
      <w:numFmt w:val="bullet"/>
      <w:lvlText w:val="-"/>
      <w:lvlJc w:val="left"/>
      <w:pPr>
        <w:ind w:left="720" w:hanging="360"/>
      </w:pPr>
      <w:rPr>
        <w:rFonts w:ascii="Cambria" w:eastAsiaTheme="minorHAnsi" w:hAnsi="Cambria" w:cstheme="minorBidi"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65" w15:restartNumberingAfterBreak="0">
    <w:nsid w:val="57BD27F9"/>
    <w:multiLevelType w:val="multilevel"/>
    <w:tmpl w:val="5E08F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582C5955"/>
    <w:multiLevelType w:val="hybridMultilevel"/>
    <w:tmpl w:val="CFAA5C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5C8933A4"/>
    <w:multiLevelType w:val="hybridMultilevel"/>
    <w:tmpl w:val="D8EC7D8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8" w15:restartNumberingAfterBreak="0">
    <w:nsid w:val="5C8F3296"/>
    <w:multiLevelType w:val="multilevel"/>
    <w:tmpl w:val="BA609374"/>
    <w:lvl w:ilvl="0">
      <w:start w:val="1"/>
      <w:numFmt w:val="decimal"/>
      <w:lvlText w:val="%1."/>
      <w:lvlJc w:val="left"/>
      <w:pPr>
        <w:tabs>
          <w:tab w:val="num" w:pos="1440"/>
        </w:tabs>
        <w:ind w:left="1440" w:hanging="360"/>
      </w:pPr>
    </w:lvl>
    <w:lvl w:ilvl="1" w:tentative="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69" w15:restartNumberingAfterBreak="0">
    <w:nsid w:val="5F1A315D"/>
    <w:multiLevelType w:val="hybridMultilevel"/>
    <w:tmpl w:val="1216169A"/>
    <w:lvl w:ilvl="0" w:tplc="14B82F24">
      <w:start w:val="8"/>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0" w15:restartNumberingAfterBreak="0">
    <w:nsid w:val="5F476042"/>
    <w:multiLevelType w:val="hybridMultilevel"/>
    <w:tmpl w:val="A220123A"/>
    <w:lvl w:ilvl="0" w:tplc="9A960D10">
      <w:start w:val="1"/>
      <w:numFmt w:val="decimal"/>
      <w:suff w:val="space"/>
      <w:lvlText w:val="Table %1 —"/>
      <w:lvlJc w:val="center"/>
      <w:pPr>
        <w:ind w:left="720" w:hanging="360"/>
      </w:pPr>
      <w:rPr>
        <w:b/>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1" w15:restartNumberingAfterBreak="0">
    <w:nsid w:val="63E05505"/>
    <w:multiLevelType w:val="hybridMultilevel"/>
    <w:tmpl w:val="10165B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645308A0"/>
    <w:multiLevelType w:val="hybridMultilevel"/>
    <w:tmpl w:val="E08E4F08"/>
    <w:lvl w:ilvl="0" w:tplc="988253C8">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3" w15:restartNumberingAfterBreak="0">
    <w:nsid w:val="65276206"/>
    <w:multiLevelType w:val="hybridMultilevel"/>
    <w:tmpl w:val="C81A311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4" w15:restartNumberingAfterBreak="0">
    <w:nsid w:val="65540190"/>
    <w:multiLevelType w:val="multilevel"/>
    <w:tmpl w:val="328C78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661A3489"/>
    <w:multiLevelType w:val="hybridMultilevel"/>
    <w:tmpl w:val="329CDAA0"/>
    <w:lvl w:ilvl="0" w:tplc="0407000F">
      <w:start w:val="1"/>
      <w:numFmt w:val="decimal"/>
      <w:lvlText w:val="%1."/>
      <w:lvlJc w:val="left"/>
      <w:pPr>
        <w:ind w:left="720" w:hanging="360"/>
      </w:pPr>
      <w:rPr>
        <w:rFonts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6" w15:restartNumberingAfterBreak="0">
    <w:nsid w:val="665A5680"/>
    <w:multiLevelType w:val="hybridMultilevel"/>
    <w:tmpl w:val="9CB0ADF6"/>
    <w:lvl w:ilvl="0" w:tplc="479EF6D2">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7" w15:restartNumberingAfterBreak="0">
    <w:nsid w:val="66EF237A"/>
    <w:multiLevelType w:val="hybridMultilevel"/>
    <w:tmpl w:val="87042A1A"/>
    <w:lvl w:ilvl="0" w:tplc="059C7DF6">
      <w:start w:val="1"/>
      <w:numFmt w:val="decimal"/>
      <w:lvlText w:val="%1."/>
      <w:lvlJc w:val="left"/>
      <w:pPr>
        <w:ind w:left="792" w:hanging="360"/>
      </w:pPr>
    </w:lvl>
    <w:lvl w:ilvl="1" w:tplc="C1B278E6">
      <w:start w:val="8"/>
      <w:numFmt w:val="bullet"/>
      <w:lvlText w:val="-"/>
      <w:lvlJc w:val="left"/>
      <w:pPr>
        <w:ind w:left="1512" w:hanging="360"/>
      </w:pPr>
      <w:rPr>
        <w:rFonts w:ascii="Times" w:eastAsia="MS Mincho" w:hAnsi="Times" w:cs="Times New Roman" w:hint="default"/>
      </w:rPr>
    </w:lvl>
    <w:lvl w:ilvl="2" w:tplc="0409001B">
      <w:start w:val="1"/>
      <w:numFmt w:val="lowerRoman"/>
      <w:lvlText w:val="%3."/>
      <w:lvlJc w:val="right"/>
      <w:pPr>
        <w:ind w:left="2232" w:hanging="180"/>
      </w:pPr>
    </w:lvl>
    <w:lvl w:ilvl="3" w:tplc="0409000F">
      <w:start w:val="1"/>
      <w:numFmt w:val="decimal"/>
      <w:lvlText w:val="%4."/>
      <w:lvlJc w:val="left"/>
      <w:pPr>
        <w:ind w:left="2952" w:hanging="360"/>
      </w:pPr>
    </w:lvl>
    <w:lvl w:ilvl="4" w:tplc="04090019">
      <w:start w:val="1"/>
      <w:numFmt w:val="lowerLetter"/>
      <w:lvlText w:val="%5."/>
      <w:lvlJc w:val="left"/>
      <w:pPr>
        <w:ind w:left="3672" w:hanging="360"/>
      </w:pPr>
    </w:lvl>
    <w:lvl w:ilvl="5" w:tplc="0409001B">
      <w:start w:val="1"/>
      <w:numFmt w:val="lowerRoman"/>
      <w:lvlText w:val="%6."/>
      <w:lvlJc w:val="right"/>
      <w:pPr>
        <w:ind w:left="4392" w:hanging="180"/>
      </w:pPr>
    </w:lvl>
    <w:lvl w:ilvl="6" w:tplc="0409000F">
      <w:start w:val="1"/>
      <w:numFmt w:val="decimal"/>
      <w:lvlText w:val="%7."/>
      <w:lvlJc w:val="left"/>
      <w:pPr>
        <w:ind w:left="5112" w:hanging="360"/>
      </w:pPr>
    </w:lvl>
    <w:lvl w:ilvl="7" w:tplc="04090019">
      <w:start w:val="1"/>
      <w:numFmt w:val="lowerLetter"/>
      <w:lvlText w:val="%8."/>
      <w:lvlJc w:val="left"/>
      <w:pPr>
        <w:ind w:left="5832" w:hanging="360"/>
      </w:pPr>
    </w:lvl>
    <w:lvl w:ilvl="8" w:tplc="0409001B">
      <w:start w:val="1"/>
      <w:numFmt w:val="lowerRoman"/>
      <w:lvlText w:val="%9."/>
      <w:lvlJc w:val="right"/>
      <w:pPr>
        <w:ind w:left="6552" w:hanging="180"/>
      </w:pPr>
    </w:lvl>
  </w:abstractNum>
  <w:abstractNum w:abstractNumId="78" w15:restartNumberingAfterBreak="0">
    <w:nsid w:val="683E52FE"/>
    <w:multiLevelType w:val="hybridMultilevel"/>
    <w:tmpl w:val="FC0E343C"/>
    <w:lvl w:ilvl="0" w:tplc="D43223F0">
      <w:start w:val="5"/>
      <w:numFmt w:val="bullet"/>
      <w:lvlText w:val="—"/>
      <w:lvlJc w:val="left"/>
      <w:pPr>
        <w:ind w:left="720" w:hanging="360"/>
      </w:pPr>
      <w:rPr>
        <w:rFonts w:ascii="Cambria" w:eastAsia="MS Mincho" w:hAnsi="Cambri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9" w15:restartNumberingAfterBreak="0">
    <w:nsid w:val="6C6E04E5"/>
    <w:multiLevelType w:val="hybridMultilevel"/>
    <w:tmpl w:val="F8545960"/>
    <w:lvl w:ilvl="0" w:tplc="19D8BCDE">
      <w:start w:val="1"/>
      <w:numFmt w:val="bullet"/>
      <w:lvlText w:val="•"/>
      <w:lvlJc w:val="left"/>
      <w:pPr>
        <w:tabs>
          <w:tab w:val="num" w:pos="720"/>
        </w:tabs>
        <w:ind w:left="720" w:hanging="360"/>
      </w:pPr>
      <w:rPr>
        <w:rFonts w:ascii="Arial" w:hAnsi="Arial" w:hint="default"/>
      </w:rPr>
    </w:lvl>
    <w:lvl w:ilvl="1" w:tplc="23F6EBA6">
      <w:start w:val="270"/>
      <w:numFmt w:val="bullet"/>
      <w:lvlText w:val="•"/>
      <w:lvlJc w:val="left"/>
      <w:pPr>
        <w:tabs>
          <w:tab w:val="num" w:pos="1440"/>
        </w:tabs>
        <w:ind w:left="1440" w:hanging="360"/>
      </w:pPr>
      <w:rPr>
        <w:rFonts w:ascii="Arial" w:hAnsi="Arial" w:hint="default"/>
      </w:rPr>
    </w:lvl>
    <w:lvl w:ilvl="2" w:tplc="D68C3BB6" w:tentative="1">
      <w:start w:val="1"/>
      <w:numFmt w:val="bullet"/>
      <w:lvlText w:val="•"/>
      <w:lvlJc w:val="left"/>
      <w:pPr>
        <w:tabs>
          <w:tab w:val="num" w:pos="2160"/>
        </w:tabs>
        <w:ind w:left="2160" w:hanging="360"/>
      </w:pPr>
      <w:rPr>
        <w:rFonts w:ascii="Arial" w:hAnsi="Arial" w:hint="default"/>
      </w:rPr>
    </w:lvl>
    <w:lvl w:ilvl="3" w:tplc="2D429590" w:tentative="1">
      <w:start w:val="1"/>
      <w:numFmt w:val="bullet"/>
      <w:lvlText w:val="•"/>
      <w:lvlJc w:val="left"/>
      <w:pPr>
        <w:tabs>
          <w:tab w:val="num" w:pos="2880"/>
        </w:tabs>
        <w:ind w:left="2880" w:hanging="360"/>
      </w:pPr>
      <w:rPr>
        <w:rFonts w:ascii="Arial" w:hAnsi="Arial" w:hint="default"/>
      </w:rPr>
    </w:lvl>
    <w:lvl w:ilvl="4" w:tplc="3806BEC6" w:tentative="1">
      <w:start w:val="1"/>
      <w:numFmt w:val="bullet"/>
      <w:lvlText w:val="•"/>
      <w:lvlJc w:val="left"/>
      <w:pPr>
        <w:tabs>
          <w:tab w:val="num" w:pos="3600"/>
        </w:tabs>
        <w:ind w:left="3600" w:hanging="360"/>
      </w:pPr>
      <w:rPr>
        <w:rFonts w:ascii="Arial" w:hAnsi="Arial" w:hint="default"/>
      </w:rPr>
    </w:lvl>
    <w:lvl w:ilvl="5" w:tplc="610204F4" w:tentative="1">
      <w:start w:val="1"/>
      <w:numFmt w:val="bullet"/>
      <w:lvlText w:val="•"/>
      <w:lvlJc w:val="left"/>
      <w:pPr>
        <w:tabs>
          <w:tab w:val="num" w:pos="4320"/>
        </w:tabs>
        <w:ind w:left="4320" w:hanging="360"/>
      </w:pPr>
      <w:rPr>
        <w:rFonts w:ascii="Arial" w:hAnsi="Arial" w:hint="default"/>
      </w:rPr>
    </w:lvl>
    <w:lvl w:ilvl="6" w:tplc="62A85BC0" w:tentative="1">
      <w:start w:val="1"/>
      <w:numFmt w:val="bullet"/>
      <w:lvlText w:val="•"/>
      <w:lvlJc w:val="left"/>
      <w:pPr>
        <w:tabs>
          <w:tab w:val="num" w:pos="5040"/>
        </w:tabs>
        <w:ind w:left="5040" w:hanging="360"/>
      </w:pPr>
      <w:rPr>
        <w:rFonts w:ascii="Arial" w:hAnsi="Arial" w:hint="default"/>
      </w:rPr>
    </w:lvl>
    <w:lvl w:ilvl="7" w:tplc="3ABE0BA0" w:tentative="1">
      <w:start w:val="1"/>
      <w:numFmt w:val="bullet"/>
      <w:lvlText w:val="•"/>
      <w:lvlJc w:val="left"/>
      <w:pPr>
        <w:tabs>
          <w:tab w:val="num" w:pos="5760"/>
        </w:tabs>
        <w:ind w:left="5760" w:hanging="360"/>
      </w:pPr>
      <w:rPr>
        <w:rFonts w:ascii="Arial" w:hAnsi="Arial" w:hint="default"/>
      </w:rPr>
    </w:lvl>
    <w:lvl w:ilvl="8" w:tplc="3F620E5E" w:tentative="1">
      <w:start w:val="1"/>
      <w:numFmt w:val="bullet"/>
      <w:lvlText w:val="•"/>
      <w:lvlJc w:val="left"/>
      <w:pPr>
        <w:tabs>
          <w:tab w:val="num" w:pos="6480"/>
        </w:tabs>
        <w:ind w:left="6480" w:hanging="360"/>
      </w:pPr>
      <w:rPr>
        <w:rFonts w:ascii="Arial" w:hAnsi="Arial" w:hint="default"/>
      </w:rPr>
    </w:lvl>
  </w:abstractNum>
  <w:abstractNum w:abstractNumId="80" w15:restartNumberingAfterBreak="0">
    <w:nsid w:val="6C7050CC"/>
    <w:multiLevelType w:val="hybridMultilevel"/>
    <w:tmpl w:val="1360C0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1" w15:restartNumberingAfterBreak="0">
    <w:nsid w:val="6D702595"/>
    <w:multiLevelType w:val="multilevel"/>
    <w:tmpl w:val="04090025"/>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82" w15:restartNumberingAfterBreak="0">
    <w:nsid w:val="6F2407F4"/>
    <w:multiLevelType w:val="hybridMultilevel"/>
    <w:tmpl w:val="BCC8FC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6F32179F"/>
    <w:multiLevelType w:val="hybridMultilevel"/>
    <w:tmpl w:val="E3CCBFB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4" w15:restartNumberingAfterBreak="0">
    <w:nsid w:val="6F833CE1"/>
    <w:multiLevelType w:val="hybridMultilevel"/>
    <w:tmpl w:val="9B48B90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5" w15:restartNumberingAfterBreak="0">
    <w:nsid w:val="70F82A63"/>
    <w:multiLevelType w:val="multilevel"/>
    <w:tmpl w:val="A650F2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710818C8"/>
    <w:multiLevelType w:val="hybridMultilevel"/>
    <w:tmpl w:val="9AA2CEA4"/>
    <w:lvl w:ilvl="0" w:tplc="84F29CC4">
      <w:start w:val="5"/>
      <w:numFmt w:val="bullet"/>
      <w:lvlText w:val=""/>
      <w:lvlJc w:val="left"/>
      <w:pPr>
        <w:ind w:left="790" w:hanging="390"/>
      </w:pPr>
      <w:rPr>
        <w:rFonts w:ascii="Symbol" w:eastAsia="MS Mincho" w:hAnsi="Symbol" w:cs="Times New Roman" w:hint="default"/>
      </w:rPr>
    </w:lvl>
    <w:lvl w:ilvl="1" w:tplc="04090003">
      <w:start w:val="1"/>
      <w:numFmt w:val="bullet"/>
      <w:lvlText w:val="o"/>
      <w:lvlJc w:val="left"/>
      <w:pPr>
        <w:ind w:left="1480" w:hanging="360"/>
      </w:pPr>
      <w:rPr>
        <w:rFonts w:ascii="Courier New" w:hAnsi="Courier New" w:cs="Courier New" w:hint="default"/>
      </w:rPr>
    </w:lvl>
    <w:lvl w:ilvl="2" w:tplc="04090005">
      <w:start w:val="1"/>
      <w:numFmt w:val="bullet"/>
      <w:lvlText w:val=""/>
      <w:lvlJc w:val="left"/>
      <w:pPr>
        <w:ind w:left="2200" w:hanging="360"/>
      </w:pPr>
      <w:rPr>
        <w:rFonts w:ascii="Wingdings" w:hAnsi="Wingdings" w:hint="default"/>
      </w:rPr>
    </w:lvl>
    <w:lvl w:ilvl="3" w:tplc="04090001">
      <w:start w:val="1"/>
      <w:numFmt w:val="bullet"/>
      <w:lvlText w:val=""/>
      <w:lvlJc w:val="left"/>
      <w:pPr>
        <w:ind w:left="2920" w:hanging="360"/>
      </w:pPr>
      <w:rPr>
        <w:rFonts w:ascii="Symbol" w:hAnsi="Symbol" w:hint="default"/>
      </w:rPr>
    </w:lvl>
    <w:lvl w:ilvl="4" w:tplc="04090003">
      <w:start w:val="1"/>
      <w:numFmt w:val="bullet"/>
      <w:lvlText w:val="o"/>
      <w:lvlJc w:val="left"/>
      <w:pPr>
        <w:ind w:left="3640" w:hanging="360"/>
      </w:pPr>
      <w:rPr>
        <w:rFonts w:ascii="Courier New" w:hAnsi="Courier New" w:cs="Courier New" w:hint="default"/>
      </w:rPr>
    </w:lvl>
    <w:lvl w:ilvl="5" w:tplc="04090005">
      <w:start w:val="1"/>
      <w:numFmt w:val="bullet"/>
      <w:lvlText w:val=""/>
      <w:lvlJc w:val="left"/>
      <w:pPr>
        <w:ind w:left="4360" w:hanging="360"/>
      </w:pPr>
      <w:rPr>
        <w:rFonts w:ascii="Wingdings" w:hAnsi="Wingdings" w:hint="default"/>
      </w:rPr>
    </w:lvl>
    <w:lvl w:ilvl="6" w:tplc="04090001">
      <w:start w:val="1"/>
      <w:numFmt w:val="bullet"/>
      <w:lvlText w:val=""/>
      <w:lvlJc w:val="left"/>
      <w:pPr>
        <w:ind w:left="5080" w:hanging="360"/>
      </w:pPr>
      <w:rPr>
        <w:rFonts w:ascii="Symbol" w:hAnsi="Symbol" w:hint="default"/>
      </w:rPr>
    </w:lvl>
    <w:lvl w:ilvl="7" w:tplc="04090003">
      <w:start w:val="1"/>
      <w:numFmt w:val="bullet"/>
      <w:lvlText w:val="o"/>
      <w:lvlJc w:val="left"/>
      <w:pPr>
        <w:ind w:left="5800" w:hanging="360"/>
      </w:pPr>
      <w:rPr>
        <w:rFonts w:ascii="Courier New" w:hAnsi="Courier New" w:cs="Courier New" w:hint="default"/>
      </w:rPr>
    </w:lvl>
    <w:lvl w:ilvl="8" w:tplc="04090005">
      <w:start w:val="1"/>
      <w:numFmt w:val="bullet"/>
      <w:lvlText w:val=""/>
      <w:lvlJc w:val="left"/>
      <w:pPr>
        <w:ind w:left="6520" w:hanging="360"/>
      </w:pPr>
      <w:rPr>
        <w:rFonts w:ascii="Wingdings" w:hAnsi="Wingdings" w:hint="default"/>
      </w:rPr>
    </w:lvl>
  </w:abstractNum>
  <w:abstractNum w:abstractNumId="87" w15:restartNumberingAfterBreak="0">
    <w:nsid w:val="714129D7"/>
    <w:multiLevelType w:val="hybridMultilevel"/>
    <w:tmpl w:val="5756F9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718D02DF"/>
    <w:multiLevelType w:val="hybridMultilevel"/>
    <w:tmpl w:val="7986A88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9" w15:restartNumberingAfterBreak="0">
    <w:nsid w:val="720E4259"/>
    <w:multiLevelType w:val="hybridMultilevel"/>
    <w:tmpl w:val="06C8A42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742E5F02"/>
    <w:multiLevelType w:val="hybridMultilevel"/>
    <w:tmpl w:val="17BE1312"/>
    <w:lvl w:ilvl="0" w:tplc="4880B9BA">
      <w:start w:val="1"/>
      <w:numFmt w:val="bullet"/>
      <w:lvlText w:val="•"/>
      <w:lvlJc w:val="left"/>
      <w:pPr>
        <w:tabs>
          <w:tab w:val="num" w:pos="720"/>
        </w:tabs>
        <w:ind w:left="720" w:hanging="360"/>
      </w:pPr>
      <w:rPr>
        <w:rFonts w:ascii="Arial" w:hAnsi="Arial" w:hint="default"/>
      </w:rPr>
    </w:lvl>
    <w:lvl w:ilvl="1" w:tplc="A4668F76">
      <w:numFmt w:val="bullet"/>
      <w:lvlText w:val="•"/>
      <w:lvlJc w:val="left"/>
      <w:pPr>
        <w:tabs>
          <w:tab w:val="num" w:pos="1440"/>
        </w:tabs>
        <w:ind w:left="1440" w:hanging="360"/>
      </w:pPr>
      <w:rPr>
        <w:rFonts w:ascii="Arial" w:hAnsi="Arial" w:hint="default"/>
      </w:rPr>
    </w:lvl>
    <w:lvl w:ilvl="2" w:tplc="38A8CE68">
      <w:numFmt w:val="bullet"/>
      <w:lvlText w:val="•"/>
      <w:lvlJc w:val="left"/>
      <w:pPr>
        <w:tabs>
          <w:tab w:val="num" w:pos="2160"/>
        </w:tabs>
        <w:ind w:left="2160" w:hanging="360"/>
      </w:pPr>
      <w:rPr>
        <w:rFonts w:ascii="Microsoft Sans Serif" w:hAnsi="Microsoft Sans Serif" w:hint="default"/>
      </w:rPr>
    </w:lvl>
    <w:lvl w:ilvl="3" w:tplc="15D043D4">
      <w:start w:val="1"/>
      <w:numFmt w:val="bullet"/>
      <w:lvlText w:val="•"/>
      <w:lvlJc w:val="left"/>
      <w:pPr>
        <w:tabs>
          <w:tab w:val="num" w:pos="2880"/>
        </w:tabs>
        <w:ind w:left="2880" w:hanging="360"/>
      </w:pPr>
      <w:rPr>
        <w:rFonts w:ascii="Arial" w:hAnsi="Arial" w:hint="default"/>
      </w:rPr>
    </w:lvl>
    <w:lvl w:ilvl="4" w:tplc="A6B0220E" w:tentative="1">
      <w:start w:val="1"/>
      <w:numFmt w:val="bullet"/>
      <w:lvlText w:val="•"/>
      <w:lvlJc w:val="left"/>
      <w:pPr>
        <w:tabs>
          <w:tab w:val="num" w:pos="3600"/>
        </w:tabs>
        <w:ind w:left="3600" w:hanging="360"/>
      </w:pPr>
      <w:rPr>
        <w:rFonts w:ascii="Arial" w:hAnsi="Arial" w:hint="default"/>
      </w:rPr>
    </w:lvl>
    <w:lvl w:ilvl="5" w:tplc="FB267272" w:tentative="1">
      <w:start w:val="1"/>
      <w:numFmt w:val="bullet"/>
      <w:lvlText w:val="•"/>
      <w:lvlJc w:val="left"/>
      <w:pPr>
        <w:tabs>
          <w:tab w:val="num" w:pos="4320"/>
        </w:tabs>
        <w:ind w:left="4320" w:hanging="360"/>
      </w:pPr>
      <w:rPr>
        <w:rFonts w:ascii="Arial" w:hAnsi="Arial" w:hint="default"/>
      </w:rPr>
    </w:lvl>
    <w:lvl w:ilvl="6" w:tplc="E65CE5EE" w:tentative="1">
      <w:start w:val="1"/>
      <w:numFmt w:val="bullet"/>
      <w:lvlText w:val="•"/>
      <w:lvlJc w:val="left"/>
      <w:pPr>
        <w:tabs>
          <w:tab w:val="num" w:pos="5040"/>
        </w:tabs>
        <w:ind w:left="5040" w:hanging="360"/>
      </w:pPr>
      <w:rPr>
        <w:rFonts w:ascii="Arial" w:hAnsi="Arial" w:hint="default"/>
      </w:rPr>
    </w:lvl>
    <w:lvl w:ilvl="7" w:tplc="9414416E" w:tentative="1">
      <w:start w:val="1"/>
      <w:numFmt w:val="bullet"/>
      <w:lvlText w:val="•"/>
      <w:lvlJc w:val="left"/>
      <w:pPr>
        <w:tabs>
          <w:tab w:val="num" w:pos="5760"/>
        </w:tabs>
        <w:ind w:left="5760" w:hanging="360"/>
      </w:pPr>
      <w:rPr>
        <w:rFonts w:ascii="Arial" w:hAnsi="Arial" w:hint="default"/>
      </w:rPr>
    </w:lvl>
    <w:lvl w:ilvl="8" w:tplc="9CDE8914" w:tentative="1">
      <w:start w:val="1"/>
      <w:numFmt w:val="bullet"/>
      <w:lvlText w:val="•"/>
      <w:lvlJc w:val="left"/>
      <w:pPr>
        <w:tabs>
          <w:tab w:val="num" w:pos="6480"/>
        </w:tabs>
        <w:ind w:left="6480" w:hanging="360"/>
      </w:pPr>
      <w:rPr>
        <w:rFonts w:ascii="Arial" w:hAnsi="Arial" w:hint="default"/>
      </w:rPr>
    </w:lvl>
  </w:abstractNum>
  <w:abstractNum w:abstractNumId="91" w15:restartNumberingAfterBreak="0">
    <w:nsid w:val="74676E76"/>
    <w:multiLevelType w:val="hybridMultilevel"/>
    <w:tmpl w:val="D082AE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7512094C"/>
    <w:multiLevelType w:val="hybridMultilevel"/>
    <w:tmpl w:val="5C42E98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1">
      <w:start w:val="1"/>
      <w:numFmt w:val="bullet"/>
      <w:lvlText w:val=""/>
      <w:lvlJc w:val="left"/>
      <w:pPr>
        <w:ind w:left="2880" w:hanging="360"/>
      </w:pPr>
      <w:rPr>
        <w:rFonts w:ascii="Symbol" w:hAnsi="Symbol"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751456C3"/>
    <w:multiLevelType w:val="hybridMultilevel"/>
    <w:tmpl w:val="8CE830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4" w15:restartNumberingAfterBreak="0">
    <w:nsid w:val="75A3406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5" w15:restartNumberingAfterBreak="0">
    <w:nsid w:val="7760700E"/>
    <w:multiLevelType w:val="hybridMultilevel"/>
    <w:tmpl w:val="0B8696BA"/>
    <w:lvl w:ilvl="0" w:tplc="86420AA0">
      <w:start w:val="1"/>
      <w:numFmt w:val="decimal"/>
      <w:lvlText w:val="%1."/>
      <w:lvlJc w:val="left"/>
      <w:pPr>
        <w:tabs>
          <w:tab w:val="num" w:pos="720"/>
        </w:tabs>
        <w:ind w:left="720" w:hanging="360"/>
      </w:pPr>
      <w:rPr>
        <w:rFonts w:hint="default"/>
      </w:rPr>
    </w:lvl>
    <w:lvl w:ilvl="1" w:tplc="07F829C2">
      <w:start w:val="270"/>
      <w:numFmt w:val="bullet"/>
      <w:lvlText w:val="•"/>
      <w:lvlJc w:val="left"/>
      <w:pPr>
        <w:tabs>
          <w:tab w:val="num" w:pos="1440"/>
        </w:tabs>
        <w:ind w:left="1440" w:hanging="360"/>
      </w:pPr>
      <w:rPr>
        <w:rFonts w:ascii="Arial" w:hAnsi="Arial" w:hint="default"/>
      </w:rPr>
    </w:lvl>
    <w:lvl w:ilvl="2" w:tplc="67A6B41C" w:tentative="1">
      <w:start w:val="1"/>
      <w:numFmt w:val="bullet"/>
      <w:lvlText w:val="•"/>
      <w:lvlJc w:val="left"/>
      <w:pPr>
        <w:tabs>
          <w:tab w:val="num" w:pos="2160"/>
        </w:tabs>
        <w:ind w:left="2160" w:hanging="360"/>
      </w:pPr>
      <w:rPr>
        <w:rFonts w:ascii="Arial" w:hAnsi="Arial" w:hint="default"/>
      </w:rPr>
    </w:lvl>
    <w:lvl w:ilvl="3" w:tplc="379A60F4" w:tentative="1">
      <w:start w:val="1"/>
      <w:numFmt w:val="bullet"/>
      <w:lvlText w:val="•"/>
      <w:lvlJc w:val="left"/>
      <w:pPr>
        <w:tabs>
          <w:tab w:val="num" w:pos="2880"/>
        </w:tabs>
        <w:ind w:left="2880" w:hanging="360"/>
      </w:pPr>
      <w:rPr>
        <w:rFonts w:ascii="Arial" w:hAnsi="Arial" w:hint="default"/>
      </w:rPr>
    </w:lvl>
    <w:lvl w:ilvl="4" w:tplc="07827A24" w:tentative="1">
      <w:start w:val="1"/>
      <w:numFmt w:val="bullet"/>
      <w:lvlText w:val="•"/>
      <w:lvlJc w:val="left"/>
      <w:pPr>
        <w:tabs>
          <w:tab w:val="num" w:pos="3600"/>
        </w:tabs>
        <w:ind w:left="3600" w:hanging="360"/>
      </w:pPr>
      <w:rPr>
        <w:rFonts w:ascii="Arial" w:hAnsi="Arial" w:hint="default"/>
      </w:rPr>
    </w:lvl>
    <w:lvl w:ilvl="5" w:tplc="2A1E2096" w:tentative="1">
      <w:start w:val="1"/>
      <w:numFmt w:val="bullet"/>
      <w:lvlText w:val="•"/>
      <w:lvlJc w:val="left"/>
      <w:pPr>
        <w:tabs>
          <w:tab w:val="num" w:pos="4320"/>
        </w:tabs>
        <w:ind w:left="4320" w:hanging="360"/>
      </w:pPr>
      <w:rPr>
        <w:rFonts w:ascii="Arial" w:hAnsi="Arial" w:hint="default"/>
      </w:rPr>
    </w:lvl>
    <w:lvl w:ilvl="6" w:tplc="7058404E" w:tentative="1">
      <w:start w:val="1"/>
      <w:numFmt w:val="bullet"/>
      <w:lvlText w:val="•"/>
      <w:lvlJc w:val="left"/>
      <w:pPr>
        <w:tabs>
          <w:tab w:val="num" w:pos="5040"/>
        </w:tabs>
        <w:ind w:left="5040" w:hanging="360"/>
      </w:pPr>
      <w:rPr>
        <w:rFonts w:ascii="Arial" w:hAnsi="Arial" w:hint="default"/>
      </w:rPr>
    </w:lvl>
    <w:lvl w:ilvl="7" w:tplc="4A52AAC2" w:tentative="1">
      <w:start w:val="1"/>
      <w:numFmt w:val="bullet"/>
      <w:lvlText w:val="•"/>
      <w:lvlJc w:val="left"/>
      <w:pPr>
        <w:tabs>
          <w:tab w:val="num" w:pos="5760"/>
        </w:tabs>
        <w:ind w:left="5760" w:hanging="360"/>
      </w:pPr>
      <w:rPr>
        <w:rFonts w:ascii="Arial" w:hAnsi="Arial" w:hint="default"/>
      </w:rPr>
    </w:lvl>
    <w:lvl w:ilvl="8" w:tplc="7BE475FE" w:tentative="1">
      <w:start w:val="1"/>
      <w:numFmt w:val="bullet"/>
      <w:lvlText w:val="•"/>
      <w:lvlJc w:val="left"/>
      <w:pPr>
        <w:tabs>
          <w:tab w:val="num" w:pos="6480"/>
        </w:tabs>
        <w:ind w:left="6480" w:hanging="360"/>
      </w:pPr>
      <w:rPr>
        <w:rFonts w:ascii="Arial" w:hAnsi="Arial" w:hint="default"/>
      </w:rPr>
    </w:lvl>
  </w:abstractNum>
  <w:abstractNum w:abstractNumId="96" w15:restartNumberingAfterBreak="0">
    <w:nsid w:val="7AD10295"/>
    <w:multiLevelType w:val="hybridMultilevel"/>
    <w:tmpl w:val="6D221DE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7" w15:restartNumberingAfterBreak="0">
    <w:nsid w:val="7BB054A5"/>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167066230">
    <w:abstractNumId w:val="81"/>
  </w:num>
  <w:num w:numId="2" w16cid:durableId="1291403188">
    <w:abstractNumId w:val="4"/>
  </w:num>
  <w:num w:numId="3" w16cid:durableId="54739775">
    <w:abstractNumId w:val="91"/>
  </w:num>
  <w:num w:numId="4" w16cid:durableId="2062443160">
    <w:abstractNumId w:val="9"/>
  </w:num>
  <w:num w:numId="5" w16cid:durableId="1022510864">
    <w:abstractNumId w:val="16"/>
  </w:num>
  <w:num w:numId="6" w16cid:durableId="2099137789">
    <w:abstractNumId w:val="57"/>
  </w:num>
  <w:num w:numId="7" w16cid:durableId="317923025">
    <w:abstractNumId w:val="10"/>
  </w:num>
  <w:num w:numId="8" w16cid:durableId="445199511">
    <w:abstractNumId w:val="35"/>
  </w:num>
  <w:num w:numId="9" w16cid:durableId="863713446">
    <w:abstractNumId w:val="39"/>
  </w:num>
  <w:num w:numId="10" w16cid:durableId="784888652">
    <w:abstractNumId w:val="93"/>
  </w:num>
  <w:num w:numId="11" w16cid:durableId="1610428089">
    <w:abstractNumId w:val="59"/>
  </w:num>
  <w:num w:numId="12" w16cid:durableId="827481609">
    <w:abstractNumId w:val="55"/>
  </w:num>
  <w:num w:numId="13" w16cid:durableId="272447557">
    <w:abstractNumId w:val="14"/>
  </w:num>
  <w:num w:numId="14" w16cid:durableId="881675719">
    <w:abstractNumId w:val="68"/>
  </w:num>
  <w:num w:numId="15" w16cid:durableId="852845811">
    <w:abstractNumId w:val="19"/>
  </w:num>
  <w:num w:numId="16" w16cid:durableId="543249810">
    <w:abstractNumId w:val="85"/>
  </w:num>
  <w:num w:numId="17" w16cid:durableId="1384988027">
    <w:abstractNumId w:val="48"/>
  </w:num>
  <w:num w:numId="18" w16cid:durableId="789959">
    <w:abstractNumId w:val="74"/>
  </w:num>
  <w:num w:numId="19" w16cid:durableId="1544974861">
    <w:abstractNumId w:val="65"/>
  </w:num>
  <w:num w:numId="20" w16cid:durableId="798298875">
    <w:abstractNumId w:val="50"/>
  </w:num>
  <w:num w:numId="21" w16cid:durableId="272372686">
    <w:abstractNumId w:val="25"/>
  </w:num>
  <w:num w:numId="22" w16cid:durableId="2102212653">
    <w:abstractNumId w:val="26"/>
  </w:num>
  <w:num w:numId="23" w16cid:durableId="163671543">
    <w:abstractNumId w:val="44"/>
  </w:num>
  <w:num w:numId="24" w16cid:durableId="1745033578">
    <w:abstractNumId w:val="21"/>
  </w:num>
  <w:num w:numId="25" w16cid:durableId="594368334">
    <w:abstractNumId w:val="36"/>
  </w:num>
  <w:num w:numId="26" w16cid:durableId="1728839846">
    <w:abstractNumId w:val="63"/>
  </w:num>
  <w:num w:numId="27" w16cid:durableId="1819346219">
    <w:abstractNumId w:val="3"/>
  </w:num>
  <w:num w:numId="28" w16cid:durableId="1292715009">
    <w:abstractNumId w:val="23"/>
  </w:num>
  <w:num w:numId="29" w16cid:durableId="99375217">
    <w:abstractNumId w:val="75"/>
  </w:num>
  <w:num w:numId="30" w16cid:durableId="1985427958">
    <w:abstractNumId w:val="84"/>
  </w:num>
  <w:num w:numId="31" w16cid:durableId="652954599">
    <w:abstractNumId w:val="83"/>
  </w:num>
  <w:num w:numId="32" w16cid:durableId="688876512">
    <w:abstractNumId w:val="5"/>
  </w:num>
  <w:num w:numId="33" w16cid:durableId="528689520">
    <w:abstractNumId w:val="96"/>
  </w:num>
  <w:num w:numId="34" w16cid:durableId="459961721">
    <w:abstractNumId w:val="60"/>
  </w:num>
  <w:num w:numId="35" w16cid:durableId="992177274">
    <w:abstractNumId w:val="38"/>
  </w:num>
  <w:num w:numId="36" w16cid:durableId="463082526">
    <w:abstractNumId w:val="86"/>
  </w:num>
  <w:num w:numId="37" w16cid:durableId="575282043">
    <w:abstractNumId w:val="78"/>
  </w:num>
  <w:num w:numId="38" w16cid:durableId="1192110593">
    <w:abstractNumId w:val="37"/>
  </w:num>
  <w:num w:numId="39" w16cid:durableId="256405853">
    <w:abstractNumId w:val="94"/>
  </w:num>
  <w:num w:numId="40" w16cid:durableId="2000579163">
    <w:abstractNumId w:val="17"/>
  </w:num>
  <w:num w:numId="41" w16cid:durableId="1822388087">
    <w:abstractNumId w:val="61"/>
  </w:num>
  <w:num w:numId="42" w16cid:durableId="1666275032">
    <w:abstractNumId w:val="95"/>
  </w:num>
  <w:num w:numId="43" w16cid:durableId="1548910411">
    <w:abstractNumId w:val="79"/>
  </w:num>
  <w:num w:numId="44" w16cid:durableId="1969317249">
    <w:abstractNumId w:val="58"/>
  </w:num>
  <w:num w:numId="45" w16cid:durableId="3492560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797138354">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942568773">
    <w:abstractNumId w:val="54"/>
  </w:num>
  <w:num w:numId="48" w16cid:durableId="901404325">
    <w:abstractNumId w:val="15"/>
  </w:num>
  <w:num w:numId="49" w16cid:durableId="591739030">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837158079">
    <w:abstractNumId w:val="40"/>
  </w:num>
  <w:num w:numId="51" w16cid:durableId="1693334125">
    <w:abstractNumId w:val="90"/>
  </w:num>
  <w:num w:numId="52" w16cid:durableId="2142964204">
    <w:abstractNumId w:val="41"/>
  </w:num>
  <w:num w:numId="53" w16cid:durableId="860439926">
    <w:abstractNumId w:val="78"/>
  </w:num>
  <w:num w:numId="54" w16cid:durableId="1822044077">
    <w:abstractNumId w:val="7"/>
  </w:num>
  <w:num w:numId="55" w16cid:durableId="783619951">
    <w:abstractNumId w:val="45"/>
  </w:num>
  <w:num w:numId="56" w16cid:durableId="1933706441">
    <w:abstractNumId w:val="27"/>
  </w:num>
  <w:num w:numId="57" w16cid:durableId="846217223">
    <w:abstractNumId w:val="30"/>
  </w:num>
  <w:num w:numId="58" w16cid:durableId="2057896893">
    <w:abstractNumId w:val="31"/>
  </w:num>
  <w:num w:numId="59" w16cid:durableId="1828132445">
    <w:abstractNumId w:val="71"/>
  </w:num>
  <w:num w:numId="60" w16cid:durableId="74018757">
    <w:abstractNumId w:val="24"/>
  </w:num>
  <w:num w:numId="61" w16cid:durableId="153387713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71053456">
    <w:abstractNumId w:val="2"/>
  </w:num>
  <w:num w:numId="63" w16cid:durableId="1688747133">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909850327">
    <w:abstractNumId w:val="15"/>
  </w:num>
  <w:num w:numId="65" w16cid:durableId="207037740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2025785582">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884318293">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378894206">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49292015">
    <w:abstractNumId w:val="6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077242931">
    <w:abstractNumId w:val="1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502280973">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554783407">
    <w:abstractNumId w:val="4"/>
  </w:num>
  <w:num w:numId="73" w16cid:durableId="1525247091">
    <w:abstractNumId w:val="49"/>
  </w:num>
  <w:num w:numId="74" w16cid:durableId="2031179255">
    <w:abstractNumId w:val="51"/>
  </w:num>
  <w:num w:numId="75" w16cid:durableId="883054082">
    <w:abstractNumId w:val="64"/>
  </w:num>
  <w:num w:numId="76" w16cid:durableId="819738500">
    <w:abstractNumId w:val="2"/>
  </w:num>
  <w:num w:numId="77" w16cid:durableId="662048821">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984507771">
    <w:abstractNumId w:val="11"/>
  </w:num>
  <w:num w:numId="79" w16cid:durableId="1625379411">
    <w:abstractNumId w:val="82"/>
  </w:num>
  <w:num w:numId="80" w16cid:durableId="1508709990">
    <w:abstractNumId w:val="32"/>
  </w:num>
  <w:num w:numId="81" w16cid:durableId="1339230612">
    <w:abstractNumId w:val="42"/>
  </w:num>
  <w:num w:numId="82" w16cid:durableId="1231191466">
    <w:abstractNumId w:val="62"/>
  </w:num>
  <w:num w:numId="83" w16cid:durableId="95441590">
    <w:abstractNumId w:val="52"/>
  </w:num>
  <w:num w:numId="84" w16cid:durableId="1883326897">
    <w:abstractNumId w:val="56"/>
  </w:num>
  <w:num w:numId="85" w16cid:durableId="283578856">
    <w:abstractNumId w:val="1"/>
  </w:num>
  <w:num w:numId="86" w16cid:durableId="1664354147">
    <w:abstractNumId w:val="22"/>
  </w:num>
  <w:num w:numId="87" w16cid:durableId="1470125913">
    <w:abstractNumId w:val="8"/>
  </w:num>
  <w:num w:numId="88" w16cid:durableId="263536723">
    <w:abstractNumId w:val="0"/>
  </w:num>
  <w:num w:numId="89" w16cid:durableId="930161140">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2094617610">
    <w:abstractNumId w:val="8"/>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25574944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541359753">
    <w:abstractNumId w:val="49"/>
  </w:num>
  <w:num w:numId="93" w16cid:durableId="1163352231">
    <w:abstractNumId w:val="64"/>
  </w:num>
  <w:num w:numId="94" w16cid:durableId="1375083791">
    <w:abstractNumId w:val="53"/>
  </w:num>
  <w:num w:numId="95" w16cid:durableId="2126581271">
    <w:abstractNumId w:val="97"/>
  </w:num>
  <w:num w:numId="96" w16cid:durableId="2133086594">
    <w:abstractNumId w:val="87"/>
  </w:num>
  <w:num w:numId="97" w16cid:durableId="53196260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408119864">
    <w:abstractNumId w:val="33"/>
  </w:num>
  <w:num w:numId="99" w16cid:durableId="2037346083">
    <w:abstractNumId w:val="47"/>
  </w:num>
  <w:num w:numId="100" w16cid:durableId="2095278526">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105146168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1098255997">
    <w:abstractNumId w:val="7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173835810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1506672874">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90796200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5057528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247079541">
    <w:abstractNumId w:val="43"/>
  </w:num>
  <w:num w:numId="108" w16cid:durableId="553389299">
    <w:abstractNumId w:val="6"/>
  </w:num>
  <w:num w:numId="109" w16cid:durableId="170531402">
    <w:abstractNumId w:val="89"/>
  </w:num>
  <w:num w:numId="110" w16cid:durableId="1165169142">
    <w:abstractNumId w:val="66"/>
  </w:num>
  <w:num w:numId="111" w16cid:durableId="1305038425">
    <w:abstractNumId w:val="18"/>
  </w:num>
  <w:num w:numId="112" w16cid:durableId="1889339166">
    <w:abstractNumId w:val="92"/>
  </w:num>
  <w:numIdMacAtCleanup w:val="10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NAVARRIA Jessica">
    <w15:presenceInfo w15:providerId="AD" w15:userId="S::navarria@iso.org::c5e85195-b67b-4631-a108-b960b47f73d1"/>
  </w15:person>
  <w15:person w15:author="Iraj Sodagar">
    <w15:presenceInfo w15:providerId="Windows Live" w15:userId="0066939d630bec62"/>
  </w15:person>
  <w15:person w15:author="Iraj Sodagar (2022-05-11)">
    <w15:presenceInfo w15:providerId="None" w15:userId="Iraj Sodagar (2022-05-1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84"/>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characterSpacingControl w:val="doNotCompress"/>
  <w:hdrShapeDefaults>
    <o:shapedefaults v:ext="edit" spidmax="2050">
      <v:textbox inset="5.85pt,.7pt,5.85pt,.7pt"/>
    </o:shapedefaults>
    <o:shapelayout v:ext="edit">
      <o:idmap v:ext="edit" data="1"/>
    </o:shapelayout>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c2MDIzsjAyMDc3tjRU0lEKTi0uzszPAykwtKwFAPGoyEYtAAAA"/>
  </w:docVars>
  <w:rsids>
    <w:rsidRoot w:val="00494821"/>
    <w:rsid w:val="00001AB7"/>
    <w:rsid w:val="00002217"/>
    <w:rsid w:val="00003D5E"/>
    <w:rsid w:val="00010759"/>
    <w:rsid w:val="00010C03"/>
    <w:rsid w:val="00010E19"/>
    <w:rsid w:val="0001182E"/>
    <w:rsid w:val="00011A31"/>
    <w:rsid w:val="00014978"/>
    <w:rsid w:val="0001512E"/>
    <w:rsid w:val="0001703A"/>
    <w:rsid w:val="00017702"/>
    <w:rsid w:val="00020C69"/>
    <w:rsid w:val="000218C8"/>
    <w:rsid w:val="0002246E"/>
    <w:rsid w:val="00023EE7"/>
    <w:rsid w:val="0002499C"/>
    <w:rsid w:val="00024D8B"/>
    <w:rsid w:val="000265EF"/>
    <w:rsid w:val="00027BC6"/>
    <w:rsid w:val="00030AD0"/>
    <w:rsid w:val="00032A0E"/>
    <w:rsid w:val="0003519D"/>
    <w:rsid w:val="000360D3"/>
    <w:rsid w:val="00040E83"/>
    <w:rsid w:val="00041732"/>
    <w:rsid w:val="0004225C"/>
    <w:rsid w:val="0004388B"/>
    <w:rsid w:val="00043C77"/>
    <w:rsid w:val="00045D8C"/>
    <w:rsid w:val="00045F41"/>
    <w:rsid w:val="00047353"/>
    <w:rsid w:val="00047AC1"/>
    <w:rsid w:val="00047FEF"/>
    <w:rsid w:val="000552B0"/>
    <w:rsid w:val="00055585"/>
    <w:rsid w:val="00057008"/>
    <w:rsid w:val="00057DA2"/>
    <w:rsid w:val="00057F4B"/>
    <w:rsid w:val="0006001F"/>
    <w:rsid w:val="0006007F"/>
    <w:rsid w:val="0006090E"/>
    <w:rsid w:val="000614F3"/>
    <w:rsid w:val="00061B6C"/>
    <w:rsid w:val="00061E2A"/>
    <w:rsid w:val="00064720"/>
    <w:rsid w:val="00066F7B"/>
    <w:rsid w:val="000672B1"/>
    <w:rsid w:val="00067654"/>
    <w:rsid w:val="0006791D"/>
    <w:rsid w:val="0007056B"/>
    <w:rsid w:val="00070633"/>
    <w:rsid w:val="000708A9"/>
    <w:rsid w:val="00070ABE"/>
    <w:rsid w:val="000715E1"/>
    <w:rsid w:val="0007189F"/>
    <w:rsid w:val="0007292B"/>
    <w:rsid w:val="00072974"/>
    <w:rsid w:val="00076BD1"/>
    <w:rsid w:val="00077229"/>
    <w:rsid w:val="000778F8"/>
    <w:rsid w:val="00080DAC"/>
    <w:rsid w:val="000824C0"/>
    <w:rsid w:val="0008369B"/>
    <w:rsid w:val="0009158B"/>
    <w:rsid w:val="00093F5A"/>
    <w:rsid w:val="00094CCC"/>
    <w:rsid w:val="000967C5"/>
    <w:rsid w:val="00097D7C"/>
    <w:rsid w:val="000A242C"/>
    <w:rsid w:val="000A4DCE"/>
    <w:rsid w:val="000A5C56"/>
    <w:rsid w:val="000A7247"/>
    <w:rsid w:val="000B19FE"/>
    <w:rsid w:val="000B1FBA"/>
    <w:rsid w:val="000B4134"/>
    <w:rsid w:val="000B469D"/>
    <w:rsid w:val="000B4D33"/>
    <w:rsid w:val="000B4E01"/>
    <w:rsid w:val="000B5CA9"/>
    <w:rsid w:val="000B634D"/>
    <w:rsid w:val="000B7FC5"/>
    <w:rsid w:val="000C14B7"/>
    <w:rsid w:val="000C29CC"/>
    <w:rsid w:val="000C363E"/>
    <w:rsid w:val="000C3A11"/>
    <w:rsid w:val="000C5808"/>
    <w:rsid w:val="000C5D09"/>
    <w:rsid w:val="000C6F8E"/>
    <w:rsid w:val="000C70AE"/>
    <w:rsid w:val="000D11EC"/>
    <w:rsid w:val="000D151D"/>
    <w:rsid w:val="000D2827"/>
    <w:rsid w:val="000D4444"/>
    <w:rsid w:val="000D4C0A"/>
    <w:rsid w:val="000D58DC"/>
    <w:rsid w:val="000D5955"/>
    <w:rsid w:val="000D61AC"/>
    <w:rsid w:val="000D652F"/>
    <w:rsid w:val="000D6B8D"/>
    <w:rsid w:val="000D7FCF"/>
    <w:rsid w:val="000E19B7"/>
    <w:rsid w:val="000E19EF"/>
    <w:rsid w:val="000E3620"/>
    <w:rsid w:val="000E379C"/>
    <w:rsid w:val="000E4628"/>
    <w:rsid w:val="000E6604"/>
    <w:rsid w:val="000E69C2"/>
    <w:rsid w:val="000E6AA6"/>
    <w:rsid w:val="000E741C"/>
    <w:rsid w:val="000F10EF"/>
    <w:rsid w:val="000F2076"/>
    <w:rsid w:val="000F25A7"/>
    <w:rsid w:val="000F304F"/>
    <w:rsid w:val="000F4139"/>
    <w:rsid w:val="000F54F2"/>
    <w:rsid w:val="000F7CED"/>
    <w:rsid w:val="00100BE5"/>
    <w:rsid w:val="00101483"/>
    <w:rsid w:val="00101A4D"/>
    <w:rsid w:val="00102053"/>
    <w:rsid w:val="00102211"/>
    <w:rsid w:val="00102B4A"/>
    <w:rsid w:val="00104350"/>
    <w:rsid w:val="00104DD9"/>
    <w:rsid w:val="00104F1B"/>
    <w:rsid w:val="001050F3"/>
    <w:rsid w:val="00106316"/>
    <w:rsid w:val="00107938"/>
    <w:rsid w:val="00107E72"/>
    <w:rsid w:val="001125C7"/>
    <w:rsid w:val="001139C4"/>
    <w:rsid w:val="00113EBD"/>
    <w:rsid w:val="00115E65"/>
    <w:rsid w:val="00116E81"/>
    <w:rsid w:val="00117E7A"/>
    <w:rsid w:val="00124211"/>
    <w:rsid w:val="00124FF5"/>
    <w:rsid w:val="0012562D"/>
    <w:rsid w:val="00125F4E"/>
    <w:rsid w:val="00127A69"/>
    <w:rsid w:val="001302B6"/>
    <w:rsid w:val="001302CA"/>
    <w:rsid w:val="00130393"/>
    <w:rsid w:val="00130A83"/>
    <w:rsid w:val="001319CE"/>
    <w:rsid w:val="00131C1E"/>
    <w:rsid w:val="0013302C"/>
    <w:rsid w:val="00133B2F"/>
    <w:rsid w:val="001347D5"/>
    <w:rsid w:val="00135F7B"/>
    <w:rsid w:val="00140452"/>
    <w:rsid w:val="00140CA3"/>
    <w:rsid w:val="00141C01"/>
    <w:rsid w:val="00142571"/>
    <w:rsid w:val="00146364"/>
    <w:rsid w:val="00146509"/>
    <w:rsid w:val="00146595"/>
    <w:rsid w:val="00146F22"/>
    <w:rsid w:val="00147BB1"/>
    <w:rsid w:val="001503EE"/>
    <w:rsid w:val="00150931"/>
    <w:rsid w:val="00151BE6"/>
    <w:rsid w:val="00154D0F"/>
    <w:rsid w:val="0015543A"/>
    <w:rsid w:val="00156898"/>
    <w:rsid w:val="001569F5"/>
    <w:rsid w:val="001669FD"/>
    <w:rsid w:val="00166B79"/>
    <w:rsid w:val="001676B9"/>
    <w:rsid w:val="001708BB"/>
    <w:rsid w:val="00171211"/>
    <w:rsid w:val="001746D8"/>
    <w:rsid w:val="0017476B"/>
    <w:rsid w:val="00174C32"/>
    <w:rsid w:val="00175F5C"/>
    <w:rsid w:val="001765B5"/>
    <w:rsid w:val="00176BAF"/>
    <w:rsid w:val="00181C2B"/>
    <w:rsid w:val="0018307A"/>
    <w:rsid w:val="00184896"/>
    <w:rsid w:val="00191FBF"/>
    <w:rsid w:val="001920B7"/>
    <w:rsid w:val="00194391"/>
    <w:rsid w:val="001A13E2"/>
    <w:rsid w:val="001A1957"/>
    <w:rsid w:val="001A2A32"/>
    <w:rsid w:val="001A2B94"/>
    <w:rsid w:val="001A2C8E"/>
    <w:rsid w:val="001A2E22"/>
    <w:rsid w:val="001A60AA"/>
    <w:rsid w:val="001A60D5"/>
    <w:rsid w:val="001A6568"/>
    <w:rsid w:val="001A6E74"/>
    <w:rsid w:val="001A77B5"/>
    <w:rsid w:val="001A7883"/>
    <w:rsid w:val="001A7896"/>
    <w:rsid w:val="001B1F51"/>
    <w:rsid w:val="001B2CF0"/>
    <w:rsid w:val="001B309E"/>
    <w:rsid w:val="001B3896"/>
    <w:rsid w:val="001B476E"/>
    <w:rsid w:val="001B51C0"/>
    <w:rsid w:val="001C122D"/>
    <w:rsid w:val="001C2501"/>
    <w:rsid w:val="001C2B74"/>
    <w:rsid w:val="001C3AB0"/>
    <w:rsid w:val="001C409E"/>
    <w:rsid w:val="001C4CCD"/>
    <w:rsid w:val="001D0C66"/>
    <w:rsid w:val="001D0D15"/>
    <w:rsid w:val="001D56A9"/>
    <w:rsid w:val="001D5986"/>
    <w:rsid w:val="001D5FE0"/>
    <w:rsid w:val="001E2492"/>
    <w:rsid w:val="001E4B8A"/>
    <w:rsid w:val="001E6EEC"/>
    <w:rsid w:val="001E78EA"/>
    <w:rsid w:val="001F1717"/>
    <w:rsid w:val="001F1EFC"/>
    <w:rsid w:val="001F3C5D"/>
    <w:rsid w:val="001F4C75"/>
    <w:rsid w:val="001F7644"/>
    <w:rsid w:val="001F796C"/>
    <w:rsid w:val="00200E05"/>
    <w:rsid w:val="00201465"/>
    <w:rsid w:val="0020197F"/>
    <w:rsid w:val="00202CD4"/>
    <w:rsid w:val="00205E39"/>
    <w:rsid w:val="0020645C"/>
    <w:rsid w:val="002075E1"/>
    <w:rsid w:val="00207D91"/>
    <w:rsid w:val="002127D3"/>
    <w:rsid w:val="00212F70"/>
    <w:rsid w:val="00213468"/>
    <w:rsid w:val="00215468"/>
    <w:rsid w:val="002203D2"/>
    <w:rsid w:val="00221C5A"/>
    <w:rsid w:val="00221F51"/>
    <w:rsid w:val="002227DB"/>
    <w:rsid w:val="00222FDF"/>
    <w:rsid w:val="002240C7"/>
    <w:rsid w:val="00226870"/>
    <w:rsid w:val="00226C99"/>
    <w:rsid w:val="002334D2"/>
    <w:rsid w:val="002379C0"/>
    <w:rsid w:val="00240104"/>
    <w:rsid w:val="002434EB"/>
    <w:rsid w:val="00244D1F"/>
    <w:rsid w:val="00254E4E"/>
    <w:rsid w:val="002619B5"/>
    <w:rsid w:val="00262DE7"/>
    <w:rsid w:val="00263484"/>
    <w:rsid w:val="002643C4"/>
    <w:rsid w:val="002664F5"/>
    <w:rsid w:val="00267293"/>
    <w:rsid w:val="0027271F"/>
    <w:rsid w:val="002728EC"/>
    <w:rsid w:val="00272D6B"/>
    <w:rsid w:val="002739A4"/>
    <w:rsid w:val="00276108"/>
    <w:rsid w:val="00276370"/>
    <w:rsid w:val="00280465"/>
    <w:rsid w:val="002805B3"/>
    <w:rsid w:val="002809D6"/>
    <w:rsid w:val="002811D5"/>
    <w:rsid w:val="0028121C"/>
    <w:rsid w:val="0028166E"/>
    <w:rsid w:val="00281A39"/>
    <w:rsid w:val="00281F1A"/>
    <w:rsid w:val="00282BEA"/>
    <w:rsid w:val="00283101"/>
    <w:rsid w:val="0028497E"/>
    <w:rsid w:val="002869A6"/>
    <w:rsid w:val="00286C15"/>
    <w:rsid w:val="0028710D"/>
    <w:rsid w:val="002875E8"/>
    <w:rsid w:val="00287C00"/>
    <w:rsid w:val="00294120"/>
    <w:rsid w:val="00295055"/>
    <w:rsid w:val="002953E9"/>
    <w:rsid w:val="002964B1"/>
    <w:rsid w:val="002A150D"/>
    <w:rsid w:val="002A1D0C"/>
    <w:rsid w:val="002A212D"/>
    <w:rsid w:val="002A30EC"/>
    <w:rsid w:val="002A5980"/>
    <w:rsid w:val="002A6BFB"/>
    <w:rsid w:val="002A7B05"/>
    <w:rsid w:val="002B058A"/>
    <w:rsid w:val="002B2FD2"/>
    <w:rsid w:val="002B3CFA"/>
    <w:rsid w:val="002B3E07"/>
    <w:rsid w:val="002B7839"/>
    <w:rsid w:val="002C1A49"/>
    <w:rsid w:val="002C37C5"/>
    <w:rsid w:val="002C4DE2"/>
    <w:rsid w:val="002C5359"/>
    <w:rsid w:val="002C6C31"/>
    <w:rsid w:val="002C7F0F"/>
    <w:rsid w:val="002D196A"/>
    <w:rsid w:val="002D1B0F"/>
    <w:rsid w:val="002D5BA5"/>
    <w:rsid w:val="002D7993"/>
    <w:rsid w:val="002E005C"/>
    <w:rsid w:val="002E02B6"/>
    <w:rsid w:val="002E0A59"/>
    <w:rsid w:val="002E2611"/>
    <w:rsid w:val="002E49DA"/>
    <w:rsid w:val="002E5FC0"/>
    <w:rsid w:val="002E7304"/>
    <w:rsid w:val="002F0ADE"/>
    <w:rsid w:val="002F288C"/>
    <w:rsid w:val="002F34F1"/>
    <w:rsid w:val="002F4F7D"/>
    <w:rsid w:val="002F6C3C"/>
    <w:rsid w:val="002F7537"/>
    <w:rsid w:val="0030353F"/>
    <w:rsid w:val="00304069"/>
    <w:rsid w:val="0030631B"/>
    <w:rsid w:val="00310895"/>
    <w:rsid w:val="00314C42"/>
    <w:rsid w:val="00317A4B"/>
    <w:rsid w:val="0032111D"/>
    <w:rsid w:val="00321D13"/>
    <w:rsid w:val="003241E5"/>
    <w:rsid w:val="0033053A"/>
    <w:rsid w:val="0033190F"/>
    <w:rsid w:val="00335490"/>
    <w:rsid w:val="00336635"/>
    <w:rsid w:val="00337435"/>
    <w:rsid w:val="0034201E"/>
    <w:rsid w:val="003445C7"/>
    <w:rsid w:val="0034716A"/>
    <w:rsid w:val="003524A7"/>
    <w:rsid w:val="003534EA"/>
    <w:rsid w:val="00355723"/>
    <w:rsid w:val="003573DE"/>
    <w:rsid w:val="00357981"/>
    <w:rsid w:val="00360B12"/>
    <w:rsid w:val="00360C8B"/>
    <w:rsid w:val="00361326"/>
    <w:rsid w:val="00367056"/>
    <w:rsid w:val="0036721F"/>
    <w:rsid w:val="00367DE1"/>
    <w:rsid w:val="0037069D"/>
    <w:rsid w:val="00370795"/>
    <w:rsid w:val="0037262A"/>
    <w:rsid w:val="00372729"/>
    <w:rsid w:val="00373451"/>
    <w:rsid w:val="00374043"/>
    <w:rsid w:val="00375052"/>
    <w:rsid w:val="003831DB"/>
    <w:rsid w:val="00385EA4"/>
    <w:rsid w:val="00391BB7"/>
    <w:rsid w:val="00391E9B"/>
    <w:rsid w:val="00391F65"/>
    <w:rsid w:val="00395306"/>
    <w:rsid w:val="003953CB"/>
    <w:rsid w:val="00395BC5"/>
    <w:rsid w:val="00396830"/>
    <w:rsid w:val="003976B4"/>
    <w:rsid w:val="003A1599"/>
    <w:rsid w:val="003A24F3"/>
    <w:rsid w:val="003A2533"/>
    <w:rsid w:val="003A25F8"/>
    <w:rsid w:val="003A2A7A"/>
    <w:rsid w:val="003A3207"/>
    <w:rsid w:val="003A47D1"/>
    <w:rsid w:val="003A582C"/>
    <w:rsid w:val="003A5D2B"/>
    <w:rsid w:val="003A6E0F"/>
    <w:rsid w:val="003B1513"/>
    <w:rsid w:val="003B22D2"/>
    <w:rsid w:val="003B3FCC"/>
    <w:rsid w:val="003B5E67"/>
    <w:rsid w:val="003B6E0F"/>
    <w:rsid w:val="003C0AEC"/>
    <w:rsid w:val="003C2BAB"/>
    <w:rsid w:val="003C3032"/>
    <w:rsid w:val="003C3936"/>
    <w:rsid w:val="003C3C06"/>
    <w:rsid w:val="003C42CA"/>
    <w:rsid w:val="003C435E"/>
    <w:rsid w:val="003C464C"/>
    <w:rsid w:val="003C51D5"/>
    <w:rsid w:val="003C5244"/>
    <w:rsid w:val="003C5407"/>
    <w:rsid w:val="003C6485"/>
    <w:rsid w:val="003C7A1D"/>
    <w:rsid w:val="003C7AB6"/>
    <w:rsid w:val="003D36E0"/>
    <w:rsid w:val="003D3C60"/>
    <w:rsid w:val="003D4357"/>
    <w:rsid w:val="003E1E52"/>
    <w:rsid w:val="003E2D99"/>
    <w:rsid w:val="003E2F6B"/>
    <w:rsid w:val="003E65A0"/>
    <w:rsid w:val="003E75F3"/>
    <w:rsid w:val="003F2D2B"/>
    <w:rsid w:val="003F32E2"/>
    <w:rsid w:val="003F4D8D"/>
    <w:rsid w:val="003F5B85"/>
    <w:rsid w:val="003F6E4A"/>
    <w:rsid w:val="003F7552"/>
    <w:rsid w:val="004000AD"/>
    <w:rsid w:val="00400239"/>
    <w:rsid w:val="0040027F"/>
    <w:rsid w:val="0040029D"/>
    <w:rsid w:val="00400577"/>
    <w:rsid w:val="00401074"/>
    <w:rsid w:val="00402748"/>
    <w:rsid w:val="00402D13"/>
    <w:rsid w:val="00404FCD"/>
    <w:rsid w:val="00406247"/>
    <w:rsid w:val="004070C3"/>
    <w:rsid w:val="0040751A"/>
    <w:rsid w:val="0041116D"/>
    <w:rsid w:val="00412AFE"/>
    <w:rsid w:val="00412B07"/>
    <w:rsid w:val="00413AA0"/>
    <w:rsid w:val="004143E0"/>
    <w:rsid w:val="00414405"/>
    <w:rsid w:val="00414DF2"/>
    <w:rsid w:val="0041586A"/>
    <w:rsid w:val="004206A6"/>
    <w:rsid w:val="00422044"/>
    <w:rsid w:val="004228D2"/>
    <w:rsid w:val="004245B7"/>
    <w:rsid w:val="00425379"/>
    <w:rsid w:val="00426E8E"/>
    <w:rsid w:val="00433863"/>
    <w:rsid w:val="004342C2"/>
    <w:rsid w:val="00434ADB"/>
    <w:rsid w:val="00437470"/>
    <w:rsid w:val="00441021"/>
    <w:rsid w:val="00441368"/>
    <w:rsid w:val="004418A7"/>
    <w:rsid w:val="00442CFA"/>
    <w:rsid w:val="00446184"/>
    <w:rsid w:val="00447FA7"/>
    <w:rsid w:val="0045083A"/>
    <w:rsid w:val="004527B2"/>
    <w:rsid w:val="00453DB6"/>
    <w:rsid w:val="0045745D"/>
    <w:rsid w:val="00462D9A"/>
    <w:rsid w:val="004636BC"/>
    <w:rsid w:val="004637AF"/>
    <w:rsid w:val="004642FA"/>
    <w:rsid w:val="0046449E"/>
    <w:rsid w:val="00465C07"/>
    <w:rsid w:val="00467971"/>
    <w:rsid w:val="004708DD"/>
    <w:rsid w:val="0047210E"/>
    <w:rsid w:val="00473F03"/>
    <w:rsid w:val="004746FD"/>
    <w:rsid w:val="004775EF"/>
    <w:rsid w:val="0047780C"/>
    <w:rsid w:val="00483D4C"/>
    <w:rsid w:val="00484611"/>
    <w:rsid w:val="0048582A"/>
    <w:rsid w:val="00485F39"/>
    <w:rsid w:val="00490A8A"/>
    <w:rsid w:val="004916E4"/>
    <w:rsid w:val="00492243"/>
    <w:rsid w:val="0049319D"/>
    <w:rsid w:val="00494821"/>
    <w:rsid w:val="004960B5"/>
    <w:rsid w:val="004977C3"/>
    <w:rsid w:val="004978CC"/>
    <w:rsid w:val="00497C23"/>
    <w:rsid w:val="004A1AF6"/>
    <w:rsid w:val="004A2F38"/>
    <w:rsid w:val="004A40C2"/>
    <w:rsid w:val="004A44EF"/>
    <w:rsid w:val="004A471E"/>
    <w:rsid w:val="004A50E8"/>
    <w:rsid w:val="004A5585"/>
    <w:rsid w:val="004A6747"/>
    <w:rsid w:val="004A7BFE"/>
    <w:rsid w:val="004A7D90"/>
    <w:rsid w:val="004A7F78"/>
    <w:rsid w:val="004B3094"/>
    <w:rsid w:val="004B7008"/>
    <w:rsid w:val="004C0DFE"/>
    <w:rsid w:val="004C5750"/>
    <w:rsid w:val="004C6106"/>
    <w:rsid w:val="004C6151"/>
    <w:rsid w:val="004C6B4F"/>
    <w:rsid w:val="004D2FF8"/>
    <w:rsid w:val="004D46AF"/>
    <w:rsid w:val="004D63FA"/>
    <w:rsid w:val="004D725B"/>
    <w:rsid w:val="004E0C82"/>
    <w:rsid w:val="004E1E01"/>
    <w:rsid w:val="004E2467"/>
    <w:rsid w:val="004E29C6"/>
    <w:rsid w:val="004E3F29"/>
    <w:rsid w:val="004E4428"/>
    <w:rsid w:val="004E5D41"/>
    <w:rsid w:val="004E5FB5"/>
    <w:rsid w:val="004E6AF5"/>
    <w:rsid w:val="004F02AB"/>
    <w:rsid w:val="004F0ACC"/>
    <w:rsid w:val="004F1D06"/>
    <w:rsid w:val="004F36CF"/>
    <w:rsid w:val="004F5415"/>
    <w:rsid w:val="004F593C"/>
    <w:rsid w:val="004F722A"/>
    <w:rsid w:val="004F76FA"/>
    <w:rsid w:val="004F7E99"/>
    <w:rsid w:val="00500E9D"/>
    <w:rsid w:val="00502777"/>
    <w:rsid w:val="00503790"/>
    <w:rsid w:val="00504259"/>
    <w:rsid w:val="00510DF7"/>
    <w:rsid w:val="00511083"/>
    <w:rsid w:val="00512FAA"/>
    <w:rsid w:val="005132BF"/>
    <w:rsid w:val="00514EE5"/>
    <w:rsid w:val="00516D34"/>
    <w:rsid w:val="00516F9C"/>
    <w:rsid w:val="005203BA"/>
    <w:rsid w:val="0052341E"/>
    <w:rsid w:val="00523B99"/>
    <w:rsid w:val="00525389"/>
    <w:rsid w:val="0052544E"/>
    <w:rsid w:val="005254E6"/>
    <w:rsid w:val="00530196"/>
    <w:rsid w:val="00532324"/>
    <w:rsid w:val="0053276E"/>
    <w:rsid w:val="00532971"/>
    <w:rsid w:val="00537D2B"/>
    <w:rsid w:val="00540A2B"/>
    <w:rsid w:val="00541CE5"/>
    <w:rsid w:val="00541FD0"/>
    <w:rsid w:val="00542680"/>
    <w:rsid w:val="0054391B"/>
    <w:rsid w:val="0054540E"/>
    <w:rsid w:val="005526A9"/>
    <w:rsid w:val="00552FBC"/>
    <w:rsid w:val="0055414A"/>
    <w:rsid w:val="005565BE"/>
    <w:rsid w:val="00557EDB"/>
    <w:rsid w:val="00561392"/>
    <w:rsid w:val="00562539"/>
    <w:rsid w:val="00563AB4"/>
    <w:rsid w:val="00563D28"/>
    <w:rsid w:val="00565515"/>
    <w:rsid w:val="0056580F"/>
    <w:rsid w:val="0057124D"/>
    <w:rsid w:val="0057269D"/>
    <w:rsid w:val="00572949"/>
    <w:rsid w:val="00573821"/>
    <w:rsid w:val="00573985"/>
    <w:rsid w:val="00573C0E"/>
    <w:rsid w:val="00574298"/>
    <w:rsid w:val="00575917"/>
    <w:rsid w:val="0057657E"/>
    <w:rsid w:val="005769BD"/>
    <w:rsid w:val="0058035B"/>
    <w:rsid w:val="005855AF"/>
    <w:rsid w:val="00585F50"/>
    <w:rsid w:val="00587C4D"/>
    <w:rsid w:val="00593863"/>
    <w:rsid w:val="005938A2"/>
    <w:rsid w:val="00594A3F"/>
    <w:rsid w:val="00597C63"/>
    <w:rsid w:val="005A05C0"/>
    <w:rsid w:val="005A0AD6"/>
    <w:rsid w:val="005A0ED3"/>
    <w:rsid w:val="005A1105"/>
    <w:rsid w:val="005A1575"/>
    <w:rsid w:val="005A2449"/>
    <w:rsid w:val="005A572B"/>
    <w:rsid w:val="005A6275"/>
    <w:rsid w:val="005A698F"/>
    <w:rsid w:val="005B0DB3"/>
    <w:rsid w:val="005B1F71"/>
    <w:rsid w:val="005B2871"/>
    <w:rsid w:val="005B3A70"/>
    <w:rsid w:val="005B5996"/>
    <w:rsid w:val="005B5EF8"/>
    <w:rsid w:val="005B79FD"/>
    <w:rsid w:val="005B7CBC"/>
    <w:rsid w:val="005C1020"/>
    <w:rsid w:val="005C1E81"/>
    <w:rsid w:val="005C2D9F"/>
    <w:rsid w:val="005C3265"/>
    <w:rsid w:val="005C42D8"/>
    <w:rsid w:val="005C78E3"/>
    <w:rsid w:val="005D14A1"/>
    <w:rsid w:val="005D1A6F"/>
    <w:rsid w:val="005D2BC3"/>
    <w:rsid w:val="005D561E"/>
    <w:rsid w:val="005D6917"/>
    <w:rsid w:val="005E1400"/>
    <w:rsid w:val="005F213C"/>
    <w:rsid w:val="005F3007"/>
    <w:rsid w:val="005F32FB"/>
    <w:rsid w:val="005F41D2"/>
    <w:rsid w:val="005F521C"/>
    <w:rsid w:val="005F6869"/>
    <w:rsid w:val="0060019F"/>
    <w:rsid w:val="00600937"/>
    <w:rsid w:val="006020B2"/>
    <w:rsid w:val="006059E0"/>
    <w:rsid w:val="006074A9"/>
    <w:rsid w:val="006110C5"/>
    <w:rsid w:val="00611269"/>
    <w:rsid w:val="0061788F"/>
    <w:rsid w:val="0062088B"/>
    <w:rsid w:val="00622B2A"/>
    <w:rsid w:val="00622D32"/>
    <w:rsid w:val="0062378C"/>
    <w:rsid w:val="0062395F"/>
    <w:rsid w:val="00623A08"/>
    <w:rsid w:val="00623A2E"/>
    <w:rsid w:val="00625A92"/>
    <w:rsid w:val="006261FF"/>
    <w:rsid w:val="006271BE"/>
    <w:rsid w:val="0063132A"/>
    <w:rsid w:val="0063171D"/>
    <w:rsid w:val="00631D06"/>
    <w:rsid w:val="006323E5"/>
    <w:rsid w:val="00632565"/>
    <w:rsid w:val="00634CE2"/>
    <w:rsid w:val="00635B5A"/>
    <w:rsid w:val="0063664B"/>
    <w:rsid w:val="00642D43"/>
    <w:rsid w:val="00643A82"/>
    <w:rsid w:val="00643BD9"/>
    <w:rsid w:val="00645730"/>
    <w:rsid w:val="00646396"/>
    <w:rsid w:val="00646BC9"/>
    <w:rsid w:val="006470AE"/>
    <w:rsid w:val="00647D7F"/>
    <w:rsid w:val="00650C9A"/>
    <w:rsid w:val="0065348E"/>
    <w:rsid w:val="00654941"/>
    <w:rsid w:val="00654CBE"/>
    <w:rsid w:val="00654CC4"/>
    <w:rsid w:val="00656956"/>
    <w:rsid w:val="00657024"/>
    <w:rsid w:val="006601E0"/>
    <w:rsid w:val="00660793"/>
    <w:rsid w:val="00661FE5"/>
    <w:rsid w:val="00662952"/>
    <w:rsid w:val="00663471"/>
    <w:rsid w:val="00663A9E"/>
    <w:rsid w:val="00666C28"/>
    <w:rsid w:val="00667CD2"/>
    <w:rsid w:val="006714E8"/>
    <w:rsid w:val="00671FCC"/>
    <w:rsid w:val="006725FA"/>
    <w:rsid w:val="00673C7E"/>
    <w:rsid w:val="00674E06"/>
    <w:rsid w:val="00675138"/>
    <w:rsid w:val="0067594C"/>
    <w:rsid w:val="00675BFE"/>
    <w:rsid w:val="006762C0"/>
    <w:rsid w:val="0067639B"/>
    <w:rsid w:val="00676879"/>
    <w:rsid w:val="00680653"/>
    <w:rsid w:val="00680F3E"/>
    <w:rsid w:val="00682AE3"/>
    <w:rsid w:val="00685762"/>
    <w:rsid w:val="00686EE6"/>
    <w:rsid w:val="006877DD"/>
    <w:rsid w:val="00687E33"/>
    <w:rsid w:val="006921D8"/>
    <w:rsid w:val="0069251E"/>
    <w:rsid w:val="00692CCA"/>
    <w:rsid w:val="00694E8B"/>
    <w:rsid w:val="00695C60"/>
    <w:rsid w:val="006A019E"/>
    <w:rsid w:val="006A020E"/>
    <w:rsid w:val="006A0368"/>
    <w:rsid w:val="006A21F1"/>
    <w:rsid w:val="006A2479"/>
    <w:rsid w:val="006A2A17"/>
    <w:rsid w:val="006A3631"/>
    <w:rsid w:val="006A4F6A"/>
    <w:rsid w:val="006A51C1"/>
    <w:rsid w:val="006B2D08"/>
    <w:rsid w:val="006B371E"/>
    <w:rsid w:val="006B7285"/>
    <w:rsid w:val="006C0F97"/>
    <w:rsid w:val="006C1388"/>
    <w:rsid w:val="006C2412"/>
    <w:rsid w:val="006C2B3D"/>
    <w:rsid w:val="006C6242"/>
    <w:rsid w:val="006C721F"/>
    <w:rsid w:val="006C7E95"/>
    <w:rsid w:val="006D4315"/>
    <w:rsid w:val="006D5C63"/>
    <w:rsid w:val="006D7E70"/>
    <w:rsid w:val="006E2AB0"/>
    <w:rsid w:val="006E2D0D"/>
    <w:rsid w:val="006E3EF3"/>
    <w:rsid w:val="006E43F9"/>
    <w:rsid w:val="006E57A0"/>
    <w:rsid w:val="006E6E59"/>
    <w:rsid w:val="006F0785"/>
    <w:rsid w:val="006F1E74"/>
    <w:rsid w:val="006F248D"/>
    <w:rsid w:val="006F3D80"/>
    <w:rsid w:val="006F40EB"/>
    <w:rsid w:val="006F4F84"/>
    <w:rsid w:val="006F53AB"/>
    <w:rsid w:val="006F5445"/>
    <w:rsid w:val="00701969"/>
    <w:rsid w:val="007065E7"/>
    <w:rsid w:val="00706E81"/>
    <w:rsid w:val="00710112"/>
    <w:rsid w:val="00711ECB"/>
    <w:rsid w:val="00713F1C"/>
    <w:rsid w:val="00713FD6"/>
    <w:rsid w:val="00714192"/>
    <w:rsid w:val="0071557E"/>
    <w:rsid w:val="00715DF2"/>
    <w:rsid w:val="00716752"/>
    <w:rsid w:val="00716D53"/>
    <w:rsid w:val="00717E1B"/>
    <w:rsid w:val="007207DC"/>
    <w:rsid w:val="007212F6"/>
    <w:rsid w:val="00725E6A"/>
    <w:rsid w:val="00726817"/>
    <w:rsid w:val="00726992"/>
    <w:rsid w:val="00727E5A"/>
    <w:rsid w:val="007306DC"/>
    <w:rsid w:val="00730AC6"/>
    <w:rsid w:val="00731BBC"/>
    <w:rsid w:val="007320EA"/>
    <w:rsid w:val="007331B4"/>
    <w:rsid w:val="00733208"/>
    <w:rsid w:val="00733C9F"/>
    <w:rsid w:val="0073548F"/>
    <w:rsid w:val="0073602D"/>
    <w:rsid w:val="007369E0"/>
    <w:rsid w:val="007377F1"/>
    <w:rsid w:val="0074220F"/>
    <w:rsid w:val="0074279F"/>
    <w:rsid w:val="00743858"/>
    <w:rsid w:val="00743A8F"/>
    <w:rsid w:val="00745B89"/>
    <w:rsid w:val="00746888"/>
    <w:rsid w:val="00746A7E"/>
    <w:rsid w:val="00746D3F"/>
    <w:rsid w:val="00747023"/>
    <w:rsid w:val="007527C6"/>
    <w:rsid w:val="00754AFA"/>
    <w:rsid w:val="00755120"/>
    <w:rsid w:val="007569B5"/>
    <w:rsid w:val="00757780"/>
    <w:rsid w:val="0076149D"/>
    <w:rsid w:val="0076174E"/>
    <w:rsid w:val="007653FA"/>
    <w:rsid w:val="00766339"/>
    <w:rsid w:val="00766CD8"/>
    <w:rsid w:val="00770292"/>
    <w:rsid w:val="00771E37"/>
    <w:rsid w:val="007747F3"/>
    <w:rsid w:val="00775054"/>
    <w:rsid w:val="00775916"/>
    <w:rsid w:val="0077727F"/>
    <w:rsid w:val="007809C1"/>
    <w:rsid w:val="0078235B"/>
    <w:rsid w:val="0078420C"/>
    <w:rsid w:val="00784264"/>
    <w:rsid w:val="007849FB"/>
    <w:rsid w:val="007857F7"/>
    <w:rsid w:val="00785DF1"/>
    <w:rsid w:val="0078749D"/>
    <w:rsid w:val="00791FBA"/>
    <w:rsid w:val="00792517"/>
    <w:rsid w:val="007929C2"/>
    <w:rsid w:val="00792CDC"/>
    <w:rsid w:val="007946C9"/>
    <w:rsid w:val="007A7416"/>
    <w:rsid w:val="007B3AD8"/>
    <w:rsid w:val="007B5768"/>
    <w:rsid w:val="007B7543"/>
    <w:rsid w:val="007C0494"/>
    <w:rsid w:val="007C0531"/>
    <w:rsid w:val="007C0C9C"/>
    <w:rsid w:val="007C1A3F"/>
    <w:rsid w:val="007C2FE6"/>
    <w:rsid w:val="007C48ED"/>
    <w:rsid w:val="007C510B"/>
    <w:rsid w:val="007C793A"/>
    <w:rsid w:val="007C7A6C"/>
    <w:rsid w:val="007D155F"/>
    <w:rsid w:val="007D1998"/>
    <w:rsid w:val="007D1A8F"/>
    <w:rsid w:val="007D2423"/>
    <w:rsid w:val="007D3BA0"/>
    <w:rsid w:val="007D3FE4"/>
    <w:rsid w:val="007D5F45"/>
    <w:rsid w:val="007D737F"/>
    <w:rsid w:val="007E17DC"/>
    <w:rsid w:val="007E1CAC"/>
    <w:rsid w:val="007E41A8"/>
    <w:rsid w:val="007E44BA"/>
    <w:rsid w:val="007E4601"/>
    <w:rsid w:val="007E6622"/>
    <w:rsid w:val="007E676D"/>
    <w:rsid w:val="007F1896"/>
    <w:rsid w:val="007F2E7F"/>
    <w:rsid w:val="007F3224"/>
    <w:rsid w:val="007F3FEE"/>
    <w:rsid w:val="007F4430"/>
    <w:rsid w:val="007F4C54"/>
    <w:rsid w:val="007F5148"/>
    <w:rsid w:val="007F5A2B"/>
    <w:rsid w:val="007F6CFB"/>
    <w:rsid w:val="007F70F3"/>
    <w:rsid w:val="007F7901"/>
    <w:rsid w:val="007F7E41"/>
    <w:rsid w:val="008011A1"/>
    <w:rsid w:val="008015A6"/>
    <w:rsid w:val="00805F0B"/>
    <w:rsid w:val="00806938"/>
    <w:rsid w:val="00807D30"/>
    <w:rsid w:val="008118FF"/>
    <w:rsid w:val="0081192D"/>
    <w:rsid w:val="008128CA"/>
    <w:rsid w:val="00813221"/>
    <w:rsid w:val="0081555E"/>
    <w:rsid w:val="00815B86"/>
    <w:rsid w:val="008177EE"/>
    <w:rsid w:val="00822CEA"/>
    <w:rsid w:val="00827A00"/>
    <w:rsid w:val="00827EF6"/>
    <w:rsid w:val="00830044"/>
    <w:rsid w:val="008312FD"/>
    <w:rsid w:val="00831C8E"/>
    <w:rsid w:val="008355E4"/>
    <w:rsid w:val="008362E7"/>
    <w:rsid w:val="00841AD9"/>
    <w:rsid w:val="00842736"/>
    <w:rsid w:val="00843258"/>
    <w:rsid w:val="00843BFB"/>
    <w:rsid w:val="00843C04"/>
    <w:rsid w:val="00843D2D"/>
    <w:rsid w:val="00852605"/>
    <w:rsid w:val="00852F73"/>
    <w:rsid w:val="00853A56"/>
    <w:rsid w:val="008540FA"/>
    <w:rsid w:val="00856680"/>
    <w:rsid w:val="00860D0A"/>
    <w:rsid w:val="00862F46"/>
    <w:rsid w:val="0086455B"/>
    <w:rsid w:val="008655A7"/>
    <w:rsid w:val="00865788"/>
    <w:rsid w:val="00865933"/>
    <w:rsid w:val="00866F15"/>
    <w:rsid w:val="008700B9"/>
    <w:rsid w:val="008733C7"/>
    <w:rsid w:val="00875139"/>
    <w:rsid w:val="00875179"/>
    <w:rsid w:val="008757DF"/>
    <w:rsid w:val="0087653A"/>
    <w:rsid w:val="00877793"/>
    <w:rsid w:val="00880618"/>
    <w:rsid w:val="0088164D"/>
    <w:rsid w:val="00881950"/>
    <w:rsid w:val="00882076"/>
    <w:rsid w:val="00883312"/>
    <w:rsid w:val="0088591E"/>
    <w:rsid w:val="00887E3F"/>
    <w:rsid w:val="00891440"/>
    <w:rsid w:val="00892409"/>
    <w:rsid w:val="00892954"/>
    <w:rsid w:val="00893634"/>
    <w:rsid w:val="00895629"/>
    <w:rsid w:val="00896E74"/>
    <w:rsid w:val="008A029F"/>
    <w:rsid w:val="008A0D75"/>
    <w:rsid w:val="008A32E1"/>
    <w:rsid w:val="008A435C"/>
    <w:rsid w:val="008A5A56"/>
    <w:rsid w:val="008A7471"/>
    <w:rsid w:val="008A76E2"/>
    <w:rsid w:val="008B08C7"/>
    <w:rsid w:val="008B0C28"/>
    <w:rsid w:val="008B185B"/>
    <w:rsid w:val="008B3A73"/>
    <w:rsid w:val="008B439A"/>
    <w:rsid w:val="008B5354"/>
    <w:rsid w:val="008B553A"/>
    <w:rsid w:val="008B766E"/>
    <w:rsid w:val="008C09EF"/>
    <w:rsid w:val="008C1A57"/>
    <w:rsid w:val="008C31CD"/>
    <w:rsid w:val="008C46E6"/>
    <w:rsid w:val="008C4D4D"/>
    <w:rsid w:val="008C5138"/>
    <w:rsid w:val="008D0755"/>
    <w:rsid w:val="008D2BC5"/>
    <w:rsid w:val="008D6304"/>
    <w:rsid w:val="008D63C4"/>
    <w:rsid w:val="008D6636"/>
    <w:rsid w:val="008E1911"/>
    <w:rsid w:val="008E1921"/>
    <w:rsid w:val="008E1E04"/>
    <w:rsid w:val="008E2AD5"/>
    <w:rsid w:val="008E3896"/>
    <w:rsid w:val="008E4102"/>
    <w:rsid w:val="008E4568"/>
    <w:rsid w:val="008E6CC8"/>
    <w:rsid w:val="008E7BF1"/>
    <w:rsid w:val="008E7E59"/>
    <w:rsid w:val="008F27D5"/>
    <w:rsid w:val="008F3624"/>
    <w:rsid w:val="008F3A5A"/>
    <w:rsid w:val="008F4133"/>
    <w:rsid w:val="008F4C5B"/>
    <w:rsid w:val="008F63FD"/>
    <w:rsid w:val="00901DAB"/>
    <w:rsid w:val="00903750"/>
    <w:rsid w:val="009076D1"/>
    <w:rsid w:val="00911052"/>
    <w:rsid w:val="00911801"/>
    <w:rsid w:val="009156C9"/>
    <w:rsid w:val="00915EE0"/>
    <w:rsid w:val="0091630B"/>
    <w:rsid w:val="00916459"/>
    <w:rsid w:val="0091764F"/>
    <w:rsid w:val="00917AFB"/>
    <w:rsid w:val="00923BED"/>
    <w:rsid w:val="00924493"/>
    <w:rsid w:val="009254C2"/>
    <w:rsid w:val="009264CB"/>
    <w:rsid w:val="00927499"/>
    <w:rsid w:val="009279C2"/>
    <w:rsid w:val="009302E2"/>
    <w:rsid w:val="00930EF2"/>
    <w:rsid w:val="009315F3"/>
    <w:rsid w:val="00932BFD"/>
    <w:rsid w:val="00932C32"/>
    <w:rsid w:val="009333B1"/>
    <w:rsid w:val="009333CA"/>
    <w:rsid w:val="00936AA9"/>
    <w:rsid w:val="00937076"/>
    <w:rsid w:val="00941710"/>
    <w:rsid w:val="00941F06"/>
    <w:rsid w:val="0094229A"/>
    <w:rsid w:val="00942FA1"/>
    <w:rsid w:val="00942FB1"/>
    <w:rsid w:val="009438F9"/>
    <w:rsid w:val="00947C47"/>
    <w:rsid w:val="009502E5"/>
    <w:rsid w:val="00950325"/>
    <w:rsid w:val="00951696"/>
    <w:rsid w:val="00951E3B"/>
    <w:rsid w:val="009532F6"/>
    <w:rsid w:val="00953E1B"/>
    <w:rsid w:val="00953FF7"/>
    <w:rsid w:val="00955271"/>
    <w:rsid w:val="00956023"/>
    <w:rsid w:val="00960A19"/>
    <w:rsid w:val="009632BC"/>
    <w:rsid w:val="00964A09"/>
    <w:rsid w:val="00964C27"/>
    <w:rsid w:val="009651DA"/>
    <w:rsid w:val="0096646B"/>
    <w:rsid w:val="00966B09"/>
    <w:rsid w:val="00967FC9"/>
    <w:rsid w:val="00972379"/>
    <w:rsid w:val="00976358"/>
    <w:rsid w:val="0097742E"/>
    <w:rsid w:val="0098228D"/>
    <w:rsid w:val="009826A1"/>
    <w:rsid w:val="00982B33"/>
    <w:rsid w:val="00984540"/>
    <w:rsid w:val="00985E60"/>
    <w:rsid w:val="00985F1C"/>
    <w:rsid w:val="00986038"/>
    <w:rsid w:val="00987E0C"/>
    <w:rsid w:val="00993087"/>
    <w:rsid w:val="0099322F"/>
    <w:rsid w:val="00993E14"/>
    <w:rsid w:val="0099436C"/>
    <w:rsid w:val="00995177"/>
    <w:rsid w:val="009951AB"/>
    <w:rsid w:val="00995706"/>
    <w:rsid w:val="00995FBC"/>
    <w:rsid w:val="0099638F"/>
    <w:rsid w:val="009963D2"/>
    <w:rsid w:val="0099653B"/>
    <w:rsid w:val="00996ED4"/>
    <w:rsid w:val="009A3C6D"/>
    <w:rsid w:val="009A5BED"/>
    <w:rsid w:val="009A5F6D"/>
    <w:rsid w:val="009A642C"/>
    <w:rsid w:val="009A7CE1"/>
    <w:rsid w:val="009B24FD"/>
    <w:rsid w:val="009B31CE"/>
    <w:rsid w:val="009B7467"/>
    <w:rsid w:val="009B7C75"/>
    <w:rsid w:val="009C0545"/>
    <w:rsid w:val="009C19F7"/>
    <w:rsid w:val="009C2439"/>
    <w:rsid w:val="009C3B82"/>
    <w:rsid w:val="009C7363"/>
    <w:rsid w:val="009D0066"/>
    <w:rsid w:val="009D2F2A"/>
    <w:rsid w:val="009D4515"/>
    <w:rsid w:val="009D4C6D"/>
    <w:rsid w:val="009D5A50"/>
    <w:rsid w:val="009D67CD"/>
    <w:rsid w:val="009E0837"/>
    <w:rsid w:val="009E1845"/>
    <w:rsid w:val="009E1D7F"/>
    <w:rsid w:val="009E31E3"/>
    <w:rsid w:val="009E47AA"/>
    <w:rsid w:val="009E5C91"/>
    <w:rsid w:val="009E5C99"/>
    <w:rsid w:val="009E6176"/>
    <w:rsid w:val="009F069F"/>
    <w:rsid w:val="009F2404"/>
    <w:rsid w:val="009F2431"/>
    <w:rsid w:val="009F2AC4"/>
    <w:rsid w:val="009F316E"/>
    <w:rsid w:val="009F46F1"/>
    <w:rsid w:val="009F559E"/>
    <w:rsid w:val="009F691E"/>
    <w:rsid w:val="009F6AE2"/>
    <w:rsid w:val="009F6F7F"/>
    <w:rsid w:val="00A03E19"/>
    <w:rsid w:val="00A06626"/>
    <w:rsid w:val="00A06C40"/>
    <w:rsid w:val="00A0709C"/>
    <w:rsid w:val="00A1135E"/>
    <w:rsid w:val="00A121C6"/>
    <w:rsid w:val="00A147C7"/>
    <w:rsid w:val="00A16FD7"/>
    <w:rsid w:val="00A20032"/>
    <w:rsid w:val="00A20D3E"/>
    <w:rsid w:val="00A21631"/>
    <w:rsid w:val="00A235C9"/>
    <w:rsid w:val="00A245E7"/>
    <w:rsid w:val="00A267A7"/>
    <w:rsid w:val="00A3164B"/>
    <w:rsid w:val="00A31845"/>
    <w:rsid w:val="00A3197F"/>
    <w:rsid w:val="00A32F6E"/>
    <w:rsid w:val="00A33028"/>
    <w:rsid w:val="00A34B6C"/>
    <w:rsid w:val="00A35478"/>
    <w:rsid w:val="00A37D02"/>
    <w:rsid w:val="00A40A91"/>
    <w:rsid w:val="00A40CBC"/>
    <w:rsid w:val="00A41D88"/>
    <w:rsid w:val="00A420D5"/>
    <w:rsid w:val="00A42274"/>
    <w:rsid w:val="00A424BC"/>
    <w:rsid w:val="00A431D9"/>
    <w:rsid w:val="00A44C89"/>
    <w:rsid w:val="00A464AB"/>
    <w:rsid w:val="00A51D04"/>
    <w:rsid w:val="00A5230B"/>
    <w:rsid w:val="00A531D1"/>
    <w:rsid w:val="00A5424F"/>
    <w:rsid w:val="00A546D2"/>
    <w:rsid w:val="00A56E05"/>
    <w:rsid w:val="00A57240"/>
    <w:rsid w:val="00A57717"/>
    <w:rsid w:val="00A64287"/>
    <w:rsid w:val="00A72C99"/>
    <w:rsid w:val="00A72F42"/>
    <w:rsid w:val="00A76F56"/>
    <w:rsid w:val="00A77731"/>
    <w:rsid w:val="00A801FD"/>
    <w:rsid w:val="00A8332D"/>
    <w:rsid w:val="00A84784"/>
    <w:rsid w:val="00A87062"/>
    <w:rsid w:val="00A877C5"/>
    <w:rsid w:val="00A9007A"/>
    <w:rsid w:val="00A91B01"/>
    <w:rsid w:val="00A93CDF"/>
    <w:rsid w:val="00A9451E"/>
    <w:rsid w:val="00A948E4"/>
    <w:rsid w:val="00A94B21"/>
    <w:rsid w:val="00A9641B"/>
    <w:rsid w:val="00A97C60"/>
    <w:rsid w:val="00AA1967"/>
    <w:rsid w:val="00AA2A15"/>
    <w:rsid w:val="00AA3AD7"/>
    <w:rsid w:val="00AA7246"/>
    <w:rsid w:val="00AB0A71"/>
    <w:rsid w:val="00AB2FC7"/>
    <w:rsid w:val="00AB414C"/>
    <w:rsid w:val="00AB5A8A"/>
    <w:rsid w:val="00AB63AC"/>
    <w:rsid w:val="00AC102E"/>
    <w:rsid w:val="00AC1A85"/>
    <w:rsid w:val="00AC1CA9"/>
    <w:rsid w:val="00AC20E3"/>
    <w:rsid w:val="00AC3E41"/>
    <w:rsid w:val="00AC46F6"/>
    <w:rsid w:val="00AD0EB3"/>
    <w:rsid w:val="00AD1DAB"/>
    <w:rsid w:val="00AD3156"/>
    <w:rsid w:val="00AD3615"/>
    <w:rsid w:val="00AD7532"/>
    <w:rsid w:val="00AD7B45"/>
    <w:rsid w:val="00AE10A9"/>
    <w:rsid w:val="00AE175E"/>
    <w:rsid w:val="00AE3578"/>
    <w:rsid w:val="00AE5BF6"/>
    <w:rsid w:val="00AE6443"/>
    <w:rsid w:val="00AE6F4F"/>
    <w:rsid w:val="00AE7428"/>
    <w:rsid w:val="00AF270E"/>
    <w:rsid w:val="00AF4DFF"/>
    <w:rsid w:val="00AF6138"/>
    <w:rsid w:val="00AF6F64"/>
    <w:rsid w:val="00AF79F6"/>
    <w:rsid w:val="00B02204"/>
    <w:rsid w:val="00B0266A"/>
    <w:rsid w:val="00B03471"/>
    <w:rsid w:val="00B10D8A"/>
    <w:rsid w:val="00B124C3"/>
    <w:rsid w:val="00B12E14"/>
    <w:rsid w:val="00B15A8A"/>
    <w:rsid w:val="00B1786B"/>
    <w:rsid w:val="00B179E6"/>
    <w:rsid w:val="00B17FF3"/>
    <w:rsid w:val="00B207E0"/>
    <w:rsid w:val="00B21791"/>
    <w:rsid w:val="00B217D2"/>
    <w:rsid w:val="00B21FC6"/>
    <w:rsid w:val="00B22D13"/>
    <w:rsid w:val="00B23AB9"/>
    <w:rsid w:val="00B30A85"/>
    <w:rsid w:val="00B319EB"/>
    <w:rsid w:val="00B32196"/>
    <w:rsid w:val="00B32428"/>
    <w:rsid w:val="00B3313D"/>
    <w:rsid w:val="00B349EF"/>
    <w:rsid w:val="00B40C8A"/>
    <w:rsid w:val="00B427FC"/>
    <w:rsid w:val="00B45CC1"/>
    <w:rsid w:val="00B514B8"/>
    <w:rsid w:val="00B5600D"/>
    <w:rsid w:val="00B607FB"/>
    <w:rsid w:val="00B6197F"/>
    <w:rsid w:val="00B62CD2"/>
    <w:rsid w:val="00B659AE"/>
    <w:rsid w:val="00B663DB"/>
    <w:rsid w:val="00B667A9"/>
    <w:rsid w:val="00B67657"/>
    <w:rsid w:val="00B72387"/>
    <w:rsid w:val="00B72E1F"/>
    <w:rsid w:val="00B736BD"/>
    <w:rsid w:val="00B73D5B"/>
    <w:rsid w:val="00B75656"/>
    <w:rsid w:val="00B76110"/>
    <w:rsid w:val="00B76A52"/>
    <w:rsid w:val="00B77464"/>
    <w:rsid w:val="00B801FA"/>
    <w:rsid w:val="00B84047"/>
    <w:rsid w:val="00B86676"/>
    <w:rsid w:val="00B87D5F"/>
    <w:rsid w:val="00B87D71"/>
    <w:rsid w:val="00B9200F"/>
    <w:rsid w:val="00B9240F"/>
    <w:rsid w:val="00B937DA"/>
    <w:rsid w:val="00BA23B1"/>
    <w:rsid w:val="00BA23F5"/>
    <w:rsid w:val="00BA46B1"/>
    <w:rsid w:val="00BB140F"/>
    <w:rsid w:val="00BB1880"/>
    <w:rsid w:val="00BB28E2"/>
    <w:rsid w:val="00BB2EE0"/>
    <w:rsid w:val="00BB37D6"/>
    <w:rsid w:val="00BB53D3"/>
    <w:rsid w:val="00BB59FC"/>
    <w:rsid w:val="00BB783F"/>
    <w:rsid w:val="00BC31CB"/>
    <w:rsid w:val="00BC3B78"/>
    <w:rsid w:val="00BC48F2"/>
    <w:rsid w:val="00BD1631"/>
    <w:rsid w:val="00BD26C8"/>
    <w:rsid w:val="00BD3F4A"/>
    <w:rsid w:val="00BD4E34"/>
    <w:rsid w:val="00BD537F"/>
    <w:rsid w:val="00BE2F57"/>
    <w:rsid w:val="00BE3BEE"/>
    <w:rsid w:val="00BE3C53"/>
    <w:rsid w:val="00BE402D"/>
    <w:rsid w:val="00BE5517"/>
    <w:rsid w:val="00BE5905"/>
    <w:rsid w:val="00BE6FA1"/>
    <w:rsid w:val="00BF374A"/>
    <w:rsid w:val="00C00A61"/>
    <w:rsid w:val="00C0161A"/>
    <w:rsid w:val="00C02999"/>
    <w:rsid w:val="00C031EF"/>
    <w:rsid w:val="00C03889"/>
    <w:rsid w:val="00C065E4"/>
    <w:rsid w:val="00C10555"/>
    <w:rsid w:val="00C10A59"/>
    <w:rsid w:val="00C10BC6"/>
    <w:rsid w:val="00C117CF"/>
    <w:rsid w:val="00C146BC"/>
    <w:rsid w:val="00C15298"/>
    <w:rsid w:val="00C16D00"/>
    <w:rsid w:val="00C203BE"/>
    <w:rsid w:val="00C20C2D"/>
    <w:rsid w:val="00C21B3F"/>
    <w:rsid w:val="00C224CE"/>
    <w:rsid w:val="00C262B8"/>
    <w:rsid w:val="00C26ADF"/>
    <w:rsid w:val="00C32728"/>
    <w:rsid w:val="00C344CA"/>
    <w:rsid w:val="00C433F5"/>
    <w:rsid w:val="00C45A63"/>
    <w:rsid w:val="00C45C88"/>
    <w:rsid w:val="00C4645B"/>
    <w:rsid w:val="00C46C06"/>
    <w:rsid w:val="00C503F3"/>
    <w:rsid w:val="00C5063F"/>
    <w:rsid w:val="00C50CCE"/>
    <w:rsid w:val="00C51EDD"/>
    <w:rsid w:val="00C52A45"/>
    <w:rsid w:val="00C530BD"/>
    <w:rsid w:val="00C548F4"/>
    <w:rsid w:val="00C61527"/>
    <w:rsid w:val="00C624FA"/>
    <w:rsid w:val="00C62E5D"/>
    <w:rsid w:val="00C62FBA"/>
    <w:rsid w:val="00C63761"/>
    <w:rsid w:val="00C666E8"/>
    <w:rsid w:val="00C7080B"/>
    <w:rsid w:val="00C73C4A"/>
    <w:rsid w:val="00C75ED6"/>
    <w:rsid w:val="00C7641F"/>
    <w:rsid w:val="00C76A87"/>
    <w:rsid w:val="00C8018C"/>
    <w:rsid w:val="00C80597"/>
    <w:rsid w:val="00C81B9E"/>
    <w:rsid w:val="00C85227"/>
    <w:rsid w:val="00C871E3"/>
    <w:rsid w:val="00C8723E"/>
    <w:rsid w:val="00C87C47"/>
    <w:rsid w:val="00C87CDF"/>
    <w:rsid w:val="00C90731"/>
    <w:rsid w:val="00C90F83"/>
    <w:rsid w:val="00C9234E"/>
    <w:rsid w:val="00C930D9"/>
    <w:rsid w:val="00C9389F"/>
    <w:rsid w:val="00C94B98"/>
    <w:rsid w:val="00C97F5C"/>
    <w:rsid w:val="00CA0436"/>
    <w:rsid w:val="00CA18E2"/>
    <w:rsid w:val="00CA1BC4"/>
    <w:rsid w:val="00CA2BA5"/>
    <w:rsid w:val="00CA3EEB"/>
    <w:rsid w:val="00CA66EB"/>
    <w:rsid w:val="00CA6864"/>
    <w:rsid w:val="00CB1587"/>
    <w:rsid w:val="00CB3086"/>
    <w:rsid w:val="00CB3EC4"/>
    <w:rsid w:val="00CB57BD"/>
    <w:rsid w:val="00CC1CE8"/>
    <w:rsid w:val="00CC2EA8"/>
    <w:rsid w:val="00CC2F3F"/>
    <w:rsid w:val="00CC654F"/>
    <w:rsid w:val="00CD1348"/>
    <w:rsid w:val="00CD1DD1"/>
    <w:rsid w:val="00CD22B1"/>
    <w:rsid w:val="00CD29E0"/>
    <w:rsid w:val="00CD2C38"/>
    <w:rsid w:val="00CD37C0"/>
    <w:rsid w:val="00CD40D1"/>
    <w:rsid w:val="00CD4C10"/>
    <w:rsid w:val="00CE22FF"/>
    <w:rsid w:val="00CE2E52"/>
    <w:rsid w:val="00CE372E"/>
    <w:rsid w:val="00CE380E"/>
    <w:rsid w:val="00CE6281"/>
    <w:rsid w:val="00CE6A2D"/>
    <w:rsid w:val="00CF03D2"/>
    <w:rsid w:val="00CF0BDC"/>
    <w:rsid w:val="00CF20C2"/>
    <w:rsid w:val="00CF28D3"/>
    <w:rsid w:val="00CF3FD2"/>
    <w:rsid w:val="00CF5010"/>
    <w:rsid w:val="00CF5E85"/>
    <w:rsid w:val="00CF78B5"/>
    <w:rsid w:val="00D013F3"/>
    <w:rsid w:val="00D01B40"/>
    <w:rsid w:val="00D056B7"/>
    <w:rsid w:val="00D06E54"/>
    <w:rsid w:val="00D1288A"/>
    <w:rsid w:val="00D15E90"/>
    <w:rsid w:val="00D15EFB"/>
    <w:rsid w:val="00D17E3B"/>
    <w:rsid w:val="00D20036"/>
    <w:rsid w:val="00D22C70"/>
    <w:rsid w:val="00D23270"/>
    <w:rsid w:val="00D235C7"/>
    <w:rsid w:val="00D24475"/>
    <w:rsid w:val="00D244A0"/>
    <w:rsid w:val="00D2518D"/>
    <w:rsid w:val="00D31633"/>
    <w:rsid w:val="00D3409D"/>
    <w:rsid w:val="00D34453"/>
    <w:rsid w:val="00D36749"/>
    <w:rsid w:val="00D37554"/>
    <w:rsid w:val="00D37BF3"/>
    <w:rsid w:val="00D4087E"/>
    <w:rsid w:val="00D42061"/>
    <w:rsid w:val="00D45B40"/>
    <w:rsid w:val="00D46721"/>
    <w:rsid w:val="00D4697C"/>
    <w:rsid w:val="00D50D51"/>
    <w:rsid w:val="00D51766"/>
    <w:rsid w:val="00D6054D"/>
    <w:rsid w:val="00D635B1"/>
    <w:rsid w:val="00D63663"/>
    <w:rsid w:val="00D64BC8"/>
    <w:rsid w:val="00D64FCF"/>
    <w:rsid w:val="00D664D3"/>
    <w:rsid w:val="00D66D9A"/>
    <w:rsid w:val="00D67571"/>
    <w:rsid w:val="00D70EFA"/>
    <w:rsid w:val="00D7198D"/>
    <w:rsid w:val="00D71D47"/>
    <w:rsid w:val="00D727A9"/>
    <w:rsid w:val="00D74322"/>
    <w:rsid w:val="00D7571F"/>
    <w:rsid w:val="00D76946"/>
    <w:rsid w:val="00D80FE6"/>
    <w:rsid w:val="00D90CA2"/>
    <w:rsid w:val="00D91397"/>
    <w:rsid w:val="00D94BDC"/>
    <w:rsid w:val="00D95165"/>
    <w:rsid w:val="00D95E97"/>
    <w:rsid w:val="00D9689C"/>
    <w:rsid w:val="00DA0A51"/>
    <w:rsid w:val="00DA1049"/>
    <w:rsid w:val="00DA44C8"/>
    <w:rsid w:val="00DA5AC4"/>
    <w:rsid w:val="00DA6157"/>
    <w:rsid w:val="00DA725F"/>
    <w:rsid w:val="00DB0AB0"/>
    <w:rsid w:val="00DB20C2"/>
    <w:rsid w:val="00DB3208"/>
    <w:rsid w:val="00DB33E6"/>
    <w:rsid w:val="00DB4158"/>
    <w:rsid w:val="00DB4C53"/>
    <w:rsid w:val="00DB6838"/>
    <w:rsid w:val="00DC2E2F"/>
    <w:rsid w:val="00DC4AD7"/>
    <w:rsid w:val="00DC4C4E"/>
    <w:rsid w:val="00DC5AF7"/>
    <w:rsid w:val="00DC5CA7"/>
    <w:rsid w:val="00DC71FB"/>
    <w:rsid w:val="00DC7747"/>
    <w:rsid w:val="00DC7D1E"/>
    <w:rsid w:val="00DD00EE"/>
    <w:rsid w:val="00DD1AE1"/>
    <w:rsid w:val="00DD3E9D"/>
    <w:rsid w:val="00DD48FC"/>
    <w:rsid w:val="00DD56AA"/>
    <w:rsid w:val="00DD5FAF"/>
    <w:rsid w:val="00DD6A27"/>
    <w:rsid w:val="00DD7815"/>
    <w:rsid w:val="00DE1447"/>
    <w:rsid w:val="00DE2502"/>
    <w:rsid w:val="00DE55A1"/>
    <w:rsid w:val="00DE6320"/>
    <w:rsid w:val="00DE65FF"/>
    <w:rsid w:val="00DE663F"/>
    <w:rsid w:val="00DF09B9"/>
    <w:rsid w:val="00DF17C0"/>
    <w:rsid w:val="00DF216B"/>
    <w:rsid w:val="00DF2573"/>
    <w:rsid w:val="00DF3041"/>
    <w:rsid w:val="00DF5C4D"/>
    <w:rsid w:val="00DF6B41"/>
    <w:rsid w:val="00E00152"/>
    <w:rsid w:val="00E02693"/>
    <w:rsid w:val="00E06288"/>
    <w:rsid w:val="00E06EBA"/>
    <w:rsid w:val="00E0702A"/>
    <w:rsid w:val="00E07DA9"/>
    <w:rsid w:val="00E13559"/>
    <w:rsid w:val="00E14564"/>
    <w:rsid w:val="00E179A8"/>
    <w:rsid w:val="00E21AB6"/>
    <w:rsid w:val="00E2281B"/>
    <w:rsid w:val="00E2388F"/>
    <w:rsid w:val="00E2653C"/>
    <w:rsid w:val="00E35CE1"/>
    <w:rsid w:val="00E365E2"/>
    <w:rsid w:val="00E372A7"/>
    <w:rsid w:val="00E4182D"/>
    <w:rsid w:val="00E41EDE"/>
    <w:rsid w:val="00E42325"/>
    <w:rsid w:val="00E44084"/>
    <w:rsid w:val="00E45822"/>
    <w:rsid w:val="00E47BFB"/>
    <w:rsid w:val="00E547DE"/>
    <w:rsid w:val="00E5519E"/>
    <w:rsid w:val="00E56252"/>
    <w:rsid w:val="00E61037"/>
    <w:rsid w:val="00E610D7"/>
    <w:rsid w:val="00E63F48"/>
    <w:rsid w:val="00E64594"/>
    <w:rsid w:val="00E64D65"/>
    <w:rsid w:val="00E654F8"/>
    <w:rsid w:val="00E6768E"/>
    <w:rsid w:val="00E77174"/>
    <w:rsid w:val="00E80587"/>
    <w:rsid w:val="00E8084B"/>
    <w:rsid w:val="00E81867"/>
    <w:rsid w:val="00E82434"/>
    <w:rsid w:val="00E82F08"/>
    <w:rsid w:val="00E84442"/>
    <w:rsid w:val="00E846AF"/>
    <w:rsid w:val="00E85D85"/>
    <w:rsid w:val="00E90211"/>
    <w:rsid w:val="00E9238D"/>
    <w:rsid w:val="00E9262B"/>
    <w:rsid w:val="00E92D8D"/>
    <w:rsid w:val="00E94492"/>
    <w:rsid w:val="00E9518A"/>
    <w:rsid w:val="00EA05B9"/>
    <w:rsid w:val="00EA083B"/>
    <w:rsid w:val="00EA161D"/>
    <w:rsid w:val="00EA2447"/>
    <w:rsid w:val="00EA2BD5"/>
    <w:rsid w:val="00EA3C8F"/>
    <w:rsid w:val="00EA5591"/>
    <w:rsid w:val="00EA582F"/>
    <w:rsid w:val="00EA6142"/>
    <w:rsid w:val="00EA65A3"/>
    <w:rsid w:val="00EB3086"/>
    <w:rsid w:val="00EB76F2"/>
    <w:rsid w:val="00EB7BA3"/>
    <w:rsid w:val="00EC1438"/>
    <w:rsid w:val="00EC231F"/>
    <w:rsid w:val="00EC7BA7"/>
    <w:rsid w:val="00ED05EC"/>
    <w:rsid w:val="00ED4957"/>
    <w:rsid w:val="00ED67A8"/>
    <w:rsid w:val="00EE180D"/>
    <w:rsid w:val="00EE49C8"/>
    <w:rsid w:val="00EE4E91"/>
    <w:rsid w:val="00EE515C"/>
    <w:rsid w:val="00EE7A50"/>
    <w:rsid w:val="00EF0CB1"/>
    <w:rsid w:val="00EF150C"/>
    <w:rsid w:val="00EF2BBA"/>
    <w:rsid w:val="00EF35E9"/>
    <w:rsid w:val="00EF5675"/>
    <w:rsid w:val="00F008D0"/>
    <w:rsid w:val="00F00D66"/>
    <w:rsid w:val="00F015B0"/>
    <w:rsid w:val="00F017EB"/>
    <w:rsid w:val="00F01C52"/>
    <w:rsid w:val="00F06FB8"/>
    <w:rsid w:val="00F07D8B"/>
    <w:rsid w:val="00F127DD"/>
    <w:rsid w:val="00F132BD"/>
    <w:rsid w:val="00F137DB"/>
    <w:rsid w:val="00F22337"/>
    <w:rsid w:val="00F228A4"/>
    <w:rsid w:val="00F2328B"/>
    <w:rsid w:val="00F26AA8"/>
    <w:rsid w:val="00F27BF2"/>
    <w:rsid w:val="00F30249"/>
    <w:rsid w:val="00F329AE"/>
    <w:rsid w:val="00F33B32"/>
    <w:rsid w:val="00F349D0"/>
    <w:rsid w:val="00F41825"/>
    <w:rsid w:val="00F42AFD"/>
    <w:rsid w:val="00F42DCF"/>
    <w:rsid w:val="00F44EB3"/>
    <w:rsid w:val="00F450CC"/>
    <w:rsid w:val="00F46B28"/>
    <w:rsid w:val="00F46C84"/>
    <w:rsid w:val="00F523A1"/>
    <w:rsid w:val="00F52F15"/>
    <w:rsid w:val="00F53E8C"/>
    <w:rsid w:val="00F566DF"/>
    <w:rsid w:val="00F56714"/>
    <w:rsid w:val="00F601D2"/>
    <w:rsid w:val="00F61785"/>
    <w:rsid w:val="00F623F5"/>
    <w:rsid w:val="00F632BB"/>
    <w:rsid w:val="00F6422A"/>
    <w:rsid w:val="00F672CE"/>
    <w:rsid w:val="00F67C2C"/>
    <w:rsid w:val="00F67FC0"/>
    <w:rsid w:val="00F7024F"/>
    <w:rsid w:val="00F71743"/>
    <w:rsid w:val="00F73A1A"/>
    <w:rsid w:val="00F77CB3"/>
    <w:rsid w:val="00F80E92"/>
    <w:rsid w:val="00F8196A"/>
    <w:rsid w:val="00F82DD1"/>
    <w:rsid w:val="00F82F5C"/>
    <w:rsid w:val="00F83769"/>
    <w:rsid w:val="00F86CDC"/>
    <w:rsid w:val="00F90F11"/>
    <w:rsid w:val="00F90FE0"/>
    <w:rsid w:val="00F92483"/>
    <w:rsid w:val="00F92976"/>
    <w:rsid w:val="00F932F7"/>
    <w:rsid w:val="00F94851"/>
    <w:rsid w:val="00F951AF"/>
    <w:rsid w:val="00F956DE"/>
    <w:rsid w:val="00F9654C"/>
    <w:rsid w:val="00F9679D"/>
    <w:rsid w:val="00F96DB9"/>
    <w:rsid w:val="00FA04CB"/>
    <w:rsid w:val="00FA20E5"/>
    <w:rsid w:val="00FA2BA0"/>
    <w:rsid w:val="00FA365F"/>
    <w:rsid w:val="00FA45ED"/>
    <w:rsid w:val="00FB1059"/>
    <w:rsid w:val="00FB2895"/>
    <w:rsid w:val="00FB4EEC"/>
    <w:rsid w:val="00FC12A1"/>
    <w:rsid w:val="00FC3436"/>
    <w:rsid w:val="00FC3487"/>
    <w:rsid w:val="00FC4763"/>
    <w:rsid w:val="00FC6225"/>
    <w:rsid w:val="00FC63B0"/>
    <w:rsid w:val="00FC6A6E"/>
    <w:rsid w:val="00FD3113"/>
    <w:rsid w:val="00FD6835"/>
    <w:rsid w:val="00FE0EDE"/>
    <w:rsid w:val="00FE5230"/>
    <w:rsid w:val="00FE5FAE"/>
    <w:rsid w:val="00FE7F87"/>
    <w:rsid w:val="00FF0487"/>
    <w:rsid w:val="00FF105A"/>
    <w:rsid w:val="00FF176B"/>
    <w:rsid w:val="00FF1D8A"/>
    <w:rsid w:val="00FF2673"/>
    <w:rsid w:val="00FF37B9"/>
    <w:rsid w:val="00FF4211"/>
    <w:rsid w:val="00FF6C1D"/>
    <w:rsid w:val="00FF6DB9"/>
    <w:rsid w:val="1AD8E2BC"/>
    <w:rsid w:val="38D6C0B7"/>
    <w:rsid w:val="4D65DE0F"/>
    <w:rsid w:val="62657CA8"/>
    <w:rsid w:val="66C0EA69"/>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70C4A9F"/>
  <w15:chartTrackingRefBased/>
  <w15:docId w15:val="{02E34821-6E32-4BE0-945E-94EC05F3D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annotation text" w:uiPriority="99"/>
    <w:lsdException w:name="header" w:uiPriority="99"/>
    <w:lsdException w:name="footer" w:uiPriority="99"/>
    <w:lsdException w:name="caption" w:semiHidden="1" w:uiPriority="35" w:unhideWhenUsed="1" w:qFormat="1"/>
    <w:lsdException w:name="annotation reference" w:uiPriority="99"/>
    <w:lsdException w:name="Title" w:qFormat="1"/>
    <w:lsdException w:name="Default Paragraph Font" w:uiPriority="1"/>
    <w:lsdException w:name="Body Text" w:uiPriority="1" w:qFormat="1"/>
    <w:lsdException w:name="Subtitle" w:uiPriority="11" w:qFormat="1"/>
    <w:lsdException w:name="Hyperlink" w:uiPriority="99"/>
    <w:lsdException w:name="Strong" w:uiPriority="22" w:qFormat="1"/>
    <w:lsdException w:name="Emphasis" w:uiPriority="20" w:qFormat="1"/>
    <w:lsdException w:name="Plain Text" w:uiPriority="99"/>
    <w:lsdException w:name="Normal (Web)" w:uiPriority="99"/>
    <w:lsdException w:name="HTML Definition" w:uiPriority="99"/>
    <w:lsdException w:name="HTML Preformatted" w:semiHidden="1" w:unhideWhenUsed="1"/>
    <w:lsdException w:name="HTML Typewriter" w:semiHidden="1" w:unhideWhenUsed="1"/>
    <w:lsdException w:name="HTML Variable"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C793A"/>
    <w:pPr>
      <w:widowControl w:val="0"/>
      <w:spacing w:after="200" w:line="276" w:lineRule="auto"/>
      <w:jc w:val="both"/>
    </w:pPr>
    <w:rPr>
      <w:rFonts w:eastAsia="Calibri"/>
      <w:sz w:val="24"/>
      <w:szCs w:val="22"/>
      <w:lang w:val="en-US" w:eastAsia="en-US"/>
    </w:rPr>
  </w:style>
  <w:style w:type="paragraph" w:styleId="Heading1">
    <w:name w:val="heading 1"/>
    <w:aliases w:val="h1,H1,app heading 1,l1,Huvudrubrik,h11,h12,h13,h14,h15,h16,Heading 1_a,Heading 1 (NN),Titolo Sezione,Head 1 (Chapter heading),Titre§,1,Section Head,Prophead level 1,Prophead 1,Section heading,Forward,H11,H12,H13,H111,H14,H112,H15,H16,H17,Œ,Œ©"/>
    <w:basedOn w:val="Normal"/>
    <w:next w:val="Normal"/>
    <w:link w:val="Heading1Char"/>
    <w:uiPriority w:val="9"/>
    <w:qFormat/>
    <w:rsid w:val="00221F51"/>
    <w:pPr>
      <w:keepNext/>
      <w:numPr>
        <w:numId w:val="1"/>
      </w:numPr>
      <w:spacing w:before="240" w:after="60"/>
      <w:outlineLvl w:val="0"/>
    </w:pPr>
    <w:rPr>
      <w:rFonts w:cs="Arial"/>
      <w:b/>
      <w:bCs/>
      <w:kern w:val="32"/>
      <w:sz w:val="28"/>
      <w:szCs w:val="32"/>
    </w:rPr>
  </w:style>
  <w:style w:type="paragraph" w:styleId="Heading2">
    <w:name w:val="heading 2"/>
    <w:aliases w:val="H2,Head2A,2,Break before,UNDERRUBRIK 1-2,level 2,h2,Heading Two,Prophead 2,headi,heading2,h21,h22,21,Titolo Sottosezione,Head 2,l2,TitreProp,Header 2,ITT t2,PA Major Section,Livello 2,R2,H21,Heading 2 Hidden,Head1,(1.1,1.2,1.3 etc),Œ?©_o‚µ 2"/>
    <w:basedOn w:val="Normal"/>
    <w:next w:val="Normal"/>
    <w:link w:val="Heading2Char"/>
    <w:uiPriority w:val="9"/>
    <w:qFormat/>
    <w:rsid w:val="00A42274"/>
    <w:pPr>
      <w:keepNext/>
      <w:numPr>
        <w:ilvl w:val="1"/>
        <w:numId w:val="1"/>
      </w:numPr>
      <w:spacing w:before="240" w:after="60"/>
      <w:outlineLvl w:val="1"/>
    </w:pPr>
    <w:rPr>
      <w:b/>
      <w:bCs/>
      <w:iCs/>
      <w:sz w:val="26"/>
      <w:szCs w:val="28"/>
      <w:lang w:val="x-none"/>
    </w:rPr>
  </w:style>
  <w:style w:type="paragraph" w:styleId="Heading3">
    <w:name w:val="heading 3"/>
    <w:aliases w:val="h3,H3,H31,Titre 3,Org Heading 1,mobil-heading3,Übers3,3,Heading 3 Char1 Char,Heading 3 Char Char Char,h31,h32,THeading 3,Alt+3,Alt+31,Alt+32,Alt+33,Alt+311,Alt+321,Alt+34,Alt+35,Alt+36,Alt+37,Alt+38,Alt+39,Alt+310,Alt+312,Heading 3 Char Char"/>
    <w:basedOn w:val="Normal"/>
    <w:next w:val="Normal"/>
    <w:link w:val="Heading3Char"/>
    <w:uiPriority w:val="9"/>
    <w:qFormat/>
    <w:rsid w:val="00221F51"/>
    <w:pPr>
      <w:keepNext/>
      <w:numPr>
        <w:ilvl w:val="2"/>
        <w:numId w:val="1"/>
      </w:numPr>
      <w:spacing w:before="240" w:after="60"/>
      <w:outlineLvl w:val="2"/>
    </w:pPr>
    <w:rPr>
      <w:b/>
      <w:bCs/>
      <w:szCs w:val="26"/>
      <w:lang w:val="x-none"/>
    </w:rPr>
  </w:style>
  <w:style w:type="paragraph" w:styleId="Heading4">
    <w:name w:val="heading 4"/>
    <w:aliases w:val="h4,H4,h41,heading 41,h42,heading 42,h43,H41,H42,H43,H411,h411,H421,h421,H44,h44,H412,h412,H422,h422,H431,h431,H45,h45,H413,h413,H423,h423,H432,h432,H46,h46,H47,h47,Org Heading 2,Heading 4 Char1 Char,Heading 4 Char Char Char,Alt+4,Titre 4,E4"/>
    <w:basedOn w:val="Normal"/>
    <w:next w:val="Normal"/>
    <w:uiPriority w:val="9"/>
    <w:qFormat/>
    <w:rsid w:val="00221F51"/>
    <w:pPr>
      <w:keepNext/>
      <w:numPr>
        <w:ilvl w:val="3"/>
        <w:numId w:val="1"/>
      </w:numPr>
      <w:spacing w:before="240" w:after="60"/>
      <w:outlineLvl w:val="3"/>
    </w:pPr>
    <w:rPr>
      <w:b/>
      <w:bCs/>
      <w:i/>
      <w:szCs w:val="28"/>
    </w:rPr>
  </w:style>
  <w:style w:type="paragraph" w:styleId="Heading5">
    <w:name w:val="heading 5"/>
    <w:aliases w:val="H5,Appendix A to X,Heading 5   Appendix A to X,5 sub-bullet,sb,4,h5,Indent,Heading5,h51,heading 51,Heading51,h52,h53,H51,DO NOT USE_h5,Alt+5,Alt+51,Alt+52,Alt+53,Alt+511,Alt+521,Alt+54,Alt+512,Alt+522,Alt+55,Alt+513,Alt+523,Alt+531,Titre 5"/>
    <w:basedOn w:val="Normal"/>
    <w:next w:val="Normal"/>
    <w:link w:val="Heading5Char"/>
    <w:uiPriority w:val="9"/>
    <w:qFormat/>
    <w:rsid w:val="00171211"/>
    <w:pPr>
      <w:numPr>
        <w:ilvl w:val="4"/>
        <w:numId w:val="1"/>
      </w:numPr>
      <w:spacing w:before="240" w:after="60"/>
      <w:outlineLvl w:val="4"/>
    </w:pPr>
    <w:rPr>
      <w:b/>
      <w:bCs/>
      <w:i/>
      <w:iCs/>
      <w:sz w:val="26"/>
      <w:szCs w:val="26"/>
    </w:rPr>
  </w:style>
  <w:style w:type="paragraph" w:styleId="Heading6">
    <w:name w:val="heading 6"/>
    <w:aliases w:val="TOC header,Bullet list,sub-dash,sd,5,Appendix,T1,h6,Heading6,h61,h62,H61,Alt+6,Titre 6,H6"/>
    <w:basedOn w:val="Normal"/>
    <w:next w:val="Normal"/>
    <w:uiPriority w:val="9"/>
    <w:qFormat/>
    <w:rsid w:val="00171211"/>
    <w:pPr>
      <w:numPr>
        <w:ilvl w:val="5"/>
        <w:numId w:val="1"/>
      </w:numPr>
      <w:spacing w:before="240" w:after="60"/>
      <w:outlineLvl w:val="5"/>
    </w:pPr>
    <w:rPr>
      <w:b/>
      <w:bCs/>
    </w:rPr>
  </w:style>
  <w:style w:type="paragraph" w:styleId="Heading7">
    <w:name w:val="heading 7"/>
    <w:aliases w:val="Bulleted list,L7,st,SDL title,h7,Annex level 1,Alt+7,Alt+71,Alt+72,Alt+73,Alt+74,Alt+75,Alt+76,Alt+77,Alt+78,Alt+79,Alt+710,Alt+711,Alt+712,Alt+713"/>
    <w:basedOn w:val="Normal"/>
    <w:next w:val="Normal"/>
    <w:uiPriority w:val="9"/>
    <w:qFormat/>
    <w:rsid w:val="00171211"/>
    <w:pPr>
      <w:numPr>
        <w:ilvl w:val="6"/>
        <w:numId w:val="1"/>
      </w:numPr>
      <w:spacing w:before="240" w:after="60"/>
      <w:outlineLvl w:val="6"/>
    </w:pPr>
  </w:style>
  <w:style w:type="paragraph" w:styleId="Heading8">
    <w:name w:val="heading 8"/>
    <w:aliases w:val="Legal Level 1.1.1.,Center Bold,Tables,Annex level 2,Table,Alt+8,Alt+81,Alt+82,Alt+83,Alt+84,Alt+85,Alt+86,Alt+87,Alt+88,Alt+89,Alt+810,Alt+811,Alt+812,Alt+813"/>
    <w:basedOn w:val="Normal"/>
    <w:next w:val="Normal"/>
    <w:uiPriority w:val="9"/>
    <w:qFormat/>
    <w:rsid w:val="00171211"/>
    <w:pPr>
      <w:numPr>
        <w:ilvl w:val="7"/>
        <w:numId w:val="1"/>
      </w:numPr>
      <w:spacing w:before="240" w:after="60"/>
      <w:outlineLvl w:val="7"/>
    </w:pPr>
    <w:rPr>
      <w:i/>
      <w:iCs/>
    </w:rPr>
  </w:style>
  <w:style w:type="paragraph" w:styleId="Heading9">
    <w:name w:val="heading 9"/>
    <w:aliases w:val="Figure Heading,FH,Titre 10,tt,ft,HF,Figures,Annex Level 3,Alt+9"/>
    <w:basedOn w:val="Normal"/>
    <w:next w:val="Normal"/>
    <w:uiPriority w:val="9"/>
    <w:qFormat/>
    <w:rsid w:val="00171211"/>
    <w:pPr>
      <w:numPr>
        <w:ilvl w:val="8"/>
        <w:numId w:val="1"/>
      </w:numPr>
      <w:spacing w:before="240" w:after="60"/>
      <w:outlineLvl w:val="8"/>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117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2">
    <w:name w:val="a2"/>
    <w:basedOn w:val="Heading2"/>
    <w:next w:val="Normal"/>
    <w:rsid w:val="00AA7246"/>
    <w:pPr>
      <w:numPr>
        <w:numId w:val="72"/>
      </w:numPr>
      <w:tabs>
        <w:tab w:val="left" w:pos="500"/>
        <w:tab w:val="left" w:pos="720"/>
      </w:tabs>
      <w:suppressAutoHyphens/>
      <w:spacing w:before="270" w:after="240" w:line="270" w:lineRule="exact"/>
    </w:pPr>
    <w:rPr>
      <w:rFonts w:ascii="Arial" w:eastAsia="MS Mincho" w:hAnsi="Arial"/>
      <w:iCs w:val="0"/>
      <w:sz w:val="24"/>
      <w:szCs w:val="24"/>
      <w:lang w:eastAsia="ja-JP"/>
    </w:rPr>
  </w:style>
  <w:style w:type="paragraph" w:customStyle="1" w:styleId="a3">
    <w:name w:val="a3"/>
    <w:basedOn w:val="Heading3"/>
    <w:next w:val="Normal"/>
    <w:rsid w:val="00AA7246"/>
    <w:pPr>
      <w:numPr>
        <w:numId w:val="72"/>
      </w:numPr>
      <w:tabs>
        <w:tab w:val="left" w:pos="640"/>
        <w:tab w:val="left" w:pos="880"/>
      </w:tabs>
      <w:suppressAutoHyphens/>
      <w:spacing w:before="60" w:after="240" w:line="250" w:lineRule="exact"/>
    </w:pPr>
    <w:rPr>
      <w:rFonts w:ascii="Arial" w:eastAsia="MS Mincho" w:hAnsi="Arial"/>
      <w:szCs w:val="22"/>
      <w:lang w:eastAsia="ja-JP"/>
    </w:rPr>
  </w:style>
  <w:style w:type="paragraph" w:customStyle="1" w:styleId="a4">
    <w:name w:val="a4"/>
    <w:basedOn w:val="Heading4"/>
    <w:next w:val="Normal"/>
    <w:rsid w:val="00AA7246"/>
    <w:pPr>
      <w:numPr>
        <w:numId w:val="72"/>
      </w:numPr>
      <w:tabs>
        <w:tab w:val="left" w:pos="880"/>
      </w:tabs>
      <w:suppressAutoHyphens/>
      <w:spacing w:before="60" w:after="240" w:line="230" w:lineRule="exact"/>
    </w:pPr>
    <w:rPr>
      <w:rFonts w:ascii="Arial" w:eastAsia="MS Mincho" w:hAnsi="Arial" w:cs="Arial"/>
      <w:i w:val="0"/>
      <w:sz w:val="20"/>
      <w:szCs w:val="20"/>
      <w:lang w:eastAsia="ja-JP"/>
    </w:rPr>
  </w:style>
  <w:style w:type="paragraph" w:customStyle="1" w:styleId="a5">
    <w:name w:val="a5"/>
    <w:basedOn w:val="Heading5"/>
    <w:next w:val="Normal"/>
    <w:rsid w:val="004A471E"/>
    <w:pPr>
      <w:keepNext/>
      <w:numPr>
        <w:numId w:val="72"/>
      </w:numPr>
      <w:tabs>
        <w:tab w:val="clear" w:pos="1080"/>
        <w:tab w:val="num" w:pos="360"/>
        <w:tab w:val="left" w:pos="1140"/>
        <w:tab w:val="left" w:pos="1360"/>
      </w:tabs>
      <w:suppressAutoHyphens/>
      <w:spacing w:before="60" w:after="240" w:line="230" w:lineRule="exact"/>
      <w:ind w:left="1008" w:hanging="1008"/>
    </w:pPr>
    <w:rPr>
      <w:rFonts w:ascii="Arial" w:eastAsia="MS Mincho" w:hAnsi="Arial" w:cs="Arial"/>
      <w:i w:val="0"/>
      <w:iCs w:val="0"/>
      <w:sz w:val="20"/>
      <w:szCs w:val="20"/>
      <w:lang w:eastAsia="ja-JP"/>
    </w:rPr>
  </w:style>
  <w:style w:type="paragraph" w:customStyle="1" w:styleId="a6">
    <w:name w:val="a6"/>
    <w:basedOn w:val="Heading6"/>
    <w:next w:val="Normal"/>
    <w:rsid w:val="00AA7246"/>
    <w:pPr>
      <w:keepNext/>
      <w:numPr>
        <w:numId w:val="72"/>
      </w:numPr>
      <w:tabs>
        <w:tab w:val="left" w:pos="1140"/>
        <w:tab w:val="left" w:pos="1360"/>
      </w:tabs>
      <w:suppressAutoHyphens/>
      <w:spacing w:before="60" w:after="240" w:line="230" w:lineRule="exact"/>
    </w:pPr>
    <w:rPr>
      <w:rFonts w:ascii="Arial" w:eastAsia="MS Mincho" w:hAnsi="Arial" w:cs="Arial"/>
      <w:sz w:val="20"/>
      <w:szCs w:val="20"/>
      <w:lang w:eastAsia="ja-JP"/>
    </w:rPr>
  </w:style>
  <w:style w:type="paragraph" w:customStyle="1" w:styleId="ANNEX">
    <w:name w:val="ANNEX"/>
    <w:basedOn w:val="Normal"/>
    <w:next w:val="Normal"/>
    <w:rsid w:val="004A471E"/>
    <w:pPr>
      <w:keepNext/>
      <w:pageBreakBefore/>
      <w:numPr>
        <w:numId w:val="72"/>
      </w:numPr>
      <w:tabs>
        <w:tab w:val="num" w:pos="360"/>
      </w:tabs>
      <w:spacing w:after="760" w:line="310" w:lineRule="exact"/>
      <w:jc w:val="center"/>
      <w:outlineLvl w:val="0"/>
    </w:pPr>
    <w:rPr>
      <w:rFonts w:ascii="Arial" w:eastAsia="MS Mincho" w:hAnsi="Arial" w:cs="Arial"/>
      <w:b/>
      <w:bCs/>
      <w:sz w:val="28"/>
      <w:szCs w:val="28"/>
      <w:lang w:eastAsia="ja-JP"/>
    </w:rPr>
  </w:style>
  <w:style w:type="paragraph" w:customStyle="1" w:styleId="StyleANNEXKernat18pt">
    <w:name w:val="Style ANNEX + Kern at 18 pt"/>
    <w:basedOn w:val="ANNEX"/>
    <w:rsid w:val="00AA7246"/>
    <w:pPr>
      <w:spacing w:after="240"/>
      <w:jc w:val="left"/>
    </w:pPr>
    <w:rPr>
      <w:kern w:val="36"/>
    </w:rPr>
  </w:style>
  <w:style w:type="paragraph" w:styleId="TOC1">
    <w:name w:val="toc 1"/>
    <w:basedOn w:val="Normal"/>
    <w:next w:val="Normal"/>
    <w:autoRedefine/>
    <w:uiPriority w:val="39"/>
    <w:rsid w:val="00903750"/>
  </w:style>
  <w:style w:type="paragraph" w:styleId="TOC2">
    <w:name w:val="toc 2"/>
    <w:basedOn w:val="Normal"/>
    <w:next w:val="Normal"/>
    <w:autoRedefine/>
    <w:uiPriority w:val="39"/>
    <w:rsid w:val="00903750"/>
    <w:pPr>
      <w:ind w:left="240"/>
    </w:pPr>
  </w:style>
  <w:style w:type="paragraph" w:styleId="TOC3">
    <w:name w:val="toc 3"/>
    <w:basedOn w:val="Normal"/>
    <w:next w:val="Normal"/>
    <w:autoRedefine/>
    <w:uiPriority w:val="39"/>
    <w:rsid w:val="00903750"/>
    <w:pPr>
      <w:ind w:left="480"/>
    </w:pPr>
  </w:style>
  <w:style w:type="character" w:styleId="Hyperlink">
    <w:name w:val="Hyperlink"/>
    <w:uiPriority w:val="99"/>
    <w:rsid w:val="00915EE0"/>
    <w:rPr>
      <w:color w:val="0000FF"/>
      <w:u w:val="single"/>
    </w:rPr>
  </w:style>
  <w:style w:type="paragraph" w:styleId="TOC4">
    <w:name w:val="toc 4"/>
    <w:basedOn w:val="Normal"/>
    <w:next w:val="Normal"/>
    <w:autoRedefine/>
    <w:semiHidden/>
    <w:rsid w:val="002B2FD2"/>
    <w:pPr>
      <w:ind w:left="720"/>
    </w:pPr>
  </w:style>
  <w:style w:type="paragraph" w:customStyle="1" w:styleId="TableContents">
    <w:name w:val="Table Contents"/>
    <w:basedOn w:val="Normal"/>
    <w:rsid w:val="00DB3208"/>
    <w:pPr>
      <w:suppressLineNumbers/>
      <w:suppressAutoHyphens/>
    </w:pPr>
    <w:rPr>
      <w:rFonts w:ascii="Nimbus Roman No9 L" w:eastAsia="Nimbus Sans L" w:hAnsi="Nimbus Roman No9 L" w:cs="Tunga"/>
      <w:lang w:bidi="kn-IN"/>
    </w:rPr>
  </w:style>
  <w:style w:type="paragraph" w:customStyle="1" w:styleId="TableHeading">
    <w:name w:val="Table Heading"/>
    <w:basedOn w:val="TableContents"/>
    <w:rsid w:val="00DB3208"/>
    <w:pPr>
      <w:jc w:val="center"/>
    </w:pPr>
    <w:rPr>
      <w:b/>
      <w:bCs/>
      <w:i/>
      <w:iCs/>
    </w:rPr>
  </w:style>
  <w:style w:type="paragraph" w:styleId="BalloonText">
    <w:name w:val="Balloon Text"/>
    <w:basedOn w:val="Normal"/>
    <w:link w:val="BalloonTextChar"/>
    <w:rsid w:val="00CC1CE8"/>
    <w:rPr>
      <w:rFonts w:ascii="Lucida Grande" w:hAnsi="Lucida Grande"/>
      <w:sz w:val="18"/>
      <w:szCs w:val="18"/>
    </w:rPr>
  </w:style>
  <w:style w:type="character" w:customStyle="1" w:styleId="BalloonTextChar">
    <w:name w:val="Balloon Text Char"/>
    <w:link w:val="BalloonText"/>
    <w:rsid w:val="00CC1CE8"/>
    <w:rPr>
      <w:rFonts w:ascii="Lucida Grande" w:eastAsia="SimSun" w:hAnsi="Lucida Grande"/>
      <w:sz w:val="18"/>
      <w:szCs w:val="18"/>
      <w:lang w:eastAsia="zh-CN"/>
    </w:rPr>
  </w:style>
  <w:style w:type="paragraph" w:styleId="DocumentMap">
    <w:name w:val="Document Map"/>
    <w:basedOn w:val="Normal"/>
    <w:link w:val="DocumentMapChar"/>
    <w:rsid w:val="00CC1CE8"/>
    <w:rPr>
      <w:rFonts w:ascii="Lucida Grande" w:hAnsi="Lucida Grande"/>
    </w:rPr>
  </w:style>
  <w:style w:type="character" w:customStyle="1" w:styleId="DocumentMapChar">
    <w:name w:val="Document Map Char"/>
    <w:link w:val="DocumentMap"/>
    <w:rsid w:val="00CC1CE8"/>
    <w:rPr>
      <w:rFonts w:ascii="Lucida Grande" w:eastAsia="SimSun" w:hAnsi="Lucida Grande"/>
      <w:sz w:val="24"/>
      <w:szCs w:val="24"/>
      <w:lang w:eastAsia="zh-CN"/>
    </w:rPr>
  </w:style>
  <w:style w:type="character" w:customStyle="1" w:styleId="Heading3Char">
    <w:name w:val="Heading 3 Char"/>
    <w:aliases w:val="h3 Char,H3 Char,H31 Char,Titre 3 Char,Org Heading 1 Char,mobil-heading3 Char,Übers3 Char,3 Char,Heading 3 Char1 Char Char,Heading 3 Char Char Char Char,h31 Char,h32 Char,THeading 3 Char,Alt+3 Char,Alt+31 Char,Alt+32 Char,Alt+33 Char"/>
    <w:link w:val="Heading3"/>
    <w:uiPriority w:val="9"/>
    <w:rsid w:val="00CC1CE8"/>
    <w:rPr>
      <w:rFonts w:eastAsia="Calibri"/>
      <w:b/>
      <w:bCs/>
      <w:sz w:val="24"/>
      <w:szCs w:val="26"/>
      <w:lang w:val="x-none" w:eastAsia="en-US"/>
    </w:rPr>
  </w:style>
  <w:style w:type="paragraph" w:customStyle="1" w:styleId="TOCHeading1">
    <w:name w:val="TOC Heading1"/>
    <w:basedOn w:val="Heading1"/>
    <w:next w:val="Normal"/>
    <w:uiPriority w:val="39"/>
    <w:qFormat/>
    <w:rsid w:val="00CC1CE8"/>
    <w:pPr>
      <w:keepLines/>
      <w:numPr>
        <w:numId w:val="0"/>
      </w:numPr>
      <w:spacing w:before="480" w:after="0"/>
      <w:outlineLvl w:val="9"/>
    </w:pPr>
    <w:rPr>
      <w:rFonts w:ascii="Cambria" w:eastAsia="PMingLiU" w:hAnsi="Cambria" w:cs="Times New Roman"/>
      <w:color w:val="365F91"/>
      <w:kern w:val="0"/>
      <w:szCs w:val="28"/>
    </w:rPr>
  </w:style>
  <w:style w:type="character" w:styleId="CommentReference">
    <w:name w:val="annotation reference"/>
    <w:uiPriority w:val="99"/>
    <w:rsid w:val="00CC1CE8"/>
    <w:rPr>
      <w:sz w:val="16"/>
      <w:szCs w:val="16"/>
    </w:rPr>
  </w:style>
  <w:style w:type="paragraph" w:styleId="CommentText">
    <w:name w:val="annotation text"/>
    <w:basedOn w:val="Normal"/>
    <w:link w:val="CommentTextChar"/>
    <w:uiPriority w:val="99"/>
    <w:rsid w:val="00CC1CE8"/>
    <w:rPr>
      <w:sz w:val="20"/>
      <w:szCs w:val="20"/>
    </w:rPr>
  </w:style>
  <w:style w:type="character" w:customStyle="1" w:styleId="CommentTextChar">
    <w:name w:val="Comment Text Char"/>
    <w:link w:val="CommentText"/>
    <w:uiPriority w:val="99"/>
    <w:rsid w:val="00CC1CE8"/>
    <w:rPr>
      <w:rFonts w:eastAsia="SimSun"/>
      <w:lang w:eastAsia="zh-CN"/>
    </w:rPr>
  </w:style>
  <w:style w:type="paragraph" w:styleId="CommentSubject">
    <w:name w:val="annotation subject"/>
    <w:basedOn w:val="CommentText"/>
    <w:next w:val="CommentText"/>
    <w:link w:val="CommentSubjectChar"/>
    <w:rsid w:val="00CC1CE8"/>
    <w:rPr>
      <w:b/>
      <w:bCs/>
    </w:rPr>
  </w:style>
  <w:style w:type="character" w:customStyle="1" w:styleId="CommentSubjectChar">
    <w:name w:val="Comment Subject Char"/>
    <w:link w:val="CommentSubject"/>
    <w:rsid w:val="00CC1CE8"/>
    <w:rPr>
      <w:rFonts w:eastAsia="SimSun"/>
      <w:b/>
      <w:bCs/>
      <w:lang w:eastAsia="zh-CN"/>
    </w:rPr>
  </w:style>
  <w:style w:type="paragraph" w:customStyle="1" w:styleId="western">
    <w:name w:val="western"/>
    <w:basedOn w:val="Normal"/>
    <w:rsid w:val="00CC1CE8"/>
    <w:rPr>
      <w:rFonts w:eastAsia="Times New Roman"/>
      <w:lang w:val="it-IT" w:eastAsia="it-IT"/>
    </w:rPr>
  </w:style>
  <w:style w:type="character" w:customStyle="1" w:styleId="Heading2Char">
    <w:name w:val="Heading 2 Char"/>
    <w:aliases w:val="H2 Char,Head2A Char,2 Char,Break before Char,UNDERRUBRIK 1-2 Char,level 2 Char,h2 Char,Heading Two Char,Prophead 2 Char,headi Char,heading2 Char,h21 Char,h22 Char,21 Char,Titolo Sottosezione Char,Head 2 Char,l2 Char,TitreProp Char,R2 Char"/>
    <w:link w:val="Heading2"/>
    <w:uiPriority w:val="9"/>
    <w:rsid w:val="00CC1CE8"/>
    <w:rPr>
      <w:rFonts w:eastAsia="Calibri"/>
      <w:b/>
      <w:bCs/>
      <w:iCs/>
      <w:sz w:val="26"/>
      <w:szCs w:val="28"/>
      <w:lang w:val="x-none" w:eastAsia="en-US"/>
    </w:rPr>
  </w:style>
  <w:style w:type="paragraph" w:styleId="NormalWeb">
    <w:name w:val="Normal (Web)"/>
    <w:basedOn w:val="Normal"/>
    <w:uiPriority w:val="99"/>
    <w:unhideWhenUsed/>
    <w:rsid w:val="001C2B74"/>
    <w:pPr>
      <w:spacing w:before="100" w:beforeAutospacing="1" w:after="100" w:afterAutospacing="1"/>
    </w:pPr>
    <w:rPr>
      <w:rFonts w:eastAsia="Times New Roman"/>
      <w:lang w:eastAsia="zh-TW"/>
    </w:rPr>
  </w:style>
  <w:style w:type="paragraph" w:styleId="TOCHeading">
    <w:name w:val="TOC Heading"/>
    <w:basedOn w:val="Heading1"/>
    <w:next w:val="Normal"/>
    <w:uiPriority w:val="39"/>
    <w:semiHidden/>
    <w:unhideWhenUsed/>
    <w:qFormat/>
    <w:rsid w:val="005565BE"/>
    <w:pPr>
      <w:keepLines/>
      <w:numPr>
        <w:numId w:val="0"/>
      </w:numPr>
      <w:spacing w:before="480" w:after="0"/>
      <w:outlineLvl w:val="9"/>
    </w:pPr>
    <w:rPr>
      <w:rFonts w:ascii="Cambria" w:eastAsia="Times New Roman" w:hAnsi="Cambria" w:cs="Times New Roman"/>
      <w:color w:val="365F91"/>
      <w:kern w:val="0"/>
      <w:szCs w:val="28"/>
    </w:rPr>
  </w:style>
  <w:style w:type="paragraph" w:styleId="ListParagraph">
    <w:name w:val="List Paragraph"/>
    <w:basedOn w:val="Normal"/>
    <w:link w:val="ListParagraphChar"/>
    <w:uiPriority w:val="34"/>
    <w:qFormat/>
    <w:rsid w:val="00865788"/>
    <w:pPr>
      <w:autoSpaceDN w:val="0"/>
      <w:ind w:left="720"/>
      <w:contextualSpacing/>
      <w:textAlignment w:val="baseline"/>
    </w:pPr>
  </w:style>
  <w:style w:type="paragraph" w:styleId="Subtitle">
    <w:name w:val="Subtitle"/>
    <w:basedOn w:val="Normal"/>
    <w:next w:val="Normal"/>
    <w:link w:val="SubtitleChar"/>
    <w:uiPriority w:val="11"/>
    <w:qFormat/>
    <w:rsid w:val="00865788"/>
    <w:pPr>
      <w:numPr>
        <w:ilvl w:val="1"/>
      </w:numPr>
      <w:autoSpaceDN w:val="0"/>
      <w:textAlignment w:val="baseline"/>
    </w:pPr>
    <w:rPr>
      <w:rFonts w:ascii="Cambria" w:eastAsia="Times New Roman" w:hAnsi="Cambria"/>
      <w:i/>
      <w:iCs/>
      <w:color w:val="4F81BD"/>
      <w:spacing w:val="15"/>
    </w:rPr>
  </w:style>
  <w:style w:type="character" w:customStyle="1" w:styleId="SubtitleChar">
    <w:name w:val="Subtitle Char"/>
    <w:link w:val="Subtitle"/>
    <w:uiPriority w:val="11"/>
    <w:rsid w:val="00865788"/>
    <w:rPr>
      <w:rFonts w:ascii="Cambria" w:eastAsia="Times New Roman" w:hAnsi="Cambria" w:cs="Times New Roman"/>
      <w:i/>
      <w:iCs/>
      <w:color w:val="4F81BD"/>
      <w:spacing w:val="15"/>
      <w:sz w:val="24"/>
      <w:szCs w:val="24"/>
      <w:lang w:val="en-GB"/>
    </w:rPr>
  </w:style>
  <w:style w:type="paragraph" w:customStyle="1" w:styleId="box">
    <w:name w:val="box"/>
    <w:basedOn w:val="Normal"/>
    <w:rsid w:val="00951E3B"/>
    <w:pPr>
      <w:spacing w:before="120" w:after="120"/>
    </w:pPr>
    <w:rPr>
      <w:rFonts w:eastAsia="MS Mincho"/>
      <w:sz w:val="32"/>
      <w:szCs w:val="20"/>
      <w:lang w:eastAsia="en-GB"/>
    </w:rPr>
  </w:style>
  <w:style w:type="paragraph" w:styleId="Header">
    <w:name w:val="header"/>
    <w:basedOn w:val="Normal"/>
    <w:link w:val="HeaderChar"/>
    <w:uiPriority w:val="99"/>
    <w:rsid w:val="00717E1B"/>
    <w:pPr>
      <w:tabs>
        <w:tab w:val="center" w:pos="4513"/>
        <w:tab w:val="right" w:pos="9026"/>
      </w:tabs>
    </w:pPr>
  </w:style>
  <w:style w:type="character" w:customStyle="1" w:styleId="HeaderChar">
    <w:name w:val="Header Char"/>
    <w:basedOn w:val="DefaultParagraphFont"/>
    <w:link w:val="Header"/>
    <w:uiPriority w:val="99"/>
    <w:rsid w:val="00717E1B"/>
    <w:rPr>
      <w:rFonts w:ascii="Calibri" w:eastAsia="Calibri" w:hAnsi="Calibri"/>
      <w:sz w:val="22"/>
      <w:szCs w:val="22"/>
      <w:lang w:val="en-US" w:eastAsia="en-US"/>
    </w:rPr>
  </w:style>
  <w:style w:type="paragraph" w:styleId="Footer">
    <w:name w:val="footer"/>
    <w:basedOn w:val="Normal"/>
    <w:link w:val="FooterChar"/>
    <w:uiPriority w:val="99"/>
    <w:rsid w:val="00717E1B"/>
    <w:pPr>
      <w:tabs>
        <w:tab w:val="center" w:pos="4513"/>
        <w:tab w:val="right" w:pos="9026"/>
      </w:tabs>
    </w:pPr>
  </w:style>
  <w:style w:type="character" w:customStyle="1" w:styleId="FooterChar">
    <w:name w:val="Footer Char"/>
    <w:basedOn w:val="DefaultParagraphFont"/>
    <w:link w:val="Footer"/>
    <w:uiPriority w:val="99"/>
    <w:rsid w:val="00717E1B"/>
    <w:rPr>
      <w:rFonts w:ascii="Calibri" w:eastAsia="Calibri" w:hAnsi="Calibri"/>
      <w:sz w:val="22"/>
      <w:szCs w:val="22"/>
      <w:lang w:val="en-US" w:eastAsia="en-US"/>
    </w:rPr>
  </w:style>
  <w:style w:type="paragraph" w:customStyle="1" w:styleId="ISOMB">
    <w:name w:val="ISO_MB"/>
    <w:basedOn w:val="Normal"/>
    <w:rsid w:val="00646396"/>
    <w:pPr>
      <w:widowControl/>
      <w:spacing w:before="210" w:after="0" w:line="210" w:lineRule="exact"/>
    </w:pPr>
    <w:rPr>
      <w:rFonts w:ascii="Arial" w:eastAsia="Times New Roman" w:hAnsi="Arial"/>
      <w:sz w:val="18"/>
      <w:szCs w:val="20"/>
      <w:lang w:val="en-GB"/>
    </w:rPr>
  </w:style>
  <w:style w:type="paragraph" w:customStyle="1" w:styleId="ISOClause">
    <w:name w:val="ISO_Clause"/>
    <w:basedOn w:val="Normal"/>
    <w:rsid w:val="00646396"/>
    <w:pPr>
      <w:widowControl/>
      <w:spacing w:before="210" w:after="0" w:line="210" w:lineRule="exact"/>
    </w:pPr>
    <w:rPr>
      <w:rFonts w:ascii="Arial" w:eastAsia="Times New Roman" w:hAnsi="Arial"/>
      <w:sz w:val="18"/>
      <w:szCs w:val="20"/>
      <w:lang w:val="en-GB"/>
    </w:rPr>
  </w:style>
  <w:style w:type="paragraph" w:customStyle="1" w:styleId="ISOParagraph">
    <w:name w:val="ISO_Paragraph"/>
    <w:basedOn w:val="Normal"/>
    <w:rsid w:val="00646396"/>
    <w:pPr>
      <w:widowControl/>
      <w:spacing w:before="210" w:after="0" w:line="210" w:lineRule="exact"/>
    </w:pPr>
    <w:rPr>
      <w:rFonts w:ascii="Arial" w:eastAsia="Times New Roman" w:hAnsi="Arial"/>
      <w:sz w:val="18"/>
      <w:szCs w:val="20"/>
      <w:lang w:val="en-GB"/>
    </w:rPr>
  </w:style>
  <w:style w:type="paragraph" w:customStyle="1" w:styleId="ISOCommType">
    <w:name w:val="ISO_Comm_Type"/>
    <w:basedOn w:val="Normal"/>
    <w:rsid w:val="00646396"/>
    <w:pPr>
      <w:widowControl/>
      <w:spacing w:before="210" w:after="0" w:line="210" w:lineRule="exact"/>
    </w:pPr>
    <w:rPr>
      <w:rFonts w:ascii="Arial" w:eastAsia="Times New Roman" w:hAnsi="Arial"/>
      <w:sz w:val="18"/>
      <w:szCs w:val="20"/>
      <w:lang w:val="en-GB"/>
    </w:rPr>
  </w:style>
  <w:style w:type="paragraph" w:customStyle="1" w:styleId="ISOComments">
    <w:name w:val="ISO_Comments"/>
    <w:basedOn w:val="Normal"/>
    <w:rsid w:val="00646396"/>
    <w:pPr>
      <w:widowControl/>
      <w:spacing w:before="210" w:after="0" w:line="210" w:lineRule="exact"/>
    </w:pPr>
    <w:rPr>
      <w:rFonts w:ascii="Arial" w:eastAsia="Times New Roman" w:hAnsi="Arial"/>
      <w:sz w:val="18"/>
      <w:szCs w:val="20"/>
      <w:lang w:val="en-GB"/>
    </w:rPr>
  </w:style>
  <w:style w:type="paragraph" w:customStyle="1" w:styleId="ISOChange">
    <w:name w:val="ISO_Change"/>
    <w:basedOn w:val="Normal"/>
    <w:rsid w:val="00646396"/>
    <w:pPr>
      <w:widowControl/>
      <w:spacing w:before="210" w:after="0" w:line="210" w:lineRule="exact"/>
    </w:pPr>
    <w:rPr>
      <w:rFonts w:ascii="Arial" w:eastAsia="Times New Roman" w:hAnsi="Arial"/>
      <w:sz w:val="18"/>
      <w:szCs w:val="20"/>
      <w:lang w:val="en-GB"/>
    </w:rPr>
  </w:style>
  <w:style w:type="paragraph" w:customStyle="1" w:styleId="ISOSecretObservations">
    <w:name w:val="ISO_Secret_Observations"/>
    <w:basedOn w:val="Normal"/>
    <w:rsid w:val="00646396"/>
    <w:pPr>
      <w:widowControl/>
      <w:spacing w:before="210" w:after="0" w:line="210" w:lineRule="exact"/>
    </w:pPr>
    <w:rPr>
      <w:rFonts w:ascii="Arial" w:eastAsia="Times New Roman" w:hAnsi="Arial"/>
      <w:sz w:val="18"/>
      <w:szCs w:val="20"/>
      <w:lang w:val="en-GB"/>
    </w:rPr>
  </w:style>
  <w:style w:type="character" w:styleId="Strong">
    <w:name w:val="Strong"/>
    <w:uiPriority w:val="22"/>
    <w:qFormat/>
    <w:rsid w:val="00215468"/>
    <w:rPr>
      <w:b/>
      <w:noProof w:val="0"/>
      <w:lang w:val="fr-FR"/>
    </w:rPr>
  </w:style>
  <w:style w:type="paragraph" w:customStyle="1" w:styleId="definition">
    <w:name w:val="definition"/>
    <w:basedOn w:val="Normal"/>
    <w:link w:val="definitionChar1"/>
    <w:uiPriority w:val="99"/>
    <w:rsid w:val="00215468"/>
    <w:pPr>
      <w:widowControl/>
      <w:spacing w:after="220" w:line="240" w:lineRule="auto"/>
      <w:ind w:left="2835" w:hanging="2835"/>
      <w:jc w:val="left"/>
    </w:pPr>
    <w:rPr>
      <w:rFonts w:ascii="Helvetica" w:eastAsia="BatangChe" w:hAnsi="Helvetica"/>
      <w:color w:val="000000"/>
      <w:sz w:val="20"/>
      <w:szCs w:val="20"/>
      <w:lang w:val="en-GB"/>
    </w:rPr>
  </w:style>
  <w:style w:type="character" w:customStyle="1" w:styleId="definitionChar1">
    <w:name w:val="definition Char1"/>
    <w:link w:val="definition"/>
    <w:uiPriority w:val="99"/>
    <w:rsid w:val="00215468"/>
    <w:rPr>
      <w:rFonts w:ascii="Helvetica" w:eastAsia="BatangChe" w:hAnsi="Helvetica"/>
      <w:color w:val="000000"/>
      <w:lang w:eastAsia="en-US"/>
    </w:rPr>
  </w:style>
  <w:style w:type="paragraph" w:customStyle="1" w:styleId="Default">
    <w:name w:val="Default"/>
    <w:rsid w:val="00215468"/>
    <w:pPr>
      <w:autoSpaceDE w:val="0"/>
      <w:autoSpaceDN w:val="0"/>
      <w:adjustRightInd w:val="0"/>
    </w:pPr>
    <w:rPr>
      <w:color w:val="000000"/>
      <w:sz w:val="24"/>
      <w:szCs w:val="24"/>
      <w:lang w:val="de-DE" w:eastAsia="en-US"/>
    </w:rPr>
  </w:style>
  <w:style w:type="character" w:customStyle="1" w:styleId="expand-control-text">
    <w:name w:val="expand-control-text"/>
    <w:basedOn w:val="DefaultParagraphFont"/>
    <w:rsid w:val="00215468"/>
  </w:style>
  <w:style w:type="character" w:customStyle="1" w:styleId="Heading1Char">
    <w:name w:val="Heading 1 Char"/>
    <w:aliases w:val="h1 Char,H1 Char,app heading 1 Char,l1 Char,Huvudrubrik Char,h11 Char,h12 Char,h13 Char,h14 Char,h15 Char,h16 Char,Heading 1_a Char,Heading 1 (NN) Char,Titolo Sezione Char,Head 1 (Chapter heading) Char,Titre§ Char,1 Char,Section Head Char"/>
    <w:basedOn w:val="DefaultParagraphFont"/>
    <w:link w:val="Heading1"/>
    <w:uiPriority w:val="1"/>
    <w:rsid w:val="00504259"/>
    <w:rPr>
      <w:rFonts w:eastAsia="Calibri" w:cs="Arial"/>
      <w:b/>
      <w:bCs/>
      <w:kern w:val="32"/>
      <w:sz w:val="28"/>
      <w:szCs w:val="32"/>
      <w:lang w:val="en-US" w:eastAsia="en-US"/>
    </w:rPr>
  </w:style>
  <w:style w:type="paragraph" w:styleId="Bibliography">
    <w:name w:val="Bibliography"/>
    <w:basedOn w:val="Normal"/>
    <w:next w:val="Normal"/>
    <w:uiPriority w:val="37"/>
    <w:unhideWhenUsed/>
    <w:rsid w:val="00504259"/>
  </w:style>
  <w:style w:type="paragraph" w:styleId="PlainText">
    <w:name w:val="Plain Text"/>
    <w:basedOn w:val="Normal"/>
    <w:link w:val="PlainTextChar"/>
    <w:uiPriority w:val="99"/>
    <w:rsid w:val="00785DF1"/>
    <w:pPr>
      <w:widowControl/>
      <w:spacing w:after="0" w:line="240" w:lineRule="auto"/>
      <w:jc w:val="left"/>
    </w:pPr>
    <w:rPr>
      <w:rFonts w:ascii="Courier New" w:eastAsia="Times New Roman" w:hAnsi="Courier New"/>
      <w:szCs w:val="24"/>
      <w:lang w:val="en-GB"/>
    </w:rPr>
  </w:style>
  <w:style w:type="character" w:customStyle="1" w:styleId="PlainTextChar">
    <w:name w:val="Plain Text Char"/>
    <w:basedOn w:val="DefaultParagraphFont"/>
    <w:link w:val="PlainText"/>
    <w:uiPriority w:val="99"/>
    <w:rsid w:val="00785DF1"/>
    <w:rPr>
      <w:rFonts w:ascii="Courier New" w:eastAsia="Times New Roman" w:hAnsi="Courier New"/>
      <w:sz w:val="24"/>
      <w:szCs w:val="24"/>
      <w:lang w:eastAsia="en-US"/>
    </w:rPr>
  </w:style>
  <w:style w:type="paragraph" w:styleId="Caption">
    <w:name w:val="caption"/>
    <w:basedOn w:val="Normal"/>
    <w:next w:val="Normal"/>
    <w:uiPriority w:val="35"/>
    <w:qFormat/>
    <w:rsid w:val="00FF37B9"/>
    <w:pPr>
      <w:widowControl/>
      <w:spacing w:before="120" w:after="120" w:line="230" w:lineRule="atLeast"/>
    </w:pPr>
    <w:rPr>
      <w:rFonts w:ascii="Cambria" w:eastAsia="MS Mincho" w:hAnsi="Cambria" w:cs="Cambria"/>
      <w:b/>
      <w:sz w:val="22"/>
      <w:szCs w:val="20"/>
      <w:lang w:val="en-GB" w:eastAsia="fr-FR"/>
    </w:rPr>
  </w:style>
  <w:style w:type="paragraph" w:customStyle="1" w:styleId="RefNorm">
    <w:name w:val="RefNorm"/>
    <w:basedOn w:val="Normal"/>
    <w:rsid w:val="008128CA"/>
    <w:pPr>
      <w:widowControl/>
      <w:spacing w:after="240" w:line="240" w:lineRule="atLeast"/>
    </w:pPr>
    <w:rPr>
      <w:rFonts w:ascii="Cambria" w:hAnsi="Cambria"/>
      <w:sz w:val="22"/>
      <w:lang w:val="en-GB"/>
    </w:rPr>
  </w:style>
  <w:style w:type="character" w:customStyle="1" w:styleId="stddocNumber">
    <w:name w:val="std_docNumber"/>
    <w:rsid w:val="008128CA"/>
    <w:rPr>
      <w:rFonts w:ascii="Cambria" w:hAnsi="Cambria"/>
      <w:bdr w:val="none" w:sz="0" w:space="0" w:color="auto"/>
      <w:shd w:val="clear" w:color="auto" w:fill="F2DBDB"/>
    </w:rPr>
  </w:style>
  <w:style w:type="character" w:customStyle="1" w:styleId="stddocPartNumber">
    <w:name w:val="std_docPartNumber"/>
    <w:rsid w:val="008128CA"/>
    <w:rPr>
      <w:rFonts w:ascii="Cambria" w:hAnsi="Cambria"/>
      <w:bdr w:val="none" w:sz="0" w:space="0" w:color="auto"/>
      <w:shd w:val="clear" w:color="auto" w:fill="EAF1DD"/>
    </w:rPr>
  </w:style>
  <w:style w:type="character" w:customStyle="1" w:styleId="stddocTitle">
    <w:name w:val="std_docTitle"/>
    <w:rsid w:val="008128CA"/>
    <w:rPr>
      <w:rFonts w:ascii="Cambria" w:hAnsi="Cambria"/>
      <w:i/>
      <w:bdr w:val="none" w:sz="0" w:space="0" w:color="auto"/>
      <w:shd w:val="clear" w:color="auto" w:fill="FDE9D9"/>
    </w:rPr>
  </w:style>
  <w:style w:type="character" w:customStyle="1" w:styleId="stdpublisher">
    <w:name w:val="std_publisher"/>
    <w:rsid w:val="008128CA"/>
    <w:rPr>
      <w:rFonts w:ascii="Cambria" w:hAnsi="Cambria"/>
      <w:bdr w:val="none" w:sz="0" w:space="0" w:color="auto"/>
      <w:shd w:val="clear" w:color="auto" w:fill="C6D9F1"/>
    </w:rPr>
  </w:style>
  <w:style w:type="character" w:customStyle="1" w:styleId="citesec">
    <w:name w:val="cite_sec"/>
    <w:rsid w:val="00852F73"/>
    <w:rPr>
      <w:rFonts w:ascii="Cambria" w:hAnsi="Cambria"/>
      <w:bdr w:val="none" w:sz="0" w:space="0" w:color="auto"/>
      <w:shd w:val="clear" w:color="auto" w:fill="FFCCCC"/>
    </w:rPr>
  </w:style>
  <w:style w:type="paragraph" w:customStyle="1" w:styleId="Tablebody">
    <w:name w:val="Table body"/>
    <w:basedOn w:val="Normal"/>
    <w:link w:val="TablebodyChar"/>
    <w:rsid w:val="00852F73"/>
    <w:pPr>
      <w:widowControl/>
      <w:spacing w:before="60" w:after="60" w:line="210" w:lineRule="atLeast"/>
      <w:jc w:val="left"/>
    </w:pPr>
    <w:rPr>
      <w:rFonts w:ascii="Cambria" w:hAnsi="Cambria"/>
      <w:sz w:val="20"/>
      <w:lang w:val="en-GB"/>
    </w:rPr>
  </w:style>
  <w:style w:type="character" w:customStyle="1" w:styleId="ISOCode">
    <w:name w:val="ISOCode"/>
    <w:basedOn w:val="DefaultParagraphFont"/>
    <w:rsid w:val="00852F73"/>
    <w:rPr>
      <w:rFonts w:ascii="Courier New" w:hAnsi="Courier New" w:cs="Courier New"/>
      <w:b w:val="0"/>
      <w:i w:val="0"/>
      <w:sz w:val="22"/>
      <w:lang w:val="en-US"/>
    </w:rPr>
  </w:style>
  <w:style w:type="character" w:customStyle="1" w:styleId="TablebodyChar">
    <w:name w:val="Table body Char"/>
    <w:basedOn w:val="DefaultParagraphFont"/>
    <w:link w:val="Tablebody"/>
    <w:rsid w:val="00852F73"/>
    <w:rPr>
      <w:rFonts w:ascii="Cambria" w:eastAsia="Calibri" w:hAnsi="Cambria"/>
      <w:szCs w:val="22"/>
      <w:lang w:eastAsia="en-US"/>
    </w:rPr>
  </w:style>
  <w:style w:type="character" w:styleId="HTMLDefinition">
    <w:name w:val="HTML Definition"/>
    <w:uiPriority w:val="99"/>
    <w:unhideWhenUsed/>
    <w:rsid w:val="00987E0C"/>
    <w:rPr>
      <w:b/>
      <w:bCs/>
      <w:i/>
      <w:iCs/>
    </w:rPr>
  </w:style>
  <w:style w:type="character" w:styleId="HTMLVariable">
    <w:name w:val="HTML Variable"/>
    <w:uiPriority w:val="99"/>
    <w:unhideWhenUsed/>
    <w:rsid w:val="00987E0C"/>
    <w:rPr>
      <w:i/>
      <w:iCs/>
    </w:rPr>
  </w:style>
  <w:style w:type="character" w:customStyle="1" w:styleId="content">
    <w:name w:val="content"/>
    <w:rsid w:val="00987E0C"/>
  </w:style>
  <w:style w:type="character" w:customStyle="1" w:styleId="secno3">
    <w:name w:val="secno3"/>
    <w:rsid w:val="00987E0C"/>
  </w:style>
  <w:style w:type="character" w:styleId="Emphasis">
    <w:name w:val="Emphasis"/>
    <w:basedOn w:val="DefaultParagraphFont"/>
    <w:uiPriority w:val="20"/>
    <w:qFormat/>
    <w:rsid w:val="00987E0C"/>
    <w:rPr>
      <w:i/>
      <w:iCs/>
    </w:rPr>
  </w:style>
  <w:style w:type="paragraph" w:customStyle="1" w:styleId="zzCopyright">
    <w:name w:val="zzCopyright"/>
    <w:basedOn w:val="Normal"/>
    <w:next w:val="Normal"/>
    <w:semiHidden/>
    <w:rsid w:val="004642FA"/>
    <w:pPr>
      <w:widowControl/>
      <w:pBdr>
        <w:top w:val="single" w:sz="4" w:space="1" w:color="0000FF"/>
        <w:left w:val="single" w:sz="4" w:space="4" w:color="0000FF"/>
        <w:bottom w:val="single" w:sz="4" w:space="1" w:color="0000FF"/>
        <w:right w:val="single" w:sz="4" w:space="4" w:color="0000FF"/>
      </w:pBdr>
      <w:tabs>
        <w:tab w:val="left" w:pos="514"/>
        <w:tab w:val="left" w:pos="9623"/>
      </w:tabs>
      <w:spacing w:after="240" w:line="240" w:lineRule="atLeast"/>
      <w:ind w:left="284" w:right="284"/>
    </w:pPr>
    <w:rPr>
      <w:rFonts w:ascii="Cambria" w:eastAsia="MS Mincho" w:hAnsi="Cambria"/>
      <w:color w:val="0000FF"/>
      <w:sz w:val="22"/>
      <w:szCs w:val="20"/>
      <w:lang w:val="en-GB" w:eastAsia="ja-JP"/>
    </w:rPr>
  </w:style>
  <w:style w:type="paragraph" w:customStyle="1" w:styleId="ForewordText">
    <w:name w:val="Foreword Text"/>
    <w:basedOn w:val="Normal"/>
    <w:link w:val="ForewordTextChar"/>
    <w:rsid w:val="004642FA"/>
    <w:pPr>
      <w:widowControl/>
      <w:spacing w:after="240" w:line="240" w:lineRule="atLeast"/>
    </w:pPr>
    <w:rPr>
      <w:rFonts w:ascii="Cambria" w:hAnsi="Cambria"/>
      <w:sz w:val="22"/>
      <w:lang w:val="fr-FR"/>
    </w:rPr>
  </w:style>
  <w:style w:type="character" w:customStyle="1" w:styleId="ForewordTextChar">
    <w:name w:val="Foreword Text Char"/>
    <w:link w:val="ForewordText"/>
    <w:locked/>
    <w:rsid w:val="004642FA"/>
    <w:rPr>
      <w:rFonts w:ascii="Cambria" w:eastAsia="Calibri" w:hAnsi="Cambria"/>
      <w:sz w:val="22"/>
      <w:szCs w:val="22"/>
      <w:lang w:val="fr-FR" w:eastAsia="en-US"/>
    </w:rPr>
  </w:style>
  <w:style w:type="character" w:customStyle="1" w:styleId="ISOCodebold">
    <w:name w:val="ISOCode_bold"/>
    <w:basedOn w:val="DefaultParagraphFont"/>
    <w:rsid w:val="00D64FCF"/>
    <w:rPr>
      <w:rFonts w:ascii="Courier New" w:hAnsi="Courier New" w:cs="Courier New"/>
      <w:b/>
      <w:i w:val="0"/>
      <w:sz w:val="22"/>
      <w:lang w:val="en-US"/>
    </w:rPr>
  </w:style>
  <w:style w:type="paragraph" w:customStyle="1" w:styleId="Tabletitle">
    <w:name w:val="Table title"/>
    <w:basedOn w:val="Normal"/>
    <w:next w:val="Normal"/>
    <w:link w:val="TabletitleChar"/>
    <w:qFormat/>
    <w:rsid w:val="0006007F"/>
    <w:pPr>
      <w:keepNext/>
      <w:widowControl/>
      <w:suppressAutoHyphens/>
      <w:spacing w:before="120" w:after="120" w:line="230" w:lineRule="exact"/>
      <w:jc w:val="center"/>
    </w:pPr>
    <w:rPr>
      <w:rFonts w:ascii="Arial" w:eastAsia="MS Mincho" w:hAnsi="Arial"/>
      <w:b/>
      <w:sz w:val="20"/>
      <w:szCs w:val="20"/>
      <w:lang w:val="de-DE" w:eastAsia="ja-JP"/>
    </w:rPr>
  </w:style>
  <w:style w:type="paragraph" w:styleId="BodyText">
    <w:name w:val="Body Text"/>
    <w:basedOn w:val="Normal"/>
    <w:link w:val="BodyTextChar"/>
    <w:uiPriority w:val="1"/>
    <w:unhideWhenUsed/>
    <w:qFormat/>
    <w:rsid w:val="0006007F"/>
    <w:pPr>
      <w:widowControl/>
      <w:spacing w:after="120" w:line="240" w:lineRule="atLeast"/>
    </w:pPr>
    <w:rPr>
      <w:rFonts w:ascii="Cambria" w:hAnsi="Cambria"/>
      <w:sz w:val="22"/>
      <w:lang w:val="en-GB"/>
    </w:rPr>
  </w:style>
  <w:style w:type="character" w:customStyle="1" w:styleId="BodyTextChar">
    <w:name w:val="Body Text Char"/>
    <w:basedOn w:val="DefaultParagraphFont"/>
    <w:link w:val="BodyText"/>
    <w:uiPriority w:val="1"/>
    <w:rsid w:val="0006007F"/>
    <w:rPr>
      <w:rFonts w:ascii="Cambria" w:eastAsia="Calibri" w:hAnsi="Cambria"/>
      <w:sz w:val="22"/>
      <w:szCs w:val="22"/>
      <w:lang w:eastAsia="en-US"/>
    </w:rPr>
  </w:style>
  <w:style w:type="character" w:customStyle="1" w:styleId="citetbl">
    <w:name w:val="cite_tbl"/>
    <w:rsid w:val="0006007F"/>
    <w:rPr>
      <w:rFonts w:ascii="Cambria" w:hAnsi="Cambria"/>
      <w:color w:val="auto"/>
      <w:bdr w:val="none" w:sz="0" w:space="0" w:color="auto"/>
      <w:shd w:val="clear" w:color="auto" w:fill="FF9999"/>
    </w:rPr>
  </w:style>
  <w:style w:type="paragraph" w:customStyle="1" w:styleId="Tableheader">
    <w:name w:val="Table header"/>
    <w:basedOn w:val="Tablebody"/>
    <w:link w:val="TableheaderChar"/>
    <w:rsid w:val="0006007F"/>
    <w:rPr>
      <w:lang w:eastAsia="de-DE"/>
    </w:rPr>
  </w:style>
  <w:style w:type="character" w:customStyle="1" w:styleId="TableheaderChar">
    <w:name w:val="Table header Char"/>
    <w:basedOn w:val="TablebodyChar"/>
    <w:link w:val="Tableheader"/>
    <w:rsid w:val="0006007F"/>
    <w:rPr>
      <w:rFonts w:ascii="Cambria" w:eastAsia="Calibri" w:hAnsi="Cambria"/>
      <w:szCs w:val="22"/>
      <w:lang w:eastAsia="de-DE"/>
    </w:rPr>
  </w:style>
  <w:style w:type="character" w:customStyle="1" w:styleId="TabletitleChar">
    <w:name w:val="Table title Char"/>
    <w:link w:val="Tabletitle"/>
    <w:rsid w:val="0006007F"/>
    <w:rPr>
      <w:rFonts w:ascii="Arial" w:hAnsi="Arial"/>
      <w:b/>
      <w:lang w:val="de-DE" w:eastAsia="ja-JP"/>
    </w:rPr>
  </w:style>
  <w:style w:type="paragraph" w:customStyle="1" w:styleId="ListContinue1">
    <w:name w:val="List Continue 1"/>
    <w:basedOn w:val="Normal"/>
    <w:rsid w:val="00DA725F"/>
    <w:pPr>
      <w:widowControl/>
      <w:spacing w:after="240" w:line="240" w:lineRule="atLeast"/>
      <w:ind w:left="403" w:hanging="403"/>
    </w:pPr>
    <w:rPr>
      <w:rFonts w:ascii="Cambria" w:hAnsi="Cambria"/>
      <w:sz w:val="22"/>
      <w:lang w:val="en-GB"/>
    </w:rPr>
  </w:style>
  <w:style w:type="character" w:customStyle="1" w:styleId="Courier">
    <w:name w:val="Courier"/>
    <w:rsid w:val="00DA725F"/>
    <w:rPr>
      <w:rFonts w:ascii="Courier New" w:hAnsi="Courier New"/>
    </w:rPr>
  </w:style>
  <w:style w:type="paragraph" w:customStyle="1" w:styleId="Tablefooter">
    <w:name w:val="Table footer"/>
    <w:basedOn w:val="Normal"/>
    <w:rsid w:val="003C42CA"/>
    <w:pPr>
      <w:widowControl/>
      <w:tabs>
        <w:tab w:val="left" w:pos="346"/>
      </w:tabs>
      <w:spacing w:before="60" w:after="60" w:line="200" w:lineRule="atLeast"/>
    </w:pPr>
    <w:rPr>
      <w:rFonts w:ascii="Cambria" w:hAnsi="Cambria"/>
      <w:sz w:val="18"/>
      <w:lang w:val="en-GB"/>
    </w:rPr>
  </w:style>
  <w:style w:type="paragraph" w:styleId="ListContinue">
    <w:name w:val="List Continue"/>
    <w:aliases w:val="list 1,list-1"/>
    <w:basedOn w:val="Normal"/>
    <w:rsid w:val="003C42CA"/>
    <w:pPr>
      <w:widowControl/>
      <w:numPr>
        <w:numId w:val="35"/>
      </w:numPr>
      <w:tabs>
        <w:tab w:val="left" w:pos="400"/>
      </w:tabs>
      <w:spacing w:after="240" w:line="230" w:lineRule="atLeast"/>
    </w:pPr>
    <w:rPr>
      <w:rFonts w:ascii="Arial" w:eastAsia="MS Mincho" w:hAnsi="Arial"/>
      <w:sz w:val="20"/>
      <w:szCs w:val="20"/>
      <w:lang w:val="de-DE" w:eastAsia="ja-JP"/>
    </w:rPr>
  </w:style>
  <w:style w:type="paragraph" w:styleId="ListContinue2">
    <w:name w:val="List Continue 2"/>
    <w:aliases w:val="list-2"/>
    <w:basedOn w:val="ListContinue"/>
    <w:rsid w:val="003C42CA"/>
    <w:pPr>
      <w:numPr>
        <w:ilvl w:val="1"/>
      </w:numPr>
      <w:tabs>
        <w:tab w:val="clear" w:pos="400"/>
        <w:tab w:val="left" w:pos="800"/>
      </w:tabs>
    </w:pPr>
  </w:style>
  <w:style w:type="paragraph" w:styleId="ListContinue3">
    <w:name w:val="List Continue 3"/>
    <w:basedOn w:val="ListContinue"/>
    <w:rsid w:val="003C42CA"/>
    <w:pPr>
      <w:numPr>
        <w:ilvl w:val="2"/>
      </w:numPr>
      <w:tabs>
        <w:tab w:val="clear" w:pos="400"/>
        <w:tab w:val="left" w:pos="1200"/>
      </w:tabs>
    </w:pPr>
  </w:style>
  <w:style w:type="paragraph" w:styleId="ListContinue4">
    <w:name w:val="List Continue 4"/>
    <w:basedOn w:val="ListContinue"/>
    <w:rsid w:val="003C42CA"/>
    <w:pPr>
      <w:numPr>
        <w:ilvl w:val="3"/>
      </w:numPr>
      <w:tabs>
        <w:tab w:val="clear" w:pos="400"/>
        <w:tab w:val="left" w:pos="1600"/>
      </w:tabs>
    </w:pPr>
  </w:style>
  <w:style w:type="character" w:customStyle="1" w:styleId="stdyear">
    <w:name w:val="std_year"/>
    <w:rsid w:val="00A94B21"/>
    <w:rPr>
      <w:rFonts w:ascii="Cambria" w:hAnsi="Cambria"/>
      <w:bdr w:val="none" w:sz="0" w:space="0" w:color="auto"/>
      <w:shd w:val="clear" w:color="auto" w:fill="DAEEF3"/>
    </w:rPr>
  </w:style>
  <w:style w:type="character" w:customStyle="1" w:styleId="stdsuppl">
    <w:name w:val="std_suppl"/>
    <w:rsid w:val="00A94B21"/>
    <w:rPr>
      <w:rFonts w:ascii="Cambria" w:hAnsi="Cambria"/>
      <w:bdr w:val="none" w:sz="0" w:space="0" w:color="auto"/>
      <w:shd w:val="clear" w:color="auto" w:fill="F6FBB5"/>
    </w:rPr>
  </w:style>
  <w:style w:type="paragraph" w:customStyle="1" w:styleId="Tablebody0">
    <w:name w:val="Table body (+)"/>
    <w:basedOn w:val="Tablebody"/>
    <w:rsid w:val="00097D7C"/>
    <w:pPr>
      <w:spacing w:line="230" w:lineRule="atLeast"/>
    </w:pPr>
    <w:rPr>
      <w:sz w:val="22"/>
    </w:rPr>
  </w:style>
  <w:style w:type="character" w:customStyle="1" w:styleId="citeapp">
    <w:name w:val="cite_app"/>
    <w:rsid w:val="003B6E0F"/>
    <w:rPr>
      <w:rFonts w:ascii="Cambria" w:hAnsi="Cambria"/>
      <w:bdr w:val="none" w:sz="0" w:space="0" w:color="auto"/>
      <w:shd w:val="clear" w:color="auto" w:fill="CCFF33"/>
    </w:rPr>
  </w:style>
  <w:style w:type="character" w:styleId="UnresolvedMention">
    <w:name w:val="Unresolved Mention"/>
    <w:basedOn w:val="DefaultParagraphFont"/>
    <w:uiPriority w:val="99"/>
    <w:semiHidden/>
    <w:unhideWhenUsed/>
    <w:rsid w:val="00102211"/>
    <w:rPr>
      <w:color w:val="605E5C"/>
      <w:shd w:val="clear" w:color="auto" w:fill="E1DFDD"/>
    </w:rPr>
  </w:style>
  <w:style w:type="paragraph" w:customStyle="1" w:styleId="Normal-1">
    <w:name w:val="Normal-1"/>
    <w:basedOn w:val="Normal"/>
    <w:uiPriority w:val="14"/>
    <w:qFormat/>
    <w:rsid w:val="006271BE"/>
    <w:pPr>
      <w:widowControl/>
      <w:tabs>
        <w:tab w:val="left" w:pos="1134"/>
        <w:tab w:val="left" w:pos="2268"/>
        <w:tab w:val="left" w:pos="3402"/>
        <w:tab w:val="left" w:pos="4536"/>
        <w:tab w:val="left" w:pos="5670"/>
        <w:tab w:val="left" w:pos="6804"/>
        <w:tab w:val="left" w:pos="7938"/>
        <w:tab w:val="left" w:pos="9072"/>
      </w:tabs>
      <w:spacing w:before="120" w:after="120" w:line="240" w:lineRule="auto"/>
      <w:ind w:left="1134"/>
      <w:jc w:val="left"/>
    </w:pPr>
    <w:rPr>
      <w:rFonts w:ascii="Cambria" w:hAnsi="Cambria"/>
      <w:sz w:val="22"/>
      <w:szCs w:val="20"/>
    </w:rPr>
  </w:style>
  <w:style w:type="character" w:customStyle="1" w:styleId="ListParagraphChar">
    <w:name w:val="List Paragraph Char"/>
    <w:basedOn w:val="DefaultParagraphFont"/>
    <w:link w:val="ListParagraph"/>
    <w:uiPriority w:val="34"/>
    <w:qFormat/>
    <w:locked/>
    <w:rsid w:val="00DD3E9D"/>
    <w:rPr>
      <w:rFonts w:eastAsia="Calibri"/>
      <w:sz w:val="24"/>
      <w:szCs w:val="22"/>
      <w:lang w:val="en-US" w:eastAsia="en-US"/>
    </w:rPr>
  </w:style>
  <w:style w:type="paragraph" w:customStyle="1" w:styleId="TableCell">
    <w:name w:val="Table Cell"/>
    <w:basedOn w:val="Normal"/>
    <w:rsid w:val="005D14A1"/>
    <w:pPr>
      <w:widowControl/>
      <w:tabs>
        <w:tab w:val="left" w:pos="720"/>
        <w:tab w:val="left" w:pos="1080"/>
        <w:tab w:val="left" w:pos="1440"/>
        <w:tab w:val="left" w:pos="1800"/>
        <w:tab w:val="left" w:pos="2160"/>
      </w:tabs>
      <w:suppressAutoHyphens/>
      <w:spacing w:after="240" w:line="240" w:lineRule="auto"/>
      <w:jc w:val="left"/>
    </w:pPr>
    <w:rPr>
      <w:rFonts w:ascii="Cambria" w:eastAsia="MS Mincho" w:hAnsi="Cambria"/>
      <w:sz w:val="18"/>
    </w:rPr>
  </w:style>
  <w:style w:type="character" w:customStyle="1" w:styleId="Heading5Char">
    <w:name w:val="Heading 5 Char"/>
    <w:aliases w:val="H5 Char,Appendix A to X Char,Heading 5   Appendix A to X Char,5 sub-bullet Char,sb Char,4 Char,h5 Char,Indent Char,Heading5 Char,h51 Char,heading 51 Char,Heading51 Char,h52 Char,h53 Char,H51 Char,DO NOT USE_h5 Char,Alt+5 Char,Alt+51 Char"/>
    <w:basedOn w:val="DefaultParagraphFont"/>
    <w:link w:val="Heading5"/>
    <w:uiPriority w:val="5"/>
    <w:rsid w:val="00BE3C53"/>
    <w:rPr>
      <w:rFonts w:eastAsia="Calibri"/>
      <w:b/>
      <w:bCs/>
      <w:i/>
      <w:iCs/>
      <w:sz w:val="26"/>
      <w:szCs w:val="26"/>
      <w:lang w:val="en-US" w:eastAsia="en-US"/>
    </w:rPr>
  </w:style>
  <w:style w:type="paragraph" w:customStyle="1" w:styleId="Noteindentcontinued">
    <w:name w:val="Note indent continued"/>
    <w:basedOn w:val="Normal"/>
    <w:qFormat/>
    <w:rsid w:val="00730AC6"/>
    <w:pPr>
      <w:widowControl/>
      <w:tabs>
        <w:tab w:val="left" w:pos="1368"/>
      </w:tabs>
      <w:spacing w:after="240" w:line="220" w:lineRule="atLeast"/>
      <w:ind w:left="403"/>
    </w:pPr>
    <w:rPr>
      <w:rFonts w:ascii="Cambria" w:hAnsi="Cambria"/>
      <w:sz w:val="20"/>
      <w:lang w:val="en-GB"/>
    </w:rPr>
  </w:style>
  <w:style w:type="paragraph" w:customStyle="1" w:styleId="Note">
    <w:name w:val="Note"/>
    <w:basedOn w:val="Normal"/>
    <w:link w:val="NoteChar"/>
    <w:qFormat/>
    <w:rsid w:val="0052341E"/>
    <w:pPr>
      <w:widowControl/>
      <w:tabs>
        <w:tab w:val="left" w:pos="965"/>
      </w:tabs>
      <w:spacing w:after="240" w:line="220" w:lineRule="atLeast"/>
    </w:pPr>
    <w:rPr>
      <w:rFonts w:ascii="Cambria" w:hAnsi="Cambria"/>
      <w:sz w:val="20"/>
      <w:lang w:val="en-GB"/>
    </w:rPr>
  </w:style>
  <w:style w:type="character" w:customStyle="1" w:styleId="NoteChar">
    <w:name w:val="Note Char"/>
    <w:link w:val="Note"/>
    <w:locked/>
    <w:rsid w:val="0052341E"/>
    <w:rPr>
      <w:rFonts w:ascii="Cambria" w:eastAsia="Calibri" w:hAnsi="Cambria"/>
      <w:szCs w:val="22"/>
      <w:lang w:eastAsia="en-US"/>
    </w:rPr>
  </w:style>
  <w:style w:type="character" w:customStyle="1" w:styleId="fieldsZchn">
    <w:name w:val="fields Zchn"/>
    <w:link w:val="fields"/>
    <w:locked/>
    <w:rsid w:val="00244D1F"/>
    <w:rPr>
      <w:rFonts w:ascii="Cambria" w:eastAsia="Times New Roman" w:hAnsi="Cambria"/>
      <w:sz w:val="22"/>
      <w:szCs w:val="22"/>
    </w:rPr>
  </w:style>
  <w:style w:type="paragraph" w:customStyle="1" w:styleId="fields">
    <w:name w:val="fields"/>
    <w:basedOn w:val="Normal"/>
    <w:link w:val="fieldsZchn"/>
    <w:qFormat/>
    <w:rsid w:val="00244D1F"/>
    <w:pPr>
      <w:widowControl/>
      <w:tabs>
        <w:tab w:val="left" w:pos="1440"/>
        <w:tab w:val="left" w:pos="8010"/>
      </w:tabs>
      <w:spacing w:after="0" w:line="240" w:lineRule="auto"/>
      <w:ind w:left="720" w:hanging="360"/>
      <w:jc w:val="left"/>
    </w:pPr>
    <w:rPr>
      <w:rFonts w:ascii="Cambria" w:eastAsia="Times New Roman" w:hAnsi="Cambria"/>
      <w:sz w:val="22"/>
      <w:lang w:val="en-GB" w:eastAsia="en-GB"/>
    </w:rPr>
  </w:style>
  <w:style w:type="paragraph" w:customStyle="1" w:styleId="Atom">
    <w:name w:val="Atom"/>
    <w:basedOn w:val="Normal"/>
    <w:rsid w:val="00244D1F"/>
    <w:pPr>
      <w:keepNext/>
      <w:keepLines/>
      <w:widowControl/>
      <w:spacing w:after="220" w:line="240" w:lineRule="auto"/>
      <w:jc w:val="left"/>
    </w:pPr>
    <w:rPr>
      <w:rFonts w:ascii="Cambria" w:eastAsia="Times New Roman" w:hAnsi="Cambria"/>
      <w:sz w:val="22"/>
      <w:lang w:val="en-GB"/>
    </w:rPr>
  </w:style>
  <w:style w:type="paragraph" w:styleId="ListNumber">
    <w:name w:val="List Number"/>
    <w:basedOn w:val="Normal"/>
    <w:rsid w:val="007C0C9C"/>
    <w:pPr>
      <w:contextualSpacing/>
    </w:pPr>
  </w:style>
  <w:style w:type="paragraph" w:customStyle="1" w:styleId="Tabledescription">
    <w:name w:val="Table description"/>
    <w:basedOn w:val="Normal"/>
    <w:rsid w:val="0071557E"/>
    <w:pPr>
      <w:widowControl/>
      <w:shd w:val="pct10" w:color="auto" w:fill="auto"/>
      <w:suppressAutoHyphens/>
      <w:spacing w:before="120" w:after="120" w:line="240" w:lineRule="atLeast"/>
      <w:jc w:val="center"/>
    </w:pPr>
    <w:rPr>
      <w:rFonts w:ascii="Cambria" w:hAnsi="Cambria"/>
      <w:b/>
      <w:sz w:val="22"/>
      <w:szCs w:val="24"/>
      <w:lang w:val="en-GB"/>
    </w:rPr>
  </w:style>
  <w:style w:type="paragraph" w:customStyle="1" w:styleId="ListNumber1-">
    <w:name w:val="List Number 1 (-)"/>
    <w:basedOn w:val="Normal"/>
    <w:rsid w:val="0076149D"/>
    <w:pPr>
      <w:widowControl/>
      <w:tabs>
        <w:tab w:val="left" w:pos="403"/>
      </w:tabs>
      <w:spacing w:after="240" w:line="210" w:lineRule="atLeast"/>
      <w:ind w:left="403" w:hanging="403"/>
    </w:pPr>
    <w:rPr>
      <w:rFonts w:ascii="Cambria" w:hAnsi="Cambria"/>
      <w:sz w:val="20"/>
      <w:lang w:val="en-GB"/>
    </w:rPr>
  </w:style>
  <w:style w:type="character" w:customStyle="1" w:styleId="stdsection">
    <w:name w:val="std_section"/>
    <w:rsid w:val="0076149D"/>
    <w:rPr>
      <w:rFonts w:ascii="Cambria" w:hAnsi="Cambria" w:hint="default"/>
      <w:bdr w:val="none" w:sz="0" w:space="0" w:color="auto" w:frame="1"/>
      <w:shd w:val="clear" w:color="auto" w:fill="E5DFEC"/>
    </w:rPr>
  </w:style>
  <w:style w:type="paragraph" w:customStyle="1" w:styleId="NO">
    <w:name w:val="NO"/>
    <w:basedOn w:val="Normal"/>
    <w:link w:val="NOChar"/>
    <w:qFormat/>
    <w:rsid w:val="00B87D71"/>
    <w:pPr>
      <w:keepLines/>
      <w:widowControl/>
      <w:overflowPunct w:val="0"/>
      <w:autoSpaceDE w:val="0"/>
      <w:autoSpaceDN w:val="0"/>
      <w:adjustRightInd w:val="0"/>
      <w:spacing w:after="180" w:line="240" w:lineRule="auto"/>
      <w:ind w:left="1135" w:hanging="851"/>
      <w:jc w:val="left"/>
      <w:textAlignment w:val="baseline"/>
    </w:pPr>
    <w:rPr>
      <w:rFonts w:eastAsia="Times New Roman"/>
      <w:sz w:val="20"/>
      <w:szCs w:val="20"/>
      <w:lang w:val="en-GB"/>
    </w:rPr>
  </w:style>
  <w:style w:type="character" w:customStyle="1" w:styleId="NOChar">
    <w:name w:val="NO Char"/>
    <w:link w:val="NO"/>
    <w:rsid w:val="00B87D71"/>
    <w:rPr>
      <w:rFonts w:eastAsia="Times New Roman"/>
      <w:lang w:eastAsia="en-US"/>
    </w:rPr>
  </w:style>
  <w:style w:type="character" w:customStyle="1" w:styleId="AnnexTableTitleChar">
    <w:name w:val="Annex Table Title Char"/>
    <w:basedOn w:val="ListParagraphChar"/>
    <w:link w:val="AnnexTableTitle"/>
    <w:locked/>
    <w:rsid w:val="003A47D1"/>
    <w:rPr>
      <w:rFonts w:ascii="Cambria" w:eastAsia="Arial" w:hAnsi="Cambria" w:cs="Arial"/>
      <w:b/>
      <w:sz w:val="24"/>
      <w:szCs w:val="22"/>
      <w:lang w:val="en-US" w:eastAsia="en-US"/>
    </w:rPr>
  </w:style>
  <w:style w:type="paragraph" w:customStyle="1" w:styleId="AnnexTableTitle">
    <w:name w:val="Annex Table Title"/>
    <w:basedOn w:val="ListParagraph"/>
    <w:link w:val="AnnexTableTitleChar"/>
    <w:qFormat/>
    <w:rsid w:val="003A47D1"/>
    <w:pPr>
      <w:keepNext/>
      <w:pageBreakBefore/>
      <w:widowControl/>
      <w:numPr>
        <w:numId w:val="101"/>
      </w:numPr>
      <w:tabs>
        <w:tab w:val="left" w:pos="403"/>
      </w:tabs>
      <w:autoSpaceDN/>
      <w:spacing w:after="120" w:line="240" w:lineRule="atLeast"/>
      <w:ind w:left="360"/>
      <w:jc w:val="center"/>
      <w:textAlignment w:val="auto"/>
    </w:pPr>
    <w:rPr>
      <w:rFonts w:ascii="Cambria" w:eastAsia="Arial" w:hAnsi="Cambria" w:cs="Arial"/>
      <w:b/>
      <w:sz w:val="20"/>
      <w:szCs w:val="20"/>
      <w:lang w:val="en-GB" w:eastAsia="en-GB"/>
    </w:rPr>
  </w:style>
  <w:style w:type="paragraph" w:styleId="Revision">
    <w:name w:val="Revision"/>
    <w:hidden/>
    <w:uiPriority w:val="99"/>
    <w:semiHidden/>
    <w:rsid w:val="00A93CDF"/>
    <w:rPr>
      <w:rFonts w:eastAsia="Calibri"/>
      <w:sz w:val="24"/>
      <w:szCs w:val="22"/>
      <w:lang w:val="en-US" w:eastAsia="en-US"/>
    </w:rPr>
  </w:style>
  <w:style w:type="paragraph" w:customStyle="1" w:styleId="AnnexFigureTitle">
    <w:name w:val="Annex Figure Title"/>
    <w:basedOn w:val="Normal"/>
    <w:link w:val="AnnexFigureTitleChar"/>
    <w:qFormat/>
    <w:rsid w:val="004A471E"/>
    <w:pPr>
      <w:widowControl/>
      <w:numPr>
        <w:numId w:val="107"/>
      </w:numPr>
      <w:tabs>
        <w:tab w:val="left" w:pos="403"/>
      </w:tabs>
      <w:spacing w:after="120" w:line="240" w:lineRule="atLeast"/>
      <w:jc w:val="center"/>
    </w:pPr>
    <w:rPr>
      <w:rFonts w:ascii="Cambria" w:eastAsiaTheme="minorEastAsia" w:hAnsi="Cambria"/>
      <w:b/>
      <w:bCs/>
      <w:sz w:val="22"/>
      <w:lang w:val="en-GB"/>
    </w:rPr>
  </w:style>
  <w:style w:type="character" w:customStyle="1" w:styleId="AnnexFigureTitleChar">
    <w:name w:val="Annex Figure Title Char"/>
    <w:basedOn w:val="DefaultParagraphFont"/>
    <w:link w:val="AnnexFigureTitle"/>
    <w:rsid w:val="004A471E"/>
    <w:rPr>
      <w:rFonts w:ascii="Cambria" w:eastAsiaTheme="minorEastAsia" w:hAnsi="Cambria"/>
      <w:b/>
      <w:bCs/>
      <w:sz w:val="22"/>
      <w:szCs w:val="22"/>
      <w:lang w:eastAsia="en-US"/>
    </w:rPr>
  </w:style>
  <w:style w:type="paragraph" w:customStyle="1" w:styleId="TabellenInhalt">
    <w:name w:val="Tabellen Inhalt"/>
    <w:basedOn w:val="BodyText"/>
    <w:rsid w:val="004A471E"/>
    <w:pPr>
      <w:suppressAutoHyphens/>
      <w:spacing w:line="240" w:lineRule="auto"/>
      <w:jc w:val="left"/>
    </w:pPr>
    <w:rPr>
      <w:rFonts w:ascii="Times New Roman" w:eastAsiaTheme="minorEastAsia" w:hAnsi="Times New Roman"/>
      <w:sz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86295">
      <w:bodyDiv w:val="1"/>
      <w:marLeft w:val="0"/>
      <w:marRight w:val="0"/>
      <w:marTop w:val="0"/>
      <w:marBottom w:val="0"/>
      <w:divBdr>
        <w:top w:val="none" w:sz="0" w:space="0" w:color="auto"/>
        <w:left w:val="none" w:sz="0" w:space="0" w:color="auto"/>
        <w:bottom w:val="none" w:sz="0" w:space="0" w:color="auto"/>
        <w:right w:val="none" w:sz="0" w:space="0" w:color="auto"/>
      </w:divBdr>
    </w:div>
    <w:div w:id="15273109">
      <w:bodyDiv w:val="1"/>
      <w:marLeft w:val="0"/>
      <w:marRight w:val="0"/>
      <w:marTop w:val="0"/>
      <w:marBottom w:val="0"/>
      <w:divBdr>
        <w:top w:val="none" w:sz="0" w:space="0" w:color="auto"/>
        <w:left w:val="none" w:sz="0" w:space="0" w:color="auto"/>
        <w:bottom w:val="none" w:sz="0" w:space="0" w:color="auto"/>
        <w:right w:val="none" w:sz="0" w:space="0" w:color="auto"/>
      </w:divBdr>
    </w:div>
    <w:div w:id="16741841">
      <w:bodyDiv w:val="1"/>
      <w:marLeft w:val="0"/>
      <w:marRight w:val="0"/>
      <w:marTop w:val="0"/>
      <w:marBottom w:val="0"/>
      <w:divBdr>
        <w:top w:val="none" w:sz="0" w:space="0" w:color="auto"/>
        <w:left w:val="none" w:sz="0" w:space="0" w:color="auto"/>
        <w:bottom w:val="none" w:sz="0" w:space="0" w:color="auto"/>
        <w:right w:val="none" w:sz="0" w:space="0" w:color="auto"/>
      </w:divBdr>
    </w:div>
    <w:div w:id="30888685">
      <w:bodyDiv w:val="1"/>
      <w:marLeft w:val="0"/>
      <w:marRight w:val="0"/>
      <w:marTop w:val="0"/>
      <w:marBottom w:val="0"/>
      <w:divBdr>
        <w:top w:val="none" w:sz="0" w:space="0" w:color="auto"/>
        <w:left w:val="none" w:sz="0" w:space="0" w:color="auto"/>
        <w:bottom w:val="none" w:sz="0" w:space="0" w:color="auto"/>
        <w:right w:val="none" w:sz="0" w:space="0" w:color="auto"/>
      </w:divBdr>
    </w:div>
    <w:div w:id="39282968">
      <w:bodyDiv w:val="1"/>
      <w:marLeft w:val="0"/>
      <w:marRight w:val="0"/>
      <w:marTop w:val="0"/>
      <w:marBottom w:val="0"/>
      <w:divBdr>
        <w:top w:val="none" w:sz="0" w:space="0" w:color="auto"/>
        <w:left w:val="none" w:sz="0" w:space="0" w:color="auto"/>
        <w:bottom w:val="none" w:sz="0" w:space="0" w:color="auto"/>
        <w:right w:val="none" w:sz="0" w:space="0" w:color="auto"/>
      </w:divBdr>
    </w:div>
    <w:div w:id="60104737">
      <w:bodyDiv w:val="1"/>
      <w:marLeft w:val="0"/>
      <w:marRight w:val="0"/>
      <w:marTop w:val="0"/>
      <w:marBottom w:val="0"/>
      <w:divBdr>
        <w:top w:val="none" w:sz="0" w:space="0" w:color="auto"/>
        <w:left w:val="none" w:sz="0" w:space="0" w:color="auto"/>
        <w:bottom w:val="none" w:sz="0" w:space="0" w:color="auto"/>
        <w:right w:val="none" w:sz="0" w:space="0" w:color="auto"/>
      </w:divBdr>
    </w:div>
    <w:div w:id="131825217">
      <w:bodyDiv w:val="1"/>
      <w:marLeft w:val="0"/>
      <w:marRight w:val="0"/>
      <w:marTop w:val="0"/>
      <w:marBottom w:val="0"/>
      <w:divBdr>
        <w:top w:val="none" w:sz="0" w:space="0" w:color="auto"/>
        <w:left w:val="none" w:sz="0" w:space="0" w:color="auto"/>
        <w:bottom w:val="none" w:sz="0" w:space="0" w:color="auto"/>
        <w:right w:val="none" w:sz="0" w:space="0" w:color="auto"/>
      </w:divBdr>
    </w:div>
    <w:div w:id="157967604">
      <w:bodyDiv w:val="1"/>
      <w:marLeft w:val="0"/>
      <w:marRight w:val="0"/>
      <w:marTop w:val="0"/>
      <w:marBottom w:val="0"/>
      <w:divBdr>
        <w:top w:val="none" w:sz="0" w:space="0" w:color="auto"/>
        <w:left w:val="none" w:sz="0" w:space="0" w:color="auto"/>
        <w:bottom w:val="none" w:sz="0" w:space="0" w:color="auto"/>
        <w:right w:val="none" w:sz="0" w:space="0" w:color="auto"/>
      </w:divBdr>
    </w:div>
    <w:div w:id="175465282">
      <w:bodyDiv w:val="1"/>
      <w:marLeft w:val="0"/>
      <w:marRight w:val="0"/>
      <w:marTop w:val="0"/>
      <w:marBottom w:val="0"/>
      <w:divBdr>
        <w:top w:val="none" w:sz="0" w:space="0" w:color="auto"/>
        <w:left w:val="none" w:sz="0" w:space="0" w:color="auto"/>
        <w:bottom w:val="none" w:sz="0" w:space="0" w:color="auto"/>
        <w:right w:val="none" w:sz="0" w:space="0" w:color="auto"/>
      </w:divBdr>
      <w:divsChild>
        <w:div w:id="1703893826">
          <w:marLeft w:val="0"/>
          <w:marRight w:val="0"/>
          <w:marTop w:val="0"/>
          <w:marBottom w:val="0"/>
          <w:divBdr>
            <w:top w:val="none" w:sz="0" w:space="0" w:color="auto"/>
            <w:left w:val="none" w:sz="0" w:space="0" w:color="auto"/>
            <w:bottom w:val="none" w:sz="0" w:space="0" w:color="auto"/>
            <w:right w:val="none" w:sz="0" w:space="0" w:color="auto"/>
          </w:divBdr>
          <w:divsChild>
            <w:div w:id="865025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90080">
      <w:bodyDiv w:val="1"/>
      <w:marLeft w:val="0"/>
      <w:marRight w:val="0"/>
      <w:marTop w:val="0"/>
      <w:marBottom w:val="0"/>
      <w:divBdr>
        <w:top w:val="none" w:sz="0" w:space="0" w:color="auto"/>
        <w:left w:val="none" w:sz="0" w:space="0" w:color="auto"/>
        <w:bottom w:val="none" w:sz="0" w:space="0" w:color="auto"/>
        <w:right w:val="none" w:sz="0" w:space="0" w:color="auto"/>
      </w:divBdr>
    </w:div>
    <w:div w:id="223756445">
      <w:bodyDiv w:val="1"/>
      <w:marLeft w:val="0"/>
      <w:marRight w:val="0"/>
      <w:marTop w:val="0"/>
      <w:marBottom w:val="0"/>
      <w:divBdr>
        <w:top w:val="none" w:sz="0" w:space="0" w:color="auto"/>
        <w:left w:val="none" w:sz="0" w:space="0" w:color="auto"/>
        <w:bottom w:val="none" w:sz="0" w:space="0" w:color="auto"/>
        <w:right w:val="none" w:sz="0" w:space="0" w:color="auto"/>
      </w:divBdr>
    </w:div>
    <w:div w:id="226308288">
      <w:bodyDiv w:val="1"/>
      <w:marLeft w:val="0"/>
      <w:marRight w:val="0"/>
      <w:marTop w:val="0"/>
      <w:marBottom w:val="0"/>
      <w:divBdr>
        <w:top w:val="none" w:sz="0" w:space="0" w:color="auto"/>
        <w:left w:val="none" w:sz="0" w:space="0" w:color="auto"/>
        <w:bottom w:val="none" w:sz="0" w:space="0" w:color="auto"/>
        <w:right w:val="none" w:sz="0" w:space="0" w:color="auto"/>
      </w:divBdr>
    </w:div>
    <w:div w:id="232545050">
      <w:bodyDiv w:val="1"/>
      <w:marLeft w:val="0"/>
      <w:marRight w:val="0"/>
      <w:marTop w:val="0"/>
      <w:marBottom w:val="0"/>
      <w:divBdr>
        <w:top w:val="none" w:sz="0" w:space="0" w:color="auto"/>
        <w:left w:val="none" w:sz="0" w:space="0" w:color="auto"/>
        <w:bottom w:val="none" w:sz="0" w:space="0" w:color="auto"/>
        <w:right w:val="none" w:sz="0" w:space="0" w:color="auto"/>
      </w:divBdr>
    </w:div>
    <w:div w:id="235089373">
      <w:bodyDiv w:val="1"/>
      <w:marLeft w:val="0"/>
      <w:marRight w:val="0"/>
      <w:marTop w:val="0"/>
      <w:marBottom w:val="0"/>
      <w:divBdr>
        <w:top w:val="none" w:sz="0" w:space="0" w:color="auto"/>
        <w:left w:val="none" w:sz="0" w:space="0" w:color="auto"/>
        <w:bottom w:val="none" w:sz="0" w:space="0" w:color="auto"/>
        <w:right w:val="none" w:sz="0" w:space="0" w:color="auto"/>
      </w:divBdr>
    </w:div>
    <w:div w:id="243804395">
      <w:bodyDiv w:val="1"/>
      <w:marLeft w:val="0"/>
      <w:marRight w:val="0"/>
      <w:marTop w:val="0"/>
      <w:marBottom w:val="0"/>
      <w:divBdr>
        <w:top w:val="none" w:sz="0" w:space="0" w:color="auto"/>
        <w:left w:val="none" w:sz="0" w:space="0" w:color="auto"/>
        <w:bottom w:val="none" w:sz="0" w:space="0" w:color="auto"/>
        <w:right w:val="none" w:sz="0" w:space="0" w:color="auto"/>
      </w:divBdr>
    </w:div>
    <w:div w:id="249587572">
      <w:bodyDiv w:val="1"/>
      <w:marLeft w:val="0"/>
      <w:marRight w:val="0"/>
      <w:marTop w:val="0"/>
      <w:marBottom w:val="0"/>
      <w:divBdr>
        <w:top w:val="none" w:sz="0" w:space="0" w:color="auto"/>
        <w:left w:val="none" w:sz="0" w:space="0" w:color="auto"/>
        <w:bottom w:val="none" w:sz="0" w:space="0" w:color="auto"/>
        <w:right w:val="none" w:sz="0" w:space="0" w:color="auto"/>
      </w:divBdr>
    </w:div>
    <w:div w:id="256867259">
      <w:bodyDiv w:val="1"/>
      <w:marLeft w:val="0"/>
      <w:marRight w:val="0"/>
      <w:marTop w:val="0"/>
      <w:marBottom w:val="0"/>
      <w:divBdr>
        <w:top w:val="none" w:sz="0" w:space="0" w:color="auto"/>
        <w:left w:val="none" w:sz="0" w:space="0" w:color="auto"/>
        <w:bottom w:val="none" w:sz="0" w:space="0" w:color="auto"/>
        <w:right w:val="none" w:sz="0" w:space="0" w:color="auto"/>
      </w:divBdr>
    </w:div>
    <w:div w:id="364453884">
      <w:bodyDiv w:val="1"/>
      <w:marLeft w:val="0"/>
      <w:marRight w:val="0"/>
      <w:marTop w:val="0"/>
      <w:marBottom w:val="0"/>
      <w:divBdr>
        <w:top w:val="none" w:sz="0" w:space="0" w:color="auto"/>
        <w:left w:val="none" w:sz="0" w:space="0" w:color="auto"/>
        <w:bottom w:val="none" w:sz="0" w:space="0" w:color="auto"/>
        <w:right w:val="none" w:sz="0" w:space="0" w:color="auto"/>
      </w:divBdr>
    </w:div>
    <w:div w:id="452671461">
      <w:bodyDiv w:val="1"/>
      <w:marLeft w:val="0"/>
      <w:marRight w:val="0"/>
      <w:marTop w:val="0"/>
      <w:marBottom w:val="0"/>
      <w:divBdr>
        <w:top w:val="none" w:sz="0" w:space="0" w:color="auto"/>
        <w:left w:val="none" w:sz="0" w:space="0" w:color="auto"/>
        <w:bottom w:val="none" w:sz="0" w:space="0" w:color="auto"/>
        <w:right w:val="none" w:sz="0" w:space="0" w:color="auto"/>
      </w:divBdr>
    </w:div>
    <w:div w:id="466974390">
      <w:bodyDiv w:val="1"/>
      <w:marLeft w:val="0"/>
      <w:marRight w:val="0"/>
      <w:marTop w:val="0"/>
      <w:marBottom w:val="0"/>
      <w:divBdr>
        <w:top w:val="none" w:sz="0" w:space="0" w:color="auto"/>
        <w:left w:val="none" w:sz="0" w:space="0" w:color="auto"/>
        <w:bottom w:val="none" w:sz="0" w:space="0" w:color="auto"/>
        <w:right w:val="none" w:sz="0" w:space="0" w:color="auto"/>
      </w:divBdr>
    </w:div>
    <w:div w:id="469131243">
      <w:bodyDiv w:val="1"/>
      <w:marLeft w:val="0"/>
      <w:marRight w:val="0"/>
      <w:marTop w:val="0"/>
      <w:marBottom w:val="0"/>
      <w:divBdr>
        <w:top w:val="none" w:sz="0" w:space="0" w:color="auto"/>
        <w:left w:val="none" w:sz="0" w:space="0" w:color="auto"/>
        <w:bottom w:val="none" w:sz="0" w:space="0" w:color="auto"/>
        <w:right w:val="none" w:sz="0" w:space="0" w:color="auto"/>
      </w:divBdr>
    </w:div>
    <w:div w:id="525752806">
      <w:bodyDiv w:val="1"/>
      <w:marLeft w:val="0"/>
      <w:marRight w:val="0"/>
      <w:marTop w:val="0"/>
      <w:marBottom w:val="0"/>
      <w:divBdr>
        <w:top w:val="none" w:sz="0" w:space="0" w:color="auto"/>
        <w:left w:val="none" w:sz="0" w:space="0" w:color="auto"/>
        <w:bottom w:val="none" w:sz="0" w:space="0" w:color="auto"/>
        <w:right w:val="none" w:sz="0" w:space="0" w:color="auto"/>
      </w:divBdr>
    </w:div>
    <w:div w:id="541088975">
      <w:bodyDiv w:val="1"/>
      <w:marLeft w:val="0"/>
      <w:marRight w:val="0"/>
      <w:marTop w:val="0"/>
      <w:marBottom w:val="0"/>
      <w:divBdr>
        <w:top w:val="none" w:sz="0" w:space="0" w:color="auto"/>
        <w:left w:val="none" w:sz="0" w:space="0" w:color="auto"/>
        <w:bottom w:val="none" w:sz="0" w:space="0" w:color="auto"/>
        <w:right w:val="none" w:sz="0" w:space="0" w:color="auto"/>
      </w:divBdr>
    </w:div>
    <w:div w:id="546063003">
      <w:bodyDiv w:val="1"/>
      <w:marLeft w:val="0"/>
      <w:marRight w:val="0"/>
      <w:marTop w:val="0"/>
      <w:marBottom w:val="0"/>
      <w:divBdr>
        <w:top w:val="none" w:sz="0" w:space="0" w:color="auto"/>
        <w:left w:val="none" w:sz="0" w:space="0" w:color="auto"/>
        <w:bottom w:val="none" w:sz="0" w:space="0" w:color="auto"/>
        <w:right w:val="none" w:sz="0" w:space="0" w:color="auto"/>
      </w:divBdr>
    </w:div>
    <w:div w:id="554632468">
      <w:bodyDiv w:val="1"/>
      <w:marLeft w:val="0"/>
      <w:marRight w:val="0"/>
      <w:marTop w:val="0"/>
      <w:marBottom w:val="0"/>
      <w:divBdr>
        <w:top w:val="none" w:sz="0" w:space="0" w:color="auto"/>
        <w:left w:val="none" w:sz="0" w:space="0" w:color="auto"/>
        <w:bottom w:val="none" w:sz="0" w:space="0" w:color="auto"/>
        <w:right w:val="none" w:sz="0" w:space="0" w:color="auto"/>
      </w:divBdr>
    </w:div>
    <w:div w:id="555623063">
      <w:bodyDiv w:val="1"/>
      <w:marLeft w:val="0"/>
      <w:marRight w:val="0"/>
      <w:marTop w:val="0"/>
      <w:marBottom w:val="0"/>
      <w:divBdr>
        <w:top w:val="none" w:sz="0" w:space="0" w:color="auto"/>
        <w:left w:val="none" w:sz="0" w:space="0" w:color="auto"/>
        <w:bottom w:val="none" w:sz="0" w:space="0" w:color="auto"/>
        <w:right w:val="none" w:sz="0" w:space="0" w:color="auto"/>
      </w:divBdr>
    </w:div>
    <w:div w:id="563026907">
      <w:bodyDiv w:val="1"/>
      <w:marLeft w:val="0"/>
      <w:marRight w:val="0"/>
      <w:marTop w:val="0"/>
      <w:marBottom w:val="0"/>
      <w:divBdr>
        <w:top w:val="none" w:sz="0" w:space="0" w:color="auto"/>
        <w:left w:val="none" w:sz="0" w:space="0" w:color="auto"/>
        <w:bottom w:val="none" w:sz="0" w:space="0" w:color="auto"/>
        <w:right w:val="none" w:sz="0" w:space="0" w:color="auto"/>
      </w:divBdr>
    </w:div>
    <w:div w:id="579366795">
      <w:bodyDiv w:val="1"/>
      <w:marLeft w:val="0"/>
      <w:marRight w:val="0"/>
      <w:marTop w:val="0"/>
      <w:marBottom w:val="0"/>
      <w:divBdr>
        <w:top w:val="none" w:sz="0" w:space="0" w:color="auto"/>
        <w:left w:val="none" w:sz="0" w:space="0" w:color="auto"/>
        <w:bottom w:val="none" w:sz="0" w:space="0" w:color="auto"/>
        <w:right w:val="none" w:sz="0" w:space="0" w:color="auto"/>
      </w:divBdr>
    </w:div>
    <w:div w:id="668217213">
      <w:bodyDiv w:val="1"/>
      <w:marLeft w:val="0"/>
      <w:marRight w:val="0"/>
      <w:marTop w:val="0"/>
      <w:marBottom w:val="0"/>
      <w:divBdr>
        <w:top w:val="none" w:sz="0" w:space="0" w:color="auto"/>
        <w:left w:val="none" w:sz="0" w:space="0" w:color="auto"/>
        <w:bottom w:val="none" w:sz="0" w:space="0" w:color="auto"/>
        <w:right w:val="none" w:sz="0" w:space="0" w:color="auto"/>
      </w:divBdr>
    </w:div>
    <w:div w:id="709575344">
      <w:bodyDiv w:val="1"/>
      <w:marLeft w:val="0"/>
      <w:marRight w:val="0"/>
      <w:marTop w:val="0"/>
      <w:marBottom w:val="0"/>
      <w:divBdr>
        <w:top w:val="none" w:sz="0" w:space="0" w:color="auto"/>
        <w:left w:val="none" w:sz="0" w:space="0" w:color="auto"/>
        <w:bottom w:val="none" w:sz="0" w:space="0" w:color="auto"/>
        <w:right w:val="none" w:sz="0" w:space="0" w:color="auto"/>
      </w:divBdr>
    </w:div>
    <w:div w:id="775519406">
      <w:bodyDiv w:val="1"/>
      <w:marLeft w:val="0"/>
      <w:marRight w:val="0"/>
      <w:marTop w:val="0"/>
      <w:marBottom w:val="0"/>
      <w:divBdr>
        <w:top w:val="none" w:sz="0" w:space="0" w:color="auto"/>
        <w:left w:val="none" w:sz="0" w:space="0" w:color="auto"/>
        <w:bottom w:val="none" w:sz="0" w:space="0" w:color="auto"/>
        <w:right w:val="none" w:sz="0" w:space="0" w:color="auto"/>
      </w:divBdr>
    </w:div>
    <w:div w:id="776633044">
      <w:bodyDiv w:val="1"/>
      <w:marLeft w:val="0"/>
      <w:marRight w:val="0"/>
      <w:marTop w:val="0"/>
      <w:marBottom w:val="0"/>
      <w:divBdr>
        <w:top w:val="none" w:sz="0" w:space="0" w:color="auto"/>
        <w:left w:val="none" w:sz="0" w:space="0" w:color="auto"/>
        <w:bottom w:val="none" w:sz="0" w:space="0" w:color="auto"/>
        <w:right w:val="none" w:sz="0" w:space="0" w:color="auto"/>
      </w:divBdr>
    </w:div>
    <w:div w:id="809253387">
      <w:bodyDiv w:val="1"/>
      <w:marLeft w:val="0"/>
      <w:marRight w:val="0"/>
      <w:marTop w:val="0"/>
      <w:marBottom w:val="0"/>
      <w:divBdr>
        <w:top w:val="none" w:sz="0" w:space="0" w:color="auto"/>
        <w:left w:val="none" w:sz="0" w:space="0" w:color="auto"/>
        <w:bottom w:val="none" w:sz="0" w:space="0" w:color="auto"/>
        <w:right w:val="none" w:sz="0" w:space="0" w:color="auto"/>
      </w:divBdr>
    </w:div>
    <w:div w:id="851456692">
      <w:bodyDiv w:val="1"/>
      <w:marLeft w:val="0"/>
      <w:marRight w:val="0"/>
      <w:marTop w:val="0"/>
      <w:marBottom w:val="0"/>
      <w:divBdr>
        <w:top w:val="none" w:sz="0" w:space="0" w:color="auto"/>
        <w:left w:val="none" w:sz="0" w:space="0" w:color="auto"/>
        <w:bottom w:val="none" w:sz="0" w:space="0" w:color="auto"/>
        <w:right w:val="none" w:sz="0" w:space="0" w:color="auto"/>
      </w:divBdr>
    </w:div>
    <w:div w:id="858618769">
      <w:bodyDiv w:val="1"/>
      <w:marLeft w:val="0"/>
      <w:marRight w:val="0"/>
      <w:marTop w:val="0"/>
      <w:marBottom w:val="0"/>
      <w:divBdr>
        <w:top w:val="none" w:sz="0" w:space="0" w:color="auto"/>
        <w:left w:val="none" w:sz="0" w:space="0" w:color="auto"/>
        <w:bottom w:val="none" w:sz="0" w:space="0" w:color="auto"/>
        <w:right w:val="none" w:sz="0" w:space="0" w:color="auto"/>
      </w:divBdr>
    </w:div>
    <w:div w:id="879902890">
      <w:bodyDiv w:val="1"/>
      <w:marLeft w:val="0"/>
      <w:marRight w:val="0"/>
      <w:marTop w:val="0"/>
      <w:marBottom w:val="0"/>
      <w:divBdr>
        <w:top w:val="none" w:sz="0" w:space="0" w:color="auto"/>
        <w:left w:val="none" w:sz="0" w:space="0" w:color="auto"/>
        <w:bottom w:val="none" w:sz="0" w:space="0" w:color="auto"/>
        <w:right w:val="none" w:sz="0" w:space="0" w:color="auto"/>
      </w:divBdr>
    </w:div>
    <w:div w:id="879972159">
      <w:bodyDiv w:val="1"/>
      <w:marLeft w:val="0"/>
      <w:marRight w:val="0"/>
      <w:marTop w:val="0"/>
      <w:marBottom w:val="0"/>
      <w:divBdr>
        <w:top w:val="none" w:sz="0" w:space="0" w:color="auto"/>
        <w:left w:val="none" w:sz="0" w:space="0" w:color="auto"/>
        <w:bottom w:val="none" w:sz="0" w:space="0" w:color="auto"/>
        <w:right w:val="none" w:sz="0" w:space="0" w:color="auto"/>
      </w:divBdr>
    </w:div>
    <w:div w:id="882442805">
      <w:bodyDiv w:val="1"/>
      <w:marLeft w:val="0"/>
      <w:marRight w:val="0"/>
      <w:marTop w:val="0"/>
      <w:marBottom w:val="0"/>
      <w:divBdr>
        <w:top w:val="none" w:sz="0" w:space="0" w:color="auto"/>
        <w:left w:val="none" w:sz="0" w:space="0" w:color="auto"/>
        <w:bottom w:val="none" w:sz="0" w:space="0" w:color="auto"/>
        <w:right w:val="none" w:sz="0" w:space="0" w:color="auto"/>
      </w:divBdr>
    </w:div>
    <w:div w:id="889804493">
      <w:bodyDiv w:val="1"/>
      <w:marLeft w:val="0"/>
      <w:marRight w:val="0"/>
      <w:marTop w:val="0"/>
      <w:marBottom w:val="0"/>
      <w:divBdr>
        <w:top w:val="none" w:sz="0" w:space="0" w:color="auto"/>
        <w:left w:val="none" w:sz="0" w:space="0" w:color="auto"/>
        <w:bottom w:val="none" w:sz="0" w:space="0" w:color="auto"/>
        <w:right w:val="none" w:sz="0" w:space="0" w:color="auto"/>
      </w:divBdr>
    </w:div>
    <w:div w:id="893737179">
      <w:bodyDiv w:val="1"/>
      <w:marLeft w:val="0"/>
      <w:marRight w:val="0"/>
      <w:marTop w:val="0"/>
      <w:marBottom w:val="0"/>
      <w:divBdr>
        <w:top w:val="none" w:sz="0" w:space="0" w:color="auto"/>
        <w:left w:val="none" w:sz="0" w:space="0" w:color="auto"/>
        <w:bottom w:val="none" w:sz="0" w:space="0" w:color="auto"/>
        <w:right w:val="none" w:sz="0" w:space="0" w:color="auto"/>
      </w:divBdr>
    </w:div>
    <w:div w:id="905996948">
      <w:bodyDiv w:val="1"/>
      <w:marLeft w:val="0"/>
      <w:marRight w:val="0"/>
      <w:marTop w:val="0"/>
      <w:marBottom w:val="0"/>
      <w:divBdr>
        <w:top w:val="none" w:sz="0" w:space="0" w:color="auto"/>
        <w:left w:val="none" w:sz="0" w:space="0" w:color="auto"/>
        <w:bottom w:val="none" w:sz="0" w:space="0" w:color="auto"/>
        <w:right w:val="none" w:sz="0" w:space="0" w:color="auto"/>
      </w:divBdr>
    </w:div>
    <w:div w:id="940793590">
      <w:bodyDiv w:val="1"/>
      <w:marLeft w:val="0"/>
      <w:marRight w:val="0"/>
      <w:marTop w:val="0"/>
      <w:marBottom w:val="0"/>
      <w:divBdr>
        <w:top w:val="none" w:sz="0" w:space="0" w:color="auto"/>
        <w:left w:val="none" w:sz="0" w:space="0" w:color="auto"/>
        <w:bottom w:val="none" w:sz="0" w:space="0" w:color="auto"/>
        <w:right w:val="none" w:sz="0" w:space="0" w:color="auto"/>
      </w:divBdr>
    </w:div>
    <w:div w:id="985548439">
      <w:bodyDiv w:val="1"/>
      <w:marLeft w:val="0"/>
      <w:marRight w:val="0"/>
      <w:marTop w:val="0"/>
      <w:marBottom w:val="0"/>
      <w:divBdr>
        <w:top w:val="none" w:sz="0" w:space="0" w:color="auto"/>
        <w:left w:val="none" w:sz="0" w:space="0" w:color="auto"/>
        <w:bottom w:val="none" w:sz="0" w:space="0" w:color="auto"/>
        <w:right w:val="none" w:sz="0" w:space="0" w:color="auto"/>
      </w:divBdr>
    </w:div>
    <w:div w:id="1028677912">
      <w:bodyDiv w:val="1"/>
      <w:marLeft w:val="0"/>
      <w:marRight w:val="0"/>
      <w:marTop w:val="0"/>
      <w:marBottom w:val="0"/>
      <w:divBdr>
        <w:top w:val="none" w:sz="0" w:space="0" w:color="auto"/>
        <w:left w:val="none" w:sz="0" w:space="0" w:color="auto"/>
        <w:bottom w:val="none" w:sz="0" w:space="0" w:color="auto"/>
        <w:right w:val="none" w:sz="0" w:space="0" w:color="auto"/>
      </w:divBdr>
    </w:div>
    <w:div w:id="1041512917">
      <w:bodyDiv w:val="1"/>
      <w:marLeft w:val="0"/>
      <w:marRight w:val="0"/>
      <w:marTop w:val="0"/>
      <w:marBottom w:val="0"/>
      <w:divBdr>
        <w:top w:val="none" w:sz="0" w:space="0" w:color="auto"/>
        <w:left w:val="none" w:sz="0" w:space="0" w:color="auto"/>
        <w:bottom w:val="none" w:sz="0" w:space="0" w:color="auto"/>
        <w:right w:val="none" w:sz="0" w:space="0" w:color="auto"/>
      </w:divBdr>
    </w:div>
    <w:div w:id="1044867132">
      <w:bodyDiv w:val="1"/>
      <w:marLeft w:val="0"/>
      <w:marRight w:val="0"/>
      <w:marTop w:val="0"/>
      <w:marBottom w:val="0"/>
      <w:divBdr>
        <w:top w:val="none" w:sz="0" w:space="0" w:color="auto"/>
        <w:left w:val="none" w:sz="0" w:space="0" w:color="auto"/>
        <w:bottom w:val="none" w:sz="0" w:space="0" w:color="auto"/>
        <w:right w:val="none" w:sz="0" w:space="0" w:color="auto"/>
      </w:divBdr>
    </w:div>
    <w:div w:id="1107971082">
      <w:bodyDiv w:val="1"/>
      <w:marLeft w:val="0"/>
      <w:marRight w:val="0"/>
      <w:marTop w:val="0"/>
      <w:marBottom w:val="0"/>
      <w:divBdr>
        <w:top w:val="none" w:sz="0" w:space="0" w:color="auto"/>
        <w:left w:val="none" w:sz="0" w:space="0" w:color="auto"/>
        <w:bottom w:val="none" w:sz="0" w:space="0" w:color="auto"/>
        <w:right w:val="none" w:sz="0" w:space="0" w:color="auto"/>
      </w:divBdr>
    </w:div>
    <w:div w:id="1125932013">
      <w:bodyDiv w:val="1"/>
      <w:marLeft w:val="0"/>
      <w:marRight w:val="0"/>
      <w:marTop w:val="0"/>
      <w:marBottom w:val="0"/>
      <w:divBdr>
        <w:top w:val="none" w:sz="0" w:space="0" w:color="auto"/>
        <w:left w:val="none" w:sz="0" w:space="0" w:color="auto"/>
        <w:bottom w:val="none" w:sz="0" w:space="0" w:color="auto"/>
        <w:right w:val="none" w:sz="0" w:space="0" w:color="auto"/>
      </w:divBdr>
    </w:div>
    <w:div w:id="1166357770">
      <w:bodyDiv w:val="1"/>
      <w:marLeft w:val="0"/>
      <w:marRight w:val="0"/>
      <w:marTop w:val="0"/>
      <w:marBottom w:val="0"/>
      <w:divBdr>
        <w:top w:val="none" w:sz="0" w:space="0" w:color="auto"/>
        <w:left w:val="none" w:sz="0" w:space="0" w:color="auto"/>
        <w:bottom w:val="none" w:sz="0" w:space="0" w:color="auto"/>
        <w:right w:val="none" w:sz="0" w:space="0" w:color="auto"/>
      </w:divBdr>
    </w:div>
    <w:div w:id="1196190843">
      <w:bodyDiv w:val="1"/>
      <w:marLeft w:val="0"/>
      <w:marRight w:val="0"/>
      <w:marTop w:val="0"/>
      <w:marBottom w:val="0"/>
      <w:divBdr>
        <w:top w:val="none" w:sz="0" w:space="0" w:color="auto"/>
        <w:left w:val="none" w:sz="0" w:space="0" w:color="auto"/>
        <w:bottom w:val="none" w:sz="0" w:space="0" w:color="auto"/>
        <w:right w:val="none" w:sz="0" w:space="0" w:color="auto"/>
      </w:divBdr>
    </w:div>
    <w:div w:id="1224026164">
      <w:bodyDiv w:val="1"/>
      <w:marLeft w:val="0"/>
      <w:marRight w:val="0"/>
      <w:marTop w:val="0"/>
      <w:marBottom w:val="0"/>
      <w:divBdr>
        <w:top w:val="none" w:sz="0" w:space="0" w:color="auto"/>
        <w:left w:val="none" w:sz="0" w:space="0" w:color="auto"/>
        <w:bottom w:val="none" w:sz="0" w:space="0" w:color="auto"/>
        <w:right w:val="none" w:sz="0" w:space="0" w:color="auto"/>
      </w:divBdr>
    </w:div>
    <w:div w:id="1242980635">
      <w:bodyDiv w:val="1"/>
      <w:marLeft w:val="0"/>
      <w:marRight w:val="0"/>
      <w:marTop w:val="0"/>
      <w:marBottom w:val="0"/>
      <w:divBdr>
        <w:top w:val="none" w:sz="0" w:space="0" w:color="auto"/>
        <w:left w:val="none" w:sz="0" w:space="0" w:color="auto"/>
        <w:bottom w:val="none" w:sz="0" w:space="0" w:color="auto"/>
        <w:right w:val="none" w:sz="0" w:space="0" w:color="auto"/>
      </w:divBdr>
    </w:div>
    <w:div w:id="1244603086">
      <w:bodyDiv w:val="1"/>
      <w:marLeft w:val="0"/>
      <w:marRight w:val="0"/>
      <w:marTop w:val="0"/>
      <w:marBottom w:val="0"/>
      <w:divBdr>
        <w:top w:val="none" w:sz="0" w:space="0" w:color="auto"/>
        <w:left w:val="none" w:sz="0" w:space="0" w:color="auto"/>
        <w:bottom w:val="none" w:sz="0" w:space="0" w:color="auto"/>
        <w:right w:val="none" w:sz="0" w:space="0" w:color="auto"/>
      </w:divBdr>
    </w:div>
    <w:div w:id="1307737732">
      <w:bodyDiv w:val="1"/>
      <w:marLeft w:val="0"/>
      <w:marRight w:val="0"/>
      <w:marTop w:val="0"/>
      <w:marBottom w:val="0"/>
      <w:divBdr>
        <w:top w:val="none" w:sz="0" w:space="0" w:color="auto"/>
        <w:left w:val="none" w:sz="0" w:space="0" w:color="auto"/>
        <w:bottom w:val="none" w:sz="0" w:space="0" w:color="auto"/>
        <w:right w:val="none" w:sz="0" w:space="0" w:color="auto"/>
      </w:divBdr>
    </w:div>
    <w:div w:id="1325276850">
      <w:bodyDiv w:val="1"/>
      <w:marLeft w:val="0"/>
      <w:marRight w:val="0"/>
      <w:marTop w:val="0"/>
      <w:marBottom w:val="0"/>
      <w:divBdr>
        <w:top w:val="none" w:sz="0" w:space="0" w:color="auto"/>
        <w:left w:val="none" w:sz="0" w:space="0" w:color="auto"/>
        <w:bottom w:val="none" w:sz="0" w:space="0" w:color="auto"/>
        <w:right w:val="none" w:sz="0" w:space="0" w:color="auto"/>
      </w:divBdr>
    </w:div>
    <w:div w:id="1339966963">
      <w:bodyDiv w:val="1"/>
      <w:marLeft w:val="0"/>
      <w:marRight w:val="0"/>
      <w:marTop w:val="0"/>
      <w:marBottom w:val="0"/>
      <w:divBdr>
        <w:top w:val="none" w:sz="0" w:space="0" w:color="auto"/>
        <w:left w:val="none" w:sz="0" w:space="0" w:color="auto"/>
        <w:bottom w:val="none" w:sz="0" w:space="0" w:color="auto"/>
        <w:right w:val="none" w:sz="0" w:space="0" w:color="auto"/>
      </w:divBdr>
    </w:div>
    <w:div w:id="1343821587">
      <w:bodyDiv w:val="1"/>
      <w:marLeft w:val="0"/>
      <w:marRight w:val="0"/>
      <w:marTop w:val="0"/>
      <w:marBottom w:val="0"/>
      <w:divBdr>
        <w:top w:val="none" w:sz="0" w:space="0" w:color="auto"/>
        <w:left w:val="none" w:sz="0" w:space="0" w:color="auto"/>
        <w:bottom w:val="none" w:sz="0" w:space="0" w:color="auto"/>
        <w:right w:val="none" w:sz="0" w:space="0" w:color="auto"/>
      </w:divBdr>
    </w:div>
    <w:div w:id="1376349886">
      <w:bodyDiv w:val="1"/>
      <w:marLeft w:val="0"/>
      <w:marRight w:val="0"/>
      <w:marTop w:val="0"/>
      <w:marBottom w:val="0"/>
      <w:divBdr>
        <w:top w:val="none" w:sz="0" w:space="0" w:color="auto"/>
        <w:left w:val="none" w:sz="0" w:space="0" w:color="auto"/>
        <w:bottom w:val="none" w:sz="0" w:space="0" w:color="auto"/>
        <w:right w:val="none" w:sz="0" w:space="0" w:color="auto"/>
      </w:divBdr>
    </w:div>
    <w:div w:id="1400788378">
      <w:bodyDiv w:val="1"/>
      <w:marLeft w:val="0"/>
      <w:marRight w:val="0"/>
      <w:marTop w:val="0"/>
      <w:marBottom w:val="0"/>
      <w:divBdr>
        <w:top w:val="none" w:sz="0" w:space="0" w:color="auto"/>
        <w:left w:val="none" w:sz="0" w:space="0" w:color="auto"/>
        <w:bottom w:val="none" w:sz="0" w:space="0" w:color="auto"/>
        <w:right w:val="none" w:sz="0" w:space="0" w:color="auto"/>
      </w:divBdr>
    </w:div>
    <w:div w:id="1425029070">
      <w:bodyDiv w:val="1"/>
      <w:marLeft w:val="0"/>
      <w:marRight w:val="0"/>
      <w:marTop w:val="0"/>
      <w:marBottom w:val="0"/>
      <w:divBdr>
        <w:top w:val="none" w:sz="0" w:space="0" w:color="auto"/>
        <w:left w:val="none" w:sz="0" w:space="0" w:color="auto"/>
        <w:bottom w:val="none" w:sz="0" w:space="0" w:color="auto"/>
        <w:right w:val="none" w:sz="0" w:space="0" w:color="auto"/>
      </w:divBdr>
    </w:div>
    <w:div w:id="1426144364">
      <w:bodyDiv w:val="1"/>
      <w:marLeft w:val="0"/>
      <w:marRight w:val="0"/>
      <w:marTop w:val="0"/>
      <w:marBottom w:val="0"/>
      <w:divBdr>
        <w:top w:val="none" w:sz="0" w:space="0" w:color="auto"/>
        <w:left w:val="none" w:sz="0" w:space="0" w:color="auto"/>
        <w:bottom w:val="none" w:sz="0" w:space="0" w:color="auto"/>
        <w:right w:val="none" w:sz="0" w:space="0" w:color="auto"/>
      </w:divBdr>
      <w:divsChild>
        <w:div w:id="692657036">
          <w:marLeft w:val="547"/>
          <w:marRight w:val="0"/>
          <w:marTop w:val="0"/>
          <w:marBottom w:val="0"/>
          <w:divBdr>
            <w:top w:val="none" w:sz="0" w:space="0" w:color="auto"/>
            <w:left w:val="none" w:sz="0" w:space="0" w:color="auto"/>
            <w:bottom w:val="none" w:sz="0" w:space="0" w:color="auto"/>
            <w:right w:val="none" w:sz="0" w:space="0" w:color="auto"/>
          </w:divBdr>
        </w:div>
      </w:divsChild>
    </w:div>
    <w:div w:id="1435247048">
      <w:bodyDiv w:val="1"/>
      <w:marLeft w:val="0"/>
      <w:marRight w:val="0"/>
      <w:marTop w:val="0"/>
      <w:marBottom w:val="0"/>
      <w:divBdr>
        <w:top w:val="none" w:sz="0" w:space="0" w:color="auto"/>
        <w:left w:val="none" w:sz="0" w:space="0" w:color="auto"/>
        <w:bottom w:val="none" w:sz="0" w:space="0" w:color="auto"/>
        <w:right w:val="none" w:sz="0" w:space="0" w:color="auto"/>
      </w:divBdr>
    </w:div>
    <w:div w:id="1490706514">
      <w:bodyDiv w:val="1"/>
      <w:marLeft w:val="0"/>
      <w:marRight w:val="0"/>
      <w:marTop w:val="0"/>
      <w:marBottom w:val="0"/>
      <w:divBdr>
        <w:top w:val="none" w:sz="0" w:space="0" w:color="auto"/>
        <w:left w:val="none" w:sz="0" w:space="0" w:color="auto"/>
        <w:bottom w:val="none" w:sz="0" w:space="0" w:color="auto"/>
        <w:right w:val="none" w:sz="0" w:space="0" w:color="auto"/>
      </w:divBdr>
    </w:div>
    <w:div w:id="1491486234">
      <w:bodyDiv w:val="1"/>
      <w:marLeft w:val="0"/>
      <w:marRight w:val="0"/>
      <w:marTop w:val="0"/>
      <w:marBottom w:val="0"/>
      <w:divBdr>
        <w:top w:val="none" w:sz="0" w:space="0" w:color="auto"/>
        <w:left w:val="none" w:sz="0" w:space="0" w:color="auto"/>
        <w:bottom w:val="none" w:sz="0" w:space="0" w:color="auto"/>
        <w:right w:val="none" w:sz="0" w:space="0" w:color="auto"/>
      </w:divBdr>
    </w:div>
    <w:div w:id="1531916850">
      <w:bodyDiv w:val="1"/>
      <w:marLeft w:val="0"/>
      <w:marRight w:val="0"/>
      <w:marTop w:val="0"/>
      <w:marBottom w:val="0"/>
      <w:divBdr>
        <w:top w:val="none" w:sz="0" w:space="0" w:color="auto"/>
        <w:left w:val="none" w:sz="0" w:space="0" w:color="auto"/>
        <w:bottom w:val="none" w:sz="0" w:space="0" w:color="auto"/>
        <w:right w:val="none" w:sz="0" w:space="0" w:color="auto"/>
      </w:divBdr>
    </w:div>
    <w:div w:id="1603031075">
      <w:bodyDiv w:val="1"/>
      <w:marLeft w:val="0"/>
      <w:marRight w:val="0"/>
      <w:marTop w:val="0"/>
      <w:marBottom w:val="0"/>
      <w:divBdr>
        <w:top w:val="none" w:sz="0" w:space="0" w:color="auto"/>
        <w:left w:val="none" w:sz="0" w:space="0" w:color="auto"/>
        <w:bottom w:val="none" w:sz="0" w:space="0" w:color="auto"/>
        <w:right w:val="none" w:sz="0" w:space="0" w:color="auto"/>
      </w:divBdr>
    </w:div>
    <w:div w:id="1674146148">
      <w:bodyDiv w:val="1"/>
      <w:marLeft w:val="0"/>
      <w:marRight w:val="0"/>
      <w:marTop w:val="0"/>
      <w:marBottom w:val="0"/>
      <w:divBdr>
        <w:top w:val="none" w:sz="0" w:space="0" w:color="auto"/>
        <w:left w:val="none" w:sz="0" w:space="0" w:color="auto"/>
        <w:bottom w:val="none" w:sz="0" w:space="0" w:color="auto"/>
        <w:right w:val="none" w:sz="0" w:space="0" w:color="auto"/>
      </w:divBdr>
    </w:div>
    <w:div w:id="1678657687">
      <w:bodyDiv w:val="1"/>
      <w:marLeft w:val="0"/>
      <w:marRight w:val="0"/>
      <w:marTop w:val="0"/>
      <w:marBottom w:val="0"/>
      <w:divBdr>
        <w:top w:val="none" w:sz="0" w:space="0" w:color="auto"/>
        <w:left w:val="none" w:sz="0" w:space="0" w:color="auto"/>
        <w:bottom w:val="none" w:sz="0" w:space="0" w:color="auto"/>
        <w:right w:val="none" w:sz="0" w:space="0" w:color="auto"/>
      </w:divBdr>
    </w:div>
    <w:div w:id="1689256074">
      <w:bodyDiv w:val="1"/>
      <w:marLeft w:val="0"/>
      <w:marRight w:val="0"/>
      <w:marTop w:val="0"/>
      <w:marBottom w:val="0"/>
      <w:divBdr>
        <w:top w:val="none" w:sz="0" w:space="0" w:color="auto"/>
        <w:left w:val="none" w:sz="0" w:space="0" w:color="auto"/>
        <w:bottom w:val="none" w:sz="0" w:space="0" w:color="auto"/>
        <w:right w:val="none" w:sz="0" w:space="0" w:color="auto"/>
      </w:divBdr>
    </w:div>
    <w:div w:id="1707824849">
      <w:bodyDiv w:val="1"/>
      <w:marLeft w:val="0"/>
      <w:marRight w:val="0"/>
      <w:marTop w:val="0"/>
      <w:marBottom w:val="0"/>
      <w:divBdr>
        <w:top w:val="none" w:sz="0" w:space="0" w:color="auto"/>
        <w:left w:val="none" w:sz="0" w:space="0" w:color="auto"/>
        <w:bottom w:val="none" w:sz="0" w:space="0" w:color="auto"/>
        <w:right w:val="none" w:sz="0" w:space="0" w:color="auto"/>
      </w:divBdr>
    </w:div>
    <w:div w:id="1710761136">
      <w:bodyDiv w:val="1"/>
      <w:marLeft w:val="0"/>
      <w:marRight w:val="0"/>
      <w:marTop w:val="0"/>
      <w:marBottom w:val="0"/>
      <w:divBdr>
        <w:top w:val="none" w:sz="0" w:space="0" w:color="auto"/>
        <w:left w:val="none" w:sz="0" w:space="0" w:color="auto"/>
        <w:bottom w:val="none" w:sz="0" w:space="0" w:color="auto"/>
        <w:right w:val="none" w:sz="0" w:space="0" w:color="auto"/>
      </w:divBdr>
    </w:div>
    <w:div w:id="1737700019">
      <w:bodyDiv w:val="1"/>
      <w:marLeft w:val="0"/>
      <w:marRight w:val="0"/>
      <w:marTop w:val="0"/>
      <w:marBottom w:val="0"/>
      <w:divBdr>
        <w:top w:val="none" w:sz="0" w:space="0" w:color="auto"/>
        <w:left w:val="none" w:sz="0" w:space="0" w:color="auto"/>
        <w:bottom w:val="none" w:sz="0" w:space="0" w:color="auto"/>
        <w:right w:val="none" w:sz="0" w:space="0" w:color="auto"/>
      </w:divBdr>
    </w:div>
    <w:div w:id="1752845309">
      <w:bodyDiv w:val="1"/>
      <w:marLeft w:val="0"/>
      <w:marRight w:val="0"/>
      <w:marTop w:val="0"/>
      <w:marBottom w:val="0"/>
      <w:divBdr>
        <w:top w:val="none" w:sz="0" w:space="0" w:color="auto"/>
        <w:left w:val="none" w:sz="0" w:space="0" w:color="auto"/>
        <w:bottom w:val="none" w:sz="0" w:space="0" w:color="auto"/>
        <w:right w:val="none" w:sz="0" w:space="0" w:color="auto"/>
      </w:divBdr>
      <w:divsChild>
        <w:div w:id="463546250">
          <w:marLeft w:val="0"/>
          <w:marRight w:val="0"/>
          <w:marTop w:val="0"/>
          <w:marBottom w:val="0"/>
          <w:divBdr>
            <w:top w:val="none" w:sz="0" w:space="0" w:color="auto"/>
            <w:left w:val="none" w:sz="0" w:space="0" w:color="auto"/>
            <w:bottom w:val="none" w:sz="0" w:space="0" w:color="auto"/>
            <w:right w:val="none" w:sz="0" w:space="0" w:color="auto"/>
          </w:divBdr>
          <w:divsChild>
            <w:div w:id="91513680">
              <w:marLeft w:val="0"/>
              <w:marRight w:val="0"/>
              <w:marTop w:val="0"/>
              <w:marBottom w:val="0"/>
              <w:divBdr>
                <w:top w:val="none" w:sz="0" w:space="0" w:color="auto"/>
                <w:left w:val="none" w:sz="0" w:space="0" w:color="auto"/>
                <w:bottom w:val="none" w:sz="0" w:space="0" w:color="auto"/>
                <w:right w:val="none" w:sz="0" w:space="0" w:color="auto"/>
              </w:divBdr>
            </w:div>
            <w:div w:id="112134770">
              <w:marLeft w:val="0"/>
              <w:marRight w:val="0"/>
              <w:marTop w:val="0"/>
              <w:marBottom w:val="0"/>
              <w:divBdr>
                <w:top w:val="none" w:sz="0" w:space="0" w:color="auto"/>
                <w:left w:val="none" w:sz="0" w:space="0" w:color="auto"/>
                <w:bottom w:val="none" w:sz="0" w:space="0" w:color="auto"/>
                <w:right w:val="none" w:sz="0" w:space="0" w:color="auto"/>
              </w:divBdr>
            </w:div>
            <w:div w:id="189875142">
              <w:marLeft w:val="0"/>
              <w:marRight w:val="0"/>
              <w:marTop w:val="0"/>
              <w:marBottom w:val="0"/>
              <w:divBdr>
                <w:top w:val="none" w:sz="0" w:space="0" w:color="auto"/>
                <w:left w:val="none" w:sz="0" w:space="0" w:color="auto"/>
                <w:bottom w:val="none" w:sz="0" w:space="0" w:color="auto"/>
                <w:right w:val="none" w:sz="0" w:space="0" w:color="auto"/>
              </w:divBdr>
            </w:div>
            <w:div w:id="221986634">
              <w:marLeft w:val="0"/>
              <w:marRight w:val="0"/>
              <w:marTop w:val="0"/>
              <w:marBottom w:val="0"/>
              <w:divBdr>
                <w:top w:val="none" w:sz="0" w:space="0" w:color="auto"/>
                <w:left w:val="none" w:sz="0" w:space="0" w:color="auto"/>
                <w:bottom w:val="none" w:sz="0" w:space="0" w:color="auto"/>
                <w:right w:val="none" w:sz="0" w:space="0" w:color="auto"/>
              </w:divBdr>
            </w:div>
            <w:div w:id="268243683">
              <w:marLeft w:val="0"/>
              <w:marRight w:val="0"/>
              <w:marTop w:val="0"/>
              <w:marBottom w:val="0"/>
              <w:divBdr>
                <w:top w:val="none" w:sz="0" w:space="0" w:color="auto"/>
                <w:left w:val="none" w:sz="0" w:space="0" w:color="auto"/>
                <w:bottom w:val="none" w:sz="0" w:space="0" w:color="auto"/>
                <w:right w:val="none" w:sz="0" w:space="0" w:color="auto"/>
              </w:divBdr>
            </w:div>
            <w:div w:id="274093838">
              <w:marLeft w:val="0"/>
              <w:marRight w:val="0"/>
              <w:marTop w:val="0"/>
              <w:marBottom w:val="0"/>
              <w:divBdr>
                <w:top w:val="none" w:sz="0" w:space="0" w:color="auto"/>
                <w:left w:val="none" w:sz="0" w:space="0" w:color="auto"/>
                <w:bottom w:val="none" w:sz="0" w:space="0" w:color="auto"/>
                <w:right w:val="none" w:sz="0" w:space="0" w:color="auto"/>
              </w:divBdr>
            </w:div>
            <w:div w:id="336737124">
              <w:marLeft w:val="0"/>
              <w:marRight w:val="0"/>
              <w:marTop w:val="0"/>
              <w:marBottom w:val="0"/>
              <w:divBdr>
                <w:top w:val="none" w:sz="0" w:space="0" w:color="auto"/>
                <w:left w:val="none" w:sz="0" w:space="0" w:color="auto"/>
                <w:bottom w:val="none" w:sz="0" w:space="0" w:color="auto"/>
                <w:right w:val="none" w:sz="0" w:space="0" w:color="auto"/>
              </w:divBdr>
            </w:div>
            <w:div w:id="406268581">
              <w:marLeft w:val="0"/>
              <w:marRight w:val="0"/>
              <w:marTop w:val="0"/>
              <w:marBottom w:val="0"/>
              <w:divBdr>
                <w:top w:val="none" w:sz="0" w:space="0" w:color="auto"/>
                <w:left w:val="none" w:sz="0" w:space="0" w:color="auto"/>
                <w:bottom w:val="none" w:sz="0" w:space="0" w:color="auto"/>
                <w:right w:val="none" w:sz="0" w:space="0" w:color="auto"/>
              </w:divBdr>
            </w:div>
            <w:div w:id="434831433">
              <w:marLeft w:val="0"/>
              <w:marRight w:val="0"/>
              <w:marTop w:val="0"/>
              <w:marBottom w:val="0"/>
              <w:divBdr>
                <w:top w:val="none" w:sz="0" w:space="0" w:color="auto"/>
                <w:left w:val="none" w:sz="0" w:space="0" w:color="auto"/>
                <w:bottom w:val="none" w:sz="0" w:space="0" w:color="auto"/>
                <w:right w:val="none" w:sz="0" w:space="0" w:color="auto"/>
              </w:divBdr>
            </w:div>
            <w:div w:id="551618904">
              <w:marLeft w:val="0"/>
              <w:marRight w:val="0"/>
              <w:marTop w:val="0"/>
              <w:marBottom w:val="0"/>
              <w:divBdr>
                <w:top w:val="none" w:sz="0" w:space="0" w:color="auto"/>
                <w:left w:val="none" w:sz="0" w:space="0" w:color="auto"/>
                <w:bottom w:val="none" w:sz="0" w:space="0" w:color="auto"/>
                <w:right w:val="none" w:sz="0" w:space="0" w:color="auto"/>
              </w:divBdr>
            </w:div>
            <w:div w:id="579558900">
              <w:marLeft w:val="0"/>
              <w:marRight w:val="0"/>
              <w:marTop w:val="0"/>
              <w:marBottom w:val="0"/>
              <w:divBdr>
                <w:top w:val="none" w:sz="0" w:space="0" w:color="auto"/>
                <w:left w:val="none" w:sz="0" w:space="0" w:color="auto"/>
                <w:bottom w:val="none" w:sz="0" w:space="0" w:color="auto"/>
                <w:right w:val="none" w:sz="0" w:space="0" w:color="auto"/>
              </w:divBdr>
            </w:div>
            <w:div w:id="591739210">
              <w:marLeft w:val="0"/>
              <w:marRight w:val="0"/>
              <w:marTop w:val="0"/>
              <w:marBottom w:val="0"/>
              <w:divBdr>
                <w:top w:val="none" w:sz="0" w:space="0" w:color="auto"/>
                <w:left w:val="none" w:sz="0" w:space="0" w:color="auto"/>
                <w:bottom w:val="none" w:sz="0" w:space="0" w:color="auto"/>
                <w:right w:val="none" w:sz="0" w:space="0" w:color="auto"/>
              </w:divBdr>
            </w:div>
            <w:div w:id="686255233">
              <w:marLeft w:val="0"/>
              <w:marRight w:val="0"/>
              <w:marTop w:val="0"/>
              <w:marBottom w:val="0"/>
              <w:divBdr>
                <w:top w:val="none" w:sz="0" w:space="0" w:color="auto"/>
                <w:left w:val="none" w:sz="0" w:space="0" w:color="auto"/>
                <w:bottom w:val="none" w:sz="0" w:space="0" w:color="auto"/>
                <w:right w:val="none" w:sz="0" w:space="0" w:color="auto"/>
              </w:divBdr>
            </w:div>
            <w:div w:id="776413065">
              <w:marLeft w:val="0"/>
              <w:marRight w:val="0"/>
              <w:marTop w:val="0"/>
              <w:marBottom w:val="0"/>
              <w:divBdr>
                <w:top w:val="none" w:sz="0" w:space="0" w:color="auto"/>
                <w:left w:val="none" w:sz="0" w:space="0" w:color="auto"/>
                <w:bottom w:val="none" w:sz="0" w:space="0" w:color="auto"/>
                <w:right w:val="none" w:sz="0" w:space="0" w:color="auto"/>
              </w:divBdr>
            </w:div>
            <w:div w:id="799763150">
              <w:marLeft w:val="0"/>
              <w:marRight w:val="0"/>
              <w:marTop w:val="0"/>
              <w:marBottom w:val="0"/>
              <w:divBdr>
                <w:top w:val="none" w:sz="0" w:space="0" w:color="auto"/>
                <w:left w:val="none" w:sz="0" w:space="0" w:color="auto"/>
                <w:bottom w:val="none" w:sz="0" w:space="0" w:color="auto"/>
                <w:right w:val="none" w:sz="0" w:space="0" w:color="auto"/>
              </w:divBdr>
            </w:div>
            <w:div w:id="1103038678">
              <w:marLeft w:val="0"/>
              <w:marRight w:val="0"/>
              <w:marTop w:val="0"/>
              <w:marBottom w:val="0"/>
              <w:divBdr>
                <w:top w:val="none" w:sz="0" w:space="0" w:color="auto"/>
                <w:left w:val="none" w:sz="0" w:space="0" w:color="auto"/>
                <w:bottom w:val="none" w:sz="0" w:space="0" w:color="auto"/>
                <w:right w:val="none" w:sz="0" w:space="0" w:color="auto"/>
              </w:divBdr>
            </w:div>
            <w:div w:id="1157302772">
              <w:marLeft w:val="0"/>
              <w:marRight w:val="0"/>
              <w:marTop w:val="0"/>
              <w:marBottom w:val="0"/>
              <w:divBdr>
                <w:top w:val="none" w:sz="0" w:space="0" w:color="auto"/>
                <w:left w:val="none" w:sz="0" w:space="0" w:color="auto"/>
                <w:bottom w:val="none" w:sz="0" w:space="0" w:color="auto"/>
                <w:right w:val="none" w:sz="0" w:space="0" w:color="auto"/>
              </w:divBdr>
            </w:div>
            <w:div w:id="1193298978">
              <w:marLeft w:val="0"/>
              <w:marRight w:val="0"/>
              <w:marTop w:val="0"/>
              <w:marBottom w:val="0"/>
              <w:divBdr>
                <w:top w:val="none" w:sz="0" w:space="0" w:color="auto"/>
                <w:left w:val="none" w:sz="0" w:space="0" w:color="auto"/>
                <w:bottom w:val="none" w:sz="0" w:space="0" w:color="auto"/>
                <w:right w:val="none" w:sz="0" w:space="0" w:color="auto"/>
              </w:divBdr>
            </w:div>
            <w:div w:id="1276328666">
              <w:marLeft w:val="0"/>
              <w:marRight w:val="0"/>
              <w:marTop w:val="0"/>
              <w:marBottom w:val="0"/>
              <w:divBdr>
                <w:top w:val="none" w:sz="0" w:space="0" w:color="auto"/>
                <w:left w:val="none" w:sz="0" w:space="0" w:color="auto"/>
                <w:bottom w:val="none" w:sz="0" w:space="0" w:color="auto"/>
                <w:right w:val="none" w:sz="0" w:space="0" w:color="auto"/>
              </w:divBdr>
            </w:div>
            <w:div w:id="1303072732">
              <w:marLeft w:val="0"/>
              <w:marRight w:val="0"/>
              <w:marTop w:val="0"/>
              <w:marBottom w:val="0"/>
              <w:divBdr>
                <w:top w:val="none" w:sz="0" w:space="0" w:color="auto"/>
                <w:left w:val="none" w:sz="0" w:space="0" w:color="auto"/>
                <w:bottom w:val="none" w:sz="0" w:space="0" w:color="auto"/>
                <w:right w:val="none" w:sz="0" w:space="0" w:color="auto"/>
              </w:divBdr>
            </w:div>
            <w:div w:id="1352338398">
              <w:marLeft w:val="0"/>
              <w:marRight w:val="0"/>
              <w:marTop w:val="0"/>
              <w:marBottom w:val="0"/>
              <w:divBdr>
                <w:top w:val="none" w:sz="0" w:space="0" w:color="auto"/>
                <w:left w:val="none" w:sz="0" w:space="0" w:color="auto"/>
                <w:bottom w:val="none" w:sz="0" w:space="0" w:color="auto"/>
                <w:right w:val="none" w:sz="0" w:space="0" w:color="auto"/>
              </w:divBdr>
            </w:div>
            <w:div w:id="1429423345">
              <w:marLeft w:val="0"/>
              <w:marRight w:val="0"/>
              <w:marTop w:val="0"/>
              <w:marBottom w:val="0"/>
              <w:divBdr>
                <w:top w:val="none" w:sz="0" w:space="0" w:color="auto"/>
                <w:left w:val="none" w:sz="0" w:space="0" w:color="auto"/>
                <w:bottom w:val="none" w:sz="0" w:space="0" w:color="auto"/>
                <w:right w:val="none" w:sz="0" w:space="0" w:color="auto"/>
              </w:divBdr>
            </w:div>
            <w:div w:id="1478767471">
              <w:marLeft w:val="0"/>
              <w:marRight w:val="0"/>
              <w:marTop w:val="0"/>
              <w:marBottom w:val="0"/>
              <w:divBdr>
                <w:top w:val="none" w:sz="0" w:space="0" w:color="auto"/>
                <w:left w:val="none" w:sz="0" w:space="0" w:color="auto"/>
                <w:bottom w:val="none" w:sz="0" w:space="0" w:color="auto"/>
                <w:right w:val="none" w:sz="0" w:space="0" w:color="auto"/>
              </w:divBdr>
            </w:div>
            <w:div w:id="1540315231">
              <w:marLeft w:val="0"/>
              <w:marRight w:val="0"/>
              <w:marTop w:val="0"/>
              <w:marBottom w:val="0"/>
              <w:divBdr>
                <w:top w:val="none" w:sz="0" w:space="0" w:color="auto"/>
                <w:left w:val="none" w:sz="0" w:space="0" w:color="auto"/>
                <w:bottom w:val="none" w:sz="0" w:space="0" w:color="auto"/>
                <w:right w:val="none" w:sz="0" w:space="0" w:color="auto"/>
              </w:divBdr>
            </w:div>
            <w:div w:id="1619994941">
              <w:marLeft w:val="0"/>
              <w:marRight w:val="0"/>
              <w:marTop w:val="0"/>
              <w:marBottom w:val="0"/>
              <w:divBdr>
                <w:top w:val="none" w:sz="0" w:space="0" w:color="auto"/>
                <w:left w:val="none" w:sz="0" w:space="0" w:color="auto"/>
                <w:bottom w:val="none" w:sz="0" w:space="0" w:color="auto"/>
                <w:right w:val="none" w:sz="0" w:space="0" w:color="auto"/>
              </w:divBdr>
            </w:div>
            <w:div w:id="1647079249">
              <w:marLeft w:val="0"/>
              <w:marRight w:val="0"/>
              <w:marTop w:val="0"/>
              <w:marBottom w:val="0"/>
              <w:divBdr>
                <w:top w:val="none" w:sz="0" w:space="0" w:color="auto"/>
                <w:left w:val="none" w:sz="0" w:space="0" w:color="auto"/>
                <w:bottom w:val="none" w:sz="0" w:space="0" w:color="auto"/>
                <w:right w:val="none" w:sz="0" w:space="0" w:color="auto"/>
              </w:divBdr>
            </w:div>
            <w:div w:id="1732729687">
              <w:marLeft w:val="0"/>
              <w:marRight w:val="0"/>
              <w:marTop w:val="0"/>
              <w:marBottom w:val="0"/>
              <w:divBdr>
                <w:top w:val="none" w:sz="0" w:space="0" w:color="auto"/>
                <w:left w:val="none" w:sz="0" w:space="0" w:color="auto"/>
                <w:bottom w:val="none" w:sz="0" w:space="0" w:color="auto"/>
                <w:right w:val="none" w:sz="0" w:space="0" w:color="auto"/>
              </w:divBdr>
            </w:div>
            <w:div w:id="1736782351">
              <w:marLeft w:val="0"/>
              <w:marRight w:val="0"/>
              <w:marTop w:val="0"/>
              <w:marBottom w:val="0"/>
              <w:divBdr>
                <w:top w:val="none" w:sz="0" w:space="0" w:color="auto"/>
                <w:left w:val="none" w:sz="0" w:space="0" w:color="auto"/>
                <w:bottom w:val="none" w:sz="0" w:space="0" w:color="auto"/>
                <w:right w:val="none" w:sz="0" w:space="0" w:color="auto"/>
              </w:divBdr>
            </w:div>
            <w:div w:id="1852327951">
              <w:marLeft w:val="0"/>
              <w:marRight w:val="0"/>
              <w:marTop w:val="0"/>
              <w:marBottom w:val="0"/>
              <w:divBdr>
                <w:top w:val="none" w:sz="0" w:space="0" w:color="auto"/>
                <w:left w:val="none" w:sz="0" w:space="0" w:color="auto"/>
                <w:bottom w:val="none" w:sz="0" w:space="0" w:color="auto"/>
                <w:right w:val="none" w:sz="0" w:space="0" w:color="auto"/>
              </w:divBdr>
            </w:div>
            <w:div w:id="1908563727">
              <w:marLeft w:val="0"/>
              <w:marRight w:val="0"/>
              <w:marTop w:val="0"/>
              <w:marBottom w:val="0"/>
              <w:divBdr>
                <w:top w:val="none" w:sz="0" w:space="0" w:color="auto"/>
                <w:left w:val="none" w:sz="0" w:space="0" w:color="auto"/>
                <w:bottom w:val="none" w:sz="0" w:space="0" w:color="auto"/>
                <w:right w:val="none" w:sz="0" w:space="0" w:color="auto"/>
              </w:divBdr>
            </w:div>
            <w:div w:id="195690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4203821">
      <w:bodyDiv w:val="1"/>
      <w:marLeft w:val="0"/>
      <w:marRight w:val="0"/>
      <w:marTop w:val="0"/>
      <w:marBottom w:val="0"/>
      <w:divBdr>
        <w:top w:val="none" w:sz="0" w:space="0" w:color="auto"/>
        <w:left w:val="none" w:sz="0" w:space="0" w:color="auto"/>
        <w:bottom w:val="none" w:sz="0" w:space="0" w:color="auto"/>
        <w:right w:val="none" w:sz="0" w:space="0" w:color="auto"/>
      </w:divBdr>
    </w:div>
    <w:div w:id="1824926560">
      <w:bodyDiv w:val="1"/>
      <w:marLeft w:val="0"/>
      <w:marRight w:val="0"/>
      <w:marTop w:val="0"/>
      <w:marBottom w:val="0"/>
      <w:divBdr>
        <w:top w:val="none" w:sz="0" w:space="0" w:color="auto"/>
        <w:left w:val="none" w:sz="0" w:space="0" w:color="auto"/>
        <w:bottom w:val="none" w:sz="0" w:space="0" w:color="auto"/>
        <w:right w:val="none" w:sz="0" w:space="0" w:color="auto"/>
      </w:divBdr>
    </w:div>
    <w:div w:id="1826167953">
      <w:bodyDiv w:val="1"/>
      <w:marLeft w:val="0"/>
      <w:marRight w:val="0"/>
      <w:marTop w:val="0"/>
      <w:marBottom w:val="0"/>
      <w:divBdr>
        <w:top w:val="none" w:sz="0" w:space="0" w:color="auto"/>
        <w:left w:val="none" w:sz="0" w:space="0" w:color="auto"/>
        <w:bottom w:val="none" w:sz="0" w:space="0" w:color="auto"/>
        <w:right w:val="none" w:sz="0" w:space="0" w:color="auto"/>
      </w:divBdr>
    </w:div>
    <w:div w:id="1915697785">
      <w:bodyDiv w:val="1"/>
      <w:marLeft w:val="0"/>
      <w:marRight w:val="0"/>
      <w:marTop w:val="0"/>
      <w:marBottom w:val="0"/>
      <w:divBdr>
        <w:top w:val="none" w:sz="0" w:space="0" w:color="auto"/>
        <w:left w:val="none" w:sz="0" w:space="0" w:color="auto"/>
        <w:bottom w:val="none" w:sz="0" w:space="0" w:color="auto"/>
        <w:right w:val="none" w:sz="0" w:space="0" w:color="auto"/>
      </w:divBdr>
      <w:divsChild>
        <w:div w:id="1591113139">
          <w:marLeft w:val="0"/>
          <w:marRight w:val="0"/>
          <w:marTop w:val="0"/>
          <w:marBottom w:val="0"/>
          <w:divBdr>
            <w:top w:val="none" w:sz="0" w:space="0" w:color="auto"/>
            <w:left w:val="none" w:sz="0" w:space="0" w:color="auto"/>
            <w:bottom w:val="none" w:sz="0" w:space="0" w:color="auto"/>
            <w:right w:val="none" w:sz="0" w:space="0" w:color="auto"/>
          </w:divBdr>
          <w:divsChild>
            <w:div w:id="18120460">
              <w:marLeft w:val="0"/>
              <w:marRight w:val="0"/>
              <w:marTop w:val="0"/>
              <w:marBottom w:val="0"/>
              <w:divBdr>
                <w:top w:val="none" w:sz="0" w:space="0" w:color="auto"/>
                <w:left w:val="none" w:sz="0" w:space="0" w:color="auto"/>
                <w:bottom w:val="none" w:sz="0" w:space="0" w:color="auto"/>
                <w:right w:val="none" w:sz="0" w:space="0" w:color="auto"/>
              </w:divBdr>
            </w:div>
            <w:div w:id="43525470">
              <w:marLeft w:val="0"/>
              <w:marRight w:val="0"/>
              <w:marTop w:val="0"/>
              <w:marBottom w:val="0"/>
              <w:divBdr>
                <w:top w:val="none" w:sz="0" w:space="0" w:color="auto"/>
                <w:left w:val="none" w:sz="0" w:space="0" w:color="auto"/>
                <w:bottom w:val="none" w:sz="0" w:space="0" w:color="auto"/>
                <w:right w:val="none" w:sz="0" w:space="0" w:color="auto"/>
              </w:divBdr>
            </w:div>
            <w:div w:id="44302943">
              <w:marLeft w:val="0"/>
              <w:marRight w:val="0"/>
              <w:marTop w:val="0"/>
              <w:marBottom w:val="0"/>
              <w:divBdr>
                <w:top w:val="none" w:sz="0" w:space="0" w:color="auto"/>
                <w:left w:val="none" w:sz="0" w:space="0" w:color="auto"/>
                <w:bottom w:val="none" w:sz="0" w:space="0" w:color="auto"/>
                <w:right w:val="none" w:sz="0" w:space="0" w:color="auto"/>
              </w:divBdr>
            </w:div>
            <w:div w:id="88353333">
              <w:marLeft w:val="0"/>
              <w:marRight w:val="0"/>
              <w:marTop w:val="0"/>
              <w:marBottom w:val="0"/>
              <w:divBdr>
                <w:top w:val="none" w:sz="0" w:space="0" w:color="auto"/>
                <w:left w:val="none" w:sz="0" w:space="0" w:color="auto"/>
                <w:bottom w:val="none" w:sz="0" w:space="0" w:color="auto"/>
                <w:right w:val="none" w:sz="0" w:space="0" w:color="auto"/>
              </w:divBdr>
            </w:div>
            <w:div w:id="166097234">
              <w:marLeft w:val="0"/>
              <w:marRight w:val="0"/>
              <w:marTop w:val="0"/>
              <w:marBottom w:val="0"/>
              <w:divBdr>
                <w:top w:val="none" w:sz="0" w:space="0" w:color="auto"/>
                <w:left w:val="none" w:sz="0" w:space="0" w:color="auto"/>
                <w:bottom w:val="none" w:sz="0" w:space="0" w:color="auto"/>
                <w:right w:val="none" w:sz="0" w:space="0" w:color="auto"/>
              </w:divBdr>
            </w:div>
            <w:div w:id="178853752">
              <w:marLeft w:val="0"/>
              <w:marRight w:val="0"/>
              <w:marTop w:val="0"/>
              <w:marBottom w:val="0"/>
              <w:divBdr>
                <w:top w:val="none" w:sz="0" w:space="0" w:color="auto"/>
                <w:left w:val="none" w:sz="0" w:space="0" w:color="auto"/>
                <w:bottom w:val="none" w:sz="0" w:space="0" w:color="auto"/>
                <w:right w:val="none" w:sz="0" w:space="0" w:color="auto"/>
              </w:divBdr>
            </w:div>
            <w:div w:id="249700102">
              <w:marLeft w:val="0"/>
              <w:marRight w:val="0"/>
              <w:marTop w:val="0"/>
              <w:marBottom w:val="0"/>
              <w:divBdr>
                <w:top w:val="none" w:sz="0" w:space="0" w:color="auto"/>
                <w:left w:val="none" w:sz="0" w:space="0" w:color="auto"/>
                <w:bottom w:val="none" w:sz="0" w:space="0" w:color="auto"/>
                <w:right w:val="none" w:sz="0" w:space="0" w:color="auto"/>
              </w:divBdr>
            </w:div>
            <w:div w:id="299923035">
              <w:marLeft w:val="0"/>
              <w:marRight w:val="0"/>
              <w:marTop w:val="0"/>
              <w:marBottom w:val="0"/>
              <w:divBdr>
                <w:top w:val="none" w:sz="0" w:space="0" w:color="auto"/>
                <w:left w:val="none" w:sz="0" w:space="0" w:color="auto"/>
                <w:bottom w:val="none" w:sz="0" w:space="0" w:color="auto"/>
                <w:right w:val="none" w:sz="0" w:space="0" w:color="auto"/>
              </w:divBdr>
            </w:div>
            <w:div w:id="392315466">
              <w:marLeft w:val="0"/>
              <w:marRight w:val="0"/>
              <w:marTop w:val="0"/>
              <w:marBottom w:val="0"/>
              <w:divBdr>
                <w:top w:val="none" w:sz="0" w:space="0" w:color="auto"/>
                <w:left w:val="none" w:sz="0" w:space="0" w:color="auto"/>
                <w:bottom w:val="none" w:sz="0" w:space="0" w:color="auto"/>
                <w:right w:val="none" w:sz="0" w:space="0" w:color="auto"/>
              </w:divBdr>
            </w:div>
            <w:div w:id="407776078">
              <w:marLeft w:val="0"/>
              <w:marRight w:val="0"/>
              <w:marTop w:val="0"/>
              <w:marBottom w:val="0"/>
              <w:divBdr>
                <w:top w:val="none" w:sz="0" w:space="0" w:color="auto"/>
                <w:left w:val="none" w:sz="0" w:space="0" w:color="auto"/>
                <w:bottom w:val="none" w:sz="0" w:space="0" w:color="auto"/>
                <w:right w:val="none" w:sz="0" w:space="0" w:color="auto"/>
              </w:divBdr>
            </w:div>
            <w:div w:id="523135655">
              <w:marLeft w:val="0"/>
              <w:marRight w:val="0"/>
              <w:marTop w:val="0"/>
              <w:marBottom w:val="0"/>
              <w:divBdr>
                <w:top w:val="none" w:sz="0" w:space="0" w:color="auto"/>
                <w:left w:val="none" w:sz="0" w:space="0" w:color="auto"/>
                <w:bottom w:val="none" w:sz="0" w:space="0" w:color="auto"/>
                <w:right w:val="none" w:sz="0" w:space="0" w:color="auto"/>
              </w:divBdr>
            </w:div>
            <w:div w:id="607086172">
              <w:marLeft w:val="0"/>
              <w:marRight w:val="0"/>
              <w:marTop w:val="0"/>
              <w:marBottom w:val="0"/>
              <w:divBdr>
                <w:top w:val="none" w:sz="0" w:space="0" w:color="auto"/>
                <w:left w:val="none" w:sz="0" w:space="0" w:color="auto"/>
                <w:bottom w:val="none" w:sz="0" w:space="0" w:color="auto"/>
                <w:right w:val="none" w:sz="0" w:space="0" w:color="auto"/>
              </w:divBdr>
            </w:div>
            <w:div w:id="654724121">
              <w:marLeft w:val="0"/>
              <w:marRight w:val="0"/>
              <w:marTop w:val="0"/>
              <w:marBottom w:val="0"/>
              <w:divBdr>
                <w:top w:val="none" w:sz="0" w:space="0" w:color="auto"/>
                <w:left w:val="none" w:sz="0" w:space="0" w:color="auto"/>
                <w:bottom w:val="none" w:sz="0" w:space="0" w:color="auto"/>
                <w:right w:val="none" w:sz="0" w:space="0" w:color="auto"/>
              </w:divBdr>
            </w:div>
            <w:div w:id="812213984">
              <w:marLeft w:val="0"/>
              <w:marRight w:val="0"/>
              <w:marTop w:val="0"/>
              <w:marBottom w:val="0"/>
              <w:divBdr>
                <w:top w:val="none" w:sz="0" w:space="0" w:color="auto"/>
                <w:left w:val="none" w:sz="0" w:space="0" w:color="auto"/>
                <w:bottom w:val="none" w:sz="0" w:space="0" w:color="auto"/>
                <w:right w:val="none" w:sz="0" w:space="0" w:color="auto"/>
              </w:divBdr>
            </w:div>
            <w:div w:id="884218218">
              <w:marLeft w:val="0"/>
              <w:marRight w:val="0"/>
              <w:marTop w:val="0"/>
              <w:marBottom w:val="0"/>
              <w:divBdr>
                <w:top w:val="none" w:sz="0" w:space="0" w:color="auto"/>
                <w:left w:val="none" w:sz="0" w:space="0" w:color="auto"/>
                <w:bottom w:val="none" w:sz="0" w:space="0" w:color="auto"/>
                <w:right w:val="none" w:sz="0" w:space="0" w:color="auto"/>
              </w:divBdr>
            </w:div>
            <w:div w:id="893657731">
              <w:marLeft w:val="0"/>
              <w:marRight w:val="0"/>
              <w:marTop w:val="0"/>
              <w:marBottom w:val="0"/>
              <w:divBdr>
                <w:top w:val="none" w:sz="0" w:space="0" w:color="auto"/>
                <w:left w:val="none" w:sz="0" w:space="0" w:color="auto"/>
                <w:bottom w:val="none" w:sz="0" w:space="0" w:color="auto"/>
                <w:right w:val="none" w:sz="0" w:space="0" w:color="auto"/>
              </w:divBdr>
            </w:div>
            <w:div w:id="994600801">
              <w:marLeft w:val="0"/>
              <w:marRight w:val="0"/>
              <w:marTop w:val="0"/>
              <w:marBottom w:val="0"/>
              <w:divBdr>
                <w:top w:val="none" w:sz="0" w:space="0" w:color="auto"/>
                <w:left w:val="none" w:sz="0" w:space="0" w:color="auto"/>
                <w:bottom w:val="none" w:sz="0" w:space="0" w:color="auto"/>
                <w:right w:val="none" w:sz="0" w:space="0" w:color="auto"/>
              </w:divBdr>
            </w:div>
            <w:div w:id="1062564577">
              <w:marLeft w:val="0"/>
              <w:marRight w:val="0"/>
              <w:marTop w:val="0"/>
              <w:marBottom w:val="0"/>
              <w:divBdr>
                <w:top w:val="none" w:sz="0" w:space="0" w:color="auto"/>
                <w:left w:val="none" w:sz="0" w:space="0" w:color="auto"/>
                <w:bottom w:val="none" w:sz="0" w:space="0" w:color="auto"/>
                <w:right w:val="none" w:sz="0" w:space="0" w:color="auto"/>
              </w:divBdr>
            </w:div>
            <w:div w:id="1424179031">
              <w:marLeft w:val="0"/>
              <w:marRight w:val="0"/>
              <w:marTop w:val="0"/>
              <w:marBottom w:val="0"/>
              <w:divBdr>
                <w:top w:val="none" w:sz="0" w:space="0" w:color="auto"/>
                <w:left w:val="none" w:sz="0" w:space="0" w:color="auto"/>
                <w:bottom w:val="none" w:sz="0" w:space="0" w:color="auto"/>
                <w:right w:val="none" w:sz="0" w:space="0" w:color="auto"/>
              </w:divBdr>
            </w:div>
            <w:div w:id="1450054236">
              <w:marLeft w:val="0"/>
              <w:marRight w:val="0"/>
              <w:marTop w:val="0"/>
              <w:marBottom w:val="0"/>
              <w:divBdr>
                <w:top w:val="none" w:sz="0" w:space="0" w:color="auto"/>
                <w:left w:val="none" w:sz="0" w:space="0" w:color="auto"/>
                <w:bottom w:val="none" w:sz="0" w:space="0" w:color="auto"/>
                <w:right w:val="none" w:sz="0" w:space="0" w:color="auto"/>
              </w:divBdr>
            </w:div>
            <w:div w:id="1523470183">
              <w:marLeft w:val="0"/>
              <w:marRight w:val="0"/>
              <w:marTop w:val="0"/>
              <w:marBottom w:val="0"/>
              <w:divBdr>
                <w:top w:val="none" w:sz="0" w:space="0" w:color="auto"/>
                <w:left w:val="none" w:sz="0" w:space="0" w:color="auto"/>
                <w:bottom w:val="none" w:sz="0" w:space="0" w:color="auto"/>
                <w:right w:val="none" w:sz="0" w:space="0" w:color="auto"/>
              </w:divBdr>
            </w:div>
            <w:div w:id="1601526918">
              <w:marLeft w:val="0"/>
              <w:marRight w:val="0"/>
              <w:marTop w:val="0"/>
              <w:marBottom w:val="0"/>
              <w:divBdr>
                <w:top w:val="none" w:sz="0" w:space="0" w:color="auto"/>
                <w:left w:val="none" w:sz="0" w:space="0" w:color="auto"/>
                <w:bottom w:val="none" w:sz="0" w:space="0" w:color="auto"/>
                <w:right w:val="none" w:sz="0" w:space="0" w:color="auto"/>
              </w:divBdr>
            </w:div>
            <w:div w:id="1765805127">
              <w:marLeft w:val="0"/>
              <w:marRight w:val="0"/>
              <w:marTop w:val="0"/>
              <w:marBottom w:val="0"/>
              <w:divBdr>
                <w:top w:val="none" w:sz="0" w:space="0" w:color="auto"/>
                <w:left w:val="none" w:sz="0" w:space="0" w:color="auto"/>
                <w:bottom w:val="none" w:sz="0" w:space="0" w:color="auto"/>
                <w:right w:val="none" w:sz="0" w:space="0" w:color="auto"/>
              </w:divBdr>
            </w:div>
            <w:div w:id="1804424167">
              <w:marLeft w:val="0"/>
              <w:marRight w:val="0"/>
              <w:marTop w:val="0"/>
              <w:marBottom w:val="0"/>
              <w:divBdr>
                <w:top w:val="none" w:sz="0" w:space="0" w:color="auto"/>
                <w:left w:val="none" w:sz="0" w:space="0" w:color="auto"/>
                <w:bottom w:val="none" w:sz="0" w:space="0" w:color="auto"/>
                <w:right w:val="none" w:sz="0" w:space="0" w:color="auto"/>
              </w:divBdr>
            </w:div>
            <w:div w:id="1880583165">
              <w:marLeft w:val="0"/>
              <w:marRight w:val="0"/>
              <w:marTop w:val="0"/>
              <w:marBottom w:val="0"/>
              <w:divBdr>
                <w:top w:val="none" w:sz="0" w:space="0" w:color="auto"/>
                <w:left w:val="none" w:sz="0" w:space="0" w:color="auto"/>
                <w:bottom w:val="none" w:sz="0" w:space="0" w:color="auto"/>
                <w:right w:val="none" w:sz="0" w:space="0" w:color="auto"/>
              </w:divBdr>
            </w:div>
            <w:div w:id="1955211771">
              <w:marLeft w:val="0"/>
              <w:marRight w:val="0"/>
              <w:marTop w:val="0"/>
              <w:marBottom w:val="0"/>
              <w:divBdr>
                <w:top w:val="none" w:sz="0" w:space="0" w:color="auto"/>
                <w:left w:val="none" w:sz="0" w:space="0" w:color="auto"/>
                <w:bottom w:val="none" w:sz="0" w:space="0" w:color="auto"/>
                <w:right w:val="none" w:sz="0" w:space="0" w:color="auto"/>
              </w:divBdr>
            </w:div>
            <w:div w:id="1978142036">
              <w:marLeft w:val="0"/>
              <w:marRight w:val="0"/>
              <w:marTop w:val="0"/>
              <w:marBottom w:val="0"/>
              <w:divBdr>
                <w:top w:val="none" w:sz="0" w:space="0" w:color="auto"/>
                <w:left w:val="none" w:sz="0" w:space="0" w:color="auto"/>
                <w:bottom w:val="none" w:sz="0" w:space="0" w:color="auto"/>
                <w:right w:val="none" w:sz="0" w:space="0" w:color="auto"/>
              </w:divBdr>
            </w:div>
            <w:div w:id="2094860002">
              <w:marLeft w:val="0"/>
              <w:marRight w:val="0"/>
              <w:marTop w:val="0"/>
              <w:marBottom w:val="0"/>
              <w:divBdr>
                <w:top w:val="none" w:sz="0" w:space="0" w:color="auto"/>
                <w:left w:val="none" w:sz="0" w:space="0" w:color="auto"/>
                <w:bottom w:val="none" w:sz="0" w:space="0" w:color="auto"/>
                <w:right w:val="none" w:sz="0" w:space="0" w:color="auto"/>
              </w:divBdr>
            </w:div>
            <w:div w:id="2099980921">
              <w:marLeft w:val="0"/>
              <w:marRight w:val="0"/>
              <w:marTop w:val="0"/>
              <w:marBottom w:val="0"/>
              <w:divBdr>
                <w:top w:val="none" w:sz="0" w:space="0" w:color="auto"/>
                <w:left w:val="none" w:sz="0" w:space="0" w:color="auto"/>
                <w:bottom w:val="none" w:sz="0" w:space="0" w:color="auto"/>
                <w:right w:val="none" w:sz="0" w:space="0" w:color="auto"/>
              </w:divBdr>
            </w:div>
            <w:div w:id="2103602380">
              <w:marLeft w:val="0"/>
              <w:marRight w:val="0"/>
              <w:marTop w:val="0"/>
              <w:marBottom w:val="0"/>
              <w:divBdr>
                <w:top w:val="none" w:sz="0" w:space="0" w:color="auto"/>
                <w:left w:val="none" w:sz="0" w:space="0" w:color="auto"/>
                <w:bottom w:val="none" w:sz="0" w:space="0" w:color="auto"/>
                <w:right w:val="none" w:sz="0" w:space="0" w:color="auto"/>
              </w:divBdr>
            </w:div>
            <w:div w:id="2138142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7710706">
      <w:bodyDiv w:val="1"/>
      <w:marLeft w:val="0"/>
      <w:marRight w:val="0"/>
      <w:marTop w:val="0"/>
      <w:marBottom w:val="0"/>
      <w:divBdr>
        <w:top w:val="none" w:sz="0" w:space="0" w:color="auto"/>
        <w:left w:val="none" w:sz="0" w:space="0" w:color="auto"/>
        <w:bottom w:val="none" w:sz="0" w:space="0" w:color="auto"/>
        <w:right w:val="none" w:sz="0" w:space="0" w:color="auto"/>
      </w:divBdr>
    </w:div>
    <w:div w:id="2044940196">
      <w:bodyDiv w:val="1"/>
      <w:marLeft w:val="0"/>
      <w:marRight w:val="0"/>
      <w:marTop w:val="0"/>
      <w:marBottom w:val="0"/>
      <w:divBdr>
        <w:top w:val="none" w:sz="0" w:space="0" w:color="auto"/>
        <w:left w:val="none" w:sz="0" w:space="0" w:color="auto"/>
        <w:bottom w:val="none" w:sz="0" w:space="0" w:color="auto"/>
        <w:right w:val="none" w:sz="0" w:space="0" w:color="auto"/>
      </w:divBdr>
    </w:div>
    <w:div w:id="2056733991">
      <w:bodyDiv w:val="1"/>
      <w:marLeft w:val="0"/>
      <w:marRight w:val="0"/>
      <w:marTop w:val="0"/>
      <w:marBottom w:val="0"/>
      <w:divBdr>
        <w:top w:val="none" w:sz="0" w:space="0" w:color="auto"/>
        <w:left w:val="none" w:sz="0" w:space="0" w:color="auto"/>
        <w:bottom w:val="none" w:sz="0" w:space="0" w:color="auto"/>
        <w:right w:val="none" w:sz="0" w:space="0" w:color="auto"/>
      </w:divBdr>
    </w:div>
    <w:div w:id="2080050425">
      <w:bodyDiv w:val="1"/>
      <w:marLeft w:val="0"/>
      <w:marRight w:val="0"/>
      <w:marTop w:val="0"/>
      <w:marBottom w:val="0"/>
      <w:divBdr>
        <w:top w:val="none" w:sz="0" w:space="0" w:color="auto"/>
        <w:left w:val="none" w:sz="0" w:space="0" w:color="auto"/>
        <w:bottom w:val="none" w:sz="0" w:space="0" w:color="auto"/>
        <w:right w:val="none" w:sz="0" w:space="0" w:color="auto"/>
      </w:divBdr>
    </w:div>
    <w:div w:id="2116552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comments.xml.rels><?xml version="1.0" encoding="UTF-8" standalone="yes"?>
<Relationships xmlns="http://schemas.openxmlformats.org/package/2006/relationships"><Relationship Id="rId3" Type="http://schemas.openxmlformats.org/officeDocument/2006/relationships/hyperlink" Target="https://www.iso.org/sites/directives/current/part2/index.xhtml" TargetMode="External"/><Relationship Id="rId2" Type="http://schemas.openxmlformats.org/officeDocument/2006/relationships/hyperlink" Target="https://www.iso.org/drafting-standards.html" TargetMode="External"/><Relationship Id="rId1" Type="http://schemas.openxmlformats.org/officeDocument/2006/relationships/hyperlink" Target="https://www.iso.org/sites/directives/current/part2/index.xhtml" TargetMode="External"/><Relationship Id="rId4" Type="http://schemas.openxmlformats.org/officeDocument/2006/relationships/hyperlink" Target="https://www.iso.org/drafting-standards.html" TargetMode="External"/></Relationship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yperlink" Target="https://www.iec.ch/members_experts/refdocs" TargetMode="External"/><Relationship Id="rId26" Type="http://schemas.openxmlformats.org/officeDocument/2006/relationships/header" Target="header4.xml"/><Relationship Id="rId39" Type="http://schemas.openxmlformats.org/officeDocument/2006/relationships/image" Target="media/image3.png"/><Relationship Id="rId21" Type="http://schemas.openxmlformats.org/officeDocument/2006/relationships/hyperlink" Target="https://www.iso.org/iso/foreword.html" TargetMode="External"/><Relationship Id="rId34" Type="http://schemas.openxmlformats.org/officeDocument/2006/relationships/hyperlink" Target="http://acmeadsertver.com/preroll.mpd" TargetMode="External"/><Relationship Id="rId42" Type="http://schemas.openxmlformats.org/officeDocument/2006/relationships/header" Target="header5.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2.xml"/><Relationship Id="rId29" Type="http://schemas.openxmlformats.org/officeDocument/2006/relationships/comments" Target="comment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www.iec.ch/national-committees" TargetMode="External"/><Relationship Id="rId32" Type="http://schemas.microsoft.com/office/2018/08/relationships/commentsExtensible" Target="commentsExtensible.xml"/><Relationship Id="rId37" Type="http://schemas.openxmlformats.org/officeDocument/2006/relationships/hyperlink" Target="http://acmeadsertver.com/preroll.mpd" TargetMode="External"/><Relationship Id="rId40" Type="http://schemas.openxmlformats.org/officeDocument/2006/relationships/image" Target="media/image4.png"/><Relationship Id="rId45" Type="http://schemas.microsoft.com/office/2011/relationships/people" Target="people.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yperlink" Target="https://www.iso.org/members.html" TargetMode="External"/><Relationship Id="rId28" Type="http://schemas.openxmlformats.org/officeDocument/2006/relationships/footer" Target="footer4.xml"/><Relationship Id="rId36" Type="http://schemas.openxmlformats.org/officeDocument/2006/relationships/hyperlink" Target="http://acmeadsertver.com/preroll.mpd" TargetMode="External"/><Relationship Id="rId10" Type="http://schemas.openxmlformats.org/officeDocument/2006/relationships/endnotes" Target="endnotes.xml"/><Relationship Id="rId19" Type="http://schemas.openxmlformats.org/officeDocument/2006/relationships/hyperlink" Target="https://www.iso.org/iso-standards-and-patents.html" TargetMode="External"/><Relationship Id="rId31" Type="http://schemas.microsoft.com/office/2016/09/relationships/commentsIds" Target="commentsIds.xm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https://www.iec.ch/understanding-standards" TargetMode="External"/><Relationship Id="rId27" Type="http://schemas.openxmlformats.org/officeDocument/2006/relationships/footer" Target="footer3.xml"/><Relationship Id="rId30" Type="http://schemas.microsoft.com/office/2011/relationships/commentsExtended" Target="commentsExtended.xml"/><Relationship Id="rId35" Type="http://schemas.openxmlformats.org/officeDocument/2006/relationships/hyperlink" Target="http://acmeadsertver.com/preroll.mpd" TargetMode="External"/><Relationship Id="rId43" Type="http://schemas.openxmlformats.org/officeDocument/2006/relationships/footer" Target="footer5.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isotc.iso.org/livelink/livelink/open/jtc1sc29wg3" TargetMode="External"/><Relationship Id="rId17" Type="http://schemas.openxmlformats.org/officeDocument/2006/relationships/hyperlink" Target="https://www.iso.org/directives-and-policies.html" TargetMode="External"/><Relationship Id="rId25" Type="http://schemas.openxmlformats.org/officeDocument/2006/relationships/header" Target="header3.xml"/><Relationship Id="rId33" Type="http://schemas.openxmlformats.org/officeDocument/2006/relationships/hyperlink" Target="http://acmeadsertver.com/preroll.mpd" TargetMode="External"/><Relationship Id="rId38" Type="http://schemas.openxmlformats.org/officeDocument/2006/relationships/hyperlink" Target="http://acmeadsertver.com/preroll.mpd" TargetMode="External"/><Relationship Id="rId46" Type="http://schemas.openxmlformats.org/officeDocument/2006/relationships/theme" Target="theme/theme1.xml"/><Relationship Id="rId20" Type="http://schemas.openxmlformats.org/officeDocument/2006/relationships/hyperlink" Target="https://patents.iec.ch" TargetMode="External"/><Relationship Id="rId41" Type="http://schemas.openxmlformats.org/officeDocument/2006/relationships/hyperlink" Target="file:///C:\Users\irajs\Downloads\23009-1-5th-edition-MPEG133-2021-04-28-iraj.docx"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4.xml.rels><?xml version="1.0" encoding="UTF-8" standalone="yes"?>
<Relationships xmlns="http://schemas.openxmlformats.org/package/2006/relationships"><Relationship Id="rId1" Type="http://schemas.openxmlformats.org/officeDocument/2006/relationships/image" Target="media/image2.jpeg"/></Relationships>
</file>

<file path=word/_rels/header5.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IEEE2006OfficeOnline.xsl" StyleName="IEEE" Version="2006">
  <b:Source>
    <b:Tag>2300832</b:Tag>
    <b:SourceType>Book</b:SourceType>
    <b:Guid>{F78EB2AC-9309-4FDB-8C84-DE786FB6D146}</b:Guid>
    <b:Title>ISO/IEC 23008-3:2019 Information technology – High efficiency coding and media delivery in heterogeneous environments – Part 3: 3D Audio ed.2</b:Title>
    <b:RefOrder>1</b:RefOrder>
  </b:Source>
  <b:Source>
    <b:Tag>230086</b:Tag>
    <b:SourceType>Book</b:SourceType>
    <b:Guid>{F14905DB-0772-4179-AD2F-5140CB06D7E5}</b:Guid>
    <b:Title>ISO/IEC 23008-6:2018 Information technology — High efficiency coding and media delivery in heterogeneous environments — Part 6: 3D audio reference software</b:Title>
    <b:RefOrder>2</b:RefOrder>
  </b:Source>
  <b:Source>
    <b:Tag>230089</b:Tag>
    <b:SourceType>Book</b:SourceType>
    <b:Guid>{B5ECB9BE-4F72-47B4-8BDA-ED9B9902E9ED}</b:Guid>
    <b:Title>ISO/IEC 23008-9:2019 Information technology — High efficiency coding and media delivery in heterogeneous environments — Part 9: 3D Audio conformance testing</b:Title>
    <b:RefOrder>3</b:RefOrder>
  </b:Source>
</b:Sourc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B28163D68FE8E4D9361964FDD814FC4" ma:contentTypeVersion="13" ma:contentTypeDescription="Create a new document." ma:contentTypeScope="" ma:versionID="559aef62f17770e141396177a96f5251">
  <xsd:schema xmlns:xsd="http://www.w3.org/2001/XMLSchema" xmlns:xs="http://www.w3.org/2001/XMLSchema" xmlns:p="http://schemas.microsoft.com/office/2006/metadata/properties" xmlns:ns3="ba37140e-f4c5-4a6c-a9b4-20a691ce6c8a" xmlns:ns4="cc9c437c-ae0c-4066-8d90-a0f7de786127" targetNamespace="http://schemas.microsoft.com/office/2006/metadata/properties" ma:root="true" ma:fieldsID="94100915555df08bee1b0f1df0c5081e" ns3:_="" ns4:_="">
    <xsd:import namespace="ba37140e-f4c5-4a6c-a9b4-20a691ce6c8a"/>
    <xsd:import namespace="cc9c437c-ae0c-4066-8d90-a0f7de786127"/>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DateTaken" minOccurs="0"/>
                <xsd:element ref="ns4:MediaServiceOCR" minOccurs="0"/>
                <xsd:element ref="ns4:MediaServiceLocation" minOccurs="0"/>
                <xsd:element ref="ns4:MediaServiceEventHashCode" minOccurs="0"/>
                <xsd:element ref="ns4:MediaServiceGenerationTim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37140e-f4c5-4a6c-a9b4-20a691ce6c8a"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c9c437c-ae0c-4066-8d90-a0f7de786127"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description="" ma:internalName="MediaServiceAutoTags" ma:readOnly="true">
      <xsd:simpleType>
        <xsd:restriction base="dms:Text"/>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96934E4-15B4-41AD-8E16-A679C28309B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04EBF68-6E43-4F64-815C-8E640641931F}">
  <ds:schemaRefs>
    <ds:schemaRef ds:uri="http://schemas.openxmlformats.org/officeDocument/2006/bibliography"/>
  </ds:schemaRefs>
</ds:datastoreItem>
</file>

<file path=customXml/itemProps3.xml><?xml version="1.0" encoding="utf-8"?>
<ds:datastoreItem xmlns:ds="http://schemas.openxmlformats.org/officeDocument/2006/customXml" ds:itemID="{6C789F00-8617-4364-99AB-CC2718410F24}">
  <ds:schemaRefs>
    <ds:schemaRef ds:uri="http://schemas.microsoft.com/sharepoint/v3/contenttype/forms"/>
  </ds:schemaRefs>
</ds:datastoreItem>
</file>

<file path=customXml/itemProps4.xml><?xml version="1.0" encoding="utf-8"?>
<ds:datastoreItem xmlns:ds="http://schemas.openxmlformats.org/officeDocument/2006/customXml" ds:itemID="{A1EF622C-5D4E-46F0-83E6-E76C77DA3F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37140e-f4c5-4a6c-a9b4-20a691ce6c8a"/>
    <ds:schemaRef ds:uri="cc9c437c-ae0c-4066-8d90-a0f7de7861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44</Pages>
  <Words>9305</Words>
  <Characters>61883</Characters>
  <Application>Microsoft Office Word</Application>
  <DocSecurity>0</DocSecurity>
  <Lines>1768</Lines>
  <Paragraphs>1112</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1</vt:lpstr>
      <vt:lpstr>1</vt:lpstr>
    </vt:vector>
  </TitlesOfParts>
  <Company>Qualcomm</Company>
  <LinksUpToDate>false</LinksUpToDate>
  <CharactersWithSpaces>70076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Thomas Stockhammer</dc:creator>
  <cp:keywords/>
  <cp:lastModifiedBy>Iraj Sodagar</cp:lastModifiedBy>
  <cp:revision>27</cp:revision>
  <dcterms:created xsi:type="dcterms:W3CDTF">2022-12-18T22:17:00Z</dcterms:created>
  <dcterms:modified xsi:type="dcterms:W3CDTF">2022-12-19T00:23:00Z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0x010100EB28163D68FE8E4D9361964FDD814FC4</vt:lpwstr>
  </property>
  <property fmtid="{D5CDD505-2E9C-101B-9397-08002B2CF9AE}" pid="3" name="GrammarlyDocumentId">
    <vt:lpwstr>a59d25640623da8414d67d448c590f2150a08fd4f15d9697fac37480953e859e</vt:lpwstr>
  </property>
</Properties>
</file>