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79F9376A" w:rsidR="00CB798F" w:rsidRPr="008B0D2A" w:rsidRDefault="00E843CE" w:rsidP="00385C5D">
      <w:pPr>
        <w:pStyle w:val="Title"/>
        <w:tabs>
          <w:tab w:val="left" w:pos="4589"/>
        </w:tabs>
        <w:jc w:val="right"/>
        <w:rPr>
          <w:rFonts w:ascii="Times New Roman" w:hAnsi="Times New Roman" w:cs="Times New Roman"/>
          <w:sz w:val="28"/>
          <w:szCs w:val="28"/>
          <w:u w:val="none"/>
          <w:lang w:val="en-GB"/>
        </w:rPr>
      </w:pPr>
      <w:r w:rsidRPr="008B0D2A">
        <w:rPr>
          <w:rFonts w:eastAsiaTheme="minorHAnsi"/>
          <w:noProof/>
          <w:lang w:val="en-GB"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8B0D2A">
        <w:rPr>
          <w:rFonts w:ascii="Times New Roman" w:hAnsi="Times New Roman" w:cs="Times New Roman"/>
          <w:w w:val="115"/>
          <w:sz w:val="28"/>
          <w:szCs w:val="28"/>
          <w:u w:val="thick"/>
          <w:lang w:val="en-GB"/>
        </w:rPr>
        <w:t>ISO/IEC JTC 1/SC</w:t>
      </w:r>
      <w:r w:rsidR="004E45B6" w:rsidRPr="008B0D2A">
        <w:rPr>
          <w:rFonts w:ascii="Times New Roman" w:hAnsi="Times New Roman" w:cs="Times New Roman"/>
          <w:spacing w:val="-25"/>
          <w:w w:val="115"/>
          <w:sz w:val="28"/>
          <w:szCs w:val="28"/>
          <w:u w:val="thick"/>
          <w:lang w:val="en-GB"/>
        </w:rPr>
        <w:t xml:space="preserve"> </w:t>
      </w:r>
      <w:r w:rsidR="004E45B6" w:rsidRPr="008B0D2A">
        <w:rPr>
          <w:rFonts w:ascii="Times New Roman" w:hAnsi="Times New Roman" w:cs="Times New Roman"/>
          <w:w w:val="115"/>
          <w:sz w:val="28"/>
          <w:szCs w:val="28"/>
          <w:u w:val="thick"/>
          <w:lang w:val="en-GB"/>
        </w:rPr>
        <w:t>29/</w:t>
      </w:r>
      <w:r w:rsidR="00540DEA" w:rsidRPr="008B0D2A">
        <w:rPr>
          <w:rFonts w:ascii="Times New Roman" w:hAnsi="Times New Roman" w:cs="Times New Roman"/>
          <w:w w:val="115"/>
          <w:sz w:val="28"/>
          <w:szCs w:val="28"/>
          <w:u w:val="thick"/>
          <w:lang w:val="en-GB"/>
        </w:rPr>
        <w:t>WG 03</w:t>
      </w:r>
      <w:r w:rsidR="00263789" w:rsidRPr="008B0D2A">
        <w:rPr>
          <w:rFonts w:ascii="Times New Roman" w:hAnsi="Times New Roman" w:cs="Times New Roman"/>
          <w:w w:val="115"/>
          <w:sz w:val="28"/>
          <w:szCs w:val="28"/>
          <w:u w:val="thick"/>
          <w:lang w:val="en-GB"/>
        </w:rPr>
        <w:t xml:space="preserve"> </w:t>
      </w:r>
      <w:r w:rsidR="00A559FB" w:rsidRPr="008B0D2A">
        <w:rPr>
          <w:rFonts w:ascii="Times New Roman" w:hAnsi="Times New Roman" w:cs="Times New Roman"/>
          <w:w w:val="115"/>
          <w:sz w:val="48"/>
          <w:szCs w:val="48"/>
          <w:u w:val="thick"/>
          <w:lang w:val="en-GB"/>
        </w:rPr>
        <w:t>N</w:t>
      </w:r>
      <w:r w:rsidR="00A559FB" w:rsidRPr="008B0D2A">
        <w:rPr>
          <w:rFonts w:ascii="Times New Roman" w:hAnsi="Times New Roman" w:cs="Times New Roman"/>
          <w:spacing w:val="28"/>
          <w:w w:val="115"/>
          <w:sz w:val="48"/>
          <w:szCs w:val="48"/>
          <w:u w:val="thick"/>
          <w:lang w:val="en-GB"/>
        </w:rPr>
        <w:fldChar w:fldCharType="begin"/>
      </w:r>
      <w:r w:rsidR="00A559FB" w:rsidRPr="008B0D2A">
        <w:rPr>
          <w:rFonts w:ascii="Times New Roman" w:hAnsi="Times New Roman" w:cs="Times New Roman"/>
          <w:spacing w:val="28"/>
          <w:w w:val="115"/>
          <w:sz w:val="48"/>
          <w:szCs w:val="48"/>
          <w:u w:val="thick"/>
          <w:lang w:val="en-GB"/>
        </w:rPr>
        <w:instrText xml:space="preserve"> DOCPROPERTY "WGNumber" \* MERGEFORMAT </w:instrText>
      </w:r>
      <w:r w:rsidR="00A559FB" w:rsidRPr="008B0D2A">
        <w:rPr>
          <w:rFonts w:ascii="Times New Roman" w:hAnsi="Times New Roman" w:cs="Times New Roman"/>
          <w:spacing w:val="28"/>
          <w:w w:val="115"/>
          <w:sz w:val="48"/>
          <w:szCs w:val="48"/>
          <w:u w:val="thick"/>
          <w:lang w:val="en-GB"/>
        </w:rPr>
        <w:fldChar w:fldCharType="separate"/>
      </w:r>
      <w:r w:rsidR="00A559FB">
        <w:rPr>
          <w:rFonts w:ascii="Times New Roman" w:hAnsi="Times New Roman" w:cs="Times New Roman"/>
          <w:spacing w:val="28"/>
          <w:w w:val="115"/>
          <w:sz w:val="48"/>
          <w:szCs w:val="48"/>
          <w:u w:val="thick"/>
          <w:lang w:val="en-GB"/>
        </w:rPr>
        <w:t>0701</w:t>
      </w:r>
      <w:r w:rsidR="00A559FB" w:rsidRPr="008B0D2A">
        <w:rPr>
          <w:rFonts w:ascii="Times New Roman" w:hAnsi="Times New Roman" w:cs="Times New Roman"/>
          <w:spacing w:val="28"/>
          <w:w w:val="115"/>
          <w:sz w:val="48"/>
          <w:szCs w:val="48"/>
          <w:u w:val="thick"/>
          <w:lang w:val="en-GB"/>
        </w:rPr>
        <w:fldChar w:fldCharType="end"/>
      </w:r>
    </w:p>
    <w:p w14:paraId="7296C136" w14:textId="33B9E07C" w:rsidR="00CB798F" w:rsidRPr="008B0D2A" w:rsidRDefault="00CB798F">
      <w:pPr>
        <w:rPr>
          <w:b/>
          <w:sz w:val="20"/>
          <w:lang w:val="en-GB"/>
        </w:rPr>
      </w:pPr>
    </w:p>
    <w:p w14:paraId="1C7F2D41" w14:textId="3CA79274" w:rsidR="00CB798F" w:rsidRPr="008B0D2A" w:rsidRDefault="00CB798F">
      <w:pPr>
        <w:rPr>
          <w:b/>
          <w:sz w:val="20"/>
          <w:lang w:val="en-GB"/>
        </w:rPr>
      </w:pPr>
    </w:p>
    <w:p w14:paraId="55F7DB2C" w14:textId="25F357F6" w:rsidR="00CB798F" w:rsidRPr="008B0D2A" w:rsidRDefault="00E843CE">
      <w:pPr>
        <w:spacing w:before="3"/>
        <w:rPr>
          <w:b/>
          <w:sz w:val="23"/>
          <w:lang w:val="en-GB"/>
        </w:rPr>
      </w:pPr>
      <w:r w:rsidRPr="008B0D2A">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371BCD41"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0B92F43C" w14:textId="371BCD41"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8B0D2A" w:rsidRDefault="004E45B6" w:rsidP="004C352E">
      <w:pPr>
        <w:tabs>
          <w:tab w:val="left" w:pos="3099"/>
        </w:tabs>
        <w:spacing w:before="240"/>
        <w:ind w:left="104"/>
        <w:rPr>
          <w:rFonts w:ascii="Times New Roman" w:hAnsi="Times New Roman" w:cs="Times New Roman"/>
          <w:snapToGrid w:val="0"/>
          <w:sz w:val="24"/>
          <w:szCs w:val="24"/>
          <w:lang w:val="en-GB"/>
        </w:rPr>
      </w:pPr>
      <w:r w:rsidRPr="008B0D2A">
        <w:rPr>
          <w:rFonts w:ascii="Times New Roman" w:hAnsi="Times New Roman" w:cs="Times New Roman"/>
          <w:b/>
          <w:snapToGrid w:val="0"/>
          <w:sz w:val="24"/>
          <w:szCs w:val="24"/>
          <w:lang w:val="en-GB"/>
        </w:rPr>
        <w:t>Document</w:t>
      </w:r>
      <w:r w:rsidRPr="008B0D2A">
        <w:rPr>
          <w:rFonts w:ascii="Times New Roman" w:hAnsi="Times New Roman" w:cs="Times New Roman"/>
          <w:b/>
          <w:snapToGrid w:val="0"/>
          <w:spacing w:val="14"/>
          <w:sz w:val="24"/>
          <w:szCs w:val="24"/>
          <w:lang w:val="en-GB"/>
        </w:rPr>
        <w:t xml:space="preserve"> </w:t>
      </w:r>
      <w:r w:rsidRPr="008B0D2A">
        <w:rPr>
          <w:rFonts w:ascii="Times New Roman" w:hAnsi="Times New Roman" w:cs="Times New Roman"/>
          <w:b/>
          <w:snapToGrid w:val="0"/>
          <w:sz w:val="24"/>
          <w:szCs w:val="24"/>
          <w:lang w:val="en-GB"/>
        </w:rPr>
        <w:t>type:</w:t>
      </w:r>
      <w:r w:rsidRPr="008B0D2A">
        <w:rPr>
          <w:rFonts w:ascii="Times New Roman" w:hAnsi="Times New Roman" w:cs="Times New Roman"/>
          <w:snapToGrid w:val="0"/>
          <w:sz w:val="24"/>
          <w:szCs w:val="24"/>
          <w:lang w:val="en-GB"/>
        </w:rPr>
        <w:tab/>
      </w:r>
      <w:r w:rsidR="00385C5D" w:rsidRPr="008B0D2A">
        <w:rPr>
          <w:rFonts w:ascii="Times New Roman" w:hAnsi="Times New Roman" w:cs="Times New Roman"/>
          <w:snapToGrid w:val="0"/>
          <w:sz w:val="24"/>
          <w:szCs w:val="24"/>
          <w:lang w:val="en-GB"/>
        </w:rPr>
        <w:t>Output Document</w:t>
      </w:r>
    </w:p>
    <w:p w14:paraId="19E086F8" w14:textId="76A09FB8" w:rsidR="00CB798F" w:rsidRPr="008B0D2A" w:rsidRDefault="004E45B6" w:rsidP="004C352E">
      <w:pPr>
        <w:pStyle w:val="BodyText"/>
        <w:tabs>
          <w:tab w:val="left" w:pos="3099"/>
        </w:tabs>
        <w:spacing w:before="240"/>
        <w:ind w:left="3099" w:right="214" w:hanging="2996"/>
        <w:rPr>
          <w:rFonts w:ascii="Times New Roman" w:hAnsi="Times New Roman" w:cs="Times New Roman"/>
          <w:snapToGrid w:val="0"/>
          <w:lang w:val="en-GB"/>
        </w:rPr>
      </w:pPr>
      <w:r w:rsidRPr="008B0D2A">
        <w:rPr>
          <w:rFonts w:ascii="Times New Roman" w:hAnsi="Times New Roman" w:cs="Times New Roman"/>
          <w:b/>
          <w:snapToGrid w:val="0"/>
          <w:lang w:val="en-GB"/>
        </w:rPr>
        <w:t>Title:</w:t>
      </w:r>
      <w:r w:rsidRPr="008B0D2A">
        <w:rPr>
          <w:rFonts w:ascii="Times New Roman" w:hAnsi="Times New Roman" w:cs="Times New Roman"/>
          <w:snapToGrid w:val="0"/>
          <w:lang w:val="en-GB"/>
        </w:rPr>
        <w:tab/>
      </w:r>
      <w:r w:rsidR="004C352E" w:rsidRPr="008B0D2A">
        <w:rPr>
          <w:rFonts w:ascii="Times New Roman" w:hAnsi="Times New Roman" w:cs="Times New Roman"/>
          <w:snapToGrid w:val="0"/>
          <w:lang w:val="en-GB"/>
        </w:rPr>
        <w:fldChar w:fldCharType="begin"/>
      </w:r>
      <w:r w:rsidR="004C352E" w:rsidRPr="008B0D2A">
        <w:rPr>
          <w:rFonts w:ascii="Times New Roman" w:hAnsi="Times New Roman" w:cs="Times New Roman"/>
          <w:snapToGrid w:val="0"/>
          <w:lang w:val="en-GB"/>
        </w:rPr>
        <w:instrText xml:space="preserve"> TITLE  \* MERGEFORMAT </w:instrText>
      </w:r>
      <w:r w:rsidR="004C352E" w:rsidRPr="008B0D2A">
        <w:rPr>
          <w:rFonts w:ascii="Times New Roman" w:hAnsi="Times New Roman" w:cs="Times New Roman"/>
          <w:snapToGrid w:val="0"/>
          <w:lang w:val="en-GB"/>
        </w:rPr>
        <w:fldChar w:fldCharType="separate"/>
      </w:r>
      <w:r w:rsidR="00737313">
        <w:rPr>
          <w:rFonts w:ascii="Times New Roman" w:hAnsi="Times New Roman" w:cs="Times New Roman"/>
          <w:snapToGrid w:val="0"/>
          <w:lang w:val="en-GB"/>
        </w:rPr>
        <w:t>WD of ISO/IEC 23009-1 5th edition AMD 2 EDRAP streaming and other extensions</w:t>
      </w:r>
      <w:r w:rsidR="004C352E" w:rsidRPr="008B0D2A">
        <w:rPr>
          <w:rFonts w:ascii="Times New Roman" w:hAnsi="Times New Roman" w:cs="Times New Roman"/>
          <w:snapToGrid w:val="0"/>
          <w:lang w:val="en-GB"/>
        </w:rPr>
        <w:fldChar w:fldCharType="end"/>
      </w:r>
    </w:p>
    <w:p w14:paraId="5C1A346D" w14:textId="189819F4" w:rsidR="00FF2653" w:rsidRPr="008B0D2A" w:rsidRDefault="00FF2653" w:rsidP="004C352E">
      <w:pPr>
        <w:pStyle w:val="BodyText"/>
        <w:tabs>
          <w:tab w:val="left" w:pos="3099"/>
        </w:tabs>
        <w:spacing w:before="240"/>
        <w:ind w:left="3099" w:right="214" w:hanging="2996"/>
        <w:rPr>
          <w:rFonts w:ascii="Times New Roman" w:hAnsi="Times New Roman" w:cs="Times New Roman"/>
          <w:snapToGrid w:val="0"/>
          <w:lang w:val="en-GB"/>
        </w:rPr>
      </w:pPr>
      <w:r w:rsidRPr="008B0D2A">
        <w:rPr>
          <w:rFonts w:ascii="Times New Roman" w:hAnsi="Times New Roman" w:cs="Times New Roman"/>
          <w:b/>
          <w:snapToGrid w:val="0"/>
          <w:lang w:val="en-GB"/>
        </w:rPr>
        <w:t>Status:</w:t>
      </w:r>
      <w:r w:rsidRPr="008B0D2A">
        <w:rPr>
          <w:rFonts w:ascii="Times New Roman" w:hAnsi="Times New Roman" w:cs="Times New Roman"/>
          <w:snapToGrid w:val="0"/>
          <w:lang w:val="en-GB"/>
        </w:rPr>
        <w:tab/>
      </w:r>
      <w:r w:rsidR="00385C5D" w:rsidRPr="008B0D2A">
        <w:rPr>
          <w:rFonts w:ascii="Times New Roman" w:hAnsi="Times New Roman" w:cs="Times New Roman"/>
          <w:snapToGrid w:val="0"/>
          <w:lang w:val="en-GB"/>
        </w:rPr>
        <w:t>Approved</w:t>
      </w:r>
    </w:p>
    <w:p w14:paraId="1718C661" w14:textId="6AC3542D" w:rsidR="00CB798F" w:rsidRPr="008B0D2A" w:rsidRDefault="004E45B6" w:rsidP="004C352E">
      <w:pPr>
        <w:tabs>
          <w:tab w:val="left" w:pos="3099"/>
        </w:tabs>
        <w:spacing w:before="240"/>
        <w:ind w:left="104"/>
        <w:rPr>
          <w:rFonts w:ascii="Times New Roman" w:hAnsi="Times New Roman" w:cs="Times New Roman"/>
          <w:snapToGrid w:val="0"/>
          <w:sz w:val="24"/>
          <w:szCs w:val="24"/>
          <w:lang w:val="en-GB"/>
        </w:rPr>
      </w:pPr>
      <w:r w:rsidRPr="008B0D2A">
        <w:rPr>
          <w:rFonts w:ascii="Times New Roman" w:hAnsi="Times New Roman" w:cs="Times New Roman"/>
          <w:b/>
          <w:snapToGrid w:val="0"/>
          <w:sz w:val="24"/>
          <w:szCs w:val="24"/>
          <w:lang w:val="en-GB"/>
        </w:rPr>
        <w:t>Date</w:t>
      </w:r>
      <w:r w:rsidRPr="008B0D2A">
        <w:rPr>
          <w:rFonts w:ascii="Times New Roman" w:hAnsi="Times New Roman" w:cs="Times New Roman"/>
          <w:b/>
          <w:snapToGrid w:val="0"/>
          <w:spacing w:val="-16"/>
          <w:sz w:val="24"/>
          <w:szCs w:val="24"/>
          <w:lang w:val="en-GB"/>
        </w:rPr>
        <w:t xml:space="preserve"> </w:t>
      </w:r>
      <w:r w:rsidRPr="008B0D2A">
        <w:rPr>
          <w:rFonts w:ascii="Times New Roman" w:hAnsi="Times New Roman" w:cs="Times New Roman"/>
          <w:b/>
          <w:snapToGrid w:val="0"/>
          <w:sz w:val="24"/>
          <w:szCs w:val="24"/>
          <w:lang w:val="en-GB"/>
        </w:rPr>
        <w:t>of</w:t>
      </w:r>
      <w:r w:rsidRPr="008B0D2A">
        <w:rPr>
          <w:rFonts w:ascii="Times New Roman" w:hAnsi="Times New Roman" w:cs="Times New Roman"/>
          <w:b/>
          <w:snapToGrid w:val="0"/>
          <w:spacing w:val="-16"/>
          <w:sz w:val="24"/>
          <w:szCs w:val="24"/>
          <w:lang w:val="en-GB"/>
        </w:rPr>
        <w:t xml:space="preserve"> </w:t>
      </w:r>
      <w:r w:rsidRPr="008B0D2A">
        <w:rPr>
          <w:rFonts w:ascii="Times New Roman" w:hAnsi="Times New Roman" w:cs="Times New Roman"/>
          <w:b/>
          <w:snapToGrid w:val="0"/>
          <w:sz w:val="24"/>
          <w:szCs w:val="24"/>
          <w:lang w:val="en-GB"/>
        </w:rPr>
        <w:t>document:</w:t>
      </w:r>
      <w:r w:rsidRPr="008B0D2A">
        <w:rPr>
          <w:rFonts w:ascii="Times New Roman" w:hAnsi="Times New Roman" w:cs="Times New Roman"/>
          <w:snapToGrid w:val="0"/>
          <w:sz w:val="24"/>
          <w:szCs w:val="24"/>
          <w:lang w:val="en-GB"/>
        </w:rPr>
        <w:tab/>
      </w:r>
      <w:r w:rsidR="008B0D2A">
        <w:rPr>
          <w:rFonts w:ascii="Times New Roman" w:hAnsi="Times New Roman" w:cs="Times New Roman"/>
          <w:snapToGrid w:val="0"/>
          <w:sz w:val="24"/>
          <w:szCs w:val="24"/>
          <w:lang w:val="en-GB"/>
        </w:rPr>
        <w:fldChar w:fldCharType="begin"/>
      </w:r>
      <w:r w:rsidR="008B0D2A">
        <w:rPr>
          <w:rFonts w:ascii="Times New Roman" w:hAnsi="Times New Roman" w:cs="Times New Roman"/>
          <w:snapToGrid w:val="0"/>
          <w:sz w:val="24"/>
          <w:szCs w:val="24"/>
          <w:lang w:val="en-GB"/>
        </w:rPr>
        <w:instrText xml:space="preserve"> SAVEDATE  \@ "yyyy-MM-dd" </w:instrText>
      </w:r>
      <w:r w:rsidR="008B0D2A">
        <w:rPr>
          <w:rFonts w:ascii="Times New Roman" w:hAnsi="Times New Roman" w:cs="Times New Roman"/>
          <w:snapToGrid w:val="0"/>
          <w:sz w:val="24"/>
          <w:szCs w:val="24"/>
          <w:lang w:val="en-GB"/>
        </w:rPr>
        <w:fldChar w:fldCharType="separate"/>
      </w:r>
      <w:r w:rsidR="00DB5481">
        <w:rPr>
          <w:rFonts w:ascii="Times New Roman" w:hAnsi="Times New Roman" w:cs="Times New Roman"/>
          <w:noProof/>
          <w:snapToGrid w:val="0"/>
          <w:sz w:val="24"/>
          <w:szCs w:val="24"/>
          <w:lang w:val="en-GB"/>
        </w:rPr>
        <w:t>2022-10-28</w:t>
      </w:r>
      <w:r w:rsidR="008B0D2A">
        <w:rPr>
          <w:rFonts w:ascii="Times New Roman" w:hAnsi="Times New Roman" w:cs="Times New Roman"/>
          <w:snapToGrid w:val="0"/>
          <w:sz w:val="24"/>
          <w:szCs w:val="24"/>
          <w:lang w:val="en-GB"/>
        </w:rPr>
        <w:fldChar w:fldCharType="end"/>
      </w:r>
    </w:p>
    <w:p w14:paraId="254323E8" w14:textId="322B67C3" w:rsidR="00CB798F" w:rsidRPr="008B0D2A" w:rsidRDefault="004E45B6" w:rsidP="004C352E">
      <w:pPr>
        <w:tabs>
          <w:tab w:val="left" w:pos="3099"/>
        </w:tabs>
        <w:spacing w:before="240"/>
        <w:ind w:left="104"/>
        <w:rPr>
          <w:rFonts w:ascii="Times New Roman" w:hAnsi="Times New Roman" w:cs="Times New Roman"/>
          <w:snapToGrid w:val="0"/>
          <w:sz w:val="24"/>
          <w:szCs w:val="24"/>
          <w:lang w:val="en-GB"/>
        </w:rPr>
      </w:pPr>
      <w:r w:rsidRPr="008B0D2A">
        <w:rPr>
          <w:rFonts w:ascii="Times New Roman" w:hAnsi="Times New Roman" w:cs="Times New Roman"/>
          <w:b/>
          <w:snapToGrid w:val="0"/>
          <w:sz w:val="24"/>
          <w:szCs w:val="24"/>
          <w:lang w:val="en-GB"/>
        </w:rPr>
        <w:t>Source:</w:t>
      </w:r>
      <w:r w:rsidRPr="008B0D2A">
        <w:rPr>
          <w:rFonts w:ascii="Times New Roman" w:hAnsi="Times New Roman" w:cs="Times New Roman"/>
          <w:snapToGrid w:val="0"/>
          <w:sz w:val="24"/>
          <w:szCs w:val="24"/>
          <w:lang w:val="en-GB"/>
        </w:rPr>
        <w:tab/>
        <w:t>ISO/IEC JTC 1/SC 29/</w:t>
      </w:r>
      <w:r w:rsidR="00540DEA" w:rsidRPr="008B0D2A">
        <w:rPr>
          <w:rFonts w:ascii="Times New Roman" w:hAnsi="Times New Roman" w:cs="Times New Roman"/>
          <w:snapToGrid w:val="0"/>
          <w:sz w:val="24"/>
          <w:szCs w:val="24"/>
          <w:lang w:val="en-GB"/>
        </w:rPr>
        <w:t>WG 03</w:t>
      </w:r>
    </w:p>
    <w:p w14:paraId="6AB1DF60" w14:textId="7878CAF2" w:rsidR="00CB798F" w:rsidRPr="008B0D2A" w:rsidRDefault="004E45B6" w:rsidP="004C352E">
      <w:pPr>
        <w:tabs>
          <w:tab w:val="left" w:pos="3099"/>
        </w:tabs>
        <w:spacing w:before="240"/>
        <w:ind w:left="104"/>
        <w:rPr>
          <w:rFonts w:ascii="Times New Roman" w:hAnsi="Times New Roman" w:cs="Times New Roman"/>
          <w:snapToGrid w:val="0"/>
          <w:sz w:val="24"/>
          <w:szCs w:val="24"/>
          <w:lang w:val="en-GB"/>
        </w:rPr>
      </w:pPr>
      <w:r w:rsidRPr="008B0D2A">
        <w:rPr>
          <w:rFonts w:ascii="Times New Roman" w:hAnsi="Times New Roman" w:cs="Times New Roman"/>
          <w:b/>
          <w:snapToGrid w:val="0"/>
          <w:sz w:val="24"/>
          <w:szCs w:val="24"/>
          <w:lang w:val="en-GB"/>
        </w:rPr>
        <w:t>No.</w:t>
      </w:r>
      <w:r w:rsidRPr="008B0D2A">
        <w:rPr>
          <w:rFonts w:ascii="Times New Roman" w:hAnsi="Times New Roman" w:cs="Times New Roman"/>
          <w:b/>
          <w:snapToGrid w:val="0"/>
          <w:spacing w:val="5"/>
          <w:sz w:val="24"/>
          <w:szCs w:val="24"/>
          <w:lang w:val="en-GB"/>
        </w:rPr>
        <w:t xml:space="preserve"> </w:t>
      </w:r>
      <w:r w:rsidRPr="008B0D2A">
        <w:rPr>
          <w:rFonts w:ascii="Times New Roman" w:hAnsi="Times New Roman" w:cs="Times New Roman"/>
          <w:b/>
          <w:snapToGrid w:val="0"/>
          <w:sz w:val="24"/>
          <w:szCs w:val="24"/>
          <w:lang w:val="en-GB"/>
        </w:rPr>
        <w:t>of</w:t>
      </w:r>
      <w:r w:rsidRPr="008B0D2A">
        <w:rPr>
          <w:rFonts w:ascii="Times New Roman" w:hAnsi="Times New Roman" w:cs="Times New Roman"/>
          <w:b/>
          <w:snapToGrid w:val="0"/>
          <w:spacing w:val="6"/>
          <w:sz w:val="24"/>
          <w:szCs w:val="24"/>
          <w:lang w:val="en-GB"/>
        </w:rPr>
        <w:t xml:space="preserve"> </w:t>
      </w:r>
      <w:r w:rsidRPr="008B0D2A">
        <w:rPr>
          <w:rFonts w:ascii="Times New Roman" w:hAnsi="Times New Roman" w:cs="Times New Roman"/>
          <w:b/>
          <w:snapToGrid w:val="0"/>
          <w:sz w:val="24"/>
          <w:szCs w:val="24"/>
          <w:lang w:val="en-GB"/>
        </w:rPr>
        <w:t>pages:</w:t>
      </w:r>
      <w:r w:rsidRPr="008B0D2A">
        <w:rPr>
          <w:rFonts w:ascii="Times New Roman" w:hAnsi="Times New Roman" w:cs="Times New Roman"/>
          <w:snapToGrid w:val="0"/>
          <w:sz w:val="24"/>
          <w:szCs w:val="24"/>
          <w:lang w:val="en-GB"/>
        </w:rPr>
        <w:tab/>
      </w:r>
      <w:r w:rsidR="00C955C7" w:rsidRPr="008B0D2A">
        <w:rPr>
          <w:rFonts w:ascii="Times New Roman" w:hAnsi="Times New Roman" w:cs="Times New Roman"/>
          <w:snapToGrid w:val="0"/>
          <w:sz w:val="24"/>
          <w:szCs w:val="24"/>
          <w:lang w:val="en-GB"/>
        </w:rPr>
        <w:fldChar w:fldCharType="begin"/>
      </w:r>
      <w:r w:rsidR="00C955C7" w:rsidRPr="008B0D2A">
        <w:rPr>
          <w:rFonts w:ascii="Times New Roman" w:hAnsi="Times New Roman" w:cs="Times New Roman"/>
          <w:snapToGrid w:val="0"/>
          <w:sz w:val="24"/>
          <w:szCs w:val="24"/>
          <w:lang w:val="en-GB"/>
        </w:rPr>
        <w:instrText xml:space="preserve"> NUMPAGES  \* Arabic </w:instrText>
      </w:r>
      <w:r w:rsidR="00C955C7" w:rsidRPr="008B0D2A">
        <w:rPr>
          <w:rFonts w:ascii="Times New Roman" w:hAnsi="Times New Roman" w:cs="Times New Roman"/>
          <w:snapToGrid w:val="0"/>
          <w:sz w:val="24"/>
          <w:szCs w:val="24"/>
          <w:lang w:val="en-GB"/>
        </w:rPr>
        <w:fldChar w:fldCharType="separate"/>
      </w:r>
      <w:r w:rsidR="00370BBC">
        <w:rPr>
          <w:rFonts w:ascii="Times New Roman" w:hAnsi="Times New Roman" w:cs="Times New Roman"/>
          <w:noProof/>
          <w:snapToGrid w:val="0"/>
          <w:sz w:val="24"/>
          <w:szCs w:val="24"/>
          <w:lang w:val="en-GB"/>
        </w:rPr>
        <w:t>16</w:t>
      </w:r>
      <w:r w:rsidR="00C955C7" w:rsidRPr="008B0D2A">
        <w:rPr>
          <w:rFonts w:ascii="Times New Roman" w:hAnsi="Times New Roman" w:cs="Times New Roman"/>
          <w:snapToGrid w:val="0"/>
          <w:sz w:val="24"/>
          <w:szCs w:val="24"/>
          <w:lang w:val="en-GB"/>
        </w:rPr>
        <w:fldChar w:fldCharType="end"/>
      </w:r>
      <w:r w:rsidRPr="008B0D2A">
        <w:rPr>
          <w:rFonts w:ascii="Times New Roman" w:hAnsi="Times New Roman" w:cs="Times New Roman"/>
          <w:snapToGrid w:val="0"/>
          <w:sz w:val="24"/>
          <w:szCs w:val="24"/>
          <w:lang w:val="en-GB"/>
        </w:rPr>
        <w:t xml:space="preserve"> (with cover</w:t>
      </w:r>
      <w:r w:rsidRPr="008B0D2A">
        <w:rPr>
          <w:rFonts w:ascii="Times New Roman" w:hAnsi="Times New Roman" w:cs="Times New Roman"/>
          <w:snapToGrid w:val="0"/>
          <w:spacing w:val="-10"/>
          <w:sz w:val="24"/>
          <w:szCs w:val="24"/>
          <w:lang w:val="en-GB"/>
        </w:rPr>
        <w:t xml:space="preserve"> </w:t>
      </w:r>
      <w:r w:rsidRPr="008B0D2A">
        <w:rPr>
          <w:rFonts w:ascii="Times New Roman" w:hAnsi="Times New Roman" w:cs="Times New Roman"/>
          <w:snapToGrid w:val="0"/>
          <w:sz w:val="24"/>
          <w:szCs w:val="24"/>
          <w:lang w:val="en-GB"/>
        </w:rPr>
        <w:t>page)</w:t>
      </w:r>
    </w:p>
    <w:p w14:paraId="60A86B64" w14:textId="0CFFD4C0" w:rsidR="00FF2653" w:rsidRPr="008B0D2A" w:rsidRDefault="00FF2653" w:rsidP="004C352E">
      <w:pPr>
        <w:tabs>
          <w:tab w:val="left" w:pos="3099"/>
        </w:tabs>
        <w:spacing w:before="240"/>
        <w:ind w:left="104"/>
        <w:rPr>
          <w:rFonts w:ascii="Times New Roman" w:hAnsi="Times New Roman" w:cs="Times New Roman"/>
          <w:snapToGrid w:val="0"/>
          <w:sz w:val="24"/>
          <w:szCs w:val="24"/>
          <w:lang w:val="en-GB"/>
        </w:rPr>
      </w:pPr>
      <w:r w:rsidRPr="008B0D2A">
        <w:rPr>
          <w:rFonts w:ascii="Times New Roman" w:hAnsi="Times New Roman" w:cs="Times New Roman"/>
          <w:b/>
          <w:snapToGrid w:val="0"/>
          <w:sz w:val="24"/>
          <w:szCs w:val="24"/>
          <w:lang w:val="en-GB"/>
        </w:rPr>
        <w:t>Email</w:t>
      </w:r>
      <w:r w:rsidRPr="008B0D2A">
        <w:rPr>
          <w:rFonts w:ascii="Times New Roman" w:hAnsi="Times New Roman" w:cs="Times New Roman"/>
          <w:b/>
          <w:snapToGrid w:val="0"/>
          <w:spacing w:val="5"/>
          <w:sz w:val="24"/>
          <w:szCs w:val="24"/>
          <w:lang w:val="en-GB"/>
        </w:rPr>
        <w:t xml:space="preserve"> </w:t>
      </w:r>
      <w:r w:rsidRPr="008B0D2A">
        <w:rPr>
          <w:rFonts w:ascii="Times New Roman" w:hAnsi="Times New Roman" w:cs="Times New Roman"/>
          <w:b/>
          <w:snapToGrid w:val="0"/>
          <w:sz w:val="24"/>
          <w:szCs w:val="24"/>
          <w:lang w:val="en-GB"/>
        </w:rPr>
        <w:t>of</w:t>
      </w:r>
      <w:r w:rsidRPr="008B0D2A">
        <w:rPr>
          <w:rFonts w:ascii="Times New Roman" w:hAnsi="Times New Roman" w:cs="Times New Roman"/>
          <w:b/>
          <w:snapToGrid w:val="0"/>
          <w:spacing w:val="6"/>
          <w:sz w:val="24"/>
          <w:szCs w:val="24"/>
          <w:lang w:val="en-GB"/>
        </w:rPr>
        <w:t xml:space="preserve"> </w:t>
      </w:r>
      <w:r w:rsidRPr="008B0D2A">
        <w:rPr>
          <w:rFonts w:ascii="Times New Roman" w:hAnsi="Times New Roman" w:cs="Times New Roman"/>
          <w:b/>
          <w:snapToGrid w:val="0"/>
          <w:sz w:val="24"/>
          <w:szCs w:val="24"/>
          <w:lang w:val="en-GB"/>
        </w:rPr>
        <w:t>Convenor:</w:t>
      </w:r>
      <w:r w:rsidRPr="008B0D2A">
        <w:rPr>
          <w:rFonts w:ascii="Times New Roman" w:hAnsi="Times New Roman" w:cs="Times New Roman"/>
          <w:snapToGrid w:val="0"/>
          <w:sz w:val="24"/>
          <w:szCs w:val="24"/>
          <w:lang w:val="en-GB"/>
        </w:rPr>
        <w:tab/>
      </w:r>
      <w:proofErr w:type="gramStart"/>
      <w:r w:rsidR="000C78E6" w:rsidRPr="008B0D2A">
        <w:rPr>
          <w:rFonts w:ascii="Times New Roman" w:hAnsi="Times New Roman" w:cs="Times New Roman"/>
          <w:snapToGrid w:val="0"/>
          <w:sz w:val="24"/>
          <w:szCs w:val="24"/>
          <w:lang w:val="en-GB"/>
        </w:rPr>
        <w:t>young.L</w:t>
      </w:r>
      <w:proofErr w:type="gramEnd"/>
      <w:r w:rsidR="00196997" w:rsidRPr="008B0D2A">
        <w:rPr>
          <w:rFonts w:ascii="Times New Roman" w:hAnsi="Times New Roman" w:cs="Times New Roman"/>
          <w:snapToGrid w:val="0"/>
          <w:sz w:val="24"/>
          <w:szCs w:val="24"/>
          <w:lang w:val="en-GB"/>
        </w:rPr>
        <w:t xml:space="preserve"> </w:t>
      </w:r>
      <w:r w:rsidRPr="008B0D2A">
        <w:rPr>
          <w:rFonts w:ascii="Times New Roman" w:hAnsi="Times New Roman" w:cs="Times New Roman"/>
          <w:snapToGrid w:val="0"/>
          <w:sz w:val="24"/>
          <w:szCs w:val="24"/>
          <w:lang w:val="en-GB"/>
        </w:rPr>
        <w:t>@</w:t>
      </w:r>
      <w:r w:rsidR="00196997" w:rsidRPr="008B0D2A">
        <w:rPr>
          <w:rFonts w:ascii="Times New Roman" w:hAnsi="Times New Roman" w:cs="Times New Roman"/>
          <w:snapToGrid w:val="0"/>
          <w:sz w:val="24"/>
          <w:szCs w:val="24"/>
          <w:lang w:val="en-GB"/>
        </w:rPr>
        <w:t xml:space="preserve"> </w:t>
      </w:r>
      <w:proofErr w:type="spellStart"/>
      <w:r w:rsidR="00196997" w:rsidRPr="008B0D2A">
        <w:rPr>
          <w:rFonts w:ascii="Times New Roman" w:hAnsi="Times New Roman" w:cs="Times New Roman"/>
          <w:snapToGrid w:val="0"/>
          <w:sz w:val="24"/>
          <w:szCs w:val="24"/>
          <w:lang w:val="en-GB"/>
        </w:rPr>
        <w:t>samsung</w:t>
      </w:r>
      <w:proofErr w:type="spellEnd"/>
      <w:r w:rsidR="00196997" w:rsidRPr="008B0D2A">
        <w:rPr>
          <w:rFonts w:ascii="Times New Roman" w:hAnsi="Times New Roman" w:cs="Times New Roman"/>
          <w:snapToGrid w:val="0"/>
          <w:sz w:val="24"/>
          <w:szCs w:val="24"/>
          <w:lang w:val="en-GB"/>
        </w:rPr>
        <w:t xml:space="preserve"> </w:t>
      </w:r>
      <w:r w:rsidR="000C78E6" w:rsidRPr="008B0D2A">
        <w:rPr>
          <w:rFonts w:ascii="Times New Roman" w:hAnsi="Times New Roman" w:cs="Times New Roman"/>
          <w:snapToGrid w:val="0"/>
          <w:sz w:val="24"/>
          <w:szCs w:val="24"/>
          <w:lang w:val="en-GB"/>
        </w:rPr>
        <w:t>.</w:t>
      </w:r>
      <w:r w:rsidR="00196997" w:rsidRPr="008B0D2A">
        <w:rPr>
          <w:rFonts w:ascii="Times New Roman" w:hAnsi="Times New Roman" w:cs="Times New Roman"/>
          <w:snapToGrid w:val="0"/>
          <w:sz w:val="24"/>
          <w:szCs w:val="24"/>
          <w:lang w:val="en-GB"/>
        </w:rPr>
        <w:t xml:space="preserve"> </w:t>
      </w:r>
      <w:r w:rsidR="000C78E6" w:rsidRPr="008B0D2A">
        <w:rPr>
          <w:rFonts w:ascii="Times New Roman" w:hAnsi="Times New Roman" w:cs="Times New Roman"/>
          <w:snapToGrid w:val="0"/>
          <w:sz w:val="24"/>
          <w:szCs w:val="24"/>
          <w:lang w:val="en-GB"/>
        </w:rPr>
        <w:t>com</w:t>
      </w:r>
    </w:p>
    <w:p w14:paraId="1FFAF59B" w14:textId="6D830866" w:rsidR="00CB798F" w:rsidRPr="0079716E" w:rsidRDefault="004E45B6" w:rsidP="004C352E">
      <w:pPr>
        <w:tabs>
          <w:tab w:val="left" w:pos="3099"/>
        </w:tabs>
        <w:spacing w:before="240"/>
        <w:ind w:left="104"/>
        <w:rPr>
          <w:rFonts w:ascii="Times New Roman" w:hAnsi="Times New Roman" w:cs="Times New Roman"/>
          <w:snapToGrid w:val="0"/>
          <w:sz w:val="24"/>
          <w:szCs w:val="24"/>
          <w:u w:color="0000EE"/>
          <w:lang w:val="en-GB"/>
        </w:rPr>
      </w:pPr>
      <w:r w:rsidRPr="008B0D2A">
        <w:rPr>
          <w:rFonts w:ascii="Times New Roman" w:hAnsi="Times New Roman" w:cs="Times New Roman"/>
          <w:b/>
          <w:snapToGrid w:val="0"/>
          <w:sz w:val="24"/>
          <w:szCs w:val="24"/>
          <w:lang w:val="en-GB"/>
        </w:rPr>
        <w:t>Committee</w:t>
      </w:r>
      <w:r w:rsidRPr="008B0D2A">
        <w:rPr>
          <w:rFonts w:ascii="Times New Roman" w:hAnsi="Times New Roman" w:cs="Times New Roman"/>
          <w:b/>
          <w:snapToGrid w:val="0"/>
          <w:spacing w:val="-6"/>
          <w:sz w:val="24"/>
          <w:szCs w:val="24"/>
          <w:lang w:val="en-GB"/>
        </w:rPr>
        <w:t xml:space="preserve"> </w:t>
      </w:r>
      <w:r w:rsidRPr="008B0D2A">
        <w:rPr>
          <w:rFonts w:ascii="Times New Roman" w:hAnsi="Times New Roman" w:cs="Times New Roman"/>
          <w:b/>
          <w:snapToGrid w:val="0"/>
          <w:sz w:val="24"/>
          <w:szCs w:val="24"/>
          <w:lang w:val="en-GB"/>
        </w:rPr>
        <w:t>URL:</w:t>
      </w:r>
      <w:r w:rsidRPr="008B0D2A">
        <w:rPr>
          <w:rFonts w:ascii="Times New Roman" w:hAnsi="Times New Roman" w:cs="Times New Roman"/>
          <w:snapToGrid w:val="0"/>
          <w:sz w:val="24"/>
          <w:szCs w:val="24"/>
          <w:lang w:val="en-GB"/>
        </w:rPr>
        <w:tab/>
      </w:r>
      <w:hyperlink r:id="rId8" w:history="1">
        <w:r w:rsidR="000C78E6" w:rsidRPr="008B0D2A">
          <w:rPr>
            <w:rStyle w:val="Hyperlink"/>
            <w:rFonts w:ascii="Times New Roman" w:hAnsi="Times New Roman" w:cs="Times New Roman"/>
            <w:snapToGrid w:val="0"/>
            <w:sz w:val="24"/>
            <w:szCs w:val="24"/>
            <w:u w:val="none"/>
            <w:lang w:val="en-GB"/>
          </w:rPr>
          <w:t>https://isotc.iso.org/livelink/livelink/open/jtc1sc29wg3</w:t>
        </w:r>
      </w:hyperlink>
    </w:p>
    <w:p w14:paraId="770DD3C0" w14:textId="68816648" w:rsidR="00F03F9B" w:rsidRPr="0079716E" w:rsidRDefault="00F03F9B">
      <w:pPr>
        <w:tabs>
          <w:tab w:val="left" w:pos="3099"/>
        </w:tabs>
        <w:ind w:left="104"/>
        <w:rPr>
          <w:w w:val="120"/>
          <w:sz w:val="24"/>
          <w:u w:val="single" w:color="0000EE"/>
          <w:lang w:val="en-GB"/>
        </w:rPr>
      </w:pPr>
    </w:p>
    <w:p w14:paraId="71F3EE19" w14:textId="77777777" w:rsidR="00F03F9B" w:rsidRPr="008B0D2A" w:rsidRDefault="00F03F9B">
      <w:pPr>
        <w:tabs>
          <w:tab w:val="left" w:pos="3099"/>
        </w:tabs>
        <w:ind w:left="104"/>
        <w:rPr>
          <w:color w:val="0000EE"/>
          <w:w w:val="120"/>
          <w:sz w:val="24"/>
          <w:u w:val="single" w:color="0000EE"/>
          <w:lang w:val="en-GB"/>
        </w:rPr>
        <w:sectPr w:rsidR="00F03F9B" w:rsidRPr="008B0D2A">
          <w:type w:val="continuous"/>
          <w:pgSz w:w="11900" w:h="16840"/>
          <w:pgMar w:top="540" w:right="980" w:bottom="280" w:left="1000" w:header="720" w:footer="720" w:gutter="0"/>
          <w:cols w:space="720"/>
        </w:sectPr>
      </w:pPr>
    </w:p>
    <w:p w14:paraId="5D542300" w14:textId="30A58F6B" w:rsidR="00385C5D" w:rsidRPr="008B0D2A" w:rsidRDefault="00385C5D" w:rsidP="00385C5D">
      <w:pPr>
        <w:widowControl/>
        <w:jc w:val="center"/>
        <w:rPr>
          <w:rFonts w:ascii="Times New Roman" w:eastAsia="SimSun" w:hAnsi="Times New Roman" w:cs="Times New Roman"/>
          <w:b/>
          <w:sz w:val="28"/>
          <w:szCs w:val="24"/>
          <w:lang w:val="en-GB" w:eastAsia="zh-CN"/>
        </w:rPr>
      </w:pPr>
      <w:r w:rsidRPr="008B0D2A">
        <w:rPr>
          <w:rFonts w:ascii="Times New Roman" w:eastAsia="SimSun" w:hAnsi="Times New Roman" w:cs="Times New Roman"/>
          <w:b/>
          <w:sz w:val="28"/>
          <w:szCs w:val="24"/>
          <w:lang w:val="en-GB" w:eastAsia="zh-CN"/>
        </w:rPr>
        <w:lastRenderedPageBreak/>
        <w:t>INTERNATIONAL ORGANI</w:t>
      </w:r>
      <w:r w:rsidR="00954B0D" w:rsidRPr="008B0D2A">
        <w:rPr>
          <w:rFonts w:ascii="Times New Roman" w:eastAsia="SimSun" w:hAnsi="Times New Roman" w:cs="Times New Roman"/>
          <w:b/>
          <w:sz w:val="28"/>
          <w:szCs w:val="24"/>
          <w:lang w:val="en-GB" w:eastAsia="zh-CN"/>
        </w:rPr>
        <w:t>Z</w:t>
      </w:r>
      <w:r w:rsidRPr="008B0D2A">
        <w:rPr>
          <w:rFonts w:ascii="Times New Roman" w:eastAsia="SimSun" w:hAnsi="Times New Roman" w:cs="Times New Roman"/>
          <w:b/>
          <w:sz w:val="28"/>
          <w:szCs w:val="24"/>
          <w:lang w:val="en-GB" w:eastAsia="zh-CN"/>
        </w:rPr>
        <w:t>ATION FOR STANDARDI</w:t>
      </w:r>
      <w:r w:rsidR="00954B0D" w:rsidRPr="008B0D2A">
        <w:rPr>
          <w:rFonts w:ascii="Times New Roman" w:eastAsia="SimSun" w:hAnsi="Times New Roman" w:cs="Times New Roman"/>
          <w:b/>
          <w:sz w:val="28"/>
          <w:szCs w:val="24"/>
          <w:lang w:val="en-GB" w:eastAsia="zh-CN"/>
        </w:rPr>
        <w:t>Z</w:t>
      </w:r>
      <w:r w:rsidRPr="008B0D2A">
        <w:rPr>
          <w:rFonts w:ascii="Times New Roman" w:eastAsia="SimSun" w:hAnsi="Times New Roman" w:cs="Times New Roman"/>
          <w:b/>
          <w:sz w:val="28"/>
          <w:szCs w:val="24"/>
          <w:lang w:val="en-GB" w:eastAsia="zh-CN"/>
        </w:rPr>
        <w:t>ATION</w:t>
      </w:r>
    </w:p>
    <w:p w14:paraId="7FCF95DB" w14:textId="77777777" w:rsidR="00385C5D" w:rsidRPr="008B0D2A" w:rsidRDefault="00385C5D" w:rsidP="00385C5D">
      <w:pPr>
        <w:widowControl/>
        <w:jc w:val="center"/>
        <w:rPr>
          <w:rFonts w:ascii="Times New Roman" w:eastAsia="SimSun" w:hAnsi="Times New Roman" w:cs="Times New Roman"/>
          <w:b/>
          <w:sz w:val="28"/>
          <w:szCs w:val="24"/>
          <w:lang w:val="en-GB" w:eastAsia="zh-CN"/>
        </w:rPr>
      </w:pPr>
      <w:r w:rsidRPr="008B0D2A">
        <w:rPr>
          <w:rFonts w:ascii="Times New Roman" w:eastAsia="SimSun" w:hAnsi="Times New Roman" w:cs="Times New Roman"/>
          <w:b/>
          <w:sz w:val="28"/>
          <w:szCs w:val="24"/>
          <w:lang w:val="en-GB" w:eastAsia="zh-CN"/>
        </w:rPr>
        <w:t>ORGANISATION INTERNATIONALE DE NORMALISATION</w:t>
      </w:r>
    </w:p>
    <w:p w14:paraId="0D92B76F" w14:textId="2C7DB9CE" w:rsidR="00385C5D" w:rsidRPr="008B0D2A" w:rsidRDefault="00385C5D" w:rsidP="00385C5D">
      <w:pPr>
        <w:widowControl/>
        <w:jc w:val="center"/>
        <w:rPr>
          <w:rFonts w:ascii="Times New Roman" w:eastAsia="SimSun" w:hAnsi="Times New Roman" w:cs="Times New Roman"/>
          <w:b/>
          <w:sz w:val="28"/>
          <w:szCs w:val="24"/>
          <w:lang w:val="en-GB" w:eastAsia="zh-CN"/>
        </w:rPr>
      </w:pPr>
      <w:r w:rsidRPr="008B0D2A">
        <w:rPr>
          <w:rFonts w:ascii="Times New Roman" w:eastAsia="SimSun" w:hAnsi="Times New Roman" w:cs="Times New Roman"/>
          <w:b/>
          <w:sz w:val="28"/>
          <w:szCs w:val="24"/>
          <w:lang w:val="en-GB" w:eastAsia="zh-CN"/>
        </w:rPr>
        <w:t>ISO/IEC JTC 1/SC 29/</w:t>
      </w:r>
      <w:r w:rsidR="00540DEA" w:rsidRPr="008B0D2A">
        <w:rPr>
          <w:rFonts w:ascii="Times New Roman" w:eastAsia="SimSun" w:hAnsi="Times New Roman" w:cs="Times New Roman"/>
          <w:b/>
          <w:sz w:val="28"/>
          <w:szCs w:val="24"/>
          <w:lang w:val="en-GB" w:eastAsia="zh-CN"/>
        </w:rPr>
        <w:t>WG 03</w:t>
      </w:r>
      <w:r w:rsidR="00EF2D59" w:rsidRPr="008B0D2A">
        <w:rPr>
          <w:rFonts w:ascii="Times New Roman" w:eastAsia="SimSun" w:hAnsi="Times New Roman" w:cs="Times New Roman"/>
          <w:b/>
          <w:sz w:val="28"/>
          <w:szCs w:val="24"/>
          <w:lang w:val="en-GB" w:eastAsia="zh-CN"/>
        </w:rPr>
        <w:t xml:space="preserve"> MPEG SYSTEMS</w:t>
      </w:r>
    </w:p>
    <w:p w14:paraId="54CED6D6" w14:textId="2E3FBD7A" w:rsidR="00385C5D" w:rsidRPr="008B0D2A" w:rsidRDefault="00385C5D" w:rsidP="00385C5D">
      <w:pPr>
        <w:widowControl/>
        <w:jc w:val="right"/>
        <w:rPr>
          <w:rFonts w:ascii="Times New Roman" w:eastAsia="SimSun" w:hAnsi="Times New Roman" w:cs="Times New Roman"/>
          <w:b/>
          <w:sz w:val="48"/>
          <w:szCs w:val="24"/>
          <w:lang w:val="en-GB" w:eastAsia="zh-CN"/>
        </w:rPr>
      </w:pPr>
      <w:r w:rsidRPr="008B0D2A">
        <w:rPr>
          <w:rFonts w:ascii="Times New Roman" w:eastAsia="SimSun" w:hAnsi="Times New Roman" w:cs="Times New Roman"/>
          <w:b/>
          <w:sz w:val="28"/>
          <w:szCs w:val="24"/>
          <w:lang w:val="en-GB" w:eastAsia="zh-CN"/>
        </w:rPr>
        <w:t>ISO/IEC JTC 1/SC 29/</w:t>
      </w:r>
      <w:r w:rsidR="00540DEA" w:rsidRPr="008B0D2A">
        <w:rPr>
          <w:rFonts w:ascii="Times New Roman" w:eastAsia="SimSun" w:hAnsi="Times New Roman" w:cs="Times New Roman"/>
          <w:b/>
          <w:sz w:val="28"/>
          <w:szCs w:val="24"/>
          <w:lang w:val="en-GB" w:eastAsia="zh-CN"/>
        </w:rPr>
        <w:t>WG 03</w:t>
      </w:r>
      <w:r w:rsidRPr="008B0D2A">
        <w:rPr>
          <w:rFonts w:ascii="Times New Roman" w:eastAsia="SimSun" w:hAnsi="Times New Roman" w:cs="Times New Roman"/>
          <w:b/>
          <w:sz w:val="28"/>
          <w:szCs w:val="24"/>
          <w:lang w:val="en-GB" w:eastAsia="zh-CN"/>
        </w:rPr>
        <w:t xml:space="preserve"> </w:t>
      </w:r>
      <w:r w:rsidR="00A559FB" w:rsidRPr="008B0D2A">
        <w:rPr>
          <w:rFonts w:ascii="Times New Roman" w:eastAsia="SimSun" w:hAnsi="Times New Roman" w:cs="Times New Roman"/>
          <w:b/>
          <w:sz w:val="48"/>
          <w:szCs w:val="24"/>
          <w:lang w:val="en-GB" w:eastAsia="zh-CN"/>
        </w:rPr>
        <w:t>N</w:t>
      </w:r>
      <w:r w:rsidR="00A559FB" w:rsidRPr="008B0D2A">
        <w:rPr>
          <w:rFonts w:ascii="Times New Roman" w:eastAsia="SimSun" w:hAnsi="Times New Roman" w:cs="Times New Roman"/>
          <w:b/>
          <w:sz w:val="48"/>
          <w:szCs w:val="24"/>
          <w:lang w:val="en-GB" w:eastAsia="zh-CN"/>
        </w:rPr>
        <w:fldChar w:fldCharType="begin"/>
      </w:r>
      <w:r w:rsidR="00A559FB" w:rsidRPr="008B0D2A">
        <w:rPr>
          <w:rFonts w:ascii="Times New Roman" w:eastAsia="SimSun" w:hAnsi="Times New Roman" w:cs="Times New Roman"/>
          <w:b/>
          <w:sz w:val="48"/>
          <w:szCs w:val="24"/>
          <w:lang w:val="en-GB" w:eastAsia="zh-CN"/>
        </w:rPr>
        <w:instrText xml:space="preserve"> DOCPROPERTY "WGNumber" \* MERGEFORMAT </w:instrText>
      </w:r>
      <w:r w:rsidR="00A559FB" w:rsidRPr="008B0D2A">
        <w:rPr>
          <w:rFonts w:ascii="Times New Roman" w:eastAsia="SimSun" w:hAnsi="Times New Roman" w:cs="Times New Roman"/>
          <w:b/>
          <w:sz w:val="48"/>
          <w:szCs w:val="24"/>
          <w:lang w:val="en-GB" w:eastAsia="zh-CN"/>
        </w:rPr>
        <w:fldChar w:fldCharType="separate"/>
      </w:r>
      <w:r w:rsidR="00A559FB">
        <w:rPr>
          <w:rFonts w:ascii="Times New Roman" w:eastAsia="SimSun" w:hAnsi="Times New Roman" w:cs="Times New Roman"/>
          <w:b/>
          <w:sz w:val="48"/>
          <w:szCs w:val="24"/>
          <w:lang w:val="en-GB" w:eastAsia="zh-CN"/>
        </w:rPr>
        <w:t>0701</w:t>
      </w:r>
      <w:r w:rsidR="00A559FB" w:rsidRPr="008B0D2A">
        <w:rPr>
          <w:rFonts w:ascii="Times New Roman" w:eastAsia="SimSun" w:hAnsi="Times New Roman" w:cs="Times New Roman"/>
          <w:b/>
          <w:sz w:val="48"/>
          <w:szCs w:val="24"/>
          <w:lang w:val="en-GB" w:eastAsia="zh-CN"/>
        </w:rPr>
        <w:fldChar w:fldCharType="end"/>
      </w:r>
    </w:p>
    <w:p w14:paraId="40403B12" w14:textId="301E4F24" w:rsidR="00954B0D" w:rsidRPr="008B0D2A" w:rsidRDefault="00BC1590" w:rsidP="004C352E">
      <w:pPr>
        <w:widowControl/>
        <w:spacing w:after="480"/>
        <w:jc w:val="right"/>
        <w:rPr>
          <w:rFonts w:ascii="Times New Roman" w:eastAsia="SimSun" w:hAnsi="Times New Roman" w:cs="Times New Roman"/>
          <w:b/>
          <w:sz w:val="28"/>
          <w:szCs w:val="24"/>
          <w:lang w:val="en-GB" w:eastAsia="zh-CN"/>
        </w:rPr>
      </w:pPr>
      <w:r w:rsidRPr="008B0D2A">
        <w:rPr>
          <w:rFonts w:ascii="Times New Roman" w:eastAsia="SimSun" w:hAnsi="Times New Roman" w:cs="Times New Roman"/>
          <w:b/>
          <w:sz w:val="28"/>
          <w:szCs w:val="24"/>
          <w:lang w:val="en-GB" w:eastAsia="zh-CN"/>
        </w:rPr>
        <w:fldChar w:fldCharType="begin"/>
      </w:r>
      <w:r w:rsidRPr="008B0D2A">
        <w:rPr>
          <w:rFonts w:ascii="Times New Roman" w:eastAsia="SimSun" w:hAnsi="Times New Roman" w:cs="Times New Roman"/>
          <w:b/>
          <w:sz w:val="28"/>
          <w:szCs w:val="24"/>
          <w:lang w:val="en-GB" w:eastAsia="zh-CN"/>
        </w:rPr>
        <w:instrText xml:space="preserve"> SAVEDATE \@ "MMMM yyyy" \* MERGEFORMAT </w:instrText>
      </w:r>
      <w:r w:rsidRPr="008B0D2A">
        <w:rPr>
          <w:rFonts w:ascii="Times New Roman" w:eastAsia="SimSun" w:hAnsi="Times New Roman" w:cs="Times New Roman"/>
          <w:b/>
          <w:sz w:val="28"/>
          <w:szCs w:val="24"/>
          <w:lang w:val="en-GB" w:eastAsia="zh-CN"/>
        </w:rPr>
        <w:fldChar w:fldCharType="separate"/>
      </w:r>
      <w:r w:rsidR="00DB5481">
        <w:rPr>
          <w:rFonts w:ascii="Times New Roman" w:eastAsia="SimSun" w:hAnsi="Times New Roman" w:cs="Times New Roman"/>
          <w:b/>
          <w:noProof/>
          <w:sz w:val="28"/>
          <w:szCs w:val="24"/>
          <w:lang w:val="en-GB" w:eastAsia="zh-CN"/>
        </w:rPr>
        <w:t>October 2022</w:t>
      </w:r>
      <w:r w:rsidRPr="008B0D2A">
        <w:rPr>
          <w:rFonts w:ascii="Times New Roman" w:eastAsia="SimSun" w:hAnsi="Times New Roman" w:cs="Times New Roman"/>
          <w:b/>
          <w:sz w:val="28"/>
          <w:szCs w:val="24"/>
          <w:lang w:val="en-GB" w:eastAsia="zh-CN"/>
        </w:rPr>
        <w:fldChar w:fldCharType="end"/>
      </w:r>
      <w:r w:rsidR="00954B0D" w:rsidRPr="008B0D2A">
        <w:rPr>
          <w:rFonts w:ascii="Times New Roman" w:eastAsia="SimSun" w:hAnsi="Times New Roman" w:cs="Times New Roman"/>
          <w:b/>
          <w:sz w:val="28"/>
          <w:szCs w:val="24"/>
          <w:lang w:val="en-GB" w:eastAsia="zh-CN"/>
        </w:rPr>
        <w:t xml:space="preserve">, </w:t>
      </w:r>
      <w:r w:rsidR="00A559FB">
        <w:rPr>
          <w:rFonts w:ascii="Times New Roman" w:eastAsia="SimSun" w:hAnsi="Times New Roman" w:cs="Times New Roman"/>
          <w:b/>
          <w:sz w:val="28"/>
          <w:szCs w:val="24"/>
          <w:lang w:val="en-GB" w:eastAsia="zh-CN"/>
        </w:rPr>
        <w:t>Mainz</w:t>
      </w:r>
    </w:p>
    <w:tbl>
      <w:tblPr>
        <w:tblW w:w="10169" w:type="dxa"/>
        <w:tblLook w:val="01E0" w:firstRow="1" w:lastRow="1" w:firstColumn="1" w:lastColumn="1" w:noHBand="0" w:noVBand="0"/>
      </w:tblPr>
      <w:tblGrid>
        <w:gridCol w:w="1890"/>
        <w:gridCol w:w="8279"/>
      </w:tblGrid>
      <w:tr w:rsidR="00954B0D" w:rsidRPr="008B0D2A" w14:paraId="643E3AD1" w14:textId="77777777" w:rsidTr="00954B0D">
        <w:tc>
          <w:tcPr>
            <w:tcW w:w="1890" w:type="dxa"/>
            <w:hideMark/>
          </w:tcPr>
          <w:p w14:paraId="08C6B0FD" w14:textId="77777777" w:rsidR="00954B0D" w:rsidRPr="008B0D2A" w:rsidRDefault="00954B0D">
            <w:pPr>
              <w:suppressAutoHyphens/>
              <w:rPr>
                <w:rFonts w:ascii="Times New Roman" w:hAnsi="Times New Roman" w:cs="Times New Roman"/>
                <w:b/>
                <w:sz w:val="24"/>
                <w:szCs w:val="24"/>
                <w:lang w:val="en-GB"/>
              </w:rPr>
            </w:pPr>
            <w:r w:rsidRPr="008B0D2A">
              <w:rPr>
                <w:rFonts w:ascii="Times New Roman" w:hAnsi="Times New Roman" w:cs="Times New Roman"/>
                <w:b/>
                <w:sz w:val="24"/>
                <w:szCs w:val="24"/>
                <w:lang w:val="en-GB"/>
              </w:rPr>
              <w:t>Title</w:t>
            </w:r>
          </w:p>
        </w:tc>
        <w:tc>
          <w:tcPr>
            <w:tcW w:w="8279" w:type="dxa"/>
            <w:hideMark/>
          </w:tcPr>
          <w:p w14:paraId="498090C2" w14:textId="32BB57B9" w:rsidR="00954B0D" w:rsidRPr="008B0D2A" w:rsidRDefault="004C352E">
            <w:pPr>
              <w:suppressAutoHyphens/>
              <w:rPr>
                <w:rFonts w:ascii="Times New Roman" w:hAnsi="Times New Roman" w:cs="Times New Roman"/>
                <w:b/>
                <w:sz w:val="24"/>
                <w:szCs w:val="24"/>
                <w:lang w:val="en-GB"/>
              </w:rPr>
            </w:pPr>
            <w:r w:rsidRPr="008B0D2A">
              <w:rPr>
                <w:rFonts w:ascii="Times New Roman" w:hAnsi="Times New Roman" w:cs="Times New Roman"/>
                <w:b/>
                <w:sz w:val="24"/>
                <w:szCs w:val="24"/>
                <w:lang w:val="en-GB"/>
              </w:rPr>
              <w:fldChar w:fldCharType="begin"/>
            </w:r>
            <w:r w:rsidRPr="008B0D2A">
              <w:rPr>
                <w:rFonts w:ascii="Times New Roman" w:hAnsi="Times New Roman" w:cs="Times New Roman"/>
                <w:b/>
                <w:sz w:val="24"/>
                <w:szCs w:val="24"/>
                <w:lang w:val="en-GB"/>
              </w:rPr>
              <w:instrText xml:space="preserve"> TITLE  \* MERGEFORMAT </w:instrText>
            </w:r>
            <w:r w:rsidRPr="008B0D2A">
              <w:rPr>
                <w:rFonts w:ascii="Times New Roman" w:hAnsi="Times New Roman" w:cs="Times New Roman"/>
                <w:b/>
                <w:sz w:val="24"/>
                <w:szCs w:val="24"/>
                <w:lang w:val="en-GB"/>
              </w:rPr>
              <w:fldChar w:fldCharType="separate"/>
            </w:r>
            <w:r w:rsidR="00737313">
              <w:rPr>
                <w:rFonts w:ascii="Times New Roman" w:hAnsi="Times New Roman" w:cs="Times New Roman"/>
                <w:b/>
                <w:sz w:val="24"/>
                <w:szCs w:val="24"/>
                <w:lang w:val="en-GB"/>
              </w:rPr>
              <w:t>WD of ISO/IEC 23009-1 5th edition AMD 2 EDRAP streaming and other extensions</w:t>
            </w:r>
            <w:r w:rsidRPr="008B0D2A">
              <w:rPr>
                <w:rFonts w:ascii="Times New Roman" w:hAnsi="Times New Roman" w:cs="Times New Roman"/>
                <w:b/>
                <w:sz w:val="24"/>
                <w:szCs w:val="24"/>
                <w:lang w:val="en-GB"/>
              </w:rPr>
              <w:fldChar w:fldCharType="end"/>
            </w:r>
          </w:p>
        </w:tc>
      </w:tr>
      <w:tr w:rsidR="00954B0D" w:rsidRPr="008B0D2A" w14:paraId="4B5EB911" w14:textId="77777777" w:rsidTr="00954B0D">
        <w:tc>
          <w:tcPr>
            <w:tcW w:w="1890" w:type="dxa"/>
            <w:hideMark/>
          </w:tcPr>
          <w:p w14:paraId="47775072" w14:textId="77777777" w:rsidR="00954B0D" w:rsidRPr="008B0D2A" w:rsidRDefault="00954B0D">
            <w:pPr>
              <w:suppressAutoHyphens/>
              <w:rPr>
                <w:rFonts w:ascii="Times New Roman" w:hAnsi="Times New Roman" w:cs="Times New Roman"/>
                <w:b/>
                <w:sz w:val="24"/>
                <w:szCs w:val="24"/>
                <w:lang w:val="en-GB"/>
              </w:rPr>
            </w:pPr>
            <w:r w:rsidRPr="008B0D2A">
              <w:rPr>
                <w:rFonts w:ascii="Times New Roman" w:hAnsi="Times New Roman" w:cs="Times New Roman"/>
                <w:b/>
                <w:sz w:val="24"/>
                <w:szCs w:val="24"/>
                <w:lang w:val="en-GB"/>
              </w:rPr>
              <w:t>Source</w:t>
            </w:r>
          </w:p>
        </w:tc>
        <w:tc>
          <w:tcPr>
            <w:tcW w:w="8279" w:type="dxa"/>
            <w:hideMark/>
          </w:tcPr>
          <w:p w14:paraId="47560DDD" w14:textId="01F3D45C" w:rsidR="00954B0D" w:rsidRPr="008B0D2A" w:rsidRDefault="00540DEA">
            <w:pPr>
              <w:suppressAutoHyphens/>
              <w:rPr>
                <w:rFonts w:ascii="Times New Roman" w:hAnsi="Times New Roman" w:cs="Times New Roman"/>
                <w:b/>
                <w:sz w:val="24"/>
                <w:szCs w:val="24"/>
                <w:lang w:val="en-GB"/>
              </w:rPr>
            </w:pPr>
            <w:r w:rsidRPr="008B0D2A">
              <w:rPr>
                <w:rFonts w:ascii="Times New Roman" w:hAnsi="Times New Roman" w:cs="Times New Roman"/>
                <w:b/>
                <w:sz w:val="24"/>
                <w:szCs w:val="24"/>
                <w:lang w:val="en-GB"/>
              </w:rPr>
              <w:t>WG 03</w:t>
            </w:r>
            <w:r w:rsidR="00954B0D" w:rsidRPr="008B0D2A">
              <w:rPr>
                <w:rFonts w:ascii="Times New Roman" w:hAnsi="Times New Roman" w:cs="Times New Roman"/>
                <w:b/>
                <w:sz w:val="24"/>
                <w:szCs w:val="24"/>
                <w:lang w:val="en-GB"/>
              </w:rPr>
              <w:t xml:space="preserve">, MPEG </w:t>
            </w:r>
            <w:r w:rsidR="00F419DA" w:rsidRPr="008B0D2A">
              <w:rPr>
                <w:rFonts w:ascii="Times New Roman" w:hAnsi="Times New Roman" w:cs="Times New Roman"/>
                <w:b/>
                <w:sz w:val="24"/>
                <w:szCs w:val="24"/>
                <w:lang w:val="en-GB"/>
              </w:rPr>
              <w:t>Systems</w:t>
            </w:r>
          </w:p>
        </w:tc>
      </w:tr>
      <w:tr w:rsidR="00954B0D" w:rsidRPr="008B0D2A" w14:paraId="2460E6B8" w14:textId="77777777" w:rsidTr="00954B0D">
        <w:tc>
          <w:tcPr>
            <w:tcW w:w="1890" w:type="dxa"/>
            <w:hideMark/>
          </w:tcPr>
          <w:p w14:paraId="0BEE9C98" w14:textId="77777777" w:rsidR="00954B0D" w:rsidRPr="008B0D2A" w:rsidRDefault="00954B0D">
            <w:pPr>
              <w:suppressAutoHyphens/>
              <w:rPr>
                <w:rFonts w:ascii="Times New Roman" w:hAnsi="Times New Roman" w:cs="Times New Roman"/>
                <w:b/>
                <w:sz w:val="24"/>
                <w:szCs w:val="24"/>
                <w:lang w:val="en-GB"/>
              </w:rPr>
            </w:pPr>
            <w:r w:rsidRPr="008B0D2A">
              <w:rPr>
                <w:rFonts w:ascii="Times New Roman" w:hAnsi="Times New Roman" w:cs="Times New Roman"/>
                <w:b/>
                <w:sz w:val="24"/>
                <w:szCs w:val="24"/>
                <w:lang w:val="en-GB"/>
              </w:rPr>
              <w:t>Status</w:t>
            </w:r>
          </w:p>
        </w:tc>
        <w:tc>
          <w:tcPr>
            <w:tcW w:w="8279" w:type="dxa"/>
            <w:hideMark/>
          </w:tcPr>
          <w:p w14:paraId="5BFA1768" w14:textId="77777777" w:rsidR="00954B0D" w:rsidRPr="008B0D2A" w:rsidRDefault="00954B0D">
            <w:pPr>
              <w:suppressAutoHyphens/>
              <w:rPr>
                <w:rFonts w:ascii="Times New Roman" w:hAnsi="Times New Roman" w:cs="Times New Roman"/>
                <w:b/>
                <w:sz w:val="24"/>
                <w:szCs w:val="24"/>
                <w:lang w:val="en-GB"/>
              </w:rPr>
            </w:pPr>
            <w:r w:rsidRPr="008B0D2A">
              <w:rPr>
                <w:rFonts w:ascii="Times New Roman" w:hAnsi="Times New Roman" w:cs="Times New Roman"/>
                <w:b/>
                <w:sz w:val="24"/>
                <w:szCs w:val="24"/>
                <w:lang w:val="en-GB"/>
              </w:rPr>
              <w:t>Approved</w:t>
            </w:r>
          </w:p>
        </w:tc>
      </w:tr>
      <w:tr w:rsidR="00954B0D" w:rsidRPr="00C955C7" w14:paraId="21EE3B70" w14:textId="77777777" w:rsidTr="00954B0D">
        <w:tc>
          <w:tcPr>
            <w:tcW w:w="1890" w:type="dxa"/>
            <w:hideMark/>
          </w:tcPr>
          <w:p w14:paraId="05DB2EE2" w14:textId="77777777" w:rsidR="00954B0D" w:rsidRPr="008B0D2A" w:rsidRDefault="00954B0D" w:rsidP="00A86680">
            <w:pPr>
              <w:suppressAutoHyphens/>
              <w:rPr>
                <w:rFonts w:ascii="Times New Roman" w:hAnsi="Times New Roman" w:cs="Times New Roman"/>
                <w:b/>
                <w:sz w:val="24"/>
                <w:szCs w:val="24"/>
                <w:lang w:val="en-GB"/>
              </w:rPr>
            </w:pPr>
            <w:r w:rsidRPr="008B0D2A">
              <w:rPr>
                <w:rFonts w:ascii="Times New Roman" w:hAnsi="Times New Roman" w:cs="Times New Roman"/>
                <w:b/>
                <w:sz w:val="24"/>
                <w:szCs w:val="24"/>
                <w:lang w:val="en-GB"/>
              </w:rPr>
              <w:t>Serial Number</w:t>
            </w:r>
          </w:p>
        </w:tc>
        <w:tc>
          <w:tcPr>
            <w:tcW w:w="8279" w:type="dxa"/>
            <w:hideMark/>
          </w:tcPr>
          <w:p w14:paraId="44A25045" w14:textId="7D314858" w:rsidR="00954B0D" w:rsidRPr="00C955C7" w:rsidRDefault="00A559FB" w:rsidP="00A86680">
            <w:pPr>
              <w:suppressAutoHyphens/>
              <w:rPr>
                <w:rFonts w:ascii="Times New Roman" w:hAnsi="Times New Roman" w:cs="Times New Roman"/>
                <w:b/>
                <w:sz w:val="24"/>
                <w:szCs w:val="24"/>
                <w:lang w:val="en-GB"/>
              </w:rPr>
            </w:pPr>
            <w:r w:rsidRPr="00A559FB">
              <w:rPr>
                <w:rFonts w:ascii="Times New Roman" w:hAnsi="Times New Roman" w:cs="Times New Roman"/>
                <w:b/>
                <w:sz w:val="24"/>
                <w:szCs w:val="24"/>
                <w:lang w:val="en-GB"/>
              </w:rPr>
              <w:t>21980</w:t>
            </w:r>
          </w:p>
        </w:tc>
      </w:tr>
    </w:tbl>
    <w:p w14:paraId="0F0DC0D2" w14:textId="3F4AF3BE" w:rsidR="00FF2653" w:rsidRDefault="00FF2653" w:rsidP="0018563E">
      <w:pPr>
        <w:rPr>
          <w:rFonts w:ascii="Times New Roman" w:hAnsi="Times New Roman" w:cs="Times New Roman"/>
          <w:sz w:val="24"/>
          <w:lang w:val="en-GB"/>
        </w:rPr>
      </w:pPr>
    </w:p>
    <w:p w14:paraId="19FD5919" w14:textId="77777777" w:rsidR="00A165C2" w:rsidRDefault="00BC1590" w:rsidP="00DB5481">
      <w:pPr>
        <w:rPr>
          <w:rFonts w:ascii="Times New Roman" w:hAnsi="Times New Roman" w:cs="Times New Roman"/>
          <w:sz w:val="24"/>
          <w:lang w:val="en-GB"/>
        </w:rPr>
      </w:pPr>
      <w:r>
        <w:rPr>
          <w:rFonts w:ascii="Times New Roman" w:hAnsi="Times New Roman" w:cs="Times New Roman"/>
          <w:sz w:val="24"/>
          <w:lang w:val="en-GB"/>
        </w:rPr>
        <w:br w:type="page"/>
      </w:r>
    </w:p>
    <w:p w14:paraId="3B87C089" w14:textId="77777777" w:rsidR="00A165C2" w:rsidRDefault="00A165C2" w:rsidP="00DB5481">
      <w:pPr>
        <w:rPr>
          <w:lang w:val="en-GB"/>
        </w:rPr>
      </w:pPr>
    </w:p>
    <w:p w14:paraId="1EC14936" w14:textId="27A586D4" w:rsidR="00A165C2" w:rsidRPr="00A165C2" w:rsidRDefault="00A165C2" w:rsidP="00A165C2">
      <w:pPr>
        <w:pStyle w:val="Heading1"/>
        <w:rPr>
          <w:lang w:val="en-GB"/>
        </w:rPr>
      </w:pPr>
      <w:r w:rsidRPr="00A165C2">
        <w:rPr>
          <w:lang w:val="en-GB"/>
        </w:rPr>
        <w:t>Change 1: EDRAP Streaming</w:t>
      </w:r>
    </w:p>
    <w:p w14:paraId="18BBFB4A" w14:textId="61F2129F" w:rsidR="008B0D2A" w:rsidRPr="008B0D2A" w:rsidRDefault="008B0D2A" w:rsidP="008B0D2A">
      <w:pPr>
        <w:keepNext/>
        <w:keepLines/>
        <w:spacing w:before="360"/>
        <w:outlineLvl w:val="0"/>
        <w:rPr>
          <w:rFonts w:ascii="Times New Roman" w:eastAsia="SimSun" w:hAnsi="Times New Roman" w:cs="Times New Roman"/>
          <w:i/>
          <w:noProof/>
          <w:sz w:val="24"/>
          <w:lang w:val="en-CA"/>
        </w:rPr>
      </w:pPr>
      <w:r w:rsidRPr="008B0D2A">
        <w:rPr>
          <w:rFonts w:ascii="Times New Roman" w:eastAsia="SimSun" w:hAnsi="Times New Roman" w:cs="Times New Roman"/>
          <w:i/>
          <w:noProof/>
          <w:sz w:val="24"/>
          <w:lang w:val="en-CA"/>
        </w:rPr>
        <w:t>In clause 2, add the following reference:</w:t>
      </w:r>
    </w:p>
    <w:p w14:paraId="7EA3F994" w14:textId="69B79654" w:rsidR="008B0D2A" w:rsidRPr="008B0D2A" w:rsidRDefault="008B0D2A" w:rsidP="0079716E">
      <w:pPr>
        <w:autoSpaceDE/>
        <w:autoSpaceDN/>
        <w:spacing w:before="120" w:after="240" w:line="230" w:lineRule="atLeast"/>
        <w:jc w:val="both"/>
        <w:rPr>
          <w:rFonts w:ascii="Cambria" w:eastAsia="Calibri" w:hAnsi="Cambria" w:cs="Times New Roman"/>
          <w:i/>
          <w:iCs/>
          <w:lang w:eastAsia="ja-JP"/>
        </w:rPr>
      </w:pPr>
      <w:r w:rsidRPr="008B0D2A">
        <w:rPr>
          <w:rFonts w:ascii="Times New Roman" w:eastAsia="Calibri" w:hAnsi="Times New Roman" w:cs="Times New Roman"/>
          <w:i/>
          <w:iCs/>
          <w:lang w:eastAsia="ja-JP"/>
        </w:rPr>
        <w:t>ISO/IEC 14496</w:t>
      </w:r>
      <w:r w:rsidRPr="008B0D2A">
        <w:rPr>
          <w:rFonts w:ascii="Cambria" w:eastAsia="Calibri" w:hAnsi="Cambria" w:cs="Times New Roman"/>
          <w:i/>
          <w:iCs/>
          <w:lang w:eastAsia="ja-JP"/>
        </w:rPr>
        <w:noBreakHyphen/>
      </w:r>
      <w:r w:rsidRPr="008B0D2A">
        <w:rPr>
          <w:rFonts w:ascii="Times New Roman" w:eastAsia="Calibri" w:hAnsi="Times New Roman" w:cs="Times New Roman"/>
          <w:i/>
          <w:iCs/>
          <w:lang w:eastAsia="ja-JP"/>
        </w:rPr>
        <w:t>12:2021 AMD1</w:t>
      </w:r>
      <w:r w:rsidRPr="008B0D2A">
        <w:rPr>
          <w:rFonts w:ascii="Cambria" w:eastAsia="Calibri" w:hAnsi="Cambria" w:cs="Times New Roman"/>
          <w:i/>
          <w:iCs/>
          <w:vertAlign w:val="superscript"/>
          <w:lang w:eastAsia="ja-JP"/>
        </w:rPr>
        <w:footnoteReference w:id="1"/>
      </w:r>
      <w:r w:rsidRPr="008B0D2A">
        <w:rPr>
          <w:rFonts w:ascii="Cambria" w:eastAsia="Calibri" w:hAnsi="Cambria" w:cs="Times New Roman"/>
          <w:i/>
          <w:iCs/>
          <w:lang w:eastAsia="ja-JP"/>
        </w:rPr>
        <w:t xml:space="preserve">, </w:t>
      </w:r>
      <w:r w:rsidRPr="008B0D2A">
        <w:rPr>
          <w:rFonts w:ascii="Times New Roman" w:eastAsia="Calibri" w:hAnsi="Times New Roman" w:cs="Times New Roman"/>
          <w:i/>
          <w:iCs/>
          <w:lang w:eastAsia="ja-JP"/>
        </w:rPr>
        <w:t xml:space="preserve">Information technology — Coding of audio-visual objects — Part 12: ISO base media file format, AMD 1 Improved brand documentation and other improvements </w:t>
      </w:r>
    </w:p>
    <w:p w14:paraId="03D36EAE" w14:textId="77777777" w:rsidR="008B0D2A" w:rsidRPr="008B0D2A" w:rsidRDefault="008B0D2A" w:rsidP="008B0D2A">
      <w:pPr>
        <w:keepNext/>
        <w:keepLines/>
        <w:autoSpaceDE/>
        <w:autoSpaceDN/>
        <w:spacing w:before="360" w:after="200" w:line="276" w:lineRule="auto"/>
        <w:outlineLvl w:val="0"/>
        <w:rPr>
          <w:rFonts w:ascii="Times New Roman" w:eastAsia="SimSun" w:hAnsi="Times New Roman" w:cs="Times New Roman"/>
          <w:i/>
          <w:noProof/>
          <w:sz w:val="24"/>
          <w:lang w:val="en-CA"/>
        </w:rPr>
      </w:pPr>
      <w:r w:rsidRPr="008B0D2A">
        <w:rPr>
          <w:rFonts w:ascii="Times New Roman" w:eastAsia="SimSun" w:hAnsi="Times New Roman" w:cs="Times New Roman"/>
          <w:i/>
          <w:noProof/>
          <w:sz w:val="24"/>
          <w:lang w:val="en-CA"/>
        </w:rPr>
        <w:t>In subclause 3.2, add the following abbreviations:</w:t>
      </w:r>
    </w:p>
    <w:tbl>
      <w:tblPr>
        <w:tblStyle w:val="TableGrid"/>
        <w:tblW w:w="0" w:type="auto"/>
        <w:tblInd w:w="4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4"/>
        <w:gridCol w:w="7429"/>
      </w:tblGrid>
      <w:tr w:rsidR="008B0D2A" w:rsidRPr="008B0D2A" w14:paraId="0F5344C6" w14:textId="77777777" w:rsidTr="007C0658">
        <w:tc>
          <w:tcPr>
            <w:tcW w:w="1193" w:type="dxa"/>
          </w:tcPr>
          <w:p w14:paraId="6149C7D9" w14:textId="77777777" w:rsidR="008B0D2A" w:rsidRPr="008B0D2A" w:rsidRDefault="008B0D2A" w:rsidP="008B0D2A">
            <w:pPr>
              <w:spacing w:before="60" w:after="60" w:line="230" w:lineRule="atLeast"/>
              <w:rPr>
                <w:rFonts w:ascii="Cambria" w:eastAsia="MS Mincho" w:hAnsi="Cambria" w:cs="Times New Roman"/>
                <w:szCs w:val="24"/>
              </w:rPr>
            </w:pPr>
            <w:r w:rsidRPr="008B0D2A">
              <w:rPr>
                <w:rFonts w:ascii="Cambria" w:eastAsia="MS Mincho" w:hAnsi="Cambria" w:cs="Times New Roman"/>
                <w:szCs w:val="24"/>
              </w:rPr>
              <w:t>EDRAP</w:t>
            </w:r>
          </w:p>
        </w:tc>
        <w:tc>
          <w:tcPr>
            <w:tcW w:w="8122" w:type="dxa"/>
          </w:tcPr>
          <w:p w14:paraId="6684CA56" w14:textId="77777777" w:rsidR="008B0D2A" w:rsidRPr="008B0D2A" w:rsidRDefault="008B0D2A" w:rsidP="008B0D2A">
            <w:pPr>
              <w:spacing w:before="60" w:after="60" w:line="230" w:lineRule="atLeast"/>
              <w:rPr>
                <w:rFonts w:ascii="Cambria" w:eastAsia="MS Mincho" w:hAnsi="Cambria" w:cs="Times New Roman"/>
                <w:szCs w:val="24"/>
              </w:rPr>
            </w:pPr>
            <w:r w:rsidRPr="008B0D2A">
              <w:rPr>
                <w:rFonts w:ascii="Cambria" w:eastAsia="Calibri" w:hAnsi="Cambria" w:cs="Times New Roman"/>
              </w:rPr>
              <w:t xml:space="preserve">extended dependent </w:t>
            </w:r>
            <w:proofErr w:type="gramStart"/>
            <w:r w:rsidRPr="008B0D2A">
              <w:rPr>
                <w:rFonts w:ascii="Cambria" w:eastAsia="Calibri" w:hAnsi="Cambria" w:cs="Times New Roman"/>
              </w:rPr>
              <w:t>random access</w:t>
            </w:r>
            <w:proofErr w:type="gramEnd"/>
            <w:r w:rsidRPr="008B0D2A">
              <w:rPr>
                <w:rFonts w:ascii="Cambria" w:eastAsia="Calibri" w:hAnsi="Cambria" w:cs="Times New Roman"/>
              </w:rPr>
              <w:t xml:space="preserve"> point</w:t>
            </w:r>
          </w:p>
        </w:tc>
      </w:tr>
      <w:tr w:rsidR="008B0D2A" w:rsidRPr="008B0D2A" w14:paraId="2855D501" w14:textId="77777777" w:rsidTr="007C0658">
        <w:tc>
          <w:tcPr>
            <w:tcW w:w="1193" w:type="dxa"/>
          </w:tcPr>
          <w:p w14:paraId="08821941" w14:textId="77777777" w:rsidR="008B0D2A" w:rsidRPr="008B0D2A" w:rsidRDefault="008B0D2A" w:rsidP="008B0D2A">
            <w:pPr>
              <w:spacing w:before="60" w:after="60" w:line="230" w:lineRule="atLeast"/>
              <w:rPr>
                <w:rFonts w:ascii="Cambria" w:eastAsia="Calibri" w:hAnsi="Cambria" w:cs="Times New Roman"/>
              </w:rPr>
            </w:pPr>
            <w:r w:rsidRPr="008B0D2A">
              <w:rPr>
                <w:rFonts w:ascii="Cambria" w:eastAsia="MS Mincho" w:hAnsi="Cambria" w:cs="Times New Roman"/>
                <w:szCs w:val="24"/>
              </w:rPr>
              <w:t>ESR</w:t>
            </w:r>
          </w:p>
        </w:tc>
        <w:tc>
          <w:tcPr>
            <w:tcW w:w="8122" w:type="dxa"/>
          </w:tcPr>
          <w:p w14:paraId="020F845F" w14:textId="77777777" w:rsidR="008B0D2A" w:rsidRPr="008B0D2A" w:rsidRDefault="008B0D2A" w:rsidP="008B0D2A">
            <w:pPr>
              <w:spacing w:before="60" w:after="60" w:line="230" w:lineRule="atLeast"/>
              <w:rPr>
                <w:rFonts w:ascii="Cambria" w:eastAsia="Calibri" w:hAnsi="Cambria" w:cs="Times New Roman"/>
              </w:rPr>
            </w:pPr>
            <w:r w:rsidRPr="008B0D2A">
              <w:rPr>
                <w:rFonts w:ascii="Cambria" w:eastAsia="Calibri" w:hAnsi="Cambria" w:cs="Times New Roman"/>
              </w:rPr>
              <w:t>external stream Representation</w:t>
            </w:r>
          </w:p>
        </w:tc>
      </w:tr>
      <w:tr w:rsidR="008B0D2A" w:rsidRPr="008B0D2A" w14:paraId="6F532748" w14:textId="77777777" w:rsidTr="007C0658">
        <w:tc>
          <w:tcPr>
            <w:tcW w:w="1193" w:type="dxa"/>
          </w:tcPr>
          <w:p w14:paraId="7FD94C72" w14:textId="77777777" w:rsidR="008B0D2A" w:rsidRPr="008B0D2A" w:rsidRDefault="008B0D2A" w:rsidP="008B0D2A">
            <w:pPr>
              <w:spacing w:before="60" w:after="60" w:line="230" w:lineRule="atLeast"/>
              <w:rPr>
                <w:rFonts w:ascii="Cambria" w:eastAsia="MS Mincho" w:hAnsi="Cambria" w:cs="Times New Roman"/>
                <w:szCs w:val="24"/>
              </w:rPr>
            </w:pPr>
            <w:r w:rsidRPr="008B0D2A">
              <w:rPr>
                <w:rFonts w:ascii="Cambria" w:eastAsia="MS Mincho" w:hAnsi="Cambria" w:cs="Times New Roman"/>
                <w:szCs w:val="24"/>
              </w:rPr>
              <w:t>MSR</w:t>
            </w:r>
          </w:p>
        </w:tc>
        <w:tc>
          <w:tcPr>
            <w:tcW w:w="8122" w:type="dxa"/>
          </w:tcPr>
          <w:p w14:paraId="4E56B463" w14:textId="5C30D83E" w:rsidR="008B0D2A" w:rsidRPr="008B0D2A" w:rsidRDefault="008B0D2A" w:rsidP="008B0D2A">
            <w:pPr>
              <w:spacing w:before="60" w:after="60" w:line="230" w:lineRule="atLeast"/>
              <w:rPr>
                <w:rFonts w:ascii="Cambria" w:eastAsia="MS Mincho" w:hAnsi="Cambria" w:cs="Times New Roman"/>
                <w:szCs w:val="24"/>
              </w:rPr>
            </w:pPr>
            <w:proofErr w:type="gramStart"/>
            <w:r w:rsidRPr="008B0D2A">
              <w:rPr>
                <w:rFonts w:ascii="Cambria" w:eastAsia="MS Mincho" w:hAnsi="Cambria" w:cs="Times New Roman"/>
                <w:szCs w:val="24"/>
              </w:rPr>
              <w:t>main stream</w:t>
            </w:r>
            <w:proofErr w:type="gramEnd"/>
            <w:r w:rsidRPr="008B0D2A">
              <w:rPr>
                <w:rFonts w:ascii="Cambria" w:eastAsia="MS Mincho" w:hAnsi="Cambria" w:cs="Times New Roman"/>
                <w:szCs w:val="24"/>
              </w:rPr>
              <w:t xml:space="preserve"> </w:t>
            </w:r>
            <w:r w:rsidRPr="008B0D2A">
              <w:rPr>
                <w:rFonts w:ascii="Cambria" w:eastAsia="Calibri" w:hAnsi="Cambria" w:cs="Times New Roman"/>
              </w:rPr>
              <w:t>Representation</w:t>
            </w:r>
          </w:p>
        </w:tc>
      </w:tr>
    </w:tbl>
    <w:p w14:paraId="6416F5E2" w14:textId="77777777" w:rsidR="008B0D2A" w:rsidRPr="008B0D2A" w:rsidRDefault="008B0D2A" w:rsidP="008B0D2A">
      <w:pPr>
        <w:keepNext/>
        <w:keepLines/>
        <w:autoSpaceDE/>
        <w:autoSpaceDN/>
        <w:spacing w:before="360" w:after="200" w:line="276" w:lineRule="auto"/>
        <w:outlineLvl w:val="0"/>
        <w:rPr>
          <w:rFonts w:ascii="Times New Roman" w:eastAsia="SimSun" w:hAnsi="Times New Roman" w:cs="Times New Roman"/>
          <w:i/>
          <w:noProof/>
          <w:sz w:val="24"/>
          <w:lang w:val="en-CA" w:eastAsia="zh-CN"/>
        </w:rPr>
      </w:pPr>
      <w:r w:rsidRPr="008B0D2A">
        <w:rPr>
          <w:rFonts w:ascii="Times New Roman" w:eastAsia="SimSun" w:hAnsi="Times New Roman" w:cs="Times New Roman"/>
          <w:i/>
          <w:noProof/>
          <w:sz w:val="24"/>
          <w:lang w:val="en-CA"/>
        </w:rPr>
        <w:t>Add subclause 5.8.5.15 as follows:</w:t>
      </w:r>
    </w:p>
    <w:p w14:paraId="5FE3BB56" w14:textId="77777777" w:rsidR="008B0D2A" w:rsidRPr="00185D3F" w:rsidRDefault="008B0D2A" w:rsidP="008B0D2A">
      <w:pPr>
        <w:keepNext/>
        <w:autoSpaceDE/>
        <w:autoSpaceDN/>
        <w:spacing w:before="240" w:after="60" w:line="276" w:lineRule="auto"/>
        <w:jc w:val="both"/>
        <w:outlineLvl w:val="3"/>
        <w:rPr>
          <w:rFonts w:ascii="Cambria" w:eastAsia="Calibri" w:hAnsi="Cambria" w:cs="Times New Roman"/>
          <w:b/>
          <w:bCs/>
          <w:i/>
          <w:sz w:val="24"/>
          <w:szCs w:val="28"/>
        </w:rPr>
      </w:pPr>
      <w:r w:rsidRPr="00185D3F">
        <w:rPr>
          <w:rFonts w:ascii="Cambria" w:eastAsia="Calibri" w:hAnsi="Cambria" w:cs="Times New Roman"/>
          <w:b/>
          <w:bCs/>
          <w:i/>
          <w:sz w:val="24"/>
          <w:szCs w:val="28"/>
        </w:rPr>
        <w:t>5.8.5.15</w:t>
      </w:r>
      <w:r w:rsidRPr="00185D3F">
        <w:rPr>
          <w:rFonts w:ascii="Cambria" w:eastAsia="Calibri" w:hAnsi="Cambria" w:cs="Times New Roman"/>
          <w:b/>
          <w:bCs/>
          <w:i/>
          <w:sz w:val="24"/>
          <w:szCs w:val="28"/>
        </w:rPr>
        <w:tab/>
        <w:t>MSR and ESR descriptors</w:t>
      </w:r>
    </w:p>
    <w:p w14:paraId="3E96C316" w14:textId="77777777" w:rsidR="008B0D2A" w:rsidRPr="008B0D2A" w:rsidRDefault="008B0D2A" w:rsidP="008B0D2A">
      <w:pPr>
        <w:keepNext/>
        <w:widowControl/>
        <w:tabs>
          <w:tab w:val="left" w:pos="403"/>
          <w:tab w:val="left" w:pos="1021"/>
        </w:tabs>
        <w:suppressAutoHyphens/>
        <w:autoSpaceDE/>
        <w:autoSpaceDN/>
        <w:spacing w:before="60" w:after="120" w:line="240" w:lineRule="atLeast"/>
        <w:outlineLvl w:val="4"/>
        <w:rPr>
          <w:rFonts w:ascii="Cambria" w:eastAsia="MS Mincho" w:hAnsi="Cambria" w:cs="Times New Roman"/>
          <w:b/>
          <w:lang w:val="en-GB" w:eastAsia="ja-JP"/>
        </w:rPr>
      </w:pPr>
      <w:r w:rsidRPr="008B0D2A">
        <w:rPr>
          <w:rFonts w:ascii="Cambria" w:eastAsia="MS Mincho" w:hAnsi="Cambria" w:cs="Times New Roman"/>
          <w:b/>
          <w:lang w:val="en-GB" w:eastAsia="ja-JP"/>
        </w:rPr>
        <w:t>5.8.5.15.1</w:t>
      </w:r>
      <w:r w:rsidRPr="008B0D2A">
        <w:rPr>
          <w:rFonts w:ascii="Cambria" w:eastAsia="MS Mincho" w:hAnsi="Cambria" w:cs="Times New Roman"/>
          <w:b/>
          <w:lang w:val="en-GB" w:eastAsia="ja-JP"/>
        </w:rPr>
        <w:tab/>
        <w:t>General</w:t>
      </w:r>
    </w:p>
    <w:p w14:paraId="38C6EB99" w14:textId="5E322907" w:rsidR="008B0D2A" w:rsidRPr="008B0D2A" w:rsidRDefault="008B0D2A" w:rsidP="008B0D2A">
      <w:pPr>
        <w:autoSpaceDE/>
        <w:autoSpaceDN/>
        <w:spacing w:after="240" w:line="230" w:lineRule="atLeast"/>
        <w:jc w:val="both"/>
        <w:rPr>
          <w:rFonts w:ascii="Cambria" w:eastAsia="Calibri" w:hAnsi="Cambria" w:cs="Times New Roman"/>
          <w:lang w:val="en-GB" w:eastAsia="ja-JP"/>
        </w:rPr>
      </w:pPr>
      <w:r w:rsidRPr="008B0D2A">
        <w:rPr>
          <w:rFonts w:ascii="Cambria" w:eastAsia="Calibri" w:hAnsi="Cambria" w:cs="Times New Roman"/>
          <w:lang w:eastAsia="ja-JP"/>
        </w:rPr>
        <w:t xml:space="preserve">An Adaptation Set may have </w:t>
      </w:r>
      <w:r w:rsidRPr="008B0D2A">
        <w:rPr>
          <w:rFonts w:ascii="Cambria" w:eastAsia="Calibri" w:hAnsi="Cambria" w:cs="Times New Roman"/>
          <w:lang w:val="en-CA" w:eastAsia="ja-JP"/>
        </w:rPr>
        <w:t>an</w:t>
      </w:r>
      <w:r w:rsidRPr="008B0D2A">
        <w:rPr>
          <w:rFonts w:ascii="Cambria" w:eastAsia="Calibri" w:hAnsi="Cambria" w:cs="Times New Roman"/>
          <w:lang w:val="en-GB" w:eastAsia="ja-JP"/>
        </w:rPr>
        <w:t xml:space="preserve"> </w:t>
      </w:r>
      <w:proofErr w:type="spellStart"/>
      <w:r w:rsidRPr="008B0D2A">
        <w:rPr>
          <w:rFonts w:ascii="Cambria" w:eastAsia="Calibri" w:hAnsi="Cambria" w:cs="Times New Roman"/>
          <w:b/>
          <w:bCs/>
          <w:lang w:val="en-GB" w:eastAsia="ja-JP"/>
        </w:rPr>
        <w:t>EssentialProperty</w:t>
      </w:r>
      <w:proofErr w:type="spellEnd"/>
      <w:r w:rsidRPr="008B0D2A">
        <w:rPr>
          <w:rFonts w:ascii="Cambria" w:eastAsia="Calibri" w:hAnsi="Cambria" w:cs="Times New Roman"/>
          <w:lang w:val="en-GB" w:eastAsia="ja-JP"/>
        </w:rPr>
        <w:t xml:space="preserve"> descriptor with </w:t>
      </w:r>
      <w:r w:rsidRPr="008B0D2A">
        <w:rPr>
          <w:rFonts w:ascii="Courier New" w:eastAsia="Calibri" w:hAnsi="Courier New" w:cs="Courier New"/>
          <w:lang w:val="en-GB" w:eastAsia="ja-JP"/>
        </w:rPr>
        <w:t>@schemeIdUri</w:t>
      </w:r>
      <w:r w:rsidRPr="008B0D2A">
        <w:rPr>
          <w:rFonts w:ascii="Cambria" w:eastAsia="Calibri" w:hAnsi="Cambria" w:cs="Times New Roman"/>
          <w:lang w:val="en-GB" w:eastAsia="ja-JP"/>
        </w:rPr>
        <w:t xml:space="preserve"> equal to </w:t>
      </w:r>
      <w:r w:rsidRPr="008B0D2A">
        <w:rPr>
          <w:rFonts w:ascii="Courier New" w:eastAsia="Calibri" w:hAnsi="Courier New" w:cs="Courier New"/>
          <w:lang w:val="en-GB" w:eastAsia="ja-JP"/>
        </w:rPr>
        <w:t>urn:</w:t>
      </w:r>
      <w:proofErr w:type="gramStart"/>
      <w:r w:rsidRPr="008B0D2A">
        <w:rPr>
          <w:rFonts w:ascii="Courier New" w:eastAsia="Calibri" w:hAnsi="Courier New" w:cs="Courier New"/>
          <w:lang w:val="en-GB" w:eastAsia="ja-JP"/>
        </w:rPr>
        <w:t>mpeg:dash</w:t>
      </w:r>
      <w:proofErr w:type="gramEnd"/>
      <w:r w:rsidRPr="008B0D2A">
        <w:rPr>
          <w:rFonts w:ascii="Courier New" w:eastAsia="Calibri" w:hAnsi="Courier New" w:cs="Courier New"/>
          <w:lang w:val="en-GB" w:eastAsia="ja-JP"/>
        </w:rPr>
        <w:t>:msr:202</w:t>
      </w:r>
      <w:r w:rsidR="00DB168D">
        <w:rPr>
          <w:rFonts w:ascii="Courier New" w:eastAsia="Calibri" w:hAnsi="Courier New" w:cs="Courier New"/>
          <w:lang w:val="en-GB" w:eastAsia="ja-JP"/>
        </w:rPr>
        <w:t>2</w:t>
      </w:r>
      <w:r w:rsidRPr="008B0D2A">
        <w:rPr>
          <w:rFonts w:ascii="Cambria" w:eastAsia="Calibri" w:hAnsi="Cambria" w:cs="Times New Roman"/>
          <w:lang w:val="en-GB" w:eastAsia="ja-JP"/>
        </w:rPr>
        <w:t xml:space="preserve">. This descriptor is referred to as the MSR descriptor. </w:t>
      </w:r>
      <w:r w:rsidR="00727D4B">
        <w:rPr>
          <w:rFonts w:ascii="Cambria" w:eastAsia="Calibri" w:hAnsi="Cambria" w:cs="Times New Roman"/>
          <w:lang w:val="en-GB" w:eastAsia="ja-JP"/>
        </w:rPr>
        <w:t xml:space="preserve">This descriptor may </w:t>
      </w:r>
      <w:del w:id="0" w:author="Ye-Kui Wang" w:date="2022-07-22T14:13:00Z">
        <w:r w:rsidR="00727D4B" w:rsidDel="00370BBC">
          <w:rPr>
            <w:rFonts w:ascii="Cambria" w:eastAsia="Calibri" w:hAnsi="Cambria" w:cs="Times New Roman"/>
            <w:lang w:val="en-GB" w:eastAsia="ja-JP"/>
          </w:rPr>
          <w:delText xml:space="preserve">be </w:delText>
        </w:r>
      </w:del>
      <w:r w:rsidR="004376D0">
        <w:rPr>
          <w:rFonts w:ascii="Cambria" w:eastAsia="Calibri" w:hAnsi="Cambria" w:cs="Times New Roman"/>
          <w:lang w:val="en-GB" w:eastAsia="ja-JP"/>
        </w:rPr>
        <w:t xml:space="preserve">only </w:t>
      </w:r>
      <w:ins w:id="1" w:author="Ye-Kui Wang" w:date="2022-07-22T14:13:00Z">
        <w:r w:rsidR="00370BBC">
          <w:rPr>
            <w:rFonts w:ascii="Cambria" w:eastAsia="Calibri" w:hAnsi="Cambria" w:cs="Times New Roman"/>
            <w:lang w:val="en-GB" w:eastAsia="ja-JP"/>
          </w:rPr>
          <w:t xml:space="preserve">be </w:t>
        </w:r>
      </w:ins>
      <w:r w:rsidR="00727D4B">
        <w:rPr>
          <w:rFonts w:ascii="Cambria" w:eastAsia="Calibri" w:hAnsi="Cambria" w:cs="Times New Roman"/>
          <w:lang w:val="en-GB" w:eastAsia="ja-JP"/>
        </w:rPr>
        <w:t xml:space="preserve">present in an Adaptation </w:t>
      </w:r>
      <w:r w:rsidR="00F25907">
        <w:rPr>
          <w:rFonts w:ascii="Cambria" w:eastAsia="Calibri" w:hAnsi="Cambria" w:cs="Times New Roman"/>
          <w:lang w:val="en-GB" w:eastAsia="ja-JP"/>
        </w:rPr>
        <w:t>S</w:t>
      </w:r>
      <w:r w:rsidR="00727D4B">
        <w:rPr>
          <w:rFonts w:ascii="Cambria" w:eastAsia="Calibri" w:hAnsi="Cambria" w:cs="Times New Roman"/>
          <w:lang w:val="en-GB" w:eastAsia="ja-JP"/>
        </w:rPr>
        <w:t>et</w:t>
      </w:r>
      <w:r w:rsidR="00F25907">
        <w:rPr>
          <w:rFonts w:ascii="Cambria" w:eastAsia="Calibri" w:hAnsi="Cambria" w:cs="Times New Roman"/>
          <w:lang w:val="en-GB" w:eastAsia="ja-JP"/>
        </w:rPr>
        <w:t xml:space="preserve"> level</w:t>
      </w:r>
      <w:r w:rsidR="00727D4B">
        <w:rPr>
          <w:rFonts w:ascii="Cambria" w:eastAsia="Calibri" w:hAnsi="Cambria" w:cs="Times New Roman"/>
          <w:lang w:val="en-GB" w:eastAsia="ja-JP"/>
        </w:rPr>
        <w:t xml:space="preserve"> and its </w:t>
      </w:r>
      <w:r w:rsidRPr="008B0D2A">
        <w:rPr>
          <w:rFonts w:ascii="Cambria" w:eastAsia="Calibri" w:hAnsi="Cambria" w:cs="Times New Roman"/>
          <w:lang w:val="en-GB" w:eastAsia="ja-JP"/>
        </w:rPr>
        <w:t xml:space="preserve">presence indicates that each Representation in </w:t>
      </w:r>
      <w:r w:rsidR="00727D4B" w:rsidRPr="008B0D2A">
        <w:rPr>
          <w:rFonts w:ascii="Cambria" w:eastAsia="Calibri" w:hAnsi="Cambria" w:cs="Times New Roman"/>
          <w:lang w:val="en-GB" w:eastAsia="ja-JP"/>
        </w:rPr>
        <w:t>th</w:t>
      </w:r>
      <w:r w:rsidR="00727D4B">
        <w:rPr>
          <w:rFonts w:ascii="Cambria" w:eastAsia="Calibri" w:hAnsi="Cambria" w:cs="Times New Roman"/>
          <w:lang w:val="en-GB" w:eastAsia="ja-JP"/>
        </w:rPr>
        <w:t>at</w:t>
      </w:r>
      <w:r w:rsidR="00727D4B" w:rsidRPr="008B0D2A">
        <w:rPr>
          <w:rFonts w:ascii="Cambria" w:eastAsia="Calibri" w:hAnsi="Cambria" w:cs="Times New Roman"/>
          <w:lang w:val="en-GB" w:eastAsia="ja-JP"/>
        </w:rPr>
        <w:t xml:space="preserve"> </w:t>
      </w:r>
      <w:r w:rsidRPr="008B0D2A">
        <w:rPr>
          <w:rFonts w:ascii="Cambria" w:eastAsia="Calibri" w:hAnsi="Cambria" w:cs="Times New Roman"/>
          <w:lang w:val="en-GB" w:eastAsia="ja-JP"/>
        </w:rPr>
        <w:t xml:space="preserve">Adaptation Set is an MSR, which carries a </w:t>
      </w:r>
      <w:r w:rsidR="006831A7">
        <w:rPr>
          <w:rFonts w:ascii="Cambria" w:eastAsia="Calibri" w:hAnsi="Cambria" w:cs="Times New Roman"/>
          <w:lang w:val="en-GB" w:eastAsia="ja-JP"/>
        </w:rPr>
        <w:t>video</w:t>
      </w:r>
      <w:r w:rsidRPr="008B0D2A">
        <w:rPr>
          <w:rFonts w:ascii="Cambria" w:eastAsia="Calibri" w:hAnsi="Cambria" w:cs="Times New Roman"/>
          <w:lang w:val="en-GB" w:eastAsia="ja-JP"/>
        </w:rPr>
        <w:t xml:space="preserve"> track </w:t>
      </w:r>
      <w:ins w:id="2" w:author="Ye-Kui Wang" w:date="2022-07-22T14:13:00Z">
        <w:r w:rsidR="00370BBC">
          <w:rPr>
            <w:rFonts w:ascii="Cambria" w:eastAsia="Calibri" w:hAnsi="Cambria" w:cs="Times New Roman"/>
            <w:lang w:val="en-GB" w:eastAsia="ja-JP"/>
          </w:rPr>
          <w:t xml:space="preserve">containing </w:t>
        </w:r>
      </w:ins>
      <w:del w:id="3" w:author="Ye-Kui Wang" w:date="2022-07-22T14:13:00Z">
        <w:r w:rsidR="00DB168D" w:rsidDel="00370BBC">
          <w:rPr>
            <w:rFonts w:ascii="Cambria" w:eastAsia="Calibri" w:hAnsi="Cambria" w:cs="Times New Roman"/>
            <w:lang w:val="en-GB" w:eastAsia="ja-JP"/>
          </w:rPr>
          <w:delText xml:space="preserve">having </w:delText>
        </w:r>
      </w:del>
      <w:r w:rsidR="00DB168D">
        <w:rPr>
          <w:rFonts w:ascii="Cambria" w:eastAsia="Calibri" w:hAnsi="Cambria" w:cs="Times New Roman"/>
          <w:lang w:val="en-GB" w:eastAsia="ja-JP"/>
        </w:rPr>
        <w:t xml:space="preserve">a track reference of type </w:t>
      </w:r>
      <w:r w:rsidR="00DB168D" w:rsidRPr="00B41F53">
        <w:rPr>
          <w:rFonts w:ascii="Courier New" w:hAnsi="Courier New"/>
          <w:noProof/>
          <w:lang w:val="en-GB"/>
        </w:rPr>
        <w:t>'aest'</w:t>
      </w:r>
      <w:r w:rsidR="00DB168D" w:rsidRPr="00DB168D">
        <w:rPr>
          <w:rFonts w:ascii="Cambria" w:eastAsia="Calibri" w:hAnsi="Cambria" w:cs="Times New Roman"/>
          <w:lang w:val="en-GB" w:eastAsia="ja-JP"/>
        </w:rPr>
        <w:t xml:space="preserve"> </w:t>
      </w:r>
      <w:r w:rsidR="00DB168D">
        <w:rPr>
          <w:rFonts w:ascii="Cambria" w:eastAsia="Calibri" w:hAnsi="Cambria" w:cs="Times New Roman"/>
          <w:lang w:val="en-GB" w:eastAsia="ja-JP"/>
        </w:rPr>
        <w:t>as</w:t>
      </w:r>
      <w:r w:rsidRPr="008B0D2A">
        <w:rPr>
          <w:rFonts w:ascii="Cambria" w:eastAsia="Calibri" w:hAnsi="Cambria" w:cs="Times New Roman"/>
          <w:lang w:val="en-GB" w:eastAsia="ja-JP"/>
        </w:rPr>
        <w:t xml:space="preserve"> specified in ISO/IEC 14496 12:2021 AMD1.</w:t>
      </w:r>
    </w:p>
    <w:p w14:paraId="1320ECBA" w14:textId="08F50944" w:rsidR="008B0D2A" w:rsidRPr="008B0D2A" w:rsidRDefault="008B0D2A" w:rsidP="008B0D2A">
      <w:pPr>
        <w:autoSpaceDE/>
        <w:autoSpaceDN/>
        <w:spacing w:after="240" w:line="230" w:lineRule="atLeast"/>
        <w:jc w:val="both"/>
        <w:rPr>
          <w:rFonts w:ascii="Cambria" w:eastAsia="Calibri" w:hAnsi="Cambria" w:cs="Times New Roman"/>
          <w:lang w:val="en-GB" w:eastAsia="ja-JP"/>
        </w:rPr>
      </w:pPr>
      <w:r w:rsidRPr="008B0D2A">
        <w:rPr>
          <w:rFonts w:ascii="Cambria" w:eastAsia="Calibri" w:hAnsi="Cambria" w:cs="Times New Roman"/>
          <w:lang w:eastAsia="ja-JP"/>
        </w:rPr>
        <w:t xml:space="preserve">An Adaptation Set may have </w:t>
      </w:r>
      <w:r w:rsidRPr="008B0D2A">
        <w:rPr>
          <w:rFonts w:ascii="Cambria" w:eastAsia="Calibri" w:hAnsi="Cambria" w:cs="Times New Roman"/>
          <w:lang w:val="en-CA" w:eastAsia="ja-JP"/>
        </w:rPr>
        <w:t>an</w:t>
      </w:r>
      <w:r w:rsidRPr="008B0D2A">
        <w:rPr>
          <w:rFonts w:ascii="Cambria" w:eastAsia="Calibri" w:hAnsi="Cambria" w:cs="Times New Roman"/>
          <w:lang w:val="en-GB" w:eastAsia="ja-JP"/>
        </w:rPr>
        <w:t xml:space="preserve"> </w:t>
      </w:r>
      <w:proofErr w:type="spellStart"/>
      <w:r w:rsidRPr="008B0D2A">
        <w:rPr>
          <w:rFonts w:ascii="Cambria" w:eastAsia="Calibri" w:hAnsi="Cambria" w:cs="Times New Roman"/>
          <w:b/>
          <w:bCs/>
          <w:lang w:val="en-GB" w:eastAsia="ja-JP"/>
        </w:rPr>
        <w:t>EssentialProperty</w:t>
      </w:r>
      <w:proofErr w:type="spellEnd"/>
      <w:r w:rsidRPr="008B0D2A">
        <w:rPr>
          <w:rFonts w:ascii="Cambria" w:eastAsia="Calibri" w:hAnsi="Cambria" w:cs="Times New Roman"/>
          <w:lang w:val="en-GB" w:eastAsia="ja-JP"/>
        </w:rPr>
        <w:t xml:space="preserve"> descriptor with </w:t>
      </w:r>
      <w:r w:rsidRPr="008B0D2A">
        <w:rPr>
          <w:rFonts w:ascii="Courier New" w:eastAsia="Calibri" w:hAnsi="Courier New" w:cs="Courier New"/>
          <w:lang w:val="en-GB" w:eastAsia="ja-JP"/>
        </w:rPr>
        <w:t>@schemeIdUri</w:t>
      </w:r>
      <w:r w:rsidRPr="008B0D2A">
        <w:rPr>
          <w:rFonts w:ascii="Cambria" w:eastAsia="Calibri" w:hAnsi="Cambria" w:cs="Times New Roman"/>
          <w:lang w:val="en-GB" w:eastAsia="ja-JP"/>
        </w:rPr>
        <w:t xml:space="preserve"> equal to </w:t>
      </w:r>
      <w:r w:rsidRPr="008B0D2A">
        <w:rPr>
          <w:rFonts w:ascii="Courier New" w:eastAsia="Calibri" w:hAnsi="Courier New" w:cs="Courier New"/>
          <w:lang w:val="en-GB" w:eastAsia="ja-JP"/>
        </w:rPr>
        <w:t>urn:mpeg:dash:esr:202</w:t>
      </w:r>
      <w:r w:rsidR="00DB168D">
        <w:rPr>
          <w:rFonts w:ascii="Courier New" w:eastAsia="Calibri" w:hAnsi="Courier New" w:cs="Courier New"/>
          <w:lang w:val="en-GB" w:eastAsia="ja-JP"/>
        </w:rPr>
        <w:t>2</w:t>
      </w:r>
      <w:r w:rsidRPr="008B0D2A">
        <w:rPr>
          <w:rFonts w:ascii="Cambria" w:eastAsia="Calibri" w:hAnsi="Cambria" w:cs="Times New Roman"/>
          <w:lang w:val="en-GB" w:eastAsia="ja-JP"/>
        </w:rPr>
        <w:t xml:space="preserve">. This descriptor is referred to as the ESR descriptor. </w:t>
      </w:r>
      <w:r w:rsidR="00F25907">
        <w:rPr>
          <w:rFonts w:ascii="Cambria" w:eastAsia="Calibri" w:hAnsi="Cambria" w:cs="Times New Roman"/>
          <w:lang w:val="en-GB" w:eastAsia="ja-JP"/>
        </w:rPr>
        <w:t xml:space="preserve">This descriptor may </w:t>
      </w:r>
      <w:del w:id="4" w:author="Ye-Kui Wang" w:date="2022-07-22T14:13:00Z">
        <w:r w:rsidR="00F25907" w:rsidDel="00370BBC">
          <w:rPr>
            <w:rFonts w:ascii="Cambria" w:eastAsia="Calibri" w:hAnsi="Cambria" w:cs="Times New Roman"/>
            <w:lang w:val="en-GB" w:eastAsia="ja-JP"/>
          </w:rPr>
          <w:delText xml:space="preserve">be </w:delText>
        </w:r>
      </w:del>
      <w:r w:rsidR="00F25907">
        <w:rPr>
          <w:rFonts w:ascii="Cambria" w:eastAsia="Calibri" w:hAnsi="Cambria" w:cs="Times New Roman"/>
          <w:lang w:val="en-GB" w:eastAsia="ja-JP"/>
        </w:rPr>
        <w:t xml:space="preserve">only </w:t>
      </w:r>
      <w:ins w:id="5" w:author="Ye-Kui Wang" w:date="2022-07-22T14:13:00Z">
        <w:r w:rsidR="00370BBC">
          <w:rPr>
            <w:rFonts w:ascii="Cambria" w:eastAsia="Calibri" w:hAnsi="Cambria" w:cs="Times New Roman"/>
            <w:lang w:val="en-GB" w:eastAsia="ja-JP"/>
          </w:rPr>
          <w:t xml:space="preserve">be </w:t>
        </w:r>
      </w:ins>
      <w:r w:rsidR="00F25907">
        <w:rPr>
          <w:rFonts w:ascii="Cambria" w:eastAsia="Calibri" w:hAnsi="Cambria" w:cs="Times New Roman"/>
          <w:lang w:val="en-GB" w:eastAsia="ja-JP"/>
        </w:rPr>
        <w:t xml:space="preserve">present in an Adaptation Set level and its </w:t>
      </w:r>
      <w:del w:id="6" w:author="Ye-Kui Wang" w:date="2022-07-22T14:13:00Z">
        <w:r w:rsidRPr="008B0D2A" w:rsidDel="00370BBC">
          <w:rPr>
            <w:rFonts w:ascii="Cambria" w:eastAsia="Calibri" w:hAnsi="Cambria" w:cs="Times New Roman"/>
            <w:lang w:val="en-GB" w:eastAsia="ja-JP"/>
          </w:rPr>
          <w:delText xml:space="preserve"> </w:delText>
        </w:r>
      </w:del>
      <w:r w:rsidRPr="008B0D2A">
        <w:rPr>
          <w:rFonts w:ascii="Cambria" w:eastAsia="Calibri" w:hAnsi="Cambria" w:cs="Times New Roman"/>
          <w:lang w:val="en-GB" w:eastAsia="ja-JP"/>
        </w:rPr>
        <w:t xml:space="preserve">presence indicates that each Representation in the Adaptation Set is an ESR, which carries </w:t>
      </w:r>
      <w:r w:rsidR="00843F8E">
        <w:rPr>
          <w:rFonts w:ascii="Cambria" w:eastAsia="Calibri" w:hAnsi="Cambria" w:cs="Times New Roman"/>
          <w:lang w:val="en-GB" w:eastAsia="ja-JP"/>
        </w:rPr>
        <w:t>a video track referenced by a</w:t>
      </w:r>
      <w:r w:rsidR="00843F8E" w:rsidRPr="00843F8E">
        <w:rPr>
          <w:rFonts w:ascii="Cambria" w:eastAsia="Calibri" w:hAnsi="Cambria" w:cs="Times New Roman"/>
          <w:lang w:val="en-GB" w:eastAsia="ja-JP"/>
        </w:rPr>
        <w:t xml:space="preserve"> </w:t>
      </w:r>
      <w:r w:rsidR="00843F8E">
        <w:rPr>
          <w:rFonts w:ascii="Cambria" w:eastAsia="Calibri" w:hAnsi="Cambria" w:cs="Times New Roman"/>
          <w:lang w:val="en-GB" w:eastAsia="ja-JP"/>
        </w:rPr>
        <w:t xml:space="preserve">track reference of type </w:t>
      </w:r>
      <w:r w:rsidR="00843F8E" w:rsidRPr="00B41F53">
        <w:rPr>
          <w:rFonts w:ascii="Courier New" w:hAnsi="Courier New"/>
          <w:noProof/>
          <w:lang w:val="en-GB"/>
        </w:rPr>
        <w:t>'aest'</w:t>
      </w:r>
      <w:r w:rsidR="00843F8E" w:rsidRPr="00DB168D">
        <w:rPr>
          <w:rFonts w:ascii="Cambria" w:eastAsia="Calibri" w:hAnsi="Cambria" w:cs="Times New Roman"/>
          <w:lang w:val="en-GB" w:eastAsia="ja-JP"/>
        </w:rPr>
        <w:t xml:space="preserve"> </w:t>
      </w:r>
      <w:r w:rsidR="00843F8E">
        <w:rPr>
          <w:rFonts w:ascii="Cambria" w:eastAsia="Calibri" w:hAnsi="Cambria" w:cs="Times New Roman"/>
          <w:lang w:val="en-GB" w:eastAsia="ja-JP"/>
        </w:rPr>
        <w:t xml:space="preserve">as </w:t>
      </w:r>
      <w:r w:rsidRPr="008B0D2A">
        <w:rPr>
          <w:rFonts w:ascii="Cambria" w:eastAsia="Calibri" w:hAnsi="Cambria" w:cs="Times New Roman"/>
          <w:lang w:val="en-GB" w:eastAsia="ja-JP"/>
        </w:rPr>
        <w:t xml:space="preserve">specified in ISO/IEC 14496 12:2021 AMD1. An ESR </w:t>
      </w:r>
      <w:r w:rsidR="005E270C">
        <w:rPr>
          <w:rFonts w:ascii="Cambria" w:eastAsia="Calibri" w:hAnsi="Cambria" w:cs="Times New Roman"/>
          <w:lang w:val="en-GB" w:eastAsia="ja-JP"/>
        </w:rPr>
        <w:t>is</w:t>
      </w:r>
      <w:r w:rsidR="005E270C" w:rsidRPr="008B0D2A">
        <w:rPr>
          <w:rFonts w:ascii="Cambria" w:eastAsia="Calibri" w:hAnsi="Cambria" w:cs="Times New Roman"/>
          <w:lang w:val="en-GB" w:eastAsia="ja-JP"/>
        </w:rPr>
        <w:t xml:space="preserve"> </w:t>
      </w:r>
      <w:r w:rsidRPr="008B0D2A">
        <w:rPr>
          <w:rFonts w:ascii="Cambria" w:eastAsia="Calibri" w:hAnsi="Cambria" w:cs="Times New Roman"/>
          <w:lang w:val="en-GB" w:eastAsia="ja-JP"/>
        </w:rPr>
        <w:t xml:space="preserve">only </w:t>
      </w:r>
      <w:r w:rsidR="005E270C">
        <w:rPr>
          <w:rFonts w:ascii="Cambria" w:eastAsia="Calibri" w:hAnsi="Cambria" w:cs="Times New Roman"/>
          <w:lang w:val="en-GB" w:eastAsia="ja-JP"/>
        </w:rPr>
        <w:t xml:space="preserve">intended to </w:t>
      </w:r>
      <w:r w:rsidRPr="008B0D2A">
        <w:rPr>
          <w:rFonts w:ascii="Cambria" w:eastAsia="Calibri" w:hAnsi="Cambria" w:cs="Times New Roman"/>
          <w:lang w:val="en-GB" w:eastAsia="ja-JP"/>
        </w:rPr>
        <w:t>be consumed or played back together with its associated MSR.</w:t>
      </w:r>
    </w:p>
    <w:p w14:paraId="712655B6" w14:textId="134EB960" w:rsidR="008B0D2A" w:rsidRPr="008B0D2A" w:rsidRDefault="008B0D2A" w:rsidP="008B0D2A">
      <w:pPr>
        <w:autoSpaceDE/>
        <w:autoSpaceDN/>
        <w:spacing w:after="240" w:line="230" w:lineRule="atLeast"/>
        <w:jc w:val="both"/>
        <w:rPr>
          <w:rFonts w:ascii="Cambria" w:eastAsia="Calibri" w:hAnsi="Cambria" w:cs="Times New Roman"/>
          <w:lang w:val="de-DE" w:eastAsia="ja-JP"/>
        </w:rPr>
      </w:pPr>
      <w:r w:rsidRPr="008B0D2A">
        <w:rPr>
          <w:rFonts w:ascii="Cambria" w:eastAsia="Calibri" w:hAnsi="Cambria" w:cs="Times New Roman"/>
          <w:lang w:eastAsia="ja-JP"/>
        </w:rPr>
        <w:t xml:space="preserve">Each ESR shall be associated with an MSR </w:t>
      </w:r>
      <w:r w:rsidRPr="008B0D2A">
        <w:rPr>
          <w:rFonts w:ascii="Cambria" w:eastAsia="Calibri" w:hAnsi="Cambria" w:cs="Times New Roman"/>
          <w:lang w:val="en-CA" w:eastAsia="ja-JP"/>
        </w:rPr>
        <w:t>through the</w:t>
      </w:r>
      <w:r w:rsidRPr="008B0D2A">
        <w:rPr>
          <w:rFonts w:ascii="Cambria" w:eastAsia="Calibri" w:hAnsi="Cambria" w:cs="Times New Roman"/>
          <w:lang w:val="de-DE" w:eastAsia="ja-JP"/>
        </w:rPr>
        <w:t xml:space="preserve"> </w:t>
      </w:r>
      <w:r w:rsidRPr="008B0D2A">
        <w:rPr>
          <w:rFonts w:ascii="Cambria" w:eastAsia="Calibri" w:hAnsi="Cambria" w:cs="Times New Roman"/>
          <w:lang w:val="en-CA" w:eastAsia="ja-JP"/>
        </w:rPr>
        <w:t xml:space="preserve">Representation-level </w:t>
      </w:r>
      <w:r w:rsidRPr="008B0D2A">
        <w:rPr>
          <w:rFonts w:ascii="Cambria" w:eastAsia="Calibri" w:hAnsi="Cambria" w:cs="Times New Roman"/>
          <w:lang w:val="de-DE" w:eastAsia="ja-JP"/>
        </w:rPr>
        <w:t xml:space="preserve">attributes </w:t>
      </w:r>
      <w:r w:rsidRPr="008B0D2A">
        <w:rPr>
          <w:rFonts w:ascii="Courier New" w:eastAsia="Calibri" w:hAnsi="Courier New" w:cs="Courier New"/>
          <w:noProof/>
          <w:lang w:val="en-GB" w:eastAsia="ja-JP"/>
        </w:rPr>
        <w:t>@associationId</w:t>
      </w:r>
      <w:r w:rsidRPr="008B0D2A">
        <w:rPr>
          <w:rFonts w:eastAsia="Calibri" w:cs="Times New Roman"/>
          <w:lang w:val="de-DE" w:eastAsia="ja-JP"/>
        </w:rPr>
        <w:t xml:space="preserve"> </w:t>
      </w:r>
      <w:r w:rsidRPr="008B0D2A">
        <w:rPr>
          <w:rFonts w:ascii="Cambria" w:eastAsia="Calibri" w:hAnsi="Cambria" w:cs="Times New Roman"/>
          <w:lang w:val="de-DE" w:eastAsia="ja-JP"/>
        </w:rPr>
        <w:t>and</w:t>
      </w:r>
      <w:r w:rsidRPr="008B0D2A">
        <w:rPr>
          <w:rFonts w:eastAsia="Calibri" w:cs="Times New Roman"/>
          <w:lang w:val="de-DE" w:eastAsia="ja-JP"/>
        </w:rPr>
        <w:t xml:space="preserve"> </w:t>
      </w:r>
      <w:r w:rsidRPr="008B0D2A">
        <w:rPr>
          <w:rFonts w:ascii="Courier New" w:eastAsia="Calibri" w:hAnsi="Courier New" w:cs="Courier New"/>
          <w:noProof/>
          <w:lang w:val="en-GB" w:eastAsia="ja-JP"/>
        </w:rPr>
        <w:t>@associationType</w:t>
      </w:r>
      <w:r w:rsidRPr="008B0D2A">
        <w:rPr>
          <w:rFonts w:ascii="Cambria" w:eastAsia="Calibri" w:hAnsi="Cambria" w:cs="Times New Roman"/>
          <w:lang w:val="de-DE" w:eastAsia="ja-JP"/>
        </w:rPr>
        <w:t xml:space="preserve"> in the MSR as follows: </w:t>
      </w:r>
      <w:r w:rsidRPr="008B0D2A">
        <w:rPr>
          <w:rFonts w:ascii="Cambria" w:eastAsia="Calibri" w:hAnsi="Cambria" w:cs="Times New Roman"/>
          <w:lang w:eastAsia="ja-JP"/>
        </w:rPr>
        <w:t xml:space="preserve">the </w:t>
      </w:r>
      <w:r w:rsidRPr="008B0D2A">
        <w:rPr>
          <w:rFonts w:ascii="Courier New" w:eastAsia="Calibri" w:hAnsi="Courier New" w:cs="Courier New"/>
          <w:noProof/>
          <w:lang w:val="en-GB" w:eastAsia="ja-JP"/>
        </w:rPr>
        <w:t>@id</w:t>
      </w:r>
      <w:r w:rsidRPr="008B0D2A">
        <w:rPr>
          <w:rFonts w:ascii="Cambria" w:eastAsia="Calibri" w:hAnsi="Cambria" w:cs="Times New Roman"/>
          <w:lang w:val="en-CA" w:eastAsia="ja-JP"/>
        </w:rPr>
        <w:t xml:space="preserve"> of the associated ESR</w:t>
      </w:r>
      <w:r w:rsidRPr="008B0D2A">
        <w:rPr>
          <w:rFonts w:ascii="Cambria" w:eastAsia="Calibri" w:hAnsi="Cambria" w:cs="Times New Roman"/>
          <w:lang w:eastAsia="ja-JP"/>
        </w:rPr>
        <w:t xml:space="preserve"> shall be referred to by a value contained in the attribute </w:t>
      </w:r>
      <w:r w:rsidRPr="008B0D2A">
        <w:rPr>
          <w:rFonts w:ascii="Courier New" w:eastAsia="Calibri" w:hAnsi="Courier New" w:cs="Courier New"/>
          <w:noProof/>
          <w:lang w:val="en-GB" w:eastAsia="ja-JP"/>
        </w:rPr>
        <w:t>@associationId</w:t>
      </w:r>
      <w:r w:rsidRPr="008B0D2A">
        <w:rPr>
          <w:rFonts w:ascii="Cambria" w:eastAsia="Calibri" w:hAnsi="Cambria" w:cs="Times New Roman"/>
          <w:lang w:val="de-DE" w:eastAsia="ja-JP"/>
        </w:rPr>
        <w:t xml:space="preserve"> for which the corresponding value in the </w:t>
      </w:r>
      <w:r w:rsidRPr="008B0D2A">
        <w:rPr>
          <w:rFonts w:ascii="Cambria" w:eastAsia="Calibri" w:hAnsi="Cambria" w:cs="Times New Roman"/>
          <w:lang w:eastAsia="ja-JP"/>
        </w:rPr>
        <w:t xml:space="preserve">attribute </w:t>
      </w:r>
      <w:r w:rsidRPr="008B0D2A">
        <w:rPr>
          <w:rFonts w:ascii="Courier New" w:eastAsia="Calibri" w:hAnsi="Courier New" w:cs="Courier New"/>
          <w:noProof/>
          <w:lang w:val="en-GB" w:eastAsia="ja-JP"/>
        </w:rPr>
        <w:t>@associationType</w:t>
      </w:r>
      <w:r w:rsidRPr="008B0D2A">
        <w:rPr>
          <w:rFonts w:ascii="Cambria" w:eastAsia="Calibri" w:hAnsi="Cambria" w:cs="Times New Roman"/>
          <w:lang w:val="de-DE" w:eastAsia="ja-JP"/>
        </w:rPr>
        <w:t xml:space="preserve"> is equal to </w:t>
      </w:r>
      <w:r w:rsidRPr="008B0D2A">
        <w:rPr>
          <w:rFonts w:ascii="Courier New" w:eastAsia="Calibri" w:hAnsi="Courier New" w:cs="Courier New"/>
          <w:noProof/>
          <w:lang w:val="en-GB" w:eastAsia="ja-JP"/>
        </w:rPr>
        <w:t>'aest'</w:t>
      </w:r>
      <w:r w:rsidRPr="008B0D2A">
        <w:rPr>
          <w:rFonts w:ascii="Cambria" w:eastAsia="Calibri" w:hAnsi="Cambria" w:cs="Times New Roman"/>
          <w:lang w:val="de-DE" w:eastAsia="ja-JP"/>
        </w:rPr>
        <w:t xml:space="preserve">. </w:t>
      </w:r>
      <w:r w:rsidRPr="008B0D2A">
        <w:rPr>
          <w:rFonts w:ascii="Cambria" w:eastAsia="Calibri" w:hAnsi="Cambria" w:cs="Times New Roman"/>
          <w:lang w:eastAsia="ja-JP"/>
        </w:rPr>
        <w:t>Each MSR shall have an associated ESR.</w:t>
      </w:r>
    </w:p>
    <w:p w14:paraId="66B32585" w14:textId="03C17403" w:rsidR="008B0D2A" w:rsidRPr="008B0D2A" w:rsidRDefault="008B0D2A" w:rsidP="008B0D2A">
      <w:pPr>
        <w:autoSpaceDE/>
        <w:autoSpaceDN/>
        <w:spacing w:after="240" w:line="230" w:lineRule="atLeast"/>
        <w:jc w:val="both"/>
        <w:rPr>
          <w:rFonts w:ascii="Cambria" w:eastAsia="Calibri" w:hAnsi="Cambria" w:cs="Times New Roman"/>
          <w:lang w:eastAsia="ja-JP"/>
        </w:rPr>
      </w:pPr>
      <w:r w:rsidRPr="008B0D2A">
        <w:rPr>
          <w:rFonts w:ascii="Cambria" w:eastAsia="Calibri" w:hAnsi="Cambria" w:cs="Times New Roman"/>
          <w:lang w:eastAsia="ja-JP"/>
        </w:rPr>
        <w:t>For an MSR and an ESR associated with each other, the following applies:</w:t>
      </w:r>
    </w:p>
    <w:p w14:paraId="01B349A5" w14:textId="77777777" w:rsidR="008B0D2A" w:rsidRPr="008B0D2A" w:rsidRDefault="008B0D2A" w:rsidP="008B0D2A">
      <w:pPr>
        <w:widowControl/>
        <w:numPr>
          <w:ilvl w:val="0"/>
          <w:numId w:val="5"/>
        </w:numPr>
        <w:autoSpaceDE/>
        <w:autoSpaceDN/>
        <w:spacing w:after="240" w:line="230" w:lineRule="atLeast"/>
        <w:jc w:val="both"/>
        <w:rPr>
          <w:rFonts w:ascii="Cambria" w:eastAsia="Calibri" w:hAnsi="Cambria" w:cs="Times New Roman"/>
          <w:lang w:eastAsia="ja-JP"/>
        </w:rPr>
      </w:pPr>
      <w:r w:rsidRPr="008B0D2A">
        <w:rPr>
          <w:rFonts w:ascii="Cambria" w:eastAsia="Calibri" w:hAnsi="Cambria" w:cs="Times New Roman"/>
          <w:lang w:eastAsia="ja-JP"/>
        </w:rPr>
        <w:t>For each media sample with a particular presentation time in the ESR, there shall be a corresponding media sample with the same presentation time in the MSR.</w:t>
      </w:r>
    </w:p>
    <w:p w14:paraId="561CE8C0" w14:textId="77777777" w:rsidR="008B0D2A" w:rsidRPr="008B0D2A" w:rsidRDefault="008B0D2A" w:rsidP="008B0D2A">
      <w:pPr>
        <w:widowControl/>
        <w:numPr>
          <w:ilvl w:val="0"/>
          <w:numId w:val="5"/>
        </w:numPr>
        <w:autoSpaceDE/>
        <w:autoSpaceDN/>
        <w:spacing w:after="240" w:line="230" w:lineRule="atLeast"/>
        <w:jc w:val="both"/>
        <w:rPr>
          <w:rFonts w:ascii="Cambria" w:eastAsia="Calibri" w:hAnsi="Cambria" w:cs="Times New Roman"/>
          <w:lang w:eastAsia="ja-JP"/>
        </w:rPr>
      </w:pPr>
      <w:r w:rsidRPr="008B0D2A">
        <w:rPr>
          <w:rFonts w:ascii="Cambria" w:eastAsia="Calibri" w:hAnsi="Cambria" w:cs="Times New Roman"/>
          <w:lang w:eastAsia="ja-JP"/>
        </w:rPr>
        <w:t>Each media sample in the MSR that has a corresponding ESR media sample is referred to as an EDRAP sample.</w:t>
      </w:r>
    </w:p>
    <w:p w14:paraId="2E19F53B" w14:textId="09DEC221" w:rsidR="008B0D2A" w:rsidRPr="006831A7" w:rsidRDefault="008B0D2A" w:rsidP="008B0D2A">
      <w:pPr>
        <w:widowControl/>
        <w:numPr>
          <w:ilvl w:val="0"/>
          <w:numId w:val="5"/>
        </w:numPr>
        <w:autoSpaceDE/>
        <w:autoSpaceDN/>
        <w:spacing w:after="240" w:line="230" w:lineRule="atLeast"/>
        <w:jc w:val="both"/>
        <w:rPr>
          <w:rFonts w:ascii="Cambria" w:eastAsia="Calibri" w:hAnsi="Cambria" w:cs="Times New Roman"/>
          <w:lang w:val="en-GB" w:eastAsia="ja-JP"/>
        </w:rPr>
      </w:pPr>
      <w:r w:rsidRPr="008B0D2A">
        <w:rPr>
          <w:rFonts w:ascii="Cambria" w:eastAsia="Calibri" w:hAnsi="Cambria" w:cs="Times New Roman"/>
          <w:lang w:eastAsia="ja-JP"/>
        </w:rPr>
        <w:t xml:space="preserve">The first byte position of each EDRAP sample in the MSR </w:t>
      </w:r>
      <w:r w:rsidR="008E57FD">
        <w:rPr>
          <w:rFonts w:ascii="Cambria" w:eastAsia="Calibri" w:hAnsi="Cambria" w:cs="Times New Roman"/>
          <w:lang w:eastAsia="ja-JP"/>
        </w:rPr>
        <w:t>shall be</w:t>
      </w:r>
      <w:r w:rsidRPr="008B0D2A">
        <w:rPr>
          <w:rFonts w:ascii="Cambria" w:eastAsia="Calibri" w:hAnsi="Cambria" w:cs="Times New Roman"/>
          <w:lang w:eastAsia="ja-JP"/>
        </w:rPr>
        <w:t xml:space="preserve"> the I</w:t>
      </w:r>
      <w:r w:rsidRPr="008B0D2A">
        <w:rPr>
          <w:rFonts w:ascii="Cambria" w:eastAsia="Calibri" w:hAnsi="Cambria" w:cs="Times New Roman"/>
          <w:vertAlign w:val="subscript"/>
          <w:lang w:eastAsia="ja-JP"/>
        </w:rPr>
        <w:t>SAU</w:t>
      </w:r>
      <w:r w:rsidRPr="008B0D2A">
        <w:rPr>
          <w:rFonts w:ascii="Cambria" w:eastAsia="Calibri" w:hAnsi="Cambria" w:cs="Times New Roman"/>
          <w:lang w:eastAsia="ja-JP"/>
        </w:rPr>
        <w:t xml:space="preserve"> of </w:t>
      </w:r>
      <w:proofErr w:type="gramStart"/>
      <w:r w:rsidRPr="008B0D2A">
        <w:rPr>
          <w:rFonts w:ascii="Cambria" w:eastAsia="Calibri" w:hAnsi="Cambria" w:cs="Times New Roman"/>
          <w:lang w:eastAsia="ja-JP"/>
        </w:rPr>
        <w:t>a</w:t>
      </w:r>
      <w:proofErr w:type="gramEnd"/>
      <w:r w:rsidRPr="008B0D2A">
        <w:rPr>
          <w:rFonts w:ascii="Cambria" w:eastAsia="Calibri" w:hAnsi="Cambria" w:cs="Times New Roman"/>
          <w:lang w:eastAsia="ja-JP"/>
        </w:rPr>
        <w:t xml:space="preserve"> SAP, which enables playback of the media stream in the MSR provided that the corresponding ESR </w:t>
      </w:r>
      <w:r w:rsidRPr="008B0D2A">
        <w:rPr>
          <w:rFonts w:ascii="Cambria" w:eastAsia="Calibri" w:hAnsi="Cambria" w:cs="Times New Roman"/>
          <w:lang w:eastAsia="ja-JP"/>
        </w:rPr>
        <w:lastRenderedPageBreak/>
        <w:t>media sample is provided to the media decoder immediately before the EDRAP sample</w:t>
      </w:r>
      <w:del w:id="7" w:author="Ye-Kui Wang" w:date="2022-07-22T14:14:00Z">
        <w:r w:rsidRPr="008B0D2A" w:rsidDel="00370BBC">
          <w:rPr>
            <w:rFonts w:ascii="Cambria" w:eastAsia="Calibri" w:hAnsi="Cambria" w:cs="Times New Roman"/>
            <w:lang w:eastAsia="ja-JP"/>
          </w:rPr>
          <w:delText xml:space="preserve"> and the subsequent samples in the MSR</w:delText>
        </w:r>
      </w:del>
      <w:r w:rsidRPr="008B0D2A">
        <w:rPr>
          <w:rFonts w:ascii="Cambria" w:eastAsia="Calibri" w:hAnsi="Cambria" w:cs="Times New Roman"/>
          <w:lang w:eastAsia="ja-JP"/>
        </w:rPr>
        <w:t>.</w:t>
      </w:r>
    </w:p>
    <w:p w14:paraId="34E19CFE" w14:textId="7557225B" w:rsidR="008B0D2A" w:rsidRPr="008B0D2A" w:rsidRDefault="008B0D2A" w:rsidP="008B0D2A">
      <w:pPr>
        <w:widowControl/>
        <w:numPr>
          <w:ilvl w:val="0"/>
          <w:numId w:val="5"/>
        </w:numPr>
        <w:autoSpaceDE/>
        <w:autoSpaceDN/>
        <w:spacing w:after="240" w:line="230" w:lineRule="atLeast"/>
        <w:jc w:val="both"/>
        <w:rPr>
          <w:rFonts w:ascii="Cambria" w:eastAsia="Calibri" w:hAnsi="Cambria" w:cs="Times New Roman"/>
          <w:lang w:val="en-GB" w:eastAsia="ja-JP"/>
        </w:rPr>
      </w:pPr>
      <w:r w:rsidRPr="008B0D2A">
        <w:rPr>
          <w:rFonts w:ascii="Cambria" w:eastAsia="Calibri" w:hAnsi="Cambria" w:cs="Times New Roman"/>
          <w:lang w:eastAsia="ja-JP"/>
        </w:rPr>
        <w:t xml:space="preserve">Each EDRAP sample in the MSR shall be the first sample in a Segment </w:t>
      </w:r>
      <w:r w:rsidR="003350B3">
        <w:rPr>
          <w:rFonts w:ascii="Cambria" w:eastAsia="Calibri" w:hAnsi="Cambria" w:cs="Times New Roman"/>
          <w:lang w:eastAsia="ja-JP"/>
        </w:rPr>
        <w:t xml:space="preserve">or Subsegment </w:t>
      </w:r>
      <w:r w:rsidRPr="008B0D2A">
        <w:rPr>
          <w:rFonts w:ascii="Cambria" w:eastAsia="Calibri" w:hAnsi="Cambria" w:cs="Times New Roman"/>
          <w:lang w:eastAsia="ja-JP"/>
        </w:rPr>
        <w:t>(i.e., each EDRAP sample shall start a Segment</w:t>
      </w:r>
      <w:r w:rsidR="003350B3">
        <w:rPr>
          <w:rFonts w:ascii="Cambria" w:eastAsia="Calibri" w:hAnsi="Cambria" w:cs="Times New Roman"/>
          <w:lang w:eastAsia="ja-JP"/>
        </w:rPr>
        <w:t xml:space="preserve"> or Subsegment</w:t>
      </w:r>
      <w:r w:rsidRPr="008B0D2A">
        <w:rPr>
          <w:rFonts w:ascii="Cambria" w:eastAsia="Calibri" w:hAnsi="Cambria" w:cs="Times New Roman"/>
          <w:lang w:eastAsia="ja-JP"/>
        </w:rPr>
        <w:t>).</w:t>
      </w:r>
    </w:p>
    <w:p w14:paraId="4E509DD4" w14:textId="5A63A45C" w:rsidR="008B0D2A" w:rsidRPr="008B0D2A" w:rsidRDefault="008B0D2A" w:rsidP="008B0D2A">
      <w:pPr>
        <w:widowControl/>
        <w:numPr>
          <w:ilvl w:val="0"/>
          <w:numId w:val="5"/>
        </w:numPr>
        <w:autoSpaceDE/>
        <w:autoSpaceDN/>
        <w:spacing w:after="240" w:line="230" w:lineRule="atLeast"/>
        <w:jc w:val="both"/>
        <w:rPr>
          <w:rFonts w:ascii="Cambria" w:eastAsia="Calibri" w:hAnsi="Cambria" w:cs="Times New Roman"/>
          <w:lang w:eastAsia="ja-JP"/>
        </w:rPr>
      </w:pPr>
      <w:r w:rsidRPr="008B0D2A">
        <w:rPr>
          <w:rFonts w:ascii="Cambria" w:eastAsia="Calibri" w:hAnsi="Cambria" w:cs="Times New Roman"/>
          <w:lang w:eastAsia="ja-JP"/>
        </w:rPr>
        <w:t xml:space="preserve">For each Segment </w:t>
      </w:r>
      <w:r w:rsidR="003350B3">
        <w:rPr>
          <w:rFonts w:ascii="Cambria" w:eastAsia="Calibri" w:hAnsi="Cambria" w:cs="Times New Roman"/>
          <w:lang w:eastAsia="ja-JP"/>
        </w:rPr>
        <w:t xml:space="preserve">or Subsegment </w:t>
      </w:r>
      <w:r w:rsidRPr="008B0D2A">
        <w:rPr>
          <w:rFonts w:ascii="Cambria" w:eastAsia="Calibri" w:hAnsi="Cambria" w:cs="Times New Roman"/>
          <w:lang w:eastAsia="ja-JP"/>
        </w:rPr>
        <w:t xml:space="preserve">in the MSR that starts with an EDRAP sample, there shall be a Segment in the ESR </w:t>
      </w:r>
      <w:r w:rsidR="00573DB5">
        <w:rPr>
          <w:rFonts w:ascii="Cambria" w:eastAsia="Calibri" w:hAnsi="Cambria" w:cs="Times New Roman"/>
          <w:lang w:eastAsia="ja-JP"/>
        </w:rPr>
        <w:t>with</w:t>
      </w:r>
      <w:r w:rsidR="00573DB5" w:rsidRPr="008B0D2A">
        <w:rPr>
          <w:rFonts w:ascii="Cambria" w:eastAsia="Calibri" w:hAnsi="Cambria" w:cs="Times New Roman"/>
          <w:lang w:eastAsia="ja-JP"/>
        </w:rPr>
        <w:t xml:space="preserve"> </w:t>
      </w:r>
      <w:r w:rsidRPr="008B0D2A">
        <w:rPr>
          <w:rFonts w:ascii="Cambria" w:eastAsia="Calibri" w:hAnsi="Cambria" w:cs="Times New Roman"/>
          <w:lang w:eastAsia="ja-JP"/>
        </w:rPr>
        <w:t xml:space="preserve">the same </w:t>
      </w:r>
      <w:r w:rsidR="00142668">
        <w:rPr>
          <w:rFonts w:ascii="Cambria" w:eastAsia="Calibri" w:hAnsi="Cambria" w:cs="Times New Roman"/>
          <w:lang w:eastAsia="ja-JP"/>
        </w:rPr>
        <w:t>earliest presentation</w:t>
      </w:r>
      <w:r w:rsidRPr="008B0D2A">
        <w:rPr>
          <w:rFonts w:ascii="Cambria" w:eastAsia="Calibri" w:hAnsi="Cambria" w:cs="Times New Roman"/>
          <w:lang w:eastAsia="ja-JP"/>
        </w:rPr>
        <w:t xml:space="preserve"> time as the MSR Segment</w:t>
      </w:r>
      <w:r w:rsidR="003350B3">
        <w:rPr>
          <w:rFonts w:ascii="Cambria" w:eastAsia="Calibri" w:hAnsi="Cambria" w:cs="Times New Roman"/>
          <w:lang w:eastAsia="ja-JP"/>
        </w:rPr>
        <w:t xml:space="preserve"> or Subsegment</w:t>
      </w:r>
      <w:r w:rsidRPr="008B0D2A">
        <w:rPr>
          <w:rFonts w:ascii="Cambria" w:eastAsia="Calibri" w:hAnsi="Cambria" w:cs="Times New Roman"/>
          <w:lang w:eastAsia="ja-JP"/>
        </w:rPr>
        <w:t>.</w:t>
      </w:r>
      <w:ins w:id="8" w:author="Ye-Kui Wang" w:date="2022-07-22T14:14:00Z">
        <w:r w:rsidR="00370BBC">
          <w:rPr>
            <w:rFonts w:ascii="Cambria" w:eastAsia="Calibri" w:hAnsi="Cambria" w:cs="Times New Roman"/>
            <w:lang w:eastAsia="ja-JP"/>
          </w:rPr>
          <w:t xml:space="preserve"> This Segment in the ESR is referred to as the corresponding ESR Segment of the MSR Segment or Subsegment and vice versa.</w:t>
        </w:r>
      </w:ins>
    </w:p>
    <w:p w14:paraId="05C3BAE4" w14:textId="68180EFA" w:rsidR="008B0D2A" w:rsidRPr="008B0D2A" w:rsidRDefault="008B0D2A" w:rsidP="008B0D2A">
      <w:pPr>
        <w:widowControl/>
        <w:numPr>
          <w:ilvl w:val="0"/>
          <w:numId w:val="5"/>
        </w:numPr>
        <w:autoSpaceDE/>
        <w:autoSpaceDN/>
        <w:spacing w:after="240" w:line="230" w:lineRule="atLeast"/>
        <w:jc w:val="both"/>
        <w:rPr>
          <w:rFonts w:ascii="Cambria" w:eastAsia="Calibri" w:hAnsi="Cambria" w:cs="Times New Roman"/>
          <w:lang w:eastAsia="ja-JP"/>
        </w:rPr>
      </w:pPr>
      <w:r w:rsidRPr="008B0D2A">
        <w:rPr>
          <w:rFonts w:ascii="Cambria" w:eastAsia="Calibri" w:hAnsi="Cambria" w:cs="Times New Roman"/>
          <w:lang w:eastAsia="ja-JP"/>
        </w:rPr>
        <w:t xml:space="preserve">The concatenation of any Segment in the ESR and the corresponding </w:t>
      </w:r>
      <w:r w:rsidR="00C026C4">
        <w:rPr>
          <w:rFonts w:ascii="Cambria" w:eastAsia="Calibri" w:hAnsi="Cambria" w:cs="Times New Roman"/>
          <w:lang w:eastAsia="ja-JP"/>
        </w:rPr>
        <w:t xml:space="preserve">MSR </w:t>
      </w:r>
      <w:r w:rsidRPr="008B0D2A">
        <w:rPr>
          <w:rFonts w:ascii="Cambria" w:eastAsia="Calibri" w:hAnsi="Cambria" w:cs="Times New Roman"/>
          <w:lang w:eastAsia="ja-JP"/>
        </w:rPr>
        <w:t xml:space="preserve">Segment </w:t>
      </w:r>
      <w:r w:rsidR="00C026C4">
        <w:rPr>
          <w:rFonts w:ascii="Cambria" w:eastAsia="Calibri" w:hAnsi="Cambria" w:cs="Times New Roman"/>
          <w:lang w:eastAsia="ja-JP"/>
        </w:rPr>
        <w:t xml:space="preserve">or Subsegment (i.e., the </w:t>
      </w:r>
      <w:r w:rsidR="003350B3">
        <w:rPr>
          <w:rFonts w:ascii="Cambria" w:eastAsia="Calibri" w:hAnsi="Cambria" w:cs="Times New Roman"/>
          <w:lang w:eastAsia="ja-JP"/>
        </w:rPr>
        <w:t xml:space="preserve">MSR </w:t>
      </w:r>
      <w:r w:rsidR="00A77B2C">
        <w:rPr>
          <w:rFonts w:ascii="Cambria" w:eastAsia="Calibri" w:hAnsi="Cambria" w:cs="Times New Roman"/>
          <w:lang w:eastAsia="ja-JP"/>
        </w:rPr>
        <w:t>Segment or Subsegment having the same earliest presentation time as the ESR Segment</w:t>
      </w:r>
      <w:r w:rsidR="00C026C4">
        <w:rPr>
          <w:rFonts w:ascii="Cambria" w:eastAsia="Calibri" w:hAnsi="Cambria" w:cs="Times New Roman"/>
          <w:lang w:eastAsia="ja-JP"/>
        </w:rPr>
        <w:t xml:space="preserve">) </w:t>
      </w:r>
      <w:r w:rsidRPr="008B0D2A">
        <w:rPr>
          <w:rFonts w:ascii="Cambria" w:eastAsia="Calibri" w:hAnsi="Cambria" w:cs="Times New Roman"/>
          <w:lang w:eastAsia="ja-JP"/>
        </w:rPr>
        <w:t xml:space="preserve">and all subsequent </w:t>
      </w:r>
      <w:r w:rsidR="003350B3">
        <w:rPr>
          <w:rFonts w:ascii="Cambria" w:eastAsia="Calibri" w:hAnsi="Cambria" w:cs="Times New Roman"/>
          <w:lang w:eastAsia="ja-JP"/>
        </w:rPr>
        <w:t xml:space="preserve">MSR </w:t>
      </w:r>
      <w:r w:rsidRPr="008B0D2A">
        <w:rPr>
          <w:rFonts w:ascii="Cambria" w:eastAsia="Calibri" w:hAnsi="Cambria" w:cs="Times New Roman"/>
          <w:lang w:eastAsia="ja-JP"/>
        </w:rPr>
        <w:t xml:space="preserve">Segments </w:t>
      </w:r>
      <w:r w:rsidR="00A77B2C">
        <w:rPr>
          <w:rFonts w:ascii="Cambria" w:eastAsia="Calibri" w:hAnsi="Cambria" w:cs="Times New Roman"/>
          <w:lang w:eastAsia="ja-JP"/>
        </w:rPr>
        <w:t>or Subsegments</w:t>
      </w:r>
      <w:r w:rsidRPr="008B0D2A">
        <w:rPr>
          <w:rFonts w:ascii="Cambria" w:eastAsia="Calibri" w:hAnsi="Cambria" w:cs="Times New Roman"/>
          <w:lang w:eastAsia="ja-JP"/>
        </w:rPr>
        <w:t xml:space="preserve"> shall result in a conforming bitstream.</w:t>
      </w:r>
    </w:p>
    <w:p w14:paraId="40E56D62" w14:textId="6890D8FF" w:rsidR="008B0D2A" w:rsidRPr="008B0D2A" w:rsidRDefault="008B0D2A" w:rsidP="008B0D2A">
      <w:pPr>
        <w:widowControl/>
        <w:numPr>
          <w:ilvl w:val="0"/>
          <w:numId w:val="5"/>
        </w:numPr>
        <w:autoSpaceDE/>
        <w:autoSpaceDN/>
        <w:spacing w:after="240" w:line="230" w:lineRule="atLeast"/>
        <w:jc w:val="both"/>
        <w:rPr>
          <w:rFonts w:ascii="Cambria" w:eastAsia="Calibri" w:hAnsi="Cambria" w:cs="Times New Roman"/>
          <w:lang w:val="de-DE" w:eastAsia="ja-JP"/>
        </w:rPr>
      </w:pPr>
      <w:r w:rsidRPr="008B0D2A">
        <w:rPr>
          <w:rFonts w:ascii="Cambria" w:eastAsia="Calibri" w:hAnsi="Cambria" w:cs="Times New Roman"/>
          <w:lang w:eastAsia="ja-JP"/>
        </w:rPr>
        <w:t xml:space="preserve">For each MSR Segment </w:t>
      </w:r>
      <w:r w:rsidR="00A77B2C">
        <w:rPr>
          <w:rFonts w:ascii="Cambria" w:eastAsia="Calibri" w:hAnsi="Cambria" w:cs="Times New Roman"/>
          <w:lang w:eastAsia="ja-JP"/>
        </w:rPr>
        <w:t xml:space="preserve">or Subsegment </w:t>
      </w:r>
      <w:r w:rsidRPr="008B0D2A">
        <w:rPr>
          <w:rFonts w:ascii="Cambria" w:eastAsia="Calibri" w:hAnsi="Cambria" w:cs="Times New Roman"/>
          <w:lang w:eastAsia="ja-JP"/>
        </w:rPr>
        <w:t xml:space="preserve">that does not start with an EDRAP sample, there shall be no corresponding </w:t>
      </w:r>
      <w:r w:rsidR="00FF1990">
        <w:rPr>
          <w:rFonts w:ascii="Cambria" w:eastAsia="Calibri" w:hAnsi="Cambria" w:cs="Times New Roman"/>
          <w:lang w:eastAsia="ja-JP"/>
        </w:rPr>
        <w:t xml:space="preserve">ESR </w:t>
      </w:r>
      <w:r w:rsidRPr="008B0D2A">
        <w:rPr>
          <w:rFonts w:ascii="Cambria" w:eastAsia="Calibri" w:hAnsi="Cambria" w:cs="Times New Roman"/>
          <w:lang w:eastAsia="ja-JP"/>
        </w:rPr>
        <w:t xml:space="preserve">Segment having the same </w:t>
      </w:r>
      <w:r w:rsidR="00142668">
        <w:rPr>
          <w:rFonts w:ascii="Cambria" w:eastAsia="Calibri" w:hAnsi="Cambria" w:cs="Times New Roman"/>
          <w:lang w:eastAsia="ja-JP"/>
        </w:rPr>
        <w:t>earliest presentation</w:t>
      </w:r>
      <w:r w:rsidR="00142668" w:rsidRPr="008B0D2A" w:rsidDel="00142668">
        <w:rPr>
          <w:rFonts w:ascii="Cambria" w:eastAsia="Calibri" w:hAnsi="Cambria" w:cs="Times New Roman"/>
          <w:lang w:eastAsia="ja-JP"/>
        </w:rPr>
        <w:t xml:space="preserve"> </w:t>
      </w:r>
      <w:r w:rsidRPr="008B0D2A">
        <w:rPr>
          <w:rFonts w:ascii="Cambria" w:eastAsia="Calibri" w:hAnsi="Cambria" w:cs="Times New Roman"/>
          <w:lang w:eastAsia="ja-JP"/>
        </w:rPr>
        <w:t>time as the MSR Segment</w:t>
      </w:r>
      <w:r w:rsidR="00B055E1">
        <w:rPr>
          <w:rFonts w:ascii="Cambria" w:eastAsia="Calibri" w:hAnsi="Cambria" w:cs="Times New Roman"/>
          <w:lang w:eastAsia="ja-JP"/>
        </w:rPr>
        <w:t xml:space="preserve"> or Subsegment</w:t>
      </w:r>
      <w:r w:rsidRPr="008B0D2A">
        <w:rPr>
          <w:rFonts w:ascii="Cambria" w:eastAsia="Calibri" w:hAnsi="Cambria" w:cs="Times New Roman"/>
          <w:lang w:eastAsia="ja-JP"/>
        </w:rPr>
        <w:t>.</w:t>
      </w:r>
    </w:p>
    <w:p w14:paraId="3CA2170D" w14:textId="77777777" w:rsidR="008B0D2A" w:rsidRPr="008B0D2A" w:rsidRDefault="008B0D2A" w:rsidP="008B0D2A">
      <w:pPr>
        <w:keepNext/>
        <w:widowControl/>
        <w:tabs>
          <w:tab w:val="left" w:pos="403"/>
          <w:tab w:val="left" w:pos="1021"/>
        </w:tabs>
        <w:suppressAutoHyphens/>
        <w:autoSpaceDE/>
        <w:autoSpaceDN/>
        <w:spacing w:before="60" w:after="120" w:line="240" w:lineRule="atLeast"/>
        <w:outlineLvl w:val="4"/>
        <w:rPr>
          <w:rFonts w:ascii="Cambria" w:eastAsia="MS Mincho" w:hAnsi="Cambria" w:cs="Times New Roman"/>
          <w:b/>
          <w:lang w:val="en-GB" w:eastAsia="ja-JP"/>
        </w:rPr>
      </w:pPr>
      <w:r w:rsidRPr="008B0D2A">
        <w:rPr>
          <w:rFonts w:ascii="Cambria" w:eastAsia="MS Mincho" w:hAnsi="Cambria" w:cs="Times New Roman"/>
          <w:b/>
          <w:lang w:val="en-GB" w:eastAsia="ja-JP"/>
        </w:rPr>
        <w:t>5.8.5.15.2</w:t>
      </w:r>
      <w:r w:rsidRPr="008B0D2A">
        <w:rPr>
          <w:rFonts w:ascii="Cambria" w:eastAsia="MS Mincho" w:hAnsi="Cambria" w:cs="Times New Roman"/>
          <w:b/>
          <w:lang w:val="en-GB" w:eastAsia="ja-JP"/>
        </w:rPr>
        <w:tab/>
        <w:t>Example content preparation and client operations (informative)</w:t>
      </w:r>
    </w:p>
    <w:p w14:paraId="315B2E62" w14:textId="77777777" w:rsidR="008B0D2A" w:rsidRPr="008B0D2A" w:rsidRDefault="008B0D2A" w:rsidP="008B0D2A">
      <w:pPr>
        <w:tabs>
          <w:tab w:val="left" w:pos="794"/>
          <w:tab w:val="left" w:pos="1191"/>
          <w:tab w:val="left" w:pos="1588"/>
          <w:tab w:val="left" w:pos="1985"/>
        </w:tabs>
        <w:autoSpaceDE/>
        <w:autoSpaceDN/>
        <w:spacing w:after="200" w:line="276" w:lineRule="auto"/>
        <w:jc w:val="both"/>
        <w:rPr>
          <w:rFonts w:ascii="Cambria" w:eastAsia="SimSun" w:hAnsi="Cambria" w:cs="Times New Roman"/>
          <w:noProof/>
          <w:lang w:val="en-GB"/>
        </w:rPr>
      </w:pPr>
      <w:bookmarkStart w:id="9" w:name="_Hlk86858766"/>
      <w:bookmarkStart w:id="10" w:name="_Hlk86858774"/>
      <w:r w:rsidRPr="008B0D2A">
        <w:rPr>
          <w:rFonts w:ascii="Cambria" w:eastAsia="SimSun" w:hAnsi="Cambria" w:cs="Times New Roman"/>
          <w:noProof/>
          <w:lang w:val="en-GB"/>
        </w:rPr>
        <w:t>Below are example content preparation and client operations based on MSRs and their associated ESRs.</w:t>
      </w:r>
      <w:bookmarkEnd w:id="9"/>
    </w:p>
    <w:p w14:paraId="120F2538" w14:textId="77777777" w:rsidR="008B0D2A" w:rsidRPr="008B0D2A" w:rsidRDefault="008B0D2A" w:rsidP="008B0D2A">
      <w:pPr>
        <w:widowControl/>
        <w:tabs>
          <w:tab w:val="left" w:pos="1440"/>
          <w:tab w:val="left" w:pos="8010"/>
        </w:tabs>
        <w:autoSpaceDE/>
        <w:autoSpaceDN/>
        <w:spacing w:before="136"/>
        <w:rPr>
          <w:rFonts w:ascii="Cambria" w:eastAsia="Times New Roman" w:hAnsi="Cambria" w:cs="Times New Roman"/>
          <w:bCs/>
          <w:lang w:val="en-GB" w:eastAsia="en-GB"/>
        </w:rPr>
      </w:pPr>
      <w:r w:rsidRPr="008B0D2A">
        <w:rPr>
          <w:rFonts w:ascii="Cambria" w:eastAsia="Times New Roman" w:hAnsi="Cambria" w:cs="Times New Roman"/>
          <w:bCs/>
          <w:lang w:val="en-GB" w:eastAsia="en-GB"/>
        </w:rPr>
        <w:t>An example of content preparation operations is as follows:</w:t>
      </w:r>
    </w:p>
    <w:bookmarkEnd w:id="10"/>
    <w:p w14:paraId="6A1390FC" w14:textId="71AA117B" w:rsidR="008B0D2A" w:rsidRPr="008B0D2A" w:rsidRDefault="008B0D2A" w:rsidP="008B0D2A">
      <w:pPr>
        <w:widowControl/>
        <w:numPr>
          <w:ilvl w:val="0"/>
          <w:numId w:val="7"/>
        </w:numPr>
        <w:tabs>
          <w:tab w:val="left" w:pos="8010"/>
        </w:tabs>
        <w:autoSpaceDE/>
        <w:autoSpaceDN/>
        <w:spacing w:before="136" w:after="200" w:line="276" w:lineRule="auto"/>
        <w:jc w:val="both"/>
        <w:rPr>
          <w:rFonts w:ascii="Cambria" w:eastAsia="Times New Roman" w:hAnsi="Cambria" w:cs="Times New Roman"/>
          <w:lang w:val="en-GB" w:eastAsia="en-GB"/>
        </w:rPr>
      </w:pPr>
      <w:r w:rsidRPr="008B0D2A">
        <w:rPr>
          <w:rFonts w:ascii="Cambria" w:eastAsia="Times New Roman" w:hAnsi="Cambria" w:cs="Times New Roman"/>
          <w:lang w:val="en-GB" w:eastAsia="en-GB"/>
        </w:rPr>
        <w:t>A video content is encoded into one or more representations, each</w:t>
      </w:r>
      <w:r w:rsidR="001B7246">
        <w:rPr>
          <w:rFonts w:ascii="Cambria" w:eastAsia="Times New Roman" w:hAnsi="Cambria" w:cs="Times New Roman"/>
          <w:lang w:val="en-GB" w:eastAsia="en-GB"/>
        </w:rPr>
        <w:t xml:space="preserve"> of which</w:t>
      </w:r>
      <w:r w:rsidRPr="008B0D2A">
        <w:rPr>
          <w:rFonts w:ascii="Cambria" w:eastAsia="Times New Roman" w:hAnsi="Cambria" w:cs="Times New Roman"/>
          <w:lang w:val="en-GB" w:eastAsia="en-GB"/>
        </w:rPr>
        <w:t xml:space="preserve"> is of a </w:t>
      </w:r>
      <w:proofErr w:type="gramStart"/>
      <w:r w:rsidRPr="008B0D2A">
        <w:rPr>
          <w:rFonts w:ascii="Cambria" w:eastAsia="Times New Roman" w:hAnsi="Cambria" w:cs="Times New Roman"/>
          <w:lang w:val="en-GB" w:eastAsia="en-GB"/>
        </w:rPr>
        <w:t>particular spatial</w:t>
      </w:r>
      <w:proofErr w:type="gramEnd"/>
      <w:r w:rsidRPr="008B0D2A">
        <w:rPr>
          <w:rFonts w:ascii="Cambria" w:eastAsia="Times New Roman" w:hAnsi="Cambria" w:cs="Times New Roman"/>
          <w:lang w:val="en-GB" w:eastAsia="en-GB"/>
        </w:rPr>
        <w:t xml:space="preserve"> resolution, temporal resolution, and quality.</w:t>
      </w:r>
    </w:p>
    <w:p w14:paraId="0BAE03DE" w14:textId="77777777" w:rsidR="008B0D2A" w:rsidRPr="008B0D2A" w:rsidRDefault="008B0D2A" w:rsidP="008B0D2A">
      <w:pPr>
        <w:widowControl/>
        <w:numPr>
          <w:ilvl w:val="0"/>
          <w:numId w:val="7"/>
        </w:numPr>
        <w:tabs>
          <w:tab w:val="left" w:pos="8010"/>
        </w:tabs>
        <w:autoSpaceDE/>
        <w:autoSpaceDN/>
        <w:spacing w:before="136" w:after="200" w:line="276" w:lineRule="auto"/>
        <w:jc w:val="both"/>
        <w:rPr>
          <w:rFonts w:ascii="Cambria" w:eastAsia="Times New Roman" w:hAnsi="Cambria" w:cs="Times New Roman"/>
          <w:lang w:val="en-GB" w:eastAsia="en-GB"/>
        </w:rPr>
      </w:pPr>
      <w:r w:rsidRPr="008B0D2A">
        <w:rPr>
          <w:rFonts w:ascii="Cambria" w:eastAsia="Times New Roman" w:hAnsi="Cambria" w:cs="Times New Roman"/>
          <w:lang w:val="en-GB" w:eastAsia="en-GB"/>
        </w:rPr>
        <w:t>Each representation of the video content is represented by a pair of MSR and ESR associated with each other.</w:t>
      </w:r>
    </w:p>
    <w:p w14:paraId="2DD719D7" w14:textId="268D8B19" w:rsidR="008B0D2A" w:rsidRPr="008B0D2A" w:rsidRDefault="008B0D2A" w:rsidP="008B0D2A">
      <w:pPr>
        <w:widowControl/>
        <w:numPr>
          <w:ilvl w:val="0"/>
          <w:numId w:val="7"/>
        </w:numPr>
        <w:tabs>
          <w:tab w:val="left" w:pos="8010"/>
        </w:tabs>
        <w:autoSpaceDE/>
        <w:autoSpaceDN/>
        <w:spacing w:before="136" w:after="200" w:line="276" w:lineRule="auto"/>
        <w:jc w:val="both"/>
        <w:rPr>
          <w:rFonts w:ascii="Cambria" w:eastAsia="Times New Roman" w:hAnsi="Cambria" w:cs="Times New Roman"/>
          <w:lang w:val="en-GB" w:eastAsia="en-GB"/>
        </w:rPr>
      </w:pPr>
      <w:r w:rsidRPr="008B0D2A">
        <w:rPr>
          <w:rFonts w:ascii="Cambria" w:eastAsia="Times New Roman" w:hAnsi="Cambria" w:cs="Times New Roman"/>
          <w:lang w:val="en-GB" w:eastAsia="en-GB"/>
        </w:rPr>
        <w:t>The MSRs of the video content are included in one Adaptation Set. The ESRs of the video content are included in another Adaptation Set.</w:t>
      </w:r>
    </w:p>
    <w:p w14:paraId="30071DCE" w14:textId="3C94BB4E" w:rsidR="008B0D2A" w:rsidRPr="008B0D2A" w:rsidRDefault="008B0D2A" w:rsidP="008B0D2A">
      <w:pPr>
        <w:widowControl/>
        <w:tabs>
          <w:tab w:val="left" w:pos="1440"/>
          <w:tab w:val="left" w:pos="8010"/>
        </w:tabs>
        <w:autoSpaceDE/>
        <w:autoSpaceDN/>
        <w:spacing w:before="136"/>
        <w:rPr>
          <w:rFonts w:ascii="Cambria" w:eastAsia="MS Mincho" w:hAnsi="Cambria" w:cs="Times New Roman"/>
          <w:bCs/>
          <w:lang w:val="en-GB" w:eastAsia="en-GB"/>
        </w:rPr>
      </w:pPr>
      <w:bookmarkStart w:id="11" w:name="_Hlk86858791"/>
      <w:r w:rsidRPr="008B0D2A">
        <w:rPr>
          <w:rFonts w:ascii="Cambria" w:eastAsia="Times New Roman" w:hAnsi="Cambria" w:cs="Times New Roman"/>
          <w:bCs/>
          <w:lang w:val="en-GB" w:eastAsia="en-GB"/>
        </w:rPr>
        <w:t>An example of client operations is as follows:</w:t>
      </w:r>
    </w:p>
    <w:bookmarkEnd w:id="11"/>
    <w:p w14:paraId="0BB2EB4B" w14:textId="77777777" w:rsidR="00555F96" w:rsidRDefault="008B0D2A" w:rsidP="008B0D2A">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autoSpaceDN/>
        <w:adjustRightInd w:val="0"/>
        <w:spacing w:before="136" w:after="200" w:line="276" w:lineRule="auto"/>
        <w:jc w:val="both"/>
        <w:textAlignment w:val="baseline"/>
        <w:rPr>
          <w:rFonts w:ascii="Cambria" w:eastAsia="Calibri" w:hAnsi="Cambria" w:cs="Times New Roman"/>
          <w:lang w:val="en-CA"/>
        </w:rPr>
      </w:pPr>
      <w:r w:rsidRPr="008B0D2A">
        <w:rPr>
          <w:rFonts w:ascii="Cambria" w:eastAsia="Calibri" w:hAnsi="Cambria" w:cs="Times New Roman"/>
          <w:lang w:val="en-CA"/>
        </w:rPr>
        <w:t>A client gets the MPD of the Media Presentation, parses the MPD, selects an MSR</w:t>
      </w:r>
      <w:r w:rsidR="00555F96">
        <w:rPr>
          <w:rFonts w:ascii="Cambria" w:eastAsia="Calibri" w:hAnsi="Cambria" w:cs="Times New Roman"/>
          <w:lang w:val="en-CA"/>
        </w:rPr>
        <w:t>.</w:t>
      </w:r>
    </w:p>
    <w:p w14:paraId="0E325439" w14:textId="346BC4A8" w:rsidR="008B0D2A" w:rsidRPr="004649EC" w:rsidRDefault="00555F96" w:rsidP="00555F96">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autoSpaceDN/>
        <w:adjustRightInd w:val="0"/>
        <w:spacing w:before="136" w:after="200" w:line="276" w:lineRule="auto"/>
        <w:jc w:val="both"/>
        <w:textAlignment w:val="baseline"/>
        <w:rPr>
          <w:rFonts w:ascii="Cambria" w:eastAsia="Calibri" w:hAnsi="Cambria" w:cs="Times New Roman"/>
          <w:lang w:val="en-CA"/>
        </w:rPr>
      </w:pPr>
      <w:r w:rsidRPr="00555F96">
        <w:rPr>
          <w:rFonts w:ascii="Cambria" w:eastAsia="Calibri" w:hAnsi="Cambria" w:cs="Times New Roman"/>
          <w:lang w:val="en-CA"/>
        </w:rPr>
        <w:t>When initializing a session or performing seeking</w:t>
      </w:r>
      <w:r w:rsidRPr="00C16AE3">
        <w:rPr>
          <w:rFonts w:ascii="Cambria" w:eastAsia="Calibri" w:hAnsi="Cambria" w:cs="Times New Roman"/>
          <w:lang w:val="en-CA"/>
        </w:rPr>
        <w:t xml:space="preserve">, the client </w:t>
      </w:r>
      <w:r w:rsidR="008B0D2A" w:rsidRPr="00555F96">
        <w:rPr>
          <w:rFonts w:ascii="Cambria" w:eastAsia="Calibri" w:hAnsi="Cambria" w:cs="Times New Roman"/>
          <w:lang w:val="en-CA"/>
        </w:rPr>
        <w:t>determines the starting presentation time from which the content is to be consumed</w:t>
      </w:r>
      <w:r w:rsidRPr="00555F96">
        <w:rPr>
          <w:rFonts w:ascii="Cambria" w:eastAsia="Calibri" w:hAnsi="Cambria" w:cs="Times New Roman"/>
          <w:lang w:val="en-CA"/>
        </w:rPr>
        <w:t>,</w:t>
      </w:r>
      <w:r w:rsidR="008B0D2A" w:rsidRPr="00555F96">
        <w:rPr>
          <w:rFonts w:ascii="Cambria" w:eastAsia="Calibri" w:hAnsi="Cambria" w:cs="Times New Roman"/>
          <w:lang w:val="en-CA"/>
        </w:rPr>
        <w:t xml:space="preserve"> </w:t>
      </w:r>
      <w:r w:rsidR="008B0D2A" w:rsidRPr="00D725A8">
        <w:rPr>
          <w:rFonts w:ascii="Cambria" w:eastAsia="Calibri" w:hAnsi="Cambria" w:cs="Times New Roman"/>
          <w:lang w:val="en-CA"/>
        </w:rPr>
        <w:t xml:space="preserve">requests </w:t>
      </w:r>
      <w:r w:rsidR="008B0D2A" w:rsidRPr="00B92CF3">
        <w:rPr>
          <w:rFonts w:ascii="Cambria" w:eastAsia="Calibri" w:hAnsi="Cambria" w:cs="Times New Roman"/>
          <w:lang w:val="en-CA"/>
        </w:rPr>
        <w:t>Segments</w:t>
      </w:r>
      <w:r w:rsidR="008B0D2A" w:rsidRPr="00D725A8">
        <w:rPr>
          <w:rFonts w:ascii="Cambria" w:eastAsia="Calibri" w:hAnsi="Cambria" w:cs="Times New Roman"/>
          <w:lang w:val="en-CA"/>
        </w:rPr>
        <w:t xml:space="preserve"> </w:t>
      </w:r>
      <w:r w:rsidR="00B92CF3">
        <w:rPr>
          <w:rFonts w:ascii="Cambria" w:eastAsia="Calibri" w:hAnsi="Cambria" w:cs="Times New Roman"/>
          <w:lang w:val="en-CA"/>
        </w:rPr>
        <w:t xml:space="preserve">or Subsegments </w:t>
      </w:r>
      <w:r w:rsidR="008B0D2A" w:rsidRPr="00D725A8">
        <w:rPr>
          <w:rFonts w:ascii="Cambria" w:eastAsia="Calibri" w:hAnsi="Cambria" w:cs="Times New Roman"/>
          <w:lang w:val="en-CA"/>
        </w:rPr>
        <w:t>of the MSR</w:t>
      </w:r>
      <w:r w:rsidR="008B0D2A" w:rsidRPr="00555F96">
        <w:rPr>
          <w:rFonts w:ascii="Cambria" w:eastAsia="Calibri" w:hAnsi="Cambria" w:cs="Times New Roman"/>
          <w:lang w:val="en-CA"/>
        </w:rPr>
        <w:t xml:space="preserve">, </w:t>
      </w:r>
      <w:r w:rsidR="008B0D2A" w:rsidRPr="00D725A8">
        <w:rPr>
          <w:rFonts w:ascii="Cambria" w:eastAsia="Calibri" w:hAnsi="Cambria" w:cs="Times New Roman"/>
          <w:lang w:val="en-CA"/>
        </w:rPr>
        <w:t xml:space="preserve">starting from </w:t>
      </w:r>
      <w:r w:rsidR="008B0D2A" w:rsidRPr="00B92CF3">
        <w:rPr>
          <w:rFonts w:ascii="Cambria" w:eastAsia="Calibri" w:hAnsi="Cambria" w:cs="Times New Roman"/>
          <w:lang w:val="en-CA"/>
        </w:rPr>
        <w:t>the Segment</w:t>
      </w:r>
      <w:r w:rsidR="008B0D2A" w:rsidRPr="00555F96">
        <w:rPr>
          <w:rFonts w:ascii="Cambria" w:eastAsia="Calibri" w:hAnsi="Cambria" w:cs="Times New Roman"/>
          <w:lang w:val="en-CA"/>
        </w:rPr>
        <w:t xml:space="preserve"> </w:t>
      </w:r>
      <w:r w:rsidR="00B92CF3">
        <w:rPr>
          <w:rFonts w:ascii="Cambria" w:eastAsia="Calibri" w:hAnsi="Cambria" w:cs="Times New Roman"/>
          <w:lang w:val="en-CA"/>
        </w:rPr>
        <w:t xml:space="preserve">or Subsegment starting with a SAP and </w:t>
      </w:r>
      <w:r w:rsidR="008B0D2A" w:rsidRPr="00555F96">
        <w:rPr>
          <w:rFonts w:ascii="Cambria" w:eastAsia="Calibri" w:hAnsi="Cambria" w:cs="Times New Roman"/>
          <w:lang w:val="en-CA"/>
        </w:rPr>
        <w:t xml:space="preserve">containing the sample having presentation time equal to (or </w:t>
      </w:r>
      <w:r w:rsidR="001B7246" w:rsidRPr="00555F96">
        <w:rPr>
          <w:rFonts w:ascii="Cambria" w:eastAsia="Calibri" w:hAnsi="Cambria" w:cs="Times New Roman"/>
          <w:lang w:val="en-CA"/>
        </w:rPr>
        <w:t xml:space="preserve">earlier than </w:t>
      </w:r>
      <w:r w:rsidR="001B7246" w:rsidRPr="00C16AE3">
        <w:rPr>
          <w:rFonts w:ascii="Cambria" w:eastAsia="Calibri" w:hAnsi="Cambria" w:cs="Times New Roman"/>
          <w:lang w:val="en-CA"/>
        </w:rPr>
        <w:t xml:space="preserve">but </w:t>
      </w:r>
      <w:r w:rsidR="008B0D2A" w:rsidRPr="004649EC">
        <w:rPr>
          <w:rFonts w:ascii="Cambria" w:eastAsia="Calibri" w:hAnsi="Cambria" w:cs="Times New Roman"/>
          <w:lang w:val="en-CA"/>
        </w:rPr>
        <w:t>close enough to) the determined starting presentation time.</w:t>
      </w:r>
      <w:r w:rsidR="0090040E">
        <w:rPr>
          <w:rFonts w:ascii="Cambria" w:eastAsia="Calibri" w:hAnsi="Cambria" w:cs="Times New Roman"/>
          <w:lang w:val="en-CA"/>
        </w:rPr>
        <w:t xml:space="preserve"> </w:t>
      </w:r>
      <w:r w:rsidR="006B6E22">
        <w:rPr>
          <w:rFonts w:ascii="Cambria" w:eastAsia="Calibri" w:hAnsi="Cambria" w:cs="Times New Roman"/>
          <w:lang w:val="en-CA"/>
        </w:rPr>
        <w:t>For</w:t>
      </w:r>
      <w:r w:rsidR="0090040E">
        <w:rPr>
          <w:rFonts w:ascii="Cambria" w:eastAsia="Calibri" w:hAnsi="Cambria" w:cs="Times New Roman"/>
          <w:lang w:val="en-CA"/>
        </w:rPr>
        <w:t xml:space="preserve"> requesting Subsegments</w:t>
      </w:r>
      <w:r w:rsidR="00721070">
        <w:rPr>
          <w:rFonts w:ascii="Cambria" w:eastAsia="Calibri" w:hAnsi="Cambria" w:cs="Times New Roman"/>
          <w:lang w:val="en-CA"/>
        </w:rPr>
        <w:t xml:space="preserve"> in a Segment</w:t>
      </w:r>
      <w:r w:rsidR="0090040E">
        <w:rPr>
          <w:rFonts w:ascii="Cambria" w:eastAsia="Calibri" w:hAnsi="Cambria" w:cs="Times New Roman"/>
          <w:lang w:val="en-CA"/>
        </w:rPr>
        <w:t xml:space="preserve">, a Segment Index is requested beforehand </w:t>
      </w:r>
      <w:r w:rsidR="006B6E22">
        <w:rPr>
          <w:rFonts w:ascii="Cambria" w:eastAsia="Calibri" w:hAnsi="Cambria" w:cs="Times New Roman"/>
          <w:lang w:val="en-CA"/>
        </w:rPr>
        <w:t xml:space="preserve">to obtain information of the Subsegments </w:t>
      </w:r>
      <w:r w:rsidR="0090040E">
        <w:rPr>
          <w:rFonts w:ascii="Cambria" w:eastAsia="Calibri" w:hAnsi="Cambria" w:cs="Times New Roman"/>
          <w:lang w:val="en-CA"/>
        </w:rPr>
        <w:t>and partial HTTP GET requests are used.</w:t>
      </w:r>
    </w:p>
    <w:p w14:paraId="3BD5D597" w14:textId="7C2650C7" w:rsidR="008B0D2A" w:rsidRPr="008B0D2A" w:rsidRDefault="008B0D2A" w:rsidP="008B0D2A">
      <w:pPr>
        <w:widowControl/>
        <w:numPr>
          <w:ilvl w:val="1"/>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autoSpaceDN/>
        <w:adjustRightInd w:val="0"/>
        <w:spacing w:before="136" w:after="200" w:line="276" w:lineRule="auto"/>
        <w:jc w:val="both"/>
        <w:textAlignment w:val="baseline"/>
        <w:rPr>
          <w:rFonts w:ascii="Cambria" w:eastAsia="Calibri" w:hAnsi="Cambria" w:cs="Times New Roman"/>
          <w:lang w:val="en-CA"/>
        </w:rPr>
      </w:pPr>
      <w:r w:rsidRPr="008B0D2A">
        <w:rPr>
          <w:rFonts w:ascii="Cambria" w:eastAsia="Calibri" w:hAnsi="Cambria" w:cs="Times New Roman"/>
          <w:lang w:val="en-CA"/>
        </w:rPr>
        <w:t xml:space="preserve">If </w:t>
      </w:r>
      <w:r w:rsidR="0090040E">
        <w:rPr>
          <w:rFonts w:ascii="Cambria" w:eastAsia="Calibri" w:hAnsi="Cambria" w:cs="Times New Roman"/>
          <w:lang w:val="en-CA"/>
        </w:rPr>
        <w:t xml:space="preserve">in the associated ESR </w:t>
      </w:r>
      <w:r w:rsidR="0090040E" w:rsidRPr="00ED1E8F">
        <w:rPr>
          <w:rFonts w:ascii="Cambria" w:eastAsia="Calibri" w:hAnsi="Cambria" w:cs="Times New Roman"/>
          <w:lang w:val="en-CA"/>
        </w:rPr>
        <w:t>there is a</w:t>
      </w:r>
      <w:r w:rsidRPr="00ED1E8F">
        <w:rPr>
          <w:rFonts w:ascii="Cambria" w:eastAsia="Calibri" w:hAnsi="Cambria" w:cs="Times New Roman"/>
          <w:lang w:val="en-CA"/>
        </w:rPr>
        <w:t xml:space="preserve"> Segment having the same </w:t>
      </w:r>
      <w:r w:rsidR="00142668" w:rsidRPr="0029468E">
        <w:rPr>
          <w:rFonts w:ascii="Cambria" w:eastAsia="Calibri" w:hAnsi="Cambria" w:cs="Times New Roman"/>
        </w:rPr>
        <w:t>earliest presentation</w:t>
      </w:r>
      <w:r w:rsidRPr="00ED1E8F">
        <w:rPr>
          <w:rFonts w:ascii="Cambria" w:eastAsia="Calibri" w:hAnsi="Cambria" w:cs="Times New Roman"/>
          <w:lang w:val="en-CA"/>
        </w:rPr>
        <w:t xml:space="preserve"> time</w:t>
      </w:r>
      <w:r w:rsidR="00503F73" w:rsidRPr="0029468E">
        <w:rPr>
          <w:rFonts w:ascii="Cambria" w:eastAsia="Calibri" w:hAnsi="Cambria" w:cs="Times New Roman"/>
          <w:lang w:val="en-CA"/>
        </w:rPr>
        <w:t xml:space="preserve"> as the starting MSR Segment or Subsegment</w:t>
      </w:r>
      <w:r w:rsidR="001E093A" w:rsidRPr="00ED1E8F">
        <w:rPr>
          <w:rFonts w:ascii="Cambria" w:eastAsia="Calibri" w:hAnsi="Cambria" w:cs="Times New Roman"/>
          <w:lang w:val="en-CA"/>
        </w:rPr>
        <w:t>, that ESR Segment</w:t>
      </w:r>
      <w:r w:rsidRPr="008B0D2A">
        <w:rPr>
          <w:rFonts w:ascii="Cambria" w:eastAsia="Calibri" w:hAnsi="Cambria" w:cs="Times New Roman"/>
          <w:lang w:val="en-CA"/>
        </w:rPr>
        <w:t xml:space="preserve"> is also requested, preferably before requesting of the </w:t>
      </w:r>
      <w:r w:rsidR="001E093A">
        <w:rPr>
          <w:rFonts w:ascii="Cambria" w:eastAsia="Calibri" w:hAnsi="Cambria" w:cs="Times New Roman"/>
          <w:lang w:val="en-CA"/>
        </w:rPr>
        <w:t xml:space="preserve">starting </w:t>
      </w:r>
      <w:r w:rsidRPr="008B0D2A">
        <w:rPr>
          <w:rFonts w:ascii="Cambria" w:eastAsia="Calibri" w:hAnsi="Cambria" w:cs="Times New Roman"/>
          <w:lang w:val="en-CA"/>
        </w:rPr>
        <w:t>MSR Segment</w:t>
      </w:r>
      <w:r w:rsidR="0090040E">
        <w:rPr>
          <w:rFonts w:ascii="Cambria" w:eastAsia="Calibri" w:hAnsi="Cambria" w:cs="Times New Roman"/>
          <w:lang w:val="en-CA"/>
        </w:rPr>
        <w:t xml:space="preserve"> or Subsegment</w:t>
      </w:r>
      <w:r w:rsidRPr="008B0D2A">
        <w:rPr>
          <w:rFonts w:ascii="Cambria" w:eastAsia="Calibri" w:hAnsi="Cambria" w:cs="Times New Roman"/>
          <w:lang w:val="en-CA"/>
        </w:rPr>
        <w:t>. Otherwise, no Segment of the associated ESR is requested.</w:t>
      </w:r>
    </w:p>
    <w:p w14:paraId="156FD541" w14:textId="64F5D921" w:rsidR="008B0D2A" w:rsidRPr="008B0D2A" w:rsidRDefault="008B0D2A" w:rsidP="008B0D2A">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autoSpaceDN/>
        <w:adjustRightInd w:val="0"/>
        <w:spacing w:before="136" w:after="200" w:line="276" w:lineRule="auto"/>
        <w:jc w:val="both"/>
        <w:textAlignment w:val="baseline"/>
        <w:rPr>
          <w:rFonts w:ascii="Cambria" w:eastAsia="Calibri" w:hAnsi="Cambria" w:cs="Times New Roman"/>
          <w:lang w:val="en-CA"/>
        </w:rPr>
      </w:pPr>
      <w:r w:rsidRPr="008B0D2A">
        <w:rPr>
          <w:rFonts w:ascii="Cambria" w:eastAsia="Calibri" w:hAnsi="Cambria" w:cs="Times New Roman"/>
          <w:lang w:val="en-CA"/>
        </w:rPr>
        <w:lastRenderedPageBreak/>
        <w:t xml:space="preserve">When switching to a different MSR, the client requests Segments </w:t>
      </w:r>
      <w:r w:rsidR="0090040E">
        <w:rPr>
          <w:rFonts w:ascii="Cambria" w:eastAsia="Calibri" w:hAnsi="Cambria" w:cs="Times New Roman"/>
          <w:lang w:val="en-CA"/>
        </w:rPr>
        <w:t xml:space="preserve">or Subsegments </w:t>
      </w:r>
      <w:r w:rsidRPr="008B0D2A">
        <w:rPr>
          <w:rFonts w:ascii="Cambria" w:eastAsia="Calibri" w:hAnsi="Cambria" w:cs="Times New Roman"/>
          <w:lang w:val="en-CA"/>
        </w:rPr>
        <w:t xml:space="preserve">of the switch-to MSR, starting from the first Segment </w:t>
      </w:r>
      <w:r w:rsidR="0090040E">
        <w:rPr>
          <w:rFonts w:ascii="Cambria" w:eastAsia="Calibri" w:hAnsi="Cambria" w:cs="Times New Roman"/>
          <w:lang w:val="en-CA"/>
        </w:rPr>
        <w:t xml:space="preserve">or Subsegment </w:t>
      </w:r>
      <w:r w:rsidRPr="008B0D2A">
        <w:rPr>
          <w:rFonts w:ascii="Cambria" w:eastAsia="Calibri" w:hAnsi="Cambria" w:cs="Times New Roman"/>
          <w:lang w:val="en-CA"/>
        </w:rPr>
        <w:t xml:space="preserve">having </w:t>
      </w:r>
      <w:r w:rsidR="00142668" w:rsidRPr="00142668">
        <w:rPr>
          <w:rFonts w:ascii="Cambria" w:eastAsia="Calibri" w:hAnsi="Cambria" w:cs="Times New Roman"/>
        </w:rPr>
        <w:t>earliest presentation</w:t>
      </w:r>
      <w:r w:rsidRPr="008B0D2A">
        <w:rPr>
          <w:rFonts w:ascii="Cambria" w:eastAsia="Calibri" w:hAnsi="Cambria" w:cs="Times New Roman"/>
          <w:lang w:val="en-CA"/>
        </w:rPr>
        <w:t xml:space="preserve"> time greater than that of the last requested Segment </w:t>
      </w:r>
      <w:r w:rsidR="0090040E">
        <w:rPr>
          <w:rFonts w:ascii="Cambria" w:eastAsia="Calibri" w:hAnsi="Cambria" w:cs="Times New Roman"/>
          <w:lang w:val="en-CA"/>
        </w:rPr>
        <w:t xml:space="preserve">or Subsegment </w:t>
      </w:r>
      <w:r w:rsidRPr="008B0D2A">
        <w:rPr>
          <w:rFonts w:ascii="Cambria" w:eastAsia="Calibri" w:hAnsi="Cambria" w:cs="Times New Roman"/>
          <w:lang w:val="en-CA"/>
        </w:rPr>
        <w:t>of the switch-from MSR.</w:t>
      </w:r>
    </w:p>
    <w:p w14:paraId="7E54D874" w14:textId="3CA2C8AA" w:rsidR="008B0D2A" w:rsidRPr="008B0D2A" w:rsidRDefault="008B0D2A" w:rsidP="008B0D2A">
      <w:pPr>
        <w:widowControl/>
        <w:numPr>
          <w:ilvl w:val="1"/>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autoSpaceDN/>
        <w:adjustRightInd w:val="0"/>
        <w:spacing w:before="136" w:after="200" w:line="276" w:lineRule="auto"/>
        <w:jc w:val="both"/>
        <w:textAlignment w:val="baseline"/>
        <w:rPr>
          <w:rFonts w:ascii="Cambria" w:eastAsia="Calibri" w:hAnsi="Cambria" w:cs="Times New Roman"/>
          <w:lang w:val="en-CA"/>
        </w:rPr>
      </w:pPr>
      <w:r w:rsidRPr="008B0D2A">
        <w:rPr>
          <w:rFonts w:ascii="Cambria" w:eastAsia="Calibri" w:hAnsi="Cambria" w:cs="Times New Roman"/>
          <w:lang w:val="en-CA"/>
        </w:rPr>
        <w:t xml:space="preserve">If </w:t>
      </w:r>
      <w:r w:rsidR="00ED1E8F">
        <w:rPr>
          <w:rFonts w:ascii="Cambria" w:eastAsia="Calibri" w:hAnsi="Cambria" w:cs="Times New Roman"/>
          <w:lang w:val="en-CA"/>
        </w:rPr>
        <w:t xml:space="preserve">in the associated ESR </w:t>
      </w:r>
      <w:r w:rsidR="00ED1E8F" w:rsidRPr="005357A6">
        <w:rPr>
          <w:rFonts w:ascii="Cambria" w:eastAsia="Calibri" w:hAnsi="Cambria" w:cs="Times New Roman"/>
          <w:lang w:val="en-CA"/>
        </w:rPr>
        <w:t>there is a</w:t>
      </w:r>
      <w:r w:rsidRPr="005357A6">
        <w:rPr>
          <w:rFonts w:ascii="Cambria" w:eastAsia="Calibri" w:hAnsi="Cambria" w:cs="Times New Roman"/>
          <w:lang w:val="en-CA"/>
        </w:rPr>
        <w:t xml:space="preserve"> Segment </w:t>
      </w:r>
      <w:r w:rsidR="00ED1E8F" w:rsidRPr="0029468E">
        <w:rPr>
          <w:rFonts w:ascii="Cambria" w:eastAsia="Calibri" w:hAnsi="Cambria" w:cs="Times New Roman"/>
          <w:lang w:val="en-CA"/>
        </w:rPr>
        <w:t xml:space="preserve">having the same </w:t>
      </w:r>
      <w:r w:rsidR="00ED1E8F" w:rsidRPr="0029468E">
        <w:rPr>
          <w:rFonts w:ascii="Cambria" w:eastAsia="Calibri" w:hAnsi="Cambria" w:cs="Times New Roman"/>
        </w:rPr>
        <w:t>earliest presentation</w:t>
      </w:r>
      <w:r w:rsidR="00ED1E8F" w:rsidRPr="0029468E">
        <w:rPr>
          <w:rFonts w:ascii="Cambria" w:eastAsia="Calibri" w:hAnsi="Cambria" w:cs="Times New Roman"/>
          <w:lang w:val="en-CA"/>
        </w:rPr>
        <w:t xml:space="preserve"> time as the starting Segment or Subsegment</w:t>
      </w:r>
      <w:r w:rsidR="00850D82">
        <w:rPr>
          <w:rFonts w:ascii="Cambria" w:eastAsia="Calibri" w:hAnsi="Cambria" w:cs="Times New Roman"/>
          <w:lang w:val="en-CA"/>
        </w:rPr>
        <w:t xml:space="preserve"> in the </w:t>
      </w:r>
      <w:r w:rsidR="00850D82" w:rsidRPr="008B0D2A">
        <w:rPr>
          <w:rFonts w:ascii="Cambria" w:eastAsia="Calibri" w:hAnsi="Cambria" w:cs="Times New Roman"/>
          <w:lang w:val="en-CA"/>
        </w:rPr>
        <w:t xml:space="preserve">switch-to </w:t>
      </w:r>
      <w:r w:rsidR="00850D82" w:rsidRPr="0029468E">
        <w:rPr>
          <w:rFonts w:ascii="Cambria" w:eastAsia="Calibri" w:hAnsi="Cambria" w:cs="Times New Roman"/>
          <w:lang w:val="en-CA"/>
        </w:rPr>
        <w:t>MSR</w:t>
      </w:r>
      <w:r w:rsidR="005357A6">
        <w:rPr>
          <w:rFonts w:ascii="Cambria" w:eastAsia="Calibri" w:hAnsi="Cambria" w:cs="Times New Roman"/>
          <w:lang w:val="en-CA"/>
        </w:rPr>
        <w:t>, that ESR Segment</w:t>
      </w:r>
      <w:r w:rsidRPr="005357A6">
        <w:rPr>
          <w:rFonts w:ascii="Cambria" w:eastAsia="Calibri" w:hAnsi="Cambria" w:cs="Times New Roman"/>
          <w:lang w:val="en-CA"/>
        </w:rPr>
        <w:t xml:space="preserve"> is also requested</w:t>
      </w:r>
      <w:r w:rsidRPr="008B0D2A">
        <w:rPr>
          <w:rFonts w:ascii="Cambria" w:eastAsia="Calibri" w:hAnsi="Cambria" w:cs="Times New Roman"/>
          <w:lang w:val="en-CA"/>
        </w:rPr>
        <w:t xml:space="preserve">, preferably before requesting of the </w:t>
      </w:r>
      <w:r w:rsidR="005357A6">
        <w:rPr>
          <w:rFonts w:ascii="Cambria" w:eastAsia="Calibri" w:hAnsi="Cambria" w:cs="Times New Roman"/>
          <w:lang w:val="en-CA"/>
        </w:rPr>
        <w:t>starting</w:t>
      </w:r>
      <w:r w:rsidR="005357A6" w:rsidRPr="005357A6">
        <w:rPr>
          <w:rFonts w:ascii="Cambria" w:eastAsia="Calibri" w:hAnsi="Cambria" w:cs="Times New Roman"/>
          <w:lang w:val="en-CA"/>
        </w:rPr>
        <w:t xml:space="preserve"> </w:t>
      </w:r>
      <w:r w:rsidRPr="008B0D2A">
        <w:rPr>
          <w:rFonts w:ascii="Cambria" w:eastAsia="Calibri" w:hAnsi="Cambria" w:cs="Times New Roman"/>
          <w:lang w:val="en-CA"/>
        </w:rPr>
        <w:t>Segment</w:t>
      </w:r>
      <w:r w:rsidR="004A441E">
        <w:rPr>
          <w:rFonts w:ascii="Cambria" w:eastAsia="Calibri" w:hAnsi="Cambria" w:cs="Times New Roman"/>
          <w:lang w:val="en-CA"/>
        </w:rPr>
        <w:t xml:space="preserve"> or Subsegment</w:t>
      </w:r>
      <w:r w:rsidR="00850D82" w:rsidRPr="00850D82">
        <w:rPr>
          <w:rFonts w:ascii="Cambria" w:eastAsia="Calibri" w:hAnsi="Cambria" w:cs="Times New Roman"/>
          <w:lang w:val="en-CA"/>
        </w:rPr>
        <w:t xml:space="preserve"> </w:t>
      </w:r>
      <w:r w:rsidR="00850D82">
        <w:rPr>
          <w:rFonts w:ascii="Cambria" w:eastAsia="Calibri" w:hAnsi="Cambria" w:cs="Times New Roman"/>
          <w:lang w:val="en-CA"/>
        </w:rPr>
        <w:t xml:space="preserve">in the </w:t>
      </w:r>
      <w:r w:rsidR="00850D82" w:rsidRPr="008B0D2A">
        <w:rPr>
          <w:rFonts w:ascii="Cambria" w:eastAsia="Calibri" w:hAnsi="Cambria" w:cs="Times New Roman"/>
          <w:lang w:val="en-CA"/>
        </w:rPr>
        <w:t>switch-to</w:t>
      </w:r>
      <w:r w:rsidR="00850D82">
        <w:rPr>
          <w:rFonts w:ascii="Cambria" w:eastAsia="Calibri" w:hAnsi="Cambria" w:cs="Times New Roman"/>
          <w:lang w:val="en-CA"/>
        </w:rPr>
        <w:t xml:space="preserve"> </w:t>
      </w:r>
      <w:r w:rsidR="00850D82" w:rsidRPr="008B0D2A">
        <w:rPr>
          <w:rFonts w:ascii="Cambria" w:eastAsia="Calibri" w:hAnsi="Cambria" w:cs="Times New Roman"/>
          <w:lang w:val="en-CA"/>
        </w:rPr>
        <w:t>MSR</w:t>
      </w:r>
      <w:r w:rsidRPr="008B0D2A">
        <w:rPr>
          <w:rFonts w:ascii="Cambria" w:eastAsia="Calibri" w:hAnsi="Cambria" w:cs="Times New Roman"/>
          <w:lang w:val="en-CA"/>
        </w:rPr>
        <w:t>. Otherwise, no Segment of the associated ESR is requested.</w:t>
      </w:r>
    </w:p>
    <w:p w14:paraId="1800E30A" w14:textId="0CD0E380" w:rsidR="008B0D2A" w:rsidRPr="0029468E" w:rsidRDefault="008B0D2A" w:rsidP="008B0D2A">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autoSpaceDN/>
        <w:adjustRightInd w:val="0"/>
        <w:spacing w:before="136" w:after="200" w:line="276" w:lineRule="auto"/>
        <w:jc w:val="both"/>
        <w:textAlignment w:val="baseline"/>
        <w:rPr>
          <w:rFonts w:ascii="Cambria" w:eastAsia="Calibri" w:hAnsi="Cambria" w:cs="Times New Roman"/>
          <w:lang w:val="en-CA"/>
        </w:rPr>
      </w:pPr>
      <w:r w:rsidRPr="0029468E">
        <w:rPr>
          <w:rFonts w:ascii="Cambria" w:eastAsia="Calibri" w:hAnsi="Cambria" w:cs="Times New Roman"/>
          <w:lang w:val="en-CA"/>
        </w:rPr>
        <w:t xml:space="preserve">When continuously </w:t>
      </w:r>
      <w:r w:rsidR="002C6137" w:rsidRPr="0029468E">
        <w:rPr>
          <w:rFonts w:ascii="Cambria" w:eastAsia="Calibri" w:hAnsi="Cambria" w:cs="Times New Roman"/>
          <w:lang w:val="en-CA"/>
        </w:rPr>
        <w:t xml:space="preserve">requesting and consuming subsequent Segments </w:t>
      </w:r>
      <w:r w:rsidR="000A6CA1" w:rsidRPr="0029468E">
        <w:rPr>
          <w:rFonts w:ascii="Cambria" w:eastAsia="Calibri" w:hAnsi="Cambria" w:cs="Times New Roman"/>
          <w:lang w:val="en-CA"/>
        </w:rPr>
        <w:t xml:space="preserve">or Subsegments </w:t>
      </w:r>
      <w:r w:rsidR="002C6137" w:rsidRPr="0029468E">
        <w:rPr>
          <w:rFonts w:ascii="Cambria" w:eastAsia="Calibri" w:hAnsi="Cambria" w:cs="Times New Roman"/>
          <w:lang w:val="en-CA"/>
        </w:rPr>
        <w:t xml:space="preserve">of an MSR </w:t>
      </w:r>
      <w:r w:rsidRPr="0029468E">
        <w:rPr>
          <w:rFonts w:ascii="Cambria" w:eastAsia="Calibri" w:hAnsi="Cambria" w:cs="Times New Roman"/>
          <w:lang w:val="en-CA"/>
        </w:rPr>
        <w:t>after</w:t>
      </w:r>
      <w:r w:rsidR="00EF6DEF" w:rsidRPr="0029468E">
        <w:rPr>
          <w:rFonts w:ascii="Cambria" w:eastAsia="Calibri" w:hAnsi="Cambria" w:cs="Times New Roman"/>
          <w:lang w:val="en-CA"/>
        </w:rPr>
        <w:t xml:space="preserve"> </w:t>
      </w:r>
      <w:bookmarkStart w:id="12" w:name="_Hlk99703099"/>
      <w:r w:rsidR="00EF6DEF" w:rsidRPr="0029468E">
        <w:rPr>
          <w:rFonts w:ascii="Cambria" w:eastAsia="Calibri" w:hAnsi="Cambria" w:cs="Times New Roman"/>
          <w:lang w:val="en-CA"/>
        </w:rPr>
        <w:t xml:space="preserve">session initialization, </w:t>
      </w:r>
      <w:r w:rsidRPr="0029468E">
        <w:rPr>
          <w:rFonts w:ascii="Cambria" w:eastAsia="Calibri" w:hAnsi="Cambria" w:cs="Times New Roman"/>
          <w:lang w:val="en-CA"/>
        </w:rPr>
        <w:t>seeking</w:t>
      </w:r>
      <w:r w:rsidR="00EF6DEF" w:rsidRPr="0029468E">
        <w:rPr>
          <w:rFonts w:ascii="Cambria" w:eastAsia="Calibri" w:hAnsi="Cambria" w:cs="Times New Roman"/>
          <w:lang w:val="en-CA"/>
        </w:rPr>
        <w:t>,</w:t>
      </w:r>
      <w:r w:rsidRPr="0029468E">
        <w:rPr>
          <w:rFonts w:ascii="Cambria" w:eastAsia="Calibri" w:hAnsi="Cambria" w:cs="Times New Roman"/>
          <w:lang w:val="en-CA"/>
        </w:rPr>
        <w:t xml:space="preserve"> or stream switching</w:t>
      </w:r>
      <w:bookmarkEnd w:id="12"/>
      <w:r w:rsidRPr="0029468E">
        <w:rPr>
          <w:rFonts w:ascii="Cambria" w:eastAsia="Calibri" w:hAnsi="Cambria" w:cs="Times New Roman"/>
          <w:lang w:val="en-CA"/>
        </w:rPr>
        <w:t xml:space="preserve">, no Segment of the associated ESR needs to be requested, including when requesting any subsequent </w:t>
      </w:r>
      <w:r w:rsidR="00AA5C4F" w:rsidRPr="0029468E">
        <w:rPr>
          <w:rFonts w:ascii="Cambria" w:eastAsia="Calibri" w:hAnsi="Cambria" w:cs="Times New Roman"/>
          <w:lang w:val="en-CA"/>
        </w:rPr>
        <w:t xml:space="preserve">MSR </w:t>
      </w:r>
      <w:r w:rsidRPr="0029468E">
        <w:rPr>
          <w:rFonts w:ascii="Cambria" w:eastAsia="Calibri" w:hAnsi="Cambria" w:cs="Times New Roman"/>
          <w:lang w:val="en-CA"/>
        </w:rPr>
        <w:t xml:space="preserve">Segment </w:t>
      </w:r>
      <w:r w:rsidR="000A6CA1" w:rsidRPr="0029468E">
        <w:rPr>
          <w:rFonts w:ascii="Cambria" w:eastAsia="Calibri" w:hAnsi="Cambria" w:cs="Times New Roman"/>
          <w:lang w:val="en-CA"/>
        </w:rPr>
        <w:t xml:space="preserve">or Subsegment </w:t>
      </w:r>
      <w:r w:rsidRPr="0029468E">
        <w:rPr>
          <w:rFonts w:ascii="Cambria" w:eastAsia="Calibri" w:hAnsi="Cambria" w:cs="Times New Roman"/>
          <w:lang w:val="en-CA"/>
        </w:rPr>
        <w:t>starting with an EDRAP sample.</w:t>
      </w:r>
    </w:p>
    <w:p w14:paraId="7512A4B6" w14:textId="23932F43" w:rsidR="008B0D2A" w:rsidRDefault="00EF7BB4" w:rsidP="008B0D2A">
      <w:pPr>
        <w:tabs>
          <w:tab w:val="left" w:pos="794"/>
          <w:tab w:val="left" w:pos="1191"/>
          <w:tab w:val="left" w:pos="1588"/>
          <w:tab w:val="left" w:pos="1985"/>
        </w:tabs>
        <w:autoSpaceDE/>
        <w:autoSpaceDN/>
        <w:spacing w:after="200" w:line="276" w:lineRule="auto"/>
        <w:jc w:val="both"/>
        <w:rPr>
          <w:rFonts w:ascii="Cambria" w:eastAsia="Calibri" w:hAnsi="Cambria" w:cs="Times New Roman"/>
          <w:lang w:val="en-CA"/>
        </w:rPr>
      </w:pPr>
      <w:r>
        <w:rPr>
          <w:rFonts w:ascii="Cambria" w:eastAsia="SimSun" w:hAnsi="Cambria" w:cs="Times New Roman"/>
          <w:noProof/>
          <w:lang w:val="en-GB"/>
        </w:rPr>
        <w:t xml:space="preserve">As can be seen from the above </w:t>
      </w:r>
      <w:r w:rsidRPr="008B0D2A">
        <w:rPr>
          <w:rFonts w:ascii="Cambria" w:eastAsia="Times New Roman" w:hAnsi="Cambria" w:cs="Times New Roman"/>
          <w:bCs/>
          <w:lang w:val="en-GB" w:eastAsia="en-GB"/>
        </w:rPr>
        <w:t>example client operations</w:t>
      </w:r>
      <w:r>
        <w:rPr>
          <w:rFonts w:ascii="Cambria" w:eastAsia="SimSun" w:hAnsi="Cambria" w:cs="Times New Roman"/>
          <w:noProof/>
          <w:lang w:val="en-GB"/>
        </w:rPr>
        <w:t xml:space="preserve">, </w:t>
      </w:r>
      <w:r>
        <w:rPr>
          <w:rFonts w:ascii="Cambria" w:eastAsia="Calibri" w:hAnsi="Cambria" w:cs="Times New Roman"/>
          <w:lang w:val="en-CA"/>
        </w:rPr>
        <w:t>t</w:t>
      </w:r>
      <w:r w:rsidRPr="00EF7BB4">
        <w:rPr>
          <w:rFonts w:ascii="Cambria" w:eastAsia="Calibri" w:hAnsi="Cambria" w:cs="Times New Roman"/>
          <w:lang w:val="en-CA"/>
        </w:rPr>
        <w:t xml:space="preserve">he client needs to calculate the </w:t>
      </w:r>
      <w:r>
        <w:rPr>
          <w:rFonts w:ascii="Cambria" w:eastAsia="Calibri" w:hAnsi="Cambria" w:cs="Times New Roman"/>
          <w:lang w:val="en-CA"/>
        </w:rPr>
        <w:t xml:space="preserve">earliest presentation times </w:t>
      </w:r>
      <w:r w:rsidRPr="00EF7BB4">
        <w:rPr>
          <w:rFonts w:ascii="Cambria" w:eastAsia="Calibri" w:hAnsi="Cambria" w:cs="Times New Roman"/>
          <w:lang w:val="en-CA"/>
        </w:rPr>
        <w:t xml:space="preserve">of the </w:t>
      </w:r>
      <w:r>
        <w:rPr>
          <w:rFonts w:ascii="Cambria" w:eastAsia="Calibri" w:hAnsi="Cambria" w:cs="Times New Roman"/>
          <w:lang w:val="en-CA"/>
        </w:rPr>
        <w:t xml:space="preserve">MSR </w:t>
      </w:r>
      <w:r w:rsidRPr="00EF7BB4">
        <w:rPr>
          <w:rFonts w:ascii="Cambria" w:eastAsia="Calibri" w:hAnsi="Cambria" w:cs="Times New Roman"/>
          <w:lang w:val="en-CA"/>
        </w:rPr>
        <w:t xml:space="preserve">Segments </w:t>
      </w:r>
      <w:r>
        <w:rPr>
          <w:rFonts w:ascii="Cambria" w:eastAsia="Calibri" w:hAnsi="Cambria" w:cs="Times New Roman"/>
          <w:lang w:val="en-CA"/>
        </w:rPr>
        <w:t xml:space="preserve">and Subsegments as well as of the ESR Segments </w:t>
      </w:r>
      <w:r w:rsidRPr="00EF7BB4">
        <w:rPr>
          <w:rFonts w:ascii="Cambria" w:eastAsia="Calibri" w:hAnsi="Cambria" w:cs="Times New Roman"/>
          <w:lang w:val="en-CA"/>
        </w:rPr>
        <w:t xml:space="preserve">to </w:t>
      </w:r>
      <w:r>
        <w:rPr>
          <w:rFonts w:ascii="Cambria" w:eastAsia="Calibri" w:hAnsi="Cambria" w:cs="Times New Roman"/>
          <w:lang w:val="en-CA"/>
        </w:rPr>
        <w:t xml:space="preserve">figure out </w:t>
      </w:r>
      <w:r w:rsidRPr="00EF7BB4">
        <w:rPr>
          <w:rFonts w:ascii="Cambria" w:eastAsia="Calibri" w:hAnsi="Cambria" w:cs="Times New Roman"/>
          <w:lang w:val="en-CA"/>
        </w:rPr>
        <w:t xml:space="preserve">whether an MSR Segment </w:t>
      </w:r>
      <w:r>
        <w:rPr>
          <w:rFonts w:ascii="Cambria" w:eastAsia="Calibri" w:hAnsi="Cambria" w:cs="Times New Roman"/>
          <w:lang w:val="en-CA"/>
        </w:rPr>
        <w:t xml:space="preserve">or Subsegment </w:t>
      </w:r>
      <w:r w:rsidRPr="00EF7BB4">
        <w:rPr>
          <w:rFonts w:ascii="Cambria" w:eastAsia="Calibri" w:hAnsi="Cambria" w:cs="Times New Roman"/>
          <w:lang w:val="en-CA"/>
        </w:rPr>
        <w:t>has an associated ESR Segment.</w:t>
      </w:r>
    </w:p>
    <w:p w14:paraId="30228A2E" w14:textId="77777777" w:rsidR="00073164" w:rsidRPr="00EC7A3A" w:rsidRDefault="00073164" w:rsidP="00073164">
      <w:pPr>
        <w:rPr>
          <w:sz w:val="24"/>
          <w:szCs w:val="24"/>
          <w:lang w:val="en-GB"/>
        </w:rPr>
      </w:pPr>
      <w:r>
        <w:rPr>
          <w:lang w:val="en-GB"/>
        </w:rPr>
        <w:br w:type="page"/>
      </w:r>
    </w:p>
    <w:p w14:paraId="7DD3F940" w14:textId="7333172A" w:rsidR="00890952" w:rsidRPr="00890952" w:rsidRDefault="00073164" w:rsidP="00890952">
      <w:pPr>
        <w:pStyle w:val="Heading1"/>
      </w:pPr>
      <w:r w:rsidRPr="00A165C2">
        <w:rPr>
          <w:lang w:val="en-GB"/>
        </w:rPr>
        <w:lastRenderedPageBreak/>
        <w:t xml:space="preserve">Change </w:t>
      </w:r>
      <w:r>
        <w:rPr>
          <w:lang w:val="en-GB"/>
        </w:rPr>
        <w:t>2</w:t>
      </w:r>
      <w:r w:rsidRPr="00A165C2">
        <w:rPr>
          <w:lang w:val="en-GB"/>
        </w:rPr>
        <w:t xml:space="preserve">: </w:t>
      </w:r>
      <w:r>
        <w:t>Picture-in-picture support</w:t>
      </w:r>
    </w:p>
    <w:p w14:paraId="3CFAA8C0" w14:textId="77777777" w:rsidR="00B74D0A" w:rsidRPr="008B0D2A" w:rsidRDefault="00B74D0A" w:rsidP="00B74D0A">
      <w:pPr>
        <w:keepNext/>
        <w:keepLines/>
        <w:autoSpaceDE/>
        <w:autoSpaceDN/>
        <w:spacing w:before="360" w:after="200" w:line="276" w:lineRule="auto"/>
        <w:outlineLvl w:val="0"/>
        <w:rPr>
          <w:rFonts w:ascii="Times New Roman" w:eastAsia="SimSun" w:hAnsi="Times New Roman" w:cs="Times New Roman"/>
          <w:i/>
          <w:noProof/>
          <w:sz w:val="24"/>
          <w:lang w:val="en-CA" w:eastAsia="zh-CN"/>
        </w:rPr>
      </w:pPr>
      <w:r w:rsidRPr="008B0D2A">
        <w:rPr>
          <w:rFonts w:ascii="Times New Roman" w:eastAsia="SimSun" w:hAnsi="Times New Roman" w:cs="Times New Roman"/>
          <w:i/>
          <w:noProof/>
          <w:sz w:val="24"/>
          <w:lang w:val="en-CA"/>
        </w:rPr>
        <w:t>Add subclause 5.8.5.1</w:t>
      </w:r>
      <w:r>
        <w:rPr>
          <w:rFonts w:ascii="Times New Roman" w:eastAsia="SimSun" w:hAnsi="Times New Roman" w:cs="Times New Roman"/>
          <w:i/>
          <w:noProof/>
          <w:sz w:val="24"/>
          <w:lang w:val="en-CA"/>
        </w:rPr>
        <w:t>6</w:t>
      </w:r>
      <w:r w:rsidRPr="008B0D2A">
        <w:rPr>
          <w:rFonts w:ascii="Times New Roman" w:eastAsia="SimSun" w:hAnsi="Times New Roman" w:cs="Times New Roman"/>
          <w:i/>
          <w:noProof/>
          <w:sz w:val="24"/>
          <w:lang w:val="en-CA"/>
        </w:rPr>
        <w:t xml:space="preserve"> as follows:</w:t>
      </w:r>
    </w:p>
    <w:p w14:paraId="7728A6E9" w14:textId="77777777" w:rsidR="00B74D0A" w:rsidRPr="003C0071" w:rsidRDefault="00B74D0A" w:rsidP="00B74D0A">
      <w:pPr>
        <w:keepNext/>
        <w:autoSpaceDE/>
        <w:autoSpaceDN/>
        <w:spacing w:before="240" w:after="60" w:line="276" w:lineRule="auto"/>
        <w:jc w:val="both"/>
        <w:outlineLvl w:val="3"/>
        <w:rPr>
          <w:rFonts w:ascii="Cambria" w:eastAsia="Calibri" w:hAnsi="Cambria" w:cs="Times New Roman"/>
          <w:b/>
          <w:bCs/>
          <w:i/>
          <w:sz w:val="24"/>
          <w:szCs w:val="28"/>
        </w:rPr>
      </w:pPr>
      <w:r w:rsidRPr="003C0071">
        <w:rPr>
          <w:rFonts w:ascii="Cambria" w:eastAsia="Calibri" w:hAnsi="Cambria" w:cs="Times New Roman"/>
          <w:b/>
          <w:bCs/>
          <w:i/>
          <w:sz w:val="24"/>
          <w:szCs w:val="28"/>
        </w:rPr>
        <w:t>5.8.5.1</w:t>
      </w:r>
      <w:r>
        <w:rPr>
          <w:rFonts w:ascii="Cambria" w:eastAsia="Calibri" w:hAnsi="Cambria" w:cs="Times New Roman"/>
          <w:b/>
          <w:bCs/>
          <w:i/>
          <w:sz w:val="24"/>
          <w:szCs w:val="28"/>
        </w:rPr>
        <w:t>6</w:t>
      </w:r>
      <w:r w:rsidRPr="003C0071">
        <w:rPr>
          <w:rFonts w:ascii="Cambria" w:eastAsia="Calibri" w:hAnsi="Cambria" w:cs="Times New Roman"/>
          <w:b/>
          <w:bCs/>
          <w:i/>
          <w:sz w:val="24"/>
          <w:szCs w:val="28"/>
        </w:rPr>
        <w:t xml:space="preserve"> Picture-in-picture descriptor</w:t>
      </w:r>
    </w:p>
    <w:p w14:paraId="6D983EB0" w14:textId="77777777" w:rsidR="00B74D0A" w:rsidRPr="003C0071" w:rsidRDefault="00B74D0A" w:rsidP="00B74D0A">
      <w:pPr>
        <w:widowControl/>
        <w:autoSpaceDE/>
        <w:autoSpaceDN/>
        <w:spacing w:after="240"/>
        <w:jc w:val="both"/>
        <w:rPr>
          <w:rFonts w:ascii="Cambria" w:eastAsia="MS Mincho" w:hAnsi="Cambria" w:cs="Times New Roman"/>
          <w:lang w:val="en-GB"/>
        </w:rPr>
      </w:pPr>
      <w:r w:rsidRPr="003C0071">
        <w:rPr>
          <w:rFonts w:ascii="Cambria" w:eastAsia="MS Mincho" w:hAnsi="Cambria" w:cs="Times New Roman"/>
          <w:lang w:val="en-GB"/>
        </w:rPr>
        <w:t xml:space="preserve">A </w:t>
      </w:r>
      <w:proofErr w:type="spellStart"/>
      <w:r w:rsidRPr="003C0071">
        <w:rPr>
          <w:rFonts w:ascii="Courier New" w:eastAsia="MS Mincho" w:hAnsi="Courier New" w:cs="Courier New"/>
          <w:b/>
          <w:bCs/>
          <w:lang w:val="en-GB"/>
        </w:rPr>
        <w:t>SupplementalProperty</w:t>
      </w:r>
      <w:proofErr w:type="spellEnd"/>
      <w:r w:rsidRPr="003C0071">
        <w:rPr>
          <w:rFonts w:ascii="Cambria" w:eastAsia="MS Mincho" w:hAnsi="Cambria" w:cs="Courier New"/>
          <w:bCs/>
          <w:lang w:val="en-GB"/>
        </w:rPr>
        <w:t xml:space="preserve"> </w:t>
      </w:r>
      <w:r w:rsidRPr="003C0071">
        <w:rPr>
          <w:rFonts w:ascii="Cambria" w:eastAsia="MS Mincho" w:hAnsi="Cambria" w:cs="Times New Roman"/>
          <w:lang w:val="en-GB"/>
        </w:rPr>
        <w:t>element with</w:t>
      </w:r>
      <w:r w:rsidRPr="003C0071">
        <w:rPr>
          <w:rFonts w:ascii="Cambria" w:eastAsia="MS Mincho" w:hAnsi="Cambria" w:cs="Times New Roman"/>
        </w:rPr>
        <w:t xml:space="preserve"> the</w:t>
      </w:r>
      <w:r w:rsidRPr="003C0071">
        <w:rPr>
          <w:rFonts w:ascii="Cambria" w:eastAsia="MS Mincho" w:hAnsi="Cambria" w:cs="Times New Roman"/>
          <w:lang w:val="en-GB"/>
        </w:rPr>
        <w:t xml:space="preserve"> </w:t>
      </w:r>
      <w:r w:rsidRPr="003C0071">
        <w:rPr>
          <w:rFonts w:ascii="Courier New" w:eastAsia="MS Mincho" w:hAnsi="Courier New" w:cs="Courier New"/>
          <w:bCs/>
          <w:lang w:val="en-GB"/>
        </w:rPr>
        <w:t>@schemeIdUri</w:t>
      </w:r>
      <w:r w:rsidRPr="003C0071">
        <w:rPr>
          <w:rFonts w:ascii="Cambria" w:eastAsia="MS Mincho" w:hAnsi="Cambria" w:cs="Times New Roman"/>
          <w:lang w:val="en-GB"/>
        </w:rPr>
        <w:t xml:space="preserve"> attribute </w:t>
      </w:r>
      <w:r w:rsidRPr="003C0071">
        <w:rPr>
          <w:rFonts w:ascii="Cambria" w:eastAsia="MS Mincho" w:hAnsi="Cambria" w:cs="Times New Roman"/>
          <w:bCs/>
          <w:lang w:val="en-GB"/>
        </w:rPr>
        <w:t xml:space="preserve">equal to </w:t>
      </w:r>
      <w:r w:rsidRPr="003C0071">
        <w:rPr>
          <w:rFonts w:ascii="Courier New" w:eastAsia="MS Mincho" w:hAnsi="Courier New" w:cs="Courier New"/>
          <w:bCs/>
          <w:lang w:val="en-GB"/>
        </w:rPr>
        <w:t>urn:</w:t>
      </w:r>
      <w:proofErr w:type="gramStart"/>
      <w:r w:rsidRPr="003C0071">
        <w:rPr>
          <w:rFonts w:ascii="Courier New" w:eastAsia="MS Mincho" w:hAnsi="Courier New" w:cs="Courier New"/>
          <w:bCs/>
          <w:lang w:val="en-GB"/>
        </w:rPr>
        <w:t>mpeg:dash</w:t>
      </w:r>
      <w:proofErr w:type="gramEnd"/>
      <w:r w:rsidRPr="003C0071">
        <w:rPr>
          <w:rFonts w:ascii="Courier New" w:eastAsia="MS Mincho" w:hAnsi="Courier New" w:cs="Courier New"/>
          <w:bCs/>
          <w:lang w:val="en-GB"/>
        </w:rPr>
        <w:t>:pinp:2022</w:t>
      </w:r>
      <w:r w:rsidRPr="003C0071">
        <w:rPr>
          <w:rFonts w:ascii="Cambria" w:eastAsia="MS Mincho" w:hAnsi="Cambria" w:cs="Times New Roman"/>
          <w:lang w:val="en-GB"/>
        </w:rPr>
        <w:t xml:space="preserve"> is referred to as a picture-in-picture (</w:t>
      </w:r>
      <w:proofErr w:type="spellStart"/>
      <w:r w:rsidRPr="003C0071">
        <w:rPr>
          <w:rFonts w:ascii="Cambria" w:eastAsia="MS Mincho" w:hAnsi="Cambria" w:cs="Times New Roman"/>
          <w:lang w:val="en-GB"/>
        </w:rPr>
        <w:t>PiP</w:t>
      </w:r>
      <w:proofErr w:type="spellEnd"/>
      <w:r w:rsidRPr="003C0071">
        <w:rPr>
          <w:rFonts w:ascii="Cambria" w:eastAsia="MS Mincho" w:hAnsi="Cambria" w:cs="Times New Roman"/>
          <w:lang w:val="en-GB"/>
        </w:rPr>
        <w:t>) descriptor.</w:t>
      </w:r>
    </w:p>
    <w:p w14:paraId="04A9E47F" w14:textId="77777777" w:rsidR="00B74D0A" w:rsidRPr="003C0071" w:rsidRDefault="00B74D0A" w:rsidP="00B74D0A">
      <w:pPr>
        <w:widowControl/>
        <w:autoSpaceDE/>
        <w:autoSpaceDN/>
        <w:spacing w:after="240"/>
        <w:jc w:val="both"/>
        <w:rPr>
          <w:rFonts w:ascii="Cambria" w:eastAsia="MS Mincho" w:hAnsi="Cambria" w:cs="Times New Roman"/>
          <w:iCs/>
          <w:lang w:eastAsia="x-none"/>
        </w:rPr>
      </w:pPr>
      <w:r w:rsidRPr="003C0071">
        <w:rPr>
          <w:rFonts w:ascii="Cambria" w:eastAsia="MS Mincho" w:hAnsi="Cambria" w:cs="Times New Roman"/>
          <w:iCs/>
          <w:lang w:eastAsia="x-none"/>
        </w:rPr>
        <w:t xml:space="preserve">At most one </w:t>
      </w:r>
      <w:proofErr w:type="spellStart"/>
      <w:r w:rsidRPr="003C0071">
        <w:rPr>
          <w:rFonts w:ascii="Cambria" w:eastAsia="MS Mincho" w:hAnsi="Cambria" w:cs="Times New Roman"/>
          <w:iCs/>
          <w:lang w:eastAsia="x-none"/>
        </w:rPr>
        <w:t>PiP</w:t>
      </w:r>
      <w:proofErr w:type="spellEnd"/>
      <w:r w:rsidRPr="003C0071">
        <w:rPr>
          <w:rFonts w:ascii="Cambria" w:eastAsia="MS Mincho" w:hAnsi="Cambria" w:cs="Times New Roman"/>
          <w:iCs/>
          <w:lang w:eastAsia="x-none"/>
        </w:rPr>
        <w:t xml:space="preserve"> descriptor may be present at Preselection level. The presence of a </w:t>
      </w:r>
      <w:proofErr w:type="spellStart"/>
      <w:r w:rsidRPr="003C0071">
        <w:rPr>
          <w:rFonts w:ascii="Cambria" w:eastAsia="MS Mincho" w:hAnsi="Cambria" w:cs="Times New Roman"/>
          <w:iCs/>
          <w:lang w:eastAsia="x-none"/>
        </w:rPr>
        <w:t>PiP</w:t>
      </w:r>
      <w:proofErr w:type="spellEnd"/>
      <w:r w:rsidRPr="003C0071">
        <w:rPr>
          <w:rFonts w:ascii="Cambria" w:eastAsia="MS Mincho" w:hAnsi="Cambria" w:cs="Times New Roman"/>
          <w:iCs/>
          <w:lang w:eastAsia="x-none"/>
        </w:rPr>
        <w:t xml:space="preserve"> descriptor in a Preselection indicates that the purpose of the Preselection is for providing a </w:t>
      </w:r>
      <w:proofErr w:type="spellStart"/>
      <w:r w:rsidRPr="003C0071">
        <w:rPr>
          <w:rFonts w:ascii="Cambria" w:eastAsia="MS Mincho" w:hAnsi="Cambria" w:cs="Times New Roman"/>
          <w:iCs/>
          <w:lang w:eastAsia="x-none"/>
        </w:rPr>
        <w:t>PiP</w:t>
      </w:r>
      <w:proofErr w:type="spellEnd"/>
      <w:r w:rsidRPr="003C0071">
        <w:rPr>
          <w:rFonts w:ascii="Cambria" w:eastAsia="MS Mincho" w:hAnsi="Cambria" w:cs="Times New Roman"/>
          <w:iCs/>
          <w:lang w:eastAsia="x-none"/>
        </w:rPr>
        <w:t xml:space="preserve"> experience.</w:t>
      </w:r>
    </w:p>
    <w:p w14:paraId="04AF87AD" w14:textId="2C3B6166" w:rsidR="00B74D0A" w:rsidRPr="003C0071" w:rsidRDefault="00B74D0A" w:rsidP="00B74D0A">
      <w:pPr>
        <w:widowControl/>
        <w:autoSpaceDE/>
        <w:autoSpaceDN/>
        <w:spacing w:after="240"/>
        <w:jc w:val="both"/>
        <w:rPr>
          <w:rFonts w:ascii="Cambria" w:eastAsia="MS Mincho" w:hAnsi="Cambria" w:cs="Times New Roman"/>
          <w:iCs/>
          <w:lang w:eastAsia="x-none"/>
        </w:rPr>
      </w:pPr>
      <w:proofErr w:type="spellStart"/>
      <w:r w:rsidRPr="003C0071">
        <w:rPr>
          <w:rFonts w:ascii="Cambria" w:eastAsia="MS Mincho" w:hAnsi="Cambria" w:cs="Times New Roman"/>
          <w:iCs/>
          <w:lang w:eastAsia="x-none"/>
        </w:rPr>
        <w:t>PiP</w:t>
      </w:r>
      <w:proofErr w:type="spellEnd"/>
      <w:r w:rsidRPr="003C0071">
        <w:rPr>
          <w:rFonts w:ascii="Cambria" w:eastAsia="MS Mincho" w:hAnsi="Cambria" w:cs="Times New Roman"/>
          <w:iCs/>
          <w:lang w:eastAsia="x-none"/>
        </w:rPr>
        <w:t xml:space="preserve"> services offer the ability to include a video with a smaller spatial resolution within a video with a bigger spatial resolution. In this case, the different bitstreams/Representations of the main video are included in the Main Adaptation Set of the Preselection, and the different bitstreams/Representations of a supplementary video</w:t>
      </w:r>
      <w:r w:rsidR="00BB4324">
        <w:rPr>
          <w:rFonts w:ascii="Cambria" w:eastAsia="MS Mincho" w:hAnsi="Cambria" w:cs="Times New Roman"/>
          <w:iCs/>
          <w:lang w:eastAsia="x-none"/>
        </w:rPr>
        <w:t xml:space="preserve">, also referred to as </w:t>
      </w:r>
      <w:proofErr w:type="spellStart"/>
      <w:r w:rsidR="00BB4324">
        <w:rPr>
          <w:rFonts w:ascii="Cambria" w:eastAsia="MS Mincho" w:hAnsi="Cambria" w:cs="Times New Roman"/>
          <w:iCs/>
          <w:lang w:eastAsia="x-none"/>
        </w:rPr>
        <w:t>PiP</w:t>
      </w:r>
      <w:proofErr w:type="spellEnd"/>
      <w:r w:rsidR="00BB4324">
        <w:rPr>
          <w:rFonts w:ascii="Cambria" w:eastAsia="MS Mincho" w:hAnsi="Cambria" w:cs="Times New Roman"/>
          <w:iCs/>
          <w:lang w:eastAsia="x-none"/>
        </w:rPr>
        <w:t xml:space="preserve"> video,</w:t>
      </w:r>
      <w:r w:rsidRPr="003C0071">
        <w:rPr>
          <w:rFonts w:ascii="Cambria" w:eastAsia="MS Mincho" w:hAnsi="Cambria" w:cs="Times New Roman"/>
          <w:iCs/>
          <w:lang w:eastAsia="x-none"/>
        </w:rPr>
        <w:t xml:space="preserve"> are included a Partial Adaptation Set of the Preselection.</w:t>
      </w:r>
    </w:p>
    <w:p w14:paraId="5CF4996A" w14:textId="65EDEC70" w:rsidR="00B74D0A" w:rsidRPr="003C0071" w:rsidRDefault="00B74D0A" w:rsidP="00B74D0A">
      <w:pPr>
        <w:widowControl/>
        <w:autoSpaceDE/>
        <w:autoSpaceDN/>
        <w:spacing w:after="240"/>
        <w:jc w:val="both"/>
        <w:rPr>
          <w:rFonts w:ascii="Cambria" w:eastAsia="MS Mincho" w:hAnsi="Cambria" w:cs="Times New Roman"/>
          <w:iCs/>
          <w:lang w:eastAsia="x-none"/>
        </w:rPr>
      </w:pPr>
      <w:r w:rsidRPr="003C0071">
        <w:rPr>
          <w:rFonts w:ascii="Cambria" w:eastAsia="MS Mincho" w:hAnsi="Cambria" w:cs="Times New Roman"/>
          <w:iCs/>
          <w:lang w:eastAsia="x-none"/>
        </w:rPr>
        <w:t xml:space="preserve">When a </w:t>
      </w:r>
      <w:proofErr w:type="spellStart"/>
      <w:r w:rsidRPr="003C0071">
        <w:rPr>
          <w:rFonts w:ascii="Cambria" w:eastAsia="MS Mincho" w:hAnsi="Cambria" w:cs="Times New Roman"/>
          <w:iCs/>
          <w:lang w:eastAsia="x-none"/>
        </w:rPr>
        <w:t>PiP</w:t>
      </w:r>
      <w:proofErr w:type="spellEnd"/>
      <w:r w:rsidRPr="003C0071">
        <w:rPr>
          <w:rFonts w:ascii="Cambria" w:eastAsia="MS Mincho" w:hAnsi="Cambria" w:cs="Times New Roman"/>
          <w:iCs/>
          <w:lang w:eastAsia="x-none"/>
        </w:rPr>
        <w:t xml:space="preserve"> descriptor is present in a Preselection, and the </w:t>
      </w:r>
      <w:proofErr w:type="spellStart"/>
      <w:r w:rsidRPr="003C0071">
        <w:rPr>
          <w:rFonts w:ascii="Courier New" w:eastAsia="MS Mincho" w:hAnsi="Courier New" w:cs="Courier New"/>
          <w:b/>
          <w:bCs/>
          <w:lang w:val="en-GB"/>
        </w:rPr>
        <w:t>picInPicInfo</w:t>
      </w:r>
      <w:r w:rsidRPr="003C0071">
        <w:rPr>
          <w:rFonts w:ascii="Courier New" w:eastAsia="MS Mincho" w:hAnsi="Courier New" w:cs="Courier New"/>
          <w:bCs/>
          <w:lang w:val="en-GB"/>
        </w:rPr>
        <w:t>@dataUnitsReplacable</w:t>
      </w:r>
      <w:proofErr w:type="spellEnd"/>
      <w:r w:rsidRPr="003C0071">
        <w:rPr>
          <w:rFonts w:ascii="Cambria" w:eastAsia="MS Mincho" w:hAnsi="Cambria" w:cs="Times New Roman"/>
          <w:iCs/>
          <w:lang w:eastAsia="x-none"/>
        </w:rPr>
        <w:t xml:space="preserve"> attribute is present and equal to </w:t>
      </w:r>
      <w:r w:rsidRPr="003C0071">
        <w:rPr>
          <w:rFonts w:ascii="Courier New" w:eastAsia="MS Mincho" w:hAnsi="Courier New" w:cs="Courier New"/>
          <w:bCs/>
        </w:rPr>
        <w:t>'true'</w:t>
      </w:r>
      <w:r w:rsidRPr="003C0071">
        <w:rPr>
          <w:rFonts w:ascii="Cambria" w:eastAsia="MS Mincho" w:hAnsi="Cambria" w:cs="Times New Roman"/>
          <w:iCs/>
          <w:lang w:eastAsia="x-none"/>
        </w:rPr>
        <w:t xml:space="preserve">, the client may choose to replace the coded video data units representing the target </w:t>
      </w:r>
      <w:proofErr w:type="spellStart"/>
      <w:r w:rsidRPr="003C0071">
        <w:rPr>
          <w:rFonts w:ascii="Cambria" w:eastAsia="MS Mincho" w:hAnsi="Cambria" w:cs="Times New Roman"/>
          <w:iCs/>
          <w:lang w:eastAsia="x-none"/>
        </w:rPr>
        <w:t>PiP</w:t>
      </w:r>
      <w:proofErr w:type="spellEnd"/>
      <w:r w:rsidRPr="003C0071">
        <w:rPr>
          <w:rFonts w:ascii="Cambria" w:eastAsia="MS Mincho" w:hAnsi="Cambria" w:cs="Times New Roman"/>
          <w:iCs/>
          <w:lang w:eastAsia="x-none"/>
        </w:rPr>
        <w:t xml:space="preserve"> region in the main video with the corresponding coded video data units of the </w:t>
      </w:r>
      <w:proofErr w:type="spellStart"/>
      <w:r w:rsidR="00BB4324">
        <w:rPr>
          <w:rFonts w:ascii="Cambria" w:eastAsia="MS Mincho" w:hAnsi="Cambria" w:cs="Times New Roman"/>
          <w:iCs/>
          <w:lang w:eastAsia="x-none"/>
        </w:rPr>
        <w:t>PiP</w:t>
      </w:r>
      <w:proofErr w:type="spellEnd"/>
      <w:r w:rsidR="00BB4324">
        <w:rPr>
          <w:rFonts w:ascii="Cambria" w:eastAsia="MS Mincho" w:hAnsi="Cambria" w:cs="Times New Roman"/>
          <w:iCs/>
          <w:lang w:eastAsia="x-none"/>
        </w:rPr>
        <w:t xml:space="preserve"> video</w:t>
      </w:r>
      <w:r w:rsidRPr="003C0071">
        <w:rPr>
          <w:rFonts w:ascii="Cambria" w:eastAsia="MS Mincho" w:hAnsi="Cambria" w:cs="Times New Roman"/>
          <w:iCs/>
          <w:lang w:eastAsia="x-none"/>
        </w:rPr>
        <w:t xml:space="preserve"> before sending to the video decoder. This way, separate decoding of the main video and the </w:t>
      </w:r>
      <w:proofErr w:type="spellStart"/>
      <w:r w:rsidR="00BB4324">
        <w:rPr>
          <w:rFonts w:ascii="Cambria" w:eastAsia="MS Mincho" w:hAnsi="Cambria" w:cs="Times New Roman"/>
          <w:iCs/>
          <w:lang w:eastAsia="x-none"/>
        </w:rPr>
        <w:t>PiP</w:t>
      </w:r>
      <w:proofErr w:type="spellEnd"/>
      <w:r w:rsidR="00BB4324">
        <w:rPr>
          <w:rFonts w:ascii="Cambria" w:eastAsia="MS Mincho" w:hAnsi="Cambria" w:cs="Times New Roman"/>
          <w:iCs/>
          <w:lang w:eastAsia="x-none"/>
        </w:rPr>
        <w:t xml:space="preserve"> video</w:t>
      </w:r>
      <w:r w:rsidRPr="003C0071">
        <w:rPr>
          <w:rFonts w:ascii="Cambria" w:eastAsia="MS Mincho" w:hAnsi="Cambria" w:cs="Times New Roman"/>
          <w:iCs/>
          <w:lang w:eastAsia="x-none"/>
        </w:rPr>
        <w:t xml:space="preserve"> can be avoided. For a particular picture in the main video, the corresponding video data units of the </w:t>
      </w:r>
      <w:proofErr w:type="spellStart"/>
      <w:r w:rsidR="00BB4324">
        <w:rPr>
          <w:rFonts w:ascii="Cambria" w:eastAsia="MS Mincho" w:hAnsi="Cambria" w:cs="Times New Roman"/>
          <w:iCs/>
          <w:lang w:eastAsia="x-none"/>
        </w:rPr>
        <w:t>PiP</w:t>
      </w:r>
      <w:proofErr w:type="spellEnd"/>
      <w:r w:rsidR="00BB4324">
        <w:rPr>
          <w:rFonts w:ascii="Cambria" w:eastAsia="MS Mincho" w:hAnsi="Cambria" w:cs="Times New Roman"/>
          <w:iCs/>
          <w:lang w:eastAsia="x-none"/>
        </w:rPr>
        <w:t xml:space="preserve"> video</w:t>
      </w:r>
      <w:r w:rsidRPr="003C0071">
        <w:rPr>
          <w:rFonts w:ascii="Cambria" w:eastAsia="MS Mincho" w:hAnsi="Cambria" w:cs="Times New Roman"/>
          <w:iCs/>
          <w:lang w:eastAsia="x-none"/>
        </w:rPr>
        <w:t xml:space="preserve"> are all the coded video data units in the decoding-time-synchronized sample in the supplemental video Representation.</w:t>
      </w:r>
    </w:p>
    <w:p w14:paraId="729B7C2C" w14:textId="77777777" w:rsidR="00B74D0A" w:rsidRPr="003C0071" w:rsidRDefault="00B74D0A" w:rsidP="00B74D0A">
      <w:pPr>
        <w:widowControl/>
        <w:autoSpaceDE/>
        <w:autoSpaceDN/>
        <w:spacing w:after="240"/>
        <w:jc w:val="both"/>
        <w:rPr>
          <w:rFonts w:ascii="Cambria" w:eastAsia="MS Mincho" w:hAnsi="Cambria" w:cs="Times New Roman"/>
          <w:bCs/>
          <w:lang w:val="en-GB"/>
        </w:rPr>
      </w:pPr>
      <w:r w:rsidRPr="003C0071">
        <w:rPr>
          <w:rFonts w:ascii="Cambria" w:eastAsia="MS Mincho" w:hAnsi="Cambria" w:cs="Times New Roman"/>
          <w:lang w:val="en-GB"/>
        </w:rPr>
        <w:t xml:space="preserve">The </w:t>
      </w:r>
      <w:r w:rsidRPr="003C0071">
        <w:rPr>
          <w:rFonts w:ascii="Courier New" w:eastAsia="MS Mincho" w:hAnsi="Courier New" w:cs="Courier New"/>
          <w:bCs/>
          <w:lang w:val="en-GB"/>
        </w:rPr>
        <w:t>@value</w:t>
      </w:r>
      <w:r w:rsidRPr="003C0071">
        <w:rPr>
          <w:rFonts w:ascii="Cambria" w:eastAsia="MS Mincho" w:hAnsi="Cambria" w:cs="Times New Roman"/>
          <w:bCs/>
          <w:lang w:val="en-GB"/>
        </w:rPr>
        <w:t xml:space="preserve"> attribute of the </w:t>
      </w:r>
      <w:proofErr w:type="spellStart"/>
      <w:r w:rsidRPr="003C0071">
        <w:rPr>
          <w:rFonts w:ascii="Cambria" w:eastAsia="MS Mincho" w:hAnsi="Cambria" w:cs="Times New Roman"/>
          <w:lang w:val="en-GB"/>
        </w:rPr>
        <w:t>PiP</w:t>
      </w:r>
      <w:proofErr w:type="spellEnd"/>
      <w:r w:rsidRPr="003C0071">
        <w:rPr>
          <w:rFonts w:ascii="Cambria" w:eastAsia="MS Mincho" w:hAnsi="Cambria" w:cs="Times New Roman"/>
          <w:lang w:val="en-GB"/>
        </w:rPr>
        <w:t xml:space="preserve"> </w:t>
      </w:r>
      <w:r w:rsidRPr="003C0071">
        <w:rPr>
          <w:rFonts w:ascii="Cambria" w:eastAsia="MS Mincho" w:hAnsi="Cambria" w:cs="Times New Roman"/>
          <w:bCs/>
          <w:lang w:val="en-GB"/>
        </w:rPr>
        <w:t xml:space="preserve">descriptor shall not be present. The </w:t>
      </w:r>
      <w:proofErr w:type="spellStart"/>
      <w:r w:rsidRPr="003C0071">
        <w:rPr>
          <w:rFonts w:ascii="Cambria" w:eastAsia="MS Mincho" w:hAnsi="Cambria" w:cs="Times New Roman"/>
          <w:lang w:val="en-GB"/>
        </w:rPr>
        <w:t>PiP</w:t>
      </w:r>
      <w:proofErr w:type="spellEnd"/>
      <w:r w:rsidRPr="003C0071">
        <w:rPr>
          <w:rFonts w:ascii="Cambria" w:eastAsia="MS Mincho" w:hAnsi="Cambria" w:cs="Times New Roman"/>
          <w:lang w:val="en-GB"/>
        </w:rPr>
        <w:t xml:space="preserve"> </w:t>
      </w:r>
      <w:r w:rsidRPr="003C0071">
        <w:rPr>
          <w:rFonts w:ascii="Cambria" w:eastAsia="MS Mincho" w:hAnsi="Cambria" w:cs="Times New Roman"/>
          <w:bCs/>
          <w:lang w:val="en-GB"/>
        </w:rPr>
        <w:t xml:space="preserve">descriptor shall include a </w:t>
      </w:r>
      <w:proofErr w:type="spellStart"/>
      <w:r w:rsidRPr="003C0071">
        <w:rPr>
          <w:rFonts w:ascii="Courier New" w:eastAsia="MS Mincho" w:hAnsi="Courier New" w:cs="Courier New"/>
          <w:b/>
          <w:bCs/>
          <w:lang w:val="en-GB"/>
        </w:rPr>
        <w:t>picInPicInfo</w:t>
      </w:r>
      <w:proofErr w:type="spellEnd"/>
      <w:r w:rsidRPr="003C0071">
        <w:rPr>
          <w:rFonts w:ascii="Cambria" w:eastAsia="MS Mincho" w:hAnsi="Cambria" w:cs="Times New Roman"/>
          <w:bCs/>
          <w:lang w:val="en-GB"/>
        </w:rPr>
        <w:t xml:space="preserve"> element with its attributes as specified in </w:t>
      </w:r>
      <w:r>
        <w:rPr>
          <w:rFonts w:ascii="Cambria" w:eastAsia="MS Mincho" w:hAnsi="Cambria" w:cs="Times New Roman"/>
          <w:bCs/>
          <w:lang w:val="en-GB"/>
        </w:rPr>
        <w:t>Table 37</w:t>
      </w:r>
      <w:r w:rsidRPr="003C0071">
        <w:rPr>
          <w:rFonts w:ascii="Cambria" w:eastAsia="MS Mincho" w:hAnsi="Cambria" w:cs="Times New Roman"/>
          <w:bCs/>
        </w:rPr>
        <w:t>.</w:t>
      </w:r>
    </w:p>
    <w:p w14:paraId="51F78BC2" w14:textId="77777777" w:rsidR="00B74D0A" w:rsidRPr="00073164" w:rsidRDefault="00B74D0A" w:rsidP="00B74D0A">
      <w:pPr>
        <w:widowControl/>
        <w:tabs>
          <w:tab w:val="left" w:pos="403"/>
        </w:tabs>
        <w:autoSpaceDE/>
        <w:autoSpaceDN/>
        <w:spacing w:after="120" w:line="240" w:lineRule="atLeast"/>
        <w:ind w:left="360"/>
        <w:contextualSpacing/>
        <w:jc w:val="center"/>
        <w:rPr>
          <w:rFonts w:ascii="Cambria" w:eastAsia="Calibri" w:hAnsi="Cambria" w:cs="Times New Roman"/>
          <w:b/>
          <w:bCs/>
          <w:lang w:val="en-GB"/>
        </w:rPr>
      </w:pPr>
      <w:bookmarkStart w:id="13" w:name="_Ref84172837"/>
      <w:r w:rsidRPr="00073164">
        <w:rPr>
          <w:rFonts w:ascii="Cambria" w:eastAsia="Calibri" w:hAnsi="Cambria" w:cs="Times New Roman"/>
          <w:b/>
          <w:bCs/>
          <w:lang w:val="en-GB"/>
        </w:rPr>
        <w:t>Table</w:t>
      </w:r>
      <w:r>
        <w:rPr>
          <w:rFonts w:ascii="Cambria" w:eastAsia="Calibri" w:hAnsi="Cambria" w:cs="Times New Roman"/>
          <w:b/>
          <w:bCs/>
          <w:lang w:val="en-GB"/>
        </w:rPr>
        <w:t> 37</w:t>
      </w:r>
      <w:bookmarkEnd w:id="13"/>
      <w:r w:rsidRPr="00073164">
        <w:rPr>
          <w:rFonts w:ascii="Cambria" w:eastAsia="Calibri" w:hAnsi="Cambria" w:cs="Times New Roman"/>
          <w:b/>
          <w:bCs/>
          <w:lang w:val="en-GB"/>
        </w:rPr>
        <w:t xml:space="preserve"> — Semantics of </w:t>
      </w:r>
      <w:proofErr w:type="spellStart"/>
      <w:r w:rsidRPr="00073164">
        <w:rPr>
          <w:rFonts w:ascii="Courier New" w:eastAsia="Calibri" w:hAnsi="Courier New" w:cs="Courier New"/>
          <w:b/>
          <w:bCs/>
        </w:rPr>
        <w:t>picInPicInfo</w:t>
      </w:r>
      <w:proofErr w:type="spellEnd"/>
      <w:r w:rsidRPr="00073164">
        <w:rPr>
          <w:rFonts w:ascii="Cambria" w:eastAsia="Calibri" w:hAnsi="Cambria" w:cs="Times New Roman"/>
          <w:b/>
          <w:bCs/>
          <w:lang w:val="en-GB"/>
        </w:rPr>
        <w:t xml:space="preserve"> element</w:t>
      </w:r>
    </w:p>
    <w:tbl>
      <w:tblPr>
        <w:tblW w:w="5001" w:type="pct"/>
        <w:tblBorders>
          <w:top w:val="single" w:sz="4" w:space="0" w:color="000000"/>
          <w:left w:val="single" w:sz="4" w:space="0" w:color="000000"/>
          <w:bottom w:val="single" w:sz="4" w:space="0" w:color="000000"/>
          <w:right w:val="single" w:sz="4" w:space="0" w:color="000000"/>
          <w:insideH w:val="single" w:sz="4" w:space="0" w:color="000000"/>
        </w:tblBorders>
        <w:tblLayout w:type="fixed"/>
        <w:tblLook w:val="00A0" w:firstRow="1" w:lastRow="0" w:firstColumn="1" w:lastColumn="0" w:noHBand="0" w:noVBand="0"/>
      </w:tblPr>
      <w:tblGrid>
        <w:gridCol w:w="236"/>
        <w:gridCol w:w="236"/>
        <w:gridCol w:w="236"/>
        <w:gridCol w:w="2974"/>
        <w:gridCol w:w="999"/>
        <w:gridCol w:w="4311"/>
      </w:tblGrid>
      <w:tr w:rsidR="00B74D0A" w:rsidRPr="00073164" w14:paraId="5F0AB7CB" w14:textId="77777777" w:rsidTr="003C0071">
        <w:trPr>
          <w:cantSplit/>
          <w:tblHeader/>
        </w:trPr>
        <w:tc>
          <w:tcPr>
            <w:tcW w:w="2039" w:type="pct"/>
            <w:gridSpan w:val="4"/>
            <w:tcBorders>
              <w:top w:val="single" w:sz="12" w:space="0" w:color="auto"/>
              <w:left w:val="single" w:sz="12" w:space="0" w:color="auto"/>
              <w:bottom w:val="single" w:sz="12" w:space="0" w:color="auto"/>
              <w:right w:val="single" w:sz="4" w:space="0" w:color="000000"/>
            </w:tcBorders>
          </w:tcPr>
          <w:p w14:paraId="20B98159" w14:textId="77777777" w:rsidR="00B74D0A" w:rsidRPr="00073164" w:rsidRDefault="00B74D0A" w:rsidP="003C0071">
            <w:pPr>
              <w:widowControl/>
              <w:autoSpaceDE/>
              <w:autoSpaceDN/>
              <w:spacing w:before="60" w:after="60" w:line="210" w:lineRule="atLeast"/>
              <w:rPr>
                <w:rFonts w:ascii="Cambria" w:eastAsia="Calibri" w:hAnsi="Cambria" w:cs="Times New Roman"/>
                <w:szCs w:val="20"/>
                <w:lang w:val="en-GB"/>
              </w:rPr>
            </w:pPr>
            <w:r w:rsidRPr="00073164">
              <w:rPr>
                <w:rFonts w:ascii="Cambria" w:eastAsia="Calibri" w:hAnsi="Cambria" w:cs="Times New Roman"/>
                <w:b/>
                <w:szCs w:val="20"/>
                <w:lang w:val="en-GB"/>
              </w:rPr>
              <w:t>Element or Attribute Name</w:t>
            </w:r>
          </w:p>
        </w:tc>
        <w:tc>
          <w:tcPr>
            <w:tcW w:w="560" w:type="pct"/>
            <w:tcBorders>
              <w:top w:val="single" w:sz="12" w:space="0" w:color="auto"/>
              <w:left w:val="single" w:sz="4" w:space="0" w:color="000000"/>
              <w:bottom w:val="single" w:sz="12" w:space="0" w:color="auto"/>
              <w:right w:val="single" w:sz="4" w:space="0" w:color="000000"/>
            </w:tcBorders>
          </w:tcPr>
          <w:p w14:paraId="07A3EE14" w14:textId="77777777" w:rsidR="00B74D0A" w:rsidRPr="00073164" w:rsidRDefault="00B74D0A" w:rsidP="003C0071">
            <w:pPr>
              <w:widowControl/>
              <w:autoSpaceDE/>
              <w:autoSpaceDN/>
              <w:spacing w:before="60" w:after="60" w:line="210" w:lineRule="atLeast"/>
              <w:jc w:val="center"/>
              <w:rPr>
                <w:rFonts w:ascii="Cambria" w:eastAsia="Calibri" w:hAnsi="Cambria" w:cs="Times New Roman"/>
                <w:szCs w:val="20"/>
                <w:lang w:val="en-GB"/>
              </w:rPr>
            </w:pPr>
            <w:r w:rsidRPr="00073164">
              <w:rPr>
                <w:rFonts w:ascii="Cambria" w:eastAsia="Calibri" w:hAnsi="Cambria" w:cs="Times New Roman"/>
                <w:b/>
                <w:szCs w:val="20"/>
                <w:lang w:val="en-GB"/>
              </w:rPr>
              <w:t>Use</w:t>
            </w:r>
          </w:p>
        </w:tc>
        <w:tc>
          <w:tcPr>
            <w:tcW w:w="2401" w:type="pct"/>
            <w:tcBorders>
              <w:top w:val="single" w:sz="12" w:space="0" w:color="auto"/>
              <w:left w:val="single" w:sz="4" w:space="0" w:color="000000"/>
              <w:bottom w:val="single" w:sz="12" w:space="0" w:color="auto"/>
              <w:right w:val="single" w:sz="12" w:space="0" w:color="auto"/>
            </w:tcBorders>
          </w:tcPr>
          <w:p w14:paraId="36F13854" w14:textId="77777777" w:rsidR="00B74D0A" w:rsidRPr="00073164" w:rsidRDefault="00B74D0A" w:rsidP="003C0071">
            <w:pPr>
              <w:widowControl/>
              <w:autoSpaceDE/>
              <w:autoSpaceDN/>
              <w:spacing w:before="60" w:after="60" w:line="210" w:lineRule="atLeast"/>
              <w:rPr>
                <w:rFonts w:ascii="Cambria" w:eastAsia="Calibri" w:hAnsi="Cambria" w:cs="Times New Roman"/>
                <w:szCs w:val="20"/>
                <w:lang w:val="en-GB"/>
              </w:rPr>
            </w:pPr>
            <w:r w:rsidRPr="00073164">
              <w:rPr>
                <w:rFonts w:ascii="Cambria" w:eastAsia="Calibri" w:hAnsi="Cambria" w:cs="Times New Roman"/>
                <w:b/>
                <w:szCs w:val="20"/>
                <w:lang w:val="en-GB"/>
              </w:rPr>
              <w:t>Description</w:t>
            </w:r>
          </w:p>
        </w:tc>
      </w:tr>
      <w:tr w:rsidR="00B74D0A" w:rsidRPr="00073164" w14:paraId="7F4E10E2" w14:textId="77777777" w:rsidTr="003C0071">
        <w:trPr>
          <w:cantSplit/>
        </w:trPr>
        <w:tc>
          <w:tcPr>
            <w:tcW w:w="127" w:type="pct"/>
            <w:tcBorders>
              <w:top w:val="single" w:sz="12" w:space="0" w:color="auto"/>
              <w:left w:val="single" w:sz="12" w:space="0" w:color="auto"/>
            </w:tcBorders>
          </w:tcPr>
          <w:p w14:paraId="3939D950" w14:textId="77777777" w:rsidR="00B74D0A" w:rsidRPr="00073164" w:rsidRDefault="00B74D0A" w:rsidP="003C0071">
            <w:pPr>
              <w:widowControl/>
              <w:tabs>
                <w:tab w:val="left" w:pos="403"/>
              </w:tabs>
              <w:autoSpaceDE/>
              <w:autoSpaceDN/>
              <w:spacing w:before="60" w:after="60" w:line="240" w:lineRule="atLeast"/>
              <w:rPr>
                <w:rFonts w:ascii="Cambria" w:eastAsia="Calibri" w:hAnsi="Cambria" w:cs="Times New Roman"/>
                <w:noProof/>
                <w:sz w:val="20"/>
                <w:szCs w:val="20"/>
                <w:lang w:val="en-GB"/>
              </w:rPr>
            </w:pPr>
            <w:r w:rsidRPr="00073164">
              <w:rPr>
                <w:rFonts w:ascii="Cambria" w:eastAsia="Calibri" w:hAnsi="Cambria" w:cs="Times New Roman"/>
                <w:sz w:val="20"/>
                <w:szCs w:val="20"/>
                <w:lang w:val="en-GB"/>
              </w:rPr>
              <w:t> </w:t>
            </w:r>
          </w:p>
        </w:tc>
        <w:tc>
          <w:tcPr>
            <w:tcW w:w="127" w:type="pct"/>
            <w:tcBorders>
              <w:top w:val="single" w:sz="12" w:space="0" w:color="auto"/>
            </w:tcBorders>
          </w:tcPr>
          <w:p w14:paraId="7B52A17C" w14:textId="77777777" w:rsidR="00B74D0A" w:rsidRPr="00073164" w:rsidRDefault="00B74D0A" w:rsidP="003C0071">
            <w:pPr>
              <w:widowControl/>
              <w:tabs>
                <w:tab w:val="left" w:pos="403"/>
              </w:tabs>
              <w:autoSpaceDE/>
              <w:autoSpaceDN/>
              <w:spacing w:before="60" w:after="60" w:line="240" w:lineRule="atLeast"/>
              <w:rPr>
                <w:rFonts w:ascii="Cambria" w:eastAsia="Calibri" w:hAnsi="Cambria" w:cs="Times New Roman"/>
                <w:noProof/>
                <w:sz w:val="20"/>
                <w:szCs w:val="20"/>
                <w:lang w:val="en-GB"/>
              </w:rPr>
            </w:pPr>
            <w:r w:rsidRPr="00073164">
              <w:rPr>
                <w:rFonts w:ascii="Cambria" w:eastAsia="Calibri" w:hAnsi="Cambria" w:cs="Times New Roman"/>
                <w:sz w:val="20"/>
                <w:szCs w:val="20"/>
                <w:lang w:val="en-GB"/>
              </w:rPr>
              <w:t> </w:t>
            </w:r>
          </w:p>
        </w:tc>
        <w:tc>
          <w:tcPr>
            <w:tcW w:w="1785" w:type="pct"/>
            <w:gridSpan w:val="2"/>
            <w:tcBorders>
              <w:top w:val="single" w:sz="12" w:space="0" w:color="auto"/>
              <w:right w:val="single" w:sz="4" w:space="0" w:color="000000"/>
            </w:tcBorders>
          </w:tcPr>
          <w:p w14:paraId="2C0A0091" w14:textId="77777777" w:rsidR="00B74D0A" w:rsidRPr="00073164" w:rsidRDefault="00B74D0A" w:rsidP="003C0071">
            <w:pPr>
              <w:widowControl/>
              <w:tabs>
                <w:tab w:val="left" w:pos="403"/>
              </w:tabs>
              <w:autoSpaceDE/>
              <w:autoSpaceDN/>
              <w:spacing w:before="60" w:after="60" w:line="240" w:lineRule="atLeast"/>
              <w:rPr>
                <w:rFonts w:ascii="Courier New" w:eastAsia="Calibri" w:hAnsi="Courier New" w:cs="Courier New"/>
                <w:b/>
                <w:szCs w:val="20"/>
              </w:rPr>
            </w:pPr>
            <w:proofErr w:type="spellStart"/>
            <w:r w:rsidRPr="00073164">
              <w:rPr>
                <w:rFonts w:ascii="Courier New" w:eastAsia="Calibri" w:hAnsi="Courier New" w:cs="Courier New"/>
                <w:b/>
                <w:szCs w:val="20"/>
              </w:rPr>
              <w:t>PicInpicInfo</w:t>
            </w:r>
            <w:proofErr w:type="spellEnd"/>
          </w:p>
        </w:tc>
        <w:tc>
          <w:tcPr>
            <w:tcW w:w="560" w:type="pct"/>
            <w:tcBorders>
              <w:top w:val="single" w:sz="12" w:space="0" w:color="auto"/>
              <w:left w:val="single" w:sz="4" w:space="0" w:color="000000"/>
              <w:right w:val="single" w:sz="4" w:space="0" w:color="000000"/>
            </w:tcBorders>
          </w:tcPr>
          <w:p w14:paraId="16C49185" w14:textId="77777777" w:rsidR="00B74D0A" w:rsidRPr="00073164" w:rsidRDefault="00B74D0A" w:rsidP="003C0071">
            <w:pPr>
              <w:widowControl/>
              <w:tabs>
                <w:tab w:val="left" w:pos="403"/>
              </w:tabs>
              <w:autoSpaceDE/>
              <w:autoSpaceDN/>
              <w:spacing w:before="60" w:after="60" w:line="240" w:lineRule="atLeast"/>
              <w:jc w:val="center"/>
              <w:rPr>
                <w:rFonts w:ascii="Cambria" w:eastAsia="Calibri" w:hAnsi="Cambria" w:cs="Times New Roman"/>
                <w:sz w:val="20"/>
                <w:szCs w:val="20"/>
                <w:lang w:val="en-GB"/>
              </w:rPr>
            </w:pPr>
            <w:r w:rsidRPr="00073164">
              <w:rPr>
                <w:rFonts w:ascii="Cambria" w:eastAsia="Calibri" w:hAnsi="Cambria" w:cs="Times New Roman"/>
                <w:sz w:val="20"/>
                <w:szCs w:val="20"/>
                <w:lang w:val="en-GB"/>
              </w:rPr>
              <w:t> </w:t>
            </w:r>
          </w:p>
        </w:tc>
        <w:tc>
          <w:tcPr>
            <w:tcW w:w="2401" w:type="pct"/>
            <w:tcBorders>
              <w:top w:val="single" w:sz="12" w:space="0" w:color="auto"/>
              <w:left w:val="single" w:sz="4" w:space="0" w:color="000000"/>
              <w:right w:val="single" w:sz="12" w:space="0" w:color="auto"/>
            </w:tcBorders>
          </w:tcPr>
          <w:p w14:paraId="0E0F62CD" w14:textId="77777777" w:rsidR="00B74D0A" w:rsidRPr="00073164" w:rsidRDefault="00B74D0A" w:rsidP="003C0071">
            <w:pPr>
              <w:widowControl/>
              <w:tabs>
                <w:tab w:val="left" w:pos="403"/>
              </w:tabs>
              <w:autoSpaceDE/>
              <w:autoSpaceDN/>
              <w:spacing w:before="60" w:after="60" w:line="240" w:lineRule="atLeast"/>
              <w:rPr>
                <w:rFonts w:ascii="Cambria" w:eastAsia="Calibri" w:hAnsi="Cambria" w:cs="Times New Roman"/>
                <w:sz w:val="20"/>
                <w:szCs w:val="20"/>
                <w:lang w:val="en-GB"/>
              </w:rPr>
            </w:pPr>
            <w:r w:rsidRPr="00073164">
              <w:rPr>
                <w:rFonts w:ascii="Cambria" w:eastAsia="Calibri" w:hAnsi="Cambria" w:cs="Times New Roman"/>
                <w:sz w:val="20"/>
                <w:szCs w:val="20"/>
                <w:lang w:val="en-GB"/>
              </w:rPr>
              <w:t> </w:t>
            </w:r>
          </w:p>
        </w:tc>
      </w:tr>
      <w:tr w:rsidR="00B74D0A" w:rsidRPr="00073164" w14:paraId="1773CFF4" w14:textId="77777777" w:rsidTr="003C0071">
        <w:trPr>
          <w:cantSplit/>
        </w:trPr>
        <w:tc>
          <w:tcPr>
            <w:tcW w:w="127" w:type="pct"/>
            <w:tcBorders>
              <w:left w:val="single" w:sz="12" w:space="0" w:color="auto"/>
            </w:tcBorders>
          </w:tcPr>
          <w:p w14:paraId="70EABA11" w14:textId="77777777" w:rsidR="00B74D0A" w:rsidRPr="00073164" w:rsidRDefault="00B74D0A" w:rsidP="003C0071">
            <w:pPr>
              <w:widowControl/>
              <w:tabs>
                <w:tab w:val="left" w:pos="403"/>
              </w:tabs>
              <w:autoSpaceDE/>
              <w:autoSpaceDN/>
              <w:spacing w:before="60" w:after="60" w:line="240" w:lineRule="atLeast"/>
              <w:rPr>
                <w:rFonts w:ascii="Cambria" w:eastAsia="Calibri" w:hAnsi="Cambria" w:cs="Times New Roman"/>
                <w:noProof/>
                <w:sz w:val="20"/>
                <w:szCs w:val="20"/>
                <w:lang w:val="en-GB"/>
              </w:rPr>
            </w:pPr>
            <w:r w:rsidRPr="00073164">
              <w:rPr>
                <w:rFonts w:ascii="Cambria" w:eastAsia="Calibri" w:hAnsi="Cambria" w:cs="Times New Roman"/>
                <w:sz w:val="20"/>
                <w:szCs w:val="20"/>
                <w:lang w:val="en-GB"/>
              </w:rPr>
              <w:t> </w:t>
            </w:r>
          </w:p>
        </w:tc>
        <w:tc>
          <w:tcPr>
            <w:tcW w:w="127" w:type="pct"/>
          </w:tcPr>
          <w:p w14:paraId="77F103B3" w14:textId="77777777" w:rsidR="00B74D0A" w:rsidRPr="00073164" w:rsidRDefault="00B74D0A" w:rsidP="003C0071">
            <w:pPr>
              <w:widowControl/>
              <w:tabs>
                <w:tab w:val="left" w:pos="403"/>
              </w:tabs>
              <w:autoSpaceDE/>
              <w:autoSpaceDN/>
              <w:spacing w:before="60" w:after="60" w:line="240" w:lineRule="atLeast"/>
              <w:rPr>
                <w:rFonts w:ascii="Cambria" w:eastAsia="Calibri" w:hAnsi="Cambria" w:cs="Times New Roman"/>
                <w:noProof/>
                <w:sz w:val="20"/>
                <w:szCs w:val="20"/>
                <w:lang w:val="en-GB"/>
              </w:rPr>
            </w:pPr>
            <w:r w:rsidRPr="00073164">
              <w:rPr>
                <w:rFonts w:ascii="Cambria" w:eastAsia="Calibri" w:hAnsi="Cambria" w:cs="Times New Roman"/>
                <w:sz w:val="20"/>
                <w:szCs w:val="20"/>
                <w:lang w:val="en-GB"/>
              </w:rPr>
              <w:t> </w:t>
            </w:r>
          </w:p>
        </w:tc>
        <w:tc>
          <w:tcPr>
            <w:tcW w:w="127" w:type="pct"/>
          </w:tcPr>
          <w:p w14:paraId="7427EF06" w14:textId="77777777" w:rsidR="00B74D0A" w:rsidRPr="00073164" w:rsidRDefault="00B74D0A" w:rsidP="003C0071">
            <w:pPr>
              <w:widowControl/>
              <w:tabs>
                <w:tab w:val="left" w:pos="403"/>
              </w:tabs>
              <w:autoSpaceDE/>
              <w:autoSpaceDN/>
              <w:spacing w:before="60" w:after="60" w:line="240" w:lineRule="atLeast"/>
              <w:rPr>
                <w:rFonts w:ascii="Cambria" w:eastAsia="Calibri" w:hAnsi="Cambria" w:cs="Times New Roman"/>
                <w:noProof/>
                <w:sz w:val="20"/>
                <w:szCs w:val="20"/>
                <w:lang w:val="en-GB"/>
              </w:rPr>
            </w:pPr>
            <w:r w:rsidRPr="00073164">
              <w:rPr>
                <w:rFonts w:ascii="Cambria" w:eastAsia="Calibri" w:hAnsi="Cambria" w:cs="Times New Roman"/>
                <w:sz w:val="20"/>
                <w:szCs w:val="20"/>
                <w:lang w:val="en-GB"/>
              </w:rPr>
              <w:t> </w:t>
            </w:r>
          </w:p>
        </w:tc>
        <w:tc>
          <w:tcPr>
            <w:tcW w:w="1658" w:type="pct"/>
            <w:tcBorders>
              <w:right w:val="single" w:sz="4" w:space="0" w:color="000000"/>
            </w:tcBorders>
          </w:tcPr>
          <w:p w14:paraId="3B09A2E7" w14:textId="77777777" w:rsidR="00B74D0A" w:rsidRPr="00073164" w:rsidRDefault="00B74D0A" w:rsidP="003C0071">
            <w:pPr>
              <w:widowControl/>
              <w:tabs>
                <w:tab w:val="left" w:pos="403"/>
              </w:tabs>
              <w:autoSpaceDE/>
              <w:autoSpaceDN/>
              <w:spacing w:before="60" w:after="60" w:line="240" w:lineRule="atLeast"/>
              <w:rPr>
                <w:rFonts w:ascii="Courier New" w:eastAsia="Calibri" w:hAnsi="Courier New" w:cs="Courier New"/>
              </w:rPr>
            </w:pPr>
            <w:r w:rsidRPr="00073164">
              <w:rPr>
                <w:rFonts w:ascii="Courier New" w:eastAsia="Calibri" w:hAnsi="Courier New" w:cs="Courier New"/>
              </w:rPr>
              <w:t>@dataUnitsReplacable</w:t>
            </w:r>
          </w:p>
        </w:tc>
        <w:tc>
          <w:tcPr>
            <w:tcW w:w="560" w:type="pct"/>
            <w:tcBorders>
              <w:left w:val="single" w:sz="4" w:space="0" w:color="000000"/>
              <w:right w:val="single" w:sz="4" w:space="0" w:color="000000"/>
            </w:tcBorders>
          </w:tcPr>
          <w:p w14:paraId="7BBB5D25" w14:textId="77777777" w:rsidR="00B74D0A" w:rsidRPr="00073164" w:rsidRDefault="00B74D0A" w:rsidP="003C0071">
            <w:pPr>
              <w:widowControl/>
              <w:tabs>
                <w:tab w:val="left" w:pos="403"/>
              </w:tabs>
              <w:autoSpaceDE/>
              <w:autoSpaceDN/>
              <w:spacing w:before="60" w:after="60" w:line="240" w:lineRule="atLeast"/>
              <w:jc w:val="center"/>
              <w:rPr>
                <w:rFonts w:ascii="Cambria" w:eastAsia="Calibri" w:hAnsi="Cambria" w:cs="Times New Roman"/>
                <w:sz w:val="20"/>
                <w:szCs w:val="20"/>
                <w:lang w:val="en-GB"/>
              </w:rPr>
            </w:pPr>
            <w:r w:rsidRPr="00073164">
              <w:rPr>
                <w:rFonts w:ascii="Cambria" w:eastAsia="Calibri" w:hAnsi="Cambria" w:cs="Times New Roman"/>
                <w:sz w:val="20"/>
                <w:szCs w:val="20"/>
                <w:lang w:val="en-GB"/>
              </w:rPr>
              <w:t>OD</w:t>
            </w:r>
          </w:p>
          <w:p w14:paraId="5DF13D7D" w14:textId="77777777" w:rsidR="00B74D0A" w:rsidRPr="00073164" w:rsidRDefault="00B74D0A" w:rsidP="003C0071">
            <w:pPr>
              <w:widowControl/>
              <w:tabs>
                <w:tab w:val="left" w:pos="403"/>
              </w:tabs>
              <w:autoSpaceDE/>
              <w:autoSpaceDN/>
              <w:spacing w:before="60" w:after="60" w:line="240" w:lineRule="atLeast"/>
              <w:jc w:val="center"/>
              <w:rPr>
                <w:rFonts w:ascii="Cambria" w:eastAsia="Calibri" w:hAnsi="Cambria" w:cs="Times New Roman"/>
                <w:sz w:val="20"/>
                <w:szCs w:val="20"/>
                <w:lang w:val="en-GB"/>
              </w:rPr>
            </w:pPr>
            <w:r w:rsidRPr="00073164">
              <w:rPr>
                <w:rFonts w:ascii="Cambria" w:eastAsia="Calibri" w:hAnsi="Cambria" w:cs="Times New Roman"/>
                <w:sz w:val="20"/>
                <w:szCs w:val="20"/>
                <w:lang w:val="en-GB" w:eastAsia="zh-CN"/>
              </w:rPr>
              <w:t xml:space="preserve">Default: </w:t>
            </w:r>
            <w:r w:rsidRPr="00073164">
              <w:rPr>
                <w:rFonts w:ascii="Cambria" w:eastAsia="Calibri" w:hAnsi="Cambria" w:cs="Times New Roman"/>
                <w:sz w:val="20"/>
                <w:szCs w:val="20"/>
                <w:lang w:val="en-GB"/>
              </w:rPr>
              <w:t>'</w:t>
            </w:r>
            <w:r w:rsidRPr="00073164">
              <w:rPr>
                <w:rFonts w:ascii="Courier New" w:eastAsia="Calibri" w:hAnsi="Courier New" w:cs="Courier New"/>
                <w:sz w:val="20"/>
                <w:szCs w:val="20"/>
                <w:lang w:val="en-GB"/>
              </w:rPr>
              <w:t>false</w:t>
            </w:r>
            <w:r w:rsidRPr="00073164">
              <w:rPr>
                <w:rFonts w:ascii="Cambria" w:eastAsia="Calibri" w:hAnsi="Cambria" w:cs="Times New Roman"/>
                <w:sz w:val="20"/>
                <w:szCs w:val="20"/>
                <w:lang w:val="en-GB"/>
              </w:rPr>
              <w:t>'</w:t>
            </w:r>
          </w:p>
        </w:tc>
        <w:tc>
          <w:tcPr>
            <w:tcW w:w="2401" w:type="pct"/>
            <w:tcBorders>
              <w:left w:val="single" w:sz="4" w:space="0" w:color="000000"/>
              <w:right w:val="single" w:sz="12" w:space="0" w:color="auto"/>
            </w:tcBorders>
          </w:tcPr>
          <w:p w14:paraId="0AD0D7BA" w14:textId="78B065C5" w:rsidR="00B74D0A" w:rsidRPr="00073164" w:rsidRDefault="00B74D0A" w:rsidP="003C0071">
            <w:pPr>
              <w:widowControl/>
              <w:tabs>
                <w:tab w:val="left" w:pos="403"/>
              </w:tabs>
              <w:autoSpaceDE/>
              <w:autoSpaceDN/>
              <w:spacing w:before="60" w:after="60" w:line="240" w:lineRule="atLeast"/>
              <w:rPr>
                <w:rFonts w:ascii="Cambria" w:eastAsia="Calibri" w:hAnsi="Cambria" w:cs="Courier New"/>
                <w:sz w:val="20"/>
                <w:szCs w:val="20"/>
                <w:lang w:val="en-GB"/>
              </w:rPr>
            </w:pPr>
            <w:r w:rsidRPr="00073164">
              <w:rPr>
                <w:rFonts w:ascii="Cambria" w:eastAsia="Calibri" w:hAnsi="Cambria" w:cs="Times New Roman"/>
                <w:sz w:val="20"/>
                <w:szCs w:val="20"/>
                <w:lang w:val="en-GB"/>
              </w:rPr>
              <w:t xml:space="preserve">specifies whether </w:t>
            </w:r>
            <w:r w:rsidRPr="00073164">
              <w:rPr>
                <w:rFonts w:ascii="Cambria" w:eastAsia="Calibri" w:hAnsi="Cambria" w:cs="Times New Roman"/>
                <w:sz w:val="20"/>
                <w:szCs w:val="20"/>
                <w:lang w:val="en-CA"/>
              </w:rPr>
              <w:t xml:space="preserve">the coded video data units representing the target </w:t>
            </w:r>
            <w:proofErr w:type="spellStart"/>
            <w:r w:rsidRPr="00073164">
              <w:rPr>
                <w:rFonts w:ascii="Cambria" w:eastAsia="Calibri" w:hAnsi="Cambria" w:cs="Times New Roman"/>
                <w:sz w:val="20"/>
                <w:szCs w:val="20"/>
                <w:lang w:val="en-CA"/>
              </w:rPr>
              <w:t>PiP</w:t>
            </w:r>
            <w:proofErr w:type="spellEnd"/>
            <w:r w:rsidRPr="00073164">
              <w:rPr>
                <w:rFonts w:ascii="Cambria" w:eastAsia="Calibri" w:hAnsi="Cambria" w:cs="Times New Roman"/>
                <w:sz w:val="20"/>
                <w:szCs w:val="20"/>
                <w:lang w:val="en-CA"/>
              </w:rPr>
              <w:t xml:space="preserve"> region in the main video can be replaced by the corresponding video data units of the </w:t>
            </w:r>
            <w:proofErr w:type="spellStart"/>
            <w:r w:rsidR="00BB4324">
              <w:rPr>
                <w:rFonts w:ascii="Cambria" w:eastAsia="Calibri" w:hAnsi="Cambria" w:cs="Times New Roman"/>
                <w:sz w:val="20"/>
                <w:szCs w:val="20"/>
                <w:lang w:val="en-CA"/>
              </w:rPr>
              <w:t>PiP</w:t>
            </w:r>
            <w:proofErr w:type="spellEnd"/>
            <w:r w:rsidR="00BB4324">
              <w:rPr>
                <w:rFonts w:ascii="Cambria" w:eastAsia="Calibri" w:hAnsi="Cambria" w:cs="Times New Roman"/>
                <w:sz w:val="20"/>
                <w:szCs w:val="20"/>
                <w:lang w:val="en-CA"/>
              </w:rPr>
              <w:t xml:space="preserve"> video</w:t>
            </w:r>
            <w:r w:rsidRPr="00073164">
              <w:rPr>
                <w:rFonts w:ascii="Cambria" w:eastAsia="Calibri" w:hAnsi="Cambria" w:cs="Courier New"/>
                <w:sz w:val="20"/>
                <w:szCs w:val="20"/>
                <w:lang w:val="en-GB"/>
              </w:rPr>
              <w:t>.</w:t>
            </w:r>
          </w:p>
          <w:p w14:paraId="08F0C2F4" w14:textId="65B771C2" w:rsidR="00B74D0A" w:rsidRPr="00073164" w:rsidRDefault="00B74D0A" w:rsidP="003C0071">
            <w:pPr>
              <w:widowControl/>
              <w:tabs>
                <w:tab w:val="left" w:pos="403"/>
              </w:tabs>
              <w:autoSpaceDE/>
              <w:autoSpaceDN/>
              <w:spacing w:before="60" w:after="60" w:line="240" w:lineRule="atLeast"/>
              <w:rPr>
                <w:rFonts w:ascii="Cambria" w:eastAsia="Calibri" w:hAnsi="Cambria" w:cs="Times New Roman"/>
                <w:sz w:val="20"/>
                <w:szCs w:val="20"/>
                <w:lang w:val="en-GB"/>
              </w:rPr>
            </w:pPr>
            <w:r w:rsidRPr="00073164">
              <w:rPr>
                <w:rFonts w:ascii="Cambria" w:eastAsia="Calibri" w:hAnsi="Cambria" w:cs="Times New Roman"/>
                <w:sz w:val="20"/>
                <w:szCs w:val="20"/>
                <w:lang w:val="en-GB"/>
              </w:rPr>
              <w:t xml:space="preserve">When </w:t>
            </w:r>
            <w:r w:rsidRPr="00073164">
              <w:rPr>
                <w:rFonts w:ascii="Courier New" w:eastAsia="Malgun Gothic" w:hAnsi="Courier New" w:cs="Courier New"/>
                <w:szCs w:val="20"/>
              </w:rPr>
              <w:t>@</w:t>
            </w:r>
            <w:proofErr w:type="spellStart"/>
            <w:r w:rsidRPr="00073164">
              <w:rPr>
                <w:rFonts w:ascii="Courier New" w:eastAsia="Calibri" w:hAnsi="Courier New" w:cs="Courier New"/>
                <w:sz w:val="20"/>
                <w:szCs w:val="20"/>
                <w:lang w:val="en-CA"/>
              </w:rPr>
              <w:t>dataUnitsReplacable</w:t>
            </w:r>
            <w:proofErr w:type="spellEnd"/>
            <w:r w:rsidRPr="00073164">
              <w:rPr>
                <w:rFonts w:ascii="Cambria" w:eastAsia="Calibri" w:hAnsi="Cambria" w:cs="Courier New"/>
                <w:sz w:val="20"/>
                <w:szCs w:val="20"/>
                <w:lang w:val="en-GB"/>
              </w:rPr>
              <w:t xml:space="preserve"> is equal to </w:t>
            </w:r>
            <w:r w:rsidRPr="00073164">
              <w:rPr>
                <w:rFonts w:ascii="Courier New" w:eastAsia="Calibri" w:hAnsi="Courier New" w:cs="Courier New"/>
                <w:szCs w:val="20"/>
              </w:rPr>
              <w:t>'</w:t>
            </w:r>
            <w:r w:rsidRPr="00073164">
              <w:rPr>
                <w:rFonts w:ascii="Courier New" w:eastAsia="Malgun Gothic" w:hAnsi="Courier New" w:cs="Courier New"/>
                <w:szCs w:val="20"/>
              </w:rPr>
              <w:t>true</w:t>
            </w:r>
            <w:r w:rsidRPr="00073164">
              <w:rPr>
                <w:rFonts w:ascii="Courier New" w:eastAsia="Calibri" w:hAnsi="Courier New" w:cs="Courier New"/>
                <w:szCs w:val="20"/>
              </w:rPr>
              <w:t>'</w:t>
            </w:r>
            <w:r w:rsidRPr="00073164">
              <w:rPr>
                <w:rFonts w:ascii="Cambria" w:eastAsia="Calibri" w:hAnsi="Cambria" w:cs="Courier New"/>
                <w:sz w:val="20"/>
                <w:szCs w:val="20"/>
                <w:lang w:val="en-GB"/>
              </w:rPr>
              <w:t xml:space="preserve">, the </w:t>
            </w:r>
            <w:r w:rsidRPr="00073164">
              <w:rPr>
                <w:rFonts w:ascii="Cambria" w:eastAsia="Calibri" w:hAnsi="Cambria" w:cs="Times New Roman"/>
                <w:sz w:val="20"/>
                <w:szCs w:val="20"/>
                <w:lang w:val="en-CA"/>
              </w:rPr>
              <w:t xml:space="preserve">client may choose to replace the coded video data units representing the target </w:t>
            </w:r>
            <w:proofErr w:type="spellStart"/>
            <w:r w:rsidRPr="00073164">
              <w:rPr>
                <w:rFonts w:ascii="Cambria" w:eastAsia="Calibri" w:hAnsi="Cambria" w:cs="Times New Roman"/>
                <w:sz w:val="20"/>
                <w:szCs w:val="20"/>
                <w:lang w:val="en-CA"/>
              </w:rPr>
              <w:t>PiP</w:t>
            </w:r>
            <w:proofErr w:type="spellEnd"/>
            <w:r w:rsidRPr="00073164">
              <w:rPr>
                <w:rFonts w:ascii="Cambria" w:eastAsia="Calibri" w:hAnsi="Cambria" w:cs="Times New Roman"/>
                <w:sz w:val="20"/>
                <w:szCs w:val="20"/>
                <w:lang w:val="en-CA"/>
              </w:rPr>
              <w:t xml:space="preserve"> region in the main video with the corresponding coded video data units of the </w:t>
            </w:r>
            <w:proofErr w:type="spellStart"/>
            <w:r w:rsidR="00BB4324">
              <w:rPr>
                <w:rFonts w:ascii="Cambria" w:eastAsia="Calibri" w:hAnsi="Cambria" w:cs="Times New Roman"/>
                <w:sz w:val="20"/>
                <w:szCs w:val="20"/>
                <w:lang w:val="en-CA"/>
              </w:rPr>
              <w:t>PiP</w:t>
            </w:r>
            <w:proofErr w:type="spellEnd"/>
            <w:r w:rsidR="00BB4324">
              <w:rPr>
                <w:rFonts w:ascii="Cambria" w:eastAsia="Calibri" w:hAnsi="Cambria" w:cs="Times New Roman"/>
                <w:sz w:val="20"/>
                <w:szCs w:val="20"/>
                <w:lang w:val="en-CA"/>
              </w:rPr>
              <w:t xml:space="preserve"> video</w:t>
            </w:r>
            <w:r w:rsidRPr="00073164">
              <w:rPr>
                <w:rFonts w:ascii="Cambria" w:eastAsia="Calibri" w:hAnsi="Cambria" w:cs="Times New Roman"/>
                <w:sz w:val="20"/>
                <w:szCs w:val="20"/>
                <w:lang w:val="en-CA"/>
              </w:rPr>
              <w:t xml:space="preserve"> before sending to the video decoder </w:t>
            </w:r>
            <w:r w:rsidRPr="00073164">
              <w:rPr>
                <w:rFonts w:ascii="Cambria" w:eastAsia="Calibri" w:hAnsi="Cambria" w:cs="Times New Roman"/>
                <w:sz w:val="20"/>
                <w:lang w:val="en-CA"/>
              </w:rPr>
              <w:t>for decoding</w:t>
            </w:r>
            <w:r w:rsidRPr="00073164">
              <w:rPr>
                <w:rFonts w:ascii="Cambria" w:eastAsia="Calibri" w:hAnsi="Cambria" w:cs="Times New Roman"/>
                <w:sz w:val="20"/>
                <w:szCs w:val="20"/>
                <w:lang w:val="en-CA"/>
              </w:rPr>
              <w:t>.</w:t>
            </w:r>
          </w:p>
        </w:tc>
      </w:tr>
      <w:tr w:rsidR="00B74D0A" w:rsidRPr="00073164" w14:paraId="1E1F7E9B" w14:textId="77777777" w:rsidTr="003C0071">
        <w:trPr>
          <w:cantSplit/>
        </w:trPr>
        <w:tc>
          <w:tcPr>
            <w:tcW w:w="127" w:type="pct"/>
            <w:tcBorders>
              <w:left w:val="single" w:sz="12" w:space="0" w:color="auto"/>
            </w:tcBorders>
          </w:tcPr>
          <w:p w14:paraId="50FD77CA" w14:textId="77777777" w:rsidR="00B74D0A" w:rsidRPr="00073164" w:rsidRDefault="00B74D0A" w:rsidP="003C0071">
            <w:pPr>
              <w:widowControl/>
              <w:tabs>
                <w:tab w:val="left" w:pos="403"/>
              </w:tabs>
              <w:autoSpaceDE/>
              <w:autoSpaceDN/>
              <w:spacing w:before="60" w:after="60" w:line="240" w:lineRule="atLeast"/>
              <w:rPr>
                <w:rFonts w:ascii="Cambria" w:eastAsia="Calibri" w:hAnsi="Cambria" w:cs="Times New Roman"/>
                <w:noProof/>
                <w:sz w:val="20"/>
                <w:szCs w:val="20"/>
                <w:lang w:val="en-GB"/>
              </w:rPr>
            </w:pPr>
            <w:r w:rsidRPr="00073164">
              <w:rPr>
                <w:rFonts w:ascii="Cambria" w:eastAsia="Calibri" w:hAnsi="Cambria" w:cs="Times New Roman"/>
                <w:sz w:val="20"/>
                <w:szCs w:val="20"/>
                <w:lang w:val="en-GB"/>
              </w:rPr>
              <w:lastRenderedPageBreak/>
              <w:t> </w:t>
            </w:r>
          </w:p>
        </w:tc>
        <w:tc>
          <w:tcPr>
            <w:tcW w:w="127" w:type="pct"/>
          </w:tcPr>
          <w:p w14:paraId="26E96A68" w14:textId="77777777" w:rsidR="00B74D0A" w:rsidRPr="00073164" w:rsidRDefault="00B74D0A" w:rsidP="003C0071">
            <w:pPr>
              <w:widowControl/>
              <w:tabs>
                <w:tab w:val="left" w:pos="403"/>
              </w:tabs>
              <w:autoSpaceDE/>
              <w:autoSpaceDN/>
              <w:spacing w:before="60" w:after="60" w:line="240" w:lineRule="atLeast"/>
              <w:rPr>
                <w:rFonts w:ascii="Cambria" w:eastAsia="Calibri" w:hAnsi="Cambria" w:cs="Times New Roman"/>
                <w:noProof/>
                <w:sz w:val="20"/>
                <w:szCs w:val="20"/>
                <w:lang w:val="en-GB"/>
              </w:rPr>
            </w:pPr>
            <w:r w:rsidRPr="00073164">
              <w:rPr>
                <w:rFonts w:ascii="Cambria" w:eastAsia="Calibri" w:hAnsi="Cambria" w:cs="Times New Roman"/>
                <w:sz w:val="20"/>
                <w:szCs w:val="20"/>
                <w:lang w:val="en-GB"/>
              </w:rPr>
              <w:t> </w:t>
            </w:r>
          </w:p>
        </w:tc>
        <w:tc>
          <w:tcPr>
            <w:tcW w:w="127" w:type="pct"/>
          </w:tcPr>
          <w:p w14:paraId="63A3F271" w14:textId="77777777" w:rsidR="00B74D0A" w:rsidRPr="00073164" w:rsidRDefault="00B74D0A" w:rsidP="003C0071">
            <w:pPr>
              <w:widowControl/>
              <w:tabs>
                <w:tab w:val="left" w:pos="403"/>
              </w:tabs>
              <w:autoSpaceDE/>
              <w:autoSpaceDN/>
              <w:spacing w:before="60" w:after="60" w:line="240" w:lineRule="atLeast"/>
              <w:rPr>
                <w:rFonts w:ascii="Cambria" w:eastAsia="Calibri" w:hAnsi="Cambria" w:cs="Times New Roman"/>
                <w:noProof/>
                <w:sz w:val="20"/>
                <w:szCs w:val="20"/>
                <w:lang w:val="en-GB"/>
              </w:rPr>
            </w:pPr>
            <w:r w:rsidRPr="00073164">
              <w:rPr>
                <w:rFonts w:ascii="Cambria" w:eastAsia="Calibri" w:hAnsi="Cambria" w:cs="Times New Roman"/>
                <w:sz w:val="20"/>
                <w:szCs w:val="20"/>
                <w:lang w:val="en-GB"/>
              </w:rPr>
              <w:t> </w:t>
            </w:r>
          </w:p>
        </w:tc>
        <w:tc>
          <w:tcPr>
            <w:tcW w:w="1658" w:type="pct"/>
            <w:tcBorders>
              <w:right w:val="single" w:sz="4" w:space="0" w:color="000000"/>
            </w:tcBorders>
          </w:tcPr>
          <w:p w14:paraId="2398D103" w14:textId="77777777" w:rsidR="00B74D0A" w:rsidRPr="00073164" w:rsidRDefault="00B74D0A" w:rsidP="003C0071">
            <w:pPr>
              <w:widowControl/>
              <w:tabs>
                <w:tab w:val="left" w:pos="403"/>
              </w:tabs>
              <w:autoSpaceDE/>
              <w:autoSpaceDN/>
              <w:spacing w:before="60" w:after="60" w:line="240" w:lineRule="atLeast"/>
              <w:rPr>
                <w:rFonts w:ascii="Courier New" w:eastAsia="Calibri" w:hAnsi="Courier New" w:cs="Courier New"/>
              </w:rPr>
            </w:pPr>
            <w:r w:rsidRPr="00073164">
              <w:rPr>
                <w:rFonts w:ascii="Courier New" w:eastAsia="Calibri" w:hAnsi="Courier New" w:cs="Courier New"/>
              </w:rPr>
              <w:t>@regionIds</w:t>
            </w:r>
          </w:p>
        </w:tc>
        <w:tc>
          <w:tcPr>
            <w:tcW w:w="560" w:type="pct"/>
            <w:tcBorders>
              <w:left w:val="single" w:sz="4" w:space="0" w:color="000000"/>
              <w:right w:val="single" w:sz="4" w:space="0" w:color="000000"/>
            </w:tcBorders>
          </w:tcPr>
          <w:p w14:paraId="38973283" w14:textId="77777777" w:rsidR="00B74D0A" w:rsidRPr="00073164" w:rsidRDefault="00B74D0A" w:rsidP="003C0071">
            <w:pPr>
              <w:widowControl/>
              <w:tabs>
                <w:tab w:val="left" w:pos="403"/>
              </w:tabs>
              <w:autoSpaceDE/>
              <w:autoSpaceDN/>
              <w:spacing w:before="60" w:after="60" w:line="240" w:lineRule="atLeast"/>
              <w:jc w:val="center"/>
              <w:rPr>
                <w:rFonts w:ascii="Cambria" w:eastAsia="Calibri" w:hAnsi="Cambria" w:cs="Times New Roman"/>
                <w:sz w:val="20"/>
                <w:szCs w:val="20"/>
                <w:lang w:val="en-GB"/>
              </w:rPr>
            </w:pPr>
            <w:r w:rsidRPr="00073164">
              <w:rPr>
                <w:rFonts w:ascii="Cambria" w:eastAsia="Calibri" w:hAnsi="Cambria" w:cs="Times New Roman"/>
                <w:sz w:val="20"/>
                <w:szCs w:val="20"/>
                <w:lang w:val="en-GB"/>
              </w:rPr>
              <w:t>O</w:t>
            </w:r>
          </w:p>
        </w:tc>
        <w:tc>
          <w:tcPr>
            <w:tcW w:w="2401" w:type="pct"/>
            <w:tcBorders>
              <w:left w:val="single" w:sz="4" w:space="0" w:color="000000"/>
              <w:right w:val="single" w:sz="12" w:space="0" w:color="auto"/>
            </w:tcBorders>
          </w:tcPr>
          <w:p w14:paraId="1B799DF0" w14:textId="77777777" w:rsidR="00B74D0A" w:rsidRPr="00073164" w:rsidRDefault="00B74D0A" w:rsidP="003C0071">
            <w:pPr>
              <w:widowControl/>
              <w:tabs>
                <w:tab w:val="left" w:pos="403"/>
              </w:tabs>
              <w:autoSpaceDE/>
              <w:autoSpaceDN/>
              <w:spacing w:before="60" w:after="60" w:line="240" w:lineRule="atLeast"/>
              <w:rPr>
                <w:rFonts w:ascii="Cambria" w:eastAsia="Calibri" w:hAnsi="Cambria" w:cs="Times New Roman"/>
                <w:sz w:val="20"/>
                <w:szCs w:val="20"/>
                <w:lang w:val="en-CA"/>
              </w:rPr>
            </w:pPr>
            <w:r w:rsidRPr="00073164">
              <w:rPr>
                <w:rFonts w:ascii="Cambria" w:eastAsia="Calibri" w:hAnsi="Cambria" w:cs="Times New Roman"/>
                <w:sz w:val="20"/>
                <w:szCs w:val="20"/>
                <w:lang w:val="en-GB"/>
              </w:rPr>
              <w:t xml:space="preserve">specifies the IDs of the coded video data units </w:t>
            </w:r>
            <w:r w:rsidRPr="00073164">
              <w:rPr>
                <w:rFonts w:ascii="Cambria" w:eastAsia="Calibri" w:hAnsi="Cambria" w:cs="Times New Roman"/>
                <w:sz w:val="20"/>
                <w:szCs w:val="20"/>
                <w:lang w:val="en-CA"/>
              </w:rPr>
              <w:t xml:space="preserve">representing the target </w:t>
            </w:r>
            <w:proofErr w:type="spellStart"/>
            <w:r w:rsidRPr="00073164">
              <w:rPr>
                <w:rFonts w:ascii="Cambria" w:eastAsia="Calibri" w:hAnsi="Cambria" w:cs="Times New Roman"/>
                <w:sz w:val="20"/>
                <w:szCs w:val="20"/>
                <w:lang w:val="en-CA"/>
              </w:rPr>
              <w:t>PiP</w:t>
            </w:r>
            <w:proofErr w:type="spellEnd"/>
            <w:r w:rsidRPr="00073164">
              <w:rPr>
                <w:rFonts w:ascii="Cambria" w:eastAsia="Calibri" w:hAnsi="Cambria" w:cs="Times New Roman"/>
                <w:sz w:val="20"/>
                <w:szCs w:val="20"/>
                <w:lang w:val="en-CA"/>
              </w:rPr>
              <w:t xml:space="preserve"> region, as a </w:t>
            </w:r>
            <w:r w:rsidRPr="00073164">
              <w:rPr>
                <w:rFonts w:ascii="Cambria" w:eastAsia="Calibri" w:hAnsi="Cambria" w:cs="Times New Roman"/>
                <w:sz w:val="20"/>
                <w:szCs w:val="20"/>
                <w:lang w:val="en-GB"/>
              </w:rPr>
              <w:t>white space separated list</w:t>
            </w:r>
            <w:r w:rsidRPr="00073164">
              <w:rPr>
                <w:rFonts w:ascii="Cambria" w:eastAsia="Calibri" w:hAnsi="Cambria" w:cs="Times New Roman"/>
                <w:sz w:val="20"/>
                <w:szCs w:val="20"/>
                <w:lang w:val="en-CA"/>
              </w:rPr>
              <w:t>.</w:t>
            </w:r>
          </w:p>
          <w:p w14:paraId="23ACCB91" w14:textId="2D493567" w:rsidR="00B74D0A" w:rsidRPr="00073164" w:rsidRDefault="00BB4324" w:rsidP="003C0071">
            <w:pPr>
              <w:widowControl/>
              <w:tabs>
                <w:tab w:val="left" w:pos="403"/>
              </w:tabs>
              <w:autoSpaceDE/>
              <w:autoSpaceDN/>
              <w:spacing w:before="60" w:after="60" w:line="240" w:lineRule="atLeast"/>
              <w:rPr>
                <w:rFonts w:ascii="Cambria" w:eastAsia="Calibri" w:hAnsi="Cambria" w:cs="Times New Roman"/>
                <w:sz w:val="20"/>
                <w:szCs w:val="20"/>
                <w:lang w:val="en-CA"/>
              </w:rPr>
            </w:pPr>
            <w:r>
              <w:rPr>
                <w:rFonts w:ascii="Cambria" w:eastAsia="Calibri" w:hAnsi="Cambria" w:cs="Times New Roman"/>
                <w:sz w:val="20"/>
                <w:szCs w:val="20"/>
                <w:lang w:val="en-GB"/>
              </w:rPr>
              <w:t xml:space="preserve">When </w:t>
            </w:r>
            <w:r w:rsidR="00B74D0A" w:rsidRPr="00073164">
              <w:rPr>
                <w:rFonts w:ascii="Courier New" w:eastAsia="Malgun Gothic" w:hAnsi="Courier New" w:cs="Courier New"/>
                <w:szCs w:val="20"/>
              </w:rPr>
              <w:t>@</w:t>
            </w:r>
            <w:proofErr w:type="spellStart"/>
            <w:r w:rsidR="00B74D0A" w:rsidRPr="00073164">
              <w:rPr>
                <w:rFonts w:ascii="Courier New" w:eastAsia="Calibri" w:hAnsi="Courier New" w:cs="Courier New"/>
                <w:sz w:val="20"/>
                <w:szCs w:val="20"/>
                <w:lang w:val="en-CA"/>
              </w:rPr>
              <w:t>dataUnitsReplacable</w:t>
            </w:r>
            <w:proofErr w:type="spellEnd"/>
            <w:r w:rsidR="00B74D0A" w:rsidRPr="00073164">
              <w:rPr>
                <w:rFonts w:ascii="Cambria" w:eastAsia="Calibri" w:hAnsi="Cambria" w:cs="Courier New"/>
                <w:sz w:val="20"/>
                <w:szCs w:val="20"/>
                <w:lang w:val="en-GB"/>
              </w:rPr>
              <w:t xml:space="preserve"> is equal to </w:t>
            </w:r>
            <w:r w:rsidR="00B74D0A" w:rsidRPr="00073164">
              <w:rPr>
                <w:rFonts w:ascii="Courier New" w:eastAsia="Calibri" w:hAnsi="Courier New" w:cs="Courier New"/>
                <w:szCs w:val="20"/>
              </w:rPr>
              <w:t>'</w:t>
            </w:r>
            <w:r>
              <w:rPr>
                <w:rFonts w:ascii="Courier New" w:eastAsia="Calibri" w:hAnsi="Courier New" w:cs="Courier New"/>
                <w:szCs w:val="20"/>
              </w:rPr>
              <w:t>false</w:t>
            </w:r>
            <w:r w:rsidR="00B74D0A" w:rsidRPr="00073164">
              <w:rPr>
                <w:rFonts w:ascii="Courier New" w:eastAsia="Calibri" w:hAnsi="Courier New" w:cs="Courier New"/>
                <w:szCs w:val="20"/>
              </w:rPr>
              <w:t>'</w:t>
            </w:r>
            <w:r w:rsidR="00B74D0A" w:rsidRPr="00073164">
              <w:rPr>
                <w:rFonts w:ascii="Cambria" w:eastAsia="Calibri" w:hAnsi="Cambria" w:cs="Times New Roman"/>
                <w:sz w:val="20"/>
                <w:szCs w:val="20"/>
                <w:lang w:val="en-GB"/>
              </w:rPr>
              <w:t xml:space="preserve">, this attribute shall </w:t>
            </w:r>
            <w:r>
              <w:rPr>
                <w:rFonts w:ascii="Cambria" w:eastAsia="Calibri" w:hAnsi="Cambria" w:cs="Times New Roman"/>
                <w:sz w:val="20"/>
                <w:szCs w:val="20"/>
                <w:lang w:val="en-GB"/>
              </w:rPr>
              <w:t xml:space="preserve">not </w:t>
            </w:r>
            <w:r w:rsidR="00B74D0A" w:rsidRPr="00073164">
              <w:rPr>
                <w:rFonts w:ascii="Cambria" w:eastAsia="Calibri" w:hAnsi="Cambria" w:cs="Times New Roman"/>
                <w:sz w:val="20"/>
                <w:szCs w:val="20"/>
                <w:lang w:val="en-GB"/>
              </w:rPr>
              <w:t>be present.</w:t>
            </w:r>
          </w:p>
          <w:p w14:paraId="20A61279" w14:textId="7742B173" w:rsidR="00B74D0A" w:rsidRPr="00073164" w:rsidRDefault="00B74D0A" w:rsidP="00BB4324">
            <w:pPr>
              <w:widowControl/>
              <w:tabs>
                <w:tab w:val="left" w:pos="403"/>
              </w:tabs>
              <w:autoSpaceDE/>
              <w:autoSpaceDN/>
              <w:spacing w:before="60" w:after="60" w:line="240" w:lineRule="atLeast"/>
              <w:rPr>
                <w:rFonts w:ascii="Cambria" w:eastAsia="Calibri" w:hAnsi="Cambria" w:cs="Times New Roman"/>
                <w:sz w:val="20"/>
                <w:szCs w:val="20"/>
                <w:lang w:val="en-GB"/>
              </w:rPr>
            </w:pPr>
            <w:r w:rsidRPr="00073164">
              <w:rPr>
                <w:rFonts w:ascii="Cambria" w:eastAsia="Calibri" w:hAnsi="Cambria" w:cs="Times New Roman"/>
                <w:sz w:val="20"/>
                <w:szCs w:val="20"/>
                <w:lang w:val="en-CA"/>
              </w:rPr>
              <w:t>The concrete semantics of the region IDs need to be explicitly specified for specific video codecs.</w:t>
            </w:r>
          </w:p>
        </w:tc>
      </w:tr>
      <w:tr w:rsidR="00B74D0A" w:rsidRPr="00073164" w14:paraId="7D1B8BD8" w14:textId="77777777" w:rsidTr="003C0071">
        <w:trPr>
          <w:cantSplit/>
        </w:trPr>
        <w:tc>
          <w:tcPr>
            <w:tcW w:w="5000" w:type="pct"/>
            <w:gridSpan w:val="6"/>
            <w:tcBorders>
              <w:top w:val="single" w:sz="12" w:space="0" w:color="auto"/>
              <w:left w:val="single" w:sz="12" w:space="0" w:color="auto"/>
              <w:bottom w:val="single" w:sz="12" w:space="0" w:color="auto"/>
              <w:right w:val="single" w:sz="12" w:space="0" w:color="auto"/>
            </w:tcBorders>
          </w:tcPr>
          <w:p w14:paraId="3948C132" w14:textId="77777777" w:rsidR="00B74D0A" w:rsidRPr="00073164" w:rsidRDefault="00B74D0A" w:rsidP="003C0071">
            <w:pPr>
              <w:widowControl/>
              <w:tabs>
                <w:tab w:val="left" w:pos="346"/>
              </w:tabs>
              <w:autoSpaceDE/>
              <w:autoSpaceDN/>
              <w:spacing w:before="60" w:after="60" w:line="200" w:lineRule="atLeast"/>
              <w:rPr>
                <w:rFonts w:ascii="Cambria" w:eastAsia="Calibri" w:hAnsi="Cambria" w:cs="Times New Roman"/>
                <w:sz w:val="20"/>
                <w:szCs w:val="20"/>
                <w:lang w:val="en-GB"/>
              </w:rPr>
            </w:pPr>
            <w:r w:rsidRPr="00073164">
              <w:rPr>
                <w:rFonts w:ascii="Cambria" w:eastAsia="Calibri" w:hAnsi="Cambria" w:cs="Times New Roman"/>
                <w:b/>
                <w:sz w:val="20"/>
                <w:szCs w:val="20"/>
                <w:lang w:val="en-GB"/>
              </w:rPr>
              <w:t>Key</w:t>
            </w:r>
          </w:p>
          <w:p w14:paraId="3728808B" w14:textId="77777777" w:rsidR="00B74D0A" w:rsidRPr="00073164" w:rsidRDefault="00B74D0A" w:rsidP="003C0071">
            <w:pPr>
              <w:widowControl/>
              <w:tabs>
                <w:tab w:val="left" w:pos="346"/>
              </w:tabs>
              <w:autoSpaceDE/>
              <w:autoSpaceDN/>
              <w:spacing w:before="60" w:after="60" w:line="200" w:lineRule="atLeast"/>
              <w:rPr>
                <w:rFonts w:ascii="Cambria" w:eastAsia="Calibri" w:hAnsi="Cambria" w:cs="Times New Roman"/>
                <w:sz w:val="20"/>
                <w:szCs w:val="20"/>
                <w:lang w:val="en-GB"/>
              </w:rPr>
            </w:pPr>
            <w:r w:rsidRPr="00073164">
              <w:rPr>
                <w:rFonts w:ascii="Cambria" w:eastAsia="Calibri" w:hAnsi="Cambria" w:cs="Times New Roman"/>
                <w:sz w:val="20"/>
                <w:szCs w:val="20"/>
                <w:lang w:val="en-GB"/>
              </w:rPr>
              <w:t>For attributes: M=mandatory, O=Optional, OD=optional with default value, CM=conditionally mandatory</w:t>
            </w:r>
          </w:p>
          <w:p w14:paraId="27D8251F" w14:textId="77777777" w:rsidR="00B74D0A" w:rsidRPr="00073164" w:rsidRDefault="00B74D0A" w:rsidP="003C0071">
            <w:pPr>
              <w:widowControl/>
              <w:tabs>
                <w:tab w:val="left" w:pos="346"/>
              </w:tabs>
              <w:autoSpaceDE/>
              <w:autoSpaceDN/>
              <w:spacing w:before="60" w:after="60" w:line="200" w:lineRule="atLeast"/>
              <w:rPr>
                <w:rFonts w:ascii="Cambria" w:eastAsia="Calibri" w:hAnsi="Cambria" w:cs="Times New Roman"/>
                <w:sz w:val="20"/>
                <w:szCs w:val="20"/>
                <w:lang w:val="en-GB"/>
              </w:rPr>
            </w:pPr>
            <w:r w:rsidRPr="00073164">
              <w:rPr>
                <w:rFonts w:ascii="Cambria" w:eastAsia="Calibri" w:hAnsi="Cambria" w:cs="Times New Roman"/>
                <w:sz w:val="20"/>
                <w:szCs w:val="20"/>
                <w:lang w:val="en-GB"/>
              </w:rPr>
              <w:t>For elements: &lt;minOccurs</w:t>
            </w:r>
            <w:proofErr w:type="gramStart"/>
            <w:r w:rsidRPr="00073164">
              <w:rPr>
                <w:rFonts w:ascii="Cambria" w:eastAsia="Calibri" w:hAnsi="Cambria" w:cs="Times New Roman"/>
                <w:sz w:val="20"/>
                <w:szCs w:val="20"/>
                <w:lang w:val="en-GB"/>
              </w:rPr>
              <w:t>&gt;..</w:t>
            </w:r>
            <w:proofErr w:type="gramEnd"/>
            <w:r w:rsidRPr="00073164">
              <w:rPr>
                <w:rFonts w:ascii="Cambria" w:eastAsia="Calibri" w:hAnsi="Cambria" w:cs="Times New Roman"/>
                <w:sz w:val="20"/>
                <w:szCs w:val="20"/>
                <w:lang w:val="en-GB"/>
              </w:rPr>
              <w:t>&lt;</w:t>
            </w:r>
            <w:proofErr w:type="spellStart"/>
            <w:r w:rsidRPr="00073164">
              <w:rPr>
                <w:rFonts w:ascii="Cambria" w:eastAsia="Calibri" w:hAnsi="Cambria" w:cs="Times New Roman"/>
                <w:sz w:val="20"/>
                <w:szCs w:val="20"/>
                <w:lang w:val="en-GB"/>
              </w:rPr>
              <w:t>maxOccurs</w:t>
            </w:r>
            <w:proofErr w:type="spellEnd"/>
            <w:r w:rsidRPr="00073164">
              <w:rPr>
                <w:rFonts w:ascii="Cambria" w:eastAsia="Calibri" w:hAnsi="Cambria" w:cs="Times New Roman"/>
                <w:sz w:val="20"/>
                <w:szCs w:val="20"/>
                <w:lang w:val="en-GB"/>
              </w:rPr>
              <w:t>&gt; (N=unbounded)</w:t>
            </w:r>
          </w:p>
          <w:p w14:paraId="2A14DAD3" w14:textId="77777777" w:rsidR="00B74D0A" w:rsidRPr="00073164" w:rsidRDefault="00B74D0A" w:rsidP="003C0071">
            <w:pPr>
              <w:widowControl/>
              <w:tabs>
                <w:tab w:val="left" w:pos="346"/>
              </w:tabs>
              <w:autoSpaceDE/>
              <w:autoSpaceDN/>
              <w:spacing w:before="60" w:after="60" w:line="200" w:lineRule="atLeast"/>
              <w:rPr>
                <w:rFonts w:ascii="Cambria" w:eastAsia="Calibri" w:hAnsi="Cambria" w:cs="Times New Roman"/>
                <w:sz w:val="20"/>
                <w:szCs w:val="20"/>
                <w:lang w:val="en-GB"/>
              </w:rPr>
            </w:pPr>
            <w:r w:rsidRPr="00073164">
              <w:rPr>
                <w:rFonts w:ascii="Cambria" w:eastAsia="Calibri" w:hAnsi="Cambria" w:cs="Times New Roman"/>
                <w:sz w:val="20"/>
                <w:szCs w:val="20"/>
                <w:lang w:val="en-GB"/>
              </w:rPr>
              <w:t xml:space="preserve">Elements are </w:t>
            </w:r>
            <w:r w:rsidRPr="00073164">
              <w:rPr>
                <w:rFonts w:ascii="Courier New" w:eastAsia="Calibri" w:hAnsi="Courier New" w:cs="Courier New"/>
                <w:b/>
                <w:sz w:val="20"/>
                <w:szCs w:val="20"/>
              </w:rPr>
              <w:t>bold</w:t>
            </w:r>
            <w:r w:rsidRPr="00073164">
              <w:rPr>
                <w:rFonts w:ascii="Cambria" w:eastAsia="Calibri" w:hAnsi="Cambria" w:cs="Courier New"/>
                <w:sz w:val="20"/>
                <w:szCs w:val="20"/>
                <w:lang w:val="en-GB"/>
              </w:rPr>
              <w:t xml:space="preserve">; </w:t>
            </w:r>
            <w:r w:rsidRPr="00073164">
              <w:rPr>
                <w:rFonts w:ascii="Cambria" w:eastAsia="Calibri" w:hAnsi="Cambria" w:cs="Times New Roman"/>
                <w:sz w:val="20"/>
                <w:szCs w:val="20"/>
                <w:lang w:val="en-GB"/>
              </w:rPr>
              <w:t xml:space="preserve">attributes are non-bold and preceded with </w:t>
            </w:r>
            <w:proofErr w:type="gramStart"/>
            <w:r w:rsidRPr="00073164">
              <w:rPr>
                <w:rFonts w:ascii="Cambria" w:eastAsia="Calibri" w:hAnsi="Cambria" w:cs="Times New Roman"/>
                <w:sz w:val="20"/>
                <w:szCs w:val="20"/>
                <w:lang w:val="en-GB"/>
              </w:rPr>
              <w:t>an</w:t>
            </w:r>
            <w:proofErr w:type="gramEnd"/>
            <w:r w:rsidRPr="00073164">
              <w:rPr>
                <w:rFonts w:ascii="Cambria" w:eastAsia="Calibri" w:hAnsi="Cambria" w:cs="Times New Roman"/>
                <w:sz w:val="20"/>
                <w:szCs w:val="20"/>
                <w:lang w:val="en-GB"/>
              </w:rPr>
              <w:t xml:space="preserve"> @.</w:t>
            </w:r>
          </w:p>
        </w:tc>
      </w:tr>
    </w:tbl>
    <w:p w14:paraId="24D0CA57" w14:textId="77777777" w:rsidR="00B74D0A" w:rsidRPr="00073164" w:rsidRDefault="00B74D0A" w:rsidP="00B74D0A">
      <w:pPr>
        <w:widowControl/>
        <w:tabs>
          <w:tab w:val="left" w:pos="403"/>
        </w:tabs>
        <w:autoSpaceDE/>
        <w:autoSpaceDN/>
        <w:spacing w:after="120" w:line="240" w:lineRule="atLeast"/>
        <w:jc w:val="both"/>
        <w:rPr>
          <w:rFonts w:ascii="Cambria" w:eastAsia="Calibri" w:hAnsi="Cambria" w:cs="Times New Roman"/>
          <w:lang w:val="en-GB"/>
        </w:rPr>
      </w:pPr>
    </w:p>
    <w:p w14:paraId="78EF4298" w14:textId="77777777" w:rsidR="00B74D0A" w:rsidRPr="003C0071" w:rsidRDefault="00B74D0A" w:rsidP="00B74D0A">
      <w:pPr>
        <w:widowControl/>
        <w:autoSpaceDE/>
        <w:autoSpaceDN/>
        <w:spacing w:after="240"/>
        <w:jc w:val="both"/>
        <w:rPr>
          <w:rFonts w:ascii="Cambria" w:eastAsia="MS Mincho" w:hAnsi="Cambria" w:cs="Times New Roman"/>
          <w:lang w:val="en-GB"/>
        </w:rPr>
      </w:pPr>
      <w:r w:rsidRPr="003C0071">
        <w:rPr>
          <w:rFonts w:ascii="Cambria" w:eastAsia="MS Mincho" w:hAnsi="Cambria" w:cs="Times New Roman"/>
          <w:lang w:val="en-GB"/>
        </w:rPr>
        <w:t xml:space="preserve">The XML syntax of the </w:t>
      </w:r>
      <w:proofErr w:type="spellStart"/>
      <w:r w:rsidRPr="003C0071">
        <w:rPr>
          <w:rFonts w:ascii="Courier New" w:eastAsia="MS Mincho" w:hAnsi="Courier New" w:cs="Courier New"/>
          <w:b/>
          <w:bCs/>
          <w:lang w:val="en-GB"/>
        </w:rPr>
        <w:t>PicInpicInfo</w:t>
      </w:r>
      <w:proofErr w:type="spellEnd"/>
      <w:r w:rsidRPr="003C0071">
        <w:rPr>
          <w:rFonts w:ascii="Cambria" w:eastAsia="MS Mincho" w:hAnsi="Cambria" w:cs="Times New Roman"/>
          <w:lang w:val="en-GB"/>
        </w:rPr>
        <w:t xml:space="preserve"> element is as follows:</w:t>
      </w:r>
    </w:p>
    <w:p w14:paraId="0DDABD01" w14:textId="77777777" w:rsidR="00B74D0A" w:rsidRPr="00073164" w:rsidRDefault="00B74D0A" w:rsidP="00B74D0A">
      <w:pPr>
        <w:shd w:val="clear" w:color="auto" w:fill="D9D9D9"/>
        <w:tabs>
          <w:tab w:val="left" w:pos="403"/>
        </w:tabs>
        <w:adjustRightInd w:val="0"/>
        <w:jc w:val="both"/>
        <w:rPr>
          <w:rFonts w:ascii="Courier New" w:eastAsia="Calibri" w:hAnsi="Courier New" w:cs="Courier New"/>
          <w:b/>
          <w:bCs/>
          <w:color w:val="000000"/>
          <w:sz w:val="16"/>
          <w:szCs w:val="16"/>
          <w:lang w:val="en-GB"/>
        </w:rPr>
      </w:pPr>
      <w:r w:rsidRPr="00073164">
        <w:rPr>
          <w:rFonts w:ascii="Courier New" w:eastAsia="Calibri" w:hAnsi="Courier New" w:cs="Courier New"/>
          <w:b/>
          <w:bCs/>
          <w:color w:val="000000"/>
          <w:sz w:val="16"/>
          <w:szCs w:val="16"/>
          <w:lang w:val="en-GB"/>
        </w:rPr>
        <w:tab/>
      </w:r>
      <w:r w:rsidRPr="00073164">
        <w:rPr>
          <w:rFonts w:ascii="Courier New" w:eastAsia="Calibri" w:hAnsi="Courier New" w:cs="Courier New"/>
          <w:color w:val="0000FF"/>
          <w:sz w:val="16"/>
          <w:szCs w:val="16"/>
          <w:lang w:val="en-GB"/>
        </w:rPr>
        <w:t>&lt;</w:t>
      </w:r>
      <w:proofErr w:type="spellStart"/>
      <w:proofErr w:type="gramStart"/>
      <w:r w:rsidRPr="00073164">
        <w:rPr>
          <w:rFonts w:ascii="Courier New" w:eastAsia="Calibri" w:hAnsi="Courier New" w:cs="Courier New"/>
          <w:color w:val="0000FF"/>
          <w:sz w:val="16"/>
          <w:szCs w:val="16"/>
          <w:lang w:val="en-GB"/>
        </w:rPr>
        <w:t>xs:complexType</w:t>
      </w:r>
      <w:proofErr w:type="spellEnd"/>
      <w:proofErr w:type="gramEnd"/>
      <w:r w:rsidRPr="00073164">
        <w:rPr>
          <w:rFonts w:ascii="Courier New" w:eastAsia="Calibri" w:hAnsi="Courier New" w:cs="Courier New"/>
          <w:color w:val="000000"/>
          <w:sz w:val="16"/>
          <w:szCs w:val="16"/>
          <w:lang w:val="en-GB"/>
        </w:rPr>
        <w:t xml:space="preserve"> </w:t>
      </w:r>
      <w:r w:rsidRPr="00073164">
        <w:rPr>
          <w:rFonts w:ascii="Courier New" w:eastAsia="Calibri" w:hAnsi="Courier New" w:cs="Courier New"/>
          <w:color w:val="FF0000"/>
          <w:sz w:val="16"/>
          <w:szCs w:val="16"/>
          <w:lang w:val="en-GB"/>
        </w:rPr>
        <w:t>name</w:t>
      </w:r>
      <w:r w:rsidRPr="00073164">
        <w:rPr>
          <w:rFonts w:ascii="Courier New" w:eastAsia="Calibri" w:hAnsi="Courier New" w:cs="Courier New"/>
          <w:color w:val="000000"/>
          <w:sz w:val="16"/>
          <w:szCs w:val="16"/>
          <w:lang w:val="en-GB"/>
        </w:rPr>
        <w:t>=</w:t>
      </w:r>
      <w:r w:rsidRPr="00073164">
        <w:rPr>
          <w:rFonts w:ascii="Courier New" w:eastAsia="Calibri" w:hAnsi="Courier New" w:cs="Courier New"/>
          <w:color w:val="008000"/>
          <w:sz w:val="16"/>
          <w:szCs w:val="16"/>
          <w:lang w:val="en-GB"/>
        </w:rPr>
        <w:t>"</w:t>
      </w:r>
      <w:proofErr w:type="spellStart"/>
      <w:r w:rsidRPr="00073164">
        <w:rPr>
          <w:rFonts w:ascii="Courier New" w:eastAsia="Calibri" w:hAnsi="Courier New" w:cs="Courier New"/>
          <w:color w:val="008000"/>
          <w:sz w:val="16"/>
          <w:szCs w:val="16"/>
          <w:lang w:val="en-GB"/>
        </w:rPr>
        <w:t>PicInpicInfoType</w:t>
      </w:r>
      <w:proofErr w:type="spellEnd"/>
      <w:r w:rsidRPr="00073164">
        <w:rPr>
          <w:rFonts w:ascii="Courier New" w:eastAsia="Calibri" w:hAnsi="Courier New" w:cs="Courier New"/>
          <w:color w:val="008000"/>
          <w:sz w:val="16"/>
          <w:szCs w:val="16"/>
          <w:lang w:val="en-GB"/>
        </w:rPr>
        <w:t>"</w:t>
      </w:r>
      <w:r w:rsidRPr="00073164">
        <w:rPr>
          <w:rFonts w:ascii="Courier New" w:eastAsia="Calibri" w:hAnsi="Courier New" w:cs="Courier New"/>
          <w:color w:val="0000FF"/>
          <w:sz w:val="16"/>
          <w:szCs w:val="16"/>
          <w:lang w:val="en-GB"/>
        </w:rPr>
        <w:t>&gt;</w:t>
      </w:r>
    </w:p>
    <w:p w14:paraId="1B91858A" w14:textId="77777777" w:rsidR="00B74D0A" w:rsidRPr="00073164" w:rsidRDefault="00B74D0A" w:rsidP="00B74D0A">
      <w:pPr>
        <w:shd w:val="clear" w:color="auto" w:fill="D9D9D9"/>
        <w:tabs>
          <w:tab w:val="left" w:pos="403"/>
        </w:tabs>
        <w:adjustRightInd w:val="0"/>
        <w:jc w:val="both"/>
        <w:rPr>
          <w:rFonts w:ascii="Courier New" w:eastAsia="Calibri" w:hAnsi="Courier New" w:cs="Courier New"/>
          <w:b/>
          <w:bCs/>
          <w:color w:val="000000"/>
          <w:sz w:val="16"/>
          <w:szCs w:val="16"/>
          <w:lang w:val="en-GB"/>
        </w:rPr>
      </w:pPr>
      <w:r w:rsidRPr="00073164">
        <w:rPr>
          <w:rFonts w:ascii="Courier New" w:eastAsia="Calibri" w:hAnsi="Courier New" w:cs="Courier New"/>
          <w:b/>
          <w:bCs/>
          <w:color w:val="000000"/>
          <w:sz w:val="16"/>
          <w:szCs w:val="16"/>
          <w:lang w:val="en-GB"/>
        </w:rPr>
        <w:tab/>
      </w:r>
      <w:r w:rsidRPr="00073164">
        <w:rPr>
          <w:rFonts w:ascii="Courier New" w:eastAsia="Calibri" w:hAnsi="Courier New" w:cs="Courier New"/>
          <w:b/>
          <w:bCs/>
          <w:color w:val="000000"/>
          <w:sz w:val="16"/>
          <w:szCs w:val="16"/>
          <w:lang w:val="en-GB"/>
        </w:rPr>
        <w:tab/>
      </w:r>
      <w:r w:rsidRPr="00073164">
        <w:rPr>
          <w:rFonts w:ascii="Courier New" w:eastAsia="Calibri" w:hAnsi="Courier New" w:cs="Courier New"/>
          <w:color w:val="0000FF"/>
          <w:sz w:val="16"/>
          <w:szCs w:val="16"/>
          <w:lang w:val="en-GB"/>
        </w:rPr>
        <w:t>&lt;</w:t>
      </w:r>
      <w:proofErr w:type="spellStart"/>
      <w:proofErr w:type="gramStart"/>
      <w:r w:rsidRPr="00073164">
        <w:rPr>
          <w:rFonts w:ascii="Courier New" w:eastAsia="Calibri" w:hAnsi="Courier New" w:cs="Courier New"/>
          <w:color w:val="0000FF"/>
          <w:sz w:val="16"/>
          <w:szCs w:val="16"/>
          <w:lang w:val="en-GB"/>
        </w:rPr>
        <w:t>xs:annotation</w:t>
      </w:r>
      <w:proofErr w:type="spellEnd"/>
      <w:proofErr w:type="gramEnd"/>
      <w:r w:rsidRPr="00073164">
        <w:rPr>
          <w:rFonts w:ascii="Courier New" w:eastAsia="Calibri" w:hAnsi="Courier New" w:cs="Courier New"/>
          <w:color w:val="0000FF"/>
          <w:sz w:val="16"/>
          <w:szCs w:val="16"/>
          <w:lang w:val="en-GB"/>
        </w:rPr>
        <w:t>&gt;</w:t>
      </w:r>
    </w:p>
    <w:p w14:paraId="38BCBF1F" w14:textId="77777777" w:rsidR="00B74D0A" w:rsidRPr="00073164" w:rsidRDefault="00B74D0A" w:rsidP="00B74D0A">
      <w:pPr>
        <w:shd w:val="clear" w:color="auto" w:fill="D9D9D9"/>
        <w:tabs>
          <w:tab w:val="left" w:pos="403"/>
        </w:tabs>
        <w:adjustRightInd w:val="0"/>
        <w:jc w:val="both"/>
        <w:rPr>
          <w:rFonts w:ascii="Courier New" w:eastAsia="Calibri" w:hAnsi="Courier New" w:cs="Courier New"/>
          <w:b/>
          <w:bCs/>
          <w:color w:val="000000"/>
          <w:sz w:val="16"/>
          <w:szCs w:val="16"/>
          <w:lang w:val="de-DE"/>
        </w:rPr>
      </w:pPr>
      <w:r w:rsidRPr="00073164">
        <w:rPr>
          <w:rFonts w:ascii="Courier New" w:eastAsia="Calibri" w:hAnsi="Courier New" w:cs="Courier New"/>
          <w:b/>
          <w:bCs/>
          <w:color w:val="000000"/>
          <w:sz w:val="16"/>
          <w:szCs w:val="16"/>
          <w:lang w:val="de-DE"/>
        </w:rPr>
        <w:tab/>
      </w:r>
      <w:r w:rsidRPr="00073164">
        <w:rPr>
          <w:rFonts w:ascii="Courier New" w:eastAsia="Calibri" w:hAnsi="Courier New" w:cs="Courier New"/>
          <w:b/>
          <w:bCs/>
          <w:color w:val="000000"/>
          <w:sz w:val="16"/>
          <w:szCs w:val="16"/>
          <w:lang w:val="de-DE"/>
        </w:rPr>
        <w:tab/>
      </w:r>
      <w:r w:rsidRPr="00073164">
        <w:rPr>
          <w:rFonts w:ascii="Courier New" w:eastAsia="Calibri" w:hAnsi="Courier New" w:cs="Courier New"/>
          <w:b/>
          <w:bCs/>
          <w:color w:val="000000"/>
          <w:sz w:val="16"/>
          <w:szCs w:val="16"/>
          <w:lang w:val="de-DE"/>
        </w:rPr>
        <w:tab/>
      </w:r>
      <w:r w:rsidRPr="00073164">
        <w:rPr>
          <w:rFonts w:ascii="Courier New" w:eastAsia="Calibri" w:hAnsi="Courier New" w:cs="Courier New"/>
          <w:color w:val="0000FF"/>
          <w:sz w:val="16"/>
          <w:szCs w:val="16"/>
          <w:lang w:val="de-DE"/>
        </w:rPr>
        <w:t>&lt;xs:documentation</w:t>
      </w:r>
      <w:r w:rsidRPr="00073164">
        <w:rPr>
          <w:rFonts w:ascii="Courier New" w:eastAsia="Calibri" w:hAnsi="Courier New" w:cs="Courier New"/>
          <w:color w:val="000000"/>
          <w:sz w:val="16"/>
          <w:szCs w:val="16"/>
          <w:lang w:val="de-DE"/>
        </w:rPr>
        <w:t xml:space="preserve"> </w:t>
      </w:r>
      <w:r w:rsidRPr="00073164">
        <w:rPr>
          <w:rFonts w:ascii="Courier New" w:eastAsia="Calibri" w:hAnsi="Courier New" w:cs="Courier New"/>
          <w:color w:val="FF0000"/>
          <w:sz w:val="16"/>
          <w:szCs w:val="16"/>
          <w:lang w:val="de-DE"/>
        </w:rPr>
        <w:t>xml:lang</w:t>
      </w:r>
      <w:r w:rsidRPr="00073164">
        <w:rPr>
          <w:rFonts w:ascii="Courier New" w:eastAsia="Calibri" w:hAnsi="Courier New" w:cs="Courier New"/>
          <w:color w:val="000000"/>
          <w:sz w:val="16"/>
          <w:szCs w:val="16"/>
          <w:lang w:val="de-DE"/>
        </w:rPr>
        <w:t>=</w:t>
      </w:r>
      <w:r w:rsidRPr="00073164">
        <w:rPr>
          <w:rFonts w:ascii="Courier New" w:eastAsia="Calibri" w:hAnsi="Courier New" w:cs="Courier New"/>
          <w:color w:val="008000"/>
          <w:sz w:val="16"/>
          <w:szCs w:val="16"/>
          <w:lang w:val="de-DE"/>
        </w:rPr>
        <w:t>"en"</w:t>
      </w:r>
      <w:r w:rsidRPr="00073164">
        <w:rPr>
          <w:rFonts w:ascii="Courier New" w:eastAsia="Calibri" w:hAnsi="Courier New" w:cs="Courier New"/>
          <w:color w:val="0000FF"/>
          <w:sz w:val="16"/>
          <w:szCs w:val="16"/>
          <w:lang w:val="de-DE"/>
        </w:rPr>
        <w:t>&gt;</w:t>
      </w:r>
    </w:p>
    <w:p w14:paraId="3BFCE6BF" w14:textId="77777777" w:rsidR="00B74D0A" w:rsidRPr="00073164" w:rsidRDefault="00B74D0A" w:rsidP="00B74D0A">
      <w:pPr>
        <w:shd w:val="clear" w:color="auto" w:fill="D9D9D9"/>
        <w:tabs>
          <w:tab w:val="left" w:pos="403"/>
        </w:tabs>
        <w:adjustRightInd w:val="0"/>
        <w:jc w:val="both"/>
        <w:rPr>
          <w:rFonts w:ascii="Courier New" w:eastAsia="Calibri" w:hAnsi="Courier New" w:cs="Courier New"/>
          <w:b/>
          <w:bCs/>
          <w:color w:val="000000"/>
          <w:sz w:val="16"/>
          <w:szCs w:val="16"/>
          <w:lang w:val="en-GB"/>
        </w:rPr>
      </w:pPr>
      <w:r w:rsidRPr="00073164">
        <w:rPr>
          <w:rFonts w:ascii="Courier New" w:eastAsia="Calibri" w:hAnsi="Courier New" w:cs="Courier New"/>
          <w:b/>
          <w:bCs/>
          <w:color w:val="000000"/>
          <w:sz w:val="16"/>
          <w:szCs w:val="16"/>
          <w:lang w:val="de-DE"/>
        </w:rPr>
        <w:tab/>
      </w:r>
      <w:r w:rsidRPr="00073164">
        <w:rPr>
          <w:rFonts w:ascii="Courier New" w:eastAsia="Calibri" w:hAnsi="Courier New" w:cs="Courier New"/>
          <w:b/>
          <w:bCs/>
          <w:color w:val="000000"/>
          <w:sz w:val="16"/>
          <w:szCs w:val="16"/>
          <w:lang w:val="de-DE"/>
        </w:rPr>
        <w:tab/>
      </w:r>
      <w:r w:rsidRPr="00073164">
        <w:rPr>
          <w:rFonts w:ascii="Courier New" w:eastAsia="Calibri" w:hAnsi="Courier New" w:cs="Courier New"/>
          <w:b/>
          <w:bCs/>
          <w:color w:val="000000"/>
          <w:sz w:val="16"/>
          <w:szCs w:val="16"/>
          <w:lang w:val="de-DE"/>
        </w:rPr>
        <w:tab/>
        <w:t>Picnpic</w:t>
      </w:r>
    </w:p>
    <w:p w14:paraId="702D0919" w14:textId="77777777" w:rsidR="00B74D0A" w:rsidRPr="00073164" w:rsidRDefault="00B74D0A" w:rsidP="00B74D0A">
      <w:pPr>
        <w:shd w:val="clear" w:color="auto" w:fill="D9D9D9"/>
        <w:tabs>
          <w:tab w:val="left" w:pos="403"/>
        </w:tabs>
        <w:adjustRightInd w:val="0"/>
        <w:jc w:val="both"/>
        <w:rPr>
          <w:rFonts w:ascii="Courier New" w:eastAsia="Calibri" w:hAnsi="Courier New" w:cs="Courier New"/>
          <w:b/>
          <w:bCs/>
          <w:color w:val="000000"/>
          <w:sz w:val="16"/>
          <w:szCs w:val="16"/>
          <w:lang w:val="en-GB"/>
        </w:rPr>
      </w:pPr>
      <w:r w:rsidRPr="00073164">
        <w:rPr>
          <w:rFonts w:ascii="Courier New" w:eastAsia="Calibri" w:hAnsi="Courier New" w:cs="Courier New"/>
          <w:b/>
          <w:bCs/>
          <w:color w:val="000000"/>
          <w:sz w:val="16"/>
          <w:szCs w:val="16"/>
          <w:lang w:val="en-GB"/>
        </w:rPr>
        <w:tab/>
      </w:r>
      <w:r w:rsidRPr="00073164">
        <w:rPr>
          <w:rFonts w:ascii="Courier New" w:eastAsia="Calibri" w:hAnsi="Courier New" w:cs="Courier New"/>
          <w:b/>
          <w:bCs/>
          <w:color w:val="000000"/>
          <w:sz w:val="16"/>
          <w:szCs w:val="16"/>
          <w:lang w:val="en-GB"/>
        </w:rPr>
        <w:tab/>
      </w:r>
      <w:r w:rsidRPr="00073164">
        <w:rPr>
          <w:rFonts w:ascii="Courier New" w:eastAsia="Calibri" w:hAnsi="Courier New" w:cs="Courier New"/>
          <w:color w:val="0000FF"/>
          <w:sz w:val="16"/>
          <w:szCs w:val="16"/>
          <w:lang w:val="en-GB"/>
        </w:rPr>
        <w:t>&lt;/</w:t>
      </w:r>
      <w:proofErr w:type="spellStart"/>
      <w:proofErr w:type="gramStart"/>
      <w:r w:rsidRPr="00073164">
        <w:rPr>
          <w:rFonts w:ascii="Courier New" w:eastAsia="Calibri" w:hAnsi="Courier New" w:cs="Courier New"/>
          <w:color w:val="0000FF"/>
          <w:sz w:val="16"/>
          <w:szCs w:val="16"/>
          <w:lang w:val="en-GB"/>
        </w:rPr>
        <w:t>xs:documentation</w:t>
      </w:r>
      <w:proofErr w:type="spellEnd"/>
      <w:proofErr w:type="gramEnd"/>
      <w:r w:rsidRPr="00073164">
        <w:rPr>
          <w:rFonts w:ascii="Courier New" w:eastAsia="Calibri" w:hAnsi="Courier New" w:cs="Courier New"/>
          <w:color w:val="0000FF"/>
          <w:sz w:val="16"/>
          <w:szCs w:val="16"/>
          <w:lang w:val="en-GB"/>
        </w:rPr>
        <w:t>&gt;</w:t>
      </w:r>
    </w:p>
    <w:p w14:paraId="0AC2EA83" w14:textId="77777777" w:rsidR="00B74D0A" w:rsidRPr="00073164" w:rsidRDefault="00B74D0A" w:rsidP="00B74D0A">
      <w:pPr>
        <w:shd w:val="clear" w:color="auto" w:fill="D9D9D9"/>
        <w:tabs>
          <w:tab w:val="left" w:pos="403"/>
        </w:tabs>
        <w:adjustRightInd w:val="0"/>
        <w:jc w:val="both"/>
        <w:rPr>
          <w:rFonts w:ascii="Courier New" w:eastAsia="Calibri" w:hAnsi="Courier New" w:cs="Courier New"/>
          <w:b/>
          <w:bCs/>
          <w:color w:val="000000"/>
          <w:sz w:val="16"/>
          <w:szCs w:val="16"/>
          <w:lang w:val="en-GB"/>
        </w:rPr>
      </w:pPr>
      <w:r w:rsidRPr="00073164">
        <w:rPr>
          <w:rFonts w:ascii="Courier New" w:eastAsia="Calibri" w:hAnsi="Courier New" w:cs="Courier New"/>
          <w:b/>
          <w:bCs/>
          <w:color w:val="000000"/>
          <w:sz w:val="16"/>
          <w:szCs w:val="16"/>
          <w:lang w:val="en-GB"/>
        </w:rPr>
        <w:tab/>
      </w:r>
      <w:r w:rsidRPr="00073164">
        <w:rPr>
          <w:rFonts w:ascii="Courier New" w:eastAsia="Calibri" w:hAnsi="Courier New" w:cs="Courier New"/>
          <w:b/>
          <w:bCs/>
          <w:color w:val="000000"/>
          <w:sz w:val="16"/>
          <w:szCs w:val="16"/>
          <w:lang w:val="en-GB"/>
        </w:rPr>
        <w:tab/>
      </w:r>
      <w:r w:rsidRPr="00073164">
        <w:rPr>
          <w:rFonts w:ascii="Courier New" w:eastAsia="Calibri" w:hAnsi="Courier New" w:cs="Courier New"/>
          <w:color w:val="0000FF"/>
          <w:sz w:val="16"/>
          <w:szCs w:val="16"/>
          <w:lang w:val="en-GB"/>
        </w:rPr>
        <w:t>&lt;/</w:t>
      </w:r>
      <w:proofErr w:type="spellStart"/>
      <w:proofErr w:type="gramStart"/>
      <w:r w:rsidRPr="00073164">
        <w:rPr>
          <w:rFonts w:ascii="Courier New" w:eastAsia="Calibri" w:hAnsi="Courier New" w:cs="Courier New"/>
          <w:color w:val="0000FF"/>
          <w:sz w:val="16"/>
          <w:szCs w:val="16"/>
          <w:lang w:val="en-GB"/>
        </w:rPr>
        <w:t>xs:annotation</w:t>
      </w:r>
      <w:proofErr w:type="spellEnd"/>
      <w:proofErr w:type="gramEnd"/>
      <w:r w:rsidRPr="00073164">
        <w:rPr>
          <w:rFonts w:ascii="Courier New" w:eastAsia="Calibri" w:hAnsi="Courier New" w:cs="Courier New"/>
          <w:color w:val="0000FF"/>
          <w:sz w:val="16"/>
          <w:szCs w:val="16"/>
          <w:lang w:val="en-GB"/>
        </w:rPr>
        <w:t>&gt;</w:t>
      </w:r>
    </w:p>
    <w:p w14:paraId="72AB62C0" w14:textId="77777777" w:rsidR="00B74D0A" w:rsidRPr="00073164" w:rsidRDefault="00B74D0A" w:rsidP="00B74D0A">
      <w:pPr>
        <w:shd w:val="clear" w:color="auto" w:fill="D9D9D9"/>
        <w:tabs>
          <w:tab w:val="left" w:pos="403"/>
        </w:tabs>
        <w:adjustRightInd w:val="0"/>
        <w:jc w:val="both"/>
        <w:rPr>
          <w:rFonts w:ascii="Courier New" w:eastAsia="Calibri" w:hAnsi="Courier New" w:cs="Courier New"/>
          <w:b/>
          <w:bCs/>
          <w:color w:val="000000"/>
          <w:sz w:val="16"/>
          <w:szCs w:val="16"/>
          <w:lang w:val="en-GB"/>
        </w:rPr>
      </w:pPr>
      <w:r w:rsidRPr="00073164">
        <w:rPr>
          <w:rFonts w:ascii="Courier New" w:eastAsia="Calibri" w:hAnsi="Courier New" w:cs="Courier New"/>
          <w:b/>
          <w:bCs/>
          <w:color w:val="000000"/>
          <w:sz w:val="16"/>
          <w:szCs w:val="16"/>
          <w:lang w:val="en-GB"/>
        </w:rPr>
        <w:tab/>
      </w:r>
      <w:r w:rsidRPr="00073164">
        <w:rPr>
          <w:rFonts w:ascii="Courier New" w:eastAsia="Calibri" w:hAnsi="Courier New" w:cs="Courier New"/>
          <w:b/>
          <w:bCs/>
          <w:color w:val="000000"/>
          <w:sz w:val="16"/>
          <w:szCs w:val="16"/>
          <w:lang w:val="en-GB"/>
        </w:rPr>
        <w:tab/>
      </w:r>
      <w:r w:rsidRPr="00073164">
        <w:rPr>
          <w:rFonts w:ascii="Courier New" w:eastAsia="Calibri" w:hAnsi="Courier New" w:cs="Courier New"/>
          <w:color w:val="0000FF"/>
          <w:sz w:val="16"/>
          <w:szCs w:val="16"/>
          <w:lang w:val="en-GB"/>
        </w:rPr>
        <w:t>&lt;</w:t>
      </w:r>
      <w:proofErr w:type="spellStart"/>
      <w:proofErr w:type="gramStart"/>
      <w:r w:rsidRPr="00073164">
        <w:rPr>
          <w:rFonts w:ascii="Courier New" w:eastAsia="Calibri" w:hAnsi="Courier New" w:cs="Courier New"/>
          <w:color w:val="0000FF"/>
          <w:sz w:val="16"/>
          <w:szCs w:val="16"/>
          <w:lang w:val="en-GB"/>
        </w:rPr>
        <w:t>xs:attribute</w:t>
      </w:r>
      <w:proofErr w:type="spellEnd"/>
      <w:proofErr w:type="gramEnd"/>
      <w:r w:rsidRPr="00073164">
        <w:rPr>
          <w:rFonts w:ascii="Courier New" w:eastAsia="Calibri" w:hAnsi="Courier New" w:cs="Courier New"/>
          <w:color w:val="000000"/>
          <w:sz w:val="16"/>
          <w:szCs w:val="16"/>
          <w:lang w:val="en-GB"/>
        </w:rPr>
        <w:t xml:space="preserve"> </w:t>
      </w:r>
      <w:r w:rsidRPr="00073164">
        <w:rPr>
          <w:rFonts w:ascii="Courier New" w:eastAsia="Calibri" w:hAnsi="Courier New" w:cs="Courier New"/>
          <w:color w:val="FF0000"/>
          <w:sz w:val="16"/>
          <w:szCs w:val="16"/>
          <w:lang w:val="en-GB"/>
        </w:rPr>
        <w:t>name</w:t>
      </w:r>
      <w:r w:rsidRPr="00073164">
        <w:rPr>
          <w:rFonts w:ascii="Courier New" w:eastAsia="Calibri" w:hAnsi="Courier New" w:cs="Courier New"/>
          <w:color w:val="000000"/>
          <w:sz w:val="16"/>
          <w:szCs w:val="16"/>
          <w:lang w:val="en-GB"/>
        </w:rPr>
        <w:t>=</w:t>
      </w:r>
      <w:r w:rsidRPr="00073164">
        <w:rPr>
          <w:rFonts w:ascii="Courier New" w:eastAsia="Calibri" w:hAnsi="Courier New" w:cs="Courier New"/>
          <w:color w:val="008000"/>
          <w:sz w:val="16"/>
          <w:szCs w:val="16"/>
          <w:lang w:val="en-GB"/>
        </w:rPr>
        <w:t>"</w:t>
      </w:r>
      <w:proofErr w:type="spellStart"/>
      <w:r w:rsidRPr="00073164">
        <w:rPr>
          <w:rFonts w:ascii="Courier New" w:eastAsia="Calibri" w:hAnsi="Courier New" w:cs="Courier New"/>
          <w:color w:val="008000"/>
          <w:sz w:val="16"/>
          <w:szCs w:val="16"/>
          <w:lang w:val="en-GB"/>
        </w:rPr>
        <w:t>dataUnitReplacable</w:t>
      </w:r>
      <w:proofErr w:type="spellEnd"/>
      <w:r w:rsidRPr="00073164">
        <w:rPr>
          <w:rFonts w:ascii="Courier New" w:eastAsia="Calibri" w:hAnsi="Courier New" w:cs="Courier New"/>
          <w:color w:val="008000"/>
          <w:sz w:val="16"/>
          <w:szCs w:val="16"/>
          <w:lang w:val="en-GB"/>
        </w:rPr>
        <w:t>"</w:t>
      </w:r>
      <w:r w:rsidRPr="00073164">
        <w:rPr>
          <w:rFonts w:ascii="Courier New" w:eastAsia="Calibri" w:hAnsi="Courier New" w:cs="Courier New"/>
          <w:color w:val="000000"/>
          <w:sz w:val="16"/>
          <w:szCs w:val="16"/>
          <w:lang w:val="en-GB"/>
        </w:rPr>
        <w:t xml:space="preserve"> </w:t>
      </w:r>
      <w:r w:rsidRPr="00073164">
        <w:rPr>
          <w:rFonts w:ascii="Courier New" w:eastAsia="Calibri" w:hAnsi="Courier New" w:cs="Courier New"/>
          <w:color w:val="FF0000"/>
          <w:sz w:val="16"/>
          <w:szCs w:val="16"/>
          <w:lang w:val="en-GB"/>
        </w:rPr>
        <w:t>type</w:t>
      </w:r>
      <w:r w:rsidRPr="00073164">
        <w:rPr>
          <w:rFonts w:ascii="Courier New" w:eastAsia="Calibri" w:hAnsi="Courier New" w:cs="Courier New"/>
          <w:color w:val="000000"/>
          <w:sz w:val="16"/>
          <w:szCs w:val="16"/>
          <w:lang w:val="en-GB"/>
        </w:rPr>
        <w:t>=</w:t>
      </w:r>
      <w:r w:rsidRPr="00073164">
        <w:rPr>
          <w:rFonts w:ascii="Courier New" w:eastAsia="Calibri" w:hAnsi="Courier New" w:cs="Courier New"/>
          <w:color w:val="008000"/>
          <w:sz w:val="16"/>
          <w:szCs w:val="16"/>
          <w:lang w:val="en-GB"/>
        </w:rPr>
        <w:t>"</w:t>
      </w:r>
      <w:proofErr w:type="spellStart"/>
      <w:r w:rsidRPr="00073164">
        <w:rPr>
          <w:rFonts w:ascii="Courier New" w:eastAsia="Calibri" w:hAnsi="Courier New" w:cs="Courier New"/>
          <w:color w:val="008000"/>
          <w:sz w:val="16"/>
          <w:szCs w:val="16"/>
          <w:lang w:val="en-GB"/>
        </w:rPr>
        <w:t>xs:boolean</w:t>
      </w:r>
      <w:proofErr w:type="spellEnd"/>
      <w:r w:rsidRPr="00073164">
        <w:rPr>
          <w:rFonts w:ascii="Courier New" w:eastAsia="Calibri" w:hAnsi="Courier New" w:cs="Courier New"/>
          <w:color w:val="008000"/>
          <w:sz w:val="16"/>
          <w:szCs w:val="16"/>
          <w:lang w:val="en-GB"/>
        </w:rPr>
        <w:t>"</w:t>
      </w:r>
      <w:r w:rsidRPr="00073164">
        <w:rPr>
          <w:rFonts w:ascii="Courier New" w:eastAsia="Calibri" w:hAnsi="Courier New" w:cs="Courier New"/>
          <w:color w:val="000000"/>
          <w:sz w:val="16"/>
          <w:szCs w:val="16"/>
          <w:lang w:val="en-GB"/>
        </w:rPr>
        <w:t xml:space="preserve"> </w:t>
      </w:r>
      <w:r w:rsidRPr="00073164">
        <w:rPr>
          <w:rFonts w:ascii="Courier New" w:eastAsia="Calibri" w:hAnsi="Courier New" w:cs="Courier New"/>
          <w:color w:val="FF0000"/>
          <w:sz w:val="16"/>
          <w:szCs w:val="16"/>
          <w:lang w:val="en-GB"/>
        </w:rPr>
        <w:t>default</w:t>
      </w:r>
      <w:r w:rsidRPr="00073164">
        <w:rPr>
          <w:rFonts w:ascii="Courier New" w:eastAsia="Calibri" w:hAnsi="Courier New" w:cs="Courier New"/>
          <w:color w:val="000000"/>
          <w:sz w:val="16"/>
          <w:szCs w:val="16"/>
          <w:lang w:val="en-GB"/>
        </w:rPr>
        <w:t>=</w:t>
      </w:r>
      <w:r w:rsidRPr="00073164">
        <w:rPr>
          <w:rFonts w:ascii="Courier New" w:eastAsia="Calibri" w:hAnsi="Courier New" w:cs="Courier New"/>
          <w:color w:val="008000"/>
          <w:sz w:val="16"/>
          <w:szCs w:val="16"/>
          <w:lang w:val="en-GB"/>
        </w:rPr>
        <w:t>"false"</w:t>
      </w:r>
      <w:r w:rsidRPr="00073164">
        <w:rPr>
          <w:rFonts w:ascii="Courier New" w:eastAsia="Calibri" w:hAnsi="Courier New" w:cs="Courier New"/>
          <w:color w:val="0000FF"/>
          <w:sz w:val="16"/>
          <w:szCs w:val="16"/>
          <w:lang w:val="en-GB"/>
        </w:rPr>
        <w:t xml:space="preserve"> /&gt;</w:t>
      </w:r>
    </w:p>
    <w:p w14:paraId="33F864AD" w14:textId="77777777" w:rsidR="00B74D0A" w:rsidRPr="00073164" w:rsidRDefault="00B74D0A" w:rsidP="00B74D0A">
      <w:pPr>
        <w:shd w:val="clear" w:color="auto" w:fill="D9D9D9"/>
        <w:tabs>
          <w:tab w:val="left" w:pos="403"/>
        </w:tabs>
        <w:adjustRightInd w:val="0"/>
        <w:jc w:val="both"/>
        <w:rPr>
          <w:rFonts w:ascii="Courier New" w:eastAsia="Calibri" w:hAnsi="Courier New" w:cs="Courier New"/>
          <w:b/>
          <w:bCs/>
          <w:color w:val="000000"/>
          <w:sz w:val="16"/>
          <w:szCs w:val="16"/>
          <w:lang w:val="en-GB"/>
        </w:rPr>
      </w:pPr>
      <w:r w:rsidRPr="00073164">
        <w:rPr>
          <w:rFonts w:ascii="Courier New" w:eastAsia="Calibri" w:hAnsi="Courier New" w:cs="Courier New"/>
          <w:b/>
          <w:bCs/>
          <w:color w:val="000000"/>
          <w:sz w:val="16"/>
          <w:szCs w:val="16"/>
          <w:lang w:val="en-GB"/>
        </w:rPr>
        <w:tab/>
      </w:r>
      <w:r w:rsidRPr="00073164">
        <w:rPr>
          <w:rFonts w:ascii="Courier New" w:eastAsia="Calibri" w:hAnsi="Courier New" w:cs="Courier New"/>
          <w:b/>
          <w:bCs/>
          <w:color w:val="000000"/>
          <w:sz w:val="16"/>
          <w:szCs w:val="16"/>
          <w:lang w:val="en-GB"/>
        </w:rPr>
        <w:tab/>
      </w:r>
      <w:r w:rsidRPr="00073164">
        <w:rPr>
          <w:rFonts w:ascii="Courier New" w:eastAsia="Calibri" w:hAnsi="Courier New" w:cs="Courier New"/>
          <w:color w:val="0000FF"/>
          <w:sz w:val="16"/>
          <w:szCs w:val="16"/>
          <w:lang w:val="en-GB"/>
        </w:rPr>
        <w:t>&lt;</w:t>
      </w:r>
      <w:proofErr w:type="spellStart"/>
      <w:proofErr w:type="gramStart"/>
      <w:r w:rsidRPr="00073164">
        <w:rPr>
          <w:rFonts w:ascii="Courier New" w:eastAsia="Calibri" w:hAnsi="Courier New" w:cs="Courier New"/>
          <w:color w:val="0000FF"/>
          <w:sz w:val="16"/>
          <w:szCs w:val="16"/>
          <w:lang w:val="en-GB"/>
        </w:rPr>
        <w:t>xs:attribute</w:t>
      </w:r>
      <w:proofErr w:type="spellEnd"/>
      <w:proofErr w:type="gramEnd"/>
      <w:r w:rsidRPr="00073164">
        <w:rPr>
          <w:rFonts w:ascii="Courier New" w:eastAsia="Calibri" w:hAnsi="Courier New" w:cs="Courier New"/>
          <w:color w:val="000000"/>
          <w:sz w:val="16"/>
          <w:szCs w:val="16"/>
          <w:lang w:val="en-GB"/>
        </w:rPr>
        <w:t xml:space="preserve"> </w:t>
      </w:r>
      <w:r w:rsidRPr="00073164">
        <w:rPr>
          <w:rFonts w:ascii="Courier New" w:eastAsia="Calibri" w:hAnsi="Courier New" w:cs="Courier New"/>
          <w:color w:val="FF0000"/>
          <w:sz w:val="16"/>
          <w:szCs w:val="16"/>
          <w:lang w:val="en-GB"/>
        </w:rPr>
        <w:t>name</w:t>
      </w:r>
      <w:r w:rsidRPr="00073164">
        <w:rPr>
          <w:rFonts w:ascii="Courier New" w:eastAsia="Calibri" w:hAnsi="Courier New" w:cs="Courier New"/>
          <w:color w:val="000000"/>
          <w:sz w:val="16"/>
          <w:szCs w:val="16"/>
          <w:lang w:val="en-GB"/>
        </w:rPr>
        <w:t>=</w:t>
      </w:r>
      <w:r w:rsidRPr="00073164">
        <w:rPr>
          <w:rFonts w:ascii="Courier New" w:eastAsia="Calibri" w:hAnsi="Courier New" w:cs="Courier New"/>
          <w:color w:val="008000"/>
          <w:sz w:val="16"/>
          <w:szCs w:val="16"/>
          <w:lang w:val="en-GB"/>
        </w:rPr>
        <w:t>"</w:t>
      </w:r>
      <w:proofErr w:type="spellStart"/>
      <w:r w:rsidRPr="00073164">
        <w:rPr>
          <w:rFonts w:ascii="Courier New" w:eastAsia="Calibri" w:hAnsi="Courier New" w:cs="Courier New"/>
          <w:color w:val="008000"/>
          <w:sz w:val="16"/>
          <w:szCs w:val="16"/>
          <w:lang w:val="en-GB"/>
        </w:rPr>
        <w:t>regionIds</w:t>
      </w:r>
      <w:proofErr w:type="spellEnd"/>
      <w:r w:rsidRPr="00073164">
        <w:rPr>
          <w:rFonts w:ascii="Courier New" w:eastAsia="Calibri" w:hAnsi="Courier New" w:cs="Courier New"/>
          <w:color w:val="008000"/>
          <w:sz w:val="16"/>
          <w:szCs w:val="16"/>
          <w:lang w:val="en-GB"/>
        </w:rPr>
        <w:t>"</w:t>
      </w:r>
      <w:r w:rsidRPr="00073164">
        <w:rPr>
          <w:rFonts w:ascii="Courier New" w:eastAsia="Calibri" w:hAnsi="Courier New" w:cs="Courier New"/>
          <w:color w:val="000000"/>
          <w:sz w:val="16"/>
          <w:szCs w:val="16"/>
          <w:lang w:val="en-GB"/>
        </w:rPr>
        <w:t xml:space="preserve"> </w:t>
      </w:r>
      <w:r w:rsidRPr="00073164">
        <w:rPr>
          <w:rFonts w:ascii="Courier New" w:eastAsia="Calibri" w:hAnsi="Courier New" w:cs="Courier New"/>
          <w:color w:val="FF0000"/>
          <w:sz w:val="16"/>
          <w:szCs w:val="16"/>
          <w:lang w:val="en-GB"/>
        </w:rPr>
        <w:t>type</w:t>
      </w:r>
      <w:r w:rsidRPr="00073164">
        <w:rPr>
          <w:rFonts w:ascii="Courier New" w:eastAsia="Calibri" w:hAnsi="Courier New" w:cs="Courier New"/>
          <w:color w:val="000000"/>
          <w:sz w:val="16"/>
          <w:szCs w:val="16"/>
          <w:lang w:val="en-GB"/>
        </w:rPr>
        <w:t>=</w:t>
      </w:r>
      <w:r w:rsidRPr="00073164">
        <w:rPr>
          <w:rFonts w:ascii="Courier New" w:eastAsia="Calibri" w:hAnsi="Courier New" w:cs="Courier New"/>
          <w:color w:val="008000"/>
          <w:sz w:val="16"/>
          <w:szCs w:val="16"/>
          <w:lang w:val="en-GB"/>
        </w:rPr>
        <w:t>"</w:t>
      </w:r>
      <w:proofErr w:type="spellStart"/>
      <w:r w:rsidRPr="00073164">
        <w:rPr>
          <w:rFonts w:ascii="Courier New" w:eastAsia="Calibri" w:hAnsi="Courier New" w:cs="Courier New"/>
          <w:color w:val="008000"/>
          <w:sz w:val="16"/>
          <w:szCs w:val="16"/>
          <w:lang w:val="en-GB"/>
        </w:rPr>
        <w:t>StringNoWhitespaceType</w:t>
      </w:r>
      <w:proofErr w:type="spellEnd"/>
      <w:r w:rsidRPr="00073164">
        <w:rPr>
          <w:rFonts w:ascii="Courier New" w:eastAsia="Calibri" w:hAnsi="Courier New" w:cs="Courier New"/>
          <w:color w:val="008000"/>
          <w:sz w:val="16"/>
          <w:szCs w:val="16"/>
          <w:lang w:val="en-GB"/>
        </w:rPr>
        <w:t>"</w:t>
      </w:r>
      <w:r w:rsidRPr="00073164">
        <w:rPr>
          <w:rFonts w:ascii="Courier New" w:eastAsia="Calibri" w:hAnsi="Courier New" w:cs="Courier New"/>
          <w:color w:val="0000FF"/>
          <w:sz w:val="16"/>
          <w:szCs w:val="16"/>
          <w:lang w:val="en-GB"/>
        </w:rPr>
        <w:t>/&gt;</w:t>
      </w:r>
    </w:p>
    <w:p w14:paraId="5B3AFD50" w14:textId="77777777" w:rsidR="00B74D0A" w:rsidRPr="00073164" w:rsidRDefault="00B74D0A" w:rsidP="00B74D0A">
      <w:pPr>
        <w:shd w:val="clear" w:color="auto" w:fill="D9D9D9"/>
        <w:tabs>
          <w:tab w:val="left" w:pos="403"/>
        </w:tabs>
        <w:adjustRightInd w:val="0"/>
        <w:jc w:val="both"/>
        <w:rPr>
          <w:rFonts w:ascii="Courier New" w:eastAsia="Calibri" w:hAnsi="Courier New" w:cs="Courier New"/>
          <w:b/>
          <w:bCs/>
          <w:color w:val="000000"/>
          <w:sz w:val="16"/>
          <w:szCs w:val="16"/>
          <w:lang w:val="en-GB"/>
        </w:rPr>
      </w:pPr>
      <w:r w:rsidRPr="00073164">
        <w:rPr>
          <w:rFonts w:ascii="Courier New" w:eastAsia="Calibri" w:hAnsi="Courier New" w:cs="Courier New"/>
          <w:b/>
          <w:bCs/>
          <w:color w:val="000000"/>
          <w:sz w:val="16"/>
          <w:szCs w:val="16"/>
          <w:lang w:val="en-GB"/>
        </w:rPr>
        <w:tab/>
      </w:r>
      <w:r w:rsidRPr="00073164">
        <w:rPr>
          <w:rFonts w:ascii="Courier New" w:eastAsia="Calibri" w:hAnsi="Courier New" w:cs="Courier New"/>
          <w:b/>
          <w:bCs/>
          <w:color w:val="000000"/>
          <w:sz w:val="16"/>
          <w:szCs w:val="16"/>
          <w:lang w:val="en-GB"/>
        </w:rPr>
        <w:tab/>
      </w:r>
      <w:r w:rsidRPr="00073164">
        <w:rPr>
          <w:rFonts w:ascii="Courier New" w:eastAsia="Calibri" w:hAnsi="Courier New" w:cs="Courier New"/>
          <w:color w:val="0000FF"/>
          <w:sz w:val="16"/>
          <w:szCs w:val="16"/>
          <w:lang w:val="en-GB"/>
        </w:rPr>
        <w:t>&lt;</w:t>
      </w:r>
      <w:proofErr w:type="spellStart"/>
      <w:proofErr w:type="gramStart"/>
      <w:r w:rsidRPr="00073164">
        <w:rPr>
          <w:rFonts w:ascii="Courier New" w:eastAsia="Calibri" w:hAnsi="Courier New" w:cs="Courier New"/>
          <w:color w:val="0000FF"/>
          <w:sz w:val="16"/>
          <w:szCs w:val="16"/>
          <w:lang w:val="en-GB"/>
        </w:rPr>
        <w:t>xs:anyAttribute</w:t>
      </w:r>
      <w:proofErr w:type="spellEnd"/>
      <w:proofErr w:type="gramEnd"/>
      <w:r w:rsidRPr="00073164">
        <w:rPr>
          <w:rFonts w:ascii="Courier New" w:eastAsia="Calibri" w:hAnsi="Courier New" w:cs="Courier New"/>
          <w:color w:val="000000"/>
          <w:sz w:val="16"/>
          <w:szCs w:val="16"/>
          <w:lang w:val="en-GB"/>
        </w:rPr>
        <w:t xml:space="preserve"> </w:t>
      </w:r>
      <w:r w:rsidRPr="00073164">
        <w:rPr>
          <w:rFonts w:ascii="Courier New" w:eastAsia="Calibri" w:hAnsi="Courier New" w:cs="Courier New"/>
          <w:color w:val="FF0000"/>
          <w:sz w:val="16"/>
          <w:szCs w:val="16"/>
          <w:lang w:val="en-GB"/>
        </w:rPr>
        <w:t>namespace</w:t>
      </w:r>
      <w:r w:rsidRPr="00073164">
        <w:rPr>
          <w:rFonts w:ascii="Courier New" w:eastAsia="Calibri" w:hAnsi="Courier New" w:cs="Courier New"/>
          <w:color w:val="000000"/>
          <w:sz w:val="16"/>
          <w:szCs w:val="16"/>
          <w:lang w:val="en-GB"/>
        </w:rPr>
        <w:t>=</w:t>
      </w:r>
      <w:r w:rsidRPr="00073164">
        <w:rPr>
          <w:rFonts w:ascii="Courier New" w:eastAsia="Calibri" w:hAnsi="Courier New" w:cs="Courier New"/>
          <w:color w:val="008000"/>
          <w:sz w:val="16"/>
          <w:szCs w:val="16"/>
          <w:lang w:val="en-GB"/>
        </w:rPr>
        <w:t>"##other"</w:t>
      </w:r>
      <w:r w:rsidRPr="00073164">
        <w:rPr>
          <w:rFonts w:ascii="Courier New" w:eastAsia="Calibri" w:hAnsi="Courier New" w:cs="Courier New"/>
          <w:color w:val="000000"/>
          <w:sz w:val="16"/>
          <w:szCs w:val="16"/>
          <w:lang w:val="en-GB"/>
        </w:rPr>
        <w:t xml:space="preserve"> </w:t>
      </w:r>
      <w:proofErr w:type="spellStart"/>
      <w:r w:rsidRPr="00073164">
        <w:rPr>
          <w:rFonts w:ascii="Courier New" w:eastAsia="Calibri" w:hAnsi="Courier New" w:cs="Courier New"/>
          <w:color w:val="FF0000"/>
          <w:sz w:val="16"/>
          <w:szCs w:val="16"/>
          <w:lang w:val="en-GB"/>
        </w:rPr>
        <w:t>processContents</w:t>
      </w:r>
      <w:proofErr w:type="spellEnd"/>
      <w:r w:rsidRPr="00073164">
        <w:rPr>
          <w:rFonts w:ascii="Courier New" w:eastAsia="Calibri" w:hAnsi="Courier New" w:cs="Courier New"/>
          <w:color w:val="000000"/>
          <w:sz w:val="16"/>
          <w:szCs w:val="16"/>
          <w:lang w:val="en-GB"/>
        </w:rPr>
        <w:t>=</w:t>
      </w:r>
      <w:r w:rsidRPr="00073164">
        <w:rPr>
          <w:rFonts w:ascii="Courier New" w:eastAsia="Calibri" w:hAnsi="Courier New" w:cs="Courier New"/>
          <w:color w:val="008000"/>
          <w:sz w:val="16"/>
          <w:szCs w:val="16"/>
          <w:lang w:val="en-GB"/>
        </w:rPr>
        <w:t>"lax"</w:t>
      </w:r>
      <w:r w:rsidRPr="00073164">
        <w:rPr>
          <w:rFonts w:ascii="Courier New" w:eastAsia="Calibri" w:hAnsi="Courier New" w:cs="Courier New"/>
          <w:color w:val="0000FF"/>
          <w:sz w:val="16"/>
          <w:szCs w:val="16"/>
          <w:lang w:val="en-GB"/>
        </w:rPr>
        <w:t>/&gt;</w:t>
      </w:r>
    </w:p>
    <w:p w14:paraId="0114D64F" w14:textId="77777777" w:rsidR="00B74D0A" w:rsidRPr="00073164" w:rsidRDefault="00B74D0A" w:rsidP="00B74D0A">
      <w:pPr>
        <w:shd w:val="clear" w:color="auto" w:fill="D9D9D9"/>
        <w:tabs>
          <w:tab w:val="left" w:pos="403"/>
        </w:tabs>
        <w:adjustRightInd w:val="0"/>
        <w:jc w:val="both"/>
        <w:rPr>
          <w:rFonts w:ascii="Courier New" w:eastAsia="Calibri" w:hAnsi="Courier New" w:cs="Courier New"/>
          <w:b/>
          <w:bCs/>
          <w:color w:val="000000"/>
          <w:sz w:val="16"/>
          <w:szCs w:val="16"/>
          <w:lang w:val="en-GB"/>
        </w:rPr>
      </w:pPr>
      <w:r w:rsidRPr="00073164">
        <w:rPr>
          <w:rFonts w:ascii="Courier New" w:eastAsia="Calibri" w:hAnsi="Courier New" w:cs="Courier New"/>
          <w:b/>
          <w:bCs/>
          <w:color w:val="000000"/>
          <w:sz w:val="16"/>
          <w:szCs w:val="16"/>
          <w:lang w:val="en-GB"/>
        </w:rPr>
        <w:tab/>
      </w:r>
      <w:r w:rsidRPr="00073164">
        <w:rPr>
          <w:rFonts w:ascii="Courier New" w:eastAsia="Calibri" w:hAnsi="Courier New" w:cs="Courier New"/>
          <w:color w:val="0000FF"/>
          <w:sz w:val="16"/>
          <w:szCs w:val="16"/>
          <w:lang w:val="en-GB"/>
        </w:rPr>
        <w:t>&lt;/</w:t>
      </w:r>
      <w:proofErr w:type="spellStart"/>
      <w:proofErr w:type="gramStart"/>
      <w:r w:rsidRPr="00073164">
        <w:rPr>
          <w:rFonts w:ascii="Courier New" w:eastAsia="Calibri" w:hAnsi="Courier New" w:cs="Courier New"/>
          <w:color w:val="0000FF"/>
          <w:sz w:val="16"/>
          <w:szCs w:val="16"/>
          <w:lang w:val="en-GB"/>
        </w:rPr>
        <w:t>xs:complexType</w:t>
      </w:r>
      <w:proofErr w:type="spellEnd"/>
      <w:proofErr w:type="gramEnd"/>
      <w:r w:rsidRPr="00073164">
        <w:rPr>
          <w:rFonts w:ascii="Courier New" w:eastAsia="Calibri" w:hAnsi="Courier New" w:cs="Courier New"/>
          <w:color w:val="0000FF"/>
          <w:sz w:val="16"/>
          <w:szCs w:val="16"/>
          <w:lang w:val="en-GB"/>
        </w:rPr>
        <w:t>&gt;</w:t>
      </w:r>
    </w:p>
    <w:p w14:paraId="176E4BED" w14:textId="402E9545" w:rsidR="00B74D0A" w:rsidRDefault="00B74D0A" w:rsidP="00B74D0A">
      <w:pPr>
        <w:widowControl/>
        <w:tabs>
          <w:tab w:val="left" w:pos="403"/>
        </w:tabs>
        <w:autoSpaceDE/>
        <w:autoSpaceDN/>
        <w:spacing w:after="120" w:line="240" w:lineRule="atLeast"/>
        <w:jc w:val="both"/>
        <w:rPr>
          <w:rFonts w:ascii="Cambria" w:eastAsia="Calibri" w:hAnsi="Cambria" w:cs="Times New Roman"/>
          <w:lang w:val="en-GB"/>
        </w:rPr>
      </w:pPr>
    </w:p>
    <w:p w14:paraId="7DB2FAB0" w14:textId="0A0CA4AA" w:rsidR="002612FD" w:rsidRDefault="002612FD" w:rsidP="00185D3F">
      <w:pPr>
        <w:widowControl/>
        <w:tabs>
          <w:tab w:val="left" w:pos="403"/>
        </w:tabs>
        <w:autoSpaceDE/>
        <w:autoSpaceDN/>
        <w:spacing w:after="120" w:line="240" w:lineRule="atLeast"/>
        <w:rPr>
          <w:rFonts w:asciiTheme="majorHAnsi" w:hAnsiTheme="majorHAnsi"/>
          <w:highlight w:val="yellow"/>
        </w:rPr>
      </w:pPr>
      <w:proofErr w:type="spellStart"/>
      <w:r w:rsidRPr="003C0071">
        <w:rPr>
          <w:rFonts w:ascii="Cambria" w:eastAsia="Calibri" w:hAnsi="Cambria" w:cs="Times New Roman"/>
          <w:highlight w:val="yellow"/>
          <w:lang w:val="en-GB"/>
        </w:rPr>
        <w:t>Ed</w:t>
      </w:r>
      <w:r w:rsidR="00394CA9">
        <w:rPr>
          <w:rFonts w:ascii="Cambria" w:eastAsia="Calibri" w:hAnsi="Cambria" w:cs="Times New Roman"/>
          <w:highlight w:val="yellow"/>
          <w:lang w:val="en-GB"/>
        </w:rPr>
        <w:t>itors</w:t>
      </w:r>
      <w:proofErr w:type="spellEnd"/>
      <w:r w:rsidR="00394CA9">
        <w:rPr>
          <w:rFonts w:ascii="Cambria" w:eastAsia="Calibri" w:hAnsi="Cambria" w:cs="Times New Roman"/>
          <w:highlight w:val="yellow"/>
          <w:lang w:val="en-GB"/>
        </w:rPr>
        <w:t xml:space="preserve"> Note: </w:t>
      </w:r>
      <w:r w:rsidRPr="003C0071">
        <w:rPr>
          <w:rFonts w:ascii="Cambria" w:eastAsia="Calibri" w:hAnsi="Cambria" w:cs="Times New Roman"/>
          <w:highlight w:val="yellow"/>
          <w:lang w:val="en-GB"/>
        </w:rPr>
        <w:t xml:space="preserve">An alternative solution </w:t>
      </w:r>
      <w:r w:rsidR="00C34E1B">
        <w:rPr>
          <w:rFonts w:ascii="Cambria" w:eastAsia="Calibri" w:hAnsi="Cambria" w:cs="Times New Roman"/>
          <w:highlight w:val="yellow"/>
          <w:lang w:val="en-GB"/>
        </w:rPr>
        <w:t xml:space="preserve">for picture-in-picture support in DASH </w:t>
      </w:r>
      <w:r w:rsidRPr="003C0071">
        <w:rPr>
          <w:rFonts w:ascii="Cambria" w:eastAsia="Calibri" w:hAnsi="Cambria" w:cs="Times New Roman"/>
          <w:highlight w:val="yellow"/>
          <w:lang w:val="en-GB"/>
        </w:rPr>
        <w:t xml:space="preserve">is to use the </w:t>
      </w:r>
      <w:r w:rsidRPr="003C0071">
        <w:rPr>
          <w:rFonts w:ascii="Courier New" w:eastAsia="Calibri" w:hAnsi="Courier New" w:cs="Courier New"/>
          <w:highlight w:val="yellow"/>
          <w:lang w:val="en-GB"/>
        </w:rPr>
        <w:t>'pip'</w:t>
      </w:r>
      <w:r w:rsidRPr="003C0071">
        <w:rPr>
          <w:rFonts w:ascii="Cambria" w:eastAsia="Calibri" w:hAnsi="Cambria" w:cs="Times New Roman"/>
          <w:highlight w:val="yellow"/>
          <w:lang w:val="en-GB"/>
        </w:rPr>
        <w:t xml:space="preserve"> value for </w:t>
      </w:r>
      <w:r w:rsidRPr="003C0071">
        <w:rPr>
          <w:rFonts w:ascii="Courier New" w:eastAsia="Calibri" w:hAnsi="Courier New" w:cs="Courier New"/>
          <w:b/>
          <w:bCs/>
          <w:highlight w:val="yellow"/>
          <w:lang w:val="en-GB"/>
        </w:rPr>
        <w:t>Role</w:t>
      </w:r>
      <w:r w:rsidRPr="003C0071">
        <w:rPr>
          <w:rFonts w:ascii="Cambria" w:eastAsia="Calibri" w:hAnsi="Cambria" w:cs="Times New Roman"/>
          <w:highlight w:val="yellow"/>
          <w:lang w:val="en-GB"/>
        </w:rPr>
        <w:t>, as well as</w:t>
      </w:r>
      <w:r w:rsidR="00C34E1B">
        <w:rPr>
          <w:rFonts w:ascii="Cambria" w:eastAsia="Calibri" w:hAnsi="Cambria" w:cs="Times New Roman"/>
          <w:highlight w:val="yellow"/>
          <w:lang w:val="en-GB"/>
        </w:rPr>
        <w:t xml:space="preserve"> to use</w:t>
      </w:r>
      <w:r w:rsidRPr="003C0071">
        <w:rPr>
          <w:rFonts w:ascii="Cambria" w:eastAsia="Calibri" w:hAnsi="Cambria" w:cs="Times New Roman"/>
          <w:highlight w:val="yellow"/>
          <w:lang w:val="en-GB"/>
        </w:rPr>
        <w:t xml:space="preserve"> </w:t>
      </w:r>
      <w:proofErr w:type="spellStart"/>
      <w:r w:rsidRPr="003C0071">
        <w:rPr>
          <w:rFonts w:ascii="Courier New" w:eastAsia="Calibri" w:hAnsi="Courier New" w:cs="Courier New"/>
          <w:b/>
          <w:bCs/>
          <w:highlight w:val="yellow"/>
          <w:lang w:val="en-GB"/>
        </w:rPr>
        <w:t>ContentComponent</w:t>
      </w:r>
      <w:proofErr w:type="spellEnd"/>
      <w:r w:rsidRPr="003C0071">
        <w:rPr>
          <w:rFonts w:asciiTheme="majorHAnsi" w:hAnsiTheme="majorHAnsi"/>
          <w:highlight w:val="yellow"/>
          <w:lang w:eastAsia="zh-CN"/>
        </w:rPr>
        <w:t xml:space="preserve"> along with </w:t>
      </w:r>
      <w:r w:rsidRPr="003C0071">
        <w:rPr>
          <w:rFonts w:ascii="Courier New" w:eastAsia="Calibri" w:hAnsi="Courier New" w:cs="Courier New"/>
          <w:b/>
          <w:bCs/>
          <w:highlight w:val="yellow"/>
          <w:lang w:val="en-GB"/>
        </w:rPr>
        <w:t>Role</w:t>
      </w:r>
      <w:r w:rsidRPr="003C0071">
        <w:rPr>
          <w:rFonts w:asciiTheme="majorHAnsi" w:hAnsiTheme="majorHAnsi"/>
          <w:highlight w:val="yellow"/>
          <w:lang w:eastAsia="zh-CN"/>
        </w:rPr>
        <w:t xml:space="preserve"> and </w:t>
      </w:r>
      <w:r w:rsidRPr="003C0071">
        <w:rPr>
          <w:rFonts w:ascii="Courier New" w:eastAsia="Calibri" w:hAnsi="Courier New" w:cs="Courier New"/>
          <w:highlight w:val="yellow"/>
          <w:lang w:val="en-GB"/>
        </w:rPr>
        <w:t>@tag</w:t>
      </w:r>
      <w:r w:rsidRPr="003C0071">
        <w:rPr>
          <w:rFonts w:asciiTheme="majorHAnsi" w:hAnsiTheme="majorHAnsi"/>
          <w:highlight w:val="yellow"/>
          <w:lang w:eastAsia="zh-CN"/>
        </w:rPr>
        <w:t xml:space="preserve"> to signal the subpicture IDs or any other IDs needed, as described in </w:t>
      </w:r>
      <w:r w:rsidRPr="003C0071">
        <w:rPr>
          <w:rFonts w:asciiTheme="majorHAnsi" w:hAnsiTheme="majorHAnsi"/>
          <w:highlight w:val="yellow"/>
        </w:rPr>
        <w:t xml:space="preserve">m58924, </w:t>
      </w:r>
      <w:r w:rsidR="00C34E1B">
        <w:rPr>
          <w:rFonts w:asciiTheme="majorHAnsi" w:hAnsiTheme="majorHAnsi"/>
          <w:highlight w:val="yellow"/>
        </w:rPr>
        <w:t xml:space="preserve">for which </w:t>
      </w:r>
      <w:r w:rsidRPr="003C0071">
        <w:rPr>
          <w:rFonts w:asciiTheme="majorHAnsi" w:hAnsiTheme="majorHAnsi"/>
          <w:highlight w:val="yellow"/>
        </w:rPr>
        <w:t xml:space="preserve">some discussions of the details </w:t>
      </w:r>
      <w:r w:rsidR="00C34E1B">
        <w:rPr>
          <w:rFonts w:asciiTheme="majorHAnsi" w:hAnsiTheme="majorHAnsi"/>
          <w:highlight w:val="yellow"/>
        </w:rPr>
        <w:t xml:space="preserve">are </w:t>
      </w:r>
      <w:r w:rsidRPr="003C0071">
        <w:rPr>
          <w:rFonts w:asciiTheme="majorHAnsi" w:hAnsiTheme="majorHAnsi"/>
          <w:highlight w:val="yellow"/>
        </w:rPr>
        <w:t xml:space="preserve">available herein: </w:t>
      </w:r>
      <w:hyperlink r:id="rId9" w:history="1">
        <w:r w:rsidRPr="003C0071">
          <w:rPr>
            <w:rStyle w:val="Hyperlink"/>
            <w:rFonts w:asciiTheme="majorHAnsi" w:hAnsiTheme="majorHAnsi"/>
            <w:highlight w:val="yellow"/>
          </w:rPr>
          <w:t>http://mpegx.int-evry.fr/software/MPEG/Systems/DASH/spec/-/issues/265</w:t>
        </w:r>
      </w:hyperlink>
      <w:r w:rsidRPr="003C0071">
        <w:rPr>
          <w:rFonts w:asciiTheme="majorHAnsi" w:hAnsiTheme="majorHAnsi"/>
          <w:highlight w:val="yellow"/>
        </w:rPr>
        <w:t>.</w:t>
      </w:r>
    </w:p>
    <w:p w14:paraId="2215D1B8" w14:textId="3A1B5005" w:rsidR="00890952" w:rsidRDefault="00890952" w:rsidP="00185D3F">
      <w:pPr>
        <w:widowControl/>
        <w:tabs>
          <w:tab w:val="left" w:pos="403"/>
        </w:tabs>
        <w:autoSpaceDE/>
        <w:autoSpaceDN/>
        <w:spacing w:after="120" w:line="240" w:lineRule="atLeast"/>
        <w:rPr>
          <w:rFonts w:asciiTheme="majorHAnsi" w:hAnsiTheme="majorHAnsi"/>
          <w:highlight w:val="yellow"/>
        </w:rPr>
      </w:pPr>
    </w:p>
    <w:p w14:paraId="6999CE61" w14:textId="77777777" w:rsidR="00890952" w:rsidRPr="00890952" w:rsidRDefault="00890952" w:rsidP="00890952">
      <w:pPr>
        <w:rPr>
          <w:rFonts w:asciiTheme="majorHAnsi" w:hAnsiTheme="majorHAnsi"/>
          <w:highlight w:val="yellow"/>
        </w:rPr>
      </w:pPr>
      <w:r w:rsidRPr="00890952">
        <w:rPr>
          <w:rFonts w:asciiTheme="majorHAnsi" w:hAnsiTheme="majorHAnsi"/>
          <w:highlight w:val="yellow"/>
        </w:rPr>
        <w:t>Editor’s Notes:</w:t>
      </w:r>
    </w:p>
    <w:p w14:paraId="4C8F49DC" w14:textId="77777777" w:rsidR="00890952" w:rsidRPr="00890952" w:rsidRDefault="00890952" w:rsidP="00890952">
      <w:pPr>
        <w:widowControl/>
        <w:numPr>
          <w:ilvl w:val="0"/>
          <w:numId w:val="16"/>
        </w:numPr>
        <w:autoSpaceDE/>
        <w:autoSpaceDN/>
        <w:spacing w:before="100" w:beforeAutospacing="1" w:after="100" w:afterAutospacing="1"/>
        <w:rPr>
          <w:rFonts w:asciiTheme="majorHAnsi" w:eastAsia="Times New Roman" w:hAnsiTheme="majorHAnsi" w:cs="Times New Roman"/>
          <w:highlight w:val="yellow"/>
        </w:rPr>
      </w:pPr>
      <w:r w:rsidRPr="00890952">
        <w:rPr>
          <w:rFonts w:asciiTheme="majorHAnsi" w:eastAsia="Times New Roman" w:hAnsiTheme="majorHAnsi" w:cs="Times New Roman"/>
          <w:highlight w:val="yellow"/>
        </w:rPr>
        <w:t>The manipulation of the stream and the composition is out of the scope of the dash client.</w:t>
      </w:r>
    </w:p>
    <w:p w14:paraId="301168F8" w14:textId="77777777" w:rsidR="00890952" w:rsidRPr="00890952" w:rsidRDefault="00890952" w:rsidP="00890952">
      <w:pPr>
        <w:widowControl/>
        <w:numPr>
          <w:ilvl w:val="0"/>
          <w:numId w:val="16"/>
        </w:numPr>
        <w:autoSpaceDE/>
        <w:autoSpaceDN/>
        <w:spacing w:before="100" w:beforeAutospacing="1" w:after="100" w:afterAutospacing="1"/>
        <w:rPr>
          <w:rFonts w:asciiTheme="majorHAnsi" w:eastAsia="Times New Roman" w:hAnsiTheme="majorHAnsi" w:cs="Times New Roman"/>
          <w:highlight w:val="yellow"/>
        </w:rPr>
      </w:pPr>
      <w:r w:rsidRPr="00890952">
        <w:rPr>
          <w:rFonts w:asciiTheme="majorHAnsi" w:eastAsia="Times New Roman" w:hAnsiTheme="majorHAnsi" w:cs="Times New Roman"/>
          <w:highlight w:val="yellow"/>
        </w:rPr>
        <w:t>the dash client provides the content properties and metadata to the application. It is the application's job to do any bitstream manipulation, location of pip and rendering.</w:t>
      </w:r>
    </w:p>
    <w:p w14:paraId="44D990EE" w14:textId="77777777" w:rsidR="00890952" w:rsidRPr="00185D3F" w:rsidRDefault="00890952" w:rsidP="00185D3F">
      <w:pPr>
        <w:widowControl/>
        <w:tabs>
          <w:tab w:val="left" w:pos="403"/>
        </w:tabs>
        <w:autoSpaceDE/>
        <w:autoSpaceDN/>
        <w:spacing w:after="120" w:line="240" w:lineRule="atLeast"/>
        <w:rPr>
          <w:rFonts w:ascii="Cambria" w:eastAsia="Calibri" w:hAnsi="Cambria" w:cs="Times New Roman"/>
          <w:highlight w:val="yellow"/>
          <w:lang w:val="en-GB"/>
        </w:rPr>
      </w:pPr>
    </w:p>
    <w:p w14:paraId="764B7CAE" w14:textId="627C2837" w:rsidR="002612FD" w:rsidRPr="003C0071" w:rsidRDefault="002612FD" w:rsidP="002612FD">
      <w:pPr>
        <w:widowControl/>
        <w:tabs>
          <w:tab w:val="left" w:pos="403"/>
        </w:tabs>
        <w:autoSpaceDE/>
        <w:autoSpaceDN/>
        <w:spacing w:after="120" w:line="240" w:lineRule="atLeast"/>
        <w:jc w:val="both"/>
        <w:rPr>
          <w:rFonts w:ascii="Cambria" w:eastAsia="Calibri" w:hAnsi="Cambria" w:cs="Times New Roman"/>
          <w:lang w:val="en-GB"/>
        </w:rPr>
      </w:pPr>
    </w:p>
    <w:p w14:paraId="0542FE34" w14:textId="77777777" w:rsidR="00A165C2" w:rsidRDefault="00A165C2">
      <w:pPr>
        <w:rPr>
          <w:b/>
          <w:bCs/>
          <w:sz w:val="24"/>
          <w:szCs w:val="24"/>
          <w:lang w:val="en-GB"/>
        </w:rPr>
      </w:pPr>
      <w:r>
        <w:rPr>
          <w:lang w:val="en-GB"/>
        </w:rPr>
        <w:br w:type="page"/>
      </w:r>
    </w:p>
    <w:p w14:paraId="3119F8DC" w14:textId="1EA51FFB" w:rsidR="00A165C2" w:rsidRDefault="00A165C2" w:rsidP="00A165C2">
      <w:pPr>
        <w:pStyle w:val="Heading1"/>
        <w:rPr>
          <w:lang w:val="en-GB"/>
        </w:rPr>
      </w:pPr>
      <w:r w:rsidRPr="00A165C2">
        <w:rPr>
          <w:lang w:val="en-GB"/>
        </w:rPr>
        <w:lastRenderedPageBreak/>
        <w:t xml:space="preserve">Change </w:t>
      </w:r>
      <w:r w:rsidR="00073164">
        <w:rPr>
          <w:lang w:val="en-GB"/>
        </w:rPr>
        <w:t>3</w:t>
      </w:r>
      <w:r w:rsidRPr="00A165C2">
        <w:rPr>
          <w:lang w:val="en-GB"/>
        </w:rPr>
        <w:t xml:space="preserve">: </w:t>
      </w:r>
      <w:r>
        <w:rPr>
          <w:lang w:val="en-GB"/>
        </w:rPr>
        <w:t xml:space="preserve">Adding </w:t>
      </w:r>
      <w:del w:id="14" w:author="Iraj Sodagar" w:date="2022-10-16T11:48:00Z">
        <w:r w:rsidR="00BF0422" w:rsidDel="00BF0422">
          <w:rPr>
            <w:lang w:val="en-GB"/>
          </w:rPr>
          <w:delText xml:space="preserve">dispatch mode and </w:delText>
        </w:r>
      </w:del>
      <w:r w:rsidR="002B19A6">
        <w:rPr>
          <w:lang w:val="en-GB"/>
        </w:rPr>
        <w:t>status</w:t>
      </w:r>
      <w:r>
        <w:rPr>
          <w:lang w:val="en-GB"/>
        </w:rPr>
        <w:t xml:space="preserve"> to Event</w:t>
      </w:r>
    </w:p>
    <w:p w14:paraId="24EE39E3" w14:textId="1657F75B" w:rsidR="003F5DC1" w:rsidRDefault="003F5DC1" w:rsidP="003F5DC1">
      <w:pPr>
        <w:keepNext/>
        <w:keepLines/>
        <w:spacing w:before="360"/>
        <w:outlineLvl w:val="0"/>
        <w:rPr>
          <w:rFonts w:ascii="Times New Roman" w:eastAsia="SimSun" w:hAnsi="Times New Roman" w:cs="Times New Roman"/>
          <w:i/>
          <w:noProof/>
          <w:sz w:val="24"/>
          <w:lang w:val="en-CA"/>
        </w:rPr>
      </w:pPr>
      <w:r>
        <w:rPr>
          <w:rFonts w:ascii="Times New Roman" w:eastAsia="SimSun" w:hAnsi="Times New Roman" w:cs="Times New Roman"/>
          <w:i/>
          <w:noProof/>
          <w:sz w:val="24"/>
          <w:lang w:val="en-CA"/>
        </w:rPr>
        <w:t>Replace Table 38</w:t>
      </w:r>
      <w:r w:rsidR="00272D8B">
        <w:rPr>
          <w:rFonts w:ascii="Times New Roman" w:eastAsia="SimSun" w:hAnsi="Times New Roman" w:cs="Times New Roman"/>
          <w:i/>
          <w:noProof/>
          <w:sz w:val="24"/>
          <w:lang w:val="en-CA"/>
        </w:rPr>
        <w:t>s and 39</w:t>
      </w:r>
      <w:r>
        <w:rPr>
          <w:rFonts w:ascii="Times New Roman" w:eastAsia="SimSun" w:hAnsi="Times New Roman" w:cs="Times New Roman"/>
          <w:i/>
          <w:noProof/>
          <w:sz w:val="24"/>
          <w:lang w:val="en-CA"/>
        </w:rPr>
        <w:t xml:space="preserve"> with the following table</w:t>
      </w:r>
      <w:r w:rsidR="00272D8B">
        <w:rPr>
          <w:rFonts w:ascii="Times New Roman" w:eastAsia="SimSun" w:hAnsi="Times New Roman" w:cs="Times New Roman"/>
          <w:i/>
          <w:noProof/>
          <w:sz w:val="24"/>
          <w:lang w:val="en-CA"/>
        </w:rPr>
        <w:t>s</w:t>
      </w:r>
      <w:r>
        <w:rPr>
          <w:rFonts w:ascii="Times New Roman" w:eastAsia="SimSun" w:hAnsi="Times New Roman" w:cs="Times New Roman"/>
          <w:i/>
          <w:noProof/>
          <w:sz w:val="24"/>
          <w:lang w:val="en-CA"/>
        </w:rPr>
        <w:t>:</w:t>
      </w:r>
    </w:p>
    <w:p w14:paraId="51A6BD62" w14:textId="04BC4567" w:rsidR="003F5DC1" w:rsidRDefault="003F5DC1">
      <w:pPr>
        <w:rPr>
          <w:rFonts w:ascii="Times New Roman" w:eastAsia="SimSun" w:hAnsi="Times New Roman" w:cs="Times New Roman"/>
          <w:i/>
          <w:noProof/>
          <w:sz w:val="24"/>
          <w:lang w:val="en-CA"/>
        </w:rPr>
      </w:pPr>
    </w:p>
    <w:p w14:paraId="6B7F68EB" w14:textId="77777777" w:rsidR="003F5DC1" w:rsidRPr="008258CE" w:rsidRDefault="003F5DC1" w:rsidP="003F5DC1">
      <w:pPr>
        <w:pStyle w:val="Tabletitle"/>
        <w:numPr>
          <w:ilvl w:val="0"/>
          <w:numId w:val="0"/>
        </w:numPr>
        <w:ind w:left="360"/>
        <w:rPr>
          <w:lang w:val="en-GB"/>
        </w:rPr>
      </w:pPr>
      <w:bookmarkStart w:id="15" w:name="_Ref14699431"/>
      <w:r w:rsidRPr="008258CE">
        <w:rPr>
          <w:lang w:val="en-GB"/>
        </w:rPr>
        <w:t xml:space="preserve">Table </w:t>
      </w:r>
      <w:r w:rsidRPr="005669B8">
        <w:rPr>
          <w:lang w:val="en-GB"/>
        </w:rPr>
        <w:fldChar w:fldCharType="begin"/>
      </w:r>
      <w:r w:rsidRPr="008258CE">
        <w:rPr>
          <w:lang w:val="en-GB"/>
        </w:rPr>
        <w:instrText xml:space="preserve"> SEQ Table \* ARABIC </w:instrText>
      </w:r>
      <w:r w:rsidRPr="005669B8">
        <w:rPr>
          <w:lang w:val="en-GB"/>
        </w:rPr>
        <w:fldChar w:fldCharType="separate"/>
      </w:r>
      <w:r w:rsidRPr="008258CE">
        <w:rPr>
          <w:noProof/>
          <w:lang w:val="en-GB"/>
        </w:rPr>
        <w:t>38</w:t>
      </w:r>
      <w:r w:rsidRPr="005669B8">
        <w:rPr>
          <w:lang w:val="en-GB"/>
        </w:rPr>
        <w:fldChar w:fldCharType="end"/>
      </w:r>
      <w:bookmarkEnd w:id="15"/>
      <w:r w:rsidRPr="008258CE">
        <w:rPr>
          <w:lang w:val="en-GB"/>
        </w:rPr>
        <w:t xml:space="preserve"> — Event Stream Semantics</w:t>
      </w:r>
    </w:p>
    <w:tbl>
      <w:tblPr>
        <w:tblW w:w="5000" w:type="pct"/>
        <w:tblBorders>
          <w:top w:val="single" w:sz="4" w:space="0" w:color="000000"/>
          <w:left w:val="single" w:sz="4" w:space="0" w:color="000000"/>
          <w:bottom w:val="single" w:sz="4" w:space="0" w:color="000000"/>
          <w:right w:val="single" w:sz="4" w:space="0" w:color="000000"/>
          <w:insideH w:val="single" w:sz="4" w:space="0" w:color="000000"/>
        </w:tblBorders>
        <w:tblLayout w:type="fixed"/>
        <w:tblLook w:val="00A0" w:firstRow="1" w:lastRow="0" w:firstColumn="1" w:lastColumn="0" w:noHBand="0" w:noVBand="0"/>
      </w:tblPr>
      <w:tblGrid>
        <w:gridCol w:w="236"/>
        <w:gridCol w:w="236"/>
        <w:gridCol w:w="2220"/>
        <w:gridCol w:w="1240"/>
        <w:gridCol w:w="5058"/>
      </w:tblGrid>
      <w:tr w:rsidR="003F5DC1" w:rsidRPr="008258CE" w14:paraId="0C83B25F" w14:textId="77777777" w:rsidTr="00185D3F">
        <w:trPr>
          <w:cantSplit/>
          <w:tblHeader/>
        </w:trPr>
        <w:tc>
          <w:tcPr>
            <w:tcW w:w="1497" w:type="pct"/>
            <w:gridSpan w:val="3"/>
            <w:tcBorders>
              <w:top w:val="single" w:sz="12" w:space="0" w:color="auto"/>
              <w:left w:val="single" w:sz="12" w:space="0" w:color="auto"/>
              <w:bottom w:val="single" w:sz="12" w:space="0" w:color="auto"/>
              <w:right w:val="single" w:sz="4" w:space="0" w:color="000000"/>
            </w:tcBorders>
          </w:tcPr>
          <w:p w14:paraId="11E8E49A" w14:textId="77777777" w:rsidR="003F5DC1" w:rsidRPr="008258CE" w:rsidRDefault="003F5DC1" w:rsidP="004F5ED7">
            <w:pPr>
              <w:pStyle w:val="Tableheader"/>
              <w:tabs>
                <w:tab w:val="left" w:pos="720"/>
                <w:tab w:val="left" w:pos="1080"/>
                <w:tab w:val="left" w:pos="1440"/>
                <w:tab w:val="left" w:pos="1800"/>
                <w:tab w:val="left" w:pos="2160"/>
              </w:tabs>
              <w:rPr>
                <w:szCs w:val="20"/>
              </w:rPr>
            </w:pPr>
            <w:r w:rsidRPr="008258CE">
              <w:rPr>
                <w:b/>
                <w:szCs w:val="20"/>
              </w:rPr>
              <w:t>Element or Attribute Name</w:t>
            </w:r>
          </w:p>
        </w:tc>
        <w:tc>
          <w:tcPr>
            <w:tcW w:w="690" w:type="pct"/>
            <w:tcBorders>
              <w:top w:val="single" w:sz="12" w:space="0" w:color="auto"/>
              <w:left w:val="single" w:sz="4" w:space="0" w:color="000000"/>
              <w:bottom w:val="single" w:sz="12" w:space="0" w:color="auto"/>
              <w:right w:val="single" w:sz="4" w:space="0" w:color="000000"/>
            </w:tcBorders>
          </w:tcPr>
          <w:p w14:paraId="2E96AAB5" w14:textId="77777777" w:rsidR="003F5DC1" w:rsidRPr="008258CE" w:rsidRDefault="003F5DC1" w:rsidP="004F5ED7">
            <w:pPr>
              <w:pStyle w:val="Tableheader"/>
              <w:tabs>
                <w:tab w:val="left" w:pos="720"/>
                <w:tab w:val="left" w:pos="1080"/>
                <w:tab w:val="left" w:pos="1440"/>
                <w:tab w:val="left" w:pos="1800"/>
                <w:tab w:val="left" w:pos="2160"/>
              </w:tabs>
              <w:jc w:val="center"/>
              <w:rPr>
                <w:szCs w:val="20"/>
              </w:rPr>
            </w:pPr>
            <w:r w:rsidRPr="008258CE">
              <w:rPr>
                <w:b/>
                <w:szCs w:val="20"/>
              </w:rPr>
              <w:t>Use</w:t>
            </w:r>
          </w:p>
        </w:tc>
        <w:tc>
          <w:tcPr>
            <w:tcW w:w="2814" w:type="pct"/>
            <w:tcBorders>
              <w:top w:val="single" w:sz="12" w:space="0" w:color="auto"/>
              <w:left w:val="single" w:sz="4" w:space="0" w:color="000000"/>
              <w:bottom w:val="single" w:sz="12" w:space="0" w:color="auto"/>
              <w:right w:val="single" w:sz="12" w:space="0" w:color="auto"/>
            </w:tcBorders>
          </w:tcPr>
          <w:p w14:paraId="651FB586" w14:textId="77777777" w:rsidR="003F5DC1" w:rsidRPr="008258CE" w:rsidRDefault="003F5DC1" w:rsidP="004F5ED7">
            <w:pPr>
              <w:pStyle w:val="Tableheader"/>
              <w:tabs>
                <w:tab w:val="left" w:pos="720"/>
                <w:tab w:val="left" w:pos="1080"/>
                <w:tab w:val="left" w:pos="1440"/>
                <w:tab w:val="left" w:pos="1800"/>
                <w:tab w:val="left" w:pos="2160"/>
              </w:tabs>
              <w:rPr>
                <w:szCs w:val="20"/>
              </w:rPr>
            </w:pPr>
            <w:r w:rsidRPr="008258CE">
              <w:rPr>
                <w:b/>
                <w:szCs w:val="20"/>
              </w:rPr>
              <w:t>Description</w:t>
            </w:r>
          </w:p>
        </w:tc>
      </w:tr>
      <w:tr w:rsidR="003F5DC1" w:rsidRPr="008258CE" w14:paraId="78BF0D93" w14:textId="77777777" w:rsidTr="00185D3F">
        <w:trPr>
          <w:cantSplit/>
        </w:trPr>
        <w:tc>
          <w:tcPr>
            <w:tcW w:w="131" w:type="pct"/>
            <w:tcBorders>
              <w:top w:val="single" w:sz="12" w:space="0" w:color="auto"/>
              <w:left w:val="single" w:sz="12" w:space="0" w:color="auto"/>
            </w:tcBorders>
          </w:tcPr>
          <w:p w14:paraId="335E8E13" w14:textId="77777777" w:rsidR="003F5DC1" w:rsidRPr="008258CE" w:rsidRDefault="003F5DC1" w:rsidP="004F5ED7">
            <w:pPr>
              <w:pStyle w:val="Tablebody"/>
              <w:jc w:val="left"/>
              <w:rPr>
                <w:noProof/>
                <w:szCs w:val="20"/>
              </w:rPr>
            </w:pPr>
            <w:r w:rsidRPr="008258CE">
              <w:rPr>
                <w:szCs w:val="20"/>
              </w:rPr>
              <w:t> </w:t>
            </w:r>
          </w:p>
        </w:tc>
        <w:tc>
          <w:tcPr>
            <w:tcW w:w="1365" w:type="pct"/>
            <w:gridSpan w:val="2"/>
            <w:tcBorders>
              <w:top w:val="single" w:sz="12" w:space="0" w:color="auto"/>
              <w:right w:val="single" w:sz="4" w:space="0" w:color="000000"/>
            </w:tcBorders>
          </w:tcPr>
          <w:p w14:paraId="4D7D4525" w14:textId="77777777" w:rsidR="003F5DC1" w:rsidRPr="008258CE" w:rsidRDefault="003F5DC1" w:rsidP="004F5ED7">
            <w:pPr>
              <w:pStyle w:val="Tablebody"/>
              <w:jc w:val="left"/>
              <w:rPr>
                <w:rStyle w:val="ISOCodebold"/>
                <w:szCs w:val="20"/>
              </w:rPr>
            </w:pPr>
            <w:proofErr w:type="spellStart"/>
            <w:r w:rsidRPr="008258CE">
              <w:rPr>
                <w:rStyle w:val="ISOCodebold"/>
                <w:szCs w:val="20"/>
              </w:rPr>
              <w:t>EventStream</w:t>
            </w:r>
            <w:proofErr w:type="spellEnd"/>
          </w:p>
        </w:tc>
        <w:tc>
          <w:tcPr>
            <w:tcW w:w="690" w:type="pct"/>
            <w:tcBorders>
              <w:top w:val="single" w:sz="12" w:space="0" w:color="auto"/>
              <w:left w:val="single" w:sz="4" w:space="0" w:color="000000"/>
              <w:right w:val="single" w:sz="4" w:space="0" w:color="000000"/>
            </w:tcBorders>
          </w:tcPr>
          <w:p w14:paraId="59D278E7" w14:textId="77777777" w:rsidR="003F5DC1" w:rsidRPr="008258CE" w:rsidRDefault="003F5DC1" w:rsidP="004F5ED7">
            <w:pPr>
              <w:pStyle w:val="Tablebody"/>
              <w:rPr>
                <w:szCs w:val="20"/>
              </w:rPr>
            </w:pPr>
            <w:r w:rsidRPr="008258CE">
              <w:rPr>
                <w:szCs w:val="20"/>
              </w:rPr>
              <w:t> </w:t>
            </w:r>
          </w:p>
        </w:tc>
        <w:tc>
          <w:tcPr>
            <w:tcW w:w="2814" w:type="pct"/>
            <w:tcBorders>
              <w:top w:val="single" w:sz="12" w:space="0" w:color="auto"/>
              <w:left w:val="single" w:sz="4" w:space="0" w:color="000000"/>
              <w:right w:val="single" w:sz="12" w:space="0" w:color="auto"/>
            </w:tcBorders>
          </w:tcPr>
          <w:p w14:paraId="7A75154C" w14:textId="77777777" w:rsidR="003F5DC1" w:rsidRPr="008258CE" w:rsidRDefault="003F5DC1" w:rsidP="004F5ED7">
            <w:pPr>
              <w:pStyle w:val="Tablebody"/>
              <w:jc w:val="left"/>
              <w:rPr>
                <w:szCs w:val="20"/>
              </w:rPr>
            </w:pPr>
            <w:r w:rsidRPr="008258CE">
              <w:rPr>
                <w:szCs w:val="20"/>
              </w:rPr>
              <w:t>specifies event Stream</w:t>
            </w:r>
          </w:p>
        </w:tc>
      </w:tr>
      <w:tr w:rsidR="003F5DC1" w:rsidRPr="008258CE" w14:paraId="31902A00" w14:textId="77777777" w:rsidTr="00185D3F">
        <w:trPr>
          <w:cantSplit/>
        </w:trPr>
        <w:tc>
          <w:tcPr>
            <w:tcW w:w="131" w:type="pct"/>
            <w:tcBorders>
              <w:left w:val="single" w:sz="12" w:space="0" w:color="auto"/>
            </w:tcBorders>
          </w:tcPr>
          <w:p w14:paraId="5478C21A" w14:textId="77777777" w:rsidR="003F5DC1" w:rsidRPr="008258CE" w:rsidRDefault="003F5DC1" w:rsidP="004F5ED7">
            <w:pPr>
              <w:pStyle w:val="Tablebody"/>
              <w:jc w:val="left"/>
              <w:rPr>
                <w:szCs w:val="20"/>
              </w:rPr>
            </w:pPr>
            <w:r w:rsidRPr="008258CE">
              <w:rPr>
                <w:szCs w:val="20"/>
              </w:rPr>
              <w:t> </w:t>
            </w:r>
          </w:p>
        </w:tc>
        <w:tc>
          <w:tcPr>
            <w:tcW w:w="131" w:type="pct"/>
            <w:tcBorders>
              <w:right w:val="nil"/>
            </w:tcBorders>
          </w:tcPr>
          <w:p w14:paraId="37BB4978" w14:textId="77777777" w:rsidR="003F5DC1" w:rsidRPr="008258CE" w:rsidRDefault="003F5DC1" w:rsidP="004F5ED7">
            <w:pPr>
              <w:pStyle w:val="Tablebody"/>
              <w:jc w:val="left"/>
              <w:rPr>
                <w:szCs w:val="20"/>
              </w:rPr>
            </w:pPr>
            <w:r w:rsidRPr="008258CE">
              <w:rPr>
                <w:szCs w:val="20"/>
              </w:rPr>
              <w:t> </w:t>
            </w:r>
          </w:p>
        </w:tc>
        <w:tc>
          <w:tcPr>
            <w:tcW w:w="1234" w:type="pct"/>
            <w:tcBorders>
              <w:left w:val="nil"/>
              <w:right w:val="single" w:sz="4" w:space="0" w:color="000000"/>
            </w:tcBorders>
          </w:tcPr>
          <w:p w14:paraId="26FE5B42" w14:textId="77777777" w:rsidR="003F5DC1" w:rsidRPr="008258CE" w:rsidRDefault="003F5DC1" w:rsidP="004F5ED7">
            <w:pPr>
              <w:pStyle w:val="Tablebody"/>
              <w:jc w:val="left"/>
              <w:rPr>
                <w:rStyle w:val="ISOCode"/>
                <w:szCs w:val="20"/>
              </w:rPr>
            </w:pPr>
            <w:r w:rsidRPr="008258CE">
              <w:rPr>
                <w:rStyle w:val="ISOCode"/>
                <w:szCs w:val="20"/>
              </w:rPr>
              <w:t>@</w:t>
            </w:r>
            <w:proofErr w:type="gramStart"/>
            <w:r w:rsidRPr="008258CE">
              <w:rPr>
                <w:rStyle w:val="ISOCode"/>
                <w:szCs w:val="20"/>
              </w:rPr>
              <w:t>xlink:href</w:t>
            </w:r>
            <w:proofErr w:type="gramEnd"/>
          </w:p>
        </w:tc>
        <w:tc>
          <w:tcPr>
            <w:tcW w:w="690" w:type="pct"/>
            <w:tcBorders>
              <w:left w:val="single" w:sz="4" w:space="0" w:color="000000"/>
              <w:right w:val="single" w:sz="4" w:space="0" w:color="000000"/>
            </w:tcBorders>
          </w:tcPr>
          <w:p w14:paraId="06FFC494" w14:textId="77777777" w:rsidR="003F5DC1" w:rsidRPr="008258CE" w:rsidRDefault="003F5DC1" w:rsidP="004F5ED7">
            <w:pPr>
              <w:pStyle w:val="Tablebody"/>
              <w:rPr>
                <w:szCs w:val="20"/>
              </w:rPr>
            </w:pPr>
            <w:r w:rsidRPr="008258CE">
              <w:rPr>
                <w:szCs w:val="20"/>
              </w:rPr>
              <w:t>O</w:t>
            </w:r>
          </w:p>
        </w:tc>
        <w:tc>
          <w:tcPr>
            <w:tcW w:w="2814" w:type="pct"/>
            <w:tcBorders>
              <w:left w:val="single" w:sz="4" w:space="0" w:color="000000"/>
              <w:right w:val="single" w:sz="12" w:space="0" w:color="auto"/>
            </w:tcBorders>
          </w:tcPr>
          <w:p w14:paraId="1D250DD3" w14:textId="77777777" w:rsidR="003F5DC1" w:rsidRPr="008258CE" w:rsidRDefault="003F5DC1" w:rsidP="004F5ED7">
            <w:pPr>
              <w:pStyle w:val="Tablebody"/>
              <w:jc w:val="left"/>
              <w:rPr>
                <w:szCs w:val="20"/>
              </w:rPr>
            </w:pPr>
            <w:r w:rsidRPr="008258CE">
              <w:rPr>
                <w:szCs w:val="20"/>
              </w:rPr>
              <w:t xml:space="preserve">specifies a reference to an external </w:t>
            </w:r>
            <w:proofErr w:type="spellStart"/>
            <w:r w:rsidRPr="008258CE">
              <w:rPr>
                <w:rStyle w:val="ISOCodebold"/>
                <w:szCs w:val="20"/>
              </w:rPr>
              <w:t>EventStream</w:t>
            </w:r>
            <w:proofErr w:type="spellEnd"/>
            <w:r w:rsidRPr="008258CE">
              <w:rPr>
                <w:rFonts w:cs="Courier New"/>
                <w:szCs w:val="20"/>
              </w:rPr>
              <w:t xml:space="preserve"> element</w:t>
            </w:r>
          </w:p>
        </w:tc>
      </w:tr>
      <w:tr w:rsidR="003F5DC1" w:rsidRPr="008258CE" w14:paraId="56D209A2" w14:textId="77777777" w:rsidTr="00185D3F">
        <w:trPr>
          <w:cantSplit/>
        </w:trPr>
        <w:tc>
          <w:tcPr>
            <w:tcW w:w="131" w:type="pct"/>
            <w:tcBorders>
              <w:left w:val="single" w:sz="12" w:space="0" w:color="auto"/>
            </w:tcBorders>
          </w:tcPr>
          <w:p w14:paraId="02A80D62" w14:textId="77777777" w:rsidR="003F5DC1" w:rsidRPr="008258CE" w:rsidRDefault="003F5DC1" w:rsidP="004F5ED7">
            <w:pPr>
              <w:pStyle w:val="Tablebody"/>
              <w:jc w:val="left"/>
              <w:rPr>
                <w:szCs w:val="20"/>
              </w:rPr>
            </w:pPr>
            <w:r w:rsidRPr="008258CE">
              <w:rPr>
                <w:szCs w:val="20"/>
              </w:rPr>
              <w:t> </w:t>
            </w:r>
          </w:p>
        </w:tc>
        <w:tc>
          <w:tcPr>
            <w:tcW w:w="131" w:type="pct"/>
            <w:tcBorders>
              <w:right w:val="nil"/>
            </w:tcBorders>
          </w:tcPr>
          <w:p w14:paraId="041611BE" w14:textId="77777777" w:rsidR="003F5DC1" w:rsidRPr="008258CE" w:rsidRDefault="003F5DC1" w:rsidP="004F5ED7">
            <w:pPr>
              <w:pStyle w:val="Tablebody"/>
              <w:jc w:val="left"/>
              <w:rPr>
                <w:szCs w:val="20"/>
              </w:rPr>
            </w:pPr>
            <w:r w:rsidRPr="008258CE">
              <w:rPr>
                <w:szCs w:val="20"/>
              </w:rPr>
              <w:t> </w:t>
            </w:r>
          </w:p>
        </w:tc>
        <w:tc>
          <w:tcPr>
            <w:tcW w:w="1234" w:type="pct"/>
            <w:tcBorders>
              <w:left w:val="nil"/>
              <w:right w:val="single" w:sz="4" w:space="0" w:color="000000"/>
            </w:tcBorders>
          </w:tcPr>
          <w:p w14:paraId="5DB34EC9" w14:textId="77777777" w:rsidR="003F5DC1" w:rsidRPr="008258CE" w:rsidRDefault="003F5DC1" w:rsidP="004F5ED7">
            <w:pPr>
              <w:pStyle w:val="Tablebody"/>
              <w:jc w:val="left"/>
              <w:rPr>
                <w:rStyle w:val="ISOCode"/>
                <w:szCs w:val="20"/>
              </w:rPr>
            </w:pPr>
            <w:r w:rsidRPr="008258CE">
              <w:rPr>
                <w:rStyle w:val="ISOCode"/>
                <w:szCs w:val="20"/>
              </w:rPr>
              <w:t>@</w:t>
            </w:r>
            <w:proofErr w:type="gramStart"/>
            <w:r w:rsidRPr="008258CE">
              <w:rPr>
                <w:rStyle w:val="ISOCode"/>
                <w:szCs w:val="20"/>
              </w:rPr>
              <w:t>xlink:actuate</w:t>
            </w:r>
            <w:proofErr w:type="gramEnd"/>
          </w:p>
        </w:tc>
        <w:tc>
          <w:tcPr>
            <w:tcW w:w="690" w:type="pct"/>
            <w:tcBorders>
              <w:left w:val="single" w:sz="4" w:space="0" w:color="000000"/>
              <w:right w:val="single" w:sz="4" w:space="0" w:color="000000"/>
            </w:tcBorders>
          </w:tcPr>
          <w:p w14:paraId="42E25EA9" w14:textId="77777777" w:rsidR="003F5DC1" w:rsidRPr="008258CE" w:rsidRDefault="003F5DC1" w:rsidP="004F5ED7">
            <w:pPr>
              <w:pStyle w:val="Tablebody"/>
              <w:rPr>
                <w:szCs w:val="20"/>
              </w:rPr>
            </w:pPr>
            <w:r w:rsidRPr="008258CE">
              <w:rPr>
                <w:szCs w:val="20"/>
              </w:rPr>
              <w:t>OD</w:t>
            </w:r>
          </w:p>
          <w:p w14:paraId="0156484C" w14:textId="77777777" w:rsidR="003F5DC1" w:rsidRPr="008258CE" w:rsidRDefault="003F5DC1" w:rsidP="004F5ED7">
            <w:pPr>
              <w:pStyle w:val="Tablebody"/>
              <w:rPr>
                <w:szCs w:val="20"/>
              </w:rPr>
            </w:pPr>
            <w:r w:rsidRPr="008258CE">
              <w:rPr>
                <w:rFonts w:eastAsia="MS Mincho"/>
                <w:szCs w:val="20"/>
              </w:rPr>
              <w:t>default:</w:t>
            </w:r>
            <w:r w:rsidRPr="008258CE">
              <w:rPr>
                <w:rFonts w:eastAsia="MS Mincho"/>
                <w:szCs w:val="20"/>
              </w:rPr>
              <w:br/>
            </w:r>
            <w:proofErr w:type="spellStart"/>
            <w:r w:rsidRPr="008258CE">
              <w:rPr>
                <w:rStyle w:val="ISOCode"/>
                <w:szCs w:val="20"/>
              </w:rPr>
              <w:t>onRequest</w:t>
            </w:r>
            <w:proofErr w:type="spellEnd"/>
          </w:p>
        </w:tc>
        <w:tc>
          <w:tcPr>
            <w:tcW w:w="2814" w:type="pct"/>
            <w:tcBorders>
              <w:left w:val="single" w:sz="4" w:space="0" w:color="000000"/>
              <w:right w:val="single" w:sz="12" w:space="0" w:color="auto"/>
            </w:tcBorders>
          </w:tcPr>
          <w:p w14:paraId="66204959" w14:textId="77777777" w:rsidR="003F5DC1" w:rsidRPr="008258CE" w:rsidRDefault="003F5DC1" w:rsidP="004F5ED7">
            <w:pPr>
              <w:pStyle w:val="Tablebody"/>
              <w:jc w:val="left"/>
              <w:rPr>
                <w:szCs w:val="20"/>
              </w:rPr>
            </w:pPr>
            <w:r w:rsidRPr="008258CE">
              <w:rPr>
                <w:szCs w:val="20"/>
              </w:rPr>
              <w:t>specifies the processing instructions, which can be either "</w:t>
            </w:r>
            <w:proofErr w:type="spellStart"/>
            <w:r w:rsidRPr="008258CE">
              <w:rPr>
                <w:rStyle w:val="ISOCode"/>
                <w:szCs w:val="20"/>
              </w:rPr>
              <w:t>onLoad</w:t>
            </w:r>
            <w:proofErr w:type="spellEnd"/>
            <w:r w:rsidRPr="008258CE">
              <w:rPr>
                <w:rFonts w:cs="Courier New"/>
                <w:szCs w:val="20"/>
              </w:rPr>
              <w:t>" or "</w:t>
            </w:r>
            <w:proofErr w:type="spellStart"/>
            <w:r w:rsidRPr="008258CE">
              <w:rPr>
                <w:rStyle w:val="ISOCode"/>
                <w:szCs w:val="20"/>
              </w:rPr>
              <w:t>onRequest</w:t>
            </w:r>
            <w:proofErr w:type="spellEnd"/>
            <w:r w:rsidRPr="008258CE">
              <w:rPr>
                <w:rFonts w:cs="Courier New"/>
                <w:szCs w:val="20"/>
              </w:rPr>
              <w:t>".</w:t>
            </w:r>
          </w:p>
          <w:p w14:paraId="7FAACEF2" w14:textId="77777777" w:rsidR="003F5DC1" w:rsidRPr="008258CE" w:rsidRDefault="003F5DC1" w:rsidP="004F5ED7">
            <w:pPr>
              <w:pStyle w:val="Tablebody"/>
              <w:jc w:val="left"/>
              <w:rPr>
                <w:szCs w:val="20"/>
              </w:rPr>
            </w:pPr>
            <w:r w:rsidRPr="008258CE">
              <w:rPr>
                <w:szCs w:val="20"/>
              </w:rPr>
              <w:t xml:space="preserve">This attribute shall not be present if the </w:t>
            </w:r>
            <w:r w:rsidRPr="008258CE">
              <w:rPr>
                <w:rStyle w:val="ISOCode"/>
                <w:szCs w:val="20"/>
              </w:rPr>
              <w:t>@</w:t>
            </w:r>
            <w:proofErr w:type="gramStart"/>
            <w:r w:rsidRPr="008258CE">
              <w:rPr>
                <w:rStyle w:val="ISOCode"/>
                <w:szCs w:val="20"/>
              </w:rPr>
              <w:t>xlink:href</w:t>
            </w:r>
            <w:proofErr w:type="gramEnd"/>
            <w:r w:rsidRPr="008258CE">
              <w:rPr>
                <w:rFonts w:cs="Courier New"/>
                <w:szCs w:val="20"/>
              </w:rPr>
              <w:t xml:space="preserve"> attribute is not present.</w:t>
            </w:r>
          </w:p>
        </w:tc>
      </w:tr>
      <w:tr w:rsidR="003F5DC1" w:rsidRPr="008258CE" w14:paraId="45FD7FFE" w14:textId="77777777" w:rsidTr="00185D3F">
        <w:trPr>
          <w:cantSplit/>
        </w:trPr>
        <w:tc>
          <w:tcPr>
            <w:tcW w:w="131" w:type="pct"/>
            <w:tcBorders>
              <w:left w:val="single" w:sz="12" w:space="0" w:color="auto"/>
            </w:tcBorders>
          </w:tcPr>
          <w:p w14:paraId="52C85F19" w14:textId="77777777" w:rsidR="003F5DC1" w:rsidRPr="008258CE" w:rsidRDefault="003F5DC1" w:rsidP="004F5ED7">
            <w:pPr>
              <w:pStyle w:val="Tablebody"/>
              <w:jc w:val="left"/>
              <w:rPr>
                <w:szCs w:val="20"/>
              </w:rPr>
            </w:pPr>
            <w:r w:rsidRPr="008258CE">
              <w:rPr>
                <w:szCs w:val="20"/>
              </w:rPr>
              <w:t> </w:t>
            </w:r>
          </w:p>
        </w:tc>
        <w:tc>
          <w:tcPr>
            <w:tcW w:w="131" w:type="pct"/>
            <w:tcBorders>
              <w:right w:val="nil"/>
            </w:tcBorders>
          </w:tcPr>
          <w:p w14:paraId="6BF5145A" w14:textId="77777777" w:rsidR="003F5DC1" w:rsidRPr="008258CE" w:rsidRDefault="003F5DC1" w:rsidP="004F5ED7">
            <w:pPr>
              <w:pStyle w:val="Tablebody"/>
              <w:jc w:val="left"/>
              <w:rPr>
                <w:szCs w:val="20"/>
              </w:rPr>
            </w:pPr>
            <w:r w:rsidRPr="008258CE">
              <w:rPr>
                <w:szCs w:val="20"/>
              </w:rPr>
              <w:t> </w:t>
            </w:r>
          </w:p>
        </w:tc>
        <w:tc>
          <w:tcPr>
            <w:tcW w:w="1234" w:type="pct"/>
            <w:tcBorders>
              <w:left w:val="nil"/>
              <w:right w:val="single" w:sz="4" w:space="0" w:color="000000"/>
            </w:tcBorders>
          </w:tcPr>
          <w:p w14:paraId="341AAB78" w14:textId="77777777" w:rsidR="003F5DC1" w:rsidRPr="008258CE" w:rsidRDefault="003F5DC1" w:rsidP="004F5ED7">
            <w:pPr>
              <w:pStyle w:val="Tablebody"/>
              <w:jc w:val="left"/>
              <w:rPr>
                <w:rStyle w:val="ISOCode"/>
                <w:szCs w:val="20"/>
              </w:rPr>
            </w:pPr>
            <w:r w:rsidRPr="008258CE">
              <w:rPr>
                <w:rStyle w:val="ISOCode"/>
                <w:szCs w:val="20"/>
              </w:rPr>
              <w:t>@schemeIdUri</w:t>
            </w:r>
          </w:p>
        </w:tc>
        <w:tc>
          <w:tcPr>
            <w:tcW w:w="690" w:type="pct"/>
            <w:tcBorders>
              <w:left w:val="single" w:sz="4" w:space="0" w:color="000000"/>
              <w:right w:val="single" w:sz="4" w:space="0" w:color="000000"/>
            </w:tcBorders>
          </w:tcPr>
          <w:p w14:paraId="7E30EE49" w14:textId="77777777" w:rsidR="003F5DC1" w:rsidRPr="008258CE" w:rsidRDefault="003F5DC1" w:rsidP="004F5ED7">
            <w:pPr>
              <w:pStyle w:val="Tablebody"/>
              <w:rPr>
                <w:szCs w:val="20"/>
              </w:rPr>
            </w:pPr>
            <w:r w:rsidRPr="008258CE">
              <w:rPr>
                <w:szCs w:val="20"/>
              </w:rPr>
              <w:t>M</w:t>
            </w:r>
          </w:p>
        </w:tc>
        <w:tc>
          <w:tcPr>
            <w:tcW w:w="2814" w:type="pct"/>
            <w:tcBorders>
              <w:left w:val="single" w:sz="4" w:space="0" w:color="000000"/>
              <w:right w:val="single" w:sz="12" w:space="0" w:color="auto"/>
            </w:tcBorders>
          </w:tcPr>
          <w:p w14:paraId="3632629A" w14:textId="77777777" w:rsidR="003F5DC1" w:rsidRPr="008258CE" w:rsidRDefault="003F5DC1" w:rsidP="004F5ED7">
            <w:pPr>
              <w:pStyle w:val="Tablebody"/>
              <w:jc w:val="left"/>
              <w:rPr>
                <w:szCs w:val="20"/>
              </w:rPr>
            </w:pPr>
            <w:r w:rsidRPr="008258CE">
              <w:rPr>
                <w:szCs w:val="20"/>
              </w:rPr>
              <w:t xml:space="preserve">identifies the message scheme. The string may use URN or URL syntax. When a URL is used, it is recommended to also contain a month-date in the form </w:t>
            </w:r>
            <w:proofErr w:type="spellStart"/>
            <w:r w:rsidRPr="008258CE">
              <w:rPr>
                <w:szCs w:val="20"/>
              </w:rPr>
              <w:t>mmyyyy</w:t>
            </w:r>
            <w:proofErr w:type="spellEnd"/>
            <w:r w:rsidRPr="008258CE">
              <w:rPr>
                <w:szCs w:val="20"/>
              </w:rPr>
              <w:t>; the assignment of the URL must have been authorized by the owner of the domain name in that URL on or very close to that date. A URL may resolve to an Internet location, and a location that does resolve may store a specification of the message scheme.</w:t>
            </w:r>
          </w:p>
        </w:tc>
      </w:tr>
      <w:tr w:rsidR="003F5DC1" w:rsidRPr="008258CE" w14:paraId="36E78AD0" w14:textId="77777777" w:rsidTr="00185D3F">
        <w:trPr>
          <w:cantSplit/>
        </w:trPr>
        <w:tc>
          <w:tcPr>
            <w:tcW w:w="131" w:type="pct"/>
            <w:tcBorders>
              <w:left w:val="single" w:sz="12" w:space="0" w:color="auto"/>
            </w:tcBorders>
          </w:tcPr>
          <w:p w14:paraId="29240925" w14:textId="77777777" w:rsidR="003F5DC1" w:rsidRPr="008258CE" w:rsidRDefault="003F5DC1" w:rsidP="004F5ED7">
            <w:pPr>
              <w:pStyle w:val="Tablebody"/>
              <w:jc w:val="left"/>
              <w:rPr>
                <w:szCs w:val="20"/>
              </w:rPr>
            </w:pPr>
            <w:r w:rsidRPr="008258CE">
              <w:rPr>
                <w:szCs w:val="20"/>
              </w:rPr>
              <w:t> </w:t>
            </w:r>
          </w:p>
        </w:tc>
        <w:tc>
          <w:tcPr>
            <w:tcW w:w="131" w:type="pct"/>
            <w:tcBorders>
              <w:right w:val="nil"/>
            </w:tcBorders>
          </w:tcPr>
          <w:p w14:paraId="667F8A0F" w14:textId="77777777" w:rsidR="003F5DC1" w:rsidRPr="008258CE" w:rsidRDefault="003F5DC1" w:rsidP="004F5ED7">
            <w:pPr>
              <w:pStyle w:val="Tablebody"/>
              <w:jc w:val="left"/>
              <w:rPr>
                <w:szCs w:val="20"/>
              </w:rPr>
            </w:pPr>
            <w:r w:rsidRPr="008258CE">
              <w:rPr>
                <w:szCs w:val="20"/>
              </w:rPr>
              <w:t> </w:t>
            </w:r>
          </w:p>
        </w:tc>
        <w:tc>
          <w:tcPr>
            <w:tcW w:w="1234" w:type="pct"/>
            <w:tcBorders>
              <w:left w:val="nil"/>
              <w:right w:val="single" w:sz="4" w:space="0" w:color="000000"/>
            </w:tcBorders>
          </w:tcPr>
          <w:p w14:paraId="45E05570" w14:textId="77777777" w:rsidR="003F5DC1" w:rsidRPr="008258CE" w:rsidRDefault="003F5DC1" w:rsidP="004F5ED7">
            <w:pPr>
              <w:pStyle w:val="Tablebody"/>
              <w:jc w:val="left"/>
              <w:rPr>
                <w:rStyle w:val="ISOCode"/>
                <w:szCs w:val="20"/>
              </w:rPr>
            </w:pPr>
            <w:r w:rsidRPr="008258CE">
              <w:rPr>
                <w:rStyle w:val="ISOCode"/>
                <w:szCs w:val="20"/>
              </w:rPr>
              <w:t>@</w:t>
            </w:r>
            <w:proofErr w:type="gramStart"/>
            <w:r w:rsidRPr="008258CE">
              <w:rPr>
                <w:rStyle w:val="ISOCode"/>
                <w:szCs w:val="20"/>
              </w:rPr>
              <w:t>value</w:t>
            </w:r>
            <w:proofErr w:type="gramEnd"/>
          </w:p>
        </w:tc>
        <w:tc>
          <w:tcPr>
            <w:tcW w:w="690" w:type="pct"/>
            <w:tcBorders>
              <w:left w:val="single" w:sz="4" w:space="0" w:color="000000"/>
              <w:right w:val="single" w:sz="4" w:space="0" w:color="000000"/>
            </w:tcBorders>
          </w:tcPr>
          <w:p w14:paraId="4A3A8A6B" w14:textId="77777777" w:rsidR="003F5DC1" w:rsidRPr="008258CE" w:rsidRDefault="003F5DC1" w:rsidP="004F5ED7">
            <w:pPr>
              <w:pStyle w:val="Tablebody"/>
              <w:rPr>
                <w:szCs w:val="20"/>
              </w:rPr>
            </w:pPr>
            <w:r w:rsidRPr="008258CE">
              <w:rPr>
                <w:szCs w:val="20"/>
              </w:rPr>
              <w:t>O</w:t>
            </w:r>
          </w:p>
        </w:tc>
        <w:tc>
          <w:tcPr>
            <w:tcW w:w="2814" w:type="pct"/>
            <w:tcBorders>
              <w:left w:val="single" w:sz="4" w:space="0" w:color="000000"/>
              <w:right w:val="single" w:sz="12" w:space="0" w:color="auto"/>
            </w:tcBorders>
          </w:tcPr>
          <w:p w14:paraId="42DD17D1" w14:textId="77777777" w:rsidR="003F5DC1" w:rsidRPr="008258CE" w:rsidRDefault="003F5DC1" w:rsidP="004F5ED7">
            <w:pPr>
              <w:pStyle w:val="Tablebody"/>
              <w:jc w:val="left"/>
              <w:rPr>
                <w:szCs w:val="20"/>
              </w:rPr>
            </w:pPr>
            <w:r w:rsidRPr="008258CE">
              <w:rPr>
                <w:szCs w:val="20"/>
              </w:rPr>
              <w:t xml:space="preserve">specifies the value for the event stream element. The value space and semantics must be defined by the owners of the scheme identified in the </w:t>
            </w:r>
            <w:r w:rsidRPr="008258CE">
              <w:rPr>
                <w:rStyle w:val="ISOCode"/>
                <w:szCs w:val="20"/>
              </w:rPr>
              <w:t>@schemeIdUri</w:t>
            </w:r>
            <w:r w:rsidRPr="008258CE">
              <w:rPr>
                <w:rFonts w:cs="Courier New"/>
                <w:szCs w:val="20"/>
              </w:rPr>
              <w:t xml:space="preserve"> attribute.</w:t>
            </w:r>
          </w:p>
        </w:tc>
      </w:tr>
      <w:tr w:rsidR="003F5DC1" w:rsidRPr="008258CE" w14:paraId="2DE50523" w14:textId="77777777" w:rsidTr="00185D3F">
        <w:trPr>
          <w:cantSplit/>
        </w:trPr>
        <w:tc>
          <w:tcPr>
            <w:tcW w:w="131" w:type="pct"/>
            <w:tcBorders>
              <w:left w:val="single" w:sz="12" w:space="0" w:color="auto"/>
            </w:tcBorders>
          </w:tcPr>
          <w:p w14:paraId="6BC517E4" w14:textId="77777777" w:rsidR="003F5DC1" w:rsidRPr="008258CE" w:rsidRDefault="003F5DC1" w:rsidP="004F5ED7">
            <w:pPr>
              <w:pStyle w:val="Tablebody"/>
              <w:jc w:val="left"/>
              <w:rPr>
                <w:szCs w:val="20"/>
              </w:rPr>
            </w:pPr>
            <w:r w:rsidRPr="008258CE">
              <w:rPr>
                <w:szCs w:val="20"/>
              </w:rPr>
              <w:t> </w:t>
            </w:r>
          </w:p>
        </w:tc>
        <w:tc>
          <w:tcPr>
            <w:tcW w:w="131" w:type="pct"/>
            <w:tcBorders>
              <w:right w:val="nil"/>
            </w:tcBorders>
          </w:tcPr>
          <w:p w14:paraId="033266DD" w14:textId="77777777" w:rsidR="003F5DC1" w:rsidRPr="008258CE" w:rsidRDefault="003F5DC1" w:rsidP="004F5ED7">
            <w:pPr>
              <w:pStyle w:val="Tablebody"/>
              <w:jc w:val="left"/>
              <w:rPr>
                <w:szCs w:val="20"/>
              </w:rPr>
            </w:pPr>
            <w:r w:rsidRPr="008258CE">
              <w:rPr>
                <w:szCs w:val="20"/>
              </w:rPr>
              <w:t> </w:t>
            </w:r>
          </w:p>
        </w:tc>
        <w:tc>
          <w:tcPr>
            <w:tcW w:w="1234" w:type="pct"/>
            <w:tcBorders>
              <w:left w:val="nil"/>
              <w:right w:val="single" w:sz="4" w:space="0" w:color="000000"/>
            </w:tcBorders>
          </w:tcPr>
          <w:p w14:paraId="3FA0E874" w14:textId="77777777" w:rsidR="003F5DC1" w:rsidRPr="008258CE" w:rsidRDefault="003F5DC1" w:rsidP="004F5ED7">
            <w:pPr>
              <w:pStyle w:val="Tablebody"/>
              <w:jc w:val="left"/>
              <w:rPr>
                <w:rStyle w:val="ISOCode"/>
                <w:szCs w:val="20"/>
              </w:rPr>
            </w:pPr>
            <w:r w:rsidRPr="008258CE">
              <w:rPr>
                <w:rStyle w:val="ISOCode"/>
                <w:szCs w:val="20"/>
              </w:rPr>
              <w:t>@</w:t>
            </w:r>
            <w:proofErr w:type="gramStart"/>
            <w:r w:rsidRPr="008258CE">
              <w:rPr>
                <w:rStyle w:val="ISOCode"/>
                <w:szCs w:val="20"/>
              </w:rPr>
              <w:t>timescale</w:t>
            </w:r>
            <w:proofErr w:type="gramEnd"/>
          </w:p>
        </w:tc>
        <w:tc>
          <w:tcPr>
            <w:tcW w:w="690" w:type="pct"/>
            <w:tcBorders>
              <w:left w:val="single" w:sz="4" w:space="0" w:color="000000"/>
              <w:right w:val="single" w:sz="4" w:space="0" w:color="000000"/>
            </w:tcBorders>
          </w:tcPr>
          <w:p w14:paraId="1B027E84" w14:textId="77777777" w:rsidR="003F5DC1" w:rsidRPr="008258CE" w:rsidRDefault="003F5DC1" w:rsidP="004F5ED7">
            <w:pPr>
              <w:pStyle w:val="Tablebody"/>
              <w:rPr>
                <w:szCs w:val="20"/>
              </w:rPr>
            </w:pPr>
            <w:r w:rsidRPr="008258CE">
              <w:rPr>
                <w:szCs w:val="20"/>
              </w:rPr>
              <w:t>O</w:t>
            </w:r>
          </w:p>
        </w:tc>
        <w:tc>
          <w:tcPr>
            <w:tcW w:w="2814" w:type="pct"/>
            <w:tcBorders>
              <w:left w:val="single" w:sz="4" w:space="0" w:color="000000"/>
              <w:right w:val="single" w:sz="12" w:space="0" w:color="auto"/>
            </w:tcBorders>
          </w:tcPr>
          <w:p w14:paraId="49BC464D" w14:textId="77777777" w:rsidR="003F5DC1" w:rsidRPr="008258CE" w:rsidRDefault="003F5DC1" w:rsidP="004F5ED7">
            <w:pPr>
              <w:pStyle w:val="Tablebody"/>
              <w:jc w:val="left"/>
              <w:rPr>
                <w:szCs w:val="20"/>
              </w:rPr>
            </w:pPr>
            <w:r w:rsidRPr="008258CE">
              <w:rPr>
                <w:szCs w:val="20"/>
              </w:rPr>
              <w:t xml:space="preserve">specifies the timescale in units per seconds to be used for the derivation of different real-time duration values in the </w:t>
            </w:r>
            <w:r w:rsidRPr="008258CE">
              <w:rPr>
                <w:rStyle w:val="ISOCodebold"/>
                <w:szCs w:val="20"/>
              </w:rPr>
              <w:t>Event</w:t>
            </w:r>
            <w:r w:rsidRPr="008258CE">
              <w:rPr>
                <w:rFonts w:cs="Courier New"/>
                <w:szCs w:val="20"/>
              </w:rPr>
              <w:t xml:space="preserve"> elements.</w:t>
            </w:r>
          </w:p>
          <w:p w14:paraId="56E1C23A" w14:textId="77777777" w:rsidR="003F5DC1" w:rsidRPr="008258CE" w:rsidRDefault="003F5DC1" w:rsidP="004F5ED7">
            <w:pPr>
              <w:pStyle w:val="Tablebody"/>
              <w:jc w:val="left"/>
              <w:rPr>
                <w:szCs w:val="20"/>
              </w:rPr>
            </w:pPr>
            <w:r w:rsidRPr="008258CE">
              <w:rPr>
                <w:szCs w:val="20"/>
              </w:rPr>
              <w:t>If not present on any level, it shall be set to 1.</w:t>
            </w:r>
          </w:p>
        </w:tc>
      </w:tr>
      <w:tr w:rsidR="003F5DC1" w:rsidRPr="008258CE" w14:paraId="0B98BADB" w14:textId="77777777" w:rsidTr="00185D3F">
        <w:trPr>
          <w:cantSplit/>
        </w:trPr>
        <w:tc>
          <w:tcPr>
            <w:tcW w:w="131" w:type="pct"/>
            <w:tcBorders>
              <w:left w:val="single" w:sz="12" w:space="0" w:color="auto"/>
            </w:tcBorders>
          </w:tcPr>
          <w:p w14:paraId="4602CFEE" w14:textId="77777777" w:rsidR="003F5DC1" w:rsidRPr="008258CE" w:rsidRDefault="003F5DC1" w:rsidP="004F5ED7">
            <w:pPr>
              <w:pStyle w:val="Tablebody"/>
              <w:jc w:val="left"/>
              <w:rPr>
                <w:szCs w:val="20"/>
              </w:rPr>
            </w:pPr>
          </w:p>
        </w:tc>
        <w:tc>
          <w:tcPr>
            <w:tcW w:w="131" w:type="pct"/>
            <w:tcBorders>
              <w:right w:val="nil"/>
            </w:tcBorders>
          </w:tcPr>
          <w:p w14:paraId="74EFAA7C" w14:textId="77777777" w:rsidR="003F5DC1" w:rsidRPr="008258CE" w:rsidRDefault="003F5DC1" w:rsidP="004F5ED7">
            <w:pPr>
              <w:pStyle w:val="Tablebody"/>
              <w:jc w:val="left"/>
              <w:rPr>
                <w:szCs w:val="20"/>
              </w:rPr>
            </w:pPr>
          </w:p>
        </w:tc>
        <w:tc>
          <w:tcPr>
            <w:tcW w:w="1234" w:type="pct"/>
            <w:tcBorders>
              <w:left w:val="nil"/>
              <w:right w:val="single" w:sz="4" w:space="0" w:color="000000"/>
            </w:tcBorders>
          </w:tcPr>
          <w:p w14:paraId="296C4CC3" w14:textId="77777777" w:rsidR="003F5DC1" w:rsidRPr="008258CE" w:rsidRDefault="003F5DC1" w:rsidP="004F5ED7">
            <w:pPr>
              <w:pStyle w:val="Tablebody"/>
              <w:jc w:val="left"/>
              <w:rPr>
                <w:rStyle w:val="ISOCode"/>
                <w:szCs w:val="20"/>
              </w:rPr>
            </w:pPr>
            <w:r w:rsidRPr="008258CE">
              <w:rPr>
                <w:rStyle w:val="ISOCode"/>
                <w:szCs w:val="20"/>
              </w:rPr>
              <w:t>@presentationTimeOffset</w:t>
            </w:r>
          </w:p>
        </w:tc>
        <w:tc>
          <w:tcPr>
            <w:tcW w:w="690" w:type="pct"/>
            <w:tcBorders>
              <w:left w:val="single" w:sz="4" w:space="0" w:color="000000"/>
              <w:right w:val="single" w:sz="4" w:space="0" w:color="000000"/>
            </w:tcBorders>
          </w:tcPr>
          <w:p w14:paraId="3AC9961A" w14:textId="77777777" w:rsidR="003F5DC1" w:rsidRPr="008258CE" w:rsidRDefault="003F5DC1" w:rsidP="004F5ED7">
            <w:pPr>
              <w:pStyle w:val="Tablebody"/>
              <w:rPr>
                <w:szCs w:val="20"/>
              </w:rPr>
            </w:pPr>
            <w:r w:rsidRPr="008258CE">
              <w:rPr>
                <w:szCs w:val="20"/>
              </w:rPr>
              <w:t>OD</w:t>
            </w:r>
          </w:p>
          <w:p w14:paraId="6290454D" w14:textId="77777777" w:rsidR="003F5DC1" w:rsidRPr="008258CE" w:rsidRDefault="003F5DC1" w:rsidP="004F5ED7">
            <w:pPr>
              <w:pStyle w:val="Tablebody"/>
              <w:rPr>
                <w:szCs w:val="20"/>
              </w:rPr>
            </w:pPr>
            <w:r w:rsidRPr="008258CE">
              <w:rPr>
                <w:szCs w:val="20"/>
              </w:rPr>
              <w:t>Default: 0</w:t>
            </w:r>
          </w:p>
        </w:tc>
        <w:tc>
          <w:tcPr>
            <w:tcW w:w="2814" w:type="pct"/>
            <w:tcBorders>
              <w:left w:val="single" w:sz="4" w:space="0" w:color="000000"/>
              <w:right w:val="single" w:sz="12" w:space="0" w:color="auto"/>
            </w:tcBorders>
          </w:tcPr>
          <w:p w14:paraId="53BF7D5A" w14:textId="77777777" w:rsidR="003F5DC1" w:rsidRPr="008258CE" w:rsidRDefault="003F5DC1" w:rsidP="004F5ED7">
            <w:pPr>
              <w:pStyle w:val="Tablebody"/>
              <w:jc w:val="left"/>
              <w:rPr>
                <w:szCs w:val="20"/>
              </w:rPr>
            </w:pPr>
            <w:r w:rsidRPr="008258CE">
              <w:rPr>
                <w:szCs w:val="20"/>
              </w:rPr>
              <w:t>specifies the presentation time offset of this Event Stream that aligns with the start of the Period. Any Event contained in this Event Stream is mapped to the Period timeline by using the Event presentation time subtracted by the value of the presentation time offset.</w:t>
            </w:r>
          </w:p>
          <w:p w14:paraId="7438D27D" w14:textId="77777777" w:rsidR="003F5DC1" w:rsidRPr="008258CE" w:rsidRDefault="003F5DC1" w:rsidP="004F5ED7">
            <w:pPr>
              <w:pStyle w:val="Tablebody"/>
              <w:jc w:val="left"/>
              <w:rPr>
                <w:szCs w:val="20"/>
              </w:rPr>
            </w:pPr>
            <w:r w:rsidRPr="008258CE">
              <w:rPr>
                <w:szCs w:val="20"/>
              </w:rPr>
              <w:t xml:space="preserve">This adjustment shall not be applied to </w:t>
            </w:r>
            <w:proofErr w:type="spellStart"/>
            <w:r w:rsidRPr="008258CE">
              <w:rPr>
                <w:szCs w:val="20"/>
              </w:rPr>
              <w:t>Inband</w:t>
            </w:r>
            <w:proofErr w:type="spellEnd"/>
            <w:r w:rsidRPr="008258CE">
              <w:rPr>
                <w:szCs w:val="20"/>
              </w:rPr>
              <w:t xml:space="preserve"> event message </w:t>
            </w:r>
            <w:proofErr w:type="gramStart"/>
            <w:r w:rsidRPr="008258CE">
              <w:rPr>
                <w:szCs w:val="20"/>
              </w:rPr>
              <w:t>streams..</w:t>
            </w:r>
            <w:proofErr w:type="gramEnd"/>
          </w:p>
          <w:p w14:paraId="42EFFBB9" w14:textId="77777777" w:rsidR="003F5DC1" w:rsidRPr="008258CE" w:rsidRDefault="003F5DC1" w:rsidP="004F5ED7">
            <w:pPr>
              <w:pStyle w:val="Tablebody"/>
              <w:jc w:val="left"/>
              <w:rPr>
                <w:szCs w:val="20"/>
              </w:rPr>
            </w:pPr>
            <w:r w:rsidRPr="008258CE">
              <w:rPr>
                <w:szCs w:val="20"/>
              </w:rPr>
              <w:t xml:space="preserve">The value of the presentation time offset in seconds is the division of the value of this attribute and the value of the </w:t>
            </w:r>
            <w:r w:rsidRPr="008258CE">
              <w:rPr>
                <w:rFonts w:ascii="Courier New" w:hAnsi="Courier New" w:cs="Courier New"/>
                <w:szCs w:val="20"/>
              </w:rPr>
              <w:t>@timescale</w:t>
            </w:r>
            <w:r w:rsidRPr="008258CE">
              <w:rPr>
                <w:szCs w:val="20"/>
              </w:rPr>
              <w:t xml:space="preserve"> attribute.</w:t>
            </w:r>
          </w:p>
        </w:tc>
      </w:tr>
      <w:tr w:rsidR="003F5DC1" w:rsidRPr="008258CE" w14:paraId="441CAB03" w14:textId="77777777" w:rsidTr="00185D3F">
        <w:trPr>
          <w:cantSplit/>
        </w:trPr>
        <w:tc>
          <w:tcPr>
            <w:tcW w:w="131" w:type="pct"/>
            <w:tcBorders>
              <w:left w:val="single" w:sz="12" w:space="0" w:color="auto"/>
              <w:bottom w:val="single" w:sz="12" w:space="0" w:color="auto"/>
            </w:tcBorders>
          </w:tcPr>
          <w:p w14:paraId="7D452471" w14:textId="77777777" w:rsidR="003F5DC1" w:rsidRPr="008258CE" w:rsidRDefault="003F5DC1" w:rsidP="004F5ED7">
            <w:pPr>
              <w:pStyle w:val="Tablebody"/>
              <w:jc w:val="left"/>
              <w:rPr>
                <w:szCs w:val="20"/>
              </w:rPr>
            </w:pPr>
            <w:r w:rsidRPr="008258CE">
              <w:rPr>
                <w:szCs w:val="20"/>
              </w:rPr>
              <w:t> </w:t>
            </w:r>
          </w:p>
        </w:tc>
        <w:tc>
          <w:tcPr>
            <w:tcW w:w="131" w:type="pct"/>
            <w:tcBorders>
              <w:bottom w:val="single" w:sz="12" w:space="0" w:color="auto"/>
              <w:right w:val="nil"/>
            </w:tcBorders>
          </w:tcPr>
          <w:p w14:paraId="60940ECA" w14:textId="77777777" w:rsidR="003F5DC1" w:rsidRPr="008258CE" w:rsidRDefault="003F5DC1" w:rsidP="004F5ED7">
            <w:pPr>
              <w:pStyle w:val="Tablebody"/>
              <w:jc w:val="left"/>
              <w:rPr>
                <w:szCs w:val="20"/>
              </w:rPr>
            </w:pPr>
            <w:r w:rsidRPr="008258CE">
              <w:rPr>
                <w:szCs w:val="20"/>
              </w:rPr>
              <w:t> </w:t>
            </w:r>
          </w:p>
        </w:tc>
        <w:tc>
          <w:tcPr>
            <w:tcW w:w="1234" w:type="pct"/>
            <w:tcBorders>
              <w:left w:val="nil"/>
              <w:bottom w:val="single" w:sz="12" w:space="0" w:color="auto"/>
              <w:right w:val="single" w:sz="4" w:space="0" w:color="000000"/>
            </w:tcBorders>
          </w:tcPr>
          <w:p w14:paraId="2B085272" w14:textId="77777777" w:rsidR="003F5DC1" w:rsidRPr="008258CE" w:rsidRDefault="003F5DC1" w:rsidP="004F5ED7">
            <w:pPr>
              <w:pStyle w:val="Tablebody"/>
              <w:jc w:val="left"/>
              <w:rPr>
                <w:rStyle w:val="ISOCodebold"/>
                <w:szCs w:val="20"/>
              </w:rPr>
            </w:pPr>
            <w:r w:rsidRPr="008258CE">
              <w:rPr>
                <w:rStyle w:val="ISOCodebold"/>
                <w:szCs w:val="20"/>
              </w:rPr>
              <w:t>Event</w:t>
            </w:r>
          </w:p>
        </w:tc>
        <w:tc>
          <w:tcPr>
            <w:tcW w:w="690" w:type="pct"/>
            <w:tcBorders>
              <w:left w:val="single" w:sz="4" w:space="0" w:color="000000"/>
              <w:bottom w:val="single" w:sz="12" w:space="0" w:color="auto"/>
              <w:right w:val="single" w:sz="4" w:space="0" w:color="000000"/>
            </w:tcBorders>
          </w:tcPr>
          <w:p w14:paraId="794FAAF0" w14:textId="77777777" w:rsidR="003F5DC1" w:rsidRPr="008258CE" w:rsidRDefault="003F5DC1" w:rsidP="004F5ED7">
            <w:pPr>
              <w:pStyle w:val="Tablebody"/>
              <w:rPr>
                <w:szCs w:val="20"/>
              </w:rPr>
            </w:pPr>
            <w:r w:rsidRPr="008258CE">
              <w:rPr>
                <w:szCs w:val="20"/>
              </w:rPr>
              <w:t>0 ... N</w:t>
            </w:r>
          </w:p>
        </w:tc>
        <w:tc>
          <w:tcPr>
            <w:tcW w:w="2814" w:type="pct"/>
            <w:tcBorders>
              <w:left w:val="single" w:sz="4" w:space="0" w:color="000000"/>
              <w:bottom w:val="single" w:sz="12" w:space="0" w:color="auto"/>
              <w:right w:val="single" w:sz="12" w:space="0" w:color="auto"/>
            </w:tcBorders>
          </w:tcPr>
          <w:p w14:paraId="005DBCFE" w14:textId="77777777" w:rsidR="003F5DC1" w:rsidRPr="008258CE" w:rsidRDefault="003F5DC1" w:rsidP="004F5ED7">
            <w:pPr>
              <w:pStyle w:val="Tablebody"/>
              <w:jc w:val="left"/>
              <w:rPr>
                <w:szCs w:val="20"/>
              </w:rPr>
            </w:pPr>
            <w:r w:rsidRPr="008258CE">
              <w:rPr>
                <w:szCs w:val="20"/>
              </w:rPr>
              <w:t xml:space="preserve">specifies one event. For details see </w:t>
            </w:r>
            <w:r w:rsidRPr="005669B8">
              <w:rPr>
                <w:szCs w:val="20"/>
              </w:rPr>
              <w:fldChar w:fldCharType="begin"/>
            </w:r>
            <w:r w:rsidRPr="008258CE">
              <w:rPr>
                <w:szCs w:val="20"/>
              </w:rPr>
              <w:instrText xml:space="preserve"> REF _Ref14699507 \h  \* MERGEFORMAT </w:instrText>
            </w:r>
            <w:r w:rsidRPr="005669B8">
              <w:rPr>
                <w:szCs w:val="20"/>
              </w:rPr>
            </w:r>
            <w:r w:rsidRPr="005669B8">
              <w:rPr>
                <w:szCs w:val="20"/>
              </w:rPr>
              <w:fldChar w:fldCharType="separate"/>
            </w:r>
            <w:r w:rsidRPr="008258CE">
              <w:rPr>
                <w:szCs w:val="20"/>
              </w:rPr>
              <w:t xml:space="preserve">Table </w:t>
            </w:r>
            <w:r w:rsidRPr="008258CE">
              <w:rPr>
                <w:noProof/>
                <w:szCs w:val="20"/>
              </w:rPr>
              <w:t>39</w:t>
            </w:r>
            <w:r w:rsidRPr="005669B8">
              <w:rPr>
                <w:szCs w:val="20"/>
              </w:rPr>
              <w:fldChar w:fldCharType="end"/>
            </w:r>
            <w:r w:rsidRPr="008258CE">
              <w:rPr>
                <w:szCs w:val="20"/>
              </w:rPr>
              <w:t>.</w:t>
            </w:r>
          </w:p>
          <w:p w14:paraId="2727FCDE" w14:textId="77777777" w:rsidR="003F5DC1" w:rsidRPr="008258CE" w:rsidRDefault="003F5DC1" w:rsidP="004F5ED7">
            <w:pPr>
              <w:pStyle w:val="Tablebody"/>
              <w:jc w:val="left"/>
              <w:rPr>
                <w:szCs w:val="20"/>
              </w:rPr>
            </w:pPr>
            <w:r w:rsidRPr="008258CE">
              <w:rPr>
                <w:szCs w:val="20"/>
              </w:rPr>
              <w:t>Events in Event Streams shall be ordered such that their presentation time is non-decreasing.</w:t>
            </w:r>
          </w:p>
        </w:tc>
      </w:tr>
      <w:tr w:rsidR="003F5DC1" w:rsidRPr="008258CE" w14:paraId="0A7CF1EC" w14:textId="77777777" w:rsidTr="004F5ED7">
        <w:trPr>
          <w:cantSplit/>
        </w:trPr>
        <w:tc>
          <w:tcPr>
            <w:tcW w:w="5000" w:type="pct"/>
            <w:gridSpan w:val="5"/>
            <w:tcBorders>
              <w:top w:val="single" w:sz="12" w:space="0" w:color="auto"/>
              <w:left w:val="single" w:sz="12" w:space="0" w:color="auto"/>
              <w:bottom w:val="single" w:sz="12" w:space="0" w:color="auto"/>
              <w:right w:val="single" w:sz="12" w:space="0" w:color="auto"/>
            </w:tcBorders>
          </w:tcPr>
          <w:p w14:paraId="1AD97C91" w14:textId="77777777" w:rsidR="003F5DC1" w:rsidRPr="008258CE" w:rsidRDefault="003F5DC1" w:rsidP="004F5ED7">
            <w:pPr>
              <w:pStyle w:val="Tablefooter"/>
              <w:jc w:val="left"/>
              <w:rPr>
                <w:sz w:val="20"/>
                <w:szCs w:val="20"/>
              </w:rPr>
            </w:pPr>
            <w:r w:rsidRPr="008258CE">
              <w:rPr>
                <w:b/>
                <w:sz w:val="20"/>
                <w:szCs w:val="20"/>
              </w:rPr>
              <w:t>Key</w:t>
            </w:r>
          </w:p>
          <w:p w14:paraId="248C7E6D" w14:textId="77777777" w:rsidR="003F5DC1" w:rsidRPr="008258CE" w:rsidRDefault="003F5DC1" w:rsidP="004F5ED7">
            <w:pPr>
              <w:pStyle w:val="Tablefooter"/>
              <w:jc w:val="left"/>
              <w:rPr>
                <w:sz w:val="20"/>
                <w:szCs w:val="20"/>
              </w:rPr>
            </w:pPr>
            <w:r w:rsidRPr="008258CE">
              <w:rPr>
                <w:sz w:val="20"/>
                <w:szCs w:val="20"/>
              </w:rPr>
              <w:t>For attributes: M=mandatory, O=optional, OD=optional with default value, CM=conditionally mandatory</w:t>
            </w:r>
          </w:p>
          <w:p w14:paraId="3CDAD478" w14:textId="77777777" w:rsidR="003F5DC1" w:rsidRPr="008258CE" w:rsidRDefault="003F5DC1" w:rsidP="004F5ED7">
            <w:pPr>
              <w:pStyle w:val="Tablefooter"/>
              <w:jc w:val="left"/>
              <w:rPr>
                <w:sz w:val="20"/>
                <w:szCs w:val="20"/>
              </w:rPr>
            </w:pPr>
            <w:r w:rsidRPr="008258CE">
              <w:rPr>
                <w:sz w:val="20"/>
                <w:szCs w:val="20"/>
              </w:rPr>
              <w:t>For elements: &lt;minOccurs&gt;...&lt;</w:t>
            </w:r>
            <w:proofErr w:type="spellStart"/>
            <w:r w:rsidRPr="008258CE">
              <w:rPr>
                <w:sz w:val="20"/>
                <w:szCs w:val="20"/>
              </w:rPr>
              <w:t>maxOccurs</w:t>
            </w:r>
            <w:proofErr w:type="spellEnd"/>
            <w:r w:rsidRPr="008258CE">
              <w:rPr>
                <w:sz w:val="20"/>
                <w:szCs w:val="20"/>
              </w:rPr>
              <w:t>&gt; (N=unbounded)</w:t>
            </w:r>
          </w:p>
          <w:p w14:paraId="3215D444" w14:textId="77777777" w:rsidR="003F5DC1" w:rsidRPr="008258CE" w:rsidRDefault="003F5DC1" w:rsidP="004F5ED7">
            <w:pPr>
              <w:pStyle w:val="Tablefooter"/>
              <w:jc w:val="left"/>
              <w:rPr>
                <w:sz w:val="20"/>
                <w:szCs w:val="20"/>
              </w:rPr>
            </w:pPr>
            <w:r w:rsidRPr="008258CE">
              <w:rPr>
                <w:sz w:val="20"/>
                <w:szCs w:val="20"/>
              </w:rPr>
              <w:t xml:space="preserve">Elements are </w:t>
            </w:r>
            <w:r w:rsidRPr="008258CE">
              <w:rPr>
                <w:rStyle w:val="ISOCodebold"/>
                <w:sz w:val="20"/>
                <w:szCs w:val="20"/>
              </w:rPr>
              <w:t>bold</w:t>
            </w:r>
            <w:r w:rsidRPr="008258CE">
              <w:rPr>
                <w:rFonts w:cs="Courier New"/>
                <w:sz w:val="20"/>
                <w:szCs w:val="20"/>
              </w:rPr>
              <w:t xml:space="preserve">; attributes are </w:t>
            </w:r>
            <w:r w:rsidRPr="008258CE">
              <w:rPr>
                <w:rFonts w:ascii="Courier New" w:hAnsi="Courier New" w:cs="Courier New"/>
                <w:sz w:val="20"/>
                <w:szCs w:val="20"/>
              </w:rPr>
              <w:t>non-bold</w:t>
            </w:r>
            <w:r w:rsidRPr="008258CE">
              <w:rPr>
                <w:rFonts w:cs="Courier New"/>
                <w:sz w:val="20"/>
                <w:szCs w:val="20"/>
              </w:rPr>
              <w:t xml:space="preserve"> and preceded with </w:t>
            </w:r>
            <w:proofErr w:type="gramStart"/>
            <w:r w:rsidRPr="008258CE">
              <w:rPr>
                <w:rFonts w:cs="Courier New"/>
                <w:sz w:val="20"/>
                <w:szCs w:val="20"/>
              </w:rPr>
              <w:t>an</w:t>
            </w:r>
            <w:proofErr w:type="gramEnd"/>
            <w:r w:rsidRPr="008258CE">
              <w:rPr>
                <w:rFonts w:cs="Courier New"/>
                <w:sz w:val="20"/>
                <w:szCs w:val="20"/>
              </w:rPr>
              <w:t xml:space="preserve"> @.</w:t>
            </w:r>
          </w:p>
        </w:tc>
      </w:tr>
    </w:tbl>
    <w:p w14:paraId="2CB7A6E4" w14:textId="77777777" w:rsidR="00272D8B" w:rsidRPr="008258CE" w:rsidRDefault="00272D8B" w:rsidP="00272D8B">
      <w:pPr>
        <w:pStyle w:val="Tabletitle"/>
        <w:numPr>
          <w:ilvl w:val="0"/>
          <w:numId w:val="0"/>
        </w:numPr>
        <w:ind w:left="360"/>
        <w:rPr>
          <w:lang w:val="en-GB"/>
        </w:rPr>
      </w:pPr>
      <w:bookmarkStart w:id="16" w:name="_Ref14699507"/>
      <w:r w:rsidRPr="008258CE">
        <w:rPr>
          <w:lang w:val="en-GB"/>
        </w:rPr>
        <w:lastRenderedPageBreak/>
        <w:t xml:space="preserve">Table </w:t>
      </w:r>
      <w:r w:rsidRPr="005669B8">
        <w:rPr>
          <w:lang w:val="en-GB"/>
        </w:rPr>
        <w:fldChar w:fldCharType="begin"/>
      </w:r>
      <w:r w:rsidRPr="008258CE">
        <w:rPr>
          <w:lang w:val="en-GB"/>
        </w:rPr>
        <w:instrText xml:space="preserve"> SEQ Table \* ARABIC </w:instrText>
      </w:r>
      <w:r w:rsidRPr="005669B8">
        <w:rPr>
          <w:lang w:val="en-GB"/>
        </w:rPr>
        <w:fldChar w:fldCharType="separate"/>
      </w:r>
      <w:r w:rsidRPr="008258CE">
        <w:rPr>
          <w:noProof/>
          <w:lang w:val="en-GB"/>
        </w:rPr>
        <w:t>39</w:t>
      </w:r>
      <w:r w:rsidRPr="005669B8">
        <w:rPr>
          <w:lang w:val="en-GB"/>
        </w:rPr>
        <w:fldChar w:fldCharType="end"/>
      </w:r>
      <w:bookmarkEnd w:id="16"/>
      <w:r w:rsidRPr="008258CE">
        <w:rPr>
          <w:lang w:val="en-GB"/>
        </w:rPr>
        <w:t> — Event Semantics</w:t>
      </w:r>
    </w:p>
    <w:tbl>
      <w:tblPr>
        <w:tblW w:w="5000" w:type="pct"/>
        <w:tblBorders>
          <w:top w:val="single" w:sz="4" w:space="0" w:color="000000"/>
          <w:left w:val="single" w:sz="4" w:space="0" w:color="000000"/>
          <w:bottom w:val="single" w:sz="4" w:space="0" w:color="000000"/>
          <w:right w:val="single" w:sz="4" w:space="0" w:color="000000"/>
          <w:insideH w:val="single" w:sz="4" w:space="0" w:color="000000"/>
        </w:tblBorders>
        <w:tblLayout w:type="fixed"/>
        <w:tblLook w:val="00A0" w:firstRow="1" w:lastRow="0" w:firstColumn="1" w:lastColumn="0" w:noHBand="0" w:noVBand="0"/>
      </w:tblPr>
      <w:tblGrid>
        <w:gridCol w:w="236"/>
        <w:gridCol w:w="236"/>
        <w:gridCol w:w="236"/>
        <w:gridCol w:w="236"/>
        <w:gridCol w:w="2166"/>
        <w:gridCol w:w="1267"/>
        <w:gridCol w:w="4613"/>
        <w:tblGridChange w:id="17">
          <w:tblGrid>
            <w:gridCol w:w="10"/>
            <w:gridCol w:w="226"/>
            <w:gridCol w:w="10"/>
            <w:gridCol w:w="226"/>
            <w:gridCol w:w="10"/>
            <w:gridCol w:w="226"/>
            <w:gridCol w:w="10"/>
            <w:gridCol w:w="226"/>
            <w:gridCol w:w="10"/>
            <w:gridCol w:w="2156"/>
            <w:gridCol w:w="10"/>
            <w:gridCol w:w="1257"/>
            <w:gridCol w:w="10"/>
            <w:gridCol w:w="4603"/>
            <w:gridCol w:w="10"/>
          </w:tblGrid>
        </w:tblGridChange>
      </w:tblGrid>
      <w:tr w:rsidR="00272D8B" w:rsidRPr="008258CE" w14:paraId="1B5239DD" w14:textId="77777777" w:rsidTr="004F5ED7">
        <w:trPr>
          <w:cantSplit/>
          <w:tblHeader/>
        </w:trPr>
        <w:tc>
          <w:tcPr>
            <w:tcW w:w="1719" w:type="pct"/>
            <w:gridSpan w:val="5"/>
            <w:tcBorders>
              <w:top w:val="single" w:sz="12" w:space="0" w:color="auto"/>
              <w:left w:val="single" w:sz="12" w:space="0" w:color="auto"/>
              <w:bottom w:val="single" w:sz="12" w:space="0" w:color="auto"/>
              <w:right w:val="single" w:sz="4" w:space="0" w:color="000000"/>
            </w:tcBorders>
          </w:tcPr>
          <w:p w14:paraId="1C8A3E4A" w14:textId="77777777" w:rsidR="00272D8B" w:rsidRPr="008258CE" w:rsidRDefault="00272D8B" w:rsidP="004F5ED7">
            <w:pPr>
              <w:pStyle w:val="Tableheader"/>
              <w:tabs>
                <w:tab w:val="left" w:pos="720"/>
                <w:tab w:val="left" w:pos="1080"/>
                <w:tab w:val="left" w:pos="1440"/>
                <w:tab w:val="left" w:pos="1800"/>
                <w:tab w:val="left" w:pos="2160"/>
              </w:tabs>
              <w:rPr>
                <w:szCs w:val="20"/>
              </w:rPr>
            </w:pPr>
            <w:r w:rsidRPr="008258CE">
              <w:rPr>
                <w:b/>
                <w:szCs w:val="20"/>
              </w:rPr>
              <w:t>Element or Attribute Name</w:t>
            </w:r>
          </w:p>
        </w:tc>
        <w:tc>
          <w:tcPr>
            <w:tcW w:w="710" w:type="pct"/>
            <w:tcBorders>
              <w:top w:val="single" w:sz="12" w:space="0" w:color="auto"/>
              <w:left w:val="single" w:sz="4" w:space="0" w:color="000000"/>
              <w:bottom w:val="single" w:sz="12" w:space="0" w:color="auto"/>
              <w:right w:val="single" w:sz="4" w:space="0" w:color="000000"/>
            </w:tcBorders>
          </w:tcPr>
          <w:p w14:paraId="7E845EF7" w14:textId="77777777" w:rsidR="00272D8B" w:rsidRPr="008258CE" w:rsidRDefault="00272D8B" w:rsidP="004F5ED7">
            <w:pPr>
              <w:pStyle w:val="Tableheader"/>
              <w:tabs>
                <w:tab w:val="left" w:pos="720"/>
                <w:tab w:val="left" w:pos="1080"/>
                <w:tab w:val="left" w:pos="1440"/>
                <w:tab w:val="left" w:pos="1800"/>
                <w:tab w:val="left" w:pos="2160"/>
              </w:tabs>
              <w:jc w:val="center"/>
              <w:rPr>
                <w:szCs w:val="20"/>
              </w:rPr>
            </w:pPr>
            <w:r w:rsidRPr="008258CE">
              <w:rPr>
                <w:b/>
                <w:szCs w:val="20"/>
              </w:rPr>
              <w:t>Use</w:t>
            </w:r>
          </w:p>
        </w:tc>
        <w:tc>
          <w:tcPr>
            <w:tcW w:w="2571" w:type="pct"/>
            <w:tcBorders>
              <w:top w:val="single" w:sz="12" w:space="0" w:color="auto"/>
              <w:left w:val="single" w:sz="4" w:space="0" w:color="000000"/>
              <w:bottom w:val="single" w:sz="12" w:space="0" w:color="auto"/>
              <w:right w:val="single" w:sz="12" w:space="0" w:color="auto"/>
            </w:tcBorders>
          </w:tcPr>
          <w:p w14:paraId="373C31E0" w14:textId="77777777" w:rsidR="00272D8B" w:rsidRPr="008258CE" w:rsidRDefault="00272D8B" w:rsidP="004F5ED7">
            <w:pPr>
              <w:pStyle w:val="Tableheader"/>
              <w:tabs>
                <w:tab w:val="left" w:pos="720"/>
                <w:tab w:val="left" w:pos="1080"/>
                <w:tab w:val="left" w:pos="1440"/>
                <w:tab w:val="left" w:pos="1800"/>
                <w:tab w:val="left" w:pos="2160"/>
              </w:tabs>
              <w:rPr>
                <w:szCs w:val="20"/>
              </w:rPr>
            </w:pPr>
            <w:r w:rsidRPr="008258CE">
              <w:rPr>
                <w:b/>
                <w:szCs w:val="20"/>
              </w:rPr>
              <w:t>Description</w:t>
            </w:r>
          </w:p>
        </w:tc>
      </w:tr>
      <w:tr w:rsidR="00272D8B" w:rsidRPr="008258CE" w14:paraId="010E4680" w14:textId="77777777" w:rsidTr="004F5ED7">
        <w:trPr>
          <w:cantSplit/>
        </w:trPr>
        <w:tc>
          <w:tcPr>
            <w:tcW w:w="122" w:type="pct"/>
            <w:tcBorders>
              <w:top w:val="single" w:sz="12" w:space="0" w:color="auto"/>
              <w:left w:val="single" w:sz="12" w:space="0" w:color="auto"/>
            </w:tcBorders>
          </w:tcPr>
          <w:p w14:paraId="3C82A4CF" w14:textId="77777777" w:rsidR="00272D8B" w:rsidRPr="008258CE" w:rsidRDefault="00272D8B" w:rsidP="004F5ED7">
            <w:pPr>
              <w:pStyle w:val="Tablebody"/>
              <w:jc w:val="left"/>
              <w:rPr>
                <w:noProof/>
                <w:szCs w:val="20"/>
              </w:rPr>
            </w:pPr>
            <w:r w:rsidRPr="008258CE">
              <w:rPr>
                <w:szCs w:val="20"/>
              </w:rPr>
              <w:t> </w:t>
            </w:r>
          </w:p>
        </w:tc>
        <w:tc>
          <w:tcPr>
            <w:tcW w:w="125" w:type="pct"/>
            <w:tcBorders>
              <w:top w:val="single" w:sz="12" w:space="0" w:color="auto"/>
            </w:tcBorders>
          </w:tcPr>
          <w:p w14:paraId="7AF964A6" w14:textId="77777777" w:rsidR="00272D8B" w:rsidRPr="008258CE" w:rsidRDefault="00272D8B" w:rsidP="004F5ED7">
            <w:pPr>
              <w:pStyle w:val="Tablebody"/>
              <w:jc w:val="left"/>
              <w:rPr>
                <w:noProof/>
                <w:szCs w:val="20"/>
              </w:rPr>
            </w:pPr>
            <w:r w:rsidRPr="008258CE">
              <w:rPr>
                <w:szCs w:val="20"/>
              </w:rPr>
              <w:t> </w:t>
            </w:r>
          </w:p>
        </w:tc>
        <w:tc>
          <w:tcPr>
            <w:tcW w:w="125" w:type="pct"/>
            <w:tcBorders>
              <w:top w:val="single" w:sz="12" w:space="0" w:color="auto"/>
            </w:tcBorders>
          </w:tcPr>
          <w:p w14:paraId="4C973123" w14:textId="77777777" w:rsidR="00272D8B" w:rsidRPr="008258CE" w:rsidRDefault="00272D8B" w:rsidP="004F5ED7">
            <w:pPr>
              <w:pStyle w:val="Tablebody"/>
              <w:jc w:val="left"/>
              <w:rPr>
                <w:noProof/>
                <w:szCs w:val="20"/>
              </w:rPr>
            </w:pPr>
            <w:r w:rsidRPr="008258CE">
              <w:rPr>
                <w:szCs w:val="20"/>
              </w:rPr>
              <w:t> </w:t>
            </w:r>
          </w:p>
        </w:tc>
        <w:tc>
          <w:tcPr>
            <w:tcW w:w="1347" w:type="pct"/>
            <w:gridSpan w:val="2"/>
            <w:tcBorders>
              <w:top w:val="single" w:sz="12" w:space="0" w:color="auto"/>
              <w:right w:val="single" w:sz="4" w:space="0" w:color="000000"/>
            </w:tcBorders>
          </w:tcPr>
          <w:p w14:paraId="5F44D6DE" w14:textId="77777777" w:rsidR="00272D8B" w:rsidRPr="008258CE" w:rsidRDefault="00272D8B" w:rsidP="004F5ED7">
            <w:pPr>
              <w:pStyle w:val="Tablebody"/>
              <w:jc w:val="left"/>
              <w:rPr>
                <w:rStyle w:val="ISOCodebold"/>
                <w:szCs w:val="20"/>
              </w:rPr>
            </w:pPr>
            <w:r w:rsidRPr="008258CE">
              <w:rPr>
                <w:rStyle w:val="ISOCodebold"/>
                <w:szCs w:val="20"/>
              </w:rPr>
              <w:t>Event</w:t>
            </w:r>
          </w:p>
        </w:tc>
        <w:tc>
          <w:tcPr>
            <w:tcW w:w="710" w:type="pct"/>
            <w:tcBorders>
              <w:top w:val="single" w:sz="12" w:space="0" w:color="auto"/>
              <w:left w:val="single" w:sz="4" w:space="0" w:color="000000"/>
              <w:right w:val="single" w:sz="4" w:space="0" w:color="000000"/>
            </w:tcBorders>
          </w:tcPr>
          <w:p w14:paraId="6EF3E39A" w14:textId="77777777" w:rsidR="00272D8B" w:rsidRPr="008258CE" w:rsidRDefault="00272D8B" w:rsidP="004F5ED7">
            <w:pPr>
              <w:pStyle w:val="Tablebody"/>
              <w:rPr>
                <w:szCs w:val="20"/>
              </w:rPr>
            </w:pPr>
            <w:r w:rsidRPr="008258CE">
              <w:rPr>
                <w:szCs w:val="20"/>
              </w:rPr>
              <w:t> </w:t>
            </w:r>
          </w:p>
        </w:tc>
        <w:tc>
          <w:tcPr>
            <w:tcW w:w="2571" w:type="pct"/>
            <w:tcBorders>
              <w:top w:val="single" w:sz="12" w:space="0" w:color="auto"/>
              <w:left w:val="single" w:sz="4" w:space="0" w:color="000000"/>
              <w:right w:val="single" w:sz="12" w:space="0" w:color="auto"/>
            </w:tcBorders>
          </w:tcPr>
          <w:p w14:paraId="1D6F8CCC" w14:textId="77777777" w:rsidR="00272D8B" w:rsidRPr="008258CE" w:rsidRDefault="00272D8B" w:rsidP="004F5ED7">
            <w:pPr>
              <w:pStyle w:val="Tablebody"/>
              <w:jc w:val="left"/>
              <w:rPr>
                <w:szCs w:val="20"/>
              </w:rPr>
            </w:pPr>
            <w:r w:rsidRPr="008258CE">
              <w:rPr>
                <w:szCs w:val="20"/>
              </w:rPr>
              <w:t>specifies an Event and contains the message of the event. The content of this element depends on the event scheme.  The contents shall be either:</w:t>
            </w:r>
          </w:p>
          <w:p w14:paraId="5B793FB4" w14:textId="77777777" w:rsidR="00272D8B" w:rsidRPr="008258CE" w:rsidRDefault="00272D8B" w:rsidP="00272D8B">
            <w:pPr>
              <w:pStyle w:val="Tablebody"/>
              <w:numPr>
                <w:ilvl w:val="0"/>
                <w:numId w:val="12"/>
              </w:numPr>
              <w:tabs>
                <w:tab w:val="clear" w:pos="403"/>
              </w:tabs>
              <w:spacing w:line="210" w:lineRule="atLeast"/>
              <w:jc w:val="left"/>
              <w:rPr>
                <w:szCs w:val="20"/>
                <w:lang w:eastAsia="zh-CN"/>
              </w:rPr>
            </w:pPr>
            <w:r w:rsidRPr="008258CE">
              <w:rPr>
                <w:szCs w:val="20"/>
                <w:lang w:eastAsia="zh-CN"/>
              </w:rPr>
              <w:t xml:space="preserve">A string, optionally encoded as specified by </w:t>
            </w:r>
            <w:r w:rsidRPr="008258CE">
              <w:rPr>
                <w:rFonts w:ascii="Courier New" w:hAnsi="Courier New" w:cs="Courier New"/>
                <w:szCs w:val="20"/>
                <w:lang w:eastAsia="zh-CN"/>
              </w:rPr>
              <w:t>@contentEncoding</w:t>
            </w:r>
          </w:p>
          <w:p w14:paraId="558DD52D" w14:textId="77777777" w:rsidR="00272D8B" w:rsidRPr="008258CE" w:rsidRDefault="00272D8B" w:rsidP="00272D8B">
            <w:pPr>
              <w:pStyle w:val="Tablebody"/>
              <w:numPr>
                <w:ilvl w:val="0"/>
                <w:numId w:val="12"/>
              </w:numPr>
              <w:tabs>
                <w:tab w:val="clear" w:pos="403"/>
              </w:tabs>
              <w:spacing w:line="210" w:lineRule="atLeast"/>
              <w:jc w:val="left"/>
              <w:rPr>
                <w:szCs w:val="20"/>
                <w:lang w:eastAsia="zh-CN"/>
              </w:rPr>
            </w:pPr>
            <w:r w:rsidRPr="008258CE">
              <w:rPr>
                <w:szCs w:val="20"/>
                <w:lang w:eastAsia="zh-CN"/>
              </w:rPr>
              <w:t>XML content using elements external to the MPD namespace</w:t>
            </w:r>
          </w:p>
          <w:p w14:paraId="3D37F1B2" w14:textId="77777777" w:rsidR="00272D8B" w:rsidRPr="008258CE" w:rsidRDefault="00272D8B" w:rsidP="004F5ED7">
            <w:pPr>
              <w:pStyle w:val="Tablebody"/>
              <w:jc w:val="left"/>
              <w:rPr>
                <w:szCs w:val="20"/>
                <w:lang w:eastAsia="zh-CN"/>
              </w:rPr>
            </w:pPr>
            <w:r w:rsidRPr="008258CE">
              <w:rPr>
                <w:szCs w:val="20"/>
                <w:lang w:eastAsia="zh-CN"/>
              </w:rPr>
              <w:t>For new event schemes string content should be used, making use of Base 64 encoding if needed.</w:t>
            </w:r>
          </w:p>
          <w:p w14:paraId="2640050B" w14:textId="77777777" w:rsidR="00272D8B" w:rsidRPr="008258CE" w:rsidRDefault="00272D8B" w:rsidP="004F5ED7">
            <w:pPr>
              <w:pStyle w:val="Noteindentcontinued"/>
              <w:jc w:val="left"/>
              <w:rPr>
                <w:szCs w:val="20"/>
                <w:lang w:eastAsia="zh-CN"/>
              </w:rPr>
            </w:pPr>
            <w:proofErr w:type="gramStart"/>
            <w:r w:rsidRPr="008258CE">
              <w:rPr>
                <w:szCs w:val="20"/>
              </w:rPr>
              <w:t>NOTE  The</w:t>
            </w:r>
            <w:proofErr w:type="gramEnd"/>
            <w:r w:rsidRPr="008258CE">
              <w:rPr>
                <w:szCs w:val="20"/>
              </w:rPr>
              <w:t xml:space="preserve"> schema allows “mixed” content within this element however only string data or XML elements are permitted by the above options, not a combination.</w:t>
            </w:r>
          </w:p>
        </w:tc>
      </w:tr>
      <w:tr w:rsidR="00272D8B" w:rsidRPr="008258CE" w14:paraId="3DFB6975" w14:textId="77777777" w:rsidTr="004F5ED7">
        <w:trPr>
          <w:cantSplit/>
        </w:trPr>
        <w:tc>
          <w:tcPr>
            <w:tcW w:w="122" w:type="pct"/>
            <w:tcBorders>
              <w:left w:val="single" w:sz="12" w:space="0" w:color="auto"/>
            </w:tcBorders>
          </w:tcPr>
          <w:p w14:paraId="1BB34543" w14:textId="77777777" w:rsidR="00272D8B" w:rsidRPr="008258CE" w:rsidRDefault="00272D8B" w:rsidP="004F5ED7">
            <w:pPr>
              <w:pStyle w:val="Tablebody"/>
              <w:jc w:val="left"/>
              <w:rPr>
                <w:noProof/>
                <w:szCs w:val="20"/>
              </w:rPr>
            </w:pPr>
            <w:r w:rsidRPr="008258CE">
              <w:rPr>
                <w:szCs w:val="20"/>
              </w:rPr>
              <w:t> </w:t>
            </w:r>
          </w:p>
        </w:tc>
        <w:tc>
          <w:tcPr>
            <w:tcW w:w="125" w:type="pct"/>
          </w:tcPr>
          <w:p w14:paraId="4774EDFD" w14:textId="77777777" w:rsidR="00272D8B" w:rsidRPr="008258CE" w:rsidRDefault="00272D8B" w:rsidP="004F5ED7">
            <w:pPr>
              <w:pStyle w:val="Tablebody"/>
              <w:jc w:val="left"/>
              <w:rPr>
                <w:szCs w:val="20"/>
              </w:rPr>
            </w:pPr>
            <w:r w:rsidRPr="008258CE">
              <w:rPr>
                <w:szCs w:val="20"/>
              </w:rPr>
              <w:t> </w:t>
            </w:r>
          </w:p>
        </w:tc>
        <w:tc>
          <w:tcPr>
            <w:tcW w:w="125" w:type="pct"/>
          </w:tcPr>
          <w:p w14:paraId="6BDACF4C" w14:textId="77777777" w:rsidR="00272D8B" w:rsidRPr="008258CE" w:rsidRDefault="00272D8B" w:rsidP="004F5ED7">
            <w:pPr>
              <w:pStyle w:val="Tablebody"/>
              <w:jc w:val="left"/>
              <w:rPr>
                <w:szCs w:val="20"/>
              </w:rPr>
            </w:pPr>
            <w:r w:rsidRPr="008258CE">
              <w:rPr>
                <w:szCs w:val="20"/>
              </w:rPr>
              <w:t> </w:t>
            </w:r>
          </w:p>
        </w:tc>
        <w:tc>
          <w:tcPr>
            <w:tcW w:w="132" w:type="pct"/>
            <w:tcBorders>
              <w:right w:val="nil"/>
            </w:tcBorders>
          </w:tcPr>
          <w:p w14:paraId="444F8A99" w14:textId="77777777" w:rsidR="00272D8B" w:rsidRPr="008258CE" w:rsidRDefault="00272D8B" w:rsidP="004F5ED7">
            <w:pPr>
              <w:pStyle w:val="Tablebody"/>
              <w:jc w:val="left"/>
              <w:rPr>
                <w:szCs w:val="20"/>
              </w:rPr>
            </w:pPr>
            <w:r w:rsidRPr="008258CE">
              <w:rPr>
                <w:szCs w:val="20"/>
              </w:rPr>
              <w:t> </w:t>
            </w:r>
          </w:p>
        </w:tc>
        <w:tc>
          <w:tcPr>
            <w:tcW w:w="1215" w:type="pct"/>
            <w:tcBorders>
              <w:left w:val="nil"/>
              <w:right w:val="single" w:sz="4" w:space="0" w:color="000000"/>
            </w:tcBorders>
          </w:tcPr>
          <w:p w14:paraId="3A84F051" w14:textId="77777777" w:rsidR="00272D8B" w:rsidRPr="008258CE" w:rsidRDefault="00272D8B" w:rsidP="004F5ED7">
            <w:pPr>
              <w:pStyle w:val="Tablebody"/>
              <w:jc w:val="left"/>
              <w:rPr>
                <w:rStyle w:val="ISOCode"/>
                <w:szCs w:val="20"/>
              </w:rPr>
            </w:pPr>
            <w:r w:rsidRPr="008258CE">
              <w:rPr>
                <w:rStyle w:val="ISOCode"/>
                <w:szCs w:val="20"/>
              </w:rPr>
              <w:t>@presentationTime</w:t>
            </w:r>
          </w:p>
        </w:tc>
        <w:tc>
          <w:tcPr>
            <w:tcW w:w="710" w:type="pct"/>
            <w:tcBorders>
              <w:left w:val="single" w:sz="4" w:space="0" w:color="000000"/>
              <w:right w:val="single" w:sz="4" w:space="0" w:color="000000"/>
            </w:tcBorders>
          </w:tcPr>
          <w:p w14:paraId="19041A03" w14:textId="77777777" w:rsidR="00272D8B" w:rsidRPr="008258CE" w:rsidRDefault="00272D8B" w:rsidP="004F5ED7">
            <w:pPr>
              <w:pStyle w:val="Tablebody"/>
              <w:rPr>
                <w:szCs w:val="20"/>
              </w:rPr>
            </w:pPr>
            <w:r w:rsidRPr="008258CE">
              <w:rPr>
                <w:szCs w:val="20"/>
              </w:rPr>
              <w:t>OD</w:t>
            </w:r>
            <w:r w:rsidRPr="008258CE">
              <w:rPr>
                <w:szCs w:val="20"/>
              </w:rPr>
              <w:br/>
              <w:t>default: 0</w:t>
            </w:r>
          </w:p>
        </w:tc>
        <w:tc>
          <w:tcPr>
            <w:tcW w:w="2571" w:type="pct"/>
            <w:tcBorders>
              <w:left w:val="single" w:sz="4" w:space="0" w:color="000000"/>
              <w:right w:val="single" w:sz="12" w:space="0" w:color="auto"/>
            </w:tcBorders>
          </w:tcPr>
          <w:p w14:paraId="4D669C9C" w14:textId="77777777" w:rsidR="00272D8B" w:rsidRPr="008258CE" w:rsidRDefault="00272D8B" w:rsidP="004F5ED7">
            <w:pPr>
              <w:pStyle w:val="Tablebody"/>
              <w:jc w:val="left"/>
              <w:rPr>
                <w:szCs w:val="20"/>
              </w:rPr>
            </w:pPr>
            <w:r w:rsidRPr="008258CE">
              <w:rPr>
                <w:szCs w:val="20"/>
              </w:rPr>
              <w:t xml:space="preserve">specifies the presentation time of the event relative to the start of the Period </w:t>
            </w:r>
            <w:proofErr w:type="gramStart"/>
            <w:r w:rsidRPr="008258CE">
              <w:rPr>
                <w:szCs w:val="20"/>
              </w:rPr>
              <w:t>taking into account</w:t>
            </w:r>
            <w:proofErr w:type="gramEnd"/>
            <w:r w:rsidRPr="008258CE">
              <w:rPr>
                <w:szCs w:val="20"/>
              </w:rPr>
              <w:t xml:space="preserve"> the </w:t>
            </w:r>
            <w:r w:rsidRPr="008258CE">
              <w:rPr>
                <w:rFonts w:ascii="Courier New" w:hAnsi="Courier New" w:cs="Courier New"/>
                <w:szCs w:val="20"/>
              </w:rPr>
              <w:t>@presentationTimeOffset</w:t>
            </w:r>
            <w:r w:rsidRPr="008258CE">
              <w:rPr>
                <w:szCs w:val="20"/>
              </w:rPr>
              <w:t xml:space="preserve"> of the Event Stream, if present.</w:t>
            </w:r>
          </w:p>
          <w:p w14:paraId="7492FD5C" w14:textId="77777777" w:rsidR="00272D8B" w:rsidRPr="008258CE" w:rsidRDefault="00272D8B" w:rsidP="004F5ED7">
            <w:pPr>
              <w:pStyle w:val="Tablebody"/>
              <w:jc w:val="left"/>
              <w:rPr>
                <w:szCs w:val="20"/>
              </w:rPr>
            </w:pPr>
            <w:r w:rsidRPr="008258CE">
              <w:rPr>
                <w:szCs w:val="20"/>
              </w:rPr>
              <w:t xml:space="preserve">The value of the presentation time in seconds is the division of the value of this attribute and the value of the </w:t>
            </w:r>
            <w:r w:rsidRPr="008258CE">
              <w:rPr>
                <w:rStyle w:val="ISOCode"/>
                <w:szCs w:val="20"/>
              </w:rPr>
              <w:t>@timescale</w:t>
            </w:r>
            <w:r w:rsidRPr="008258CE">
              <w:rPr>
                <w:rFonts w:cs="Courier New"/>
                <w:szCs w:val="20"/>
              </w:rPr>
              <w:t xml:space="preserve"> attribute.</w:t>
            </w:r>
          </w:p>
          <w:p w14:paraId="460EB9D1" w14:textId="77777777" w:rsidR="00272D8B" w:rsidRPr="008258CE" w:rsidRDefault="00272D8B" w:rsidP="004F5ED7">
            <w:pPr>
              <w:pStyle w:val="Tablebody"/>
              <w:jc w:val="left"/>
              <w:rPr>
                <w:szCs w:val="20"/>
              </w:rPr>
            </w:pPr>
            <w:r w:rsidRPr="008258CE">
              <w:rPr>
                <w:szCs w:val="20"/>
              </w:rPr>
              <w:t>If not present, the value of the presentation time is 0.</w:t>
            </w:r>
          </w:p>
        </w:tc>
      </w:tr>
      <w:tr w:rsidR="00272D8B" w:rsidRPr="008258CE" w14:paraId="73FCDA47" w14:textId="77777777" w:rsidTr="004F5ED7">
        <w:trPr>
          <w:cantSplit/>
        </w:trPr>
        <w:tc>
          <w:tcPr>
            <w:tcW w:w="122" w:type="pct"/>
            <w:tcBorders>
              <w:left w:val="single" w:sz="12" w:space="0" w:color="auto"/>
            </w:tcBorders>
          </w:tcPr>
          <w:p w14:paraId="710981DF" w14:textId="77777777" w:rsidR="00272D8B" w:rsidRPr="008258CE" w:rsidRDefault="00272D8B" w:rsidP="004F5ED7">
            <w:pPr>
              <w:pStyle w:val="Tablebody"/>
              <w:jc w:val="left"/>
              <w:rPr>
                <w:noProof/>
                <w:szCs w:val="20"/>
              </w:rPr>
            </w:pPr>
            <w:r w:rsidRPr="008258CE">
              <w:rPr>
                <w:szCs w:val="20"/>
              </w:rPr>
              <w:t> </w:t>
            </w:r>
          </w:p>
        </w:tc>
        <w:tc>
          <w:tcPr>
            <w:tcW w:w="125" w:type="pct"/>
          </w:tcPr>
          <w:p w14:paraId="14C83616" w14:textId="77777777" w:rsidR="00272D8B" w:rsidRPr="008258CE" w:rsidRDefault="00272D8B" w:rsidP="004F5ED7">
            <w:pPr>
              <w:pStyle w:val="Tablebody"/>
              <w:jc w:val="left"/>
              <w:rPr>
                <w:szCs w:val="20"/>
              </w:rPr>
            </w:pPr>
            <w:r w:rsidRPr="008258CE">
              <w:rPr>
                <w:szCs w:val="20"/>
              </w:rPr>
              <w:t> </w:t>
            </w:r>
          </w:p>
        </w:tc>
        <w:tc>
          <w:tcPr>
            <w:tcW w:w="125" w:type="pct"/>
          </w:tcPr>
          <w:p w14:paraId="5FCF9706" w14:textId="77777777" w:rsidR="00272D8B" w:rsidRPr="008258CE" w:rsidRDefault="00272D8B" w:rsidP="004F5ED7">
            <w:pPr>
              <w:pStyle w:val="Tablebody"/>
              <w:jc w:val="left"/>
              <w:rPr>
                <w:szCs w:val="20"/>
              </w:rPr>
            </w:pPr>
            <w:r w:rsidRPr="008258CE">
              <w:rPr>
                <w:szCs w:val="20"/>
              </w:rPr>
              <w:t> </w:t>
            </w:r>
          </w:p>
        </w:tc>
        <w:tc>
          <w:tcPr>
            <w:tcW w:w="132" w:type="pct"/>
            <w:tcBorders>
              <w:right w:val="nil"/>
            </w:tcBorders>
          </w:tcPr>
          <w:p w14:paraId="39E1A163" w14:textId="77777777" w:rsidR="00272D8B" w:rsidRPr="008258CE" w:rsidRDefault="00272D8B" w:rsidP="004F5ED7">
            <w:pPr>
              <w:pStyle w:val="Tablebody"/>
              <w:jc w:val="left"/>
              <w:rPr>
                <w:szCs w:val="20"/>
              </w:rPr>
            </w:pPr>
            <w:r w:rsidRPr="008258CE">
              <w:rPr>
                <w:szCs w:val="20"/>
              </w:rPr>
              <w:t> </w:t>
            </w:r>
          </w:p>
        </w:tc>
        <w:tc>
          <w:tcPr>
            <w:tcW w:w="1215" w:type="pct"/>
            <w:tcBorders>
              <w:left w:val="nil"/>
              <w:right w:val="single" w:sz="4" w:space="0" w:color="000000"/>
            </w:tcBorders>
          </w:tcPr>
          <w:p w14:paraId="1FF9357F" w14:textId="77777777" w:rsidR="00272D8B" w:rsidRPr="008258CE" w:rsidRDefault="00272D8B" w:rsidP="004F5ED7">
            <w:pPr>
              <w:pStyle w:val="Tablebody"/>
              <w:jc w:val="left"/>
              <w:rPr>
                <w:rStyle w:val="ISOCode"/>
                <w:szCs w:val="20"/>
              </w:rPr>
            </w:pPr>
            <w:r w:rsidRPr="008258CE">
              <w:rPr>
                <w:rStyle w:val="ISOCode"/>
                <w:szCs w:val="20"/>
              </w:rPr>
              <w:t>@</w:t>
            </w:r>
            <w:proofErr w:type="gramStart"/>
            <w:r w:rsidRPr="008258CE">
              <w:rPr>
                <w:rStyle w:val="ISOCode"/>
                <w:szCs w:val="20"/>
              </w:rPr>
              <w:t>duration</w:t>
            </w:r>
            <w:proofErr w:type="gramEnd"/>
          </w:p>
        </w:tc>
        <w:tc>
          <w:tcPr>
            <w:tcW w:w="710" w:type="pct"/>
            <w:tcBorders>
              <w:left w:val="single" w:sz="4" w:space="0" w:color="000000"/>
              <w:right w:val="single" w:sz="4" w:space="0" w:color="000000"/>
            </w:tcBorders>
          </w:tcPr>
          <w:p w14:paraId="36861D82" w14:textId="77777777" w:rsidR="00272D8B" w:rsidRPr="008258CE" w:rsidRDefault="00272D8B" w:rsidP="004F5ED7">
            <w:pPr>
              <w:pStyle w:val="Tablebody"/>
              <w:rPr>
                <w:szCs w:val="20"/>
              </w:rPr>
            </w:pPr>
            <w:r w:rsidRPr="008258CE">
              <w:rPr>
                <w:szCs w:val="20"/>
              </w:rPr>
              <w:t>O</w:t>
            </w:r>
          </w:p>
        </w:tc>
        <w:tc>
          <w:tcPr>
            <w:tcW w:w="2571" w:type="pct"/>
            <w:tcBorders>
              <w:left w:val="single" w:sz="4" w:space="0" w:color="000000"/>
              <w:right w:val="single" w:sz="12" w:space="0" w:color="auto"/>
            </w:tcBorders>
          </w:tcPr>
          <w:p w14:paraId="5226CBEF" w14:textId="77777777" w:rsidR="00272D8B" w:rsidRPr="008258CE" w:rsidRDefault="00272D8B" w:rsidP="004F5ED7">
            <w:pPr>
              <w:pStyle w:val="Tablebody"/>
              <w:jc w:val="left"/>
              <w:rPr>
                <w:szCs w:val="20"/>
              </w:rPr>
            </w:pPr>
            <w:r w:rsidRPr="008258CE">
              <w:rPr>
                <w:szCs w:val="20"/>
              </w:rPr>
              <w:t>specifies the presentation duration of the Event.</w:t>
            </w:r>
          </w:p>
          <w:p w14:paraId="356A6325" w14:textId="77777777" w:rsidR="00272D8B" w:rsidRPr="008258CE" w:rsidRDefault="00272D8B" w:rsidP="004F5ED7">
            <w:pPr>
              <w:pStyle w:val="Tablebody"/>
              <w:jc w:val="left"/>
              <w:rPr>
                <w:rFonts w:cs="Courier New"/>
                <w:szCs w:val="20"/>
              </w:rPr>
            </w:pPr>
            <w:r w:rsidRPr="008258CE">
              <w:rPr>
                <w:szCs w:val="20"/>
              </w:rPr>
              <w:t xml:space="preserve">The value of the duration in seconds is the division of the value of this attribute and the value of the </w:t>
            </w:r>
            <w:r w:rsidRPr="008258CE">
              <w:rPr>
                <w:szCs w:val="20"/>
              </w:rPr>
              <w:br/>
            </w:r>
            <w:r w:rsidRPr="008258CE">
              <w:rPr>
                <w:rStyle w:val="ISOCode"/>
                <w:szCs w:val="20"/>
              </w:rPr>
              <w:t>@timescale</w:t>
            </w:r>
            <w:r w:rsidRPr="008258CE">
              <w:rPr>
                <w:rFonts w:cs="Courier New"/>
                <w:szCs w:val="20"/>
              </w:rPr>
              <w:t xml:space="preserve"> attribute.</w:t>
            </w:r>
          </w:p>
          <w:p w14:paraId="4D6A5BAE" w14:textId="77777777" w:rsidR="00272D8B" w:rsidRPr="008258CE" w:rsidRDefault="00272D8B" w:rsidP="004F5ED7">
            <w:pPr>
              <w:pStyle w:val="Tablebody"/>
              <w:jc w:val="left"/>
              <w:rPr>
                <w:szCs w:val="20"/>
              </w:rPr>
            </w:pPr>
            <w:r w:rsidRPr="008258CE">
              <w:rPr>
                <w:szCs w:val="20"/>
              </w:rPr>
              <w:t>The interpretation of the value of this attribute is defined by the scheme owner.</w:t>
            </w:r>
          </w:p>
          <w:p w14:paraId="044C08DE" w14:textId="77777777" w:rsidR="00272D8B" w:rsidRPr="008258CE" w:rsidRDefault="00272D8B" w:rsidP="004F5ED7">
            <w:pPr>
              <w:pStyle w:val="Tablebody"/>
              <w:jc w:val="left"/>
              <w:rPr>
                <w:szCs w:val="20"/>
              </w:rPr>
            </w:pPr>
            <w:r w:rsidRPr="008258CE">
              <w:rPr>
                <w:szCs w:val="20"/>
              </w:rPr>
              <w:t>If not present, the value of the duration is unknown.</w:t>
            </w:r>
          </w:p>
        </w:tc>
      </w:tr>
      <w:tr w:rsidR="00272D8B" w:rsidRPr="008258CE" w14:paraId="62127738" w14:textId="77777777" w:rsidTr="004F5ED7">
        <w:trPr>
          <w:cantSplit/>
        </w:trPr>
        <w:tc>
          <w:tcPr>
            <w:tcW w:w="122" w:type="pct"/>
            <w:tcBorders>
              <w:left w:val="single" w:sz="12" w:space="0" w:color="auto"/>
            </w:tcBorders>
          </w:tcPr>
          <w:p w14:paraId="464EC762" w14:textId="77777777" w:rsidR="00272D8B" w:rsidRPr="008258CE" w:rsidRDefault="00272D8B" w:rsidP="004F5ED7">
            <w:pPr>
              <w:pStyle w:val="Tablebody"/>
              <w:jc w:val="left"/>
              <w:rPr>
                <w:noProof/>
                <w:szCs w:val="20"/>
              </w:rPr>
            </w:pPr>
            <w:r w:rsidRPr="008258CE">
              <w:rPr>
                <w:szCs w:val="20"/>
              </w:rPr>
              <w:t> </w:t>
            </w:r>
          </w:p>
        </w:tc>
        <w:tc>
          <w:tcPr>
            <w:tcW w:w="125" w:type="pct"/>
          </w:tcPr>
          <w:p w14:paraId="5743E287" w14:textId="77777777" w:rsidR="00272D8B" w:rsidRPr="008258CE" w:rsidRDefault="00272D8B" w:rsidP="004F5ED7">
            <w:pPr>
              <w:pStyle w:val="Tablebody"/>
              <w:jc w:val="left"/>
              <w:rPr>
                <w:szCs w:val="20"/>
              </w:rPr>
            </w:pPr>
            <w:r w:rsidRPr="008258CE">
              <w:rPr>
                <w:szCs w:val="20"/>
              </w:rPr>
              <w:t> </w:t>
            </w:r>
          </w:p>
        </w:tc>
        <w:tc>
          <w:tcPr>
            <w:tcW w:w="125" w:type="pct"/>
          </w:tcPr>
          <w:p w14:paraId="62562C68" w14:textId="77777777" w:rsidR="00272D8B" w:rsidRPr="008258CE" w:rsidRDefault="00272D8B" w:rsidP="004F5ED7">
            <w:pPr>
              <w:pStyle w:val="Tablebody"/>
              <w:jc w:val="left"/>
              <w:rPr>
                <w:szCs w:val="20"/>
              </w:rPr>
            </w:pPr>
            <w:r w:rsidRPr="008258CE">
              <w:rPr>
                <w:szCs w:val="20"/>
              </w:rPr>
              <w:t> </w:t>
            </w:r>
          </w:p>
        </w:tc>
        <w:tc>
          <w:tcPr>
            <w:tcW w:w="132" w:type="pct"/>
            <w:tcBorders>
              <w:right w:val="nil"/>
            </w:tcBorders>
          </w:tcPr>
          <w:p w14:paraId="1EF28A0B" w14:textId="77777777" w:rsidR="00272D8B" w:rsidRPr="008258CE" w:rsidRDefault="00272D8B" w:rsidP="004F5ED7">
            <w:pPr>
              <w:pStyle w:val="Tablebody"/>
              <w:jc w:val="left"/>
              <w:rPr>
                <w:szCs w:val="20"/>
              </w:rPr>
            </w:pPr>
            <w:r w:rsidRPr="008258CE">
              <w:rPr>
                <w:szCs w:val="20"/>
              </w:rPr>
              <w:t> </w:t>
            </w:r>
          </w:p>
        </w:tc>
        <w:tc>
          <w:tcPr>
            <w:tcW w:w="1215" w:type="pct"/>
            <w:tcBorders>
              <w:left w:val="nil"/>
              <w:right w:val="single" w:sz="4" w:space="0" w:color="000000"/>
            </w:tcBorders>
          </w:tcPr>
          <w:p w14:paraId="59A68FED" w14:textId="77777777" w:rsidR="00272D8B" w:rsidRPr="008258CE" w:rsidRDefault="00272D8B" w:rsidP="004F5ED7">
            <w:pPr>
              <w:pStyle w:val="Tablebody"/>
              <w:jc w:val="left"/>
              <w:rPr>
                <w:rStyle w:val="ISOCode"/>
                <w:szCs w:val="20"/>
              </w:rPr>
            </w:pPr>
            <w:r w:rsidRPr="008258CE">
              <w:rPr>
                <w:rStyle w:val="ISOCode"/>
                <w:szCs w:val="20"/>
              </w:rPr>
              <w:t>@</w:t>
            </w:r>
            <w:proofErr w:type="gramStart"/>
            <w:r w:rsidRPr="008258CE">
              <w:rPr>
                <w:rStyle w:val="ISOCode"/>
                <w:szCs w:val="20"/>
              </w:rPr>
              <w:t>id</w:t>
            </w:r>
            <w:proofErr w:type="gramEnd"/>
          </w:p>
        </w:tc>
        <w:tc>
          <w:tcPr>
            <w:tcW w:w="710" w:type="pct"/>
            <w:tcBorders>
              <w:left w:val="single" w:sz="4" w:space="0" w:color="000000"/>
              <w:right w:val="single" w:sz="4" w:space="0" w:color="000000"/>
            </w:tcBorders>
          </w:tcPr>
          <w:p w14:paraId="65EC5F52" w14:textId="77777777" w:rsidR="00272D8B" w:rsidRPr="008258CE" w:rsidRDefault="00272D8B" w:rsidP="004F5ED7">
            <w:pPr>
              <w:pStyle w:val="Tablebody"/>
              <w:rPr>
                <w:szCs w:val="20"/>
              </w:rPr>
            </w:pPr>
            <w:r w:rsidRPr="008258CE">
              <w:rPr>
                <w:szCs w:val="20"/>
              </w:rPr>
              <w:t>O</w:t>
            </w:r>
          </w:p>
        </w:tc>
        <w:tc>
          <w:tcPr>
            <w:tcW w:w="2571" w:type="pct"/>
            <w:tcBorders>
              <w:left w:val="single" w:sz="4" w:space="0" w:color="000000"/>
              <w:right w:val="single" w:sz="12" w:space="0" w:color="auto"/>
            </w:tcBorders>
          </w:tcPr>
          <w:p w14:paraId="3811C008" w14:textId="77777777" w:rsidR="00272D8B" w:rsidRPr="008258CE" w:rsidRDefault="00272D8B" w:rsidP="004F5ED7">
            <w:pPr>
              <w:pStyle w:val="Tablebody"/>
              <w:jc w:val="left"/>
              <w:rPr>
                <w:szCs w:val="20"/>
              </w:rPr>
            </w:pPr>
            <w:r w:rsidRPr="008258CE">
              <w:rPr>
                <w:szCs w:val="20"/>
              </w:rPr>
              <w:t xml:space="preserve">specifies an identifier for this instance of the event. Events with equivalent content and attribute values in the </w:t>
            </w:r>
            <w:r w:rsidRPr="008258CE">
              <w:rPr>
                <w:rStyle w:val="ISOCodebold"/>
                <w:szCs w:val="20"/>
              </w:rPr>
              <w:t>Event</w:t>
            </w:r>
            <w:r w:rsidRPr="008258CE">
              <w:rPr>
                <w:rFonts w:cs="Courier New"/>
                <w:szCs w:val="20"/>
              </w:rPr>
              <w:t xml:space="preserve"> element shall have the same value for this attribute.</w:t>
            </w:r>
          </w:p>
          <w:p w14:paraId="1C00B452" w14:textId="77777777" w:rsidR="00272D8B" w:rsidRPr="008258CE" w:rsidRDefault="00272D8B" w:rsidP="004F5ED7">
            <w:pPr>
              <w:pStyle w:val="Tablebody"/>
              <w:jc w:val="left"/>
              <w:rPr>
                <w:szCs w:val="20"/>
              </w:rPr>
            </w:pPr>
            <w:r w:rsidRPr="008258CE">
              <w:rPr>
                <w:szCs w:val="20"/>
              </w:rPr>
              <w:t xml:space="preserve">The scope of the </w:t>
            </w:r>
            <w:r w:rsidRPr="008258CE">
              <w:rPr>
                <w:rStyle w:val="ISOCode"/>
                <w:szCs w:val="20"/>
              </w:rPr>
              <w:t>@id</w:t>
            </w:r>
            <w:r w:rsidRPr="008258CE">
              <w:rPr>
                <w:rFonts w:cs="Courier New"/>
                <w:szCs w:val="20"/>
              </w:rPr>
              <w:t xml:space="preserve"> for each Event is with the same </w:t>
            </w:r>
            <w:r w:rsidRPr="008258CE">
              <w:rPr>
                <w:rStyle w:val="ISOCode"/>
                <w:szCs w:val="20"/>
              </w:rPr>
              <w:t>@schemeIdURI</w:t>
            </w:r>
            <w:r w:rsidRPr="008258CE">
              <w:rPr>
                <w:rFonts w:cs="Courier New"/>
                <w:szCs w:val="20"/>
              </w:rPr>
              <w:t xml:space="preserve"> an</w:t>
            </w:r>
            <w:r w:rsidRPr="008258CE">
              <w:rPr>
                <w:szCs w:val="20"/>
              </w:rPr>
              <w:t xml:space="preserve">d </w:t>
            </w:r>
            <w:r w:rsidRPr="008258CE">
              <w:rPr>
                <w:rStyle w:val="ISOCode"/>
                <w:szCs w:val="20"/>
              </w:rPr>
              <w:t>@value</w:t>
            </w:r>
            <w:r w:rsidRPr="008258CE">
              <w:rPr>
                <w:rFonts w:cs="Courier New"/>
                <w:szCs w:val="20"/>
              </w:rPr>
              <w:t xml:space="preserve"> pair.</w:t>
            </w:r>
          </w:p>
        </w:tc>
      </w:tr>
      <w:tr w:rsidR="00272D8B" w:rsidRPr="008258CE" w14:paraId="613AD752" w14:textId="77777777" w:rsidTr="00253DCF">
        <w:tblPrEx>
          <w:tblW w:w="5000" w:type="pct"/>
          <w:tblBorders>
            <w:top w:val="single" w:sz="4" w:space="0" w:color="000000"/>
            <w:left w:val="single" w:sz="4" w:space="0" w:color="000000"/>
            <w:bottom w:val="single" w:sz="4" w:space="0" w:color="000000"/>
            <w:right w:val="single" w:sz="4" w:space="0" w:color="000000"/>
            <w:insideH w:val="single" w:sz="4" w:space="0" w:color="000000"/>
          </w:tblBorders>
          <w:tblLayout w:type="fixed"/>
          <w:tblLook w:val="00A0" w:firstRow="1" w:lastRow="0" w:firstColumn="1" w:lastColumn="0" w:noHBand="0" w:noVBand="0"/>
          <w:tblPrExChange w:id="18" w:author="Iraj Sodagar" w:date="2022-10-16T11:49:00Z">
            <w:tblPrEx>
              <w:tblW w:w="5000" w:type="pct"/>
              <w:tblBorders>
                <w:top w:val="single" w:sz="4" w:space="0" w:color="000000"/>
                <w:left w:val="single" w:sz="4" w:space="0" w:color="000000"/>
                <w:bottom w:val="single" w:sz="4" w:space="0" w:color="000000"/>
                <w:right w:val="single" w:sz="4" w:space="0" w:color="000000"/>
                <w:insideH w:val="single" w:sz="4" w:space="0" w:color="000000"/>
              </w:tblBorders>
              <w:tblLayout w:type="fixed"/>
              <w:tblLook w:val="00A0" w:firstRow="1" w:lastRow="0" w:firstColumn="1" w:lastColumn="0" w:noHBand="0" w:noVBand="0"/>
            </w:tblPrEx>
          </w:tblPrExChange>
        </w:tblPrEx>
        <w:trPr>
          <w:cantSplit/>
          <w:trPrChange w:id="19" w:author="Iraj Sodagar" w:date="2022-10-16T11:49:00Z">
            <w:trPr>
              <w:gridAfter w:val="0"/>
              <w:cantSplit/>
            </w:trPr>
          </w:trPrChange>
        </w:trPr>
        <w:tc>
          <w:tcPr>
            <w:tcW w:w="122" w:type="pct"/>
            <w:tcBorders>
              <w:left w:val="single" w:sz="12" w:space="0" w:color="auto"/>
            </w:tcBorders>
            <w:shd w:val="clear" w:color="auto" w:fill="FFFF00"/>
            <w:tcPrChange w:id="20" w:author="Iraj Sodagar" w:date="2022-10-16T11:49:00Z">
              <w:tcPr>
                <w:tcW w:w="122" w:type="pct"/>
                <w:gridSpan w:val="2"/>
                <w:tcBorders>
                  <w:left w:val="single" w:sz="12" w:space="0" w:color="auto"/>
                </w:tcBorders>
                <w:shd w:val="clear" w:color="auto" w:fill="FFFFFF" w:themeFill="background1"/>
              </w:tcPr>
            </w:tcPrChange>
          </w:tcPr>
          <w:p w14:paraId="74DE88F8" w14:textId="77777777" w:rsidR="00272D8B" w:rsidRPr="008258CE" w:rsidRDefault="00272D8B" w:rsidP="004F5ED7">
            <w:pPr>
              <w:pStyle w:val="Tablebody"/>
              <w:jc w:val="left"/>
              <w:rPr>
                <w:szCs w:val="20"/>
              </w:rPr>
            </w:pPr>
          </w:p>
        </w:tc>
        <w:tc>
          <w:tcPr>
            <w:tcW w:w="125" w:type="pct"/>
            <w:shd w:val="clear" w:color="auto" w:fill="FFFF00"/>
            <w:tcPrChange w:id="21" w:author="Iraj Sodagar" w:date="2022-10-16T11:49:00Z">
              <w:tcPr>
                <w:tcW w:w="125" w:type="pct"/>
                <w:gridSpan w:val="2"/>
                <w:shd w:val="clear" w:color="auto" w:fill="FFFFFF" w:themeFill="background1"/>
              </w:tcPr>
            </w:tcPrChange>
          </w:tcPr>
          <w:p w14:paraId="183983EA" w14:textId="77777777" w:rsidR="00272D8B" w:rsidRPr="008258CE" w:rsidRDefault="00272D8B" w:rsidP="004F5ED7">
            <w:pPr>
              <w:pStyle w:val="Tablebody"/>
              <w:jc w:val="left"/>
              <w:rPr>
                <w:szCs w:val="20"/>
              </w:rPr>
            </w:pPr>
          </w:p>
        </w:tc>
        <w:tc>
          <w:tcPr>
            <w:tcW w:w="125" w:type="pct"/>
            <w:shd w:val="clear" w:color="auto" w:fill="FFFF00"/>
            <w:tcPrChange w:id="22" w:author="Iraj Sodagar" w:date="2022-10-16T11:49:00Z">
              <w:tcPr>
                <w:tcW w:w="125" w:type="pct"/>
                <w:gridSpan w:val="2"/>
                <w:shd w:val="clear" w:color="auto" w:fill="FFFFFF" w:themeFill="background1"/>
              </w:tcPr>
            </w:tcPrChange>
          </w:tcPr>
          <w:p w14:paraId="7186582F" w14:textId="77777777" w:rsidR="00272D8B" w:rsidRPr="008258CE" w:rsidRDefault="00272D8B" w:rsidP="004F5ED7">
            <w:pPr>
              <w:pStyle w:val="Tablebody"/>
              <w:jc w:val="left"/>
              <w:rPr>
                <w:szCs w:val="20"/>
              </w:rPr>
            </w:pPr>
          </w:p>
        </w:tc>
        <w:tc>
          <w:tcPr>
            <w:tcW w:w="132" w:type="pct"/>
            <w:tcBorders>
              <w:right w:val="nil"/>
            </w:tcBorders>
            <w:shd w:val="clear" w:color="auto" w:fill="FFFF00"/>
            <w:tcPrChange w:id="23" w:author="Iraj Sodagar" w:date="2022-10-16T11:49:00Z">
              <w:tcPr>
                <w:tcW w:w="132" w:type="pct"/>
                <w:gridSpan w:val="2"/>
                <w:tcBorders>
                  <w:right w:val="nil"/>
                </w:tcBorders>
                <w:shd w:val="clear" w:color="auto" w:fill="FFFFFF" w:themeFill="background1"/>
              </w:tcPr>
            </w:tcPrChange>
          </w:tcPr>
          <w:p w14:paraId="49F1FB69" w14:textId="77777777" w:rsidR="00272D8B" w:rsidRPr="008258CE" w:rsidRDefault="00272D8B" w:rsidP="004F5ED7">
            <w:pPr>
              <w:pStyle w:val="Tablebody"/>
              <w:jc w:val="left"/>
              <w:rPr>
                <w:szCs w:val="20"/>
              </w:rPr>
            </w:pPr>
          </w:p>
        </w:tc>
        <w:tc>
          <w:tcPr>
            <w:tcW w:w="1215" w:type="pct"/>
            <w:tcBorders>
              <w:left w:val="nil"/>
              <w:right w:val="single" w:sz="4" w:space="0" w:color="000000"/>
            </w:tcBorders>
            <w:shd w:val="clear" w:color="auto" w:fill="FFFF00"/>
            <w:tcPrChange w:id="24" w:author="Iraj Sodagar" w:date="2022-10-16T11:49:00Z">
              <w:tcPr>
                <w:tcW w:w="1215" w:type="pct"/>
                <w:gridSpan w:val="2"/>
                <w:tcBorders>
                  <w:left w:val="nil"/>
                  <w:right w:val="single" w:sz="4" w:space="0" w:color="000000"/>
                </w:tcBorders>
                <w:shd w:val="clear" w:color="auto" w:fill="FFFFFF" w:themeFill="background1"/>
              </w:tcPr>
            </w:tcPrChange>
          </w:tcPr>
          <w:p w14:paraId="6346BA31" w14:textId="2BAD8583" w:rsidR="00272D8B" w:rsidRPr="008258CE" w:rsidRDefault="00272D8B" w:rsidP="004F5ED7">
            <w:pPr>
              <w:pStyle w:val="Tablebody"/>
              <w:jc w:val="left"/>
              <w:rPr>
                <w:rStyle w:val="ISOCode"/>
                <w:szCs w:val="20"/>
              </w:rPr>
            </w:pPr>
            <w:r>
              <w:rPr>
                <w:rStyle w:val="ISOCode"/>
                <w:szCs w:val="20"/>
              </w:rPr>
              <w:t>@</w:t>
            </w:r>
            <w:proofErr w:type="gramStart"/>
            <w:r w:rsidR="002B19A6">
              <w:rPr>
                <w:rStyle w:val="ISOCode"/>
                <w:szCs w:val="20"/>
              </w:rPr>
              <w:t>status</w:t>
            </w:r>
            <w:proofErr w:type="gramEnd"/>
          </w:p>
        </w:tc>
        <w:tc>
          <w:tcPr>
            <w:tcW w:w="710" w:type="pct"/>
            <w:tcBorders>
              <w:left w:val="single" w:sz="4" w:space="0" w:color="000000"/>
              <w:right w:val="single" w:sz="4" w:space="0" w:color="000000"/>
            </w:tcBorders>
            <w:shd w:val="clear" w:color="auto" w:fill="FFFF00"/>
            <w:tcPrChange w:id="25" w:author="Iraj Sodagar" w:date="2022-10-16T11:49:00Z">
              <w:tcPr>
                <w:tcW w:w="710" w:type="pct"/>
                <w:gridSpan w:val="2"/>
                <w:tcBorders>
                  <w:left w:val="single" w:sz="4" w:space="0" w:color="000000"/>
                  <w:right w:val="single" w:sz="4" w:space="0" w:color="000000"/>
                </w:tcBorders>
                <w:shd w:val="clear" w:color="auto" w:fill="FFFFFF" w:themeFill="background1"/>
              </w:tcPr>
            </w:tcPrChange>
          </w:tcPr>
          <w:p w14:paraId="49DFAAAA" w14:textId="77777777" w:rsidR="00272D8B" w:rsidRDefault="00272D8B" w:rsidP="004F5ED7">
            <w:pPr>
              <w:pStyle w:val="Tablebody"/>
              <w:rPr>
                <w:szCs w:val="20"/>
              </w:rPr>
            </w:pPr>
            <w:r w:rsidRPr="008258CE">
              <w:rPr>
                <w:szCs w:val="20"/>
              </w:rPr>
              <w:t>O</w:t>
            </w:r>
          </w:p>
          <w:p w14:paraId="2B61DBD8" w14:textId="23A9DF1E" w:rsidR="00272D8B" w:rsidRPr="008258CE" w:rsidRDefault="00272D8B" w:rsidP="004F5ED7">
            <w:pPr>
              <w:pStyle w:val="Tablebody"/>
              <w:rPr>
                <w:szCs w:val="20"/>
              </w:rPr>
            </w:pPr>
            <w:r w:rsidRPr="008258CE">
              <w:rPr>
                <w:szCs w:val="20"/>
              </w:rPr>
              <w:t xml:space="preserve">default: </w:t>
            </w:r>
            <w:r w:rsidR="002B19A6">
              <w:rPr>
                <w:rFonts w:ascii="Courier New" w:hAnsi="Courier New" w:cs="Courier New"/>
                <w:szCs w:val="20"/>
              </w:rPr>
              <w:t>none</w:t>
            </w:r>
          </w:p>
        </w:tc>
        <w:tc>
          <w:tcPr>
            <w:tcW w:w="2571" w:type="pct"/>
            <w:tcBorders>
              <w:left w:val="single" w:sz="4" w:space="0" w:color="000000"/>
              <w:right w:val="single" w:sz="12" w:space="0" w:color="auto"/>
            </w:tcBorders>
            <w:shd w:val="clear" w:color="auto" w:fill="FFFF00"/>
            <w:tcPrChange w:id="26" w:author="Iraj Sodagar" w:date="2022-10-16T11:49:00Z">
              <w:tcPr>
                <w:tcW w:w="2571" w:type="pct"/>
                <w:gridSpan w:val="2"/>
                <w:tcBorders>
                  <w:left w:val="single" w:sz="4" w:space="0" w:color="000000"/>
                  <w:right w:val="single" w:sz="12" w:space="0" w:color="auto"/>
                </w:tcBorders>
                <w:shd w:val="clear" w:color="auto" w:fill="FFFFFF" w:themeFill="background1"/>
              </w:tcPr>
            </w:tcPrChange>
          </w:tcPr>
          <w:p w14:paraId="78C9AFBB" w14:textId="7DF29A7F" w:rsidR="00272D8B" w:rsidRDefault="00272D8B" w:rsidP="00272D8B">
            <w:pPr>
              <w:pStyle w:val="Tablebody"/>
              <w:jc w:val="left"/>
              <w:rPr>
                <w:szCs w:val="20"/>
              </w:rPr>
            </w:pPr>
            <w:r>
              <w:rPr>
                <w:szCs w:val="20"/>
              </w:rPr>
              <w:t xml:space="preserve">specifies the </w:t>
            </w:r>
            <w:r w:rsidR="002B19A6">
              <w:rPr>
                <w:szCs w:val="20"/>
              </w:rPr>
              <w:t>status</w:t>
            </w:r>
            <w:r>
              <w:rPr>
                <w:szCs w:val="20"/>
              </w:rPr>
              <w:t xml:space="preserve"> of event:</w:t>
            </w:r>
          </w:p>
          <w:p w14:paraId="625A3659" w14:textId="0D37B79C" w:rsidR="00272D8B" w:rsidRPr="006831A7" w:rsidRDefault="002B19A6" w:rsidP="00272D8B">
            <w:pPr>
              <w:pStyle w:val="Tablebody"/>
              <w:numPr>
                <w:ilvl w:val="0"/>
                <w:numId w:val="9"/>
              </w:numPr>
              <w:jc w:val="left"/>
              <w:rPr>
                <w:szCs w:val="20"/>
              </w:rPr>
            </w:pPr>
            <w:r>
              <w:rPr>
                <w:rFonts w:ascii="Courier New" w:hAnsi="Courier New" w:cs="Courier New"/>
                <w:szCs w:val="20"/>
              </w:rPr>
              <w:t>none</w:t>
            </w:r>
            <w:r w:rsidR="00272D8B">
              <w:rPr>
                <w:szCs w:val="20"/>
              </w:rPr>
              <w:t>:</w:t>
            </w:r>
            <w:r w:rsidR="00272D8B">
              <w:t xml:space="preserve"> </w:t>
            </w:r>
            <w:r>
              <w:t>no specific status</w:t>
            </w:r>
          </w:p>
          <w:p w14:paraId="643BB27A" w14:textId="4FACB588" w:rsidR="00272D8B" w:rsidRPr="008258CE" w:rsidRDefault="00272D8B" w:rsidP="006831A7">
            <w:pPr>
              <w:pStyle w:val="Tablebody"/>
              <w:numPr>
                <w:ilvl w:val="0"/>
                <w:numId w:val="9"/>
              </w:numPr>
              <w:jc w:val="left"/>
              <w:rPr>
                <w:szCs w:val="20"/>
              </w:rPr>
            </w:pPr>
            <w:r>
              <w:rPr>
                <w:rFonts w:ascii="Courier New" w:hAnsi="Courier New" w:cs="Courier New"/>
                <w:szCs w:val="20"/>
              </w:rPr>
              <w:t>update</w:t>
            </w:r>
            <w:r>
              <w:rPr>
                <w:szCs w:val="20"/>
              </w:rPr>
              <w:t xml:space="preserve">: </w:t>
            </w:r>
            <w:r>
              <w:t xml:space="preserve">the event is an update of another event with identical values of </w:t>
            </w:r>
            <w:r w:rsidR="004A23CF" w:rsidRPr="00185D3F">
              <w:rPr>
                <w:rFonts w:ascii="Courier New" w:hAnsi="Courier New" w:cs="Courier New"/>
              </w:rPr>
              <w:t>@schemeIdUr</w:t>
            </w:r>
            <w:r w:rsidR="004A23CF" w:rsidRPr="004A23CF">
              <w:t xml:space="preserve">, </w:t>
            </w:r>
            <w:r w:rsidR="004A23CF" w:rsidRPr="00185D3F">
              <w:rPr>
                <w:rFonts w:ascii="Courier New" w:hAnsi="Courier New" w:cs="Courier New"/>
              </w:rPr>
              <w:t>@value</w:t>
            </w:r>
            <w:r w:rsidR="004A23CF" w:rsidRPr="004A23CF">
              <w:t xml:space="preserve">, and </w:t>
            </w:r>
            <w:r w:rsidR="004A23CF" w:rsidRPr="00185D3F">
              <w:rPr>
                <w:rFonts w:ascii="Courier New" w:hAnsi="Courier New" w:cs="Courier New"/>
              </w:rPr>
              <w:t>@id</w:t>
            </w:r>
          </w:p>
        </w:tc>
      </w:tr>
      <w:tr w:rsidR="00272D8B" w:rsidRPr="008258CE" w14:paraId="16DFCBBD" w14:textId="77777777" w:rsidTr="004F5ED7">
        <w:trPr>
          <w:cantSplit/>
        </w:trPr>
        <w:tc>
          <w:tcPr>
            <w:tcW w:w="122" w:type="pct"/>
            <w:tcBorders>
              <w:left w:val="single" w:sz="12" w:space="0" w:color="auto"/>
            </w:tcBorders>
          </w:tcPr>
          <w:p w14:paraId="7974797B" w14:textId="77777777" w:rsidR="00272D8B" w:rsidRPr="008258CE" w:rsidRDefault="00272D8B" w:rsidP="004F5ED7">
            <w:pPr>
              <w:pStyle w:val="Tablebody"/>
              <w:jc w:val="left"/>
              <w:rPr>
                <w:szCs w:val="20"/>
              </w:rPr>
            </w:pPr>
          </w:p>
        </w:tc>
        <w:tc>
          <w:tcPr>
            <w:tcW w:w="125" w:type="pct"/>
          </w:tcPr>
          <w:p w14:paraId="0465513C" w14:textId="77777777" w:rsidR="00272D8B" w:rsidRPr="008258CE" w:rsidRDefault="00272D8B" w:rsidP="004F5ED7">
            <w:pPr>
              <w:pStyle w:val="Tablebody"/>
              <w:jc w:val="left"/>
              <w:rPr>
                <w:szCs w:val="20"/>
              </w:rPr>
            </w:pPr>
          </w:p>
        </w:tc>
        <w:tc>
          <w:tcPr>
            <w:tcW w:w="125" w:type="pct"/>
          </w:tcPr>
          <w:p w14:paraId="3DEA0D7D" w14:textId="77777777" w:rsidR="00272D8B" w:rsidRPr="008258CE" w:rsidRDefault="00272D8B" w:rsidP="004F5ED7">
            <w:pPr>
              <w:pStyle w:val="Tablebody"/>
              <w:jc w:val="left"/>
              <w:rPr>
                <w:szCs w:val="20"/>
              </w:rPr>
            </w:pPr>
          </w:p>
        </w:tc>
        <w:tc>
          <w:tcPr>
            <w:tcW w:w="132" w:type="pct"/>
            <w:tcBorders>
              <w:right w:val="nil"/>
            </w:tcBorders>
          </w:tcPr>
          <w:p w14:paraId="57145212" w14:textId="77777777" w:rsidR="00272D8B" w:rsidRPr="008258CE" w:rsidRDefault="00272D8B" w:rsidP="004F5ED7">
            <w:pPr>
              <w:pStyle w:val="Tablebody"/>
              <w:jc w:val="left"/>
              <w:rPr>
                <w:szCs w:val="20"/>
              </w:rPr>
            </w:pPr>
          </w:p>
        </w:tc>
        <w:tc>
          <w:tcPr>
            <w:tcW w:w="1215" w:type="pct"/>
            <w:tcBorders>
              <w:left w:val="nil"/>
              <w:right w:val="single" w:sz="4" w:space="0" w:color="000000"/>
            </w:tcBorders>
          </w:tcPr>
          <w:p w14:paraId="419D5854" w14:textId="77777777" w:rsidR="00272D8B" w:rsidRPr="008258CE" w:rsidRDefault="00272D8B" w:rsidP="004F5ED7">
            <w:pPr>
              <w:pStyle w:val="Tablebody"/>
              <w:jc w:val="left"/>
              <w:rPr>
                <w:rStyle w:val="ISOCode"/>
                <w:szCs w:val="20"/>
              </w:rPr>
            </w:pPr>
            <w:r w:rsidRPr="008258CE">
              <w:rPr>
                <w:rStyle w:val="ISOCode"/>
                <w:szCs w:val="20"/>
              </w:rPr>
              <w:t>@contentEncoding</w:t>
            </w:r>
          </w:p>
        </w:tc>
        <w:tc>
          <w:tcPr>
            <w:tcW w:w="710" w:type="pct"/>
            <w:tcBorders>
              <w:left w:val="single" w:sz="4" w:space="0" w:color="000000"/>
              <w:right w:val="single" w:sz="4" w:space="0" w:color="000000"/>
            </w:tcBorders>
          </w:tcPr>
          <w:p w14:paraId="4C52558C" w14:textId="77777777" w:rsidR="00272D8B" w:rsidRPr="008258CE" w:rsidRDefault="00272D8B" w:rsidP="004F5ED7">
            <w:pPr>
              <w:pStyle w:val="Tablebody"/>
              <w:rPr>
                <w:szCs w:val="20"/>
              </w:rPr>
            </w:pPr>
            <w:r w:rsidRPr="008258CE">
              <w:rPr>
                <w:szCs w:val="20"/>
              </w:rPr>
              <w:t>O</w:t>
            </w:r>
          </w:p>
        </w:tc>
        <w:tc>
          <w:tcPr>
            <w:tcW w:w="2571" w:type="pct"/>
            <w:tcBorders>
              <w:left w:val="single" w:sz="4" w:space="0" w:color="000000"/>
              <w:right w:val="single" w:sz="12" w:space="0" w:color="auto"/>
            </w:tcBorders>
          </w:tcPr>
          <w:p w14:paraId="0DA8BD32" w14:textId="77777777" w:rsidR="00272D8B" w:rsidRPr="008258CE" w:rsidRDefault="00272D8B" w:rsidP="004F5ED7">
            <w:pPr>
              <w:pStyle w:val="Tablebody"/>
              <w:jc w:val="left"/>
              <w:rPr>
                <w:szCs w:val="20"/>
              </w:rPr>
            </w:pPr>
            <w:r w:rsidRPr="008258CE">
              <w:rPr>
                <w:szCs w:val="20"/>
              </w:rPr>
              <w:t xml:space="preserve">specifies whether the information in the body and the information in the </w:t>
            </w:r>
            <w:r w:rsidRPr="008258CE">
              <w:rPr>
                <w:rFonts w:ascii="Courier New" w:hAnsi="Courier New" w:cs="Courier New"/>
                <w:szCs w:val="20"/>
              </w:rPr>
              <w:t>@messageData</w:t>
            </w:r>
            <w:r w:rsidRPr="008258CE">
              <w:rPr>
                <w:szCs w:val="20"/>
              </w:rPr>
              <w:t xml:space="preserve"> is encoded.</w:t>
            </w:r>
          </w:p>
          <w:p w14:paraId="1D6ED8C5" w14:textId="77777777" w:rsidR="00272D8B" w:rsidRPr="008258CE" w:rsidRDefault="00272D8B" w:rsidP="004F5ED7">
            <w:pPr>
              <w:pStyle w:val="Tablebody"/>
              <w:jc w:val="left"/>
              <w:rPr>
                <w:szCs w:val="20"/>
              </w:rPr>
            </w:pPr>
            <w:r w:rsidRPr="008258CE">
              <w:rPr>
                <w:szCs w:val="20"/>
              </w:rPr>
              <w:t>If present, the following value is possible:</w:t>
            </w:r>
          </w:p>
          <w:p w14:paraId="407EBA7C" w14:textId="77777777" w:rsidR="00272D8B" w:rsidRPr="008258CE" w:rsidRDefault="00272D8B" w:rsidP="00272D8B">
            <w:pPr>
              <w:pStyle w:val="Tablebody"/>
              <w:numPr>
                <w:ilvl w:val="0"/>
                <w:numId w:val="11"/>
              </w:numPr>
              <w:tabs>
                <w:tab w:val="clear" w:pos="403"/>
              </w:tabs>
              <w:spacing w:line="210" w:lineRule="atLeast"/>
              <w:jc w:val="left"/>
              <w:rPr>
                <w:szCs w:val="20"/>
              </w:rPr>
            </w:pPr>
            <w:r w:rsidRPr="008258CE">
              <w:rPr>
                <w:rFonts w:ascii="Courier New" w:hAnsi="Courier New" w:cs="Courier New"/>
                <w:szCs w:val="20"/>
              </w:rPr>
              <w:t>base64</w:t>
            </w:r>
            <w:r w:rsidRPr="008258CE">
              <w:rPr>
                <w:szCs w:val="20"/>
              </w:rPr>
              <w:t xml:space="preserve"> the content is encoded as described in IETF RFC 4648 prior to adding it to the field. </w:t>
            </w:r>
          </w:p>
          <w:p w14:paraId="58C4F45F" w14:textId="77777777" w:rsidR="00272D8B" w:rsidRPr="008258CE" w:rsidRDefault="00272D8B" w:rsidP="004F5ED7">
            <w:pPr>
              <w:pStyle w:val="Tablebody"/>
              <w:jc w:val="left"/>
              <w:rPr>
                <w:szCs w:val="20"/>
              </w:rPr>
            </w:pPr>
            <w:r w:rsidRPr="008258CE">
              <w:rPr>
                <w:szCs w:val="20"/>
              </w:rPr>
              <w:t>If this attribute is present, the DASH Client is expected to decode the message data and only provide the decoded message to the application.</w:t>
            </w:r>
          </w:p>
        </w:tc>
      </w:tr>
      <w:tr w:rsidR="00272D8B" w:rsidRPr="008258CE" w14:paraId="6CD77ACE" w14:textId="77777777" w:rsidTr="004F5ED7">
        <w:trPr>
          <w:cantSplit/>
        </w:trPr>
        <w:tc>
          <w:tcPr>
            <w:tcW w:w="122" w:type="pct"/>
            <w:tcBorders>
              <w:left w:val="single" w:sz="12" w:space="0" w:color="auto"/>
              <w:bottom w:val="single" w:sz="12" w:space="0" w:color="auto"/>
            </w:tcBorders>
          </w:tcPr>
          <w:p w14:paraId="2297C25E" w14:textId="77777777" w:rsidR="00272D8B" w:rsidRPr="008258CE" w:rsidRDefault="00272D8B" w:rsidP="004F5ED7">
            <w:pPr>
              <w:pStyle w:val="Tablebody"/>
              <w:jc w:val="left"/>
              <w:rPr>
                <w:noProof/>
                <w:szCs w:val="20"/>
              </w:rPr>
            </w:pPr>
            <w:r w:rsidRPr="008258CE">
              <w:rPr>
                <w:szCs w:val="20"/>
              </w:rPr>
              <w:t> </w:t>
            </w:r>
          </w:p>
        </w:tc>
        <w:tc>
          <w:tcPr>
            <w:tcW w:w="125" w:type="pct"/>
            <w:tcBorders>
              <w:bottom w:val="single" w:sz="12" w:space="0" w:color="auto"/>
            </w:tcBorders>
          </w:tcPr>
          <w:p w14:paraId="3308462C" w14:textId="77777777" w:rsidR="00272D8B" w:rsidRPr="008258CE" w:rsidRDefault="00272D8B" w:rsidP="004F5ED7">
            <w:pPr>
              <w:pStyle w:val="Tablebody"/>
              <w:jc w:val="left"/>
              <w:rPr>
                <w:szCs w:val="20"/>
              </w:rPr>
            </w:pPr>
            <w:r w:rsidRPr="008258CE">
              <w:rPr>
                <w:szCs w:val="20"/>
              </w:rPr>
              <w:t> </w:t>
            </w:r>
          </w:p>
        </w:tc>
        <w:tc>
          <w:tcPr>
            <w:tcW w:w="125" w:type="pct"/>
            <w:tcBorders>
              <w:bottom w:val="single" w:sz="12" w:space="0" w:color="auto"/>
            </w:tcBorders>
          </w:tcPr>
          <w:p w14:paraId="5F78DE66" w14:textId="77777777" w:rsidR="00272D8B" w:rsidRPr="008258CE" w:rsidRDefault="00272D8B" w:rsidP="004F5ED7">
            <w:pPr>
              <w:pStyle w:val="Tablebody"/>
              <w:jc w:val="left"/>
              <w:rPr>
                <w:szCs w:val="20"/>
              </w:rPr>
            </w:pPr>
            <w:r w:rsidRPr="008258CE">
              <w:rPr>
                <w:szCs w:val="20"/>
              </w:rPr>
              <w:t> </w:t>
            </w:r>
          </w:p>
        </w:tc>
        <w:tc>
          <w:tcPr>
            <w:tcW w:w="132" w:type="pct"/>
            <w:tcBorders>
              <w:bottom w:val="single" w:sz="12" w:space="0" w:color="auto"/>
              <w:right w:val="nil"/>
            </w:tcBorders>
          </w:tcPr>
          <w:p w14:paraId="3AF8D5C8" w14:textId="77777777" w:rsidR="00272D8B" w:rsidRPr="008258CE" w:rsidRDefault="00272D8B" w:rsidP="004F5ED7">
            <w:pPr>
              <w:pStyle w:val="Tablebody"/>
              <w:jc w:val="left"/>
              <w:rPr>
                <w:szCs w:val="20"/>
              </w:rPr>
            </w:pPr>
            <w:r w:rsidRPr="008258CE">
              <w:rPr>
                <w:szCs w:val="20"/>
              </w:rPr>
              <w:t> </w:t>
            </w:r>
          </w:p>
        </w:tc>
        <w:tc>
          <w:tcPr>
            <w:tcW w:w="1215" w:type="pct"/>
            <w:tcBorders>
              <w:left w:val="nil"/>
              <w:bottom w:val="single" w:sz="12" w:space="0" w:color="auto"/>
              <w:right w:val="single" w:sz="4" w:space="0" w:color="000000"/>
            </w:tcBorders>
          </w:tcPr>
          <w:p w14:paraId="772E349E" w14:textId="77777777" w:rsidR="00272D8B" w:rsidRPr="008258CE" w:rsidRDefault="00272D8B" w:rsidP="004F5ED7">
            <w:pPr>
              <w:pStyle w:val="Tablebody"/>
              <w:jc w:val="left"/>
              <w:rPr>
                <w:rStyle w:val="ISOCode"/>
                <w:szCs w:val="20"/>
              </w:rPr>
            </w:pPr>
            <w:r w:rsidRPr="008258CE">
              <w:rPr>
                <w:rStyle w:val="ISOCode"/>
                <w:szCs w:val="20"/>
              </w:rPr>
              <w:t>@messageData</w:t>
            </w:r>
          </w:p>
        </w:tc>
        <w:tc>
          <w:tcPr>
            <w:tcW w:w="710" w:type="pct"/>
            <w:tcBorders>
              <w:left w:val="single" w:sz="4" w:space="0" w:color="000000"/>
              <w:bottom w:val="single" w:sz="12" w:space="0" w:color="auto"/>
              <w:right w:val="single" w:sz="4" w:space="0" w:color="000000"/>
            </w:tcBorders>
          </w:tcPr>
          <w:p w14:paraId="42A57EDE" w14:textId="77777777" w:rsidR="00272D8B" w:rsidRPr="008258CE" w:rsidRDefault="00272D8B" w:rsidP="004F5ED7">
            <w:pPr>
              <w:pStyle w:val="Tablebody"/>
              <w:rPr>
                <w:szCs w:val="20"/>
              </w:rPr>
            </w:pPr>
            <w:r w:rsidRPr="008258CE">
              <w:rPr>
                <w:szCs w:val="20"/>
              </w:rPr>
              <w:t>O</w:t>
            </w:r>
          </w:p>
        </w:tc>
        <w:tc>
          <w:tcPr>
            <w:tcW w:w="2571" w:type="pct"/>
            <w:tcBorders>
              <w:left w:val="single" w:sz="4" w:space="0" w:color="000000"/>
              <w:bottom w:val="single" w:sz="12" w:space="0" w:color="auto"/>
              <w:right w:val="single" w:sz="12" w:space="0" w:color="auto"/>
            </w:tcBorders>
          </w:tcPr>
          <w:p w14:paraId="6200F306" w14:textId="77777777" w:rsidR="00272D8B" w:rsidRPr="008258CE" w:rsidRDefault="00272D8B" w:rsidP="004F5ED7">
            <w:pPr>
              <w:pStyle w:val="Tablebody"/>
              <w:jc w:val="left"/>
              <w:rPr>
                <w:szCs w:val="20"/>
              </w:rPr>
            </w:pPr>
            <w:r w:rsidRPr="008258CE">
              <w:rPr>
                <w:szCs w:val="20"/>
              </w:rPr>
              <w:t xml:space="preserve">specifies the value for the event stream element. The value space and semantics must be defined by the owners of the scheme identified in the </w:t>
            </w:r>
            <w:r w:rsidRPr="008258CE">
              <w:rPr>
                <w:rStyle w:val="ISOCode"/>
                <w:szCs w:val="20"/>
              </w:rPr>
              <w:t>@schemeIdUri</w:t>
            </w:r>
            <w:r w:rsidRPr="008258CE">
              <w:rPr>
                <w:rFonts w:cs="Courier New"/>
                <w:szCs w:val="20"/>
              </w:rPr>
              <w:t xml:space="preserve"> attribute.</w:t>
            </w:r>
          </w:p>
          <w:p w14:paraId="597807FE" w14:textId="77777777" w:rsidR="00272D8B" w:rsidRPr="008258CE" w:rsidRDefault="00272D8B" w:rsidP="004F5ED7">
            <w:pPr>
              <w:pStyle w:val="Tablebody"/>
              <w:ind w:left="400"/>
              <w:jc w:val="left"/>
              <w:rPr>
                <w:szCs w:val="20"/>
              </w:rPr>
            </w:pPr>
            <w:proofErr w:type="gramStart"/>
            <w:r w:rsidRPr="008258CE">
              <w:rPr>
                <w:szCs w:val="20"/>
              </w:rPr>
              <w:t>NOTE  the</w:t>
            </w:r>
            <w:proofErr w:type="gramEnd"/>
            <w:r w:rsidRPr="008258CE">
              <w:rPr>
                <w:szCs w:val="20"/>
              </w:rPr>
              <w:t xml:space="preserve"> use of the message data is discouraged by content authors, it is only maintained for the purpose of backward-compatibility. Including the message in the Event element is recommended in preference to using this attribute. This attribute is expected to be deprecated in the future editions of this document.</w:t>
            </w:r>
          </w:p>
        </w:tc>
      </w:tr>
      <w:tr w:rsidR="00272D8B" w:rsidRPr="008258CE" w14:paraId="567F2A25" w14:textId="77777777" w:rsidTr="004F5ED7">
        <w:trPr>
          <w:cantSplit/>
        </w:trPr>
        <w:tc>
          <w:tcPr>
            <w:tcW w:w="5000" w:type="pct"/>
            <w:gridSpan w:val="7"/>
            <w:tcBorders>
              <w:top w:val="single" w:sz="12" w:space="0" w:color="auto"/>
              <w:left w:val="single" w:sz="12" w:space="0" w:color="auto"/>
              <w:bottom w:val="single" w:sz="12" w:space="0" w:color="auto"/>
              <w:right w:val="single" w:sz="12" w:space="0" w:color="auto"/>
            </w:tcBorders>
          </w:tcPr>
          <w:p w14:paraId="218F2161" w14:textId="77777777" w:rsidR="00272D8B" w:rsidRPr="008258CE" w:rsidRDefault="00272D8B" w:rsidP="004F5ED7">
            <w:pPr>
              <w:pStyle w:val="Tablefooter"/>
              <w:jc w:val="left"/>
              <w:rPr>
                <w:sz w:val="20"/>
                <w:szCs w:val="20"/>
              </w:rPr>
            </w:pPr>
            <w:r w:rsidRPr="008258CE">
              <w:rPr>
                <w:b/>
                <w:sz w:val="20"/>
                <w:szCs w:val="20"/>
              </w:rPr>
              <w:t>Key</w:t>
            </w:r>
          </w:p>
          <w:p w14:paraId="0B00597D" w14:textId="77777777" w:rsidR="00272D8B" w:rsidRPr="008258CE" w:rsidRDefault="00272D8B" w:rsidP="004F5ED7">
            <w:pPr>
              <w:pStyle w:val="Tablefooter"/>
              <w:jc w:val="left"/>
              <w:rPr>
                <w:sz w:val="20"/>
                <w:szCs w:val="20"/>
              </w:rPr>
            </w:pPr>
            <w:r w:rsidRPr="008258CE">
              <w:rPr>
                <w:sz w:val="20"/>
                <w:szCs w:val="20"/>
              </w:rPr>
              <w:t>For attributes: M=mandatory, O=optional, OD=optional with default value, CM=conditionally mandatory</w:t>
            </w:r>
          </w:p>
          <w:p w14:paraId="2775BC52" w14:textId="77777777" w:rsidR="00272D8B" w:rsidRPr="008258CE" w:rsidRDefault="00272D8B" w:rsidP="004F5ED7">
            <w:pPr>
              <w:pStyle w:val="Tablefooter"/>
              <w:jc w:val="left"/>
              <w:rPr>
                <w:sz w:val="20"/>
                <w:szCs w:val="20"/>
              </w:rPr>
            </w:pPr>
            <w:r w:rsidRPr="008258CE">
              <w:rPr>
                <w:sz w:val="20"/>
                <w:szCs w:val="20"/>
              </w:rPr>
              <w:t>For elements: &lt;minOccurs&gt;...&lt;</w:t>
            </w:r>
            <w:proofErr w:type="spellStart"/>
            <w:r w:rsidRPr="008258CE">
              <w:rPr>
                <w:sz w:val="20"/>
                <w:szCs w:val="20"/>
              </w:rPr>
              <w:t>maxOccurs</w:t>
            </w:r>
            <w:proofErr w:type="spellEnd"/>
            <w:r w:rsidRPr="008258CE">
              <w:rPr>
                <w:sz w:val="20"/>
                <w:szCs w:val="20"/>
              </w:rPr>
              <w:t>&gt; (N=unbounded)</w:t>
            </w:r>
          </w:p>
          <w:p w14:paraId="6AC65A32" w14:textId="77777777" w:rsidR="00272D8B" w:rsidRPr="008258CE" w:rsidRDefault="00272D8B" w:rsidP="004F5ED7">
            <w:pPr>
              <w:pStyle w:val="Tablefooter"/>
              <w:jc w:val="left"/>
              <w:rPr>
                <w:sz w:val="20"/>
                <w:szCs w:val="20"/>
              </w:rPr>
            </w:pPr>
            <w:r w:rsidRPr="008258CE">
              <w:rPr>
                <w:sz w:val="20"/>
                <w:szCs w:val="20"/>
              </w:rPr>
              <w:t xml:space="preserve">Elements are </w:t>
            </w:r>
            <w:r w:rsidRPr="008258CE">
              <w:rPr>
                <w:rStyle w:val="ISOCodebold"/>
                <w:sz w:val="20"/>
                <w:szCs w:val="20"/>
              </w:rPr>
              <w:t>bold</w:t>
            </w:r>
            <w:r w:rsidRPr="008258CE">
              <w:rPr>
                <w:rFonts w:cs="Courier New"/>
                <w:sz w:val="20"/>
                <w:szCs w:val="20"/>
              </w:rPr>
              <w:t>; attributes</w:t>
            </w:r>
            <w:r w:rsidRPr="008258CE">
              <w:rPr>
                <w:sz w:val="20"/>
                <w:szCs w:val="20"/>
              </w:rPr>
              <w:t xml:space="preserve"> are non-bold and preceded with </w:t>
            </w:r>
            <w:proofErr w:type="gramStart"/>
            <w:r w:rsidRPr="008258CE">
              <w:rPr>
                <w:sz w:val="20"/>
                <w:szCs w:val="20"/>
              </w:rPr>
              <w:t>an</w:t>
            </w:r>
            <w:proofErr w:type="gramEnd"/>
            <w:r w:rsidRPr="008258CE">
              <w:rPr>
                <w:sz w:val="20"/>
                <w:szCs w:val="20"/>
              </w:rPr>
              <w:t xml:space="preserve"> @.</w:t>
            </w:r>
          </w:p>
        </w:tc>
      </w:tr>
    </w:tbl>
    <w:p w14:paraId="67330E47" w14:textId="77777777" w:rsidR="00272D8B" w:rsidRDefault="00272D8B">
      <w:pPr>
        <w:rPr>
          <w:rFonts w:ascii="Times New Roman" w:hAnsi="Times New Roman" w:cs="Times New Roman"/>
          <w:sz w:val="24"/>
          <w:lang w:val="en-GB"/>
        </w:rPr>
      </w:pPr>
    </w:p>
    <w:p w14:paraId="6A11EFFF" w14:textId="2FBD09E2" w:rsidR="00E1685F" w:rsidRDefault="00E1685F" w:rsidP="00253DCF">
      <w:pPr>
        <w:shd w:val="clear" w:color="auto" w:fill="FFFFFF" w:themeFill="background1"/>
        <w:jc w:val="both"/>
        <w:rPr>
          <w:rFonts w:ascii="Times New Roman" w:hAnsi="Times New Roman" w:cs="Times New Roman"/>
          <w:sz w:val="24"/>
          <w:lang w:val="en-GB"/>
        </w:rPr>
      </w:pPr>
      <w:r w:rsidRPr="00253DCF">
        <w:rPr>
          <w:rFonts w:ascii="Times New Roman" w:hAnsi="Times New Roman" w:cs="Times New Roman"/>
          <w:sz w:val="24"/>
          <w:highlight w:val="yellow"/>
          <w:lang w:val="en-GB"/>
          <w:rPrChange w:id="27" w:author="Iraj Sodagar" w:date="2022-10-16T11:49:00Z">
            <w:rPr>
              <w:rFonts w:ascii="Times New Roman" w:hAnsi="Times New Roman" w:cs="Times New Roman"/>
              <w:sz w:val="24"/>
              <w:lang w:val="en-GB"/>
            </w:rPr>
          </w:rPrChange>
        </w:rPr>
        <w:t xml:space="preserve">An </w:t>
      </w:r>
      <w:r w:rsidRPr="00253DCF">
        <w:rPr>
          <w:rFonts w:ascii="Courier New" w:hAnsi="Courier New" w:cs="Courier New"/>
          <w:b/>
          <w:bCs/>
          <w:szCs w:val="20"/>
          <w:highlight w:val="yellow"/>
          <w:lang w:val="en-GB"/>
          <w:rPrChange w:id="28" w:author="Iraj Sodagar" w:date="2022-10-16T11:49:00Z">
            <w:rPr>
              <w:rFonts w:ascii="Courier New" w:hAnsi="Courier New" w:cs="Courier New"/>
              <w:b/>
              <w:bCs/>
              <w:szCs w:val="20"/>
              <w:lang w:val="en-GB"/>
            </w:rPr>
          </w:rPrChange>
        </w:rPr>
        <w:t>Event</w:t>
      </w:r>
      <w:r w:rsidRPr="00253DCF">
        <w:rPr>
          <w:rFonts w:ascii="Times New Roman" w:hAnsi="Times New Roman" w:cs="Times New Roman"/>
          <w:sz w:val="24"/>
          <w:highlight w:val="yellow"/>
          <w:lang w:val="en-GB"/>
          <w:rPrChange w:id="29" w:author="Iraj Sodagar" w:date="2022-10-16T11:49:00Z">
            <w:rPr>
              <w:rFonts w:ascii="Times New Roman" w:hAnsi="Times New Roman" w:cs="Times New Roman"/>
              <w:sz w:val="24"/>
              <w:lang w:val="en-GB"/>
            </w:rPr>
          </w:rPrChange>
        </w:rPr>
        <w:t xml:space="preserve"> with </w:t>
      </w:r>
      <w:r w:rsidRPr="00253DCF">
        <w:rPr>
          <w:rFonts w:ascii="Courier New" w:hAnsi="Courier New" w:cs="Courier New"/>
          <w:szCs w:val="20"/>
          <w:highlight w:val="yellow"/>
          <w:lang w:val="en-GB"/>
          <w:rPrChange w:id="30" w:author="Iraj Sodagar" w:date="2022-10-16T11:49:00Z">
            <w:rPr>
              <w:rFonts w:ascii="Courier New" w:hAnsi="Courier New" w:cs="Courier New"/>
              <w:szCs w:val="20"/>
              <w:lang w:val="en-GB"/>
            </w:rPr>
          </w:rPrChange>
        </w:rPr>
        <w:t>@status=’update’</w:t>
      </w:r>
      <w:r w:rsidRPr="00253DCF">
        <w:rPr>
          <w:rFonts w:ascii="Times New Roman" w:hAnsi="Times New Roman" w:cs="Times New Roman"/>
          <w:szCs w:val="20"/>
          <w:highlight w:val="yellow"/>
          <w:lang w:val="en-GB"/>
          <w:rPrChange w:id="31" w:author="Iraj Sodagar" w:date="2022-10-16T11:49:00Z">
            <w:rPr>
              <w:rFonts w:ascii="Times New Roman" w:hAnsi="Times New Roman" w:cs="Times New Roman"/>
              <w:szCs w:val="20"/>
              <w:lang w:val="en-GB"/>
            </w:rPr>
          </w:rPrChange>
        </w:rPr>
        <w:t xml:space="preserve"> </w:t>
      </w:r>
      <w:r w:rsidRPr="00253DCF">
        <w:rPr>
          <w:rFonts w:ascii="Times New Roman" w:hAnsi="Times New Roman" w:cs="Times New Roman"/>
          <w:sz w:val="24"/>
          <w:highlight w:val="yellow"/>
          <w:lang w:val="en-GB"/>
          <w:rPrChange w:id="32" w:author="Iraj Sodagar" w:date="2022-10-16T11:49:00Z">
            <w:rPr>
              <w:rFonts w:ascii="Times New Roman" w:hAnsi="Times New Roman" w:cs="Times New Roman"/>
              <w:sz w:val="24"/>
              <w:lang w:val="en-GB"/>
            </w:rPr>
          </w:rPrChange>
        </w:rPr>
        <w:t xml:space="preserve">is the updated instance of an event with identical </w:t>
      </w:r>
      <w:r w:rsidRPr="00253DCF">
        <w:rPr>
          <w:rFonts w:ascii="Courier New" w:hAnsi="Courier New" w:cs="Courier New"/>
          <w:highlight w:val="yellow"/>
          <w:rPrChange w:id="33" w:author="Iraj Sodagar" w:date="2022-10-16T11:49:00Z">
            <w:rPr>
              <w:rFonts w:ascii="Courier New" w:hAnsi="Courier New" w:cs="Courier New"/>
            </w:rPr>
          </w:rPrChange>
        </w:rPr>
        <w:t>@</w:t>
      </w:r>
      <w:r w:rsidRPr="00253DCF">
        <w:rPr>
          <w:rStyle w:val="ISOCode"/>
          <w:highlight w:val="yellow"/>
          <w:rPrChange w:id="34" w:author="Iraj Sodagar" w:date="2022-10-16T11:49:00Z">
            <w:rPr>
              <w:rStyle w:val="ISOCode"/>
            </w:rPr>
          </w:rPrChange>
        </w:rPr>
        <w:t>schemeIdUri</w:t>
      </w:r>
      <w:r w:rsidRPr="00253DCF">
        <w:rPr>
          <w:highlight w:val="yellow"/>
          <w:rPrChange w:id="35" w:author="Iraj Sodagar" w:date="2022-10-16T11:49:00Z">
            <w:rPr/>
          </w:rPrChange>
        </w:rPr>
        <w:t xml:space="preserve">, </w:t>
      </w:r>
      <w:r w:rsidRPr="00253DCF">
        <w:rPr>
          <w:rFonts w:ascii="Courier New" w:hAnsi="Courier New" w:cs="Courier New"/>
          <w:highlight w:val="yellow"/>
          <w:rPrChange w:id="36" w:author="Iraj Sodagar" w:date="2022-10-16T11:49:00Z">
            <w:rPr>
              <w:rFonts w:ascii="Courier New" w:hAnsi="Courier New" w:cs="Courier New"/>
            </w:rPr>
          </w:rPrChange>
        </w:rPr>
        <w:t>@</w:t>
      </w:r>
      <w:r w:rsidRPr="00253DCF">
        <w:rPr>
          <w:rStyle w:val="ISOCode"/>
          <w:highlight w:val="yellow"/>
          <w:rPrChange w:id="37" w:author="Iraj Sodagar" w:date="2022-10-16T11:49:00Z">
            <w:rPr>
              <w:rStyle w:val="ISOCode"/>
            </w:rPr>
          </w:rPrChange>
        </w:rPr>
        <w:t>value</w:t>
      </w:r>
      <w:r w:rsidRPr="00253DCF">
        <w:rPr>
          <w:highlight w:val="yellow"/>
          <w:rPrChange w:id="38" w:author="Iraj Sodagar" w:date="2022-10-16T11:49:00Z">
            <w:rPr/>
          </w:rPrChange>
        </w:rPr>
        <w:t xml:space="preserve">, and </w:t>
      </w:r>
      <w:r w:rsidRPr="00253DCF">
        <w:rPr>
          <w:rFonts w:ascii="Courier New" w:hAnsi="Courier New" w:cs="Courier New"/>
          <w:highlight w:val="yellow"/>
          <w:rPrChange w:id="39" w:author="Iraj Sodagar" w:date="2022-10-16T11:49:00Z">
            <w:rPr>
              <w:rFonts w:ascii="Courier New" w:hAnsi="Courier New" w:cs="Courier New"/>
            </w:rPr>
          </w:rPrChange>
        </w:rPr>
        <w:t>@</w:t>
      </w:r>
      <w:r w:rsidRPr="00253DCF">
        <w:rPr>
          <w:rStyle w:val="ISOCode"/>
          <w:highlight w:val="yellow"/>
          <w:rPrChange w:id="40" w:author="Iraj Sodagar" w:date="2022-10-16T11:49:00Z">
            <w:rPr>
              <w:rStyle w:val="ISOCode"/>
            </w:rPr>
          </w:rPrChange>
        </w:rPr>
        <w:t xml:space="preserve">id </w:t>
      </w:r>
      <w:r w:rsidRPr="00253DCF">
        <w:rPr>
          <w:rFonts w:asciiTheme="majorBidi" w:hAnsiTheme="majorBidi" w:cstheme="majorBidi"/>
          <w:sz w:val="24"/>
          <w:szCs w:val="24"/>
          <w:highlight w:val="yellow"/>
          <w:rPrChange w:id="41" w:author="Iraj Sodagar" w:date="2022-10-16T11:49:00Z">
            <w:rPr>
              <w:rFonts w:asciiTheme="majorBidi" w:hAnsiTheme="majorBidi" w:cstheme="majorBidi"/>
              <w:sz w:val="24"/>
              <w:szCs w:val="24"/>
            </w:rPr>
          </w:rPrChange>
        </w:rPr>
        <w:t xml:space="preserve">attributes </w:t>
      </w:r>
      <w:r w:rsidRPr="00253DCF">
        <w:rPr>
          <w:rFonts w:asciiTheme="majorBidi" w:hAnsiTheme="majorBidi" w:cstheme="majorBidi"/>
          <w:sz w:val="24"/>
          <w:szCs w:val="24"/>
          <w:highlight w:val="yellow"/>
          <w:lang w:val="en-GB"/>
          <w:rPrChange w:id="42" w:author="Iraj Sodagar" w:date="2022-10-16T11:49:00Z">
            <w:rPr>
              <w:rFonts w:asciiTheme="majorBidi" w:hAnsiTheme="majorBidi" w:cstheme="majorBidi"/>
              <w:sz w:val="24"/>
              <w:szCs w:val="24"/>
              <w:lang w:val="en-GB"/>
            </w:rPr>
          </w:rPrChange>
        </w:rPr>
        <w:t>that may have been previously processed by the DASH client. The DASH client may replace the previous event with the updated instance if the previous event has not been disp</w:t>
      </w:r>
      <w:r w:rsidRPr="00253DCF">
        <w:rPr>
          <w:rFonts w:asciiTheme="majorBidi" w:hAnsiTheme="majorBidi" w:cstheme="majorBidi"/>
          <w:sz w:val="24"/>
          <w:highlight w:val="yellow"/>
          <w:lang w:val="en-GB"/>
          <w:rPrChange w:id="43" w:author="Iraj Sodagar" w:date="2022-10-16T11:49:00Z">
            <w:rPr>
              <w:rFonts w:asciiTheme="majorBidi" w:hAnsiTheme="majorBidi" w:cstheme="majorBidi"/>
              <w:sz w:val="24"/>
              <w:lang w:val="en-GB"/>
            </w:rPr>
          </w:rPrChange>
        </w:rPr>
        <w:t>atched yet</w:t>
      </w:r>
      <w:r w:rsidRPr="00253DCF">
        <w:rPr>
          <w:rFonts w:ascii="Times New Roman" w:hAnsi="Times New Roman" w:cs="Times New Roman"/>
          <w:sz w:val="24"/>
          <w:highlight w:val="yellow"/>
          <w:lang w:val="en-GB"/>
          <w:rPrChange w:id="44" w:author="Iraj Sodagar" w:date="2022-10-16T11:49:00Z">
            <w:rPr>
              <w:rFonts w:ascii="Times New Roman" w:hAnsi="Times New Roman" w:cs="Times New Roman"/>
              <w:sz w:val="24"/>
              <w:lang w:val="en-GB"/>
            </w:rPr>
          </w:rPrChange>
        </w:rPr>
        <w:t>. An Event with @status=’update’ may differ from the previous event except in the following attributes:</w:t>
      </w:r>
      <w:r w:rsidRPr="00253DCF">
        <w:rPr>
          <w:rFonts w:ascii="Courier New" w:hAnsi="Courier New" w:cs="Courier New"/>
          <w:highlight w:val="yellow"/>
          <w:rPrChange w:id="45" w:author="Iraj Sodagar" w:date="2022-10-16T11:49:00Z">
            <w:rPr>
              <w:rFonts w:ascii="Courier New" w:hAnsi="Courier New" w:cs="Courier New"/>
            </w:rPr>
          </w:rPrChange>
        </w:rPr>
        <w:t xml:space="preserve"> @</w:t>
      </w:r>
      <w:r w:rsidRPr="00253DCF">
        <w:rPr>
          <w:rStyle w:val="ISOCode"/>
          <w:highlight w:val="yellow"/>
          <w:rPrChange w:id="46" w:author="Iraj Sodagar" w:date="2022-10-16T11:49:00Z">
            <w:rPr>
              <w:rStyle w:val="ISOCode"/>
            </w:rPr>
          </w:rPrChange>
        </w:rPr>
        <w:t>schemeIdUri</w:t>
      </w:r>
      <w:r w:rsidRPr="00253DCF">
        <w:rPr>
          <w:highlight w:val="yellow"/>
          <w:rPrChange w:id="47" w:author="Iraj Sodagar" w:date="2022-10-16T11:49:00Z">
            <w:rPr/>
          </w:rPrChange>
        </w:rPr>
        <w:t xml:space="preserve">, </w:t>
      </w:r>
      <w:r w:rsidRPr="00253DCF">
        <w:rPr>
          <w:rFonts w:ascii="Courier New" w:hAnsi="Courier New" w:cs="Courier New"/>
          <w:highlight w:val="yellow"/>
          <w:rPrChange w:id="48" w:author="Iraj Sodagar" w:date="2022-10-16T11:49:00Z">
            <w:rPr>
              <w:rFonts w:ascii="Courier New" w:hAnsi="Courier New" w:cs="Courier New"/>
            </w:rPr>
          </w:rPrChange>
        </w:rPr>
        <w:t>@</w:t>
      </w:r>
      <w:r w:rsidRPr="00253DCF">
        <w:rPr>
          <w:rStyle w:val="ISOCode"/>
          <w:highlight w:val="yellow"/>
          <w:rPrChange w:id="49" w:author="Iraj Sodagar" w:date="2022-10-16T11:49:00Z">
            <w:rPr>
              <w:rStyle w:val="ISOCode"/>
            </w:rPr>
          </w:rPrChange>
        </w:rPr>
        <w:t>value</w:t>
      </w:r>
      <w:r w:rsidRPr="00253DCF">
        <w:rPr>
          <w:highlight w:val="yellow"/>
          <w:rPrChange w:id="50" w:author="Iraj Sodagar" w:date="2022-10-16T11:49:00Z">
            <w:rPr/>
          </w:rPrChange>
        </w:rPr>
        <w:t xml:space="preserve">, and </w:t>
      </w:r>
      <w:r w:rsidRPr="00253DCF">
        <w:rPr>
          <w:rFonts w:ascii="Courier New" w:hAnsi="Courier New" w:cs="Courier New"/>
          <w:highlight w:val="yellow"/>
          <w:rPrChange w:id="51" w:author="Iraj Sodagar" w:date="2022-10-16T11:49:00Z">
            <w:rPr>
              <w:rFonts w:ascii="Courier New" w:hAnsi="Courier New" w:cs="Courier New"/>
            </w:rPr>
          </w:rPrChange>
        </w:rPr>
        <w:t>@</w:t>
      </w:r>
      <w:r w:rsidRPr="00253DCF">
        <w:rPr>
          <w:rStyle w:val="ISOCode"/>
          <w:highlight w:val="yellow"/>
          <w:rPrChange w:id="52" w:author="Iraj Sodagar" w:date="2022-10-16T11:49:00Z">
            <w:rPr>
              <w:rStyle w:val="ISOCode"/>
            </w:rPr>
          </w:rPrChange>
        </w:rPr>
        <w:t>id.</w:t>
      </w:r>
    </w:p>
    <w:p w14:paraId="29451469" w14:textId="5A2CDB2E" w:rsidR="00490122" w:rsidRDefault="00490122">
      <w:pPr>
        <w:rPr>
          <w:rFonts w:ascii="Times New Roman" w:hAnsi="Times New Roman" w:cs="Times New Roman"/>
          <w:sz w:val="24"/>
          <w:lang w:val="en-GB"/>
        </w:rPr>
      </w:pPr>
    </w:p>
    <w:p w14:paraId="33655DFC" w14:textId="4E99B88B" w:rsidR="00490122" w:rsidRDefault="00490122" w:rsidP="00490122">
      <w:pPr>
        <w:keepNext/>
        <w:keepLines/>
        <w:spacing w:before="360"/>
        <w:outlineLvl w:val="0"/>
        <w:rPr>
          <w:rFonts w:ascii="Times New Roman" w:eastAsia="SimSun" w:hAnsi="Times New Roman" w:cs="Times New Roman"/>
          <w:i/>
          <w:noProof/>
          <w:sz w:val="24"/>
          <w:lang w:val="en-CA"/>
        </w:rPr>
      </w:pPr>
      <w:r>
        <w:rPr>
          <w:rFonts w:ascii="Times New Roman" w:eastAsia="SimSun" w:hAnsi="Times New Roman" w:cs="Times New Roman"/>
          <w:i/>
          <w:noProof/>
          <w:sz w:val="24"/>
          <w:lang w:val="en-CA"/>
        </w:rPr>
        <w:t>Replace 5.10 with the following:</w:t>
      </w:r>
    </w:p>
    <w:p w14:paraId="701076B1" w14:textId="77777777" w:rsidR="00490122" w:rsidRPr="008258CE" w:rsidRDefault="00490122" w:rsidP="004E7F61"/>
    <w:p w14:paraId="42A65046"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xs:complexType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EventStreamType</w:t>
      </w:r>
      <w:proofErr w:type="spellEnd"/>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p>
    <w:p w14:paraId="01625D88"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xs:annotation</w:t>
      </w:r>
      <w:proofErr w:type="spellEnd"/>
      <w:proofErr w:type="gramEnd"/>
      <w:r w:rsidRPr="008258CE">
        <w:rPr>
          <w:rFonts w:ascii="Courier New" w:hAnsi="Courier New" w:cs="Courier New"/>
          <w:color w:val="0000FF"/>
          <w:sz w:val="16"/>
          <w:szCs w:val="16"/>
        </w:rPr>
        <w:t>&gt;</w:t>
      </w:r>
    </w:p>
    <w:p w14:paraId="35AAE48D" w14:textId="77777777" w:rsidR="00490122" w:rsidRPr="005669B8" w:rsidRDefault="00490122" w:rsidP="00490122">
      <w:pPr>
        <w:shd w:val="clear" w:color="auto" w:fill="D9D9D9" w:themeFill="background1" w:themeFillShade="D9"/>
        <w:adjustRightInd w:val="0"/>
        <w:rPr>
          <w:rFonts w:ascii="Courier New" w:hAnsi="Courier New" w:cs="Courier New"/>
          <w:b/>
          <w:bCs/>
          <w:color w:val="000000"/>
          <w:sz w:val="16"/>
          <w:szCs w:val="16"/>
          <w:lang w:val="de-DE"/>
        </w:rPr>
      </w:pPr>
      <w:r w:rsidRPr="004F5ED7">
        <w:rPr>
          <w:rFonts w:ascii="Courier New" w:hAnsi="Courier New" w:cs="Courier New"/>
          <w:b/>
          <w:bCs/>
          <w:color w:val="000000"/>
          <w:sz w:val="16"/>
          <w:szCs w:val="16"/>
          <w:lang w:val="de-DE"/>
        </w:rPr>
        <w:tab/>
      </w:r>
      <w:r w:rsidRPr="004F5ED7">
        <w:rPr>
          <w:rFonts w:ascii="Courier New" w:hAnsi="Courier New" w:cs="Courier New"/>
          <w:b/>
          <w:bCs/>
          <w:color w:val="000000"/>
          <w:sz w:val="16"/>
          <w:szCs w:val="16"/>
          <w:lang w:val="de-DE"/>
        </w:rPr>
        <w:tab/>
      </w:r>
      <w:r w:rsidRPr="004F5ED7">
        <w:rPr>
          <w:rFonts w:ascii="Courier New" w:hAnsi="Courier New" w:cs="Courier New"/>
          <w:b/>
          <w:bCs/>
          <w:color w:val="000000"/>
          <w:sz w:val="16"/>
          <w:szCs w:val="16"/>
          <w:lang w:val="de-DE"/>
        </w:rPr>
        <w:tab/>
      </w:r>
      <w:r w:rsidRPr="005669B8">
        <w:rPr>
          <w:rFonts w:ascii="Courier New" w:hAnsi="Courier New" w:cs="Courier New"/>
          <w:color w:val="0000FF"/>
          <w:sz w:val="16"/>
          <w:szCs w:val="16"/>
          <w:lang w:val="de-DE"/>
        </w:rPr>
        <w:t>&lt;xs:documentation</w:t>
      </w:r>
      <w:r w:rsidRPr="005669B8">
        <w:rPr>
          <w:rFonts w:ascii="Courier New" w:hAnsi="Courier New" w:cs="Courier New"/>
          <w:color w:val="000000"/>
          <w:sz w:val="16"/>
          <w:szCs w:val="16"/>
          <w:lang w:val="de-DE"/>
        </w:rPr>
        <w:t xml:space="preserve"> </w:t>
      </w:r>
      <w:r w:rsidRPr="005669B8">
        <w:rPr>
          <w:rFonts w:ascii="Courier New" w:hAnsi="Courier New" w:cs="Courier New"/>
          <w:color w:val="FF0000"/>
          <w:sz w:val="16"/>
          <w:szCs w:val="16"/>
          <w:lang w:val="de-DE"/>
        </w:rPr>
        <w:t>xml:lang</w:t>
      </w:r>
      <w:r w:rsidRPr="005669B8">
        <w:rPr>
          <w:rFonts w:ascii="Courier New" w:hAnsi="Courier New" w:cs="Courier New"/>
          <w:color w:val="000000"/>
          <w:sz w:val="16"/>
          <w:szCs w:val="16"/>
          <w:lang w:val="de-DE"/>
        </w:rPr>
        <w:t>=</w:t>
      </w:r>
      <w:r w:rsidRPr="005669B8">
        <w:rPr>
          <w:rFonts w:ascii="Courier New" w:hAnsi="Courier New" w:cs="Courier New"/>
          <w:color w:val="008000"/>
          <w:sz w:val="16"/>
          <w:szCs w:val="16"/>
          <w:lang w:val="de-DE"/>
        </w:rPr>
        <w:t>"en"</w:t>
      </w:r>
      <w:r w:rsidRPr="005669B8">
        <w:rPr>
          <w:rFonts w:ascii="Courier New" w:hAnsi="Courier New" w:cs="Courier New"/>
          <w:color w:val="0000FF"/>
          <w:sz w:val="16"/>
          <w:szCs w:val="16"/>
          <w:lang w:val="de-DE"/>
        </w:rPr>
        <w:t>&gt;</w:t>
      </w:r>
    </w:p>
    <w:p w14:paraId="780ECD43"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5669B8">
        <w:rPr>
          <w:rFonts w:ascii="Courier New" w:hAnsi="Courier New" w:cs="Courier New"/>
          <w:b/>
          <w:bCs/>
          <w:color w:val="000000"/>
          <w:sz w:val="16"/>
          <w:szCs w:val="16"/>
          <w:lang w:val="de-DE"/>
        </w:rPr>
        <w:tab/>
      </w:r>
      <w:r w:rsidRPr="005669B8">
        <w:rPr>
          <w:rFonts w:ascii="Courier New" w:hAnsi="Courier New" w:cs="Courier New"/>
          <w:b/>
          <w:bCs/>
          <w:color w:val="000000"/>
          <w:sz w:val="16"/>
          <w:szCs w:val="16"/>
          <w:lang w:val="de-DE"/>
        </w:rPr>
        <w:tab/>
      </w:r>
      <w:r w:rsidRPr="005669B8">
        <w:rPr>
          <w:rFonts w:ascii="Courier New" w:hAnsi="Courier New" w:cs="Courier New"/>
          <w:b/>
          <w:bCs/>
          <w:color w:val="000000"/>
          <w:sz w:val="16"/>
          <w:szCs w:val="16"/>
          <w:lang w:val="de-DE"/>
        </w:rPr>
        <w:tab/>
      </w:r>
      <w:r w:rsidRPr="008258CE">
        <w:rPr>
          <w:rFonts w:ascii="Courier New" w:hAnsi="Courier New" w:cs="Courier New"/>
          <w:b/>
          <w:bCs/>
          <w:color w:val="000000"/>
          <w:sz w:val="16"/>
          <w:szCs w:val="16"/>
        </w:rPr>
        <w:t>Event Stream</w:t>
      </w:r>
    </w:p>
    <w:p w14:paraId="6AE5790D"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xs:documentation</w:t>
      </w:r>
      <w:proofErr w:type="spellEnd"/>
      <w:proofErr w:type="gramEnd"/>
      <w:r w:rsidRPr="008258CE">
        <w:rPr>
          <w:rFonts w:ascii="Courier New" w:hAnsi="Courier New" w:cs="Courier New"/>
          <w:color w:val="0000FF"/>
          <w:sz w:val="16"/>
          <w:szCs w:val="16"/>
        </w:rPr>
        <w:t>&gt;</w:t>
      </w:r>
    </w:p>
    <w:p w14:paraId="0061CF5A"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xs:annotation</w:t>
      </w:r>
      <w:proofErr w:type="spellEnd"/>
      <w:proofErr w:type="gramEnd"/>
      <w:r w:rsidRPr="008258CE">
        <w:rPr>
          <w:rFonts w:ascii="Courier New" w:hAnsi="Courier New" w:cs="Courier New"/>
          <w:color w:val="0000FF"/>
          <w:sz w:val="16"/>
          <w:szCs w:val="16"/>
        </w:rPr>
        <w:t>&gt;</w:t>
      </w:r>
    </w:p>
    <w:p w14:paraId="435C6B43"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xs:sequence</w:t>
      </w:r>
      <w:proofErr w:type="spellEnd"/>
      <w:proofErr w:type="gramEnd"/>
      <w:r w:rsidRPr="008258CE">
        <w:rPr>
          <w:rFonts w:ascii="Courier New" w:hAnsi="Courier New" w:cs="Courier New"/>
          <w:color w:val="0000FF"/>
          <w:sz w:val="16"/>
          <w:szCs w:val="16"/>
        </w:rPr>
        <w:t>&gt;</w:t>
      </w:r>
    </w:p>
    <w:p w14:paraId="4B8BD2B1"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xs:element</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"Event"</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type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EventType</w:t>
      </w:r>
      <w:proofErr w:type="spellEnd"/>
      <w:r w:rsidRPr="008258CE">
        <w:rPr>
          <w:rFonts w:ascii="Courier New" w:hAnsi="Courier New" w:cs="Courier New"/>
          <w:color w:val="008000"/>
          <w:sz w:val="16"/>
          <w:szCs w:val="16"/>
        </w:rPr>
        <w:t>"</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minOccurs</w:t>
      </w:r>
      <w:r w:rsidRPr="008258CE">
        <w:rPr>
          <w:rFonts w:ascii="Courier New" w:hAnsi="Courier New" w:cs="Courier New"/>
          <w:color w:val="000000"/>
          <w:sz w:val="16"/>
          <w:szCs w:val="16"/>
        </w:rPr>
        <w:t>=</w:t>
      </w:r>
      <w:r w:rsidRPr="008258CE">
        <w:rPr>
          <w:rFonts w:ascii="Courier New" w:hAnsi="Courier New" w:cs="Courier New"/>
          <w:color w:val="008000"/>
          <w:sz w:val="16"/>
          <w:szCs w:val="16"/>
        </w:rPr>
        <w:t>"0"</w:t>
      </w:r>
      <w:r w:rsidRPr="008258CE">
        <w:rPr>
          <w:rFonts w:ascii="Courier New" w:hAnsi="Courier New" w:cs="Courier New"/>
          <w:color w:val="000000"/>
          <w:sz w:val="16"/>
          <w:szCs w:val="16"/>
        </w:rPr>
        <w:t xml:space="preserve"> </w:t>
      </w:r>
      <w:proofErr w:type="spellStart"/>
      <w:r w:rsidRPr="008258CE">
        <w:rPr>
          <w:rFonts w:ascii="Courier New" w:hAnsi="Courier New" w:cs="Courier New"/>
          <w:color w:val="FF0000"/>
          <w:sz w:val="16"/>
          <w:szCs w:val="16"/>
        </w:rPr>
        <w:t>maxOccurs</w:t>
      </w:r>
      <w:proofErr w:type="spellEnd"/>
      <w:r w:rsidRPr="008258CE">
        <w:rPr>
          <w:rFonts w:ascii="Courier New" w:hAnsi="Courier New" w:cs="Courier New"/>
          <w:color w:val="000000"/>
          <w:sz w:val="16"/>
          <w:szCs w:val="16"/>
        </w:rPr>
        <w:t>=</w:t>
      </w:r>
      <w:r w:rsidRPr="008258CE">
        <w:rPr>
          <w:rFonts w:ascii="Courier New" w:hAnsi="Courier New" w:cs="Courier New"/>
          <w:color w:val="008000"/>
          <w:sz w:val="16"/>
          <w:szCs w:val="16"/>
        </w:rPr>
        <w:t>"unbounded"</w:t>
      </w:r>
      <w:r w:rsidRPr="008258CE">
        <w:rPr>
          <w:rFonts w:ascii="Courier New" w:hAnsi="Courier New" w:cs="Courier New"/>
          <w:color w:val="0000FF"/>
          <w:sz w:val="16"/>
          <w:szCs w:val="16"/>
        </w:rPr>
        <w:t>/&gt;</w:t>
      </w:r>
    </w:p>
    <w:p w14:paraId="4E1EA0FF"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xs:any</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namespace</w:t>
      </w:r>
      <w:r w:rsidRPr="008258CE">
        <w:rPr>
          <w:rFonts w:ascii="Courier New" w:hAnsi="Courier New" w:cs="Courier New"/>
          <w:color w:val="000000"/>
          <w:sz w:val="16"/>
          <w:szCs w:val="16"/>
        </w:rPr>
        <w:t>=</w:t>
      </w:r>
      <w:r w:rsidRPr="008258CE">
        <w:rPr>
          <w:rFonts w:ascii="Courier New" w:hAnsi="Courier New" w:cs="Courier New"/>
          <w:color w:val="008000"/>
          <w:sz w:val="16"/>
          <w:szCs w:val="16"/>
        </w:rPr>
        <w:t>"##other"</w:t>
      </w:r>
      <w:r w:rsidRPr="008258CE">
        <w:rPr>
          <w:rFonts w:ascii="Courier New" w:hAnsi="Courier New" w:cs="Courier New"/>
          <w:color w:val="000000"/>
          <w:sz w:val="16"/>
          <w:szCs w:val="16"/>
        </w:rPr>
        <w:t xml:space="preserve"> </w:t>
      </w:r>
      <w:proofErr w:type="spellStart"/>
      <w:r w:rsidRPr="008258CE">
        <w:rPr>
          <w:rFonts w:ascii="Courier New" w:hAnsi="Courier New" w:cs="Courier New"/>
          <w:color w:val="FF0000"/>
          <w:sz w:val="16"/>
          <w:szCs w:val="16"/>
        </w:rPr>
        <w:t>processContents</w:t>
      </w:r>
      <w:proofErr w:type="spellEnd"/>
      <w:r w:rsidRPr="008258CE">
        <w:rPr>
          <w:rFonts w:ascii="Courier New" w:hAnsi="Courier New" w:cs="Courier New"/>
          <w:color w:val="000000"/>
          <w:sz w:val="16"/>
          <w:szCs w:val="16"/>
        </w:rPr>
        <w:t>=</w:t>
      </w:r>
      <w:r w:rsidRPr="008258CE">
        <w:rPr>
          <w:rFonts w:ascii="Courier New" w:hAnsi="Courier New" w:cs="Courier New"/>
          <w:color w:val="008000"/>
          <w:sz w:val="16"/>
          <w:szCs w:val="16"/>
        </w:rPr>
        <w:t>"lax"</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minOccurs</w:t>
      </w:r>
      <w:r w:rsidRPr="008258CE">
        <w:rPr>
          <w:rFonts w:ascii="Courier New" w:hAnsi="Courier New" w:cs="Courier New"/>
          <w:color w:val="000000"/>
          <w:sz w:val="16"/>
          <w:szCs w:val="16"/>
        </w:rPr>
        <w:t>=</w:t>
      </w:r>
      <w:r w:rsidRPr="008258CE">
        <w:rPr>
          <w:rFonts w:ascii="Courier New" w:hAnsi="Courier New" w:cs="Courier New"/>
          <w:color w:val="008000"/>
          <w:sz w:val="16"/>
          <w:szCs w:val="16"/>
        </w:rPr>
        <w:t>"0"</w:t>
      </w:r>
      <w:r w:rsidRPr="008258CE">
        <w:rPr>
          <w:rFonts w:ascii="Courier New" w:hAnsi="Courier New" w:cs="Courier New"/>
          <w:color w:val="000000"/>
          <w:sz w:val="16"/>
          <w:szCs w:val="16"/>
        </w:rPr>
        <w:t xml:space="preserve"> </w:t>
      </w:r>
      <w:proofErr w:type="spellStart"/>
      <w:r w:rsidRPr="008258CE">
        <w:rPr>
          <w:rFonts w:ascii="Courier New" w:hAnsi="Courier New" w:cs="Courier New"/>
          <w:color w:val="FF0000"/>
          <w:sz w:val="16"/>
          <w:szCs w:val="16"/>
        </w:rPr>
        <w:t>maxOccurs</w:t>
      </w:r>
      <w:proofErr w:type="spellEnd"/>
      <w:r w:rsidRPr="008258CE">
        <w:rPr>
          <w:rFonts w:ascii="Courier New" w:hAnsi="Courier New" w:cs="Courier New"/>
          <w:color w:val="000000"/>
          <w:sz w:val="16"/>
          <w:szCs w:val="16"/>
        </w:rPr>
        <w:t>=</w:t>
      </w:r>
      <w:r w:rsidRPr="008258CE">
        <w:rPr>
          <w:rFonts w:ascii="Courier New" w:hAnsi="Courier New" w:cs="Courier New"/>
          <w:color w:val="008000"/>
          <w:sz w:val="16"/>
          <w:szCs w:val="16"/>
        </w:rPr>
        <w:t>"unbounded"</w:t>
      </w:r>
      <w:r w:rsidRPr="008258CE">
        <w:rPr>
          <w:rFonts w:ascii="Courier New" w:hAnsi="Courier New" w:cs="Courier New"/>
          <w:color w:val="0000FF"/>
          <w:sz w:val="16"/>
          <w:szCs w:val="16"/>
        </w:rPr>
        <w:t>/&gt;</w:t>
      </w:r>
    </w:p>
    <w:p w14:paraId="08134888"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xs:sequence</w:t>
      </w:r>
      <w:proofErr w:type="spellEnd"/>
      <w:proofErr w:type="gramEnd"/>
      <w:r w:rsidRPr="008258CE">
        <w:rPr>
          <w:rFonts w:ascii="Courier New" w:hAnsi="Courier New" w:cs="Courier New"/>
          <w:color w:val="0000FF"/>
          <w:sz w:val="16"/>
          <w:szCs w:val="16"/>
        </w:rPr>
        <w:t>&gt;</w:t>
      </w:r>
    </w:p>
    <w:p w14:paraId="66D2407A"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xs:attribute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ref</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xlink:href</w:t>
      </w:r>
      <w:proofErr w:type="spellEnd"/>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p>
    <w:p w14:paraId="2B007591"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xs:attribute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ref</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xlink:actuate</w:t>
      </w:r>
      <w:proofErr w:type="spellEnd"/>
      <w:r w:rsidRPr="008258CE">
        <w:rPr>
          <w:rFonts w:ascii="Courier New" w:hAnsi="Courier New" w:cs="Courier New"/>
          <w:color w:val="008000"/>
          <w:sz w:val="16"/>
          <w:szCs w:val="16"/>
        </w:rPr>
        <w:t>"</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default</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onRequest</w:t>
      </w:r>
      <w:proofErr w:type="spellEnd"/>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p>
    <w:p w14:paraId="4BAB0F12"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xs:attribute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ref</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xlink:type</w:t>
      </w:r>
      <w:proofErr w:type="spellEnd"/>
      <w:r w:rsidRPr="008258CE">
        <w:rPr>
          <w:rFonts w:ascii="Courier New" w:hAnsi="Courier New" w:cs="Courier New"/>
          <w:color w:val="008000"/>
          <w:sz w:val="16"/>
          <w:szCs w:val="16"/>
        </w:rPr>
        <w:t>"</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fixed</w:t>
      </w:r>
      <w:r w:rsidRPr="008258CE">
        <w:rPr>
          <w:rFonts w:ascii="Courier New" w:hAnsi="Courier New" w:cs="Courier New"/>
          <w:color w:val="000000"/>
          <w:sz w:val="16"/>
          <w:szCs w:val="16"/>
        </w:rPr>
        <w:t>=</w:t>
      </w:r>
      <w:r w:rsidRPr="008258CE">
        <w:rPr>
          <w:rFonts w:ascii="Courier New" w:hAnsi="Courier New" w:cs="Courier New"/>
          <w:color w:val="008000"/>
          <w:sz w:val="16"/>
          <w:szCs w:val="16"/>
        </w:rPr>
        <w:t>"simple"</w:t>
      </w:r>
      <w:r w:rsidRPr="008258CE">
        <w:rPr>
          <w:rFonts w:ascii="Courier New" w:hAnsi="Courier New" w:cs="Courier New"/>
          <w:color w:val="0000FF"/>
          <w:sz w:val="16"/>
          <w:szCs w:val="16"/>
        </w:rPr>
        <w:t>/&gt;</w:t>
      </w:r>
    </w:p>
    <w:p w14:paraId="7C6E05BE"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xs:attribute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ref</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xlink:show</w:t>
      </w:r>
      <w:proofErr w:type="spellEnd"/>
      <w:r w:rsidRPr="008258CE">
        <w:rPr>
          <w:rFonts w:ascii="Courier New" w:hAnsi="Courier New" w:cs="Courier New"/>
          <w:color w:val="008000"/>
          <w:sz w:val="16"/>
          <w:szCs w:val="16"/>
        </w:rPr>
        <w:t>"</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fixed</w:t>
      </w:r>
      <w:r w:rsidRPr="008258CE">
        <w:rPr>
          <w:rFonts w:ascii="Courier New" w:hAnsi="Courier New" w:cs="Courier New"/>
          <w:color w:val="000000"/>
          <w:sz w:val="16"/>
          <w:szCs w:val="16"/>
        </w:rPr>
        <w:t>=</w:t>
      </w:r>
      <w:r w:rsidRPr="008258CE">
        <w:rPr>
          <w:rFonts w:ascii="Courier New" w:hAnsi="Courier New" w:cs="Courier New"/>
          <w:color w:val="008000"/>
          <w:sz w:val="16"/>
          <w:szCs w:val="16"/>
        </w:rPr>
        <w:t>"embed"</w:t>
      </w:r>
      <w:r w:rsidRPr="008258CE">
        <w:rPr>
          <w:rFonts w:ascii="Courier New" w:hAnsi="Courier New" w:cs="Courier New"/>
          <w:color w:val="0000FF"/>
          <w:sz w:val="16"/>
          <w:szCs w:val="16"/>
        </w:rPr>
        <w:t>/&gt;</w:t>
      </w:r>
    </w:p>
    <w:p w14:paraId="23DF52EB"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lastRenderedPageBreak/>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xs:attribute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schemeIdUri</w:t>
      </w:r>
      <w:proofErr w:type="spellEnd"/>
      <w:r w:rsidRPr="008258CE">
        <w:rPr>
          <w:rFonts w:ascii="Courier New" w:hAnsi="Courier New" w:cs="Courier New"/>
          <w:color w:val="008000"/>
          <w:sz w:val="16"/>
          <w:szCs w:val="16"/>
        </w:rPr>
        <w:t>"</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type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xs:anyURI</w:t>
      </w:r>
      <w:proofErr w:type="spellEnd"/>
      <w:r w:rsidRPr="008258CE">
        <w:rPr>
          <w:rFonts w:ascii="Courier New" w:hAnsi="Courier New" w:cs="Courier New"/>
          <w:color w:val="008000"/>
          <w:sz w:val="16"/>
          <w:szCs w:val="16"/>
        </w:rPr>
        <w:t>"</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use</w:t>
      </w:r>
      <w:r w:rsidRPr="008258CE">
        <w:rPr>
          <w:rFonts w:ascii="Courier New" w:hAnsi="Courier New" w:cs="Courier New"/>
          <w:color w:val="000000"/>
          <w:sz w:val="16"/>
          <w:szCs w:val="16"/>
        </w:rPr>
        <w:t>=</w:t>
      </w:r>
      <w:r w:rsidRPr="008258CE">
        <w:rPr>
          <w:rFonts w:ascii="Courier New" w:hAnsi="Courier New" w:cs="Courier New"/>
          <w:color w:val="008000"/>
          <w:sz w:val="16"/>
          <w:szCs w:val="16"/>
        </w:rPr>
        <w:t>"required"</w:t>
      </w:r>
      <w:r w:rsidRPr="008258CE">
        <w:rPr>
          <w:rFonts w:ascii="Courier New" w:hAnsi="Courier New" w:cs="Courier New"/>
          <w:color w:val="0000FF"/>
          <w:sz w:val="16"/>
          <w:szCs w:val="16"/>
        </w:rPr>
        <w:t>/&gt;</w:t>
      </w:r>
    </w:p>
    <w:p w14:paraId="49E4D594" w14:textId="3C9AEC53" w:rsidR="00490122" w:rsidRPr="006831A7" w:rsidRDefault="00490122" w:rsidP="00F27FAC">
      <w:pPr>
        <w:shd w:val="clear" w:color="auto" w:fill="D9D9D9" w:themeFill="background1" w:themeFillShade="D9"/>
        <w:adjustRightInd w:val="0"/>
        <w:rPr>
          <w:rFonts w:ascii="Courier New" w:hAnsi="Courier New" w:cs="Courier New"/>
          <w:color w:val="0000FF"/>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xs:attribute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"value"</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type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xs:string</w:t>
      </w:r>
      <w:proofErr w:type="spellEnd"/>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p>
    <w:p w14:paraId="55238199"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xs:attribute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"timescale"</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type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xs:unsignedInt</w:t>
      </w:r>
      <w:proofErr w:type="spellEnd"/>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p>
    <w:p w14:paraId="4E2FC025"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xs:attribute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presentationTimeOffset</w:t>
      </w:r>
      <w:proofErr w:type="spellEnd"/>
      <w:r w:rsidRPr="008258CE">
        <w:rPr>
          <w:rFonts w:ascii="Courier New" w:hAnsi="Courier New" w:cs="Courier New"/>
          <w:color w:val="008000"/>
          <w:sz w:val="16"/>
          <w:szCs w:val="16"/>
        </w:rPr>
        <w:t>"</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type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xs:unsignedLong</w:t>
      </w:r>
      <w:proofErr w:type="spellEnd"/>
      <w:r w:rsidRPr="008258CE">
        <w:rPr>
          <w:rFonts w:ascii="Courier New" w:hAnsi="Courier New" w:cs="Courier New"/>
          <w:color w:val="008000"/>
          <w:sz w:val="16"/>
          <w:szCs w:val="16"/>
        </w:rPr>
        <w:t>"</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default</w:t>
      </w:r>
      <w:r w:rsidRPr="008258CE">
        <w:rPr>
          <w:rFonts w:ascii="Courier New" w:hAnsi="Courier New" w:cs="Courier New"/>
          <w:color w:val="000000"/>
          <w:sz w:val="16"/>
          <w:szCs w:val="16"/>
        </w:rPr>
        <w:t>=</w:t>
      </w:r>
      <w:r w:rsidRPr="008258CE">
        <w:rPr>
          <w:rFonts w:ascii="Courier New" w:hAnsi="Courier New" w:cs="Courier New"/>
          <w:color w:val="008000"/>
          <w:sz w:val="16"/>
          <w:szCs w:val="16"/>
        </w:rPr>
        <w:t>"0"</w:t>
      </w:r>
      <w:r w:rsidRPr="008258CE">
        <w:rPr>
          <w:rFonts w:ascii="Courier New" w:hAnsi="Courier New" w:cs="Courier New"/>
          <w:color w:val="0000FF"/>
          <w:sz w:val="16"/>
          <w:szCs w:val="16"/>
        </w:rPr>
        <w:t>/&gt;</w:t>
      </w:r>
    </w:p>
    <w:p w14:paraId="18EB250F"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xs:complexType</w:t>
      </w:r>
      <w:proofErr w:type="spellEnd"/>
      <w:proofErr w:type="gramEnd"/>
      <w:r w:rsidRPr="008258CE">
        <w:rPr>
          <w:rFonts w:ascii="Courier New" w:hAnsi="Courier New" w:cs="Courier New"/>
          <w:color w:val="0000FF"/>
          <w:sz w:val="16"/>
          <w:szCs w:val="16"/>
        </w:rPr>
        <w:t>&gt;</w:t>
      </w:r>
    </w:p>
    <w:p w14:paraId="0FF96D38"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xs:complexType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EventType</w:t>
      </w:r>
      <w:proofErr w:type="spellEnd"/>
      <w:r w:rsidRPr="008258CE">
        <w:rPr>
          <w:rFonts w:ascii="Courier New" w:hAnsi="Courier New" w:cs="Courier New"/>
          <w:color w:val="008000"/>
          <w:sz w:val="16"/>
          <w:szCs w:val="16"/>
        </w:rPr>
        <w:t>"</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mixed</w:t>
      </w:r>
      <w:r w:rsidRPr="008258CE">
        <w:rPr>
          <w:rFonts w:ascii="Courier New" w:hAnsi="Courier New" w:cs="Courier New"/>
          <w:color w:val="000000"/>
          <w:sz w:val="16"/>
          <w:szCs w:val="16"/>
        </w:rPr>
        <w:t>=</w:t>
      </w:r>
      <w:r w:rsidRPr="008258CE">
        <w:rPr>
          <w:rFonts w:ascii="Courier New" w:hAnsi="Courier New" w:cs="Courier New"/>
          <w:color w:val="008000"/>
          <w:sz w:val="16"/>
          <w:szCs w:val="16"/>
        </w:rPr>
        <w:t>"true"</w:t>
      </w:r>
      <w:r w:rsidRPr="008258CE">
        <w:rPr>
          <w:rFonts w:ascii="Courier New" w:hAnsi="Courier New" w:cs="Courier New"/>
          <w:color w:val="0000FF"/>
          <w:sz w:val="16"/>
          <w:szCs w:val="16"/>
        </w:rPr>
        <w:t>&gt;</w:t>
      </w:r>
    </w:p>
    <w:p w14:paraId="6EDFBCBB"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xs:annotation</w:t>
      </w:r>
      <w:proofErr w:type="spellEnd"/>
      <w:proofErr w:type="gramEnd"/>
      <w:r w:rsidRPr="008258CE">
        <w:rPr>
          <w:rFonts w:ascii="Courier New" w:hAnsi="Courier New" w:cs="Courier New"/>
          <w:color w:val="0000FF"/>
          <w:sz w:val="16"/>
          <w:szCs w:val="16"/>
        </w:rPr>
        <w:t>&gt;</w:t>
      </w:r>
    </w:p>
    <w:p w14:paraId="18584567"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xs:documentation</w:t>
      </w:r>
      <w:proofErr w:type="spellEnd"/>
      <w:proofErr w:type="gramEnd"/>
      <w:r w:rsidRPr="008258CE">
        <w:rPr>
          <w:rFonts w:ascii="Courier New" w:hAnsi="Courier New" w:cs="Courier New"/>
          <w:color w:val="000000"/>
          <w:sz w:val="16"/>
          <w:szCs w:val="16"/>
        </w:rPr>
        <w:t xml:space="preserve"> </w:t>
      </w:r>
      <w:proofErr w:type="spellStart"/>
      <w:r w:rsidRPr="008258CE">
        <w:rPr>
          <w:rFonts w:ascii="Courier New" w:hAnsi="Courier New" w:cs="Courier New"/>
          <w:color w:val="FF0000"/>
          <w:sz w:val="16"/>
          <w:szCs w:val="16"/>
        </w:rPr>
        <w:t>xml:lang</w:t>
      </w:r>
      <w:proofErr w:type="spellEnd"/>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en</w:t>
      </w:r>
      <w:proofErr w:type="spellEnd"/>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p>
    <w:p w14:paraId="0D6B3073"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t>Event</w:t>
      </w:r>
    </w:p>
    <w:p w14:paraId="642E6FCF"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xs:documentation</w:t>
      </w:r>
      <w:proofErr w:type="spellEnd"/>
      <w:proofErr w:type="gramEnd"/>
      <w:r w:rsidRPr="008258CE">
        <w:rPr>
          <w:rFonts w:ascii="Courier New" w:hAnsi="Courier New" w:cs="Courier New"/>
          <w:color w:val="0000FF"/>
          <w:sz w:val="16"/>
          <w:szCs w:val="16"/>
        </w:rPr>
        <w:t>&gt;</w:t>
      </w:r>
    </w:p>
    <w:p w14:paraId="648455B4"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xs:annotation</w:t>
      </w:r>
      <w:proofErr w:type="spellEnd"/>
      <w:proofErr w:type="gramEnd"/>
      <w:r w:rsidRPr="008258CE">
        <w:rPr>
          <w:rFonts w:ascii="Courier New" w:hAnsi="Courier New" w:cs="Courier New"/>
          <w:color w:val="0000FF"/>
          <w:sz w:val="16"/>
          <w:szCs w:val="16"/>
        </w:rPr>
        <w:t>&gt;</w:t>
      </w:r>
    </w:p>
    <w:p w14:paraId="43D8BDBF"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xs:sequence</w:t>
      </w:r>
      <w:proofErr w:type="spellEnd"/>
      <w:proofErr w:type="gramEnd"/>
      <w:r w:rsidRPr="008258CE">
        <w:rPr>
          <w:rFonts w:ascii="Courier New" w:hAnsi="Courier New" w:cs="Courier New"/>
          <w:color w:val="0000FF"/>
          <w:sz w:val="16"/>
          <w:szCs w:val="16"/>
        </w:rPr>
        <w:t>&gt;</w:t>
      </w:r>
    </w:p>
    <w:p w14:paraId="6CF41CAE"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xs:any</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namespace</w:t>
      </w:r>
      <w:r w:rsidRPr="008258CE">
        <w:rPr>
          <w:rFonts w:ascii="Courier New" w:hAnsi="Courier New" w:cs="Courier New"/>
          <w:color w:val="000000"/>
          <w:sz w:val="16"/>
          <w:szCs w:val="16"/>
        </w:rPr>
        <w:t>=</w:t>
      </w:r>
      <w:r w:rsidRPr="008258CE">
        <w:rPr>
          <w:rFonts w:ascii="Courier New" w:hAnsi="Courier New" w:cs="Courier New"/>
          <w:color w:val="008000"/>
          <w:sz w:val="16"/>
          <w:szCs w:val="16"/>
        </w:rPr>
        <w:t>"##other"</w:t>
      </w:r>
      <w:r w:rsidRPr="008258CE">
        <w:rPr>
          <w:rFonts w:ascii="Courier New" w:hAnsi="Courier New" w:cs="Courier New"/>
          <w:color w:val="000000"/>
          <w:sz w:val="16"/>
          <w:szCs w:val="16"/>
        </w:rPr>
        <w:t xml:space="preserve"> </w:t>
      </w:r>
      <w:proofErr w:type="spellStart"/>
      <w:r w:rsidRPr="008258CE">
        <w:rPr>
          <w:rFonts w:ascii="Courier New" w:hAnsi="Courier New" w:cs="Courier New"/>
          <w:color w:val="FF0000"/>
          <w:sz w:val="16"/>
          <w:szCs w:val="16"/>
        </w:rPr>
        <w:t>processContents</w:t>
      </w:r>
      <w:proofErr w:type="spellEnd"/>
      <w:r w:rsidRPr="008258CE">
        <w:rPr>
          <w:rFonts w:ascii="Courier New" w:hAnsi="Courier New" w:cs="Courier New"/>
          <w:color w:val="000000"/>
          <w:sz w:val="16"/>
          <w:szCs w:val="16"/>
        </w:rPr>
        <w:t>=</w:t>
      </w:r>
      <w:r w:rsidRPr="008258CE">
        <w:rPr>
          <w:rFonts w:ascii="Courier New" w:hAnsi="Courier New" w:cs="Courier New"/>
          <w:color w:val="008000"/>
          <w:sz w:val="16"/>
          <w:szCs w:val="16"/>
        </w:rPr>
        <w:t>"lax"</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minOccurs</w:t>
      </w:r>
      <w:r w:rsidRPr="008258CE">
        <w:rPr>
          <w:rFonts w:ascii="Courier New" w:hAnsi="Courier New" w:cs="Courier New"/>
          <w:color w:val="000000"/>
          <w:sz w:val="16"/>
          <w:szCs w:val="16"/>
        </w:rPr>
        <w:t>=</w:t>
      </w:r>
      <w:r w:rsidRPr="008258CE">
        <w:rPr>
          <w:rFonts w:ascii="Courier New" w:hAnsi="Courier New" w:cs="Courier New"/>
          <w:color w:val="008000"/>
          <w:sz w:val="16"/>
          <w:szCs w:val="16"/>
        </w:rPr>
        <w:t>"0"</w:t>
      </w:r>
      <w:r w:rsidRPr="008258CE">
        <w:rPr>
          <w:rFonts w:ascii="Courier New" w:hAnsi="Courier New" w:cs="Courier New"/>
          <w:color w:val="000000"/>
          <w:sz w:val="16"/>
          <w:szCs w:val="16"/>
        </w:rPr>
        <w:t xml:space="preserve"> </w:t>
      </w:r>
      <w:proofErr w:type="spellStart"/>
      <w:r w:rsidRPr="008258CE">
        <w:rPr>
          <w:rFonts w:ascii="Courier New" w:hAnsi="Courier New" w:cs="Courier New"/>
          <w:color w:val="FF0000"/>
          <w:sz w:val="16"/>
          <w:szCs w:val="16"/>
        </w:rPr>
        <w:t>maxOccurs</w:t>
      </w:r>
      <w:proofErr w:type="spellEnd"/>
      <w:r w:rsidRPr="008258CE">
        <w:rPr>
          <w:rFonts w:ascii="Courier New" w:hAnsi="Courier New" w:cs="Courier New"/>
          <w:color w:val="000000"/>
          <w:sz w:val="16"/>
          <w:szCs w:val="16"/>
        </w:rPr>
        <w:t>=</w:t>
      </w:r>
      <w:r w:rsidRPr="008258CE">
        <w:rPr>
          <w:rFonts w:ascii="Courier New" w:hAnsi="Courier New" w:cs="Courier New"/>
          <w:color w:val="008000"/>
          <w:sz w:val="16"/>
          <w:szCs w:val="16"/>
        </w:rPr>
        <w:t>"unbounded"</w:t>
      </w:r>
      <w:r w:rsidRPr="008258CE">
        <w:rPr>
          <w:rFonts w:ascii="Courier New" w:hAnsi="Courier New" w:cs="Courier New"/>
          <w:color w:val="0000FF"/>
          <w:sz w:val="16"/>
          <w:szCs w:val="16"/>
        </w:rPr>
        <w:t>/&gt;</w:t>
      </w:r>
    </w:p>
    <w:p w14:paraId="6BFD264F"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xs:sequence</w:t>
      </w:r>
      <w:proofErr w:type="spellEnd"/>
      <w:proofErr w:type="gramEnd"/>
      <w:r w:rsidRPr="008258CE">
        <w:rPr>
          <w:rFonts w:ascii="Courier New" w:hAnsi="Courier New" w:cs="Courier New"/>
          <w:color w:val="0000FF"/>
          <w:sz w:val="16"/>
          <w:szCs w:val="16"/>
        </w:rPr>
        <w:t>&gt;</w:t>
      </w:r>
    </w:p>
    <w:p w14:paraId="69B3A280"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xs:attribute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presentationTime</w:t>
      </w:r>
      <w:proofErr w:type="spellEnd"/>
      <w:r w:rsidRPr="008258CE">
        <w:rPr>
          <w:rFonts w:ascii="Courier New" w:hAnsi="Courier New" w:cs="Courier New"/>
          <w:color w:val="008000"/>
          <w:sz w:val="16"/>
          <w:szCs w:val="16"/>
        </w:rPr>
        <w:t>"</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type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xs:unsignedLong</w:t>
      </w:r>
      <w:proofErr w:type="spellEnd"/>
      <w:r w:rsidRPr="008258CE">
        <w:rPr>
          <w:rFonts w:ascii="Courier New" w:hAnsi="Courier New" w:cs="Courier New"/>
          <w:color w:val="008000"/>
          <w:sz w:val="16"/>
          <w:szCs w:val="16"/>
        </w:rPr>
        <w:t>"</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default</w:t>
      </w:r>
      <w:r w:rsidRPr="008258CE">
        <w:rPr>
          <w:rFonts w:ascii="Courier New" w:hAnsi="Courier New" w:cs="Courier New"/>
          <w:color w:val="000000"/>
          <w:sz w:val="16"/>
          <w:szCs w:val="16"/>
        </w:rPr>
        <w:t>=</w:t>
      </w:r>
      <w:r w:rsidRPr="008258CE">
        <w:rPr>
          <w:rFonts w:ascii="Courier New" w:hAnsi="Courier New" w:cs="Courier New"/>
          <w:color w:val="008000"/>
          <w:sz w:val="16"/>
          <w:szCs w:val="16"/>
        </w:rPr>
        <w:t>"0"</w:t>
      </w:r>
      <w:r w:rsidRPr="008258CE">
        <w:rPr>
          <w:rFonts w:ascii="Courier New" w:hAnsi="Courier New" w:cs="Courier New"/>
          <w:color w:val="0000FF"/>
          <w:sz w:val="16"/>
          <w:szCs w:val="16"/>
        </w:rPr>
        <w:t>/&gt;</w:t>
      </w:r>
    </w:p>
    <w:p w14:paraId="2B6E07CE"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xs:attribute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"duration"</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type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xs:unsignedLong</w:t>
      </w:r>
      <w:proofErr w:type="spellEnd"/>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p>
    <w:p w14:paraId="6C48049A" w14:textId="77777777" w:rsidR="002B19A6" w:rsidRPr="008258CE" w:rsidRDefault="00490122" w:rsidP="002B19A6">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xs:attribute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"id"</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type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xs:unsignedInt</w:t>
      </w:r>
      <w:proofErr w:type="spellEnd"/>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p>
    <w:p w14:paraId="372E349E" w14:textId="0BA3BB31" w:rsidR="00490122" w:rsidRPr="008258CE" w:rsidRDefault="002B19A6" w:rsidP="00253DCF">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253DCF">
        <w:rPr>
          <w:rFonts w:ascii="Courier New" w:hAnsi="Courier New" w:cs="Courier New"/>
          <w:color w:val="0000FF"/>
          <w:sz w:val="16"/>
          <w:szCs w:val="16"/>
          <w:shd w:val="clear" w:color="auto" w:fill="FFFF00"/>
          <w:rPrChange w:id="53" w:author="Iraj Sodagar" w:date="2022-10-16T11:51:00Z">
            <w:rPr>
              <w:rFonts w:ascii="Courier New" w:hAnsi="Courier New" w:cs="Courier New"/>
              <w:color w:val="0000FF"/>
              <w:sz w:val="16"/>
              <w:szCs w:val="16"/>
              <w:shd w:val="clear" w:color="auto" w:fill="D9D9D9" w:themeFill="background1" w:themeFillShade="D9"/>
            </w:rPr>
          </w:rPrChange>
        </w:rPr>
        <w:t>&lt;</w:t>
      </w:r>
      <w:proofErr w:type="spellStart"/>
      <w:proofErr w:type="gramStart"/>
      <w:r w:rsidRPr="00253DCF">
        <w:rPr>
          <w:rFonts w:ascii="Courier New" w:hAnsi="Courier New" w:cs="Courier New"/>
          <w:color w:val="0000FF"/>
          <w:sz w:val="16"/>
          <w:szCs w:val="16"/>
          <w:shd w:val="clear" w:color="auto" w:fill="FFFF00"/>
          <w:rPrChange w:id="54" w:author="Iraj Sodagar" w:date="2022-10-16T11:51:00Z">
            <w:rPr>
              <w:rFonts w:ascii="Courier New" w:hAnsi="Courier New" w:cs="Courier New"/>
              <w:color w:val="0000FF"/>
              <w:sz w:val="16"/>
              <w:szCs w:val="16"/>
              <w:shd w:val="clear" w:color="auto" w:fill="D9D9D9" w:themeFill="background1" w:themeFillShade="D9"/>
            </w:rPr>
          </w:rPrChange>
        </w:rPr>
        <w:t>xs:attribute</w:t>
      </w:r>
      <w:proofErr w:type="spellEnd"/>
      <w:proofErr w:type="gramEnd"/>
      <w:r w:rsidRPr="00253DCF">
        <w:rPr>
          <w:rFonts w:ascii="Courier New" w:hAnsi="Courier New" w:cs="Courier New"/>
          <w:color w:val="000000"/>
          <w:sz w:val="16"/>
          <w:szCs w:val="16"/>
          <w:shd w:val="clear" w:color="auto" w:fill="FFFF00"/>
          <w:rPrChange w:id="55" w:author="Iraj Sodagar" w:date="2022-10-16T11:51:00Z">
            <w:rPr>
              <w:rFonts w:ascii="Courier New" w:hAnsi="Courier New" w:cs="Courier New"/>
              <w:color w:val="000000"/>
              <w:sz w:val="16"/>
              <w:szCs w:val="16"/>
              <w:shd w:val="clear" w:color="auto" w:fill="D9D9D9" w:themeFill="background1" w:themeFillShade="D9"/>
            </w:rPr>
          </w:rPrChange>
        </w:rPr>
        <w:t xml:space="preserve"> </w:t>
      </w:r>
      <w:r w:rsidRPr="00253DCF">
        <w:rPr>
          <w:rFonts w:ascii="Courier New" w:hAnsi="Courier New" w:cs="Courier New"/>
          <w:color w:val="FF0000"/>
          <w:sz w:val="16"/>
          <w:szCs w:val="16"/>
          <w:shd w:val="clear" w:color="auto" w:fill="FFFF00"/>
          <w:rPrChange w:id="56" w:author="Iraj Sodagar" w:date="2022-10-16T11:51:00Z">
            <w:rPr>
              <w:rFonts w:ascii="Courier New" w:hAnsi="Courier New" w:cs="Courier New"/>
              <w:color w:val="FF0000"/>
              <w:sz w:val="16"/>
              <w:szCs w:val="16"/>
              <w:shd w:val="clear" w:color="auto" w:fill="D9D9D9" w:themeFill="background1" w:themeFillShade="D9"/>
            </w:rPr>
          </w:rPrChange>
        </w:rPr>
        <w:t>name</w:t>
      </w:r>
      <w:r w:rsidRPr="00253DCF">
        <w:rPr>
          <w:rFonts w:ascii="Courier New" w:hAnsi="Courier New" w:cs="Courier New"/>
          <w:color w:val="000000"/>
          <w:sz w:val="16"/>
          <w:szCs w:val="16"/>
          <w:shd w:val="clear" w:color="auto" w:fill="FFFF00"/>
          <w:rPrChange w:id="57" w:author="Iraj Sodagar" w:date="2022-10-16T11:51:00Z">
            <w:rPr>
              <w:rFonts w:ascii="Courier New" w:hAnsi="Courier New" w:cs="Courier New"/>
              <w:color w:val="000000"/>
              <w:sz w:val="16"/>
              <w:szCs w:val="16"/>
              <w:shd w:val="clear" w:color="auto" w:fill="D9D9D9" w:themeFill="background1" w:themeFillShade="D9"/>
            </w:rPr>
          </w:rPrChange>
        </w:rPr>
        <w:t>=</w:t>
      </w:r>
      <w:r w:rsidRPr="00253DCF">
        <w:rPr>
          <w:rFonts w:ascii="Courier New" w:hAnsi="Courier New" w:cs="Courier New"/>
          <w:color w:val="008000"/>
          <w:sz w:val="16"/>
          <w:szCs w:val="16"/>
          <w:shd w:val="clear" w:color="auto" w:fill="FFFF00"/>
          <w:rPrChange w:id="58" w:author="Iraj Sodagar" w:date="2022-10-16T11:51:00Z">
            <w:rPr>
              <w:rFonts w:ascii="Courier New" w:hAnsi="Courier New" w:cs="Courier New"/>
              <w:color w:val="008000"/>
              <w:sz w:val="16"/>
              <w:szCs w:val="16"/>
              <w:shd w:val="clear" w:color="auto" w:fill="D9D9D9" w:themeFill="background1" w:themeFillShade="D9"/>
            </w:rPr>
          </w:rPrChange>
        </w:rPr>
        <w:t>"status"</w:t>
      </w:r>
      <w:r w:rsidRPr="00253DCF">
        <w:rPr>
          <w:rFonts w:ascii="Courier New" w:hAnsi="Courier New" w:cs="Courier New"/>
          <w:color w:val="000000"/>
          <w:sz w:val="16"/>
          <w:szCs w:val="16"/>
          <w:shd w:val="clear" w:color="auto" w:fill="FFFF00"/>
          <w:rPrChange w:id="59" w:author="Iraj Sodagar" w:date="2022-10-16T11:51:00Z">
            <w:rPr>
              <w:rFonts w:ascii="Courier New" w:hAnsi="Courier New" w:cs="Courier New"/>
              <w:color w:val="000000"/>
              <w:sz w:val="16"/>
              <w:szCs w:val="16"/>
              <w:shd w:val="clear" w:color="auto" w:fill="D9D9D9" w:themeFill="background1" w:themeFillShade="D9"/>
            </w:rPr>
          </w:rPrChange>
        </w:rPr>
        <w:t xml:space="preserve"> </w:t>
      </w:r>
      <w:r w:rsidRPr="00253DCF">
        <w:rPr>
          <w:rFonts w:ascii="Courier New" w:hAnsi="Courier New" w:cs="Courier New"/>
          <w:color w:val="FF0000"/>
          <w:sz w:val="16"/>
          <w:szCs w:val="16"/>
          <w:shd w:val="clear" w:color="auto" w:fill="FFFF00"/>
          <w:rPrChange w:id="60" w:author="Iraj Sodagar" w:date="2022-10-16T11:51:00Z">
            <w:rPr>
              <w:rFonts w:ascii="Courier New" w:hAnsi="Courier New" w:cs="Courier New"/>
              <w:color w:val="FF0000"/>
              <w:sz w:val="16"/>
              <w:szCs w:val="16"/>
              <w:shd w:val="clear" w:color="auto" w:fill="D9D9D9" w:themeFill="background1" w:themeFillShade="D9"/>
            </w:rPr>
          </w:rPrChange>
        </w:rPr>
        <w:t>type</w:t>
      </w:r>
      <w:r w:rsidRPr="00253DCF">
        <w:rPr>
          <w:rFonts w:ascii="Courier New" w:hAnsi="Courier New" w:cs="Courier New"/>
          <w:color w:val="000000"/>
          <w:sz w:val="16"/>
          <w:szCs w:val="16"/>
          <w:shd w:val="clear" w:color="auto" w:fill="FFFF00"/>
          <w:rPrChange w:id="61" w:author="Iraj Sodagar" w:date="2022-10-16T11:51:00Z">
            <w:rPr>
              <w:rFonts w:ascii="Courier New" w:hAnsi="Courier New" w:cs="Courier New"/>
              <w:color w:val="000000"/>
              <w:sz w:val="16"/>
              <w:szCs w:val="16"/>
              <w:shd w:val="clear" w:color="auto" w:fill="D9D9D9" w:themeFill="background1" w:themeFillShade="D9"/>
            </w:rPr>
          </w:rPrChange>
        </w:rPr>
        <w:t>=</w:t>
      </w:r>
      <w:r w:rsidRPr="00253DCF">
        <w:rPr>
          <w:rFonts w:ascii="Courier New" w:hAnsi="Courier New" w:cs="Courier New"/>
          <w:color w:val="008000"/>
          <w:sz w:val="16"/>
          <w:szCs w:val="16"/>
          <w:shd w:val="clear" w:color="auto" w:fill="FFFF00"/>
          <w:rPrChange w:id="62" w:author="Iraj Sodagar" w:date="2022-10-16T11:51:00Z">
            <w:rPr>
              <w:rFonts w:ascii="Courier New" w:hAnsi="Courier New" w:cs="Courier New"/>
              <w:color w:val="008000"/>
              <w:sz w:val="16"/>
              <w:szCs w:val="16"/>
              <w:shd w:val="clear" w:color="auto" w:fill="D9D9D9" w:themeFill="background1" w:themeFillShade="D9"/>
            </w:rPr>
          </w:rPrChange>
        </w:rPr>
        <w:t>"</w:t>
      </w:r>
      <w:proofErr w:type="spellStart"/>
      <w:r w:rsidRPr="00253DCF">
        <w:rPr>
          <w:rFonts w:ascii="Courier New" w:hAnsi="Courier New" w:cs="Courier New"/>
          <w:color w:val="008000"/>
          <w:sz w:val="16"/>
          <w:szCs w:val="16"/>
          <w:shd w:val="clear" w:color="auto" w:fill="FFFF00"/>
          <w:rPrChange w:id="63" w:author="Iraj Sodagar" w:date="2022-10-16T11:51:00Z">
            <w:rPr>
              <w:rFonts w:ascii="Courier New" w:hAnsi="Courier New" w:cs="Courier New"/>
              <w:color w:val="008000"/>
              <w:sz w:val="16"/>
              <w:szCs w:val="16"/>
              <w:shd w:val="clear" w:color="auto" w:fill="D9D9D9" w:themeFill="background1" w:themeFillShade="D9"/>
            </w:rPr>
          </w:rPrChange>
        </w:rPr>
        <w:t>xs:StatusType</w:t>
      </w:r>
      <w:proofErr w:type="spellEnd"/>
      <w:r w:rsidRPr="00253DCF">
        <w:rPr>
          <w:rFonts w:ascii="Courier New" w:hAnsi="Courier New" w:cs="Courier New"/>
          <w:color w:val="008000"/>
          <w:sz w:val="16"/>
          <w:szCs w:val="16"/>
          <w:shd w:val="clear" w:color="auto" w:fill="FFFF00"/>
          <w:rPrChange w:id="64" w:author="Iraj Sodagar" w:date="2022-10-16T11:51:00Z">
            <w:rPr>
              <w:rFonts w:ascii="Courier New" w:hAnsi="Courier New" w:cs="Courier New"/>
              <w:color w:val="008000"/>
              <w:sz w:val="16"/>
              <w:szCs w:val="16"/>
              <w:shd w:val="clear" w:color="auto" w:fill="D9D9D9" w:themeFill="background1" w:themeFillShade="D9"/>
            </w:rPr>
          </w:rPrChange>
        </w:rPr>
        <w:t>"</w:t>
      </w:r>
      <w:r w:rsidRPr="00253DCF">
        <w:rPr>
          <w:rFonts w:ascii="Courier New" w:hAnsi="Courier New" w:cs="Courier New"/>
          <w:color w:val="0000FF"/>
          <w:sz w:val="16"/>
          <w:szCs w:val="16"/>
          <w:shd w:val="clear" w:color="auto" w:fill="FFFF00"/>
          <w:rPrChange w:id="65" w:author="Iraj Sodagar" w:date="2022-10-16T11:51:00Z">
            <w:rPr>
              <w:rFonts w:ascii="Courier New" w:hAnsi="Courier New" w:cs="Courier New"/>
              <w:color w:val="0000FF"/>
              <w:sz w:val="16"/>
              <w:szCs w:val="16"/>
              <w:shd w:val="clear" w:color="auto" w:fill="D9D9D9" w:themeFill="background1" w:themeFillShade="D9"/>
            </w:rPr>
          </w:rPrChange>
        </w:rPr>
        <w:t>/&gt;</w:t>
      </w:r>
    </w:p>
    <w:p w14:paraId="02A54F85" w14:textId="77777777" w:rsidR="00490122" w:rsidRPr="008258CE" w:rsidRDefault="00490122" w:rsidP="00253DCF">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xs:attribute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contentEncoding</w:t>
      </w:r>
      <w:proofErr w:type="spellEnd"/>
      <w:r w:rsidRPr="008258CE">
        <w:rPr>
          <w:rFonts w:ascii="Courier New" w:hAnsi="Courier New" w:cs="Courier New"/>
          <w:color w:val="008000"/>
          <w:sz w:val="16"/>
          <w:szCs w:val="16"/>
        </w:rPr>
        <w:t>"</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type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ContentEncodingType</w:t>
      </w:r>
      <w:proofErr w:type="spellEnd"/>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p>
    <w:p w14:paraId="1AE844AF" w14:textId="77777777" w:rsidR="00490122" w:rsidRPr="008258CE" w:rsidRDefault="00490122" w:rsidP="00253DCF">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xs:attribute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messageData</w:t>
      </w:r>
      <w:proofErr w:type="spellEnd"/>
      <w:r w:rsidRPr="008258CE">
        <w:rPr>
          <w:rFonts w:ascii="Courier New" w:hAnsi="Courier New" w:cs="Courier New"/>
          <w:color w:val="008000"/>
          <w:sz w:val="16"/>
          <w:szCs w:val="16"/>
        </w:rPr>
        <w:t>"</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type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xs:string</w:t>
      </w:r>
      <w:proofErr w:type="spellEnd"/>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p>
    <w:p w14:paraId="5B9FBD39" w14:textId="77777777" w:rsidR="00490122" w:rsidRPr="008258CE" w:rsidRDefault="00490122" w:rsidP="00253DCF">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xs:annotation</w:t>
      </w:r>
      <w:proofErr w:type="spellEnd"/>
      <w:proofErr w:type="gramEnd"/>
      <w:r w:rsidRPr="008258CE">
        <w:rPr>
          <w:rFonts w:ascii="Courier New" w:hAnsi="Courier New" w:cs="Courier New"/>
          <w:color w:val="0000FF"/>
          <w:sz w:val="16"/>
          <w:szCs w:val="16"/>
        </w:rPr>
        <w:t>&gt;</w:t>
      </w:r>
    </w:p>
    <w:p w14:paraId="1A2B27C6" w14:textId="77777777" w:rsidR="00490122" w:rsidRPr="008258CE" w:rsidRDefault="00490122" w:rsidP="00253DCF">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xs:documentation</w:t>
      </w:r>
      <w:proofErr w:type="spellEnd"/>
      <w:proofErr w:type="gramEnd"/>
      <w:r w:rsidRPr="008258CE">
        <w:rPr>
          <w:rFonts w:ascii="Courier New" w:hAnsi="Courier New" w:cs="Courier New"/>
          <w:color w:val="000000"/>
          <w:sz w:val="16"/>
          <w:szCs w:val="16"/>
        </w:rPr>
        <w:t xml:space="preserve"> </w:t>
      </w:r>
      <w:proofErr w:type="spellStart"/>
      <w:r w:rsidRPr="008258CE">
        <w:rPr>
          <w:rFonts w:ascii="Courier New" w:hAnsi="Courier New" w:cs="Courier New"/>
          <w:color w:val="FF0000"/>
          <w:sz w:val="16"/>
          <w:szCs w:val="16"/>
        </w:rPr>
        <w:t>xml:lang</w:t>
      </w:r>
      <w:proofErr w:type="spellEnd"/>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en</w:t>
      </w:r>
      <w:proofErr w:type="spellEnd"/>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p>
    <w:p w14:paraId="04A19845" w14:textId="77777777" w:rsidR="00490122" w:rsidRPr="008258CE" w:rsidRDefault="00490122" w:rsidP="00253DCF">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t>Deprecated in favor of carrying the message information in the</w:t>
      </w:r>
    </w:p>
    <w:p w14:paraId="465B5187" w14:textId="77777777" w:rsidR="00490122" w:rsidRPr="008258CE" w:rsidRDefault="00490122" w:rsidP="00253DCF">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t>value space of the event</w:t>
      </w:r>
    </w:p>
    <w:p w14:paraId="3853864E" w14:textId="77777777" w:rsidR="00490122" w:rsidRPr="008258CE" w:rsidRDefault="00490122" w:rsidP="00253DCF">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xs:documentation</w:t>
      </w:r>
      <w:proofErr w:type="spellEnd"/>
      <w:proofErr w:type="gramEnd"/>
      <w:r w:rsidRPr="008258CE">
        <w:rPr>
          <w:rFonts w:ascii="Courier New" w:hAnsi="Courier New" w:cs="Courier New"/>
          <w:color w:val="0000FF"/>
          <w:sz w:val="16"/>
          <w:szCs w:val="16"/>
        </w:rPr>
        <w:t>&gt;</w:t>
      </w:r>
    </w:p>
    <w:p w14:paraId="77542524" w14:textId="77777777" w:rsidR="00490122" w:rsidRPr="008258CE" w:rsidRDefault="00490122" w:rsidP="00253DCF">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xs:annotation</w:t>
      </w:r>
      <w:proofErr w:type="spellEnd"/>
      <w:proofErr w:type="gramEnd"/>
      <w:r w:rsidRPr="008258CE">
        <w:rPr>
          <w:rFonts w:ascii="Courier New" w:hAnsi="Courier New" w:cs="Courier New"/>
          <w:color w:val="0000FF"/>
          <w:sz w:val="16"/>
          <w:szCs w:val="16"/>
        </w:rPr>
        <w:t>&gt;</w:t>
      </w:r>
    </w:p>
    <w:p w14:paraId="7221C8DE" w14:textId="77777777" w:rsidR="00490122" w:rsidRPr="008258CE" w:rsidRDefault="00490122" w:rsidP="00253DCF">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xs:attribute</w:t>
      </w:r>
      <w:proofErr w:type="spellEnd"/>
      <w:proofErr w:type="gramEnd"/>
      <w:r w:rsidRPr="008258CE">
        <w:rPr>
          <w:rFonts w:ascii="Courier New" w:hAnsi="Courier New" w:cs="Courier New"/>
          <w:color w:val="0000FF"/>
          <w:sz w:val="16"/>
          <w:szCs w:val="16"/>
        </w:rPr>
        <w:t>&gt;</w:t>
      </w:r>
    </w:p>
    <w:p w14:paraId="1523D0FB" w14:textId="77777777" w:rsidR="00490122" w:rsidRPr="008258CE" w:rsidRDefault="00490122" w:rsidP="00253DCF">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xs:anyAttribute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namespace</w:t>
      </w:r>
      <w:r w:rsidRPr="008258CE">
        <w:rPr>
          <w:rFonts w:ascii="Courier New" w:hAnsi="Courier New" w:cs="Courier New"/>
          <w:color w:val="000000"/>
          <w:sz w:val="16"/>
          <w:szCs w:val="16"/>
        </w:rPr>
        <w:t>=</w:t>
      </w:r>
      <w:r w:rsidRPr="008258CE">
        <w:rPr>
          <w:rFonts w:ascii="Courier New" w:hAnsi="Courier New" w:cs="Courier New"/>
          <w:color w:val="008000"/>
          <w:sz w:val="16"/>
          <w:szCs w:val="16"/>
        </w:rPr>
        <w:t>"##other"</w:t>
      </w:r>
      <w:r w:rsidRPr="008258CE">
        <w:rPr>
          <w:rFonts w:ascii="Courier New" w:hAnsi="Courier New" w:cs="Courier New"/>
          <w:color w:val="000000"/>
          <w:sz w:val="16"/>
          <w:szCs w:val="16"/>
        </w:rPr>
        <w:t xml:space="preserve"> </w:t>
      </w:r>
      <w:proofErr w:type="spellStart"/>
      <w:r w:rsidRPr="008258CE">
        <w:rPr>
          <w:rFonts w:ascii="Courier New" w:hAnsi="Courier New" w:cs="Courier New"/>
          <w:color w:val="FF0000"/>
          <w:sz w:val="16"/>
          <w:szCs w:val="16"/>
        </w:rPr>
        <w:t>processContents</w:t>
      </w:r>
      <w:proofErr w:type="spellEnd"/>
      <w:r w:rsidRPr="008258CE">
        <w:rPr>
          <w:rFonts w:ascii="Courier New" w:hAnsi="Courier New" w:cs="Courier New"/>
          <w:color w:val="000000"/>
          <w:sz w:val="16"/>
          <w:szCs w:val="16"/>
        </w:rPr>
        <w:t>=</w:t>
      </w:r>
      <w:r w:rsidRPr="008258CE">
        <w:rPr>
          <w:rFonts w:ascii="Courier New" w:hAnsi="Courier New" w:cs="Courier New"/>
          <w:color w:val="008000"/>
          <w:sz w:val="16"/>
          <w:szCs w:val="16"/>
        </w:rPr>
        <w:t>"lax"</w:t>
      </w:r>
      <w:r w:rsidRPr="008258CE">
        <w:rPr>
          <w:rFonts w:ascii="Courier New" w:hAnsi="Courier New" w:cs="Courier New"/>
          <w:color w:val="0000FF"/>
          <w:sz w:val="16"/>
          <w:szCs w:val="16"/>
        </w:rPr>
        <w:t>/&gt;</w:t>
      </w:r>
    </w:p>
    <w:p w14:paraId="26D86A3A" w14:textId="22A4A944" w:rsidR="002B19A6" w:rsidRPr="004F5ED7" w:rsidRDefault="00490122" w:rsidP="00253DCF">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xs:complexType</w:t>
      </w:r>
      <w:proofErr w:type="spellEnd"/>
      <w:proofErr w:type="gramEnd"/>
      <w:r w:rsidRPr="008258CE">
        <w:rPr>
          <w:rFonts w:ascii="Courier New" w:hAnsi="Courier New" w:cs="Courier New"/>
          <w:color w:val="0000FF"/>
          <w:sz w:val="16"/>
          <w:szCs w:val="16"/>
        </w:rPr>
        <w:t>&gt;</w:t>
      </w:r>
    </w:p>
    <w:p w14:paraId="576FF036" w14:textId="584CB099" w:rsidR="002B19A6" w:rsidRPr="008258CE" w:rsidRDefault="002B19A6">
      <w:pPr>
        <w:shd w:val="clear" w:color="auto" w:fill="FFFF00"/>
        <w:adjustRightInd w:val="0"/>
        <w:rPr>
          <w:rFonts w:ascii="Courier New" w:hAnsi="Courier New" w:cs="Courier New"/>
          <w:b/>
          <w:bCs/>
          <w:color w:val="000000"/>
          <w:sz w:val="16"/>
          <w:szCs w:val="16"/>
        </w:rPr>
        <w:pPrChange w:id="66" w:author="Iraj Sodagar" w:date="2022-10-16T11:51:00Z">
          <w:pPr>
            <w:shd w:val="clear" w:color="auto" w:fill="D9D9D9" w:themeFill="background1" w:themeFillShade="D9"/>
            <w:adjustRightInd w:val="0"/>
          </w:pPr>
        </w:pPrChange>
      </w:pP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xs:simpleType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Pr>
          <w:rFonts w:ascii="Courier New" w:hAnsi="Courier New" w:cs="Courier New"/>
          <w:color w:val="008000"/>
          <w:sz w:val="16"/>
          <w:szCs w:val="16"/>
        </w:rPr>
        <w:t>Status</w:t>
      </w:r>
      <w:r w:rsidRPr="008258CE">
        <w:rPr>
          <w:rFonts w:ascii="Courier New" w:hAnsi="Courier New" w:cs="Courier New"/>
          <w:color w:val="008000"/>
          <w:sz w:val="16"/>
          <w:szCs w:val="16"/>
        </w:rPr>
        <w:t>Type</w:t>
      </w:r>
      <w:proofErr w:type="spellEnd"/>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p>
    <w:p w14:paraId="7C5F29D8" w14:textId="77777777" w:rsidR="002B19A6" w:rsidRPr="008258CE" w:rsidRDefault="002B19A6">
      <w:pPr>
        <w:shd w:val="clear" w:color="auto" w:fill="FFFF00"/>
        <w:adjustRightInd w:val="0"/>
        <w:rPr>
          <w:rFonts w:ascii="Courier New" w:hAnsi="Courier New" w:cs="Courier New"/>
          <w:b/>
          <w:bCs/>
          <w:color w:val="000000"/>
          <w:sz w:val="16"/>
          <w:szCs w:val="16"/>
        </w:rPr>
        <w:pPrChange w:id="67" w:author="Iraj Sodagar" w:date="2022-10-16T11:51:00Z">
          <w:pPr>
            <w:shd w:val="clear" w:color="auto" w:fill="D9D9D9" w:themeFill="background1" w:themeFillShade="D9"/>
            <w:adjustRightInd w:val="0"/>
          </w:pPr>
        </w:pPrChange>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xs:annotation</w:t>
      </w:r>
      <w:proofErr w:type="spellEnd"/>
      <w:proofErr w:type="gramEnd"/>
      <w:r w:rsidRPr="008258CE">
        <w:rPr>
          <w:rFonts w:ascii="Courier New" w:hAnsi="Courier New" w:cs="Courier New"/>
          <w:color w:val="0000FF"/>
          <w:sz w:val="16"/>
          <w:szCs w:val="16"/>
        </w:rPr>
        <w:t>&gt;</w:t>
      </w:r>
    </w:p>
    <w:p w14:paraId="69D548B0" w14:textId="77777777" w:rsidR="002B19A6" w:rsidRPr="005669B8" w:rsidRDefault="002B19A6">
      <w:pPr>
        <w:shd w:val="clear" w:color="auto" w:fill="FFFF00"/>
        <w:adjustRightInd w:val="0"/>
        <w:rPr>
          <w:rFonts w:ascii="Courier New" w:hAnsi="Courier New" w:cs="Courier New"/>
          <w:b/>
          <w:bCs/>
          <w:color w:val="000000"/>
          <w:sz w:val="16"/>
          <w:szCs w:val="16"/>
        </w:rPr>
        <w:pPrChange w:id="68" w:author="Iraj Sodagar" w:date="2022-10-16T11:51:00Z">
          <w:pPr>
            <w:shd w:val="clear" w:color="auto" w:fill="D9D9D9" w:themeFill="background1" w:themeFillShade="D9"/>
            <w:adjustRightInd w:val="0"/>
          </w:pPr>
        </w:pPrChange>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5669B8">
        <w:rPr>
          <w:rFonts w:ascii="Courier New" w:hAnsi="Courier New" w:cs="Courier New"/>
          <w:color w:val="0000FF"/>
          <w:sz w:val="16"/>
          <w:szCs w:val="16"/>
        </w:rPr>
        <w:t>&lt;</w:t>
      </w:r>
      <w:proofErr w:type="spellStart"/>
      <w:proofErr w:type="gramStart"/>
      <w:r w:rsidRPr="005669B8">
        <w:rPr>
          <w:rFonts w:ascii="Courier New" w:hAnsi="Courier New" w:cs="Courier New"/>
          <w:color w:val="0000FF"/>
          <w:sz w:val="16"/>
          <w:szCs w:val="16"/>
        </w:rPr>
        <w:t>xs:documentation</w:t>
      </w:r>
      <w:proofErr w:type="spellEnd"/>
      <w:proofErr w:type="gramEnd"/>
      <w:r w:rsidRPr="005669B8">
        <w:rPr>
          <w:rFonts w:ascii="Courier New" w:hAnsi="Courier New" w:cs="Courier New"/>
          <w:color w:val="000000"/>
          <w:sz w:val="16"/>
          <w:szCs w:val="16"/>
        </w:rPr>
        <w:t xml:space="preserve"> </w:t>
      </w:r>
      <w:proofErr w:type="spellStart"/>
      <w:r w:rsidRPr="005669B8">
        <w:rPr>
          <w:rFonts w:ascii="Courier New" w:hAnsi="Courier New" w:cs="Courier New"/>
          <w:color w:val="FF0000"/>
          <w:sz w:val="16"/>
          <w:szCs w:val="16"/>
        </w:rPr>
        <w:t>xml:lang</w:t>
      </w:r>
      <w:proofErr w:type="spellEnd"/>
      <w:r w:rsidRPr="005669B8">
        <w:rPr>
          <w:rFonts w:ascii="Courier New" w:hAnsi="Courier New" w:cs="Courier New"/>
          <w:color w:val="000000"/>
          <w:sz w:val="16"/>
          <w:szCs w:val="16"/>
        </w:rPr>
        <w:t>=</w:t>
      </w:r>
      <w:r w:rsidRPr="005669B8">
        <w:rPr>
          <w:rFonts w:ascii="Courier New" w:hAnsi="Courier New" w:cs="Courier New"/>
          <w:color w:val="008000"/>
          <w:sz w:val="16"/>
          <w:szCs w:val="16"/>
        </w:rPr>
        <w:t>"</w:t>
      </w:r>
      <w:proofErr w:type="spellStart"/>
      <w:r w:rsidRPr="005669B8">
        <w:rPr>
          <w:rFonts w:ascii="Courier New" w:hAnsi="Courier New" w:cs="Courier New"/>
          <w:color w:val="008000"/>
          <w:sz w:val="16"/>
          <w:szCs w:val="16"/>
        </w:rPr>
        <w:t>en</w:t>
      </w:r>
      <w:proofErr w:type="spellEnd"/>
      <w:r w:rsidRPr="005669B8">
        <w:rPr>
          <w:rFonts w:ascii="Courier New" w:hAnsi="Courier New" w:cs="Courier New"/>
          <w:color w:val="008000"/>
          <w:sz w:val="16"/>
          <w:szCs w:val="16"/>
        </w:rPr>
        <w:t>"</w:t>
      </w:r>
      <w:r w:rsidRPr="005669B8">
        <w:rPr>
          <w:rFonts w:ascii="Courier New" w:hAnsi="Courier New" w:cs="Courier New"/>
          <w:color w:val="0000FF"/>
          <w:sz w:val="16"/>
          <w:szCs w:val="16"/>
        </w:rPr>
        <w:t>&gt;</w:t>
      </w:r>
    </w:p>
    <w:p w14:paraId="365286A4" w14:textId="621B5A32" w:rsidR="002B19A6" w:rsidRPr="008258CE" w:rsidRDefault="002B19A6">
      <w:pPr>
        <w:shd w:val="clear" w:color="auto" w:fill="FFFF00"/>
        <w:adjustRightInd w:val="0"/>
        <w:rPr>
          <w:rFonts w:ascii="Courier New" w:hAnsi="Courier New" w:cs="Courier New"/>
          <w:b/>
          <w:bCs/>
          <w:color w:val="000000"/>
          <w:sz w:val="16"/>
          <w:szCs w:val="16"/>
        </w:rPr>
        <w:pPrChange w:id="69" w:author="Iraj Sodagar" w:date="2022-10-16T11:51:00Z">
          <w:pPr>
            <w:shd w:val="clear" w:color="auto" w:fill="D9D9D9" w:themeFill="background1" w:themeFillShade="D9"/>
            <w:adjustRightInd w:val="0"/>
          </w:pPr>
        </w:pPrChange>
      </w:pPr>
      <w:r w:rsidRPr="005669B8">
        <w:rPr>
          <w:rFonts w:ascii="Courier New" w:hAnsi="Courier New" w:cs="Courier New"/>
          <w:b/>
          <w:bCs/>
          <w:color w:val="000000"/>
          <w:sz w:val="16"/>
          <w:szCs w:val="16"/>
        </w:rPr>
        <w:tab/>
      </w:r>
      <w:r w:rsidRPr="005669B8">
        <w:rPr>
          <w:rFonts w:ascii="Courier New" w:hAnsi="Courier New" w:cs="Courier New"/>
          <w:b/>
          <w:bCs/>
          <w:color w:val="000000"/>
          <w:sz w:val="16"/>
          <w:szCs w:val="16"/>
        </w:rPr>
        <w:tab/>
      </w:r>
      <w:r w:rsidRPr="005669B8">
        <w:rPr>
          <w:rFonts w:ascii="Courier New" w:hAnsi="Courier New" w:cs="Courier New"/>
          <w:b/>
          <w:bCs/>
          <w:color w:val="000000"/>
          <w:sz w:val="16"/>
          <w:szCs w:val="16"/>
        </w:rPr>
        <w:tab/>
      </w:r>
      <w:r w:rsidRPr="008258CE">
        <w:rPr>
          <w:rFonts w:ascii="Courier New" w:hAnsi="Courier New" w:cs="Courier New"/>
          <w:b/>
          <w:bCs/>
          <w:color w:val="000000"/>
          <w:sz w:val="16"/>
          <w:szCs w:val="16"/>
        </w:rPr>
        <w:t xml:space="preserve">Event </w:t>
      </w:r>
      <w:r>
        <w:rPr>
          <w:rFonts w:ascii="Courier New" w:hAnsi="Courier New" w:cs="Courier New"/>
          <w:b/>
          <w:bCs/>
          <w:color w:val="000000"/>
          <w:sz w:val="16"/>
          <w:szCs w:val="16"/>
        </w:rPr>
        <w:t>Status</w:t>
      </w:r>
    </w:p>
    <w:p w14:paraId="17042157" w14:textId="77777777" w:rsidR="002B19A6" w:rsidRPr="008258CE" w:rsidRDefault="002B19A6">
      <w:pPr>
        <w:shd w:val="clear" w:color="auto" w:fill="FFFF00"/>
        <w:adjustRightInd w:val="0"/>
        <w:rPr>
          <w:rFonts w:ascii="Courier New" w:hAnsi="Courier New" w:cs="Courier New"/>
          <w:b/>
          <w:bCs/>
          <w:color w:val="000000"/>
          <w:sz w:val="16"/>
          <w:szCs w:val="16"/>
        </w:rPr>
        <w:pPrChange w:id="70" w:author="Iraj Sodagar" w:date="2022-10-16T11:51:00Z">
          <w:pPr>
            <w:shd w:val="clear" w:color="auto" w:fill="D9D9D9" w:themeFill="background1" w:themeFillShade="D9"/>
            <w:adjustRightInd w:val="0"/>
          </w:pPr>
        </w:pPrChange>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xs:documentation</w:t>
      </w:r>
      <w:proofErr w:type="spellEnd"/>
      <w:proofErr w:type="gramEnd"/>
      <w:r w:rsidRPr="008258CE">
        <w:rPr>
          <w:rFonts w:ascii="Courier New" w:hAnsi="Courier New" w:cs="Courier New"/>
          <w:color w:val="0000FF"/>
          <w:sz w:val="16"/>
          <w:szCs w:val="16"/>
        </w:rPr>
        <w:t>&gt;</w:t>
      </w:r>
    </w:p>
    <w:p w14:paraId="147FBF54" w14:textId="77777777" w:rsidR="002B19A6" w:rsidRPr="008258CE" w:rsidRDefault="002B19A6">
      <w:pPr>
        <w:shd w:val="clear" w:color="auto" w:fill="FFFF00"/>
        <w:adjustRightInd w:val="0"/>
        <w:rPr>
          <w:rFonts w:ascii="Courier New" w:hAnsi="Courier New" w:cs="Courier New"/>
          <w:b/>
          <w:bCs/>
          <w:color w:val="000000"/>
          <w:sz w:val="16"/>
          <w:szCs w:val="16"/>
        </w:rPr>
        <w:pPrChange w:id="71" w:author="Iraj Sodagar" w:date="2022-10-16T11:51:00Z">
          <w:pPr>
            <w:shd w:val="clear" w:color="auto" w:fill="D9D9D9" w:themeFill="background1" w:themeFillShade="D9"/>
            <w:adjustRightInd w:val="0"/>
          </w:pPr>
        </w:pPrChange>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xs:annotation</w:t>
      </w:r>
      <w:proofErr w:type="spellEnd"/>
      <w:proofErr w:type="gramEnd"/>
      <w:r w:rsidRPr="008258CE">
        <w:rPr>
          <w:rFonts w:ascii="Courier New" w:hAnsi="Courier New" w:cs="Courier New"/>
          <w:color w:val="0000FF"/>
          <w:sz w:val="16"/>
          <w:szCs w:val="16"/>
        </w:rPr>
        <w:t>&gt;</w:t>
      </w:r>
    </w:p>
    <w:p w14:paraId="59BACDA7" w14:textId="77777777" w:rsidR="002B19A6" w:rsidRPr="008258CE" w:rsidRDefault="002B19A6">
      <w:pPr>
        <w:shd w:val="clear" w:color="auto" w:fill="FFFF00"/>
        <w:adjustRightInd w:val="0"/>
        <w:rPr>
          <w:rFonts w:ascii="Courier New" w:hAnsi="Courier New" w:cs="Courier New"/>
          <w:b/>
          <w:bCs/>
          <w:color w:val="000000"/>
          <w:sz w:val="16"/>
          <w:szCs w:val="16"/>
        </w:rPr>
        <w:pPrChange w:id="72" w:author="Iraj Sodagar" w:date="2022-10-16T11:51:00Z">
          <w:pPr>
            <w:shd w:val="clear" w:color="auto" w:fill="D9D9D9" w:themeFill="background1" w:themeFillShade="D9"/>
            <w:adjustRightInd w:val="0"/>
          </w:pPr>
        </w:pPrChange>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xs:restriction</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base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xs:string</w:t>
      </w:r>
      <w:proofErr w:type="spellEnd"/>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p>
    <w:p w14:paraId="03DBC040" w14:textId="5C4D1553" w:rsidR="002B19A6" w:rsidRPr="008258CE" w:rsidRDefault="002B19A6">
      <w:pPr>
        <w:shd w:val="clear" w:color="auto" w:fill="FFFF00"/>
        <w:adjustRightInd w:val="0"/>
        <w:rPr>
          <w:rFonts w:ascii="Courier New" w:hAnsi="Courier New" w:cs="Courier New"/>
          <w:b/>
          <w:bCs/>
          <w:color w:val="000000"/>
          <w:sz w:val="16"/>
          <w:szCs w:val="16"/>
        </w:rPr>
        <w:pPrChange w:id="73" w:author="Iraj Sodagar" w:date="2022-10-16T11:51:00Z">
          <w:pPr>
            <w:shd w:val="clear" w:color="auto" w:fill="D9D9D9" w:themeFill="background1" w:themeFillShade="D9"/>
            <w:adjustRightInd w:val="0"/>
          </w:pPr>
        </w:pPrChange>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xs:enumeration</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value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r>
        <w:rPr>
          <w:rFonts w:ascii="Courier New" w:hAnsi="Courier New" w:cs="Courier New"/>
          <w:color w:val="008000"/>
          <w:sz w:val="16"/>
          <w:szCs w:val="16"/>
        </w:rPr>
        <w:t>none</w:t>
      </w:r>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p>
    <w:p w14:paraId="206B1CB6" w14:textId="15BCF09F" w:rsidR="002B19A6" w:rsidRPr="008258CE" w:rsidRDefault="002B19A6">
      <w:pPr>
        <w:shd w:val="clear" w:color="auto" w:fill="FFFF00"/>
        <w:adjustRightInd w:val="0"/>
        <w:rPr>
          <w:rFonts w:ascii="Courier New" w:hAnsi="Courier New" w:cs="Courier New"/>
          <w:b/>
          <w:bCs/>
          <w:color w:val="000000"/>
          <w:sz w:val="16"/>
          <w:szCs w:val="16"/>
        </w:rPr>
        <w:pPrChange w:id="74" w:author="Iraj Sodagar" w:date="2022-10-16T11:51:00Z">
          <w:pPr>
            <w:shd w:val="clear" w:color="auto" w:fill="D9D9D9" w:themeFill="background1" w:themeFillShade="D9"/>
            <w:adjustRightInd w:val="0"/>
          </w:pPr>
        </w:pPrChange>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xs:enumeration</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value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r>
        <w:rPr>
          <w:rFonts w:ascii="Courier New" w:hAnsi="Courier New" w:cs="Courier New"/>
          <w:color w:val="008000"/>
          <w:sz w:val="16"/>
          <w:szCs w:val="16"/>
        </w:rPr>
        <w:t>update</w:t>
      </w:r>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p>
    <w:p w14:paraId="48393434" w14:textId="77777777" w:rsidR="002B19A6" w:rsidRPr="008258CE" w:rsidRDefault="002B19A6">
      <w:pPr>
        <w:shd w:val="clear" w:color="auto" w:fill="FFFF00"/>
        <w:adjustRightInd w:val="0"/>
        <w:rPr>
          <w:rFonts w:ascii="Courier New" w:hAnsi="Courier New" w:cs="Courier New"/>
          <w:b/>
          <w:bCs/>
          <w:color w:val="000000"/>
          <w:sz w:val="16"/>
          <w:szCs w:val="16"/>
        </w:rPr>
        <w:pPrChange w:id="75" w:author="Iraj Sodagar" w:date="2022-10-16T11:51:00Z">
          <w:pPr>
            <w:shd w:val="clear" w:color="auto" w:fill="D9D9D9" w:themeFill="background1" w:themeFillShade="D9"/>
            <w:adjustRightInd w:val="0"/>
          </w:pPr>
        </w:pPrChange>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xs:restriction</w:t>
      </w:r>
      <w:proofErr w:type="spellEnd"/>
      <w:proofErr w:type="gramEnd"/>
      <w:r w:rsidRPr="008258CE">
        <w:rPr>
          <w:rFonts w:ascii="Courier New" w:hAnsi="Courier New" w:cs="Courier New"/>
          <w:color w:val="0000FF"/>
          <w:sz w:val="16"/>
          <w:szCs w:val="16"/>
        </w:rPr>
        <w:t>&gt;</w:t>
      </w:r>
    </w:p>
    <w:p w14:paraId="6873E626" w14:textId="1437EE37" w:rsidR="00DC76D9" w:rsidRPr="006831A7" w:rsidRDefault="002B19A6">
      <w:pPr>
        <w:shd w:val="clear" w:color="auto" w:fill="FFFF00"/>
        <w:adjustRightInd w:val="0"/>
        <w:rPr>
          <w:rFonts w:ascii="Courier New" w:hAnsi="Courier New" w:cs="Courier New"/>
          <w:b/>
          <w:bCs/>
          <w:color w:val="000000"/>
          <w:sz w:val="16"/>
          <w:szCs w:val="16"/>
        </w:rPr>
        <w:pPrChange w:id="76" w:author="Iraj Sodagar" w:date="2022-10-16T11:51:00Z">
          <w:pPr>
            <w:shd w:val="clear" w:color="auto" w:fill="D9D9D9" w:themeFill="background1" w:themeFillShade="D9"/>
            <w:adjustRightInd w:val="0"/>
          </w:pPr>
        </w:pPrChange>
      </w:pP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xs:simpleType</w:t>
      </w:r>
      <w:proofErr w:type="spellEnd"/>
      <w:proofErr w:type="gramEnd"/>
      <w:r w:rsidRPr="008258CE">
        <w:rPr>
          <w:rFonts w:ascii="Courier New" w:hAnsi="Courier New" w:cs="Courier New"/>
          <w:color w:val="0000FF"/>
          <w:sz w:val="16"/>
          <w:szCs w:val="16"/>
        </w:rPr>
        <w:t>&gt;</w:t>
      </w:r>
    </w:p>
    <w:p w14:paraId="2F3D7695"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xs:simpleType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ContentEncodingType</w:t>
      </w:r>
      <w:proofErr w:type="spellEnd"/>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p>
    <w:p w14:paraId="63FB0A51"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xs:annotation</w:t>
      </w:r>
      <w:proofErr w:type="spellEnd"/>
      <w:proofErr w:type="gramEnd"/>
      <w:r w:rsidRPr="008258CE">
        <w:rPr>
          <w:rFonts w:ascii="Courier New" w:hAnsi="Courier New" w:cs="Courier New"/>
          <w:color w:val="0000FF"/>
          <w:sz w:val="16"/>
          <w:szCs w:val="16"/>
        </w:rPr>
        <w:t>&gt;</w:t>
      </w:r>
    </w:p>
    <w:p w14:paraId="30C7BD9D" w14:textId="77777777" w:rsidR="00490122" w:rsidRPr="005669B8"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5669B8">
        <w:rPr>
          <w:rFonts w:ascii="Courier New" w:hAnsi="Courier New" w:cs="Courier New"/>
          <w:color w:val="0000FF"/>
          <w:sz w:val="16"/>
          <w:szCs w:val="16"/>
        </w:rPr>
        <w:t>&lt;</w:t>
      </w:r>
      <w:proofErr w:type="spellStart"/>
      <w:proofErr w:type="gramStart"/>
      <w:r w:rsidRPr="005669B8">
        <w:rPr>
          <w:rFonts w:ascii="Courier New" w:hAnsi="Courier New" w:cs="Courier New"/>
          <w:color w:val="0000FF"/>
          <w:sz w:val="16"/>
          <w:szCs w:val="16"/>
        </w:rPr>
        <w:t>xs:documentation</w:t>
      </w:r>
      <w:proofErr w:type="spellEnd"/>
      <w:proofErr w:type="gramEnd"/>
      <w:r w:rsidRPr="005669B8">
        <w:rPr>
          <w:rFonts w:ascii="Courier New" w:hAnsi="Courier New" w:cs="Courier New"/>
          <w:color w:val="000000"/>
          <w:sz w:val="16"/>
          <w:szCs w:val="16"/>
        </w:rPr>
        <w:t xml:space="preserve"> </w:t>
      </w:r>
      <w:proofErr w:type="spellStart"/>
      <w:r w:rsidRPr="005669B8">
        <w:rPr>
          <w:rFonts w:ascii="Courier New" w:hAnsi="Courier New" w:cs="Courier New"/>
          <w:color w:val="FF0000"/>
          <w:sz w:val="16"/>
          <w:szCs w:val="16"/>
        </w:rPr>
        <w:t>xml:lang</w:t>
      </w:r>
      <w:proofErr w:type="spellEnd"/>
      <w:r w:rsidRPr="005669B8">
        <w:rPr>
          <w:rFonts w:ascii="Courier New" w:hAnsi="Courier New" w:cs="Courier New"/>
          <w:color w:val="000000"/>
          <w:sz w:val="16"/>
          <w:szCs w:val="16"/>
        </w:rPr>
        <w:t>=</w:t>
      </w:r>
      <w:r w:rsidRPr="005669B8">
        <w:rPr>
          <w:rFonts w:ascii="Courier New" w:hAnsi="Courier New" w:cs="Courier New"/>
          <w:color w:val="008000"/>
          <w:sz w:val="16"/>
          <w:szCs w:val="16"/>
        </w:rPr>
        <w:t>"</w:t>
      </w:r>
      <w:proofErr w:type="spellStart"/>
      <w:r w:rsidRPr="005669B8">
        <w:rPr>
          <w:rFonts w:ascii="Courier New" w:hAnsi="Courier New" w:cs="Courier New"/>
          <w:color w:val="008000"/>
          <w:sz w:val="16"/>
          <w:szCs w:val="16"/>
        </w:rPr>
        <w:t>en</w:t>
      </w:r>
      <w:proofErr w:type="spellEnd"/>
      <w:r w:rsidRPr="005669B8">
        <w:rPr>
          <w:rFonts w:ascii="Courier New" w:hAnsi="Courier New" w:cs="Courier New"/>
          <w:color w:val="008000"/>
          <w:sz w:val="16"/>
          <w:szCs w:val="16"/>
        </w:rPr>
        <w:t>"</w:t>
      </w:r>
      <w:r w:rsidRPr="005669B8">
        <w:rPr>
          <w:rFonts w:ascii="Courier New" w:hAnsi="Courier New" w:cs="Courier New"/>
          <w:color w:val="0000FF"/>
          <w:sz w:val="16"/>
          <w:szCs w:val="16"/>
        </w:rPr>
        <w:t>&gt;</w:t>
      </w:r>
    </w:p>
    <w:p w14:paraId="79C1F0FF"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5669B8">
        <w:rPr>
          <w:rFonts w:ascii="Courier New" w:hAnsi="Courier New" w:cs="Courier New"/>
          <w:b/>
          <w:bCs/>
          <w:color w:val="000000"/>
          <w:sz w:val="16"/>
          <w:szCs w:val="16"/>
        </w:rPr>
        <w:tab/>
      </w:r>
      <w:r w:rsidRPr="005669B8">
        <w:rPr>
          <w:rFonts w:ascii="Courier New" w:hAnsi="Courier New" w:cs="Courier New"/>
          <w:b/>
          <w:bCs/>
          <w:color w:val="000000"/>
          <w:sz w:val="16"/>
          <w:szCs w:val="16"/>
        </w:rPr>
        <w:tab/>
      </w:r>
      <w:r w:rsidRPr="005669B8">
        <w:rPr>
          <w:rFonts w:ascii="Courier New" w:hAnsi="Courier New" w:cs="Courier New"/>
          <w:b/>
          <w:bCs/>
          <w:color w:val="000000"/>
          <w:sz w:val="16"/>
          <w:szCs w:val="16"/>
        </w:rPr>
        <w:tab/>
      </w:r>
      <w:r w:rsidRPr="008258CE">
        <w:rPr>
          <w:rFonts w:ascii="Courier New" w:hAnsi="Courier New" w:cs="Courier New"/>
          <w:b/>
          <w:bCs/>
          <w:color w:val="000000"/>
          <w:sz w:val="16"/>
          <w:szCs w:val="16"/>
        </w:rPr>
        <w:t>Event Coding</w:t>
      </w:r>
    </w:p>
    <w:p w14:paraId="204752FC"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xs:documentation</w:t>
      </w:r>
      <w:proofErr w:type="spellEnd"/>
      <w:proofErr w:type="gramEnd"/>
      <w:r w:rsidRPr="008258CE">
        <w:rPr>
          <w:rFonts w:ascii="Courier New" w:hAnsi="Courier New" w:cs="Courier New"/>
          <w:color w:val="0000FF"/>
          <w:sz w:val="16"/>
          <w:szCs w:val="16"/>
        </w:rPr>
        <w:t>&gt;</w:t>
      </w:r>
    </w:p>
    <w:p w14:paraId="6B475A32"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xs:annotation</w:t>
      </w:r>
      <w:proofErr w:type="spellEnd"/>
      <w:proofErr w:type="gramEnd"/>
      <w:r w:rsidRPr="008258CE">
        <w:rPr>
          <w:rFonts w:ascii="Courier New" w:hAnsi="Courier New" w:cs="Courier New"/>
          <w:color w:val="0000FF"/>
          <w:sz w:val="16"/>
          <w:szCs w:val="16"/>
        </w:rPr>
        <w:t>&gt;</w:t>
      </w:r>
    </w:p>
    <w:p w14:paraId="2B5C2966"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xs:restriction</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base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xs:string</w:t>
      </w:r>
      <w:proofErr w:type="spellEnd"/>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p>
    <w:p w14:paraId="09AD0400"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xs:enumeration</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value</w:t>
      </w:r>
      <w:r w:rsidRPr="008258CE">
        <w:rPr>
          <w:rFonts w:ascii="Courier New" w:hAnsi="Courier New" w:cs="Courier New"/>
          <w:color w:val="000000"/>
          <w:sz w:val="16"/>
          <w:szCs w:val="16"/>
        </w:rPr>
        <w:t>=</w:t>
      </w:r>
      <w:r w:rsidRPr="008258CE">
        <w:rPr>
          <w:rFonts w:ascii="Courier New" w:hAnsi="Courier New" w:cs="Courier New"/>
          <w:color w:val="008000"/>
          <w:sz w:val="16"/>
          <w:szCs w:val="16"/>
        </w:rPr>
        <w:t>"base64"</w:t>
      </w:r>
      <w:r w:rsidRPr="008258CE">
        <w:rPr>
          <w:rFonts w:ascii="Courier New" w:hAnsi="Courier New" w:cs="Courier New"/>
          <w:color w:val="0000FF"/>
          <w:sz w:val="16"/>
          <w:szCs w:val="16"/>
        </w:rPr>
        <w:t>/&gt;</w:t>
      </w:r>
    </w:p>
    <w:p w14:paraId="4D7F3496"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xs:restriction</w:t>
      </w:r>
      <w:proofErr w:type="spellEnd"/>
      <w:proofErr w:type="gramEnd"/>
      <w:r w:rsidRPr="008258CE">
        <w:rPr>
          <w:rFonts w:ascii="Courier New" w:hAnsi="Courier New" w:cs="Courier New"/>
          <w:color w:val="0000FF"/>
          <w:sz w:val="16"/>
          <w:szCs w:val="16"/>
        </w:rPr>
        <w:t>&gt;</w:t>
      </w:r>
    </w:p>
    <w:p w14:paraId="24114E5D"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xs:simpleType</w:t>
      </w:r>
      <w:proofErr w:type="spellEnd"/>
      <w:proofErr w:type="gramEnd"/>
      <w:r w:rsidRPr="008258CE">
        <w:rPr>
          <w:rFonts w:ascii="Courier New" w:hAnsi="Courier New" w:cs="Courier New"/>
          <w:color w:val="0000FF"/>
          <w:sz w:val="16"/>
          <w:szCs w:val="16"/>
        </w:rPr>
        <w:t>&gt;</w:t>
      </w:r>
    </w:p>
    <w:p w14:paraId="05E16827" w14:textId="411203DE" w:rsidR="00490122" w:rsidRDefault="00490122">
      <w:pPr>
        <w:rPr>
          <w:rFonts w:ascii="Times New Roman" w:hAnsi="Times New Roman" w:cs="Times New Roman"/>
          <w:sz w:val="24"/>
          <w:lang w:val="en-GB"/>
        </w:rPr>
      </w:pPr>
    </w:p>
    <w:p w14:paraId="6B2B45E5" w14:textId="762551C2" w:rsidR="00DC76D9" w:rsidRDefault="00DC76D9">
      <w:pPr>
        <w:rPr>
          <w:rFonts w:ascii="Times New Roman" w:hAnsi="Times New Roman" w:cs="Times New Roman"/>
          <w:sz w:val="24"/>
          <w:lang w:val="en-GB"/>
        </w:rPr>
      </w:pPr>
    </w:p>
    <w:p w14:paraId="10BE6B27" w14:textId="1091011C" w:rsidR="00DC76D9" w:rsidRDefault="00DC76D9">
      <w:pPr>
        <w:rPr>
          <w:rFonts w:ascii="Times New Roman" w:hAnsi="Times New Roman" w:cs="Times New Roman"/>
          <w:sz w:val="24"/>
          <w:lang w:val="en-GB"/>
        </w:rPr>
      </w:pPr>
    </w:p>
    <w:p w14:paraId="416E0ECE" w14:textId="75B858A3" w:rsidR="00F117C0" w:rsidRDefault="00F117C0" w:rsidP="00F117C0">
      <w:pPr>
        <w:keepNext/>
        <w:keepLines/>
        <w:spacing w:before="360"/>
        <w:outlineLvl w:val="0"/>
        <w:rPr>
          <w:rFonts w:ascii="Times New Roman" w:eastAsia="SimSun" w:hAnsi="Times New Roman" w:cs="Times New Roman"/>
          <w:i/>
          <w:noProof/>
          <w:sz w:val="24"/>
          <w:lang w:val="en-CA"/>
        </w:rPr>
      </w:pPr>
      <w:r>
        <w:rPr>
          <w:rFonts w:ascii="Times New Roman" w:eastAsia="SimSun" w:hAnsi="Times New Roman" w:cs="Times New Roman"/>
          <w:i/>
          <w:noProof/>
          <w:sz w:val="24"/>
          <w:lang w:val="en-CA"/>
        </w:rPr>
        <w:t>Replace 5.10</w:t>
      </w:r>
      <w:r w:rsidR="00E10697">
        <w:rPr>
          <w:rFonts w:ascii="Times New Roman" w:eastAsia="SimSun" w:hAnsi="Times New Roman" w:cs="Times New Roman"/>
          <w:i/>
          <w:noProof/>
          <w:sz w:val="24"/>
          <w:lang w:val="en-CA"/>
        </w:rPr>
        <w:t>.3.3.3</w:t>
      </w:r>
      <w:r>
        <w:rPr>
          <w:rFonts w:ascii="Times New Roman" w:eastAsia="SimSun" w:hAnsi="Times New Roman" w:cs="Times New Roman"/>
          <w:i/>
          <w:noProof/>
          <w:sz w:val="24"/>
          <w:lang w:val="en-CA"/>
        </w:rPr>
        <w:t xml:space="preserve"> with the following:</w:t>
      </w:r>
    </w:p>
    <w:p w14:paraId="4195A3B3" w14:textId="77777777" w:rsidR="00F117C0" w:rsidRPr="008258CE" w:rsidRDefault="00F117C0" w:rsidP="00F117C0">
      <w:pPr>
        <w:pStyle w:val="BodyText"/>
      </w:pPr>
    </w:p>
    <w:p w14:paraId="24B5E837" w14:textId="77777777" w:rsidR="00F117C0" w:rsidRPr="008258CE" w:rsidRDefault="00F117C0" w:rsidP="00F117C0">
      <w:pPr>
        <w:pStyle w:val="Heading5"/>
        <w:tabs>
          <w:tab w:val="left" w:pos="400"/>
          <w:tab w:val="left" w:pos="560"/>
          <w:tab w:val="left" w:pos="720"/>
          <w:tab w:val="left" w:pos="880"/>
          <w:tab w:val="left" w:pos="940"/>
          <w:tab w:val="left" w:pos="1080"/>
          <w:tab w:val="left" w:pos="1140"/>
          <w:tab w:val="left" w:pos="1360"/>
        </w:tabs>
        <w:adjustRightInd w:val="0"/>
        <w:rPr>
          <w:szCs w:val="24"/>
        </w:rPr>
      </w:pPr>
      <w:r w:rsidRPr="008258CE">
        <w:rPr>
          <w:szCs w:val="24"/>
        </w:rPr>
        <w:t>Syntax</w:t>
      </w:r>
    </w:p>
    <w:p w14:paraId="719A45D1" w14:textId="3C87C421" w:rsidR="00F117C0" w:rsidRPr="00B4554E" w:rsidRDefault="00F117C0" w:rsidP="00F117C0">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72822"/>
          <w:sz w:val="21"/>
          <w:szCs w:val="21"/>
        </w:rPr>
      </w:pPr>
      <w:proofErr w:type="gramStart"/>
      <w:r w:rsidRPr="00B4554E">
        <w:rPr>
          <w:rFonts w:ascii="Courier New" w:eastAsia="Times New Roman" w:hAnsi="Courier New" w:cs="Courier New"/>
          <w:color w:val="111111"/>
          <w:sz w:val="21"/>
          <w:szCs w:val="21"/>
        </w:rPr>
        <w:t>aligned(</w:t>
      </w:r>
      <w:proofErr w:type="gramEnd"/>
      <w:r w:rsidRPr="00B4554E">
        <w:rPr>
          <w:rFonts w:ascii="Courier New" w:eastAsia="Times New Roman" w:hAnsi="Courier New" w:cs="Courier New"/>
          <w:color w:val="AE81FF"/>
          <w:sz w:val="21"/>
          <w:szCs w:val="21"/>
        </w:rPr>
        <w:t>8</w:t>
      </w:r>
      <w:r w:rsidRPr="00B4554E">
        <w:rPr>
          <w:rFonts w:ascii="Courier New" w:eastAsia="Times New Roman" w:hAnsi="Courier New" w:cs="Courier New"/>
          <w:color w:val="111111"/>
          <w:sz w:val="21"/>
          <w:szCs w:val="21"/>
        </w:rPr>
        <w:t>)</w:t>
      </w: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00A8C8"/>
          <w:sz w:val="21"/>
          <w:szCs w:val="21"/>
        </w:rPr>
        <w:t>class</w:t>
      </w:r>
      <w:r w:rsidRPr="00B4554E">
        <w:rPr>
          <w:rFonts w:ascii="Courier New" w:eastAsia="Times New Roman" w:hAnsi="Courier New" w:cs="Courier New"/>
          <w:color w:val="272822"/>
          <w:sz w:val="21"/>
          <w:szCs w:val="21"/>
        </w:rPr>
        <w:t xml:space="preserve"> </w:t>
      </w:r>
      <w:proofErr w:type="spellStart"/>
      <w:r w:rsidRPr="00B4554E">
        <w:rPr>
          <w:rFonts w:ascii="Courier New" w:eastAsia="Times New Roman" w:hAnsi="Courier New" w:cs="Courier New"/>
          <w:color w:val="75AF00"/>
          <w:sz w:val="21"/>
          <w:szCs w:val="21"/>
        </w:rPr>
        <w:t>DASHEventMessageBox</w:t>
      </w:r>
      <w:proofErr w:type="spellEnd"/>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111111"/>
          <w:sz w:val="21"/>
          <w:szCs w:val="21"/>
        </w:rPr>
        <w:t>extends</w:t>
      </w:r>
      <w:r w:rsidRPr="00B4554E">
        <w:rPr>
          <w:rFonts w:ascii="Courier New" w:eastAsia="Times New Roman" w:hAnsi="Courier New" w:cs="Courier New"/>
          <w:color w:val="272822"/>
          <w:sz w:val="21"/>
          <w:szCs w:val="21"/>
        </w:rPr>
        <w:t xml:space="preserve"> </w:t>
      </w:r>
      <w:proofErr w:type="spellStart"/>
      <w:r w:rsidRPr="00B4554E">
        <w:rPr>
          <w:rFonts w:ascii="Courier New" w:eastAsia="Times New Roman" w:hAnsi="Courier New" w:cs="Courier New"/>
          <w:color w:val="111111"/>
          <w:sz w:val="21"/>
          <w:szCs w:val="21"/>
        </w:rPr>
        <w:t>FullBox</w:t>
      </w:r>
      <w:proofErr w:type="spellEnd"/>
      <w:r w:rsidRPr="00B4554E">
        <w:rPr>
          <w:rFonts w:ascii="Courier New" w:eastAsia="Times New Roman" w:hAnsi="Courier New" w:cs="Courier New"/>
          <w:color w:val="111111"/>
          <w:sz w:val="21"/>
          <w:szCs w:val="21"/>
        </w:rPr>
        <w:t>(</w:t>
      </w:r>
      <w:r>
        <w:rPr>
          <w:rFonts w:ascii="Courier New" w:eastAsia="Times New Roman" w:hAnsi="Courier New" w:cs="Courier New"/>
          <w:color w:val="111111"/>
          <w:sz w:val="21"/>
          <w:szCs w:val="21"/>
        </w:rPr>
        <w:t>'</w:t>
      </w:r>
      <w:proofErr w:type="spellStart"/>
      <w:r>
        <w:rPr>
          <w:rFonts w:ascii="Courier New" w:eastAsia="Times New Roman" w:hAnsi="Courier New" w:cs="Courier New"/>
          <w:color w:val="111111"/>
          <w:sz w:val="21"/>
          <w:szCs w:val="21"/>
        </w:rPr>
        <w:t>e</w:t>
      </w:r>
      <w:r w:rsidRPr="00B4554E">
        <w:rPr>
          <w:rFonts w:ascii="Courier New" w:eastAsia="Times New Roman" w:hAnsi="Courier New" w:cs="Courier New"/>
          <w:color w:val="111111"/>
          <w:sz w:val="21"/>
          <w:szCs w:val="21"/>
        </w:rPr>
        <w:t>ms</w:t>
      </w:r>
      <w:r>
        <w:rPr>
          <w:rFonts w:ascii="Courier New" w:eastAsia="Times New Roman" w:hAnsi="Courier New" w:cs="Courier New"/>
          <w:color w:val="111111"/>
          <w:sz w:val="21"/>
          <w:szCs w:val="21"/>
        </w:rPr>
        <w:t>g</w:t>
      </w:r>
      <w:proofErr w:type="spellEnd"/>
      <w:r>
        <w:rPr>
          <w:rFonts w:ascii="Courier New" w:eastAsia="Times New Roman" w:hAnsi="Courier New" w:cs="Courier New"/>
          <w:color w:val="111111"/>
          <w:sz w:val="21"/>
          <w:szCs w:val="21"/>
        </w:rPr>
        <w:t>'</w:t>
      </w:r>
      <w:r w:rsidRPr="00B4554E">
        <w:rPr>
          <w:rFonts w:ascii="Courier New" w:eastAsia="Times New Roman" w:hAnsi="Courier New" w:cs="Courier New"/>
          <w:color w:val="111111"/>
          <w:sz w:val="21"/>
          <w:szCs w:val="21"/>
        </w:rPr>
        <w:t>,</w:t>
      </w: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111111"/>
          <w:sz w:val="21"/>
          <w:szCs w:val="21"/>
        </w:rPr>
        <w:t>version,</w:t>
      </w: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111111"/>
          <w:sz w:val="21"/>
          <w:szCs w:val="21"/>
        </w:rPr>
        <w:t>flags){</w:t>
      </w:r>
    </w:p>
    <w:p w14:paraId="467559D6" w14:textId="77777777" w:rsidR="00F117C0" w:rsidRPr="00B4554E" w:rsidRDefault="00F117C0" w:rsidP="00F117C0">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72822"/>
          <w:sz w:val="21"/>
          <w:szCs w:val="21"/>
        </w:rPr>
      </w:pP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00A8C8"/>
          <w:sz w:val="21"/>
          <w:szCs w:val="21"/>
        </w:rPr>
        <w:t>if</w:t>
      </w: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111111"/>
          <w:sz w:val="21"/>
          <w:szCs w:val="21"/>
        </w:rPr>
        <w:t>(version</w:t>
      </w:r>
      <w:r w:rsidRPr="00B4554E">
        <w:rPr>
          <w:rFonts w:ascii="Courier New" w:eastAsia="Times New Roman" w:hAnsi="Courier New" w:cs="Courier New"/>
          <w:color w:val="F92672"/>
          <w:sz w:val="21"/>
          <w:szCs w:val="21"/>
        </w:rPr>
        <w:t>==</w:t>
      </w:r>
      <w:r w:rsidRPr="00B4554E">
        <w:rPr>
          <w:rFonts w:ascii="Courier New" w:eastAsia="Times New Roman" w:hAnsi="Courier New" w:cs="Courier New"/>
          <w:color w:val="AE81FF"/>
          <w:sz w:val="21"/>
          <w:szCs w:val="21"/>
        </w:rPr>
        <w:t>0</w:t>
      </w:r>
      <w:r w:rsidRPr="00B4554E">
        <w:rPr>
          <w:rFonts w:ascii="Courier New" w:eastAsia="Times New Roman" w:hAnsi="Courier New" w:cs="Courier New"/>
          <w:color w:val="111111"/>
          <w:sz w:val="21"/>
          <w:szCs w:val="21"/>
        </w:rPr>
        <w:t>)</w:t>
      </w: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111111"/>
          <w:sz w:val="21"/>
          <w:szCs w:val="21"/>
        </w:rPr>
        <w:t>{</w:t>
      </w:r>
    </w:p>
    <w:p w14:paraId="1F044AC6" w14:textId="77777777" w:rsidR="00F117C0" w:rsidRPr="00B4554E" w:rsidRDefault="00F117C0" w:rsidP="00F117C0">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72822"/>
          <w:sz w:val="21"/>
          <w:szCs w:val="21"/>
        </w:rPr>
      </w:pP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75AF00"/>
          <w:sz w:val="21"/>
          <w:szCs w:val="21"/>
        </w:rPr>
        <w:t>string</w:t>
      </w:r>
      <w:r w:rsidRPr="00B4554E">
        <w:rPr>
          <w:rFonts w:ascii="Courier New" w:eastAsia="Times New Roman" w:hAnsi="Courier New" w:cs="Courier New"/>
          <w:color w:val="272822"/>
          <w:sz w:val="21"/>
          <w:szCs w:val="21"/>
        </w:rPr>
        <w:t xml:space="preserve">            </w:t>
      </w:r>
      <w:proofErr w:type="spellStart"/>
      <w:r w:rsidRPr="00B4554E">
        <w:rPr>
          <w:rFonts w:ascii="Courier New" w:eastAsia="Times New Roman" w:hAnsi="Courier New" w:cs="Courier New"/>
          <w:color w:val="111111"/>
          <w:sz w:val="21"/>
          <w:szCs w:val="21"/>
        </w:rPr>
        <w:t>scheme_id_</w:t>
      </w:r>
      <w:proofErr w:type="gramStart"/>
      <w:r w:rsidRPr="00B4554E">
        <w:rPr>
          <w:rFonts w:ascii="Courier New" w:eastAsia="Times New Roman" w:hAnsi="Courier New" w:cs="Courier New"/>
          <w:color w:val="111111"/>
          <w:sz w:val="21"/>
          <w:szCs w:val="21"/>
        </w:rPr>
        <w:t>uri</w:t>
      </w:r>
      <w:proofErr w:type="spellEnd"/>
      <w:r w:rsidRPr="00B4554E">
        <w:rPr>
          <w:rFonts w:ascii="Courier New" w:eastAsia="Times New Roman" w:hAnsi="Courier New" w:cs="Courier New"/>
          <w:color w:val="111111"/>
          <w:sz w:val="21"/>
          <w:szCs w:val="21"/>
        </w:rPr>
        <w:t>;</w:t>
      </w:r>
      <w:proofErr w:type="gramEnd"/>
    </w:p>
    <w:p w14:paraId="02B55437" w14:textId="77777777" w:rsidR="00F117C0" w:rsidRPr="00B4554E" w:rsidRDefault="00F117C0" w:rsidP="00F117C0">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72822"/>
          <w:sz w:val="21"/>
          <w:szCs w:val="21"/>
        </w:rPr>
      </w:pP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75AF00"/>
          <w:sz w:val="21"/>
          <w:szCs w:val="21"/>
        </w:rPr>
        <w:t>string</w:t>
      </w:r>
      <w:r w:rsidRPr="00B4554E">
        <w:rPr>
          <w:rFonts w:ascii="Courier New" w:eastAsia="Times New Roman" w:hAnsi="Courier New" w:cs="Courier New"/>
          <w:color w:val="272822"/>
          <w:sz w:val="21"/>
          <w:szCs w:val="21"/>
        </w:rPr>
        <w:t xml:space="preserve">            </w:t>
      </w:r>
      <w:proofErr w:type="gramStart"/>
      <w:r w:rsidRPr="00B4554E">
        <w:rPr>
          <w:rFonts w:ascii="Courier New" w:eastAsia="Times New Roman" w:hAnsi="Courier New" w:cs="Courier New"/>
          <w:color w:val="111111"/>
          <w:sz w:val="21"/>
          <w:szCs w:val="21"/>
        </w:rPr>
        <w:t>value;</w:t>
      </w:r>
      <w:proofErr w:type="gramEnd"/>
    </w:p>
    <w:p w14:paraId="016C83FF" w14:textId="77777777" w:rsidR="00F117C0" w:rsidRPr="00B4554E" w:rsidRDefault="00F117C0" w:rsidP="00F117C0">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72822"/>
          <w:sz w:val="21"/>
          <w:szCs w:val="21"/>
        </w:rPr>
      </w:pP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00A8C8"/>
          <w:sz w:val="21"/>
          <w:szCs w:val="21"/>
        </w:rPr>
        <w:t>unsigned</w:t>
      </w:r>
      <w:r w:rsidRPr="00B4554E">
        <w:rPr>
          <w:rFonts w:ascii="Courier New" w:eastAsia="Times New Roman" w:hAnsi="Courier New" w:cs="Courier New"/>
          <w:color w:val="272822"/>
          <w:sz w:val="21"/>
          <w:szCs w:val="21"/>
        </w:rPr>
        <w:t xml:space="preserve"> </w:t>
      </w:r>
      <w:proofErr w:type="gramStart"/>
      <w:r w:rsidRPr="00B4554E">
        <w:rPr>
          <w:rFonts w:ascii="Courier New" w:eastAsia="Times New Roman" w:hAnsi="Courier New" w:cs="Courier New"/>
          <w:color w:val="75AF00"/>
          <w:sz w:val="21"/>
          <w:szCs w:val="21"/>
        </w:rPr>
        <w:t>int</w:t>
      </w:r>
      <w:r w:rsidRPr="00B4554E">
        <w:rPr>
          <w:rFonts w:ascii="Courier New" w:eastAsia="Times New Roman" w:hAnsi="Courier New" w:cs="Courier New"/>
          <w:color w:val="111111"/>
          <w:sz w:val="21"/>
          <w:szCs w:val="21"/>
        </w:rPr>
        <w:t>(</w:t>
      </w:r>
      <w:proofErr w:type="gramEnd"/>
      <w:r w:rsidRPr="00B4554E">
        <w:rPr>
          <w:rFonts w:ascii="Courier New" w:eastAsia="Times New Roman" w:hAnsi="Courier New" w:cs="Courier New"/>
          <w:color w:val="AE81FF"/>
          <w:sz w:val="21"/>
          <w:szCs w:val="21"/>
        </w:rPr>
        <w:t>32</w:t>
      </w:r>
      <w:r w:rsidRPr="00B4554E">
        <w:rPr>
          <w:rFonts w:ascii="Courier New" w:eastAsia="Times New Roman" w:hAnsi="Courier New" w:cs="Courier New"/>
          <w:color w:val="111111"/>
          <w:sz w:val="21"/>
          <w:szCs w:val="21"/>
        </w:rPr>
        <w:t>)</w:t>
      </w: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111111"/>
          <w:sz w:val="21"/>
          <w:szCs w:val="21"/>
        </w:rPr>
        <w:t>timescale;</w:t>
      </w:r>
    </w:p>
    <w:p w14:paraId="3B108217" w14:textId="77777777" w:rsidR="00F117C0" w:rsidRPr="00B4554E" w:rsidRDefault="00F117C0" w:rsidP="00F117C0">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72822"/>
          <w:sz w:val="21"/>
          <w:szCs w:val="21"/>
        </w:rPr>
      </w:pP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00A8C8"/>
          <w:sz w:val="21"/>
          <w:szCs w:val="21"/>
        </w:rPr>
        <w:t>unsigned</w:t>
      </w:r>
      <w:r w:rsidRPr="00B4554E">
        <w:rPr>
          <w:rFonts w:ascii="Courier New" w:eastAsia="Times New Roman" w:hAnsi="Courier New" w:cs="Courier New"/>
          <w:color w:val="272822"/>
          <w:sz w:val="21"/>
          <w:szCs w:val="21"/>
        </w:rPr>
        <w:t xml:space="preserve"> </w:t>
      </w:r>
      <w:proofErr w:type="gramStart"/>
      <w:r w:rsidRPr="00B4554E">
        <w:rPr>
          <w:rFonts w:ascii="Courier New" w:eastAsia="Times New Roman" w:hAnsi="Courier New" w:cs="Courier New"/>
          <w:color w:val="75AF00"/>
          <w:sz w:val="21"/>
          <w:szCs w:val="21"/>
        </w:rPr>
        <w:t>int</w:t>
      </w:r>
      <w:r w:rsidRPr="00B4554E">
        <w:rPr>
          <w:rFonts w:ascii="Courier New" w:eastAsia="Times New Roman" w:hAnsi="Courier New" w:cs="Courier New"/>
          <w:color w:val="111111"/>
          <w:sz w:val="21"/>
          <w:szCs w:val="21"/>
        </w:rPr>
        <w:t>(</w:t>
      </w:r>
      <w:proofErr w:type="gramEnd"/>
      <w:r w:rsidRPr="00B4554E">
        <w:rPr>
          <w:rFonts w:ascii="Courier New" w:eastAsia="Times New Roman" w:hAnsi="Courier New" w:cs="Courier New"/>
          <w:color w:val="AE81FF"/>
          <w:sz w:val="21"/>
          <w:szCs w:val="21"/>
        </w:rPr>
        <w:t>32</w:t>
      </w:r>
      <w:r w:rsidRPr="00B4554E">
        <w:rPr>
          <w:rFonts w:ascii="Courier New" w:eastAsia="Times New Roman" w:hAnsi="Courier New" w:cs="Courier New"/>
          <w:color w:val="111111"/>
          <w:sz w:val="21"/>
          <w:szCs w:val="21"/>
        </w:rPr>
        <w:t>)</w:t>
      </w:r>
      <w:r w:rsidRPr="00B4554E">
        <w:rPr>
          <w:rFonts w:ascii="Courier New" w:eastAsia="Times New Roman" w:hAnsi="Courier New" w:cs="Courier New"/>
          <w:color w:val="272822"/>
          <w:sz w:val="21"/>
          <w:szCs w:val="21"/>
        </w:rPr>
        <w:t xml:space="preserve">  </w:t>
      </w:r>
      <w:proofErr w:type="spellStart"/>
      <w:r w:rsidRPr="00B4554E">
        <w:rPr>
          <w:rFonts w:ascii="Courier New" w:eastAsia="Times New Roman" w:hAnsi="Courier New" w:cs="Courier New"/>
          <w:color w:val="111111"/>
          <w:sz w:val="21"/>
          <w:szCs w:val="21"/>
        </w:rPr>
        <w:t>presentation_time_delta</w:t>
      </w:r>
      <w:proofErr w:type="spellEnd"/>
      <w:r w:rsidRPr="00B4554E">
        <w:rPr>
          <w:rFonts w:ascii="Courier New" w:eastAsia="Times New Roman" w:hAnsi="Courier New" w:cs="Courier New"/>
          <w:color w:val="111111"/>
          <w:sz w:val="21"/>
          <w:szCs w:val="21"/>
        </w:rPr>
        <w:t>;</w:t>
      </w:r>
    </w:p>
    <w:p w14:paraId="035B7C87" w14:textId="77777777" w:rsidR="00F117C0" w:rsidRPr="00B4554E" w:rsidRDefault="00F117C0" w:rsidP="00F117C0">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72822"/>
          <w:sz w:val="21"/>
          <w:szCs w:val="21"/>
        </w:rPr>
      </w:pP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00A8C8"/>
          <w:sz w:val="21"/>
          <w:szCs w:val="21"/>
        </w:rPr>
        <w:t>unsigned</w:t>
      </w:r>
      <w:r w:rsidRPr="00B4554E">
        <w:rPr>
          <w:rFonts w:ascii="Courier New" w:eastAsia="Times New Roman" w:hAnsi="Courier New" w:cs="Courier New"/>
          <w:color w:val="272822"/>
          <w:sz w:val="21"/>
          <w:szCs w:val="21"/>
        </w:rPr>
        <w:t xml:space="preserve"> </w:t>
      </w:r>
      <w:proofErr w:type="gramStart"/>
      <w:r w:rsidRPr="00B4554E">
        <w:rPr>
          <w:rFonts w:ascii="Courier New" w:eastAsia="Times New Roman" w:hAnsi="Courier New" w:cs="Courier New"/>
          <w:color w:val="75AF00"/>
          <w:sz w:val="21"/>
          <w:szCs w:val="21"/>
        </w:rPr>
        <w:t>int</w:t>
      </w:r>
      <w:r w:rsidRPr="00B4554E">
        <w:rPr>
          <w:rFonts w:ascii="Courier New" w:eastAsia="Times New Roman" w:hAnsi="Courier New" w:cs="Courier New"/>
          <w:color w:val="111111"/>
          <w:sz w:val="21"/>
          <w:szCs w:val="21"/>
        </w:rPr>
        <w:t>(</w:t>
      </w:r>
      <w:proofErr w:type="gramEnd"/>
      <w:r w:rsidRPr="00B4554E">
        <w:rPr>
          <w:rFonts w:ascii="Courier New" w:eastAsia="Times New Roman" w:hAnsi="Courier New" w:cs="Courier New"/>
          <w:color w:val="AE81FF"/>
          <w:sz w:val="21"/>
          <w:szCs w:val="21"/>
        </w:rPr>
        <w:t>32</w:t>
      </w:r>
      <w:r w:rsidRPr="00B4554E">
        <w:rPr>
          <w:rFonts w:ascii="Courier New" w:eastAsia="Times New Roman" w:hAnsi="Courier New" w:cs="Courier New"/>
          <w:color w:val="111111"/>
          <w:sz w:val="21"/>
          <w:szCs w:val="21"/>
        </w:rPr>
        <w:t>)</w:t>
      </w:r>
      <w:r w:rsidRPr="00B4554E">
        <w:rPr>
          <w:rFonts w:ascii="Courier New" w:eastAsia="Times New Roman" w:hAnsi="Courier New" w:cs="Courier New"/>
          <w:color w:val="272822"/>
          <w:sz w:val="21"/>
          <w:szCs w:val="21"/>
        </w:rPr>
        <w:t xml:space="preserve">  </w:t>
      </w:r>
      <w:proofErr w:type="spellStart"/>
      <w:r w:rsidRPr="00B4554E">
        <w:rPr>
          <w:rFonts w:ascii="Courier New" w:eastAsia="Times New Roman" w:hAnsi="Courier New" w:cs="Courier New"/>
          <w:color w:val="111111"/>
          <w:sz w:val="21"/>
          <w:szCs w:val="21"/>
        </w:rPr>
        <w:t>event_duration</w:t>
      </w:r>
      <w:proofErr w:type="spellEnd"/>
      <w:r w:rsidRPr="00B4554E">
        <w:rPr>
          <w:rFonts w:ascii="Courier New" w:eastAsia="Times New Roman" w:hAnsi="Courier New" w:cs="Courier New"/>
          <w:color w:val="111111"/>
          <w:sz w:val="21"/>
          <w:szCs w:val="21"/>
        </w:rPr>
        <w:t>;</w:t>
      </w:r>
    </w:p>
    <w:p w14:paraId="67C4F50C" w14:textId="77777777" w:rsidR="00F117C0" w:rsidRPr="00B4554E" w:rsidRDefault="00F117C0" w:rsidP="00F117C0">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72822"/>
          <w:sz w:val="21"/>
          <w:szCs w:val="21"/>
        </w:rPr>
      </w:pPr>
      <w:r w:rsidRPr="00B4554E">
        <w:rPr>
          <w:rFonts w:ascii="Courier New" w:eastAsia="Times New Roman" w:hAnsi="Courier New" w:cs="Courier New"/>
          <w:color w:val="272822"/>
          <w:sz w:val="21"/>
          <w:szCs w:val="21"/>
        </w:rPr>
        <w:lastRenderedPageBreak/>
        <w:t xml:space="preserve">      </w:t>
      </w:r>
      <w:r w:rsidRPr="00B4554E">
        <w:rPr>
          <w:rFonts w:ascii="Courier New" w:eastAsia="Times New Roman" w:hAnsi="Courier New" w:cs="Courier New"/>
          <w:color w:val="00A8C8"/>
          <w:sz w:val="21"/>
          <w:szCs w:val="21"/>
        </w:rPr>
        <w:t>unsigned</w:t>
      </w:r>
      <w:r w:rsidRPr="00B4554E">
        <w:rPr>
          <w:rFonts w:ascii="Courier New" w:eastAsia="Times New Roman" w:hAnsi="Courier New" w:cs="Courier New"/>
          <w:color w:val="272822"/>
          <w:sz w:val="21"/>
          <w:szCs w:val="21"/>
        </w:rPr>
        <w:t xml:space="preserve"> </w:t>
      </w:r>
      <w:proofErr w:type="gramStart"/>
      <w:r w:rsidRPr="00B4554E">
        <w:rPr>
          <w:rFonts w:ascii="Courier New" w:eastAsia="Times New Roman" w:hAnsi="Courier New" w:cs="Courier New"/>
          <w:color w:val="75AF00"/>
          <w:sz w:val="21"/>
          <w:szCs w:val="21"/>
        </w:rPr>
        <w:t>int</w:t>
      </w:r>
      <w:r w:rsidRPr="00B4554E">
        <w:rPr>
          <w:rFonts w:ascii="Courier New" w:eastAsia="Times New Roman" w:hAnsi="Courier New" w:cs="Courier New"/>
          <w:color w:val="111111"/>
          <w:sz w:val="21"/>
          <w:szCs w:val="21"/>
        </w:rPr>
        <w:t>(</w:t>
      </w:r>
      <w:proofErr w:type="gramEnd"/>
      <w:r w:rsidRPr="00B4554E">
        <w:rPr>
          <w:rFonts w:ascii="Courier New" w:eastAsia="Times New Roman" w:hAnsi="Courier New" w:cs="Courier New"/>
          <w:color w:val="AE81FF"/>
          <w:sz w:val="21"/>
          <w:szCs w:val="21"/>
        </w:rPr>
        <w:t>32</w:t>
      </w:r>
      <w:r w:rsidRPr="00B4554E">
        <w:rPr>
          <w:rFonts w:ascii="Courier New" w:eastAsia="Times New Roman" w:hAnsi="Courier New" w:cs="Courier New"/>
          <w:color w:val="111111"/>
          <w:sz w:val="21"/>
          <w:szCs w:val="21"/>
        </w:rPr>
        <w:t>)</w:t>
      </w: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111111"/>
          <w:sz w:val="21"/>
          <w:szCs w:val="21"/>
        </w:rPr>
        <w:t>id;</w:t>
      </w:r>
    </w:p>
    <w:p w14:paraId="09F9BB6F" w14:textId="77777777" w:rsidR="00F117C0" w:rsidRPr="00B4554E" w:rsidRDefault="00F117C0" w:rsidP="00F117C0">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72822"/>
          <w:sz w:val="21"/>
          <w:szCs w:val="21"/>
        </w:rPr>
      </w:pP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111111"/>
          <w:sz w:val="21"/>
          <w:szCs w:val="21"/>
        </w:rPr>
        <w:t>}</w:t>
      </w: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00A8C8"/>
          <w:sz w:val="21"/>
          <w:szCs w:val="21"/>
        </w:rPr>
        <w:t>else</w:t>
      </w: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75AF00"/>
          <w:sz w:val="21"/>
          <w:szCs w:val="21"/>
        </w:rPr>
        <w:t>if</w:t>
      </w: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111111"/>
          <w:sz w:val="21"/>
          <w:szCs w:val="21"/>
        </w:rPr>
        <w:t>(version</w:t>
      </w:r>
      <w:r w:rsidRPr="00B4554E">
        <w:rPr>
          <w:rFonts w:ascii="Courier New" w:eastAsia="Times New Roman" w:hAnsi="Courier New" w:cs="Courier New"/>
          <w:color w:val="F92672"/>
          <w:sz w:val="21"/>
          <w:szCs w:val="21"/>
        </w:rPr>
        <w:t>==</w:t>
      </w:r>
      <w:r w:rsidRPr="00B4554E">
        <w:rPr>
          <w:rFonts w:ascii="Courier New" w:eastAsia="Times New Roman" w:hAnsi="Courier New" w:cs="Courier New"/>
          <w:color w:val="AE81FF"/>
          <w:sz w:val="21"/>
          <w:szCs w:val="21"/>
        </w:rPr>
        <w:t>1</w:t>
      </w:r>
      <w:r w:rsidRPr="00B4554E">
        <w:rPr>
          <w:rFonts w:ascii="Courier New" w:eastAsia="Times New Roman" w:hAnsi="Courier New" w:cs="Courier New"/>
          <w:color w:val="111111"/>
          <w:sz w:val="21"/>
          <w:szCs w:val="21"/>
        </w:rPr>
        <w:t>)</w:t>
      </w: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111111"/>
          <w:sz w:val="21"/>
          <w:szCs w:val="21"/>
        </w:rPr>
        <w:t>{</w:t>
      </w:r>
    </w:p>
    <w:p w14:paraId="4C983E48" w14:textId="77777777" w:rsidR="00F117C0" w:rsidRPr="00B4554E" w:rsidRDefault="00F117C0" w:rsidP="00F117C0">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72822"/>
          <w:sz w:val="21"/>
          <w:szCs w:val="21"/>
        </w:rPr>
      </w:pP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00A8C8"/>
          <w:sz w:val="21"/>
          <w:szCs w:val="21"/>
        </w:rPr>
        <w:t>unsigned</w:t>
      </w:r>
      <w:r w:rsidRPr="00B4554E">
        <w:rPr>
          <w:rFonts w:ascii="Courier New" w:eastAsia="Times New Roman" w:hAnsi="Courier New" w:cs="Courier New"/>
          <w:color w:val="272822"/>
          <w:sz w:val="21"/>
          <w:szCs w:val="21"/>
        </w:rPr>
        <w:t xml:space="preserve"> </w:t>
      </w:r>
      <w:proofErr w:type="gramStart"/>
      <w:r w:rsidRPr="00B4554E">
        <w:rPr>
          <w:rFonts w:ascii="Courier New" w:eastAsia="Times New Roman" w:hAnsi="Courier New" w:cs="Courier New"/>
          <w:color w:val="00A8C8"/>
          <w:sz w:val="21"/>
          <w:szCs w:val="21"/>
        </w:rPr>
        <w:t>int</w:t>
      </w:r>
      <w:r w:rsidRPr="00B4554E">
        <w:rPr>
          <w:rFonts w:ascii="Courier New" w:eastAsia="Times New Roman" w:hAnsi="Courier New" w:cs="Courier New"/>
          <w:color w:val="111111"/>
          <w:sz w:val="21"/>
          <w:szCs w:val="21"/>
        </w:rPr>
        <w:t>(</w:t>
      </w:r>
      <w:proofErr w:type="gramEnd"/>
      <w:r w:rsidRPr="00B4554E">
        <w:rPr>
          <w:rFonts w:ascii="Courier New" w:eastAsia="Times New Roman" w:hAnsi="Courier New" w:cs="Courier New"/>
          <w:color w:val="AE81FF"/>
          <w:sz w:val="21"/>
          <w:szCs w:val="21"/>
        </w:rPr>
        <w:t>32</w:t>
      </w:r>
      <w:r w:rsidRPr="00B4554E">
        <w:rPr>
          <w:rFonts w:ascii="Courier New" w:eastAsia="Times New Roman" w:hAnsi="Courier New" w:cs="Courier New"/>
          <w:color w:val="111111"/>
          <w:sz w:val="21"/>
          <w:szCs w:val="21"/>
        </w:rPr>
        <w:t>)</w:t>
      </w: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111111"/>
          <w:sz w:val="21"/>
          <w:szCs w:val="21"/>
        </w:rPr>
        <w:t>timescale;</w:t>
      </w:r>
    </w:p>
    <w:p w14:paraId="079A2966" w14:textId="77777777" w:rsidR="00F117C0" w:rsidRPr="00B4554E" w:rsidRDefault="00F117C0" w:rsidP="00F117C0">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72822"/>
          <w:sz w:val="21"/>
          <w:szCs w:val="21"/>
        </w:rPr>
      </w:pP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00A8C8"/>
          <w:sz w:val="21"/>
          <w:szCs w:val="21"/>
        </w:rPr>
        <w:t>unsigned</w:t>
      </w:r>
      <w:r w:rsidRPr="00B4554E">
        <w:rPr>
          <w:rFonts w:ascii="Courier New" w:eastAsia="Times New Roman" w:hAnsi="Courier New" w:cs="Courier New"/>
          <w:color w:val="272822"/>
          <w:sz w:val="21"/>
          <w:szCs w:val="21"/>
        </w:rPr>
        <w:t xml:space="preserve"> </w:t>
      </w:r>
      <w:proofErr w:type="gramStart"/>
      <w:r w:rsidRPr="00B4554E">
        <w:rPr>
          <w:rFonts w:ascii="Courier New" w:eastAsia="Times New Roman" w:hAnsi="Courier New" w:cs="Courier New"/>
          <w:color w:val="00A8C8"/>
          <w:sz w:val="21"/>
          <w:szCs w:val="21"/>
        </w:rPr>
        <w:t>int</w:t>
      </w:r>
      <w:r w:rsidRPr="00B4554E">
        <w:rPr>
          <w:rFonts w:ascii="Courier New" w:eastAsia="Times New Roman" w:hAnsi="Courier New" w:cs="Courier New"/>
          <w:color w:val="111111"/>
          <w:sz w:val="21"/>
          <w:szCs w:val="21"/>
        </w:rPr>
        <w:t>(</w:t>
      </w:r>
      <w:proofErr w:type="gramEnd"/>
      <w:r w:rsidRPr="00B4554E">
        <w:rPr>
          <w:rFonts w:ascii="Courier New" w:eastAsia="Times New Roman" w:hAnsi="Courier New" w:cs="Courier New"/>
          <w:color w:val="AE81FF"/>
          <w:sz w:val="21"/>
          <w:szCs w:val="21"/>
        </w:rPr>
        <w:t>64</w:t>
      </w:r>
      <w:r w:rsidRPr="00B4554E">
        <w:rPr>
          <w:rFonts w:ascii="Courier New" w:eastAsia="Times New Roman" w:hAnsi="Courier New" w:cs="Courier New"/>
          <w:color w:val="111111"/>
          <w:sz w:val="21"/>
          <w:szCs w:val="21"/>
        </w:rPr>
        <w:t>)</w:t>
      </w:r>
      <w:r w:rsidRPr="00B4554E">
        <w:rPr>
          <w:rFonts w:ascii="Courier New" w:eastAsia="Times New Roman" w:hAnsi="Courier New" w:cs="Courier New"/>
          <w:color w:val="272822"/>
          <w:sz w:val="21"/>
          <w:szCs w:val="21"/>
        </w:rPr>
        <w:t xml:space="preserve">      </w:t>
      </w:r>
      <w:proofErr w:type="spellStart"/>
      <w:r w:rsidRPr="00B4554E">
        <w:rPr>
          <w:rFonts w:ascii="Courier New" w:eastAsia="Times New Roman" w:hAnsi="Courier New" w:cs="Courier New"/>
          <w:color w:val="111111"/>
          <w:sz w:val="21"/>
          <w:szCs w:val="21"/>
        </w:rPr>
        <w:t>presentation_time</w:t>
      </w:r>
      <w:proofErr w:type="spellEnd"/>
      <w:r w:rsidRPr="00B4554E">
        <w:rPr>
          <w:rFonts w:ascii="Courier New" w:eastAsia="Times New Roman" w:hAnsi="Courier New" w:cs="Courier New"/>
          <w:color w:val="111111"/>
          <w:sz w:val="21"/>
          <w:szCs w:val="21"/>
        </w:rPr>
        <w:t>;</w:t>
      </w:r>
    </w:p>
    <w:p w14:paraId="4032EE58" w14:textId="77777777" w:rsidR="00F117C0" w:rsidRPr="00B4554E" w:rsidRDefault="00F117C0" w:rsidP="00F117C0">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72822"/>
          <w:sz w:val="21"/>
          <w:szCs w:val="21"/>
        </w:rPr>
      </w:pP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00A8C8"/>
          <w:sz w:val="21"/>
          <w:szCs w:val="21"/>
        </w:rPr>
        <w:t>unsigned</w:t>
      </w:r>
      <w:r w:rsidRPr="00B4554E">
        <w:rPr>
          <w:rFonts w:ascii="Courier New" w:eastAsia="Times New Roman" w:hAnsi="Courier New" w:cs="Courier New"/>
          <w:color w:val="272822"/>
          <w:sz w:val="21"/>
          <w:szCs w:val="21"/>
        </w:rPr>
        <w:t xml:space="preserve"> </w:t>
      </w:r>
      <w:proofErr w:type="gramStart"/>
      <w:r w:rsidRPr="00B4554E">
        <w:rPr>
          <w:rFonts w:ascii="Courier New" w:eastAsia="Times New Roman" w:hAnsi="Courier New" w:cs="Courier New"/>
          <w:color w:val="00A8C8"/>
          <w:sz w:val="21"/>
          <w:szCs w:val="21"/>
        </w:rPr>
        <w:t>int</w:t>
      </w:r>
      <w:r w:rsidRPr="00B4554E">
        <w:rPr>
          <w:rFonts w:ascii="Courier New" w:eastAsia="Times New Roman" w:hAnsi="Courier New" w:cs="Courier New"/>
          <w:color w:val="111111"/>
          <w:sz w:val="21"/>
          <w:szCs w:val="21"/>
        </w:rPr>
        <w:t>(</w:t>
      </w:r>
      <w:proofErr w:type="gramEnd"/>
      <w:r w:rsidRPr="00B4554E">
        <w:rPr>
          <w:rFonts w:ascii="Courier New" w:eastAsia="Times New Roman" w:hAnsi="Courier New" w:cs="Courier New"/>
          <w:color w:val="AE81FF"/>
          <w:sz w:val="21"/>
          <w:szCs w:val="21"/>
        </w:rPr>
        <w:t>32</w:t>
      </w:r>
      <w:r w:rsidRPr="00B4554E">
        <w:rPr>
          <w:rFonts w:ascii="Courier New" w:eastAsia="Times New Roman" w:hAnsi="Courier New" w:cs="Courier New"/>
          <w:color w:val="111111"/>
          <w:sz w:val="21"/>
          <w:szCs w:val="21"/>
        </w:rPr>
        <w:t>)</w:t>
      </w:r>
      <w:r w:rsidRPr="00B4554E">
        <w:rPr>
          <w:rFonts w:ascii="Courier New" w:eastAsia="Times New Roman" w:hAnsi="Courier New" w:cs="Courier New"/>
          <w:color w:val="272822"/>
          <w:sz w:val="21"/>
          <w:szCs w:val="21"/>
        </w:rPr>
        <w:t xml:space="preserve">      </w:t>
      </w:r>
      <w:proofErr w:type="spellStart"/>
      <w:r w:rsidRPr="00B4554E">
        <w:rPr>
          <w:rFonts w:ascii="Courier New" w:eastAsia="Times New Roman" w:hAnsi="Courier New" w:cs="Courier New"/>
          <w:color w:val="111111"/>
          <w:sz w:val="21"/>
          <w:szCs w:val="21"/>
        </w:rPr>
        <w:t>event_duration</w:t>
      </w:r>
      <w:proofErr w:type="spellEnd"/>
      <w:r w:rsidRPr="00B4554E">
        <w:rPr>
          <w:rFonts w:ascii="Courier New" w:eastAsia="Times New Roman" w:hAnsi="Courier New" w:cs="Courier New"/>
          <w:color w:val="111111"/>
          <w:sz w:val="21"/>
          <w:szCs w:val="21"/>
        </w:rPr>
        <w:t>;</w:t>
      </w:r>
    </w:p>
    <w:p w14:paraId="7CEE79F6" w14:textId="77777777" w:rsidR="00F117C0" w:rsidRPr="00B4554E" w:rsidRDefault="00F117C0" w:rsidP="00F117C0">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72822"/>
          <w:sz w:val="21"/>
          <w:szCs w:val="21"/>
        </w:rPr>
      </w:pP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00A8C8"/>
          <w:sz w:val="21"/>
          <w:szCs w:val="21"/>
        </w:rPr>
        <w:t>unsigned</w:t>
      </w:r>
      <w:r w:rsidRPr="00B4554E">
        <w:rPr>
          <w:rFonts w:ascii="Courier New" w:eastAsia="Times New Roman" w:hAnsi="Courier New" w:cs="Courier New"/>
          <w:color w:val="272822"/>
          <w:sz w:val="21"/>
          <w:szCs w:val="21"/>
        </w:rPr>
        <w:t xml:space="preserve"> </w:t>
      </w:r>
      <w:proofErr w:type="gramStart"/>
      <w:r w:rsidRPr="00B4554E">
        <w:rPr>
          <w:rFonts w:ascii="Courier New" w:eastAsia="Times New Roman" w:hAnsi="Courier New" w:cs="Courier New"/>
          <w:color w:val="00A8C8"/>
          <w:sz w:val="21"/>
          <w:szCs w:val="21"/>
        </w:rPr>
        <w:t>int</w:t>
      </w:r>
      <w:r w:rsidRPr="00B4554E">
        <w:rPr>
          <w:rFonts w:ascii="Courier New" w:eastAsia="Times New Roman" w:hAnsi="Courier New" w:cs="Courier New"/>
          <w:color w:val="111111"/>
          <w:sz w:val="21"/>
          <w:szCs w:val="21"/>
        </w:rPr>
        <w:t>(</w:t>
      </w:r>
      <w:proofErr w:type="gramEnd"/>
      <w:r w:rsidRPr="00B4554E">
        <w:rPr>
          <w:rFonts w:ascii="Courier New" w:eastAsia="Times New Roman" w:hAnsi="Courier New" w:cs="Courier New"/>
          <w:color w:val="AE81FF"/>
          <w:sz w:val="21"/>
          <w:szCs w:val="21"/>
        </w:rPr>
        <w:t>32</w:t>
      </w:r>
      <w:r w:rsidRPr="00B4554E">
        <w:rPr>
          <w:rFonts w:ascii="Courier New" w:eastAsia="Times New Roman" w:hAnsi="Courier New" w:cs="Courier New"/>
          <w:color w:val="111111"/>
          <w:sz w:val="21"/>
          <w:szCs w:val="21"/>
        </w:rPr>
        <w:t>)</w:t>
      </w: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111111"/>
          <w:sz w:val="21"/>
          <w:szCs w:val="21"/>
        </w:rPr>
        <w:t>id;</w:t>
      </w:r>
    </w:p>
    <w:p w14:paraId="63C9C3F5" w14:textId="77777777" w:rsidR="00F117C0" w:rsidRPr="00B4554E" w:rsidRDefault="00F117C0" w:rsidP="00F117C0">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72822"/>
          <w:sz w:val="21"/>
          <w:szCs w:val="21"/>
        </w:rPr>
      </w:pP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75AF00"/>
          <w:sz w:val="21"/>
          <w:szCs w:val="21"/>
        </w:rPr>
        <w:t>string</w:t>
      </w:r>
      <w:r w:rsidRPr="00B4554E">
        <w:rPr>
          <w:rFonts w:ascii="Courier New" w:eastAsia="Times New Roman" w:hAnsi="Courier New" w:cs="Courier New"/>
          <w:color w:val="272822"/>
          <w:sz w:val="21"/>
          <w:szCs w:val="21"/>
        </w:rPr>
        <w:t xml:space="preserve">                </w:t>
      </w:r>
      <w:proofErr w:type="spellStart"/>
      <w:r w:rsidRPr="00B4554E">
        <w:rPr>
          <w:rFonts w:ascii="Courier New" w:eastAsia="Times New Roman" w:hAnsi="Courier New" w:cs="Courier New"/>
          <w:color w:val="111111"/>
          <w:sz w:val="21"/>
          <w:szCs w:val="21"/>
        </w:rPr>
        <w:t>scheme_id_</w:t>
      </w:r>
      <w:proofErr w:type="gramStart"/>
      <w:r w:rsidRPr="00B4554E">
        <w:rPr>
          <w:rFonts w:ascii="Courier New" w:eastAsia="Times New Roman" w:hAnsi="Courier New" w:cs="Courier New"/>
          <w:color w:val="111111"/>
          <w:sz w:val="21"/>
          <w:szCs w:val="21"/>
        </w:rPr>
        <w:t>uri</w:t>
      </w:r>
      <w:proofErr w:type="spellEnd"/>
      <w:r w:rsidRPr="00B4554E">
        <w:rPr>
          <w:rFonts w:ascii="Courier New" w:eastAsia="Times New Roman" w:hAnsi="Courier New" w:cs="Courier New"/>
          <w:color w:val="111111"/>
          <w:sz w:val="21"/>
          <w:szCs w:val="21"/>
        </w:rPr>
        <w:t>;</w:t>
      </w:r>
      <w:proofErr w:type="gramEnd"/>
    </w:p>
    <w:p w14:paraId="4E6F75EE" w14:textId="77777777" w:rsidR="00F117C0" w:rsidRPr="00B4554E" w:rsidRDefault="00F117C0" w:rsidP="00F117C0">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72822"/>
          <w:sz w:val="21"/>
          <w:szCs w:val="21"/>
        </w:rPr>
      </w:pP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75AF00"/>
          <w:sz w:val="21"/>
          <w:szCs w:val="21"/>
        </w:rPr>
        <w:t>string</w:t>
      </w:r>
      <w:r w:rsidRPr="00B4554E">
        <w:rPr>
          <w:rFonts w:ascii="Courier New" w:eastAsia="Times New Roman" w:hAnsi="Courier New" w:cs="Courier New"/>
          <w:color w:val="272822"/>
          <w:sz w:val="21"/>
          <w:szCs w:val="21"/>
        </w:rPr>
        <w:t xml:space="preserve">                </w:t>
      </w:r>
      <w:proofErr w:type="gramStart"/>
      <w:r w:rsidRPr="00B4554E">
        <w:rPr>
          <w:rFonts w:ascii="Courier New" w:eastAsia="Times New Roman" w:hAnsi="Courier New" w:cs="Courier New"/>
          <w:color w:val="111111"/>
          <w:sz w:val="21"/>
          <w:szCs w:val="21"/>
        </w:rPr>
        <w:t>value;</w:t>
      </w:r>
      <w:proofErr w:type="gramEnd"/>
    </w:p>
    <w:p w14:paraId="250C02D4" w14:textId="77777777" w:rsidR="00F117C0" w:rsidRPr="00B4554E" w:rsidRDefault="00F117C0" w:rsidP="00F117C0">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72822"/>
          <w:sz w:val="21"/>
          <w:szCs w:val="21"/>
        </w:rPr>
      </w:pP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111111"/>
          <w:sz w:val="21"/>
          <w:szCs w:val="21"/>
        </w:rPr>
        <w:t>}</w:t>
      </w:r>
    </w:p>
    <w:p w14:paraId="58D550E9" w14:textId="77777777" w:rsidR="00F117C0" w:rsidRPr="00B4554E" w:rsidRDefault="00F117C0" w:rsidP="00F117C0">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72822"/>
          <w:sz w:val="21"/>
          <w:szCs w:val="21"/>
        </w:rPr>
      </w:pP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00A8C8"/>
          <w:sz w:val="21"/>
          <w:szCs w:val="21"/>
        </w:rPr>
        <w:t>unsigned</w:t>
      </w:r>
      <w:r w:rsidRPr="00B4554E">
        <w:rPr>
          <w:rFonts w:ascii="Courier New" w:eastAsia="Times New Roman" w:hAnsi="Courier New" w:cs="Courier New"/>
          <w:color w:val="272822"/>
          <w:sz w:val="21"/>
          <w:szCs w:val="21"/>
        </w:rPr>
        <w:t xml:space="preserve"> </w:t>
      </w:r>
      <w:proofErr w:type="gramStart"/>
      <w:r w:rsidRPr="00B4554E">
        <w:rPr>
          <w:rFonts w:ascii="Courier New" w:eastAsia="Times New Roman" w:hAnsi="Courier New" w:cs="Courier New"/>
          <w:color w:val="75AF00"/>
          <w:sz w:val="21"/>
          <w:szCs w:val="21"/>
        </w:rPr>
        <w:t>int</w:t>
      </w:r>
      <w:r w:rsidRPr="00B4554E">
        <w:rPr>
          <w:rFonts w:ascii="Courier New" w:eastAsia="Times New Roman" w:hAnsi="Courier New" w:cs="Courier New"/>
          <w:color w:val="111111"/>
          <w:sz w:val="21"/>
          <w:szCs w:val="21"/>
        </w:rPr>
        <w:t>(</w:t>
      </w:r>
      <w:proofErr w:type="gramEnd"/>
      <w:r w:rsidRPr="00B4554E">
        <w:rPr>
          <w:rFonts w:ascii="Courier New" w:eastAsia="Times New Roman" w:hAnsi="Courier New" w:cs="Courier New"/>
          <w:color w:val="AE81FF"/>
          <w:sz w:val="21"/>
          <w:szCs w:val="21"/>
        </w:rPr>
        <w:t>8</w:t>
      </w:r>
      <w:r w:rsidRPr="00B4554E">
        <w:rPr>
          <w:rFonts w:ascii="Courier New" w:eastAsia="Times New Roman" w:hAnsi="Courier New" w:cs="Courier New"/>
          <w:color w:val="111111"/>
          <w:sz w:val="21"/>
          <w:szCs w:val="21"/>
        </w:rPr>
        <w:t>)</w:t>
      </w:r>
      <w:r w:rsidRPr="00B4554E">
        <w:rPr>
          <w:rFonts w:ascii="Courier New" w:eastAsia="Times New Roman" w:hAnsi="Courier New" w:cs="Courier New"/>
          <w:color w:val="272822"/>
          <w:sz w:val="21"/>
          <w:szCs w:val="21"/>
        </w:rPr>
        <w:t xml:space="preserve">   </w:t>
      </w:r>
      <w:proofErr w:type="spellStart"/>
      <w:r w:rsidRPr="00B4554E">
        <w:rPr>
          <w:rFonts w:ascii="Courier New" w:eastAsia="Times New Roman" w:hAnsi="Courier New" w:cs="Courier New"/>
          <w:color w:val="111111"/>
          <w:sz w:val="21"/>
          <w:szCs w:val="21"/>
        </w:rPr>
        <w:t>message_data</w:t>
      </w:r>
      <w:proofErr w:type="spellEnd"/>
      <w:r w:rsidRPr="00B4554E">
        <w:rPr>
          <w:rFonts w:ascii="Courier New" w:eastAsia="Times New Roman" w:hAnsi="Courier New" w:cs="Courier New"/>
          <w:color w:val="111111"/>
          <w:sz w:val="21"/>
          <w:szCs w:val="21"/>
        </w:rPr>
        <w:t>[];</w:t>
      </w:r>
    </w:p>
    <w:p w14:paraId="0A8DE8F1" w14:textId="77777777" w:rsidR="00F117C0" w:rsidRPr="00B4554E" w:rsidRDefault="00F117C0" w:rsidP="00F117C0">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72822"/>
          <w:sz w:val="21"/>
          <w:szCs w:val="21"/>
        </w:rPr>
      </w:pPr>
      <w:r w:rsidRPr="00B4554E">
        <w:rPr>
          <w:rFonts w:ascii="Courier New" w:eastAsia="Times New Roman" w:hAnsi="Courier New" w:cs="Courier New"/>
          <w:color w:val="111111"/>
          <w:sz w:val="21"/>
          <w:szCs w:val="21"/>
        </w:rPr>
        <w:t>}</w:t>
      </w:r>
    </w:p>
    <w:p w14:paraId="012E276B" w14:textId="77777777" w:rsidR="00F117C0" w:rsidRPr="008258CE" w:rsidRDefault="00F117C0" w:rsidP="00F117C0">
      <w:pPr>
        <w:pStyle w:val="Code-"/>
      </w:pPr>
      <w:r w:rsidRPr="008258CE">
        <w:rPr>
          <w:rStyle w:val="ISOCode"/>
        </w:rPr>
        <w:t> </w:t>
      </w:r>
    </w:p>
    <w:p w14:paraId="0A59A3A1" w14:textId="09BF5B0D" w:rsidR="00E10697" w:rsidRDefault="00E10697" w:rsidP="00E10697">
      <w:pPr>
        <w:keepNext/>
        <w:keepLines/>
        <w:spacing w:before="360"/>
        <w:outlineLvl w:val="0"/>
        <w:rPr>
          <w:rFonts w:ascii="Times New Roman" w:eastAsia="SimSun" w:hAnsi="Times New Roman" w:cs="Times New Roman"/>
          <w:i/>
          <w:noProof/>
          <w:sz w:val="24"/>
          <w:lang w:val="en-CA"/>
        </w:rPr>
      </w:pPr>
      <w:r>
        <w:rPr>
          <w:rFonts w:ascii="Times New Roman" w:eastAsia="SimSun" w:hAnsi="Times New Roman" w:cs="Times New Roman"/>
          <w:i/>
          <w:noProof/>
          <w:sz w:val="24"/>
          <w:lang w:val="en-CA"/>
        </w:rPr>
        <w:t>Replace 5.10.3.3.4 with the following:</w:t>
      </w:r>
    </w:p>
    <w:p w14:paraId="0D14B5CD" w14:textId="77777777" w:rsidR="00E10697" w:rsidRDefault="00E10697" w:rsidP="004E7F61">
      <w:pPr>
        <w:rPr>
          <w:noProof/>
          <w:lang w:val="en-CA"/>
        </w:rPr>
      </w:pPr>
    </w:p>
    <w:p w14:paraId="4F88C961" w14:textId="77777777" w:rsidR="00F117C0" w:rsidRPr="008258CE" w:rsidRDefault="00F117C0" w:rsidP="00F117C0">
      <w:pPr>
        <w:pStyle w:val="ListContinue1"/>
      </w:pPr>
      <w:r w:rsidRPr="008258CE">
        <w:t>—</w:t>
      </w:r>
      <w:r w:rsidRPr="008258CE">
        <w:tab/>
      </w:r>
      <w:proofErr w:type="spellStart"/>
      <w:r w:rsidRPr="008258CE">
        <w:rPr>
          <w:rStyle w:val="ISOCode"/>
        </w:rPr>
        <w:t>scheme_id_uri</w:t>
      </w:r>
      <w:proofErr w:type="spellEnd"/>
      <w:r w:rsidRPr="008258CE">
        <w:t xml:space="preserve">: is a null-terminated ('C') string in UTF-8 characters that identifies the message scheme.  The semantics and syntax of the </w:t>
      </w:r>
      <w:proofErr w:type="spellStart"/>
      <w:r w:rsidRPr="008258CE">
        <w:rPr>
          <w:rFonts w:ascii="Courier New" w:hAnsi="Courier New" w:cs="Courier New"/>
        </w:rPr>
        <w:t>message_</w:t>
      </w:r>
      <w:proofErr w:type="gramStart"/>
      <w:r w:rsidRPr="008258CE">
        <w:rPr>
          <w:rFonts w:ascii="Courier New" w:hAnsi="Courier New" w:cs="Courier New"/>
        </w:rPr>
        <w:t>data</w:t>
      </w:r>
      <w:proofErr w:type="spellEnd"/>
      <w:r w:rsidRPr="008258CE">
        <w:rPr>
          <w:rFonts w:ascii="Courier New" w:hAnsi="Courier New" w:cs="Courier New"/>
        </w:rPr>
        <w:t>[</w:t>
      </w:r>
      <w:proofErr w:type="gramEnd"/>
      <w:r w:rsidRPr="008258CE">
        <w:rPr>
          <w:rFonts w:ascii="Courier New" w:hAnsi="Courier New" w:cs="Courier New"/>
        </w:rPr>
        <w:t>]</w:t>
      </w:r>
      <w:r w:rsidRPr="008258CE">
        <w:t xml:space="preserve"> are defined by the owner of the scheme identified.  The string may use URN or URL syntax.  When a URL is used, it is recommended to also contain a month-date in the form </w:t>
      </w:r>
      <w:proofErr w:type="spellStart"/>
      <w:r w:rsidRPr="008258CE">
        <w:t>mmyyyy</w:t>
      </w:r>
      <w:proofErr w:type="spellEnd"/>
      <w:r w:rsidRPr="008258CE">
        <w:t>; the assignment of the URL must have been authorized by the owner of the domain name in that URL on or very close to that date.  A URL may resolve to an Internet location, and a location that does resolve may store a specification of the message scheme.</w:t>
      </w:r>
    </w:p>
    <w:p w14:paraId="4DA26322" w14:textId="77777777" w:rsidR="00F117C0" w:rsidRPr="008258CE" w:rsidRDefault="00F117C0" w:rsidP="00F117C0">
      <w:pPr>
        <w:pStyle w:val="ListContinue1"/>
      </w:pPr>
      <w:r w:rsidRPr="008258CE">
        <w:t>—</w:t>
      </w:r>
      <w:r w:rsidRPr="008258CE">
        <w:tab/>
      </w:r>
      <w:r w:rsidRPr="008258CE">
        <w:rPr>
          <w:rStyle w:val="ISOCode"/>
        </w:rPr>
        <w:t>value</w:t>
      </w:r>
      <w:r w:rsidRPr="008258CE">
        <w:t xml:space="preserve">: is a null-terminated ('C') string in UTF-8 characters that specifies the value for the event. The value space and semantics must be defined by the owners of the scheme identified in the </w:t>
      </w:r>
      <w:proofErr w:type="spellStart"/>
      <w:r w:rsidRPr="008258CE">
        <w:rPr>
          <w:rStyle w:val="ISOCode"/>
        </w:rPr>
        <w:t>scheme_id_uri</w:t>
      </w:r>
      <w:proofErr w:type="spellEnd"/>
      <w:r w:rsidRPr="008258CE">
        <w:t xml:space="preserve"> field.</w:t>
      </w:r>
    </w:p>
    <w:p w14:paraId="69C1E179" w14:textId="77777777" w:rsidR="00F117C0" w:rsidRPr="008258CE" w:rsidRDefault="00F117C0" w:rsidP="00F117C0">
      <w:pPr>
        <w:pStyle w:val="ListContinue1"/>
      </w:pPr>
      <w:r w:rsidRPr="008258CE">
        <w:t>—</w:t>
      </w:r>
      <w:r w:rsidRPr="008258CE">
        <w:tab/>
      </w:r>
      <w:r w:rsidRPr="008258CE">
        <w:rPr>
          <w:rStyle w:val="ISOCode"/>
        </w:rPr>
        <w:t xml:space="preserve">timescale </w:t>
      </w:r>
      <w:r w:rsidRPr="008258CE">
        <w:t xml:space="preserve">provides the timescale, in ticks per second, for the </w:t>
      </w:r>
      <w:r w:rsidRPr="008258CE">
        <w:rPr>
          <w:rStyle w:val="ISOCode"/>
        </w:rPr>
        <w:t>event duration</w:t>
      </w:r>
      <w:r w:rsidRPr="008258CE">
        <w:t xml:space="preserve"> and </w:t>
      </w:r>
      <w:proofErr w:type="spellStart"/>
      <w:r w:rsidRPr="008258CE">
        <w:rPr>
          <w:rStyle w:val="ISOCode"/>
        </w:rPr>
        <w:t>presentation_time_delta</w:t>
      </w:r>
      <w:proofErr w:type="spellEnd"/>
      <w:r w:rsidRPr="008258CE">
        <w:t xml:space="preserve"> or </w:t>
      </w:r>
      <w:proofErr w:type="spellStart"/>
      <w:r w:rsidRPr="008258CE">
        <w:rPr>
          <w:rStyle w:val="ISOCode"/>
        </w:rPr>
        <w:t>presentation_time</w:t>
      </w:r>
      <w:proofErr w:type="spellEnd"/>
      <w:r w:rsidRPr="008258CE">
        <w:t xml:space="preserve"> fields.</w:t>
      </w:r>
      <w:r w:rsidRPr="008258CE">
        <w:rPr>
          <w:rFonts w:eastAsia="Times New Roman"/>
        </w:rPr>
        <w:t xml:space="preserve"> The value should be identical to the timescale of a track contained in the carrying Segment. Furthermore, the value should be identical for all events in one Event Stream.</w:t>
      </w:r>
    </w:p>
    <w:p w14:paraId="4DF3BBCB" w14:textId="77777777" w:rsidR="00F117C0" w:rsidRPr="008258CE" w:rsidRDefault="00F117C0" w:rsidP="00F117C0">
      <w:pPr>
        <w:pStyle w:val="ListContinue1"/>
      </w:pPr>
      <w:r w:rsidRPr="008258CE">
        <w:t>—</w:t>
      </w:r>
      <w:r w:rsidRPr="008258CE">
        <w:tab/>
      </w:r>
      <w:proofErr w:type="spellStart"/>
      <w:r w:rsidRPr="008258CE">
        <w:rPr>
          <w:rStyle w:val="ISOCode"/>
        </w:rPr>
        <w:t>presentation_time_delta</w:t>
      </w:r>
      <w:proofErr w:type="spellEnd"/>
      <w:r w:rsidRPr="008258CE">
        <w:rPr>
          <w:rStyle w:val="ISOCode"/>
        </w:rPr>
        <w:t xml:space="preserve"> </w:t>
      </w:r>
      <w:r w:rsidRPr="008258CE">
        <w:t xml:space="preserve">provides the Media Presentation time delta of the media presentation time of the event and the earliest presentation time in this segment. If the segment index is present, then the earliest presentation time is determined by the field </w:t>
      </w:r>
      <w:proofErr w:type="spellStart"/>
      <w:r w:rsidRPr="008258CE">
        <w:rPr>
          <w:rStyle w:val="ISOCode"/>
        </w:rPr>
        <w:t>earliest_presentation_time</w:t>
      </w:r>
      <w:proofErr w:type="spellEnd"/>
      <w:r w:rsidRPr="008258CE">
        <w:t xml:space="preserve"> of the first </w:t>
      </w:r>
      <w:r w:rsidRPr="008258CE">
        <w:rPr>
          <w:rStyle w:val="ISOCode"/>
        </w:rPr>
        <w:t>'</w:t>
      </w:r>
      <w:proofErr w:type="spellStart"/>
      <w:r w:rsidRPr="008258CE">
        <w:rPr>
          <w:rStyle w:val="ISOCode"/>
        </w:rPr>
        <w:t>sidx</w:t>
      </w:r>
      <w:proofErr w:type="spellEnd"/>
      <w:r w:rsidRPr="008258CE">
        <w:rPr>
          <w:rStyle w:val="ISOCode"/>
        </w:rPr>
        <w:t>'</w:t>
      </w:r>
      <w:r w:rsidRPr="008258CE">
        <w:t xml:space="preserve"> box. If the segment index is not present, the earliest presentation time is determined as the earliest presentation time of any access unit in the media segment. The timescale is provided in the </w:t>
      </w:r>
      <w:r w:rsidRPr="008258CE">
        <w:rPr>
          <w:rStyle w:val="ISOCode"/>
        </w:rPr>
        <w:t>timescale</w:t>
      </w:r>
      <w:r w:rsidRPr="008258CE">
        <w:t xml:space="preserve"> field.</w:t>
      </w:r>
    </w:p>
    <w:p w14:paraId="1A78369C" w14:textId="77777777" w:rsidR="00F117C0" w:rsidRPr="008258CE" w:rsidRDefault="00F117C0" w:rsidP="00F117C0">
      <w:pPr>
        <w:pStyle w:val="ListContinue1"/>
      </w:pPr>
      <w:r w:rsidRPr="008258CE">
        <w:t>—</w:t>
      </w:r>
      <w:r w:rsidRPr="008258CE">
        <w:tab/>
      </w:r>
      <w:proofErr w:type="spellStart"/>
      <w:r w:rsidRPr="008258CE">
        <w:rPr>
          <w:rStyle w:val="ISOCode"/>
        </w:rPr>
        <w:t>presentation_time</w:t>
      </w:r>
      <w:proofErr w:type="spellEnd"/>
      <w:r w:rsidRPr="008258CE">
        <w:rPr>
          <w:rStyle w:val="ISOCode"/>
        </w:rPr>
        <w:t xml:space="preserve"> </w:t>
      </w:r>
      <w:r w:rsidRPr="008258CE">
        <w:t xml:space="preserve">provides the Media Presentation time of the event measured on the Movie timeline, in the timescale provided in the </w:t>
      </w:r>
      <w:r w:rsidRPr="008258CE">
        <w:rPr>
          <w:rStyle w:val="ISOCode"/>
        </w:rPr>
        <w:t>timescale</w:t>
      </w:r>
      <w:r w:rsidRPr="008258CE">
        <w:t xml:space="preserve"> field, and adjusted by </w:t>
      </w:r>
      <w:proofErr w:type="spellStart"/>
      <w:r w:rsidRPr="008258CE">
        <w:rPr>
          <w:rFonts w:ascii="Courier New" w:hAnsi="Courier New" w:cs="Courier New"/>
          <w:b/>
          <w:bCs/>
        </w:rPr>
        <w:t>InbandEventStream</w:t>
      </w:r>
      <w:r w:rsidRPr="008258CE">
        <w:rPr>
          <w:rFonts w:ascii="Courier New" w:hAnsi="Courier New" w:cs="Courier New"/>
        </w:rPr>
        <w:t>@presentationTimeOffset</w:t>
      </w:r>
      <w:proofErr w:type="spellEnd"/>
      <w:r w:rsidRPr="008258CE">
        <w:t xml:space="preserve">, in the time scale provided by </w:t>
      </w:r>
      <w:proofErr w:type="spellStart"/>
      <w:r w:rsidRPr="008258CE">
        <w:rPr>
          <w:rFonts w:ascii="Courier New" w:hAnsi="Courier New" w:cs="Courier New"/>
          <w:b/>
          <w:bCs/>
        </w:rPr>
        <w:t>InbandEventStream</w:t>
      </w:r>
      <w:r w:rsidRPr="008258CE">
        <w:rPr>
          <w:rFonts w:ascii="Courier New" w:hAnsi="Courier New" w:cs="Courier New"/>
        </w:rPr>
        <w:t>@timescale</w:t>
      </w:r>
      <w:proofErr w:type="spellEnd"/>
      <w:r w:rsidRPr="008258CE">
        <w:t>; the value shall not be less than the earliest presentation time of the carrying Segment.</w:t>
      </w:r>
    </w:p>
    <w:p w14:paraId="10D3CCAD" w14:textId="77777777" w:rsidR="00F117C0" w:rsidRPr="008258CE" w:rsidRDefault="00F117C0" w:rsidP="00F117C0">
      <w:pPr>
        <w:pStyle w:val="ListContinue1"/>
      </w:pPr>
      <w:r w:rsidRPr="008258CE">
        <w:t>—</w:t>
      </w:r>
      <w:r w:rsidRPr="008258CE">
        <w:tab/>
      </w:r>
      <w:proofErr w:type="spellStart"/>
      <w:r w:rsidRPr="008258CE">
        <w:rPr>
          <w:rStyle w:val="ISOCode"/>
        </w:rPr>
        <w:t>event_duration</w:t>
      </w:r>
      <w:proofErr w:type="spellEnd"/>
      <w:r w:rsidRPr="008258CE">
        <w:rPr>
          <w:rStyle w:val="ISOCode"/>
        </w:rPr>
        <w:t xml:space="preserve"> </w:t>
      </w:r>
      <w:r w:rsidRPr="008258CE">
        <w:t xml:space="preserve">provides the duration of event in media presentation time. The timescale is indicated in the </w:t>
      </w:r>
      <w:r w:rsidRPr="008258CE">
        <w:rPr>
          <w:rStyle w:val="ISOCode"/>
        </w:rPr>
        <w:t>timescale</w:t>
      </w:r>
      <w:r w:rsidRPr="008258CE">
        <w:t xml:space="preserve"> field. The value </w:t>
      </w:r>
      <w:r w:rsidRPr="008258CE">
        <w:rPr>
          <w:rStyle w:val="ISOCode"/>
        </w:rPr>
        <w:t>0xFFFFFFFF</w:t>
      </w:r>
      <w:r w:rsidRPr="008258CE">
        <w:t xml:space="preserve"> indicates an unknown duration. </w:t>
      </w:r>
      <w:r w:rsidRPr="008258CE">
        <w:rPr>
          <w:rFonts w:eastAsia="Times New Roman"/>
        </w:rPr>
        <w:t>The interpretation of this value must be defined by the owner of the event scheme.</w:t>
      </w:r>
    </w:p>
    <w:p w14:paraId="285FBFB2" w14:textId="77777777" w:rsidR="00F117C0" w:rsidRPr="008258CE" w:rsidRDefault="00F117C0" w:rsidP="00F117C0">
      <w:pPr>
        <w:pStyle w:val="ListContinue1"/>
      </w:pPr>
      <w:r w:rsidRPr="008258CE">
        <w:t>—</w:t>
      </w:r>
      <w:r w:rsidRPr="008258CE">
        <w:tab/>
      </w:r>
      <w:r w:rsidRPr="008258CE">
        <w:rPr>
          <w:rStyle w:val="ISOCode"/>
        </w:rPr>
        <w:t>id</w:t>
      </w:r>
      <w:r w:rsidRPr="008258CE">
        <w:t xml:space="preserve">: a field identifying this instance of the message. The scope of this identifier for each event is with the same </w:t>
      </w:r>
      <w:proofErr w:type="spellStart"/>
      <w:r w:rsidRPr="008258CE">
        <w:rPr>
          <w:rFonts w:ascii="Courier New" w:hAnsi="Courier New" w:cs="Courier New"/>
        </w:rPr>
        <w:t>scheme_id_uri</w:t>
      </w:r>
      <w:proofErr w:type="spellEnd"/>
      <w:r w:rsidRPr="008258CE">
        <w:t xml:space="preserve"> and </w:t>
      </w:r>
      <w:r w:rsidRPr="008258CE">
        <w:rPr>
          <w:rFonts w:ascii="Courier New" w:hAnsi="Courier New" w:cs="Courier New"/>
        </w:rPr>
        <w:t>value</w:t>
      </w:r>
      <w:r w:rsidRPr="008258CE">
        <w:t xml:space="preserve"> pair. Messages with the same </w:t>
      </w:r>
      <w:r w:rsidRPr="008258CE">
        <w:rPr>
          <w:rFonts w:ascii="Courier New" w:hAnsi="Courier New" w:cs="Courier New"/>
        </w:rPr>
        <w:t>id</w:t>
      </w:r>
      <w:r w:rsidRPr="008258CE">
        <w:t xml:space="preserve"> within the </w:t>
      </w:r>
      <w:r w:rsidRPr="008258CE">
        <w:lastRenderedPageBreak/>
        <w:t xml:space="preserve">scope of the same </w:t>
      </w:r>
      <w:proofErr w:type="spellStart"/>
      <w:r w:rsidRPr="008258CE">
        <w:rPr>
          <w:rFonts w:ascii="Courier New" w:hAnsi="Courier New" w:cs="Courier New"/>
        </w:rPr>
        <w:t>scheme_id_uri</w:t>
      </w:r>
      <w:proofErr w:type="spellEnd"/>
      <w:r w:rsidRPr="008258CE">
        <w:t xml:space="preserve"> and </w:t>
      </w:r>
      <w:r w:rsidRPr="008258CE">
        <w:rPr>
          <w:rFonts w:ascii="Courier New" w:hAnsi="Courier New" w:cs="Courier New"/>
        </w:rPr>
        <w:t>value</w:t>
      </w:r>
      <w:r w:rsidRPr="008258CE">
        <w:t xml:space="preserve"> pair are </w:t>
      </w:r>
      <w:proofErr w:type="gramStart"/>
      <w:r w:rsidRPr="008258CE">
        <w:t>equivalent ,</w:t>
      </w:r>
      <w:proofErr w:type="gramEnd"/>
      <w:r w:rsidRPr="008258CE">
        <w:t xml:space="preserve"> i.e. processing of any one event message box with the same </w:t>
      </w:r>
      <w:r w:rsidRPr="008258CE">
        <w:rPr>
          <w:rFonts w:ascii="Courier New" w:hAnsi="Courier New" w:cs="Courier New"/>
        </w:rPr>
        <w:t>id</w:t>
      </w:r>
      <w:r w:rsidRPr="008258CE">
        <w:t xml:space="preserve"> is sufficient.</w:t>
      </w:r>
    </w:p>
    <w:p w14:paraId="7C49E800" w14:textId="34A4C6B5" w:rsidR="00F117C0" w:rsidRDefault="00F117C0" w:rsidP="00F117C0">
      <w:pPr>
        <w:pStyle w:val="ListContinue1"/>
      </w:pPr>
      <w:r w:rsidRPr="008258CE">
        <w:t>—</w:t>
      </w:r>
      <w:r w:rsidRPr="008258CE">
        <w:tab/>
      </w:r>
      <w:proofErr w:type="spellStart"/>
      <w:r w:rsidRPr="008258CE">
        <w:rPr>
          <w:rStyle w:val="ISOCode"/>
        </w:rPr>
        <w:t>message_data</w:t>
      </w:r>
      <w:proofErr w:type="spellEnd"/>
      <w:r w:rsidRPr="008258CE">
        <w:t xml:space="preserve">: body of the message, which fills the remainder of the message box. This may be empty depending on the above information. The syntax and semantics of this field must be defined by the owner of the scheme identified in the </w:t>
      </w:r>
      <w:proofErr w:type="spellStart"/>
      <w:r w:rsidRPr="008258CE">
        <w:rPr>
          <w:rStyle w:val="ISOCode"/>
        </w:rPr>
        <w:t>scheme_id_uri</w:t>
      </w:r>
      <w:proofErr w:type="spellEnd"/>
      <w:r w:rsidRPr="008258CE">
        <w:t xml:space="preserve"> field.</w:t>
      </w:r>
    </w:p>
    <w:p w14:paraId="1D9F7EB8" w14:textId="77777777" w:rsidR="00272D8B" w:rsidRPr="00253DCF" w:rsidRDefault="00272D8B">
      <w:pPr>
        <w:shd w:val="clear" w:color="auto" w:fill="FFFF00"/>
        <w:pPrChange w:id="77" w:author="Iraj Sodagar" w:date="2022-10-16T11:52:00Z">
          <w:pPr>
            <w:shd w:val="clear" w:color="auto" w:fill="FFFFFF" w:themeFill="background1"/>
          </w:pPr>
        </w:pPrChange>
      </w:pPr>
      <w:r w:rsidRPr="00253DCF">
        <w:t xml:space="preserve">The </w:t>
      </w:r>
      <w:r w:rsidRPr="00253DCF">
        <w:rPr>
          <w:rFonts w:ascii="Courier" w:hAnsi="Courier"/>
        </w:rPr>
        <w:t>flags</w:t>
      </w:r>
      <w:r w:rsidRPr="00253DCF">
        <w:t xml:space="preserve"> field is specified as follows:</w:t>
      </w:r>
    </w:p>
    <w:p w14:paraId="247D0CE1" w14:textId="2816EF3E" w:rsidR="005B1468" w:rsidRPr="00253DCF" w:rsidRDefault="00272D8B">
      <w:pPr>
        <w:widowControl/>
        <w:numPr>
          <w:ilvl w:val="0"/>
          <w:numId w:val="10"/>
        </w:numPr>
        <w:shd w:val="clear" w:color="auto" w:fill="FFFF00"/>
        <w:autoSpaceDE/>
        <w:autoSpaceDN/>
        <w:spacing w:after="240" w:line="230" w:lineRule="atLeast"/>
        <w:jc w:val="both"/>
        <w:pPrChange w:id="78" w:author="Iraj Sodagar" w:date="2022-10-16T11:52:00Z">
          <w:pPr>
            <w:widowControl/>
            <w:numPr>
              <w:numId w:val="10"/>
            </w:numPr>
            <w:shd w:val="clear" w:color="auto" w:fill="FFFFFF" w:themeFill="background1"/>
            <w:autoSpaceDE/>
            <w:autoSpaceDN/>
            <w:spacing w:after="240" w:line="230" w:lineRule="atLeast"/>
            <w:ind w:left="720" w:hanging="360"/>
            <w:jc w:val="both"/>
          </w:pPr>
        </w:pPrChange>
      </w:pPr>
      <w:r w:rsidRPr="00253DCF">
        <w:t>(</w:t>
      </w:r>
      <w:r w:rsidRPr="00253DCF">
        <w:rPr>
          <w:rFonts w:ascii="Courier" w:hAnsi="Courier"/>
        </w:rPr>
        <w:t>flags</w:t>
      </w:r>
      <w:r w:rsidRPr="00253DCF">
        <w:t xml:space="preserve"> &amp; 1) equal to 1 indicates that the </w:t>
      </w:r>
      <w:proofErr w:type="spellStart"/>
      <w:r w:rsidRPr="00253DCF">
        <w:t>esmg</w:t>
      </w:r>
      <w:proofErr w:type="spellEnd"/>
      <w:r w:rsidRPr="00253DCF">
        <w:t xml:space="preserve"> is an update of another </w:t>
      </w:r>
      <w:proofErr w:type="spellStart"/>
      <w:r w:rsidRPr="00253DCF">
        <w:t>esmg</w:t>
      </w:r>
      <w:proofErr w:type="spellEnd"/>
      <w:r w:rsidRPr="00253DCF">
        <w:t xml:space="preserve"> with identical values of </w:t>
      </w:r>
      <w:proofErr w:type="spellStart"/>
      <w:r w:rsidRPr="00253DCF">
        <w:rPr>
          <w:rStyle w:val="ISOCode"/>
          <w:lang w:val="en-GB"/>
        </w:rPr>
        <w:t>scheme_id_uri</w:t>
      </w:r>
      <w:proofErr w:type="spellEnd"/>
      <w:r w:rsidRPr="00253DCF">
        <w:t xml:space="preserve">, </w:t>
      </w:r>
      <w:r w:rsidRPr="00253DCF">
        <w:rPr>
          <w:rStyle w:val="ISOCode"/>
          <w:lang w:val="en-GB"/>
        </w:rPr>
        <w:t xml:space="preserve">value </w:t>
      </w:r>
      <w:r w:rsidRPr="00253DCF">
        <w:t xml:space="preserve">and </w:t>
      </w:r>
      <w:r w:rsidRPr="00253DCF">
        <w:rPr>
          <w:rStyle w:val="ISOCode"/>
          <w:lang w:val="en-GB"/>
        </w:rPr>
        <w:t xml:space="preserve">id </w:t>
      </w:r>
      <w:r w:rsidRPr="00253DCF">
        <w:t>fields.</w:t>
      </w:r>
    </w:p>
    <w:p w14:paraId="79DADA1A" w14:textId="77777777" w:rsidR="005B1468" w:rsidRPr="00185D3F" w:rsidRDefault="005B1468">
      <w:pPr>
        <w:shd w:val="clear" w:color="auto" w:fill="FFFF00"/>
        <w:jc w:val="both"/>
        <w:rPr>
          <w:rFonts w:ascii="Times New Roman" w:hAnsi="Times New Roman" w:cs="Times New Roman"/>
          <w:sz w:val="24"/>
          <w:lang w:val="en-GB"/>
        </w:rPr>
        <w:pPrChange w:id="79" w:author="Iraj Sodagar" w:date="2022-10-16T11:52:00Z">
          <w:pPr>
            <w:shd w:val="clear" w:color="auto" w:fill="FFFFFF" w:themeFill="background1"/>
            <w:jc w:val="both"/>
          </w:pPr>
        </w:pPrChange>
      </w:pPr>
      <w:r w:rsidRPr="00253DCF">
        <w:rPr>
          <w:rFonts w:ascii="Times New Roman" w:hAnsi="Times New Roman" w:cs="Times New Roman"/>
          <w:sz w:val="24"/>
          <w:lang w:val="en-GB"/>
        </w:rPr>
        <w:t xml:space="preserve">An </w:t>
      </w:r>
      <w:proofErr w:type="spellStart"/>
      <w:r w:rsidRPr="00253DCF">
        <w:rPr>
          <w:rFonts w:ascii="Times New Roman" w:hAnsi="Times New Roman" w:cs="Times New Roman"/>
          <w:szCs w:val="20"/>
          <w:lang w:val="en-GB"/>
        </w:rPr>
        <w:t>emsg</w:t>
      </w:r>
      <w:proofErr w:type="spellEnd"/>
      <w:r w:rsidRPr="00253DCF">
        <w:rPr>
          <w:rFonts w:ascii="Times New Roman" w:hAnsi="Times New Roman" w:cs="Times New Roman"/>
          <w:sz w:val="24"/>
          <w:lang w:val="en-GB"/>
        </w:rPr>
        <w:t xml:space="preserve"> box with </w:t>
      </w:r>
      <w:r w:rsidRPr="00253DCF">
        <w:rPr>
          <w:rFonts w:ascii="Courier New" w:hAnsi="Courier New" w:cs="Courier New"/>
          <w:szCs w:val="20"/>
          <w:lang w:val="en-GB"/>
        </w:rPr>
        <w:t>flags &amp;1 =1</w:t>
      </w:r>
      <w:r w:rsidRPr="00253DCF">
        <w:rPr>
          <w:rFonts w:ascii="Times New Roman" w:hAnsi="Times New Roman" w:cs="Times New Roman"/>
          <w:szCs w:val="20"/>
          <w:lang w:val="en-GB"/>
        </w:rPr>
        <w:t xml:space="preserve"> </w:t>
      </w:r>
      <w:r w:rsidRPr="00253DCF">
        <w:rPr>
          <w:rFonts w:ascii="Times New Roman" w:hAnsi="Times New Roman" w:cs="Times New Roman"/>
          <w:sz w:val="24"/>
          <w:lang w:val="en-GB"/>
        </w:rPr>
        <w:t xml:space="preserve">is the updated instance of an </w:t>
      </w:r>
      <w:proofErr w:type="spellStart"/>
      <w:r w:rsidRPr="00253DCF">
        <w:rPr>
          <w:rFonts w:ascii="Courier New" w:hAnsi="Courier New" w:cs="Courier New"/>
          <w:sz w:val="24"/>
          <w:lang w:val="en-GB"/>
        </w:rPr>
        <w:t>emsg</w:t>
      </w:r>
      <w:proofErr w:type="spellEnd"/>
      <w:r w:rsidRPr="00253DCF">
        <w:rPr>
          <w:rFonts w:ascii="Times New Roman" w:hAnsi="Times New Roman" w:cs="Times New Roman"/>
          <w:sz w:val="24"/>
          <w:lang w:val="en-GB"/>
        </w:rPr>
        <w:t xml:space="preserve"> box with identical </w:t>
      </w:r>
      <w:proofErr w:type="spellStart"/>
      <w:r w:rsidRPr="00253DCF">
        <w:rPr>
          <w:rStyle w:val="ISOCode"/>
        </w:rPr>
        <w:t>scheme_id_uri</w:t>
      </w:r>
      <w:proofErr w:type="spellEnd"/>
      <w:r w:rsidRPr="00253DCF">
        <w:t xml:space="preserve">, </w:t>
      </w:r>
      <w:r w:rsidRPr="00253DCF">
        <w:rPr>
          <w:rStyle w:val="ISOCode"/>
        </w:rPr>
        <w:t>value</w:t>
      </w:r>
      <w:r w:rsidRPr="00253DCF">
        <w:t xml:space="preserve">, and </w:t>
      </w:r>
      <w:r w:rsidRPr="00253DCF">
        <w:rPr>
          <w:rStyle w:val="ISOCode"/>
        </w:rPr>
        <w:t xml:space="preserve">id </w:t>
      </w:r>
      <w:r w:rsidRPr="00253DCF">
        <w:t>fields</w:t>
      </w:r>
      <w:r w:rsidRPr="00253DCF">
        <w:rPr>
          <w:rFonts w:ascii="Times New Roman" w:hAnsi="Times New Roman" w:cs="Times New Roman"/>
          <w:sz w:val="24"/>
          <w:lang w:val="en-GB"/>
        </w:rPr>
        <w:t xml:space="preserve"> that may have been previously processed by the DASH client. The DASH client may replace the previous event with the updated instance if the previous event has not been dispatched yet. The updated </w:t>
      </w:r>
      <w:proofErr w:type="spellStart"/>
      <w:r w:rsidRPr="00253DCF">
        <w:rPr>
          <w:rFonts w:ascii="Courier New" w:hAnsi="Courier New" w:cs="Courier New"/>
          <w:sz w:val="24"/>
          <w:lang w:val="en-GB"/>
        </w:rPr>
        <w:t>emsg</w:t>
      </w:r>
      <w:proofErr w:type="spellEnd"/>
      <w:r w:rsidRPr="00253DCF">
        <w:rPr>
          <w:rFonts w:ascii="Times New Roman" w:hAnsi="Times New Roman" w:cs="Times New Roman"/>
          <w:sz w:val="24"/>
          <w:lang w:val="en-GB"/>
        </w:rPr>
        <w:t xml:space="preserve"> may differ from the previous </w:t>
      </w:r>
      <w:proofErr w:type="spellStart"/>
      <w:r w:rsidRPr="00253DCF">
        <w:rPr>
          <w:rFonts w:ascii="Courier New" w:hAnsi="Courier New" w:cs="Courier New"/>
          <w:sz w:val="24"/>
          <w:lang w:val="en-GB"/>
        </w:rPr>
        <w:t>emsg</w:t>
      </w:r>
      <w:proofErr w:type="spellEnd"/>
      <w:r w:rsidRPr="00253DCF">
        <w:rPr>
          <w:rFonts w:ascii="Times New Roman" w:hAnsi="Times New Roman" w:cs="Times New Roman"/>
          <w:sz w:val="24"/>
          <w:lang w:val="en-GB"/>
        </w:rPr>
        <w:t xml:space="preserve"> except in the following fields:</w:t>
      </w:r>
      <w:r w:rsidRPr="00253DCF">
        <w:rPr>
          <w:rFonts w:ascii="Courier New" w:hAnsi="Courier New" w:cs="Courier New"/>
        </w:rPr>
        <w:t xml:space="preserve"> </w:t>
      </w:r>
      <w:proofErr w:type="spellStart"/>
      <w:r w:rsidRPr="00253DCF">
        <w:rPr>
          <w:rStyle w:val="ISOCode"/>
        </w:rPr>
        <w:t>scheme_id_uri</w:t>
      </w:r>
      <w:proofErr w:type="spellEnd"/>
      <w:r w:rsidRPr="00253DCF">
        <w:t xml:space="preserve">, </w:t>
      </w:r>
      <w:r w:rsidRPr="00253DCF">
        <w:rPr>
          <w:rStyle w:val="ISOCode"/>
        </w:rPr>
        <w:t>value</w:t>
      </w:r>
      <w:r w:rsidRPr="00253DCF">
        <w:t xml:space="preserve">, and </w:t>
      </w:r>
      <w:r w:rsidRPr="00253DCF">
        <w:rPr>
          <w:rStyle w:val="ISOCode"/>
        </w:rPr>
        <w:t>id.</w:t>
      </w:r>
    </w:p>
    <w:p w14:paraId="00CC8BD1" w14:textId="77777777" w:rsidR="004C6E2A" w:rsidRPr="00F27FAC" w:rsidRDefault="004C6E2A" w:rsidP="004C6E2A">
      <w:pPr>
        <w:widowControl/>
        <w:autoSpaceDE/>
        <w:autoSpaceDN/>
        <w:spacing w:after="240" w:line="230" w:lineRule="atLeast"/>
        <w:jc w:val="both"/>
      </w:pPr>
    </w:p>
    <w:p w14:paraId="421C91D0" w14:textId="77777777" w:rsidR="004C6E2A" w:rsidRDefault="004C6E2A" w:rsidP="004C6E2A">
      <w:pPr>
        <w:rPr>
          <w:i/>
          <w:iCs/>
          <w:color w:val="FF0000"/>
          <w:sz w:val="32"/>
          <w:szCs w:val="32"/>
          <w:u w:val="single"/>
          <w:lang w:val="en-GB"/>
        </w:rPr>
      </w:pPr>
      <w:r w:rsidRPr="00F27FAC">
        <w:rPr>
          <w:i/>
          <w:iCs/>
          <w:color w:val="FF0000"/>
          <w:sz w:val="32"/>
          <w:szCs w:val="32"/>
          <w:highlight w:val="yellow"/>
          <w:u w:val="single"/>
          <w:lang w:val="en-GB"/>
        </w:rPr>
        <w:t>Change A.13.8:</w:t>
      </w:r>
    </w:p>
    <w:p w14:paraId="7848FAC3" w14:textId="77777777" w:rsidR="00851A0C" w:rsidRPr="00185D3F" w:rsidRDefault="00851A0C" w:rsidP="004C6E2A">
      <w:pPr>
        <w:rPr>
          <w:i/>
          <w:iCs/>
          <w:color w:val="FF0000"/>
          <w:sz w:val="32"/>
          <w:szCs w:val="32"/>
          <w:u w:val="single"/>
          <w:lang w:val="en-GB"/>
        </w:rPr>
      </w:pPr>
    </w:p>
    <w:p w14:paraId="5D12BDF1" w14:textId="77777777" w:rsidR="004C6E2A" w:rsidRPr="00F27FAC" w:rsidRDefault="004C6E2A" w:rsidP="00185D3F">
      <w:pPr>
        <w:jc w:val="both"/>
        <w:rPr>
          <w:sz w:val="20"/>
          <w:szCs w:val="18"/>
          <w:lang w:val="en"/>
        </w:rPr>
      </w:pPr>
      <w:r w:rsidRPr="00F27FAC">
        <w:rPr>
          <w:sz w:val="20"/>
          <w:szCs w:val="18"/>
          <w:lang w:val="en"/>
        </w:rPr>
        <w:t xml:space="preserve">It is assumed that the application is subscribed to a specific event stream identified by a (scheme/value) pair with a specific </w:t>
      </w:r>
      <w:proofErr w:type="spellStart"/>
      <w:r w:rsidRPr="004C6E2A">
        <w:rPr>
          <w:rFonts w:ascii="Courier New" w:hAnsi="Courier New" w:cs="Courier New"/>
          <w:sz w:val="20"/>
          <w:szCs w:val="18"/>
          <w:lang w:val="en"/>
        </w:rPr>
        <w:t>dispatch_mode</w:t>
      </w:r>
      <w:proofErr w:type="spellEnd"/>
      <w:r w:rsidRPr="004C6E2A">
        <w:rPr>
          <w:sz w:val="20"/>
          <w:szCs w:val="18"/>
          <w:lang w:val="en"/>
        </w:rPr>
        <w:t xml:space="preserve">, either </w:t>
      </w:r>
      <w:r w:rsidRPr="00185D3F">
        <w:rPr>
          <w:rFonts w:ascii="Courier New" w:hAnsi="Courier New" w:cs="Courier New"/>
          <w:sz w:val="20"/>
          <w:szCs w:val="18"/>
          <w:lang w:val="en"/>
        </w:rPr>
        <w:t xml:space="preserve">on-start </w:t>
      </w:r>
      <w:r w:rsidRPr="004C6E2A">
        <w:rPr>
          <w:sz w:val="20"/>
          <w:szCs w:val="18"/>
          <w:lang w:val="en"/>
        </w:rPr>
        <w:t xml:space="preserve">or </w:t>
      </w:r>
      <w:r w:rsidRPr="00185D3F">
        <w:rPr>
          <w:rFonts w:ascii="Courier New" w:hAnsi="Courier New" w:cs="Courier New"/>
          <w:sz w:val="20"/>
          <w:szCs w:val="18"/>
          <w:lang w:val="en"/>
        </w:rPr>
        <w:t>on-receive</w:t>
      </w:r>
      <w:r w:rsidRPr="004C6E2A">
        <w:rPr>
          <w:sz w:val="20"/>
          <w:szCs w:val="18"/>
          <w:lang w:val="en"/>
        </w:rPr>
        <w:t xml:space="preserve">, as described in subclause </w:t>
      </w:r>
      <w:r w:rsidRPr="00F27FAC">
        <w:rPr>
          <w:sz w:val="20"/>
          <w:szCs w:val="18"/>
          <w:lang w:val="en"/>
        </w:rPr>
        <w:fldChar w:fldCharType="begin"/>
      </w:r>
      <w:r w:rsidRPr="004C6E2A">
        <w:rPr>
          <w:sz w:val="20"/>
          <w:szCs w:val="18"/>
          <w:lang w:val="en"/>
        </w:rPr>
        <w:instrText xml:space="preserve"> REF _Ref62473459 \w \h  \* MERGEFORMAT </w:instrText>
      </w:r>
      <w:r w:rsidRPr="00F27FAC">
        <w:rPr>
          <w:sz w:val="20"/>
          <w:szCs w:val="18"/>
          <w:lang w:val="en"/>
        </w:rPr>
      </w:r>
      <w:r w:rsidRPr="00F27FAC">
        <w:rPr>
          <w:sz w:val="20"/>
          <w:szCs w:val="18"/>
          <w:lang w:val="en"/>
        </w:rPr>
        <w:fldChar w:fldCharType="separate"/>
      </w:r>
      <w:r w:rsidRPr="00F27FAC">
        <w:rPr>
          <w:sz w:val="20"/>
          <w:szCs w:val="18"/>
          <w:lang w:val="en"/>
        </w:rPr>
        <w:t>A.13.7</w:t>
      </w:r>
      <w:r w:rsidRPr="00F27FAC">
        <w:rPr>
          <w:sz w:val="20"/>
          <w:szCs w:val="18"/>
          <w:lang w:val="en"/>
        </w:rPr>
        <w:fldChar w:fldCharType="end"/>
      </w:r>
      <w:r w:rsidRPr="00F27FAC">
        <w:rPr>
          <w:sz w:val="20"/>
          <w:szCs w:val="18"/>
          <w:lang w:val="en"/>
        </w:rPr>
        <w:t>.</w:t>
      </w:r>
    </w:p>
    <w:p w14:paraId="330DA2A4" w14:textId="6C3DDC05" w:rsidR="004C6E2A" w:rsidRPr="004C6E2A" w:rsidRDefault="004C6E2A" w:rsidP="004C6E2A">
      <w:pPr>
        <w:rPr>
          <w:sz w:val="20"/>
          <w:szCs w:val="18"/>
          <w:lang w:val="en"/>
        </w:rPr>
      </w:pPr>
      <w:r w:rsidRPr="004C6E2A">
        <w:rPr>
          <w:sz w:val="20"/>
          <w:szCs w:val="18"/>
          <w:lang w:val="en"/>
        </w:rPr>
        <w:t>The processing model varies depending on</w:t>
      </w:r>
      <w:r w:rsidR="00525E80">
        <w:rPr>
          <w:sz w:val="20"/>
          <w:szCs w:val="18"/>
        </w:rPr>
        <w:t xml:space="preserve"> the value of</w:t>
      </w:r>
      <w:r w:rsidRPr="004C6E2A">
        <w:rPr>
          <w:sz w:val="20"/>
          <w:szCs w:val="18"/>
          <w:lang w:val="en"/>
        </w:rPr>
        <w:t xml:space="preserve"> </w:t>
      </w:r>
      <w:proofErr w:type="spellStart"/>
      <w:r w:rsidRPr="00185D3F">
        <w:rPr>
          <w:rFonts w:ascii="Courier New" w:hAnsi="Courier New" w:cs="Courier New"/>
          <w:sz w:val="20"/>
          <w:szCs w:val="18"/>
        </w:rPr>
        <w:t>dispatch_mode</w:t>
      </w:r>
      <w:proofErr w:type="spellEnd"/>
      <w:r w:rsidRPr="004C6E2A">
        <w:rPr>
          <w:sz w:val="20"/>
          <w:szCs w:val="18"/>
          <w:lang w:val="en"/>
        </w:rPr>
        <w:t>.</w:t>
      </w:r>
    </w:p>
    <w:p w14:paraId="2D252A1F" w14:textId="77777777" w:rsidR="004C6E2A" w:rsidRPr="004C6E2A" w:rsidRDefault="004C6E2A" w:rsidP="004C6E2A">
      <w:pPr>
        <w:pStyle w:val="ListParagraph"/>
        <w:widowControl/>
        <w:numPr>
          <w:ilvl w:val="0"/>
          <w:numId w:val="13"/>
        </w:numPr>
        <w:autoSpaceDE/>
        <w:autoSpaceDN/>
        <w:spacing w:after="240" w:line="240" w:lineRule="atLeast"/>
        <w:ind w:left="360"/>
        <w:jc w:val="both"/>
        <w:rPr>
          <w:rStyle w:val="content"/>
          <w:rFonts w:ascii="inherit" w:hAnsi="inherit"/>
          <w:sz w:val="20"/>
          <w:szCs w:val="18"/>
          <w:lang w:val="en"/>
        </w:rPr>
      </w:pPr>
      <w:r w:rsidRPr="004C6E2A">
        <w:rPr>
          <w:rStyle w:val="content"/>
          <w:rFonts w:eastAsia="Times New Roman"/>
          <w:color w:val="000000"/>
          <w:sz w:val="20"/>
          <w:szCs w:val="18"/>
          <w:lang w:val="en"/>
        </w:rPr>
        <w:t>Common process</w:t>
      </w:r>
    </w:p>
    <w:p w14:paraId="05CDB81D" w14:textId="77777777" w:rsidR="004C6E2A" w:rsidRPr="004C6E2A" w:rsidRDefault="004C6E2A" w:rsidP="004C6E2A">
      <w:pPr>
        <w:pStyle w:val="ListParagraph"/>
        <w:widowControl/>
        <w:numPr>
          <w:ilvl w:val="1"/>
          <w:numId w:val="13"/>
        </w:numPr>
        <w:autoSpaceDE/>
        <w:autoSpaceDN/>
        <w:spacing w:after="240" w:line="240" w:lineRule="atLeast"/>
        <w:ind w:left="1080"/>
        <w:jc w:val="both"/>
        <w:rPr>
          <w:rFonts w:ascii="inherit" w:hAnsi="inherit"/>
          <w:sz w:val="20"/>
          <w:szCs w:val="18"/>
          <w:lang w:val="en"/>
        </w:rPr>
      </w:pPr>
      <w:r w:rsidRPr="004C6E2A">
        <w:rPr>
          <w:sz w:val="20"/>
          <w:szCs w:val="18"/>
          <w:lang w:val="en"/>
        </w:rPr>
        <w:t xml:space="preserve">The DASH Client implements the following process: </w:t>
      </w:r>
    </w:p>
    <w:p w14:paraId="4D569E50" w14:textId="67542746" w:rsidR="009860AC" w:rsidRDefault="009860AC" w:rsidP="009860AC">
      <w:pPr>
        <w:pStyle w:val="ListParagraph"/>
        <w:numPr>
          <w:ilvl w:val="2"/>
          <w:numId w:val="13"/>
        </w:numPr>
        <w:ind w:left="1800"/>
        <w:jc w:val="both"/>
        <w:rPr>
          <w:sz w:val="20"/>
          <w:szCs w:val="18"/>
          <w:lang w:val="en"/>
        </w:rPr>
      </w:pPr>
      <w:r w:rsidRPr="009860AC">
        <w:rPr>
          <w:sz w:val="20"/>
          <w:szCs w:val="18"/>
          <w:lang w:val="en"/>
        </w:rPr>
        <w:t xml:space="preserve">The DASH Client sets up a Pending Event Table (PET) for each subscribed </w:t>
      </w:r>
      <w:proofErr w:type="spellStart"/>
      <w:r w:rsidRPr="00185D3F">
        <w:rPr>
          <w:rFonts w:ascii="Courier New" w:hAnsi="Courier New" w:cs="Courier New"/>
          <w:sz w:val="20"/>
          <w:szCs w:val="18"/>
          <w:lang w:val="en"/>
        </w:rPr>
        <w:t>scheme_uri</w:t>
      </w:r>
      <w:proofErr w:type="spellEnd"/>
      <w:r w:rsidRPr="009860AC">
        <w:rPr>
          <w:sz w:val="20"/>
          <w:szCs w:val="18"/>
          <w:lang w:val="en"/>
        </w:rPr>
        <w:t xml:space="preserve">/(value) in the case of </w:t>
      </w:r>
      <w:proofErr w:type="spellStart"/>
      <w:r w:rsidRPr="00185D3F">
        <w:rPr>
          <w:rFonts w:ascii="Courier New" w:hAnsi="Courier New" w:cs="Courier New"/>
          <w:sz w:val="20"/>
          <w:szCs w:val="18"/>
          <w:lang w:val="en"/>
        </w:rPr>
        <w:t>dispatch_mode</w:t>
      </w:r>
      <w:proofErr w:type="spellEnd"/>
      <w:r w:rsidRPr="00185D3F">
        <w:rPr>
          <w:rFonts w:ascii="Courier New" w:hAnsi="Courier New" w:cs="Courier New"/>
          <w:sz w:val="20"/>
          <w:szCs w:val="18"/>
          <w:lang w:val="en"/>
        </w:rPr>
        <w:t xml:space="preserve"> = </w:t>
      </w:r>
      <w:proofErr w:type="spellStart"/>
      <w:r w:rsidRPr="00185D3F">
        <w:rPr>
          <w:rFonts w:ascii="Courier New" w:hAnsi="Courier New" w:cs="Courier New"/>
          <w:sz w:val="20"/>
          <w:szCs w:val="18"/>
          <w:lang w:val="en"/>
        </w:rPr>
        <w:t>on_start</w:t>
      </w:r>
      <w:proofErr w:type="spellEnd"/>
      <w:r w:rsidRPr="009860AC">
        <w:rPr>
          <w:sz w:val="20"/>
          <w:szCs w:val="18"/>
          <w:lang w:val="en"/>
        </w:rPr>
        <w:t xml:space="preserve">. The PET maintains a single list of event ids that are waiting to be dispatched. The DASH Client also sets up a Dispatched Event Table (DET) for each subscribed </w:t>
      </w:r>
      <w:proofErr w:type="spellStart"/>
      <w:r w:rsidRPr="00185D3F">
        <w:rPr>
          <w:rFonts w:ascii="Courier New" w:hAnsi="Courier New" w:cs="Courier New"/>
          <w:sz w:val="20"/>
          <w:szCs w:val="18"/>
          <w:lang w:val="en"/>
        </w:rPr>
        <w:t>scheme_uri</w:t>
      </w:r>
      <w:proofErr w:type="spellEnd"/>
      <w:r w:rsidRPr="009860AC">
        <w:rPr>
          <w:sz w:val="20"/>
          <w:szCs w:val="18"/>
          <w:lang w:val="en"/>
        </w:rPr>
        <w:t>/(value). The DET maintains a single list of '</w:t>
      </w:r>
      <w:proofErr w:type="spellStart"/>
      <w:r w:rsidRPr="009860AC">
        <w:rPr>
          <w:sz w:val="20"/>
          <w:szCs w:val="18"/>
          <w:lang w:val="en"/>
        </w:rPr>
        <w:t>emsg</w:t>
      </w:r>
      <w:proofErr w:type="spellEnd"/>
      <w:r w:rsidRPr="009860AC">
        <w:rPr>
          <w:sz w:val="20"/>
          <w:szCs w:val="18"/>
          <w:lang w:val="en"/>
        </w:rPr>
        <w:t>' ids that have been dispatched.</w:t>
      </w:r>
    </w:p>
    <w:p w14:paraId="1BE1BC03" w14:textId="77777777" w:rsidR="009F14B0" w:rsidRPr="009860AC" w:rsidRDefault="009F14B0" w:rsidP="00185D3F">
      <w:pPr>
        <w:pStyle w:val="ListParagraph"/>
        <w:ind w:left="1800"/>
        <w:jc w:val="both"/>
        <w:rPr>
          <w:sz w:val="20"/>
          <w:szCs w:val="18"/>
          <w:lang w:val="en"/>
        </w:rPr>
      </w:pPr>
    </w:p>
    <w:p w14:paraId="2F55B969" w14:textId="77777777" w:rsidR="004C6E2A" w:rsidRPr="004C6E2A" w:rsidRDefault="004C6E2A" w:rsidP="004C6E2A">
      <w:pPr>
        <w:pStyle w:val="ListParagraph"/>
        <w:widowControl/>
        <w:numPr>
          <w:ilvl w:val="2"/>
          <w:numId w:val="13"/>
        </w:numPr>
        <w:autoSpaceDE/>
        <w:autoSpaceDN/>
        <w:spacing w:after="240" w:line="240" w:lineRule="atLeast"/>
        <w:ind w:left="1800"/>
        <w:jc w:val="both"/>
        <w:rPr>
          <w:rFonts w:ascii="inherit" w:hAnsi="inherit"/>
          <w:sz w:val="20"/>
          <w:szCs w:val="18"/>
          <w:lang w:val="en"/>
        </w:rPr>
      </w:pPr>
      <w:r w:rsidRPr="00F27FAC">
        <w:rPr>
          <w:sz w:val="20"/>
          <w:szCs w:val="18"/>
          <w:lang w:val="en"/>
        </w:rPr>
        <w:t xml:space="preserve">Parse the </w:t>
      </w:r>
      <w:r w:rsidRPr="00F27FAC">
        <w:rPr>
          <w:rFonts w:ascii="Courier New" w:hAnsi="Courier New" w:cs="Courier New"/>
          <w:sz w:val="20"/>
          <w:szCs w:val="18"/>
          <w:lang w:val="en"/>
        </w:rPr>
        <w:t>'</w:t>
      </w:r>
      <w:proofErr w:type="spellStart"/>
      <w:r w:rsidRPr="00F27FAC">
        <w:rPr>
          <w:rFonts w:ascii="Courier New" w:hAnsi="Courier New" w:cs="Courier New"/>
          <w:sz w:val="20"/>
          <w:szCs w:val="18"/>
          <w:lang w:val="en"/>
        </w:rPr>
        <w:t>emsg</w:t>
      </w:r>
      <w:proofErr w:type="spellEnd"/>
      <w:r w:rsidRPr="00F27FAC">
        <w:rPr>
          <w:rFonts w:ascii="Courier New" w:hAnsi="Courier New" w:cs="Courier New"/>
          <w:sz w:val="20"/>
          <w:szCs w:val="18"/>
          <w:lang w:val="en"/>
        </w:rPr>
        <w:t>'</w:t>
      </w:r>
      <w:r w:rsidRPr="004C6E2A">
        <w:rPr>
          <w:sz w:val="20"/>
          <w:szCs w:val="18"/>
          <w:lang w:val="en"/>
        </w:rPr>
        <w:t xml:space="preserve">/timed metadata sample and retrieve </w:t>
      </w:r>
      <w:proofErr w:type="spellStart"/>
      <w:r w:rsidRPr="00185D3F">
        <w:rPr>
          <w:rStyle w:val="HTMLVariable"/>
          <w:rFonts w:ascii="Courier New" w:eastAsia="BatangChe" w:hAnsi="Courier New" w:cs="Courier New"/>
          <w:i w:val="0"/>
          <w:iCs w:val="0"/>
          <w:sz w:val="20"/>
          <w:szCs w:val="18"/>
          <w:lang w:val="en"/>
        </w:rPr>
        <w:t>scheme_uri</w:t>
      </w:r>
      <w:proofErr w:type="spellEnd"/>
      <w:r w:rsidRPr="004C6E2A">
        <w:rPr>
          <w:sz w:val="20"/>
          <w:szCs w:val="18"/>
          <w:lang w:val="en"/>
        </w:rPr>
        <w:t>/(</w:t>
      </w:r>
      <w:r w:rsidRPr="004C6E2A">
        <w:rPr>
          <w:rStyle w:val="HTMLVariable"/>
          <w:rFonts w:asciiTheme="minorHAnsi" w:eastAsia="BatangChe" w:hAnsiTheme="minorHAnsi" w:cstheme="minorHAnsi"/>
          <w:sz w:val="20"/>
          <w:szCs w:val="18"/>
          <w:lang w:val="en"/>
        </w:rPr>
        <w:t>value</w:t>
      </w:r>
      <w:r w:rsidRPr="004C6E2A">
        <w:rPr>
          <w:sz w:val="20"/>
          <w:szCs w:val="18"/>
          <w:lang w:val="en"/>
        </w:rPr>
        <w:t>).</w:t>
      </w:r>
    </w:p>
    <w:p w14:paraId="06B6B8C8" w14:textId="77777777" w:rsidR="004C6E2A" w:rsidRPr="004C6E2A" w:rsidRDefault="004C6E2A" w:rsidP="004C6E2A">
      <w:pPr>
        <w:pStyle w:val="ListParagraph"/>
        <w:widowControl/>
        <w:numPr>
          <w:ilvl w:val="2"/>
          <w:numId w:val="13"/>
        </w:numPr>
        <w:autoSpaceDE/>
        <w:autoSpaceDN/>
        <w:spacing w:after="240" w:line="240" w:lineRule="atLeast"/>
        <w:ind w:left="1800"/>
        <w:jc w:val="both"/>
        <w:rPr>
          <w:rFonts w:ascii="inherit" w:hAnsi="inherit"/>
          <w:sz w:val="20"/>
          <w:szCs w:val="18"/>
          <w:lang w:val="en"/>
        </w:rPr>
      </w:pPr>
      <w:r w:rsidRPr="004C6E2A">
        <w:rPr>
          <w:sz w:val="20"/>
          <w:szCs w:val="18"/>
          <w:lang w:val="en"/>
        </w:rPr>
        <w:t xml:space="preserve">If Application is not subscribed to the </w:t>
      </w:r>
      <w:proofErr w:type="spellStart"/>
      <w:r w:rsidRPr="00185D3F">
        <w:rPr>
          <w:rStyle w:val="HTMLVariable"/>
          <w:rFonts w:ascii="Courier New" w:eastAsia="BatangChe" w:hAnsi="Courier New" w:cs="Courier New"/>
          <w:i w:val="0"/>
          <w:iCs w:val="0"/>
          <w:sz w:val="20"/>
          <w:szCs w:val="18"/>
          <w:lang w:val="en"/>
        </w:rPr>
        <w:t>scheme_uri</w:t>
      </w:r>
      <w:proofErr w:type="spellEnd"/>
      <w:r w:rsidRPr="004C6E2A">
        <w:rPr>
          <w:sz w:val="20"/>
          <w:szCs w:val="18"/>
          <w:lang w:val="en"/>
        </w:rPr>
        <w:t>/(</w:t>
      </w:r>
      <w:r w:rsidRPr="004C6E2A">
        <w:rPr>
          <w:rStyle w:val="HTMLVariable"/>
          <w:rFonts w:asciiTheme="minorHAnsi" w:eastAsia="BatangChe" w:hAnsiTheme="minorHAnsi" w:cstheme="minorHAnsi"/>
          <w:sz w:val="20"/>
          <w:szCs w:val="18"/>
          <w:lang w:val="en"/>
        </w:rPr>
        <w:t>value</w:t>
      </w:r>
      <w:r w:rsidRPr="004C6E2A">
        <w:rPr>
          <w:sz w:val="20"/>
          <w:szCs w:val="18"/>
          <w:lang w:val="en"/>
        </w:rPr>
        <w:t xml:space="preserve">) pair, end the processing of this </w:t>
      </w:r>
      <w:r w:rsidRPr="004C6E2A">
        <w:rPr>
          <w:rFonts w:ascii="Courier New" w:hAnsi="Courier New" w:cs="Courier New"/>
          <w:sz w:val="20"/>
          <w:szCs w:val="18"/>
          <w:lang w:val="en"/>
        </w:rPr>
        <w:t>'</w:t>
      </w:r>
      <w:proofErr w:type="spellStart"/>
      <w:r w:rsidRPr="004C6E2A">
        <w:rPr>
          <w:rFonts w:ascii="Courier New" w:hAnsi="Courier New" w:cs="Courier New"/>
          <w:sz w:val="20"/>
          <w:szCs w:val="18"/>
          <w:lang w:val="en"/>
        </w:rPr>
        <w:t>emsg</w:t>
      </w:r>
      <w:proofErr w:type="spellEnd"/>
      <w:r w:rsidRPr="004C6E2A">
        <w:rPr>
          <w:rFonts w:ascii="Courier New" w:hAnsi="Courier New" w:cs="Courier New"/>
          <w:sz w:val="20"/>
          <w:szCs w:val="18"/>
          <w:lang w:val="en"/>
        </w:rPr>
        <w:t>'</w:t>
      </w:r>
      <w:r w:rsidRPr="004C6E2A">
        <w:rPr>
          <w:sz w:val="20"/>
          <w:szCs w:val="18"/>
          <w:lang w:val="en"/>
        </w:rPr>
        <w:t>.</w:t>
      </w:r>
    </w:p>
    <w:p w14:paraId="2ADB76A6" w14:textId="77777777" w:rsidR="004C6E2A" w:rsidRPr="004C6E2A" w:rsidRDefault="004C6E2A" w:rsidP="004C6E2A">
      <w:pPr>
        <w:pStyle w:val="ListParagraph"/>
        <w:widowControl/>
        <w:numPr>
          <w:ilvl w:val="2"/>
          <w:numId w:val="13"/>
        </w:numPr>
        <w:autoSpaceDE/>
        <w:autoSpaceDN/>
        <w:spacing w:after="240" w:line="240" w:lineRule="atLeast"/>
        <w:ind w:left="1800"/>
        <w:jc w:val="both"/>
        <w:rPr>
          <w:rFonts w:ascii="inherit" w:hAnsi="inherit"/>
          <w:sz w:val="20"/>
          <w:szCs w:val="18"/>
          <w:lang w:val="en"/>
        </w:rPr>
      </w:pPr>
      <w:r w:rsidRPr="004C6E2A">
        <w:rPr>
          <w:sz w:val="20"/>
          <w:szCs w:val="18"/>
          <w:lang w:val="en"/>
        </w:rPr>
        <w:t xml:space="preserve">Derive the event instance/metadata sample’s </w:t>
      </w:r>
      <w:r w:rsidRPr="004C6E2A">
        <w:rPr>
          <w:i/>
          <w:iCs/>
          <w:sz w:val="20"/>
          <w:szCs w:val="18"/>
        </w:rPr>
        <w:t>ST</w:t>
      </w:r>
    </w:p>
    <w:p w14:paraId="4063754D" w14:textId="77777777" w:rsidR="004C6E2A" w:rsidRPr="004C6E2A" w:rsidRDefault="004C6E2A" w:rsidP="004C6E2A">
      <w:pPr>
        <w:pStyle w:val="ListParagraph"/>
        <w:widowControl/>
        <w:numPr>
          <w:ilvl w:val="2"/>
          <w:numId w:val="13"/>
        </w:numPr>
        <w:autoSpaceDE/>
        <w:autoSpaceDN/>
        <w:spacing w:after="240" w:line="240" w:lineRule="atLeast"/>
        <w:ind w:left="1800"/>
        <w:jc w:val="both"/>
        <w:rPr>
          <w:rFonts w:ascii="inherit" w:hAnsi="inherit"/>
          <w:sz w:val="20"/>
          <w:szCs w:val="18"/>
          <w:lang w:val="en"/>
        </w:rPr>
      </w:pPr>
      <w:r w:rsidRPr="004C6E2A">
        <w:rPr>
          <w:sz w:val="20"/>
          <w:szCs w:val="18"/>
          <w:lang w:val="en"/>
        </w:rPr>
        <w:t xml:space="preserve">Derive the ending time </w:t>
      </w:r>
      <w:r w:rsidRPr="004C6E2A">
        <w:rPr>
          <w:i/>
          <w:iCs/>
          <w:sz w:val="20"/>
          <w:szCs w:val="18"/>
        </w:rPr>
        <w:t>ET</w:t>
      </w:r>
      <w:r w:rsidRPr="004C6E2A">
        <w:rPr>
          <w:sz w:val="20"/>
          <w:szCs w:val="18"/>
          <w:lang w:val="en"/>
        </w:rPr>
        <w:t xml:space="preserve">= </w:t>
      </w:r>
      <w:r w:rsidRPr="004C6E2A">
        <w:rPr>
          <w:i/>
          <w:iCs/>
          <w:sz w:val="20"/>
          <w:szCs w:val="18"/>
        </w:rPr>
        <w:t>ST</w:t>
      </w:r>
      <w:r w:rsidRPr="004C6E2A">
        <w:rPr>
          <w:sz w:val="20"/>
          <w:szCs w:val="18"/>
          <w:lang w:val="en"/>
        </w:rPr>
        <w:t xml:space="preserve"> + </w:t>
      </w:r>
      <w:r w:rsidRPr="004C6E2A">
        <w:rPr>
          <w:i/>
          <w:iCs/>
          <w:sz w:val="20"/>
          <w:szCs w:val="18"/>
        </w:rPr>
        <w:t>DU</w:t>
      </w:r>
      <w:r w:rsidRPr="004C6E2A">
        <w:rPr>
          <w:sz w:val="20"/>
          <w:szCs w:val="18"/>
          <w:lang w:val="en"/>
        </w:rPr>
        <w:t>.</w:t>
      </w:r>
    </w:p>
    <w:p w14:paraId="4297F140" w14:textId="21FE685A" w:rsidR="004C6E2A" w:rsidRPr="004C6E2A" w:rsidRDefault="00C35868" w:rsidP="004C6E2A">
      <w:pPr>
        <w:pStyle w:val="ListParagraph"/>
        <w:widowControl/>
        <w:numPr>
          <w:ilvl w:val="0"/>
          <w:numId w:val="13"/>
        </w:numPr>
        <w:autoSpaceDE/>
        <w:autoSpaceDN/>
        <w:spacing w:after="240" w:line="240" w:lineRule="atLeast"/>
        <w:ind w:left="360"/>
        <w:jc w:val="both"/>
        <w:rPr>
          <w:rStyle w:val="content"/>
          <w:rFonts w:ascii="inherit" w:hAnsi="inherit"/>
          <w:sz w:val="20"/>
          <w:szCs w:val="18"/>
          <w:lang w:val="en"/>
        </w:rPr>
      </w:pPr>
      <w:r>
        <w:rPr>
          <w:rStyle w:val="content"/>
          <w:color w:val="000000"/>
          <w:sz w:val="20"/>
          <w:szCs w:val="18"/>
        </w:rPr>
        <w:t>O</w:t>
      </w:r>
      <w:r w:rsidR="004C6E2A" w:rsidRPr="004C6E2A">
        <w:rPr>
          <w:rStyle w:val="content"/>
          <w:color w:val="000000"/>
          <w:sz w:val="20"/>
          <w:szCs w:val="18"/>
        </w:rPr>
        <w:t>n-receive</w:t>
      </w:r>
      <w:r w:rsidR="004C6E2A" w:rsidRPr="004C6E2A">
        <w:rPr>
          <w:rStyle w:val="content"/>
          <w:rFonts w:eastAsia="Times New Roman"/>
          <w:color w:val="000000"/>
          <w:sz w:val="20"/>
          <w:szCs w:val="18"/>
          <w:lang w:val="en"/>
        </w:rPr>
        <w:t xml:space="preserve"> processing</w:t>
      </w:r>
    </w:p>
    <w:p w14:paraId="5A0EFBC4" w14:textId="77777777" w:rsidR="004C6E2A" w:rsidRPr="004C6E2A" w:rsidRDefault="004C6E2A" w:rsidP="004C6E2A">
      <w:pPr>
        <w:pStyle w:val="ListParagraph"/>
        <w:widowControl/>
        <w:numPr>
          <w:ilvl w:val="1"/>
          <w:numId w:val="13"/>
        </w:numPr>
        <w:autoSpaceDE/>
        <w:autoSpaceDN/>
        <w:spacing w:after="240" w:line="240" w:lineRule="atLeast"/>
        <w:ind w:left="1080"/>
        <w:jc w:val="both"/>
        <w:rPr>
          <w:rFonts w:ascii="inherit" w:hAnsi="inherit"/>
          <w:sz w:val="20"/>
          <w:szCs w:val="18"/>
          <w:lang w:val="en"/>
        </w:rPr>
      </w:pPr>
      <w:r w:rsidRPr="004C6E2A">
        <w:rPr>
          <w:sz w:val="20"/>
          <w:szCs w:val="18"/>
          <w:lang w:val="en"/>
        </w:rPr>
        <w:t xml:space="preserve">The DASH Client implements the following process when </w:t>
      </w:r>
      <w:proofErr w:type="spellStart"/>
      <w:r w:rsidRPr="00737313">
        <w:rPr>
          <w:rFonts w:ascii="Courier New" w:hAnsi="Courier New" w:cs="Courier New"/>
          <w:sz w:val="20"/>
          <w:szCs w:val="18"/>
        </w:rPr>
        <w:t>dispatch_mode</w:t>
      </w:r>
      <w:proofErr w:type="spellEnd"/>
      <w:r w:rsidRPr="00737313">
        <w:rPr>
          <w:rFonts w:ascii="Courier New" w:hAnsi="Courier New" w:cs="Courier New"/>
          <w:sz w:val="20"/>
          <w:szCs w:val="18"/>
          <w:lang w:val="en"/>
        </w:rPr>
        <w:t xml:space="preserve"> = </w:t>
      </w:r>
      <w:proofErr w:type="spellStart"/>
      <w:r w:rsidRPr="00737313">
        <w:rPr>
          <w:rFonts w:ascii="Courier New" w:hAnsi="Courier New" w:cs="Courier New"/>
          <w:sz w:val="20"/>
          <w:szCs w:val="18"/>
        </w:rPr>
        <w:t>on_receive</w:t>
      </w:r>
      <w:proofErr w:type="spellEnd"/>
      <w:r w:rsidRPr="004C6E2A">
        <w:rPr>
          <w:sz w:val="20"/>
          <w:szCs w:val="18"/>
          <w:lang w:val="en"/>
        </w:rPr>
        <w:t xml:space="preserve">: </w:t>
      </w:r>
    </w:p>
    <w:p w14:paraId="0BDD6E0A" w14:textId="77777777" w:rsidR="004C6E2A" w:rsidRPr="004C6E2A" w:rsidRDefault="004C6E2A" w:rsidP="004C6E2A">
      <w:pPr>
        <w:pStyle w:val="ListParagraph"/>
        <w:widowControl/>
        <w:numPr>
          <w:ilvl w:val="2"/>
          <w:numId w:val="13"/>
        </w:numPr>
        <w:autoSpaceDE/>
        <w:autoSpaceDN/>
        <w:spacing w:after="240" w:line="240" w:lineRule="atLeast"/>
        <w:ind w:left="1800"/>
        <w:jc w:val="both"/>
        <w:rPr>
          <w:rFonts w:ascii="inherit" w:hAnsi="inherit"/>
          <w:sz w:val="20"/>
          <w:szCs w:val="18"/>
          <w:lang w:val="en"/>
        </w:rPr>
      </w:pPr>
      <w:r w:rsidRPr="004C6E2A">
        <w:rPr>
          <w:sz w:val="20"/>
          <w:szCs w:val="18"/>
          <w:lang w:val="en"/>
        </w:rPr>
        <w:t xml:space="preserve">If the current presentation time value is greater than </w:t>
      </w:r>
      <w:r w:rsidRPr="004C6E2A">
        <w:rPr>
          <w:i/>
          <w:iCs/>
          <w:sz w:val="20"/>
          <w:szCs w:val="18"/>
        </w:rPr>
        <w:t>ET</w:t>
      </w:r>
      <w:r w:rsidRPr="004C6E2A">
        <w:rPr>
          <w:sz w:val="20"/>
          <w:szCs w:val="18"/>
          <w:lang w:val="en"/>
        </w:rPr>
        <w:t>, then end processing.</w:t>
      </w:r>
    </w:p>
    <w:p w14:paraId="48D33552" w14:textId="6B68ACE5" w:rsidR="004C6E2A" w:rsidRPr="004C6E2A" w:rsidRDefault="004C6E2A" w:rsidP="004C6E2A">
      <w:pPr>
        <w:pStyle w:val="ListParagraph"/>
        <w:widowControl/>
        <w:numPr>
          <w:ilvl w:val="2"/>
          <w:numId w:val="13"/>
        </w:numPr>
        <w:autoSpaceDE/>
        <w:autoSpaceDN/>
        <w:spacing w:after="240" w:line="240" w:lineRule="atLeast"/>
        <w:ind w:left="1800"/>
        <w:jc w:val="both"/>
        <w:rPr>
          <w:rFonts w:ascii="inherit" w:hAnsi="inherit"/>
          <w:sz w:val="20"/>
          <w:szCs w:val="18"/>
          <w:lang w:val="en"/>
        </w:rPr>
      </w:pPr>
      <w:r w:rsidRPr="004C6E2A">
        <w:rPr>
          <w:sz w:val="20"/>
          <w:szCs w:val="18"/>
          <w:lang w:val="en"/>
        </w:rPr>
        <w:t xml:space="preserve">In the case of event: Compare the event’s </w:t>
      </w:r>
      <w:r w:rsidRPr="004C6E2A">
        <w:rPr>
          <w:i/>
          <w:iCs/>
          <w:sz w:val="20"/>
          <w:szCs w:val="18"/>
        </w:rPr>
        <w:t>id</w:t>
      </w:r>
      <w:r w:rsidRPr="004C6E2A">
        <w:rPr>
          <w:sz w:val="20"/>
          <w:szCs w:val="18"/>
          <w:lang w:val="en"/>
        </w:rPr>
        <w:t xml:space="preserve"> with the entries of the </w:t>
      </w:r>
      <w:r w:rsidR="009F14B0">
        <w:rPr>
          <w:sz w:val="20"/>
          <w:szCs w:val="18"/>
          <w:lang w:val="en"/>
        </w:rPr>
        <w:t>DET</w:t>
      </w:r>
      <w:r w:rsidRPr="00F27FAC">
        <w:rPr>
          <w:sz w:val="20"/>
          <w:szCs w:val="18"/>
          <w:lang w:val="en"/>
        </w:rPr>
        <w:t xml:space="preserve"> of the same </w:t>
      </w:r>
      <w:proofErr w:type="spellStart"/>
      <w:r w:rsidRPr="00737313">
        <w:rPr>
          <w:rFonts w:ascii="Courier New" w:hAnsi="Courier New" w:cs="Courier New"/>
          <w:sz w:val="20"/>
          <w:szCs w:val="18"/>
        </w:rPr>
        <w:t>scheme_uri</w:t>
      </w:r>
      <w:proofErr w:type="spellEnd"/>
      <w:r w:rsidRPr="004C6E2A">
        <w:rPr>
          <w:sz w:val="20"/>
          <w:szCs w:val="18"/>
          <w:lang w:val="en"/>
        </w:rPr>
        <w:t>/(</w:t>
      </w:r>
      <w:r w:rsidRPr="004C6E2A">
        <w:rPr>
          <w:i/>
          <w:iCs/>
          <w:sz w:val="20"/>
          <w:szCs w:val="18"/>
        </w:rPr>
        <w:t>value)</w:t>
      </w:r>
      <w:r w:rsidRPr="004C6E2A">
        <w:rPr>
          <w:sz w:val="20"/>
          <w:szCs w:val="18"/>
          <w:lang w:val="en"/>
        </w:rPr>
        <w:t xml:space="preserve"> pair:</w:t>
      </w:r>
    </w:p>
    <w:p w14:paraId="69B173C3" w14:textId="77777777" w:rsidR="004C6E2A" w:rsidRPr="004C6E2A" w:rsidRDefault="004C6E2A" w:rsidP="004C6E2A">
      <w:pPr>
        <w:pStyle w:val="ListParagraph"/>
        <w:widowControl/>
        <w:numPr>
          <w:ilvl w:val="3"/>
          <w:numId w:val="13"/>
        </w:numPr>
        <w:autoSpaceDE/>
        <w:autoSpaceDN/>
        <w:spacing w:after="240" w:line="240" w:lineRule="atLeast"/>
        <w:ind w:left="2520"/>
        <w:jc w:val="both"/>
        <w:rPr>
          <w:rFonts w:ascii="inherit" w:hAnsi="inherit"/>
          <w:sz w:val="20"/>
          <w:szCs w:val="18"/>
          <w:lang w:val="en"/>
        </w:rPr>
      </w:pPr>
      <w:r w:rsidRPr="004C6E2A">
        <w:rPr>
          <w:sz w:val="20"/>
          <w:szCs w:val="18"/>
          <w:lang w:val="en"/>
        </w:rPr>
        <w:lastRenderedPageBreak/>
        <w:t xml:space="preserve">If an entry with the identical </w:t>
      </w:r>
      <w:r w:rsidRPr="004C6E2A">
        <w:rPr>
          <w:i/>
          <w:iCs/>
          <w:sz w:val="20"/>
          <w:szCs w:val="18"/>
        </w:rPr>
        <w:t>id</w:t>
      </w:r>
      <w:r w:rsidRPr="004C6E2A">
        <w:rPr>
          <w:sz w:val="20"/>
          <w:szCs w:val="18"/>
          <w:lang w:val="en"/>
        </w:rPr>
        <w:t xml:space="preserve"> value exists, end </w:t>
      </w:r>
      <w:proofErr w:type="gramStart"/>
      <w:r w:rsidRPr="004C6E2A">
        <w:rPr>
          <w:sz w:val="20"/>
          <w:szCs w:val="18"/>
          <w:lang w:val="en"/>
        </w:rPr>
        <w:t>processing;</w:t>
      </w:r>
      <w:proofErr w:type="gramEnd"/>
    </w:p>
    <w:p w14:paraId="57B2EC09" w14:textId="26029E9C" w:rsidR="004C6E2A" w:rsidRPr="00F27FAC" w:rsidRDefault="004C6E2A" w:rsidP="004C6E2A">
      <w:pPr>
        <w:pStyle w:val="ListParagraph"/>
        <w:widowControl/>
        <w:numPr>
          <w:ilvl w:val="2"/>
          <w:numId w:val="13"/>
        </w:numPr>
        <w:autoSpaceDE/>
        <w:autoSpaceDN/>
        <w:spacing w:after="240" w:line="240" w:lineRule="atLeast"/>
        <w:ind w:left="1800"/>
        <w:jc w:val="both"/>
        <w:rPr>
          <w:rFonts w:ascii="inherit" w:hAnsi="inherit"/>
          <w:sz w:val="20"/>
          <w:szCs w:val="18"/>
          <w:lang w:val="en"/>
        </w:rPr>
      </w:pPr>
      <w:r w:rsidRPr="004C6E2A">
        <w:rPr>
          <w:sz w:val="20"/>
          <w:szCs w:val="18"/>
          <w:lang w:val="en"/>
        </w:rPr>
        <w:t xml:space="preserve">Dispatch the event/timed metadata, including </w:t>
      </w:r>
      <w:r w:rsidRPr="004C6E2A">
        <w:rPr>
          <w:i/>
          <w:iCs/>
          <w:sz w:val="20"/>
          <w:szCs w:val="18"/>
        </w:rPr>
        <w:t>ST</w:t>
      </w:r>
      <w:r w:rsidRPr="004C6E2A">
        <w:rPr>
          <w:sz w:val="20"/>
          <w:szCs w:val="18"/>
          <w:lang w:val="en"/>
        </w:rPr>
        <w:t xml:space="preserve">, </w:t>
      </w:r>
      <w:r w:rsidRPr="004C6E2A">
        <w:rPr>
          <w:i/>
          <w:iCs/>
          <w:sz w:val="20"/>
          <w:szCs w:val="18"/>
        </w:rPr>
        <w:t>id</w:t>
      </w:r>
      <w:r w:rsidRPr="004C6E2A">
        <w:rPr>
          <w:sz w:val="20"/>
          <w:szCs w:val="18"/>
          <w:lang w:val="en"/>
        </w:rPr>
        <w:t xml:space="preserve">, </w:t>
      </w:r>
      <w:r w:rsidRPr="004C6E2A">
        <w:rPr>
          <w:i/>
          <w:iCs/>
          <w:sz w:val="20"/>
          <w:szCs w:val="18"/>
        </w:rPr>
        <w:t>DU</w:t>
      </w:r>
      <w:r w:rsidRPr="004C6E2A">
        <w:rPr>
          <w:sz w:val="20"/>
          <w:szCs w:val="18"/>
          <w:lang w:val="en"/>
        </w:rPr>
        <w:t xml:space="preserve">, </w:t>
      </w:r>
      <w:r w:rsidRPr="004C6E2A">
        <w:rPr>
          <w:i/>
          <w:iCs/>
          <w:sz w:val="20"/>
          <w:szCs w:val="18"/>
        </w:rPr>
        <w:t>timescale</w:t>
      </w:r>
      <w:r w:rsidRPr="004C6E2A">
        <w:rPr>
          <w:sz w:val="20"/>
          <w:szCs w:val="18"/>
        </w:rPr>
        <w:t>,</w:t>
      </w:r>
      <w:r w:rsidRPr="004C6E2A">
        <w:rPr>
          <w:sz w:val="20"/>
          <w:szCs w:val="18"/>
          <w:lang w:val="en"/>
        </w:rPr>
        <w:t xml:space="preserve"> and </w:t>
      </w:r>
      <w:proofErr w:type="spellStart"/>
      <w:r w:rsidRPr="00737313">
        <w:rPr>
          <w:rFonts w:ascii="Courier New" w:hAnsi="Courier New" w:cs="Courier New"/>
          <w:sz w:val="20"/>
          <w:szCs w:val="18"/>
        </w:rPr>
        <w:t>message_data</w:t>
      </w:r>
      <w:proofErr w:type="spellEnd"/>
      <w:r w:rsidRPr="004C6E2A">
        <w:rPr>
          <w:sz w:val="20"/>
          <w:szCs w:val="18"/>
          <w:lang w:val="en"/>
        </w:rPr>
        <w:t xml:space="preserve"> as described in subclause </w:t>
      </w:r>
      <w:r w:rsidRPr="00F27FAC">
        <w:rPr>
          <w:sz w:val="20"/>
          <w:szCs w:val="18"/>
          <w:lang w:val="en"/>
        </w:rPr>
        <w:fldChar w:fldCharType="begin"/>
      </w:r>
      <w:r w:rsidRPr="004C6E2A">
        <w:rPr>
          <w:sz w:val="20"/>
          <w:szCs w:val="18"/>
          <w:lang w:val="en"/>
        </w:rPr>
        <w:instrText xml:space="preserve"> REF _Ref62473679 \w \h  \* MERGEFORMAT </w:instrText>
      </w:r>
      <w:r w:rsidRPr="00F27FAC">
        <w:rPr>
          <w:sz w:val="20"/>
          <w:szCs w:val="18"/>
          <w:lang w:val="en"/>
        </w:rPr>
      </w:r>
      <w:r w:rsidRPr="00F27FAC">
        <w:rPr>
          <w:sz w:val="20"/>
          <w:szCs w:val="18"/>
          <w:lang w:val="en"/>
        </w:rPr>
        <w:fldChar w:fldCharType="separate"/>
      </w:r>
      <w:r w:rsidRPr="00F27FAC">
        <w:rPr>
          <w:sz w:val="20"/>
          <w:szCs w:val="18"/>
          <w:lang w:val="en"/>
        </w:rPr>
        <w:t>A.13.6</w:t>
      </w:r>
      <w:r w:rsidRPr="00F27FAC">
        <w:rPr>
          <w:sz w:val="20"/>
          <w:szCs w:val="18"/>
          <w:lang w:val="en"/>
        </w:rPr>
        <w:fldChar w:fldCharType="end"/>
      </w:r>
      <w:r w:rsidRPr="00F27FAC">
        <w:rPr>
          <w:sz w:val="20"/>
          <w:szCs w:val="18"/>
          <w:lang w:val="en"/>
        </w:rPr>
        <w:t xml:space="preserve">, and add the event to the </w:t>
      </w:r>
      <w:r w:rsidR="009F14B0">
        <w:rPr>
          <w:sz w:val="20"/>
          <w:szCs w:val="18"/>
          <w:lang w:val="en"/>
        </w:rPr>
        <w:t>DET</w:t>
      </w:r>
      <w:r w:rsidRPr="00F27FAC">
        <w:rPr>
          <w:sz w:val="20"/>
          <w:szCs w:val="18"/>
          <w:lang w:val="en"/>
        </w:rPr>
        <w:t>.</w:t>
      </w:r>
    </w:p>
    <w:p w14:paraId="0615FA34" w14:textId="77777777" w:rsidR="004C6E2A" w:rsidRPr="004C6E2A" w:rsidRDefault="004C6E2A" w:rsidP="004C6E2A">
      <w:pPr>
        <w:pStyle w:val="ListParagraph"/>
        <w:widowControl/>
        <w:numPr>
          <w:ilvl w:val="0"/>
          <w:numId w:val="13"/>
        </w:numPr>
        <w:autoSpaceDE/>
        <w:autoSpaceDN/>
        <w:spacing w:after="240" w:line="240" w:lineRule="atLeast"/>
        <w:ind w:left="360"/>
        <w:jc w:val="both"/>
        <w:rPr>
          <w:rStyle w:val="content"/>
          <w:rFonts w:ascii="inherit" w:hAnsi="inherit"/>
          <w:sz w:val="20"/>
          <w:szCs w:val="18"/>
          <w:lang w:val="en"/>
        </w:rPr>
      </w:pPr>
      <w:r w:rsidRPr="004C6E2A">
        <w:rPr>
          <w:rStyle w:val="content"/>
          <w:color w:val="000000"/>
          <w:sz w:val="20"/>
          <w:szCs w:val="18"/>
        </w:rPr>
        <w:t>on-start</w:t>
      </w:r>
      <w:r w:rsidRPr="004C6E2A">
        <w:rPr>
          <w:rStyle w:val="content"/>
          <w:rFonts w:eastAsia="Times New Roman"/>
          <w:color w:val="000000"/>
          <w:sz w:val="20"/>
          <w:szCs w:val="18"/>
          <w:lang w:val="en"/>
        </w:rPr>
        <w:t xml:space="preserve"> processing</w:t>
      </w:r>
    </w:p>
    <w:p w14:paraId="142C43B5" w14:textId="77777777" w:rsidR="004C6E2A" w:rsidRPr="004C6E2A" w:rsidRDefault="004C6E2A" w:rsidP="004C6E2A">
      <w:pPr>
        <w:pStyle w:val="ListParagraph"/>
        <w:widowControl/>
        <w:numPr>
          <w:ilvl w:val="1"/>
          <w:numId w:val="13"/>
        </w:numPr>
        <w:autoSpaceDE/>
        <w:autoSpaceDN/>
        <w:spacing w:after="240" w:line="240" w:lineRule="atLeast"/>
        <w:ind w:left="1080"/>
        <w:jc w:val="both"/>
        <w:rPr>
          <w:rFonts w:ascii="inherit" w:hAnsi="inherit"/>
          <w:sz w:val="20"/>
          <w:szCs w:val="18"/>
          <w:lang w:val="en"/>
        </w:rPr>
      </w:pPr>
      <w:r w:rsidRPr="004C6E2A">
        <w:rPr>
          <w:sz w:val="20"/>
          <w:szCs w:val="18"/>
          <w:lang w:val="en"/>
        </w:rPr>
        <w:t xml:space="preserve">DASH </w:t>
      </w:r>
      <w:proofErr w:type="spellStart"/>
      <w:r w:rsidRPr="004C6E2A">
        <w:rPr>
          <w:sz w:val="20"/>
          <w:szCs w:val="18"/>
          <w:lang w:val="en"/>
        </w:rPr>
        <w:t>ClientThe</w:t>
      </w:r>
      <w:proofErr w:type="spellEnd"/>
      <w:r w:rsidRPr="004C6E2A">
        <w:rPr>
          <w:sz w:val="20"/>
          <w:szCs w:val="18"/>
          <w:lang w:val="en"/>
        </w:rPr>
        <w:t xml:space="preserve"> DASH Client implements the following process when </w:t>
      </w:r>
      <w:proofErr w:type="spellStart"/>
      <w:r w:rsidRPr="00737313">
        <w:rPr>
          <w:rFonts w:ascii="Courier New" w:hAnsi="Courier New" w:cs="Courier New"/>
          <w:sz w:val="20"/>
          <w:szCs w:val="18"/>
        </w:rPr>
        <w:t>dispatch_mode</w:t>
      </w:r>
      <w:proofErr w:type="spellEnd"/>
      <w:r w:rsidRPr="00737313">
        <w:rPr>
          <w:rFonts w:ascii="Courier New" w:hAnsi="Courier New" w:cs="Courier New"/>
          <w:sz w:val="20"/>
          <w:szCs w:val="18"/>
          <w:lang w:val="en"/>
        </w:rPr>
        <w:t xml:space="preserve"> = </w:t>
      </w:r>
      <w:proofErr w:type="spellStart"/>
      <w:r w:rsidRPr="00737313">
        <w:rPr>
          <w:rFonts w:ascii="Courier New" w:hAnsi="Courier New" w:cs="Courier New"/>
          <w:sz w:val="20"/>
          <w:szCs w:val="18"/>
        </w:rPr>
        <w:t>on_start</w:t>
      </w:r>
      <w:proofErr w:type="spellEnd"/>
      <w:r w:rsidRPr="004C6E2A">
        <w:rPr>
          <w:sz w:val="20"/>
          <w:szCs w:val="18"/>
          <w:lang w:val="en"/>
        </w:rPr>
        <w:t>:</w:t>
      </w:r>
    </w:p>
    <w:p w14:paraId="012E2DAE" w14:textId="20EE692B" w:rsidR="004C6E2A" w:rsidRPr="00737313" w:rsidRDefault="004C6E2A" w:rsidP="00484F82">
      <w:pPr>
        <w:pStyle w:val="ListParagraph"/>
        <w:widowControl/>
        <w:numPr>
          <w:ilvl w:val="2"/>
          <w:numId w:val="13"/>
        </w:numPr>
        <w:shd w:val="clear" w:color="auto" w:fill="FFFF00"/>
        <w:autoSpaceDE/>
        <w:autoSpaceDN/>
        <w:spacing w:after="240" w:line="240" w:lineRule="atLeast"/>
        <w:ind w:left="1800"/>
        <w:jc w:val="both"/>
        <w:rPr>
          <w:rFonts w:asciiTheme="minorBidi" w:hAnsiTheme="minorBidi" w:cstheme="minorBidi"/>
          <w:sz w:val="20"/>
          <w:szCs w:val="18"/>
          <w:lang w:val="en"/>
        </w:rPr>
      </w:pPr>
      <w:r w:rsidRPr="00737313">
        <w:rPr>
          <w:rFonts w:asciiTheme="minorBidi" w:hAnsiTheme="minorBidi" w:cstheme="minorBidi"/>
          <w:sz w:val="20"/>
          <w:szCs w:val="18"/>
          <w:lang w:val="en"/>
        </w:rPr>
        <w:t>If the event is an update</w:t>
      </w:r>
      <w:ins w:id="80" w:author="Iraj Sodagar [2]" w:date="2022-10-16T11:41:00Z">
        <w:r w:rsidR="00484F82">
          <w:rPr>
            <w:rFonts w:asciiTheme="minorBidi" w:hAnsiTheme="minorBidi" w:cstheme="minorBidi"/>
            <w:sz w:val="20"/>
            <w:szCs w:val="18"/>
            <w:lang w:val="en"/>
          </w:rPr>
          <w:t xml:space="preserve"> of a previous event</w:t>
        </w:r>
      </w:ins>
      <w:ins w:id="81" w:author="Iraj Sodagar [2]" w:date="2022-10-16T11:43:00Z">
        <w:r w:rsidR="00484F82">
          <w:rPr>
            <w:rFonts w:asciiTheme="minorBidi" w:hAnsiTheme="minorBidi" w:cstheme="minorBidi"/>
            <w:sz w:val="20"/>
            <w:szCs w:val="18"/>
            <w:lang w:val="en"/>
          </w:rPr>
          <w:t xml:space="preserve"> (</w:t>
        </w:r>
        <w:proofErr w:type="spellStart"/>
        <w:r w:rsidR="00484F82">
          <w:rPr>
            <w:rFonts w:asciiTheme="minorBidi" w:hAnsiTheme="minorBidi" w:cstheme="minorBidi"/>
            <w:sz w:val="20"/>
            <w:szCs w:val="18"/>
            <w:lang w:val="en"/>
          </w:rPr>
          <w:t>signalled</w:t>
        </w:r>
        <w:proofErr w:type="spellEnd"/>
        <w:r w:rsidR="00484F82">
          <w:rPr>
            <w:rFonts w:asciiTheme="minorBidi" w:hAnsiTheme="minorBidi" w:cstheme="minorBidi"/>
            <w:sz w:val="20"/>
            <w:szCs w:val="18"/>
            <w:lang w:val="en"/>
          </w:rPr>
          <w:t xml:space="preserve"> through @status or </w:t>
        </w:r>
        <w:proofErr w:type="spellStart"/>
        <w:r w:rsidR="00484F82">
          <w:rPr>
            <w:rFonts w:asciiTheme="minorBidi" w:hAnsiTheme="minorBidi" w:cstheme="minorBidi"/>
            <w:sz w:val="20"/>
            <w:szCs w:val="18"/>
            <w:lang w:val="en"/>
          </w:rPr>
          <w:t>emsg</w:t>
        </w:r>
        <w:proofErr w:type="spellEnd"/>
        <w:r w:rsidR="00484F82">
          <w:rPr>
            <w:rFonts w:asciiTheme="minorBidi" w:hAnsiTheme="minorBidi" w:cstheme="minorBidi"/>
            <w:sz w:val="20"/>
            <w:szCs w:val="18"/>
            <w:lang w:val="en"/>
          </w:rPr>
          <w:t xml:space="preserve"> flags)</w:t>
        </w:r>
      </w:ins>
      <w:r w:rsidRPr="00737313">
        <w:rPr>
          <w:rFonts w:asciiTheme="minorBidi" w:hAnsiTheme="minorBidi" w:cstheme="minorBidi"/>
          <w:sz w:val="20"/>
          <w:szCs w:val="18"/>
          <w:lang w:val="en"/>
        </w:rPr>
        <w:t xml:space="preserve">, remove any </w:t>
      </w:r>
      <w:ins w:id="82" w:author="Iraj Sodagar [2]" w:date="2022-10-16T11:42:00Z">
        <w:r w:rsidR="00484F82">
          <w:rPr>
            <w:rFonts w:asciiTheme="minorBidi" w:hAnsiTheme="minorBidi" w:cstheme="minorBidi"/>
            <w:sz w:val="20"/>
            <w:szCs w:val="18"/>
            <w:lang w:val="en"/>
          </w:rPr>
          <w:t xml:space="preserve">existing </w:t>
        </w:r>
      </w:ins>
      <w:r w:rsidRPr="00737313">
        <w:rPr>
          <w:rFonts w:asciiTheme="minorBidi" w:hAnsiTheme="minorBidi" w:cstheme="minorBidi"/>
          <w:sz w:val="20"/>
          <w:szCs w:val="18"/>
          <w:lang w:val="en"/>
        </w:rPr>
        <w:t xml:space="preserve">event, if any, with identical </w:t>
      </w:r>
      <w:proofErr w:type="spellStart"/>
      <w:r w:rsidRPr="00737313">
        <w:rPr>
          <w:rFonts w:ascii="Courier New" w:hAnsi="Courier New" w:cs="Courier New"/>
          <w:sz w:val="20"/>
          <w:szCs w:val="18"/>
        </w:rPr>
        <w:t>scheme_uri</w:t>
      </w:r>
      <w:proofErr w:type="spellEnd"/>
      <w:r w:rsidRPr="00737313">
        <w:rPr>
          <w:rFonts w:asciiTheme="minorBidi" w:hAnsiTheme="minorBidi" w:cstheme="minorBidi"/>
          <w:sz w:val="20"/>
          <w:szCs w:val="18"/>
          <w:lang w:val="en"/>
        </w:rPr>
        <w:t>/(</w:t>
      </w:r>
      <w:r w:rsidRPr="00737313">
        <w:rPr>
          <w:rFonts w:asciiTheme="minorBidi" w:hAnsiTheme="minorBidi" w:cstheme="minorBidi"/>
          <w:i/>
          <w:iCs/>
          <w:sz w:val="20"/>
          <w:szCs w:val="18"/>
        </w:rPr>
        <w:t>value)</w:t>
      </w:r>
      <w:del w:id="83" w:author="Ye-Kui Wang" w:date="2022-07-22T14:08:00Z">
        <w:r w:rsidRPr="00737313" w:rsidDel="00737313">
          <w:rPr>
            <w:rFonts w:asciiTheme="minorBidi" w:hAnsiTheme="minorBidi" w:cstheme="minorBidi"/>
            <w:sz w:val="20"/>
            <w:szCs w:val="18"/>
            <w:lang w:val="en"/>
          </w:rPr>
          <w:delText xml:space="preserve"> </w:delText>
        </w:r>
      </w:del>
      <w:r w:rsidRPr="00737313">
        <w:rPr>
          <w:rFonts w:asciiTheme="minorBidi" w:hAnsiTheme="minorBidi" w:cstheme="minorBidi"/>
          <w:sz w:val="20"/>
          <w:szCs w:val="18"/>
          <w:lang w:val="en"/>
        </w:rPr>
        <w:t xml:space="preserve"> and </w:t>
      </w:r>
      <w:r w:rsidRPr="00737313">
        <w:rPr>
          <w:rFonts w:asciiTheme="minorBidi" w:hAnsiTheme="minorBidi" w:cstheme="minorBidi"/>
          <w:i/>
          <w:iCs/>
          <w:sz w:val="20"/>
          <w:szCs w:val="18"/>
        </w:rPr>
        <w:t xml:space="preserve">id </w:t>
      </w:r>
      <w:r w:rsidRPr="00737313">
        <w:rPr>
          <w:rFonts w:asciiTheme="minorBidi" w:hAnsiTheme="minorBidi" w:cstheme="minorBidi"/>
          <w:sz w:val="20"/>
          <w:szCs w:val="18"/>
          <w:lang w:val="en"/>
        </w:rPr>
        <w:t xml:space="preserve">from the </w:t>
      </w:r>
      <w:r w:rsidR="001122D8">
        <w:rPr>
          <w:rFonts w:asciiTheme="minorBidi" w:hAnsiTheme="minorBidi" w:cstheme="minorBidi"/>
          <w:sz w:val="20"/>
          <w:szCs w:val="18"/>
          <w:lang w:val="en"/>
        </w:rPr>
        <w:t>PET</w:t>
      </w:r>
      <w:r w:rsidRPr="00737313">
        <w:rPr>
          <w:rFonts w:asciiTheme="minorBidi" w:hAnsiTheme="minorBidi" w:cstheme="minorBidi"/>
          <w:sz w:val="20"/>
          <w:szCs w:val="18"/>
          <w:lang w:val="en"/>
        </w:rPr>
        <w:t>.</w:t>
      </w:r>
      <w:del w:id="84" w:author="Ye-Kui Wang" w:date="2022-07-22T14:08:00Z">
        <w:r w:rsidRPr="00737313" w:rsidDel="00737313">
          <w:rPr>
            <w:rFonts w:asciiTheme="minorBidi" w:hAnsiTheme="minorBidi" w:cstheme="minorBidi"/>
            <w:sz w:val="20"/>
            <w:szCs w:val="18"/>
            <w:lang w:val="en"/>
          </w:rPr>
          <w:delText xml:space="preserve"> </w:delText>
        </w:r>
        <w:r w:rsidRPr="00737313" w:rsidDel="00737313">
          <w:rPr>
            <w:rFonts w:asciiTheme="minorBidi" w:hAnsiTheme="minorBidi" w:cstheme="minorBidi"/>
            <w:i/>
            <w:iCs/>
            <w:sz w:val="20"/>
            <w:szCs w:val="18"/>
          </w:rPr>
          <w:delText xml:space="preserve"> </w:delText>
        </w:r>
      </w:del>
    </w:p>
    <w:p w14:paraId="639B2528" w14:textId="6C5FC3F8" w:rsidR="004C6E2A" w:rsidRPr="004C6E2A" w:rsidRDefault="004C6E2A" w:rsidP="004C6E2A">
      <w:pPr>
        <w:pStyle w:val="ListParagraph"/>
        <w:widowControl/>
        <w:numPr>
          <w:ilvl w:val="2"/>
          <w:numId w:val="13"/>
        </w:numPr>
        <w:autoSpaceDE/>
        <w:autoSpaceDN/>
        <w:spacing w:after="240" w:line="240" w:lineRule="atLeast"/>
        <w:ind w:left="1800"/>
        <w:jc w:val="both"/>
        <w:rPr>
          <w:rFonts w:ascii="inherit" w:hAnsi="inherit"/>
          <w:sz w:val="20"/>
          <w:szCs w:val="18"/>
          <w:lang w:val="en"/>
        </w:rPr>
      </w:pPr>
      <w:r w:rsidRPr="00F27FAC">
        <w:rPr>
          <w:sz w:val="20"/>
          <w:szCs w:val="18"/>
          <w:lang w:val="en"/>
        </w:rPr>
        <w:t xml:space="preserve">Derive the event instance/metadata sample’s </w:t>
      </w:r>
      <w:r w:rsidRPr="00F27FAC">
        <w:rPr>
          <w:i/>
          <w:iCs/>
          <w:sz w:val="20"/>
          <w:szCs w:val="18"/>
        </w:rPr>
        <w:t>ST</w:t>
      </w:r>
      <w:ins w:id="85" w:author="Ye-Kui Wang" w:date="2022-07-22T14:15:00Z">
        <w:r w:rsidR="00370BBC" w:rsidRPr="00737313">
          <w:rPr>
            <w:rFonts w:asciiTheme="minorBidi" w:hAnsiTheme="minorBidi" w:cstheme="minorBidi"/>
            <w:sz w:val="20"/>
            <w:szCs w:val="18"/>
            <w:lang w:val="en"/>
          </w:rPr>
          <w:t>.</w:t>
        </w:r>
      </w:ins>
    </w:p>
    <w:p w14:paraId="51ED4B2B" w14:textId="77777777" w:rsidR="004C6E2A" w:rsidRPr="004C6E2A" w:rsidRDefault="004C6E2A" w:rsidP="004C6E2A">
      <w:pPr>
        <w:pStyle w:val="ListParagraph"/>
        <w:widowControl/>
        <w:numPr>
          <w:ilvl w:val="2"/>
          <w:numId w:val="13"/>
        </w:numPr>
        <w:autoSpaceDE/>
        <w:autoSpaceDN/>
        <w:spacing w:after="240" w:line="240" w:lineRule="atLeast"/>
        <w:ind w:left="1800"/>
        <w:jc w:val="both"/>
        <w:rPr>
          <w:rFonts w:ascii="inherit" w:hAnsi="inherit"/>
          <w:sz w:val="20"/>
          <w:szCs w:val="18"/>
          <w:lang w:val="en"/>
        </w:rPr>
      </w:pPr>
      <w:r w:rsidRPr="004C6E2A">
        <w:rPr>
          <w:sz w:val="20"/>
          <w:szCs w:val="18"/>
          <w:lang w:val="en"/>
        </w:rPr>
        <w:t xml:space="preserve">If the current media presentation time value is smaller than </w:t>
      </w:r>
      <w:r w:rsidRPr="004C6E2A">
        <w:rPr>
          <w:i/>
          <w:iCs/>
          <w:sz w:val="20"/>
          <w:szCs w:val="18"/>
        </w:rPr>
        <w:t>ST</w:t>
      </w:r>
      <w:r w:rsidRPr="004C6E2A">
        <w:rPr>
          <w:sz w:val="20"/>
          <w:szCs w:val="18"/>
          <w:lang w:val="en"/>
        </w:rPr>
        <w:t xml:space="preserve">, then go to step </w:t>
      </w:r>
      <w:r w:rsidRPr="00F27FAC">
        <w:rPr>
          <w:sz w:val="20"/>
          <w:szCs w:val="18"/>
          <w:lang w:val="en"/>
        </w:rPr>
        <w:fldChar w:fldCharType="begin"/>
      </w:r>
      <w:r w:rsidRPr="004C6E2A">
        <w:rPr>
          <w:sz w:val="20"/>
          <w:szCs w:val="18"/>
          <w:lang w:val="en"/>
        </w:rPr>
        <w:instrText xml:space="preserve"> REF _Ref62473793 \r \h  \* MERGEFORMAT </w:instrText>
      </w:r>
      <w:r w:rsidRPr="00F27FAC">
        <w:rPr>
          <w:sz w:val="20"/>
          <w:szCs w:val="18"/>
          <w:lang w:val="en"/>
        </w:rPr>
      </w:r>
      <w:r w:rsidRPr="00F27FAC">
        <w:rPr>
          <w:sz w:val="20"/>
          <w:szCs w:val="18"/>
          <w:lang w:val="en"/>
        </w:rPr>
        <w:fldChar w:fldCharType="separate"/>
      </w:r>
      <w:r w:rsidRPr="00F27FAC">
        <w:rPr>
          <w:sz w:val="20"/>
          <w:szCs w:val="18"/>
          <w:lang w:val="en"/>
        </w:rPr>
        <w:t>v</w:t>
      </w:r>
      <w:r w:rsidRPr="00F27FAC">
        <w:rPr>
          <w:sz w:val="20"/>
          <w:szCs w:val="18"/>
          <w:lang w:val="en"/>
        </w:rPr>
        <w:fldChar w:fldCharType="end"/>
      </w:r>
      <w:r w:rsidRPr="00F27FAC">
        <w:rPr>
          <w:sz w:val="20"/>
          <w:szCs w:val="18"/>
          <w:lang w:val="en"/>
        </w:rPr>
        <w:t>i.</w:t>
      </w:r>
    </w:p>
    <w:p w14:paraId="17699B8C" w14:textId="77777777" w:rsidR="004C6E2A" w:rsidRPr="004C6E2A" w:rsidRDefault="004C6E2A" w:rsidP="004C6E2A">
      <w:pPr>
        <w:pStyle w:val="ListParagraph"/>
        <w:widowControl/>
        <w:numPr>
          <w:ilvl w:val="2"/>
          <w:numId w:val="13"/>
        </w:numPr>
        <w:autoSpaceDE/>
        <w:autoSpaceDN/>
        <w:spacing w:after="240" w:line="240" w:lineRule="atLeast"/>
        <w:ind w:left="1800"/>
        <w:jc w:val="both"/>
        <w:rPr>
          <w:rFonts w:ascii="inherit" w:hAnsi="inherit"/>
          <w:sz w:val="20"/>
          <w:szCs w:val="18"/>
          <w:lang w:val="en"/>
        </w:rPr>
      </w:pPr>
      <w:r w:rsidRPr="004C6E2A">
        <w:rPr>
          <w:sz w:val="20"/>
          <w:szCs w:val="18"/>
          <w:lang w:val="en"/>
        </w:rPr>
        <w:t xml:space="preserve">Derive the ending time </w:t>
      </w:r>
      <w:r w:rsidRPr="004C6E2A">
        <w:rPr>
          <w:i/>
          <w:iCs/>
          <w:sz w:val="20"/>
          <w:szCs w:val="18"/>
        </w:rPr>
        <w:t>ET</w:t>
      </w:r>
      <w:r w:rsidRPr="004C6E2A">
        <w:rPr>
          <w:sz w:val="20"/>
          <w:szCs w:val="18"/>
          <w:lang w:val="en"/>
        </w:rPr>
        <w:t xml:space="preserve">= </w:t>
      </w:r>
      <w:r w:rsidRPr="004C6E2A">
        <w:rPr>
          <w:i/>
          <w:iCs/>
          <w:sz w:val="20"/>
          <w:szCs w:val="18"/>
        </w:rPr>
        <w:t>ST</w:t>
      </w:r>
      <w:r w:rsidRPr="004C6E2A">
        <w:rPr>
          <w:sz w:val="20"/>
          <w:szCs w:val="18"/>
          <w:lang w:val="en"/>
        </w:rPr>
        <w:t xml:space="preserve"> + </w:t>
      </w:r>
      <w:r w:rsidRPr="004C6E2A">
        <w:rPr>
          <w:i/>
          <w:iCs/>
          <w:sz w:val="20"/>
          <w:szCs w:val="18"/>
        </w:rPr>
        <w:t>DU</w:t>
      </w:r>
      <w:r w:rsidRPr="004C6E2A">
        <w:rPr>
          <w:sz w:val="20"/>
          <w:szCs w:val="18"/>
          <w:lang w:val="en"/>
        </w:rPr>
        <w:t>.</w:t>
      </w:r>
    </w:p>
    <w:p w14:paraId="4981050D" w14:textId="477B50E4" w:rsidR="004C6E2A" w:rsidRPr="00F27FAC" w:rsidRDefault="004C6E2A" w:rsidP="004C6E2A">
      <w:pPr>
        <w:pStyle w:val="ListParagraph"/>
        <w:widowControl/>
        <w:numPr>
          <w:ilvl w:val="2"/>
          <w:numId w:val="13"/>
        </w:numPr>
        <w:autoSpaceDE/>
        <w:autoSpaceDN/>
        <w:spacing w:after="240" w:line="240" w:lineRule="atLeast"/>
        <w:ind w:left="1800"/>
        <w:jc w:val="both"/>
        <w:rPr>
          <w:rFonts w:ascii="inherit" w:hAnsi="inherit"/>
          <w:sz w:val="20"/>
          <w:szCs w:val="18"/>
          <w:lang w:val="en"/>
        </w:rPr>
      </w:pPr>
      <w:r w:rsidRPr="004C6E2A">
        <w:rPr>
          <w:sz w:val="20"/>
          <w:szCs w:val="18"/>
          <w:lang w:val="en"/>
        </w:rPr>
        <w:t xml:space="preserve">If the current presentation time value is greater than </w:t>
      </w:r>
      <w:r w:rsidRPr="004C6E2A">
        <w:rPr>
          <w:i/>
          <w:iCs/>
          <w:sz w:val="20"/>
          <w:szCs w:val="18"/>
        </w:rPr>
        <w:t>ET</w:t>
      </w:r>
      <w:r w:rsidRPr="004C6E2A">
        <w:rPr>
          <w:sz w:val="20"/>
          <w:szCs w:val="18"/>
          <w:lang w:val="en"/>
        </w:rPr>
        <w:t xml:space="preserve">, then end </w:t>
      </w:r>
      <w:r w:rsidR="005D0870">
        <w:rPr>
          <w:sz w:val="20"/>
          <w:szCs w:val="18"/>
          <w:lang w:val="en"/>
        </w:rPr>
        <w:t xml:space="preserve">the </w:t>
      </w:r>
      <w:r w:rsidRPr="00F27FAC">
        <w:rPr>
          <w:sz w:val="20"/>
          <w:szCs w:val="18"/>
          <w:lang w:val="en"/>
        </w:rPr>
        <w:t>processing.</w:t>
      </w:r>
    </w:p>
    <w:p w14:paraId="75ABB097" w14:textId="3311C44D" w:rsidR="004C6E2A" w:rsidRPr="004C6E2A" w:rsidRDefault="004C6E2A" w:rsidP="004C6E2A">
      <w:pPr>
        <w:pStyle w:val="ListParagraph"/>
        <w:widowControl/>
        <w:numPr>
          <w:ilvl w:val="2"/>
          <w:numId w:val="13"/>
        </w:numPr>
        <w:autoSpaceDE/>
        <w:autoSpaceDN/>
        <w:spacing w:after="240" w:line="240" w:lineRule="atLeast"/>
        <w:ind w:left="1800"/>
        <w:jc w:val="both"/>
        <w:rPr>
          <w:rFonts w:ascii="inherit" w:hAnsi="inherit"/>
          <w:sz w:val="20"/>
          <w:szCs w:val="18"/>
          <w:lang w:val="en"/>
        </w:rPr>
      </w:pPr>
      <w:r w:rsidRPr="004C6E2A">
        <w:rPr>
          <w:sz w:val="20"/>
          <w:szCs w:val="18"/>
          <w:lang w:val="en"/>
        </w:rPr>
        <w:t xml:space="preserve">In the case of event: Compare the event’s </w:t>
      </w:r>
      <w:r w:rsidRPr="004C6E2A">
        <w:rPr>
          <w:i/>
          <w:iCs/>
          <w:sz w:val="20"/>
          <w:szCs w:val="18"/>
        </w:rPr>
        <w:t>id</w:t>
      </w:r>
      <w:r w:rsidRPr="004C6E2A">
        <w:rPr>
          <w:sz w:val="20"/>
          <w:szCs w:val="18"/>
          <w:lang w:val="en"/>
        </w:rPr>
        <w:t xml:space="preserve"> with the entries of the </w:t>
      </w:r>
      <w:r w:rsidR="00A238B8">
        <w:rPr>
          <w:sz w:val="20"/>
          <w:szCs w:val="18"/>
          <w:lang w:val="en"/>
        </w:rPr>
        <w:t>PET</w:t>
      </w:r>
      <w:r w:rsidRPr="00F27FAC">
        <w:rPr>
          <w:sz w:val="20"/>
          <w:szCs w:val="18"/>
          <w:lang w:val="en"/>
        </w:rPr>
        <w:t xml:space="preserve"> of the same </w:t>
      </w:r>
      <w:proofErr w:type="spellStart"/>
      <w:r w:rsidRPr="00737313">
        <w:rPr>
          <w:rFonts w:ascii="Courier New" w:hAnsi="Courier New" w:cs="Courier New"/>
          <w:sz w:val="20"/>
          <w:szCs w:val="18"/>
        </w:rPr>
        <w:t>scheme_uri</w:t>
      </w:r>
      <w:proofErr w:type="spellEnd"/>
      <w:r w:rsidRPr="004C6E2A">
        <w:rPr>
          <w:sz w:val="20"/>
          <w:szCs w:val="18"/>
          <w:lang w:val="en"/>
        </w:rPr>
        <w:t>/(</w:t>
      </w:r>
      <w:r w:rsidRPr="004C6E2A">
        <w:rPr>
          <w:i/>
          <w:iCs/>
          <w:sz w:val="20"/>
          <w:szCs w:val="18"/>
        </w:rPr>
        <w:t>value)</w:t>
      </w:r>
      <w:r w:rsidRPr="004C6E2A">
        <w:rPr>
          <w:sz w:val="20"/>
          <w:szCs w:val="18"/>
          <w:lang w:val="en"/>
        </w:rPr>
        <w:t xml:space="preserve"> pair:</w:t>
      </w:r>
    </w:p>
    <w:p w14:paraId="56A28E22" w14:textId="1CC975CF" w:rsidR="004C6E2A" w:rsidRPr="00F27FAC" w:rsidRDefault="004C6E2A" w:rsidP="004C6E2A">
      <w:pPr>
        <w:pStyle w:val="ListParagraph"/>
        <w:widowControl/>
        <w:numPr>
          <w:ilvl w:val="3"/>
          <w:numId w:val="13"/>
        </w:numPr>
        <w:autoSpaceDE/>
        <w:autoSpaceDN/>
        <w:spacing w:after="240" w:line="240" w:lineRule="atLeast"/>
        <w:ind w:left="2520"/>
        <w:jc w:val="both"/>
        <w:rPr>
          <w:rFonts w:ascii="inherit" w:hAnsi="inherit"/>
          <w:sz w:val="20"/>
          <w:szCs w:val="18"/>
          <w:lang w:val="en"/>
        </w:rPr>
      </w:pPr>
      <w:r w:rsidRPr="004C6E2A">
        <w:rPr>
          <w:sz w:val="20"/>
          <w:szCs w:val="18"/>
          <w:lang w:val="en"/>
        </w:rPr>
        <w:t xml:space="preserve">If an entry with the identical </w:t>
      </w:r>
      <w:r w:rsidRPr="004C6E2A">
        <w:rPr>
          <w:i/>
          <w:iCs/>
          <w:sz w:val="20"/>
          <w:szCs w:val="18"/>
        </w:rPr>
        <w:t>id</w:t>
      </w:r>
      <w:r w:rsidRPr="004C6E2A">
        <w:rPr>
          <w:sz w:val="20"/>
          <w:szCs w:val="18"/>
          <w:lang w:val="en"/>
        </w:rPr>
        <w:t xml:space="preserve"> value exists, end </w:t>
      </w:r>
      <w:r w:rsidR="00A238B8">
        <w:rPr>
          <w:sz w:val="20"/>
          <w:szCs w:val="18"/>
          <w:lang w:val="en"/>
        </w:rPr>
        <w:t xml:space="preserve">the </w:t>
      </w:r>
      <w:r w:rsidRPr="00F27FAC">
        <w:rPr>
          <w:sz w:val="20"/>
          <w:szCs w:val="18"/>
          <w:lang w:val="en"/>
        </w:rPr>
        <w:t>processing</w:t>
      </w:r>
      <w:ins w:id="86" w:author="Ye-Kui Wang" w:date="2022-07-22T14:08:00Z">
        <w:r w:rsidR="00737313">
          <w:rPr>
            <w:sz w:val="20"/>
            <w:szCs w:val="18"/>
            <w:lang w:val="en"/>
          </w:rPr>
          <w:t>.</w:t>
        </w:r>
      </w:ins>
      <w:del w:id="87" w:author="Ye-Kui Wang" w:date="2022-07-22T14:08:00Z">
        <w:r w:rsidRPr="00F27FAC" w:rsidDel="00737313">
          <w:rPr>
            <w:sz w:val="20"/>
            <w:szCs w:val="18"/>
            <w:lang w:val="en"/>
          </w:rPr>
          <w:delText>;</w:delText>
        </w:r>
      </w:del>
    </w:p>
    <w:p w14:paraId="3533A32A" w14:textId="418FCAE3" w:rsidR="004C6E2A" w:rsidRPr="00F27FAC" w:rsidRDefault="004C6E2A" w:rsidP="004C6E2A">
      <w:pPr>
        <w:pStyle w:val="ListParagraph"/>
        <w:widowControl/>
        <w:numPr>
          <w:ilvl w:val="3"/>
          <w:numId w:val="13"/>
        </w:numPr>
        <w:autoSpaceDE/>
        <w:autoSpaceDN/>
        <w:spacing w:after="240" w:line="240" w:lineRule="atLeast"/>
        <w:ind w:left="2520"/>
        <w:jc w:val="both"/>
        <w:rPr>
          <w:rFonts w:ascii="inherit" w:hAnsi="inherit"/>
          <w:sz w:val="20"/>
          <w:szCs w:val="18"/>
          <w:lang w:val="en"/>
        </w:rPr>
      </w:pPr>
      <w:r w:rsidRPr="004C6E2A">
        <w:rPr>
          <w:sz w:val="20"/>
          <w:szCs w:val="18"/>
          <w:lang w:val="en"/>
        </w:rPr>
        <w:t xml:space="preserve">If not, add </w:t>
      </w:r>
      <w:r w:rsidRPr="004C6E2A">
        <w:rPr>
          <w:rFonts w:ascii="Courier New" w:hAnsi="Courier New" w:cs="Courier New"/>
          <w:sz w:val="20"/>
          <w:szCs w:val="18"/>
          <w:lang w:val="en"/>
        </w:rPr>
        <w:t>'</w:t>
      </w:r>
      <w:proofErr w:type="spellStart"/>
      <w:r w:rsidRPr="004C6E2A">
        <w:rPr>
          <w:rFonts w:ascii="Courier New" w:hAnsi="Courier New" w:cs="Courier New"/>
          <w:sz w:val="20"/>
          <w:szCs w:val="18"/>
          <w:lang w:val="en"/>
        </w:rPr>
        <w:t>emsg</w:t>
      </w:r>
      <w:proofErr w:type="spellEnd"/>
      <w:r w:rsidRPr="004C6E2A">
        <w:rPr>
          <w:rFonts w:ascii="Courier New" w:hAnsi="Courier New" w:cs="Courier New"/>
          <w:sz w:val="20"/>
          <w:szCs w:val="18"/>
          <w:lang w:val="en"/>
        </w:rPr>
        <w:t>'</w:t>
      </w:r>
      <w:r w:rsidRPr="004C6E2A">
        <w:rPr>
          <w:sz w:val="20"/>
          <w:szCs w:val="18"/>
          <w:lang w:val="en"/>
        </w:rPr>
        <w:t xml:space="preserve">’s </w:t>
      </w:r>
      <w:r w:rsidRPr="004C6E2A">
        <w:rPr>
          <w:i/>
          <w:iCs/>
          <w:sz w:val="20"/>
          <w:szCs w:val="18"/>
        </w:rPr>
        <w:t>id</w:t>
      </w:r>
      <w:r w:rsidRPr="004C6E2A">
        <w:rPr>
          <w:sz w:val="20"/>
          <w:szCs w:val="18"/>
          <w:lang w:val="en"/>
        </w:rPr>
        <w:t xml:space="preserve"> to the corresponding </w:t>
      </w:r>
      <w:r w:rsidR="00A238B8">
        <w:rPr>
          <w:sz w:val="20"/>
          <w:szCs w:val="18"/>
          <w:lang w:val="en"/>
        </w:rPr>
        <w:t>P</w:t>
      </w:r>
      <w:hyperlink w:anchor="active-event-table" w:history="1">
        <w:r w:rsidR="00A238B8">
          <w:rPr>
            <w:sz w:val="20"/>
            <w:szCs w:val="18"/>
          </w:rPr>
          <w:t>ET</w:t>
        </w:r>
      </w:hyperlink>
      <w:r w:rsidRPr="00F27FAC">
        <w:rPr>
          <w:sz w:val="20"/>
          <w:szCs w:val="18"/>
          <w:lang w:val="en"/>
        </w:rPr>
        <w:t>.</w:t>
      </w:r>
    </w:p>
    <w:p w14:paraId="190762EB" w14:textId="2C8882A8" w:rsidR="004C6E2A" w:rsidRPr="00F27FAC" w:rsidRDefault="004C6E2A" w:rsidP="004C6E2A">
      <w:pPr>
        <w:pStyle w:val="ListParagraph"/>
        <w:widowControl/>
        <w:numPr>
          <w:ilvl w:val="2"/>
          <w:numId w:val="13"/>
        </w:numPr>
        <w:autoSpaceDE/>
        <w:autoSpaceDN/>
        <w:spacing w:after="240" w:line="240" w:lineRule="atLeast"/>
        <w:ind w:left="1800"/>
        <w:jc w:val="both"/>
        <w:rPr>
          <w:sz w:val="20"/>
          <w:szCs w:val="18"/>
          <w:lang w:val="en"/>
        </w:rPr>
      </w:pPr>
      <w:r w:rsidRPr="004C6E2A">
        <w:rPr>
          <w:sz w:val="20"/>
          <w:szCs w:val="18"/>
          <w:lang w:val="en"/>
        </w:rPr>
        <w:t xml:space="preserve">Dispatch the event/metadata </w:t>
      </w:r>
      <w:proofErr w:type="spellStart"/>
      <w:r w:rsidRPr="00737313">
        <w:rPr>
          <w:rFonts w:ascii="Courier New" w:hAnsi="Courier New" w:cs="Courier New"/>
          <w:sz w:val="20"/>
          <w:szCs w:val="18"/>
          <w:lang w:val="en"/>
        </w:rPr>
        <w:t>message_data</w:t>
      </w:r>
      <w:proofErr w:type="spellEnd"/>
      <w:r w:rsidRPr="004C6E2A">
        <w:rPr>
          <w:sz w:val="20"/>
          <w:szCs w:val="18"/>
          <w:lang w:val="en"/>
        </w:rPr>
        <w:t xml:space="preserve"> at time ST, or immediately if the current presentation time is larger than ST, as described in subclause </w:t>
      </w:r>
      <w:r w:rsidRPr="00F27FAC">
        <w:rPr>
          <w:sz w:val="20"/>
          <w:szCs w:val="18"/>
          <w:lang w:val="en"/>
        </w:rPr>
        <w:fldChar w:fldCharType="begin"/>
      </w:r>
      <w:r w:rsidRPr="004C6E2A">
        <w:rPr>
          <w:sz w:val="20"/>
          <w:szCs w:val="18"/>
          <w:lang w:val="en"/>
        </w:rPr>
        <w:instrText xml:space="preserve"> REF _Ref62473679 \w \h  \* MERGEFORMAT </w:instrText>
      </w:r>
      <w:r w:rsidRPr="00F27FAC">
        <w:rPr>
          <w:sz w:val="20"/>
          <w:szCs w:val="18"/>
          <w:lang w:val="en"/>
        </w:rPr>
      </w:r>
      <w:r w:rsidRPr="00F27FAC">
        <w:rPr>
          <w:sz w:val="20"/>
          <w:szCs w:val="18"/>
          <w:lang w:val="en"/>
        </w:rPr>
        <w:fldChar w:fldCharType="separate"/>
      </w:r>
      <w:r w:rsidRPr="00F27FAC">
        <w:rPr>
          <w:sz w:val="20"/>
          <w:szCs w:val="18"/>
          <w:lang w:val="en"/>
        </w:rPr>
        <w:t>A.13.6</w:t>
      </w:r>
      <w:r w:rsidRPr="00F27FAC">
        <w:rPr>
          <w:sz w:val="20"/>
          <w:szCs w:val="18"/>
          <w:lang w:val="en"/>
        </w:rPr>
        <w:fldChar w:fldCharType="end"/>
      </w:r>
      <w:r w:rsidRPr="00F27FAC">
        <w:rPr>
          <w:sz w:val="20"/>
          <w:szCs w:val="18"/>
          <w:lang w:val="en"/>
        </w:rPr>
        <w:t>, remove the event</w:t>
      </w:r>
      <w:r w:rsidRPr="00737313">
        <w:rPr>
          <w:sz w:val="20"/>
          <w:szCs w:val="18"/>
          <w:lang w:val="en"/>
        </w:rPr>
        <w:t>, if any exists,</w:t>
      </w:r>
      <w:r w:rsidRPr="00F27FAC">
        <w:rPr>
          <w:sz w:val="20"/>
          <w:szCs w:val="18"/>
          <w:lang w:val="en"/>
        </w:rPr>
        <w:t xml:space="preserve"> from the </w:t>
      </w:r>
      <w:r w:rsidR="00A238B8">
        <w:rPr>
          <w:sz w:val="20"/>
          <w:szCs w:val="18"/>
          <w:lang w:val="en"/>
        </w:rPr>
        <w:t xml:space="preserve">PET </w:t>
      </w:r>
      <w:r w:rsidRPr="00F27FAC">
        <w:rPr>
          <w:sz w:val="20"/>
          <w:szCs w:val="18"/>
          <w:lang w:val="en"/>
        </w:rPr>
        <w:t xml:space="preserve">and add it to </w:t>
      </w:r>
      <w:r w:rsidR="00851A0C">
        <w:rPr>
          <w:sz w:val="20"/>
          <w:szCs w:val="18"/>
          <w:lang w:val="en"/>
        </w:rPr>
        <w:t xml:space="preserve">the </w:t>
      </w:r>
      <w:r w:rsidR="00A238B8">
        <w:rPr>
          <w:sz w:val="20"/>
          <w:szCs w:val="18"/>
          <w:lang w:val="en"/>
        </w:rPr>
        <w:t>DET</w:t>
      </w:r>
      <w:r w:rsidRPr="00F27FAC">
        <w:rPr>
          <w:sz w:val="20"/>
          <w:szCs w:val="18"/>
          <w:lang w:val="en"/>
        </w:rPr>
        <w:t>.</w:t>
      </w:r>
    </w:p>
    <w:p w14:paraId="5C07F7EB" w14:textId="77777777" w:rsidR="00946BF4" w:rsidRDefault="00946BF4" w:rsidP="005B1468">
      <w:pPr>
        <w:widowControl/>
        <w:autoSpaceDE/>
        <w:autoSpaceDN/>
        <w:spacing w:after="240" w:line="230" w:lineRule="atLeast"/>
        <w:jc w:val="both"/>
        <w:rPr>
          <w:b/>
          <w:bCs/>
          <w:lang w:val="en-GB"/>
        </w:rPr>
      </w:pPr>
    </w:p>
    <w:p w14:paraId="1767113C" w14:textId="17FC1C67" w:rsidR="00946BF4" w:rsidRDefault="00946BF4" w:rsidP="002D7E53">
      <w:pPr>
        <w:pStyle w:val="Heading1"/>
        <w:rPr>
          <w:lang w:val="en-GB"/>
        </w:rPr>
      </w:pPr>
      <w:r w:rsidRPr="00946BF4">
        <w:rPr>
          <w:lang w:val="en-GB"/>
        </w:rPr>
        <w:t xml:space="preserve">Change </w:t>
      </w:r>
      <w:r w:rsidR="002D7E53">
        <w:rPr>
          <w:lang w:val="en-GB"/>
        </w:rPr>
        <w:t>4</w:t>
      </w:r>
      <w:r w:rsidRPr="00946BF4">
        <w:rPr>
          <w:lang w:val="en-GB"/>
        </w:rPr>
        <w:t>:</w:t>
      </w:r>
      <w:r>
        <w:rPr>
          <w:lang w:val="en-GB"/>
        </w:rPr>
        <w:t xml:space="preserve"> Adding DASH specific events dispatch modes</w:t>
      </w:r>
    </w:p>
    <w:p w14:paraId="3DDA69B8" w14:textId="77777777" w:rsidR="004E7F61" w:rsidRDefault="004E7F61" w:rsidP="004E7F61">
      <w:pPr>
        <w:rPr>
          <w:lang w:val="en-GB"/>
        </w:rPr>
      </w:pPr>
    </w:p>
    <w:p w14:paraId="5E8C263B" w14:textId="77777777" w:rsidR="00946BF4" w:rsidRPr="000A3FCD" w:rsidRDefault="00946BF4" w:rsidP="00946BF4">
      <w:pPr>
        <w:keepNext/>
        <w:widowControl/>
        <w:tabs>
          <w:tab w:val="left" w:pos="400"/>
          <w:tab w:val="left" w:pos="560"/>
          <w:tab w:val="left" w:pos="720"/>
          <w:tab w:val="left" w:pos="880"/>
          <w:tab w:val="left" w:pos="940"/>
          <w:tab w:val="left" w:pos="1021"/>
          <w:tab w:val="left" w:pos="1080"/>
          <w:tab w:val="left" w:pos="1140"/>
          <w:tab w:val="left" w:pos="1360"/>
        </w:tabs>
        <w:suppressAutoHyphens/>
        <w:autoSpaceDE/>
        <w:autoSpaceDN/>
        <w:adjustRightInd w:val="0"/>
        <w:spacing w:before="60" w:after="120" w:line="240" w:lineRule="atLeast"/>
        <w:jc w:val="both"/>
        <w:outlineLvl w:val="4"/>
        <w:rPr>
          <w:rFonts w:ascii="Cambria" w:eastAsia="MS Mincho" w:hAnsi="Cambria" w:cs="Times New Roman"/>
          <w:b/>
          <w:i/>
          <w:iCs/>
          <w:szCs w:val="24"/>
          <w:lang w:val="en-GB" w:eastAsia="ja-JP"/>
        </w:rPr>
      </w:pPr>
      <w:r w:rsidRPr="000A3FCD">
        <w:rPr>
          <w:i/>
          <w:iCs/>
          <w:highlight w:val="yellow"/>
          <w:lang w:eastAsia="zh-CN"/>
        </w:rPr>
        <w:t xml:space="preserve">Change </w:t>
      </w:r>
      <w:r>
        <w:rPr>
          <w:i/>
          <w:iCs/>
          <w:highlight w:val="yellow"/>
          <w:lang w:eastAsia="zh-CN"/>
        </w:rPr>
        <w:t>A.13.10</w:t>
      </w:r>
      <w:r w:rsidRPr="000A3FCD">
        <w:rPr>
          <w:i/>
          <w:iCs/>
          <w:highlight w:val="yellow"/>
          <w:lang w:eastAsia="zh-CN"/>
        </w:rPr>
        <w:t xml:space="preserve"> to:</w:t>
      </w:r>
    </w:p>
    <w:p w14:paraId="41A3917B" w14:textId="77777777" w:rsidR="00946BF4" w:rsidRDefault="00946BF4" w:rsidP="00946BF4">
      <w:pPr>
        <w:rPr>
          <w:lang w:eastAsia="zh-CN"/>
        </w:rPr>
      </w:pPr>
    </w:p>
    <w:p w14:paraId="3B10F2AD" w14:textId="77777777" w:rsidR="00946BF4" w:rsidRPr="006876AD" w:rsidRDefault="00946BF4" w:rsidP="00946BF4">
      <w:pPr>
        <w:widowControl/>
        <w:tabs>
          <w:tab w:val="left" w:pos="403"/>
          <w:tab w:val="left" w:pos="640"/>
          <w:tab w:val="left" w:pos="720"/>
        </w:tabs>
        <w:autoSpaceDE/>
        <w:autoSpaceDN/>
        <w:adjustRightInd w:val="0"/>
        <w:spacing w:after="240" w:line="250" w:lineRule="exact"/>
        <w:jc w:val="both"/>
        <w:outlineLvl w:val="0"/>
        <w:rPr>
          <w:rFonts w:ascii="Cambria" w:eastAsia="MS Mincho" w:hAnsi="Cambria" w:cs="Times New Roman"/>
          <w:b/>
          <w:sz w:val="24"/>
          <w:szCs w:val="24"/>
          <w:lang w:val="en-GB" w:eastAsia="ja-JP"/>
        </w:rPr>
      </w:pPr>
      <w:r>
        <w:rPr>
          <w:rFonts w:ascii="Cambria" w:eastAsia="MS Mincho" w:hAnsi="Cambria" w:cs="Times New Roman"/>
          <w:b/>
          <w:sz w:val="24"/>
          <w:szCs w:val="24"/>
          <w:lang w:val="en-GB" w:eastAsia="ja-JP"/>
        </w:rPr>
        <w:t xml:space="preserve">A.13.10 </w:t>
      </w:r>
      <w:r w:rsidRPr="006876AD">
        <w:rPr>
          <w:rFonts w:ascii="Cambria" w:eastAsia="MS Mincho" w:hAnsi="Cambria" w:cs="Times New Roman"/>
          <w:b/>
          <w:sz w:val="24"/>
          <w:szCs w:val="24"/>
          <w:lang w:val="en-GB" w:eastAsia="ja-JP"/>
        </w:rPr>
        <w:t>Prose description of APIs</w:t>
      </w:r>
    </w:p>
    <w:p w14:paraId="143AAC45" w14:textId="77777777" w:rsidR="00946BF4" w:rsidRPr="006876AD" w:rsidRDefault="00946BF4" w:rsidP="00946BF4">
      <w:pPr>
        <w:widowControl/>
        <w:tabs>
          <w:tab w:val="left" w:pos="403"/>
        </w:tabs>
        <w:autoSpaceDE/>
        <w:autoSpaceDN/>
        <w:spacing w:after="120" w:line="240" w:lineRule="atLeast"/>
        <w:jc w:val="both"/>
        <w:rPr>
          <w:rFonts w:ascii="Cambria" w:eastAsia="MS Mincho" w:hAnsi="Cambria" w:cs="Times New Roman"/>
          <w:lang w:val="en-GB"/>
        </w:rPr>
      </w:pPr>
      <w:r w:rsidRPr="006876AD">
        <w:rPr>
          <w:rFonts w:ascii="Cambria" w:eastAsia="MS Mincho" w:hAnsi="Cambria" w:cs="Times New Roman"/>
          <w:lang w:val="en-GB"/>
        </w:rPr>
        <w:t xml:space="preserve">The event/timed metadata API is an interface defined between a DASH client and a device application in the exchange of subscription data and dispatch/transfer of matching DASH Event or timed metadata information between these entities. The Event/timed metadata API is shown in </w:t>
      </w:r>
      <w:r w:rsidRPr="006876AD">
        <w:rPr>
          <w:rFonts w:ascii="Cambria" w:eastAsia="MS Mincho" w:hAnsi="Cambria" w:cs="Times New Roman"/>
          <w:lang w:val="en-GB"/>
        </w:rPr>
        <w:fldChar w:fldCharType="begin"/>
      </w:r>
      <w:r w:rsidRPr="006876AD">
        <w:rPr>
          <w:rFonts w:ascii="Cambria" w:eastAsia="MS Mincho" w:hAnsi="Cambria" w:cs="Times New Roman"/>
          <w:lang w:val="en-GB"/>
        </w:rPr>
        <w:instrText xml:space="preserve"> REF _Ref71517854 \r \h  \* MERGEFORMAT </w:instrText>
      </w:r>
      <w:r w:rsidRPr="006876AD">
        <w:rPr>
          <w:rFonts w:ascii="Cambria" w:eastAsia="MS Mincho" w:hAnsi="Cambria" w:cs="Times New Roman"/>
          <w:lang w:val="en-GB"/>
        </w:rPr>
      </w:r>
      <w:r w:rsidRPr="006876AD">
        <w:rPr>
          <w:rFonts w:ascii="Cambria" w:eastAsia="MS Mincho" w:hAnsi="Cambria" w:cs="Times New Roman"/>
          <w:lang w:val="en-GB"/>
        </w:rPr>
        <w:fldChar w:fldCharType="separate"/>
      </w:r>
      <w:r w:rsidRPr="006876AD">
        <w:rPr>
          <w:rFonts w:ascii="Cambria" w:eastAsia="MS Mincho" w:hAnsi="Cambria" w:cs="Times New Roman"/>
          <w:lang w:val="en-GB"/>
        </w:rPr>
        <w:t>Figure A.1</w:t>
      </w:r>
      <w:r w:rsidRPr="006876AD">
        <w:rPr>
          <w:rFonts w:ascii="Cambria" w:eastAsia="MS Mincho" w:hAnsi="Cambria" w:cs="Times New Roman"/>
          <w:lang w:val="en-GB"/>
        </w:rPr>
        <w:fldChar w:fldCharType="end"/>
      </w:r>
      <w:r w:rsidRPr="006876AD">
        <w:rPr>
          <w:rFonts w:ascii="Cambria" w:eastAsia="MS Mincho" w:hAnsi="Cambria" w:cs="Times New Roman"/>
          <w:lang w:val="en-GB"/>
        </w:rPr>
        <w:t>.</w:t>
      </w:r>
    </w:p>
    <w:p w14:paraId="29EF893E" w14:textId="77777777" w:rsidR="00946BF4" w:rsidRPr="006876AD" w:rsidRDefault="00946BF4" w:rsidP="00946BF4">
      <w:pPr>
        <w:widowControl/>
        <w:tabs>
          <w:tab w:val="left" w:pos="1368"/>
        </w:tabs>
        <w:autoSpaceDE/>
        <w:autoSpaceDN/>
        <w:spacing w:after="240" w:line="220" w:lineRule="atLeast"/>
        <w:ind w:left="403"/>
        <w:jc w:val="both"/>
        <w:rPr>
          <w:rFonts w:ascii="Cambria" w:eastAsia="MS Mincho" w:hAnsi="Cambria" w:cs="Times New Roman"/>
          <w:sz w:val="20"/>
          <w:lang w:val="en-GB"/>
        </w:rPr>
      </w:pPr>
      <w:r w:rsidRPr="006876AD">
        <w:rPr>
          <w:rFonts w:ascii="Cambria" w:eastAsia="MS Mincho" w:hAnsi="Cambria" w:cs="Times New Roman"/>
          <w:sz w:val="20"/>
          <w:lang w:val="en-GB"/>
        </w:rPr>
        <w:t>NOTE 1</w:t>
      </w:r>
      <w:r w:rsidRPr="006876AD">
        <w:rPr>
          <w:rFonts w:ascii="Cambria" w:eastAsia="MS Mincho" w:hAnsi="Cambria" w:cs="Times New Roman"/>
          <w:sz w:val="20"/>
          <w:lang w:val="en-GB"/>
        </w:rPr>
        <w:tab/>
        <w:t>In this Annex, the term "DASH Player" is used.</w:t>
      </w:r>
    </w:p>
    <w:p w14:paraId="6570CF83" w14:textId="77777777" w:rsidR="00946BF4" w:rsidRPr="006876AD" w:rsidRDefault="00946BF4" w:rsidP="00946BF4">
      <w:pPr>
        <w:widowControl/>
        <w:tabs>
          <w:tab w:val="left" w:pos="403"/>
        </w:tabs>
        <w:autoSpaceDE/>
        <w:autoSpaceDN/>
        <w:spacing w:after="120" w:line="240" w:lineRule="atLeast"/>
        <w:jc w:val="both"/>
        <w:rPr>
          <w:rFonts w:ascii="Cambria" w:eastAsia="MS Mincho" w:hAnsi="Cambria" w:cs="Times New Roman"/>
          <w:lang w:val="en-GB"/>
        </w:rPr>
      </w:pPr>
      <w:r w:rsidRPr="006876AD">
        <w:rPr>
          <w:rFonts w:ascii="Cambria" w:eastAsia="MS Mincho" w:hAnsi="Cambria" w:cs="Times New Roman"/>
          <w:lang w:val="en-GB"/>
        </w:rPr>
        <w:t xml:space="preserve">The description of the API below is strictly functional, </w:t>
      </w:r>
      <w:proofErr w:type="gramStart"/>
      <w:r w:rsidRPr="006876AD">
        <w:rPr>
          <w:rFonts w:ascii="Cambria" w:eastAsia="MS Mincho" w:hAnsi="Cambria" w:cs="Times New Roman"/>
          <w:lang w:val="en-GB"/>
        </w:rPr>
        <w:t>i.e.</w:t>
      </w:r>
      <w:proofErr w:type="gramEnd"/>
      <w:r w:rsidRPr="006876AD">
        <w:rPr>
          <w:rFonts w:ascii="Cambria" w:eastAsia="MS Mincho" w:hAnsi="Cambria" w:cs="Times New Roman"/>
          <w:lang w:val="en-GB"/>
        </w:rPr>
        <w:t xml:space="preserve"> implementation-agnostic. For example, the </w:t>
      </w:r>
      <w:proofErr w:type="spellStart"/>
      <w:proofErr w:type="gramStart"/>
      <w:r w:rsidRPr="006876AD">
        <w:rPr>
          <w:rFonts w:ascii="Courier New" w:eastAsia="MS Mincho" w:hAnsi="Courier New" w:cs="Courier New"/>
          <w:lang w:val="en-GB"/>
        </w:rPr>
        <w:t>subscribeEvent</w:t>
      </w:r>
      <w:proofErr w:type="spellEnd"/>
      <w:r w:rsidRPr="006876AD">
        <w:rPr>
          <w:rFonts w:ascii="Courier New" w:eastAsia="MS Mincho" w:hAnsi="Courier New" w:cs="Courier New"/>
          <w:lang w:val="en-GB"/>
        </w:rPr>
        <w:t>(</w:t>
      </w:r>
      <w:proofErr w:type="gramEnd"/>
      <w:r w:rsidRPr="006876AD">
        <w:rPr>
          <w:rFonts w:ascii="Courier New" w:eastAsia="MS Mincho" w:hAnsi="Courier New" w:cs="Courier New"/>
          <w:lang w:val="en-GB"/>
        </w:rPr>
        <w:t>)</w:t>
      </w:r>
      <w:r w:rsidRPr="006876AD">
        <w:rPr>
          <w:rFonts w:ascii="Cambria" w:eastAsia="MS Mincho" w:hAnsi="Cambria" w:cs="Times New Roman"/>
          <w:lang w:val="en-GB"/>
        </w:rPr>
        <w:t xml:space="preserve"> method as defined below may be mapped to the existing </w:t>
      </w:r>
      <w:r w:rsidRPr="006876AD">
        <w:rPr>
          <w:rFonts w:ascii="Courier New" w:eastAsia="MS Mincho" w:hAnsi="Courier New" w:cs="Courier New"/>
          <w:lang w:val="en-GB"/>
        </w:rPr>
        <w:t>on(</w:t>
      </w:r>
      <w:proofErr w:type="spellStart"/>
      <w:r w:rsidRPr="006876AD">
        <w:rPr>
          <w:rFonts w:ascii="Courier New" w:eastAsia="MS Mincho" w:hAnsi="Courier New" w:cs="Courier New"/>
          <w:lang w:val="en-GB"/>
        </w:rPr>
        <w:t>type,listener,scope</w:t>
      </w:r>
      <w:proofErr w:type="spellEnd"/>
      <w:r w:rsidRPr="006876AD">
        <w:rPr>
          <w:rFonts w:ascii="Courier New" w:eastAsia="MS Mincho" w:hAnsi="Courier New" w:cs="Courier New"/>
          <w:lang w:val="en-GB"/>
        </w:rPr>
        <w:t>)</w:t>
      </w:r>
      <w:r w:rsidRPr="006876AD">
        <w:rPr>
          <w:rFonts w:ascii="Cambria" w:eastAsia="MS Mincho" w:hAnsi="Cambria" w:cs="Times New Roman"/>
          <w:lang w:val="en-GB"/>
        </w:rPr>
        <w:t xml:space="preserve"> method as defined for the dash.js under </w:t>
      </w:r>
      <w:proofErr w:type="spellStart"/>
      <w:r w:rsidRPr="006876AD">
        <w:rPr>
          <w:rFonts w:ascii="Courier New" w:eastAsia="MS Mincho" w:hAnsi="Courier New" w:cs="Courier New"/>
          <w:lang w:val="en-GB"/>
        </w:rPr>
        <w:t>MediaPlayerEvents</w:t>
      </w:r>
      <w:proofErr w:type="spellEnd"/>
      <w:r w:rsidRPr="006876AD">
        <w:rPr>
          <w:rFonts w:ascii="Cambria" w:eastAsia="MS Mincho" w:hAnsi="Cambria" w:cs="Times New Roman"/>
          <w:lang w:val="en-GB"/>
        </w:rPr>
        <w:t>.</w:t>
      </w:r>
    </w:p>
    <w:p w14:paraId="33D5B313" w14:textId="77777777" w:rsidR="00946BF4" w:rsidRDefault="00946BF4" w:rsidP="00946BF4">
      <w:pPr>
        <w:widowControl/>
        <w:tabs>
          <w:tab w:val="left" w:pos="403"/>
        </w:tabs>
        <w:autoSpaceDE/>
        <w:autoSpaceDN/>
        <w:spacing w:after="120" w:line="240" w:lineRule="atLeast"/>
        <w:jc w:val="both"/>
        <w:rPr>
          <w:ins w:id="88" w:author="Iraj Sodagar (2022-05-11)" w:date="2022-07-12T15:15:00Z"/>
          <w:rFonts w:ascii="Cambria" w:eastAsia="MS Mincho" w:hAnsi="Cambria" w:cs="Times New Roman"/>
          <w:lang w:val="en-GB"/>
        </w:rPr>
      </w:pPr>
      <w:r w:rsidRPr="006876AD">
        <w:rPr>
          <w:rFonts w:ascii="Cambria" w:eastAsia="MS Mincho" w:hAnsi="Cambria" w:cs="Times New Roman"/>
          <w:lang w:val="en-GB"/>
        </w:rPr>
        <w:t xml:space="preserve">As part of this API and before any operations, the DASH Player provides a list of </w:t>
      </w:r>
      <w:proofErr w:type="spellStart"/>
      <w:proofErr w:type="gramStart"/>
      <w:r w:rsidRPr="006876AD">
        <w:rPr>
          <w:rFonts w:ascii="Cambria" w:eastAsia="MS Mincho" w:hAnsi="Cambria" w:cs="Times New Roman"/>
          <w:i/>
          <w:iCs/>
          <w:lang w:val="en-GB"/>
        </w:rPr>
        <w:t>scheme</w:t>
      </w:r>
      <w:proofErr w:type="gramEnd"/>
      <w:r w:rsidRPr="006876AD">
        <w:rPr>
          <w:rFonts w:ascii="Cambria" w:eastAsia="MS Mincho" w:hAnsi="Cambria" w:cs="Times New Roman"/>
          <w:i/>
          <w:iCs/>
          <w:lang w:val="en-GB"/>
        </w:rPr>
        <w:t>_id</w:t>
      </w:r>
      <w:proofErr w:type="spellEnd"/>
      <w:r w:rsidRPr="006876AD">
        <w:rPr>
          <w:rFonts w:ascii="Cambria" w:eastAsia="MS Mincho" w:hAnsi="Cambria" w:cs="Times New Roman"/>
          <w:lang w:val="en-GB"/>
        </w:rPr>
        <w:t>/(</w:t>
      </w:r>
      <w:r w:rsidRPr="006876AD">
        <w:rPr>
          <w:rFonts w:ascii="Cambria" w:eastAsia="MS Mincho" w:hAnsi="Cambria" w:cs="Times New Roman"/>
          <w:i/>
          <w:iCs/>
          <w:lang w:val="en-GB"/>
        </w:rPr>
        <w:t>value</w:t>
      </w:r>
      <w:r w:rsidRPr="006876AD">
        <w:rPr>
          <w:rFonts w:ascii="Cambria" w:eastAsia="MS Mincho" w:hAnsi="Cambria" w:cs="Times New Roman"/>
          <w:lang w:val="en-GB"/>
        </w:rPr>
        <w:t xml:space="preserve">) listed in the MPD when it receives it. This list includes all MPD and </w:t>
      </w:r>
      <w:proofErr w:type="spellStart"/>
      <w:r w:rsidRPr="006876AD">
        <w:rPr>
          <w:rFonts w:ascii="Cambria" w:eastAsia="MS Mincho" w:hAnsi="Cambria" w:cs="Times New Roman"/>
          <w:lang w:val="en-GB"/>
        </w:rPr>
        <w:t>inband</w:t>
      </w:r>
      <w:proofErr w:type="spellEnd"/>
      <w:r w:rsidRPr="006876AD">
        <w:rPr>
          <w:rFonts w:ascii="Cambria" w:eastAsia="MS Mincho" w:hAnsi="Cambria" w:cs="Times New Roman"/>
          <w:lang w:val="en-GB"/>
        </w:rPr>
        <w:t xml:space="preserve"> events as well as </w:t>
      </w:r>
      <w:proofErr w:type="spellStart"/>
      <w:r w:rsidRPr="006876AD">
        <w:rPr>
          <w:rFonts w:ascii="Cambria" w:eastAsia="MS Mincho" w:hAnsi="Cambria" w:cs="Times New Roman"/>
          <w:i/>
          <w:iCs/>
          <w:lang w:val="en-GB"/>
        </w:rPr>
        <w:lastRenderedPageBreak/>
        <w:t>scheme_id</w:t>
      </w:r>
      <w:proofErr w:type="spellEnd"/>
      <w:r w:rsidRPr="006876AD">
        <w:rPr>
          <w:rFonts w:ascii="Cambria" w:eastAsia="MS Mincho" w:hAnsi="Cambria" w:cs="Times New Roman"/>
          <w:lang w:val="en-GB"/>
        </w:rPr>
        <w:t xml:space="preserve"> of all timed metadata tracks. At this point, the Application is aware of the possible events and metadata deliverable by the DASH Player.</w:t>
      </w:r>
    </w:p>
    <w:p w14:paraId="2843BB9E" w14:textId="77777777" w:rsidR="00946BF4" w:rsidRPr="006876AD" w:rsidRDefault="00946BF4" w:rsidP="00946BF4">
      <w:pPr>
        <w:widowControl/>
        <w:tabs>
          <w:tab w:val="left" w:pos="1368"/>
        </w:tabs>
        <w:autoSpaceDE/>
        <w:autoSpaceDN/>
        <w:spacing w:after="240" w:line="220" w:lineRule="atLeast"/>
        <w:ind w:left="403"/>
        <w:jc w:val="both"/>
        <w:rPr>
          <w:ins w:id="89" w:author="Iraj Sodagar (2022-05-11)" w:date="2022-07-12T15:15:00Z"/>
          <w:rFonts w:ascii="Cambria" w:eastAsia="MS Mincho" w:hAnsi="Cambria" w:cs="Times New Roman"/>
          <w:sz w:val="20"/>
          <w:lang w:val="en-GB"/>
        </w:rPr>
      </w:pPr>
      <w:ins w:id="90" w:author="Iraj Sodagar (2022-05-11)" w:date="2022-07-12T15:15:00Z">
        <w:r w:rsidRPr="006876AD">
          <w:rPr>
            <w:rFonts w:ascii="Cambria" w:eastAsia="MS Mincho" w:hAnsi="Cambria" w:cs="Times New Roman"/>
            <w:sz w:val="20"/>
            <w:lang w:val="en-GB"/>
          </w:rPr>
          <w:t>NOTE </w:t>
        </w:r>
      </w:ins>
      <w:ins w:id="91" w:author="Iraj Sodagar (2022-05-11)" w:date="2022-07-12T15:16:00Z">
        <w:r>
          <w:rPr>
            <w:rFonts w:ascii="Cambria" w:eastAsia="MS Mincho" w:hAnsi="Cambria" w:cs="Times New Roman"/>
            <w:sz w:val="20"/>
            <w:lang w:val="en-GB"/>
          </w:rPr>
          <w:t>2</w:t>
        </w:r>
      </w:ins>
      <w:ins w:id="92" w:author="Iraj Sodagar (2022-05-11)" w:date="2022-07-12T15:15:00Z">
        <w:r w:rsidRPr="006876AD">
          <w:rPr>
            <w:rFonts w:ascii="Cambria" w:eastAsia="MS Mincho" w:hAnsi="Cambria" w:cs="Times New Roman"/>
            <w:sz w:val="20"/>
            <w:lang w:val="en-GB"/>
          </w:rPr>
          <w:tab/>
        </w:r>
      </w:ins>
      <w:ins w:id="93" w:author="Iraj Sodagar (2022-05-11)" w:date="2022-07-12T15:16:00Z">
        <w:r>
          <w:rPr>
            <w:rFonts w:ascii="Cambria" w:eastAsia="MS Mincho" w:hAnsi="Cambria" w:cs="Times New Roman"/>
            <w:sz w:val="20"/>
            <w:lang w:val="en-GB"/>
          </w:rPr>
          <w:t xml:space="preserve">The DASH Player may provide the </w:t>
        </w:r>
      </w:ins>
      <w:ins w:id="94" w:author="Iraj Sodagar (2022-05-11)" w:date="2022-07-12T15:17:00Z">
        <w:r>
          <w:rPr>
            <w:rFonts w:ascii="Cambria" w:eastAsia="MS Mincho" w:hAnsi="Cambria" w:cs="Times New Roman"/>
            <w:sz w:val="20"/>
            <w:lang w:val="en-GB"/>
          </w:rPr>
          <w:t>A</w:t>
        </w:r>
      </w:ins>
      <w:ins w:id="95" w:author="Iraj Sodagar (2022-05-11)" w:date="2022-07-12T15:16:00Z">
        <w:r>
          <w:rPr>
            <w:rFonts w:ascii="Cambria" w:eastAsia="MS Mincho" w:hAnsi="Cambria" w:cs="Times New Roman"/>
            <w:sz w:val="20"/>
            <w:lang w:val="en-GB"/>
          </w:rPr>
          <w:t xml:space="preserve">pplication </w:t>
        </w:r>
      </w:ins>
      <w:ins w:id="96" w:author="Iraj Sodagar (2022-05-11)" w:date="2022-07-12T15:19:00Z">
        <w:r>
          <w:rPr>
            <w:rFonts w:ascii="Cambria" w:eastAsia="MS Mincho" w:hAnsi="Cambria" w:cs="Times New Roman"/>
            <w:sz w:val="20"/>
            <w:lang w:val="en-GB"/>
          </w:rPr>
          <w:t xml:space="preserve">the </w:t>
        </w:r>
      </w:ins>
      <w:ins w:id="97" w:author="Iraj Sodagar (2022-05-11)" w:date="2022-07-12T15:16:00Z">
        <w:r>
          <w:rPr>
            <w:rFonts w:ascii="Cambria" w:eastAsia="MS Mincho" w:hAnsi="Cambria" w:cs="Times New Roman"/>
            <w:sz w:val="20"/>
            <w:lang w:val="en-GB"/>
          </w:rPr>
          <w:t>list of DASH event schemes as</w:t>
        </w:r>
      </w:ins>
      <w:ins w:id="98" w:author="Iraj Sodagar (2022-05-11)" w:date="2022-07-12T15:17:00Z">
        <w:r>
          <w:rPr>
            <w:rFonts w:ascii="Cambria" w:eastAsia="MS Mincho" w:hAnsi="Cambria" w:cs="Times New Roman"/>
            <w:sz w:val="20"/>
            <w:lang w:val="en-GB"/>
          </w:rPr>
          <w:t xml:space="preserve"> a part of listed event schemes in the MPD and</w:t>
        </w:r>
      </w:ins>
      <w:ins w:id="99" w:author="Iraj Sodagar (2022-05-11)" w:date="2022-07-12T15:19:00Z">
        <w:r>
          <w:rPr>
            <w:rFonts w:ascii="Cambria" w:eastAsia="MS Mincho" w:hAnsi="Cambria" w:cs="Times New Roman"/>
            <w:sz w:val="20"/>
            <w:lang w:val="en-GB"/>
          </w:rPr>
          <w:t xml:space="preserve"> consequently</w:t>
        </w:r>
      </w:ins>
      <w:ins w:id="100" w:author="Iraj Sodagar (2022-05-11)" w:date="2022-07-12T15:17:00Z">
        <w:r>
          <w:rPr>
            <w:rFonts w:ascii="Cambria" w:eastAsia="MS Mincho" w:hAnsi="Cambria" w:cs="Times New Roman"/>
            <w:sz w:val="20"/>
            <w:lang w:val="en-GB"/>
          </w:rPr>
          <w:t>, the Application may subscrib</w:t>
        </w:r>
      </w:ins>
      <w:ins w:id="101" w:author="Iraj Sodagar (2022-05-11)" w:date="2022-07-12T15:18:00Z">
        <w:r>
          <w:rPr>
            <w:rFonts w:ascii="Cambria" w:eastAsia="MS Mincho" w:hAnsi="Cambria" w:cs="Times New Roman"/>
            <w:sz w:val="20"/>
            <w:lang w:val="en-GB"/>
          </w:rPr>
          <w:t>e to one or more of th</w:t>
        </w:r>
      </w:ins>
      <w:ins w:id="102" w:author="Iraj Sodagar (2022-05-11)" w:date="2022-07-12T15:20:00Z">
        <w:r>
          <w:rPr>
            <w:rFonts w:ascii="Cambria" w:eastAsia="MS Mincho" w:hAnsi="Cambria" w:cs="Times New Roman"/>
            <w:sz w:val="20"/>
            <w:lang w:val="en-GB"/>
          </w:rPr>
          <w:t>ese</w:t>
        </w:r>
      </w:ins>
      <w:ins w:id="103" w:author="Iraj Sodagar (2022-05-11)" w:date="2022-07-12T15:18:00Z">
        <w:r>
          <w:rPr>
            <w:rFonts w:ascii="Cambria" w:eastAsia="MS Mincho" w:hAnsi="Cambria" w:cs="Times New Roman"/>
            <w:sz w:val="20"/>
            <w:lang w:val="en-GB"/>
          </w:rPr>
          <w:t xml:space="preserve"> event schemes</w:t>
        </w:r>
      </w:ins>
      <w:ins w:id="104" w:author="Iraj Sodagar (2022-05-11)" w:date="2022-07-12T15:15:00Z">
        <w:r w:rsidRPr="006876AD">
          <w:rPr>
            <w:rFonts w:ascii="Cambria" w:eastAsia="MS Mincho" w:hAnsi="Cambria" w:cs="Times New Roman"/>
            <w:sz w:val="20"/>
            <w:lang w:val="en-GB"/>
          </w:rPr>
          <w:t>.</w:t>
        </w:r>
      </w:ins>
    </w:p>
    <w:p w14:paraId="49815C76" w14:textId="77777777" w:rsidR="00946BF4" w:rsidRDefault="00946BF4" w:rsidP="004E7F61">
      <w:pPr>
        <w:rPr>
          <w:lang w:eastAsia="zh-CN"/>
        </w:rPr>
      </w:pPr>
    </w:p>
    <w:p w14:paraId="02C50053" w14:textId="77777777" w:rsidR="00946BF4" w:rsidRDefault="00946BF4" w:rsidP="004E7F61">
      <w:pPr>
        <w:rPr>
          <w:lang w:eastAsia="zh-CN"/>
        </w:rPr>
      </w:pPr>
    </w:p>
    <w:p w14:paraId="5AAA2161" w14:textId="77777777" w:rsidR="00946BF4" w:rsidRDefault="00946BF4" w:rsidP="004E7F61">
      <w:pPr>
        <w:rPr>
          <w:lang w:eastAsia="zh-CN"/>
        </w:rPr>
      </w:pPr>
      <w:r w:rsidRPr="00107E19">
        <w:rPr>
          <w:highlight w:val="yellow"/>
          <w:lang w:eastAsia="zh-CN"/>
        </w:rPr>
        <w:t xml:space="preserve">Change </w:t>
      </w:r>
      <w:r>
        <w:rPr>
          <w:highlight w:val="yellow"/>
          <w:lang w:eastAsia="zh-CN"/>
        </w:rPr>
        <w:t>A.13.12</w:t>
      </w:r>
      <w:r w:rsidRPr="00107E19">
        <w:rPr>
          <w:highlight w:val="yellow"/>
          <w:lang w:eastAsia="zh-CN"/>
        </w:rPr>
        <w:t xml:space="preserve"> to the following:</w:t>
      </w:r>
      <w:bookmarkStart w:id="105" w:name="_Toc75427635"/>
    </w:p>
    <w:p w14:paraId="4BCF6D0B" w14:textId="77777777" w:rsidR="00946BF4" w:rsidRDefault="00946BF4" w:rsidP="00946BF4">
      <w:pPr>
        <w:rPr>
          <w:i/>
          <w:iCs/>
          <w:lang w:eastAsia="zh-CN"/>
        </w:rPr>
      </w:pPr>
    </w:p>
    <w:p w14:paraId="6F971191" w14:textId="77777777" w:rsidR="00946BF4" w:rsidRPr="00BF23EA" w:rsidRDefault="00946BF4" w:rsidP="00946BF4">
      <w:pPr>
        <w:rPr>
          <w:rFonts w:asciiTheme="majorHAnsi" w:hAnsiTheme="majorHAnsi"/>
          <w:b/>
          <w:bCs/>
          <w:i/>
          <w:iCs/>
          <w:sz w:val="24"/>
          <w:szCs w:val="24"/>
          <w:lang w:eastAsia="zh-CN"/>
        </w:rPr>
      </w:pPr>
      <w:r w:rsidRPr="00BF23EA">
        <w:rPr>
          <w:rFonts w:asciiTheme="majorHAnsi" w:hAnsiTheme="majorHAnsi" w:cstheme="majorBidi"/>
          <w:b/>
          <w:bCs/>
          <w:sz w:val="24"/>
          <w:szCs w:val="24"/>
          <w:lang w:eastAsia="zh-CN"/>
        </w:rPr>
        <w:t xml:space="preserve">A.13.12 </w:t>
      </w:r>
      <w:r w:rsidRPr="00BF23EA">
        <w:rPr>
          <w:rFonts w:asciiTheme="majorHAnsi" w:hAnsiTheme="majorHAnsi" w:cstheme="majorBidi"/>
          <w:b/>
          <w:bCs/>
          <w:sz w:val="24"/>
          <w:szCs w:val="24"/>
          <w:lang w:eastAsia="zh-CN"/>
        </w:rPr>
        <w:tab/>
      </w:r>
      <w:del w:id="106" w:author="Iraj Sodagar (2022-05-11)" w:date="2022-07-22T10:27:00Z">
        <w:r w:rsidRPr="00BF23EA" w:rsidDel="004B1655">
          <w:rPr>
            <w:rFonts w:asciiTheme="majorHAnsi" w:hAnsiTheme="majorHAnsi" w:cstheme="majorBidi"/>
            <w:b/>
            <w:bCs/>
            <w:sz w:val="24"/>
            <w:szCs w:val="24"/>
          </w:rPr>
          <w:delText>Recommended</w:delText>
        </w:r>
        <w:r w:rsidRPr="00BF23EA" w:rsidDel="004B1655">
          <w:rPr>
            <w:rFonts w:asciiTheme="majorHAnsi" w:hAnsiTheme="majorHAnsi"/>
            <w:b/>
            <w:bCs/>
            <w:sz w:val="24"/>
            <w:szCs w:val="24"/>
          </w:rPr>
          <w:delText xml:space="preserve"> d</w:delText>
        </w:r>
      </w:del>
      <w:ins w:id="107" w:author="Iraj Sodagar (2022-05-11)" w:date="2022-07-22T10:27:00Z">
        <w:r>
          <w:rPr>
            <w:rFonts w:asciiTheme="majorHAnsi" w:hAnsiTheme="majorHAnsi" w:cstheme="majorBidi"/>
            <w:b/>
            <w:bCs/>
            <w:sz w:val="24"/>
            <w:szCs w:val="24"/>
          </w:rPr>
          <w:t>D</w:t>
        </w:r>
      </w:ins>
      <w:r w:rsidRPr="00BF23EA">
        <w:rPr>
          <w:rFonts w:asciiTheme="majorHAnsi" w:hAnsiTheme="majorHAnsi"/>
          <w:b/>
          <w:bCs/>
          <w:sz w:val="24"/>
          <w:szCs w:val="24"/>
        </w:rPr>
        <w:t>ispatch modes for DASH-specific events</w:t>
      </w:r>
      <w:bookmarkEnd w:id="105"/>
    </w:p>
    <w:p w14:paraId="1189C7F6" w14:textId="6AB7A0A7" w:rsidR="00946BF4" w:rsidRDefault="00946BF4" w:rsidP="00946BF4">
      <w:pPr>
        <w:pStyle w:val="BodyText"/>
        <w:adjustRightInd w:val="0"/>
        <w:rPr>
          <w:rFonts w:asciiTheme="majorHAnsi" w:hAnsiTheme="majorHAnsi"/>
          <w:sz w:val="22"/>
          <w:szCs w:val="22"/>
        </w:rPr>
      </w:pPr>
      <w:r w:rsidRPr="004B1655">
        <w:rPr>
          <w:rFonts w:asciiTheme="majorHAnsi" w:hAnsiTheme="majorHAnsi"/>
          <w:sz w:val="22"/>
          <w:szCs w:val="22"/>
        </w:rPr>
        <w:t xml:space="preserve">In </w:t>
      </w:r>
      <w:r w:rsidRPr="004B1655">
        <w:rPr>
          <w:rFonts w:asciiTheme="majorHAnsi" w:hAnsiTheme="majorHAnsi"/>
          <w:sz w:val="22"/>
          <w:szCs w:val="22"/>
        </w:rPr>
        <w:fldChar w:fldCharType="begin"/>
      </w:r>
      <w:r w:rsidRPr="004B1655">
        <w:rPr>
          <w:rFonts w:asciiTheme="majorHAnsi" w:hAnsiTheme="majorHAnsi"/>
          <w:sz w:val="22"/>
          <w:szCs w:val="22"/>
        </w:rPr>
        <w:instrText xml:space="preserve"> REF _Ref62474947 \w \h  \* MERGEFORMAT </w:instrText>
      </w:r>
      <w:r w:rsidRPr="004B1655">
        <w:rPr>
          <w:rFonts w:asciiTheme="majorHAnsi" w:hAnsiTheme="majorHAnsi"/>
          <w:sz w:val="22"/>
          <w:szCs w:val="22"/>
        </w:rPr>
      </w:r>
      <w:r w:rsidRPr="004B1655">
        <w:rPr>
          <w:rFonts w:asciiTheme="majorHAnsi" w:hAnsiTheme="majorHAnsi"/>
          <w:sz w:val="22"/>
          <w:szCs w:val="22"/>
        </w:rPr>
        <w:fldChar w:fldCharType="separate"/>
      </w:r>
      <w:r w:rsidRPr="004B1655">
        <w:rPr>
          <w:rFonts w:asciiTheme="majorHAnsi" w:hAnsiTheme="majorHAnsi"/>
          <w:sz w:val="22"/>
          <w:szCs w:val="22"/>
        </w:rPr>
        <w:t>5.10.4</w:t>
      </w:r>
      <w:r w:rsidRPr="004B1655">
        <w:rPr>
          <w:rFonts w:asciiTheme="majorHAnsi" w:hAnsiTheme="majorHAnsi"/>
          <w:sz w:val="22"/>
          <w:szCs w:val="22"/>
        </w:rPr>
        <w:fldChar w:fldCharType="end"/>
      </w:r>
      <w:r w:rsidRPr="004B1655">
        <w:rPr>
          <w:rFonts w:asciiTheme="majorHAnsi" w:hAnsiTheme="majorHAnsi"/>
          <w:sz w:val="22"/>
          <w:szCs w:val="22"/>
        </w:rPr>
        <w:t xml:space="preserve">, several DASH-specific </w:t>
      </w:r>
      <w:del w:id="108" w:author="Iraj Sodagar (2022-05-11)" w:date="2022-07-22T10:29:00Z">
        <w:r w:rsidRPr="004B1655" w:rsidDel="00A83E47">
          <w:rPr>
            <w:rFonts w:asciiTheme="majorHAnsi" w:hAnsiTheme="majorHAnsi"/>
            <w:sz w:val="22"/>
            <w:szCs w:val="22"/>
          </w:rPr>
          <w:delText xml:space="preserve">events </w:delText>
        </w:r>
      </w:del>
      <w:ins w:id="109" w:author="Iraj Sodagar (2022-05-11)" w:date="2022-07-22T10:29:00Z">
        <w:r w:rsidRPr="004B1655">
          <w:rPr>
            <w:rFonts w:asciiTheme="majorHAnsi" w:hAnsiTheme="majorHAnsi"/>
            <w:sz w:val="22"/>
            <w:szCs w:val="22"/>
          </w:rPr>
          <w:t>event</w:t>
        </w:r>
        <w:r>
          <w:rPr>
            <w:rFonts w:asciiTheme="majorHAnsi" w:hAnsiTheme="majorHAnsi"/>
            <w:sz w:val="22"/>
            <w:szCs w:val="22"/>
          </w:rPr>
          <w:t xml:space="preserve"> schemes</w:t>
        </w:r>
        <w:r w:rsidRPr="004B1655">
          <w:rPr>
            <w:rFonts w:asciiTheme="majorHAnsi" w:hAnsiTheme="majorHAnsi"/>
            <w:sz w:val="22"/>
            <w:szCs w:val="22"/>
          </w:rPr>
          <w:t xml:space="preserve"> </w:t>
        </w:r>
      </w:ins>
      <w:r w:rsidRPr="004B1655">
        <w:rPr>
          <w:rFonts w:asciiTheme="majorHAnsi" w:hAnsiTheme="majorHAnsi"/>
          <w:sz w:val="22"/>
          <w:szCs w:val="22"/>
        </w:rPr>
        <w:t xml:space="preserve">are defined. </w:t>
      </w:r>
      <w:del w:id="110" w:author="Iraj Sodagar (2022-05-11)" w:date="2022-07-22T10:27:00Z">
        <w:r w:rsidRPr="004B1655" w:rsidDel="004B1655">
          <w:rPr>
            <w:rFonts w:asciiTheme="majorHAnsi" w:hAnsiTheme="majorHAnsi"/>
            <w:sz w:val="22"/>
            <w:szCs w:val="22"/>
          </w:rPr>
          <w:delText>For all DASH-specific events, it is proposed to use the on-receive dispatch mode.</w:delText>
        </w:r>
      </w:del>
      <w:ins w:id="111" w:author="Iraj Sodagar (2022-05-11)" w:date="2022-07-22T10:28:00Z">
        <w:r>
          <w:rPr>
            <w:rFonts w:asciiTheme="majorHAnsi" w:hAnsiTheme="majorHAnsi"/>
            <w:sz w:val="22"/>
            <w:szCs w:val="22"/>
          </w:rPr>
          <w:t>Table A.4</w:t>
        </w:r>
      </w:ins>
      <w:ins w:id="112" w:author="Iraj Sodagar (2022-05-11)" w:date="2022-07-22T10:27:00Z">
        <w:r>
          <w:rPr>
            <w:rFonts w:asciiTheme="majorHAnsi" w:hAnsiTheme="majorHAnsi"/>
            <w:sz w:val="22"/>
            <w:szCs w:val="22"/>
          </w:rPr>
          <w:t xml:space="preserve"> describes their dispatch modes</w:t>
        </w:r>
      </w:ins>
      <w:ins w:id="113" w:author="Iraj Sodagar (2022-05-11)" w:date="2022-07-22T10:39:00Z">
        <w:r>
          <w:rPr>
            <w:rFonts w:asciiTheme="majorHAnsi" w:hAnsiTheme="majorHAnsi"/>
            <w:sz w:val="22"/>
            <w:szCs w:val="22"/>
          </w:rPr>
          <w:t>.</w:t>
        </w:r>
      </w:ins>
    </w:p>
    <w:p w14:paraId="219B1B42" w14:textId="56717EBA" w:rsidR="0026375A" w:rsidRDefault="0026375A" w:rsidP="00946BF4">
      <w:pPr>
        <w:pStyle w:val="BodyText"/>
        <w:adjustRightInd w:val="0"/>
        <w:rPr>
          <w:rFonts w:asciiTheme="majorHAnsi" w:hAnsiTheme="majorHAnsi"/>
          <w:sz w:val="22"/>
          <w:szCs w:val="22"/>
        </w:rPr>
      </w:pPr>
    </w:p>
    <w:p w14:paraId="5B1797E9" w14:textId="1F3232F5" w:rsidR="0026375A" w:rsidRDefault="0026375A" w:rsidP="00946BF4">
      <w:pPr>
        <w:pStyle w:val="BodyText"/>
        <w:adjustRightInd w:val="0"/>
        <w:rPr>
          <w:rFonts w:asciiTheme="majorHAnsi" w:hAnsiTheme="majorHAnsi"/>
          <w:sz w:val="22"/>
          <w:szCs w:val="22"/>
        </w:rPr>
      </w:pPr>
    </w:p>
    <w:p w14:paraId="2CB3DBA1" w14:textId="43454C67" w:rsidR="0026375A" w:rsidRPr="0026375A" w:rsidRDefault="0026375A" w:rsidP="00946BF4">
      <w:pPr>
        <w:pStyle w:val="BodyText"/>
        <w:adjustRightInd w:val="0"/>
        <w:rPr>
          <w:rFonts w:asciiTheme="majorHAnsi" w:hAnsiTheme="majorHAnsi"/>
          <w:b/>
          <w:bCs/>
          <w:sz w:val="22"/>
          <w:szCs w:val="22"/>
        </w:rPr>
      </w:pPr>
      <w:r w:rsidRPr="0026375A">
        <w:rPr>
          <w:b/>
          <w:bCs/>
          <w:lang w:val="en-GB"/>
        </w:rPr>
        <w:t xml:space="preserve">Change 4: </w:t>
      </w:r>
      <w:r>
        <w:rPr>
          <w:b/>
          <w:bCs/>
          <w:lang w:val="en-GB"/>
        </w:rPr>
        <w:t>Fixing the lang authoring and processing</w:t>
      </w:r>
    </w:p>
    <w:p w14:paraId="36D2E381" w14:textId="7030E14C" w:rsidR="0026375A" w:rsidRDefault="0026375A" w:rsidP="00946BF4">
      <w:pPr>
        <w:pStyle w:val="BodyText"/>
        <w:adjustRightInd w:val="0"/>
        <w:rPr>
          <w:rFonts w:asciiTheme="majorHAnsi" w:hAnsiTheme="majorHAnsi"/>
          <w:sz w:val="22"/>
          <w:szCs w:val="22"/>
        </w:rPr>
      </w:pPr>
    </w:p>
    <w:p w14:paraId="272AB50C" w14:textId="77777777" w:rsidR="0026375A" w:rsidRPr="0026375A" w:rsidRDefault="0026375A" w:rsidP="0026375A">
      <w:pPr>
        <w:keepNext/>
        <w:widowControl/>
        <w:numPr>
          <w:ilvl w:val="3"/>
          <w:numId w:val="17"/>
        </w:numPr>
        <w:tabs>
          <w:tab w:val="left" w:pos="1021"/>
          <w:tab w:val="left" w:pos="1140"/>
          <w:tab w:val="left" w:pos="1360"/>
        </w:tabs>
        <w:suppressAutoHyphens/>
        <w:autoSpaceDE/>
        <w:autoSpaceDN/>
        <w:spacing w:before="60" w:after="120" w:line="240" w:lineRule="atLeast"/>
        <w:outlineLvl w:val="3"/>
        <w:rPr>
          <w:rFonts w:ascii="Cambria" w:eastAsia="MS Mincho" w:hAnsi="Cambria" w:cs="Times New Roman"/>
          <w:b/>
          <w:lang w:val="en-GB" w:eastAsia="ja-JP"/>
        </w:rPr>
      </w:pPr>
      <w:bookmarkStart w:id="114" w:name="_Ref14711415"/>
      <w:r w:rsidRPr="0026375A">
        <w:rPr>
          <w:rFonts w:ascii="Cambria" w:eastAsia="MS Mincho" w:hAnsi="Cambria" w:cs="Times New Roman"/>
          <w:b/>
          <w:lang w:val="en-GB" w:eastAsia="ja-JP"/>
        </w:rPr>
        <w:t>Semantics</w:t>
      </w:r>
      <w:bookmarkEnd w:id="114"/>
    </w:p>
    <w:p w14:paraId="2C7052F8" w14:textId="77777777" w:rsidR="0026375A" w:rsidRPr="0026375A" w:rsidRDefault="0026375A" w:rsidP="0026375A">
      <w:pPr>
        <w:widowControl/>
        <w:tabs>
          <w:tab w:val="left" w:pos="403"/>
        </w:tabs>
        <w:autoSpaceDE/>
        <w:autoSpaceDN/>
        <w:spacing w:after="120" w:line="240" w:lineRule="atLeast"/>
        <w:ind w:left="360"/>
        <w:contextualSpacing/>
        <w:jc w:val="center"/>
        <w:rPr>
          <w:rFonts w:ascii="Cambria" w:eastAsia="Times New Roman" w:hAnsi="Cambria" w:cs="Times New Roman"/>
          <w:b/>
          <w:bCs/>
          <w:lang w:val="en-GB"/>
        </w:rPr>
      </w:pPr>
      <w:bookmarkStart w:id="115" w:name="_Ref14697260"/>
      <w:r w:rsidRPr="0026375A">
        <w:rPr>
          <w:rFonts w:ascii="Cambria" w:eastAsia="Times New Roman" w:hAnsi="Cambria" w:cs="Times New Roman"/>
          <w:b/>
          <w:bCs/>
          <w:lang w:val="en-GB"/>
        </w:rPr>
        <w:t xml:space="preserve">Table </w:t>
      </w:r>
      <w:r w:rsidRPr="0026375A">
        <w:rPr>
          <w:rFonts w:ascii="Cambria" w:eastAsia="Times New Roman" w:hAnsi="Cambria" w:cs="Times New Roman"/>
          <w:b/>
          <w:bCs/>
          <w:lang w:val="fr-CH"/>
        </w:rPr>
        <w:fldChar w:fldCharType="begin"/>
      </w:r>
      <w:r w:rsidRPr="0026375A">
        <w:rPr>
          <w:rFonts w:ascii="Cambria" w:eastAsia="Times New Roman" w:hAnsi="Cambria" w:cs="Times New Roman"/>
          <w:b/>
          <w:bCs/>
          <w:lang w:val="en-GB"/>
        </w:rPr>
        <w:instrText xml:space="preserve"> SEQ Table \* ARABIC </w:instrText>
      </w:r>
      <w:r w:rsidRPr="0026375A">
        <w:rPr>
          <w:rFonts w:ascii="Cambria" w:eastAsia="Times New Roman" w:hAnsi="Cambria" w:cs="Times New Roman"/>
          <w:b/>
          <w:bCs/>
          <w:lang w:val="fr-CH"/>
        </w:rPr>
        <w:fldChar w:fldCharType="separate"/>
      </w:r>
      <w:r w:rsidRPr="0026375A">
        <w:rPr>
          <w:rFonts w:ascii="Cambria" w:eastAsia="Times New Roman" w:hAnsi="Cambria" w:cs="Times New Roman"/>
          <w:b/>
          <w:bCs/>
          <w:noProof/>
          <w:lang w:val="en-GB"/>
        </w:rPr>
        <w:t>5</w:t>
      </w:r>
      <w:r w:rsidRPr="0026375A">
        <w:rPr>
          <w:rFonts w:ascii="Cambria" w:eastAsia="Times New Roman" w:hAnsi="Cambria" w:cs="Times New Roman"/>
          <w:b/>
          <w:bCs/>
          <w:lang w:val="fr-CH"/>
        </w:rPr>
        <w:fldChar w:fldCharType="end"/>
      </w:r>
      <w:bookmarkEnd w:id="115"/>
      <w:r w:rsidRPr="0026375A">
        <w:rPr>
          <w:rFonts w:ascii="Cambria" w:eastAsia="Times New Roman" w:hAnsi="Cambria" w:cs="Times New Roman"/>
          <w:b/>
          <w:bCs/>
          <w:lang w:val="en-GB"/>
        </w:rPr>
        <w:t xml:space="preserve"> — Semantics of </w:t>
      </w:r>
      <w:proofErr w:type="spellStart"/>
      <w:r w:rsidRPr="0026375A">
        <w:rPr>
          <w:rFonts w:ascii="Courier New" w:eastAsia="Times New Roman" w:hAnsi="Courier New" w:cs="Courier New"/>
          <w:bCs/>
        </w:rPr>
        <w:t>AdaptationSet</w:t>
      </w:r>
      <w:proofErr w:type="spellEnd"/>
      <w:r w:rsidRPr="0026375A">
        <w:rPr>
          <w:rFonts w:ascii="Cambria" w:eastAsia="Times New Roman" w:hAnsi="Cambria" w:cs="Times New Roman"/>
          <w:b/>
          <w:bCs/>
          <w:lang w:val="en-GB"/>
        </w:rPr>
        <w:t xml:space="preserve"> element</w:t>
      </w:r>
    </w:p>
    <w:tbl>
      <w:tblPr>
        <w:tblW w:w="5000" w:type="pct"/>
        <w:tblBorders>
          <w:top w:val="single" w:sz="4" w:space="0" w:color="000000"/>
          <w:left w:val="single" w:sz="4" w:space="0" w:color="000000"/>
          <w:bottom w:val="single" w:sz="4" w:space="0" w:color="000000"/>
          <w:right w:val="single" w:sz="4" w:space="0" w:color="000000"/>
          <w:insideH w:val="single" w:sz="4" w:space="0" w:color="000000"/>
        </w:tblBorders>
        <w:tblCellMar>
          <w:left w:w="57" w:type="dxa"/>
          <w:right w:w="57" w:type="dxa"/>
        </w:tblCellMar>
        <w:tblLook w:val="00A0" w:firstRow="1" w:lastRow="0" w:firstColumn="1" w:lastColumn="0" w:noHBand="0" w:noVBand="0"/>
      </w:tblPr>
      <w:tblGrid>
        <w:gridCol w:w="222"/>
        <w:gridCol w:w="257"/>
        <w:gridCol w:w="254"/>
        <w:gridCol w:w="2665"/>
        <w:gridCol w:w="1081"/>
        <w:gridCol w:w="4511"/>
      </w:tblGrid>
      <w:tr w:rsidR="0026375A" w:rsidRPr="0026375A" w14:paraId="6BDDCE93" w14:textId="77777777" w:rsidTr="0026375A">
        <w:trPr>
          <w:cantSplit/>
          <w:tblHeader/>
        </w:trPr>
        <w:tc>
          <w:tcPr>
            <w:tcW w:w="1890" w:type="pct"/>
            <w:gridSpan w:val="4"/>
            <w:tcBorders>
              <w:top w:val="single" w:sz="12" w:space="0" w:color="auto"/>
              <w:left w:val="single" w:sz="12" w:space="0" w:color="auto"/>
              <w:bottom w:val="single" w:sz="12" w:space="0" w:color="auto"/>
              <w:right w:val="single" w:sz="4" w:space="0" w:color="000000"/>
            </w:tcBorders>
            <w:hideMark/>
          </w:tcPr>
          <w:p w14:paraId="6C2BC41D" w14:textId="77777777" w:rsidR="0026375A" w:rsidRPr="0026375A" w:rsidRDefault="0026375A" w:rsidP="0026375A">
            <w:pPr>
              <w:widowControl/>
              <w:autoSpaceDE/>
              <w:autoSpaceDN/>
              <w:spacing w:before="60" w:after="60" w:line="210" w:lineRule="atLeast"/>
              <w:rPr>
                <w:rFonts w:ascii="Cambria" w:eastAsia="Times New Roman" w:hAnsi="Cambria" w:cs="Times New Roman"/>
                <w:sz w:val="20"/>
                <w:szCs w:val="20"/>
                <w:lang w:val="en-GB"/>
              </w:rPr>
            </w:pPr>
            <w:r w:rsidRPr="0026375A">
              <w:rPr>
                <w:rFonts w:ascii="Cambria" w:eastAsia="Times New Roman" w:hAnsi="Cambria" w:cs="Times New Roman"/>
                <w:b/>
                <w:sz w:val="20"/>
                <w:szCs w:val="20"/>
                <w:lang w:val="en-GB"/>
              </w:rPr>
              <w:t>Element or Attribute Name</w:t>
            </w:r>
          </w:p>
        </w:tc>
        <w:tc>
          <w:tcPr>
            <w:tcW w:w="601" w:type="pct"/>
            <w:tcBorders>
              <w:top w:val="single" w:sz="12" w:space="0" w:color="auto"/>
              <w:left w:val="single" w:sz="4" w:space="0" w:color="000000"/>
              <w:bottom w:val="single" w:sz="12" w:space="0" w:color="auto"/>
              <w:right w:val="single" w:sz="4" w:space="0" w:color="000000"/>
            </w:tcBorders>
            <w:hideMark/>
          </w:tcPr>
          <w:p w14:paraId="660F8C70" w14:textId="77777777" w:rsidR="0026375A" w:rsidRPr="0026375A" w:rsidRDefault="0026375A" w:rsidP="0026375A">
            <w:pPr>
              <w:widowControl/>
              <w:autoSpaceDE/>
              <w:autoSpaceDN/>
              <w:spacing w:before="60" w:after="60" w:line="210" w:lineRule="atLeast"/>
              <w:jc w:val="center"/>
              <w:rPr>
                <w:rFonts w:ascii="Cambria" w:eastAsia="Times New Roman" w:hAnsi="Cambria" w:cs="Times New Roman"/>
                <w:sz w:val="20"/>
                <w:lang w:val="en-GB"/>
              </w:rPr>
            </w:pPr>
            <w:r w:rsidRPr="0026375A">
              <w:rPr>
                <w:rFonts w:ascii="Cambria" w:eastAsia="Times New Roman" w:hAnsi="Cambria" w:cs="Times New Roman"/>
                <w:b/>
                <w:sz w:val="20"/>
                <w:lang w:val="en-GB"/>
              </w:rPr>
              <w:t>Use</w:t>
            </w:r>
          </w:p>
        </w:tc>
        <w:tc>
          <w:tcPr>
            <w:tcW w:w="2509" w:type="pct"/>
            <w:tcBorders>
              <w:top w:val="single" w:sz="12" w:space="0" w:color="auto"/>
              <w:left w:val="single" w:sz="4" w:space="0" w:color="000000"/>
              <w:bottom w:val="single" w:sz="12" w:space="0" w:color="auto"/>
              <w:right w:val="single" w:sz="12" w:space="0" w:color="auto"/>
            </w:tcBorders>
            <w:hideMark/>
          </w:tcPr>
          <w:p w14:paraId="7D8B80EC" w14:textId="77777777" w:rsidR="0026375A" w:rsidRPr="0026375A" w:rsidRDefault="0026375A" w:rsidP="0026375A">
            <w:pPr>
              <w:widowControl/>
              <w:autoSpaceDE/>
              <w:autoSpaceDN/>
              <w:spacing w:before="60" w:after="60" w:line="210" w:lineRule="atLeast"/>
              <w:rPr>
                <w:rFonts w:ascii="Cambria" w:eastAsia="Times New Roman" w:hAnsi="Cambria" w:cs="Times New Roman"/>
                <w:sz w:val="20"/>
                <w:szCs w:val="20"/>
                <w:lang w:val="en-GB"/>
              </w:rPr>
            </w:pPr>
            <w:r w:rsidRPr="0026375A">
              <w:rPr>
                <w:rFonts w:ascii="Cambria" w:eastAsia="Times New Roman" w:hAnsi="Cambria" w:cs="Times New Roman"/>
                <w:b/>
                <w:sz w:val="20"/>
                <w:szCs w:val="20"/>
                <w:lang w:val="en-GB"/>
              </w:rPr>
              <w:t>Description</w:t>
            </w:r>
          </w:p>
        </w:tc>
      </w:tr>
      <w:tr w:rsidR="0026375A" w:rsidRPr="0026375A" w14:paraId="0E503234" w14:textId="77777777" w:rsidTr="0026375A">
        <w:trPr>
          <w:cantSplit/>
        </w:trPr>
        <w:tc>
          <w:tcPr>
            <w:tcW w:w="124" w:type="pct"/>
            <w:tcBorders>
              <w:top w:val="single" w:sz="12" w:space="0" w:color="auto"/>
              <w:left w:val="single" w:sz="12" w:space="0" w:color="auto"/>
              <w:bottom w:val="single" w:sz="4" w:space="0" w:color="000000"/>
              <w:right w:val="nil"/>
            </w:tcBorders>
            <w:hideMark/>
          </w:tcPr>
          <w:p w14:paraId="374ACC86" w14:textId="77777777" w:rsidR="0026375A" w:rsidRPr="0026375A" w:rsidRDefault="0026375A" w:rsidP="0026375A">
            <w:pPr>
              <w:widowControl/>
              <w:tabs>
                <w:tab w:val="left" w:pos="403"/>
              </w:tabs>
              <w:autoSpaceDE/>
              <w:autoSpaceDN/>
              <w:spacing w:before="60" w:after="60" w:line="240" w:lineRule="atLeast"/>
              <w:rPr>
                <w:rFonts w:ascii="Cambria" w:eastAsia="Times New Roman" w:hAnsi="Cambria" w:cs="Times New Roman"/>
                <w:noProof/>
                <w:sz w:val="20"/>
                <w:szCs w:val="20"/>
                <w:lang w:val="en-GB"/>
              </w:rPr>
            </w:pPr>
            <w:r w:rsidRPr="0026375A">
              <w:rPr>
                <w:rFonts w:ascii="Cambria" w:eastAsia="Times New Roman" w:hAnsi="Cambria" w:cs="Times New Roman"/>
                <w:sz w:val="20"/>
                <w:szCs w:val="20"/>
                <w:lang w:val="en-GB"/>
              </w:rPr>
              <w:t> </w:t>
            </w:r>
          </w:p>
        </w:tc>
        <w:tc>
          <w:tcPr>
            <w:tcW w:w="143" w:type="pct"/>
            <w:tcBorders>
              <w:top w:val="single" w:sz="12" w:space="0" w:color="auto"/>
              <w:left w:val="nil"/>
              <w:bottom w:val="single" w:sz="4" w:space="0" w:color="000000"/>
              <w:right w:val="nil"/>
            </w:tcBorders>
            <w:hideMark/>
          </w:tcPr>
          <w:p w14:paraId="4B94F28B" w14:textId="77777777" w:rsidR="0026375A" w:rsidRPr="0026375A" w:rsidRDefault="0026375A" w:rsidP="0026375A">
            <w:pPr>
              <w:widowControl/>
              <w:tabs>
                <w:tab w:val="left" w:pos="403"/>
              </w:tabs>
              <w:autoSpaceDE/>
              <w:autoSpaceDN/>
              <w:spacing w:before="60" w:after="60" w:line="240" w:lineRule="atLeast"/>
              <w:rPr>
                <w:rFonts w:ascii="Cambria" w:eastAsia="Times New Roman" w:hAnsi="Cambria" w:cs="Times New Roman"/>
                <w:noProof/>
                <w:sz w:val="20"/>
                <w:szCs w:val="20"/>
                <w:lang w:val="en-GB"/>
              </w:rPr>
            </w:pPr>
            <w:r w:rsidRPr="0026375A">
              <w:rPr>
                <w:rFonts w:ascii="Cambria" w:eastAsia="Times New Roman" w:hAnsi="Cambria" w:cs="Times New Roman"/>
                <w:sz w:val="20"/>
                <w:szCs w:val="20"/>
                <w:lang w:val="en-GB"/>
              </w:rPr>
              <w:t> </w:t>
            </w:r>
          </w:p>
        </w:tc>
        <w:tc>
          <w:tcPr>
            <w:tcW w:w="1623" w:type="pct"/>
            <w:gridSpan w:val="2"/>
            <w:tcBorders>
              <w:top w:val="single" w:sz="12" w:space="0" w:color="auto"/>
              <w:left w:val="nil"/>
              <w:bottom w:val="single" w:sz="4" w:space="0" w:color="000000"/>
              <w:right w:val="single" w:sz="4" w:space="0" w:color="000000"/>
            </w:tcBorders>
            <w:hideMark/>
          </w:tcPr>
          <w:p w14:paraId="2C298B60" w14:textId="77777777" w:rsidR="0026375A" w:rsidRPr="0026375A" w:rsidRDefault="0026375A" w:rsidP="0026375A">
            <w:pPr>
              <w:widowControl/>
              <w:tabs>
                <w:tab w:val="left" w:pos="403"/>
              </w:tabs>
              <w:autoSpaceDE/>
              <w:autoSpaceDN/>
              <w:spacing w:before="60" w:after="60" w:line="240" w:lineRule="atLeast"/>
              <w:rPr>
                <w:rFonts w:ascii="Courier New" w:eastAsia="Times New Roman" w:hAnsi="Courier New" w:cs="Courier New"/>
                <w:b/>
              </w:rPr>
            </w:pPr>
            <w:r w:rsidRPr="0026375A">
              <w:rPr>
                <w:rFonts w:ascii="Courier New" w:eastAsia="Times New Roman" w:hAnsi="Courier New" w:cs="Courier New"/>
                <w:b/>
                <w:szCs w:val="20"/>
              </w:rPr>
              <w:t>…</w:t>
            </w:r>
          </w:p>
        </w:tc>
        <w:tc>
          <w:tcPr>
            <w:tcW w:w="601" w:type="pct"/>
            <w:tcBorders>
              <w:top w:val="single" w:sz="12" w:space="0" w:color="auto"/>
              <w:left w:val="single" w:sz="4" w:space="0" w:color="000000"/>
              <w:bottom w:val="single" w:sz="4" w:space="0" w:color="000000"/>
              <w:right w:val="single" w:sz="4" w:space="0" w:color="000000"/>
            </w:tcBorders>
          </w:tcPr>
          <w:p w14:paraId="50D4A349" w14:textId="77777777" w:rsidR="0026375A" w:rsidRPr="0026375A" w:rsidRDefault="0026375A" w:rsidP="0026375A">
            <w:pPr>
              <w:widowControl/>
              <w:tabs>
                <w:tab w:val="left" w:pos="403"/>
              </w:tabs>
              <w:autoSpaceDE/>
              <w:autoSpaceDN/>
              <w:spacing w:before="60" w:after="60" w:line="240" w:lineRule="atLeast"/>
              <w:jc w:val="center"/>
              <w:rPr>
                <w:rFonts w:ascii="Cambria" w:eastAsia="Times New Roman" w:hAnsi="Cambria" w:cs="Times New Roman"/>
                <w:sz w:val="20"/>
                <w:lang w:val="en-GB"/>
              </w:rPr>
            </w:pPr>
          </w:p>
        </w:tc>
        <w:tc>
          <w:tcPr>
            <w:tcW w:w="2509" w:type="pct"/>
            <w:tcBorders>
              <w:top w:val="single" w:sz="12" w:space="0" w:color="auto"/>
              <w:left w:val="single" w:sz="4" w:space="0" w:color="000000"/>
              <w:bottom w:val="single" w:sz="4" w:space="0" w:color="000000"/>
              <w:right w:val="single" w:sz="12" w:space="0" w:color="auto"/>
            </w:tcBorders>
          </w:tcPr>
          <w:p w14:paraId="08891751" w14:textId="77777777" w:rsidR="0026375A" w:rsidRPr="0026375A" w:rsidRDefault="0026375A" w:rsidP="0026375A">
            <w:pPr>
              <w:widowControl/>
              <w:tabs>
                <w:tab w:val="left" w:pos="403"/>
              </w:tabs>
              <w:autoSpaceDE/>
              <w:autoSpaceDN/>
              <w:spacing w:before="60" w:after="60" w:line="240" w:lineRule="atLeast"/>
              <w:rPr>
                <w:rFonts w:ascii="Cambria" w:eastAsia="Times New Roman" w:hAnsi="Cambria" w:cs="Times New Roman"/>
                <w:sz w:val="20"/>
                <w:szCs w:val="20"/>
                <w:lang w:val="en-GB"/>
              </w:rPr>
            </w:pPr>
          </w:p>
        </w:tc>
      </w:tr>
      <w:tr w:rsidR="0026375A" w:rsidRPr="0026375A" w14:paraId="14F28D62" w14:textId="77777777" w:rsidTr="0026375A">
        <w:trPr>
          <w:cantSplit/>
        </w:trPr>
        <w:tc>
          <w:tcPr>
            <w:tcW w:w="124" w:type="pct"/>
            <w:tcBorders>
              <w:top w:val="single" w:sz="4" w:space="0" w:color="000000"/>
              <w:left w:val="single" w:sz="12" w:space="0" w:color="auto"/>
              <w:bottom w:val="single" w:sz="4" w:space="0" w:color="000000"/>
              <w:right w:val="nil"/>
            </w:tcBorders>
            <w:hideMark/>
          </w:tcPr>
          <w:p w14:paraId="35A2BC13" w14:textId="77777777" w:rsidR="0026375A" w:rsidRPr="0026375A" w:rsidRDefault="0026375A" w:rsidP="0026375A">
            <w:pPr>
              <w:widowControl/>
              <w:tabs>
                <w:tab w:val="left" w:pos="403"/>
              </w:tabs>
              <w:autoSpaceDE/>
              <w:autoSpaceDN/>
              <w:spacing w:before="60" w:after="60" w:line="240" w:lineRule="atLeast"/>
              <w:rPr>
                <w:rFonts w:ascii="Cambria" w:eastAsia="Times New Roman" w:hAnsi="Cambria" w:cs="Times New Roman"/>
                <w:noProof/>
                <w:sz w:val="20"/>
                <w:szCs w:val="20"/>
                <w:lang w:val="en-GB"/>
              </w:rPr>
            </w:pPr>
            <w:r w:rsidRPr="0026375A">
              <w:rPr>
                <w:rFonts w:ascii="Cambria" w:eastAsia="Times New Roman" w:hAnsi="Cambria" w:cs="Times New Roman"/>
                <w:sz w:val="20"/>
                <w:szCs w:val="20"/>
                <w:lang w:val="en-GB"/>
              </w:rPr>
              <w:t> </w:t>
            </w:r>
          </w:p>
        </w:tc>
        <w:tc>
          <w:tcPr>
            <w:tcW w:w="143" w:type="pct"/>
            <w:tcBorders>
              <w:top w:val="single" w:sz="4" w:space="0" w:color="000000"/>
              <w:left w:val="nil"/>
              <w:bottom w:val="single" w:sz="4" w:space="0" w:color="000000"/>
              <w:right w:val="nil"/>
            </w:tcBorders>
            <w:hideMark/>
          </w:tcPr>
          <w:p w14:paraId="3F15EDCF" w14:textId="77777777" w:rsidR="0026375A" w:rsidRPr="0026375A" w:rsidRDefault="0026375A" w:rsidP="0026375A">
            <w:pPr>
              <w:widowControl/>
              <w:tabs>
                <w:tab w:val="left" w:pos="403"/>
              </w:tabs>
              <w:autoSpaceDE/>
              <w:autoSpaceDN/>
              <w:spacing w:before="60" w:after="60" w:line="240" w:lineRule="atLeast"/>
              <w:rPr>
                <w:rFonts w:ascii="Cambria" w:eastAsia="Times New Roman" w:hAnsi="Cambria" w:cs="Times New Roman"/>
                <w:noProof/>
                <w:sz w:val="20"/>
                <w:szCs w:val="20"/>
                <w:lang w:val="en-GB"/>
              </w:rPr>
            </w:pPr>
            <w:r w:rsidRPr="0026375A">
              <w:rPr>
                <w:rFonts w:ascii="Cambria" w:eastAsia="Times New Roman" w:hAnsi="Cambria" w:cs="Times New Roman"/>
                <w:sz w:val="20"/>
                <w:szCs w:val="20"/>
                <w:lang w:val="en-GB"/>
              </w:rPr>
              <w:t> </w:t>
            </w:r>
          </w:p>
        </w:tc>
        <w:tc>
          <w:tcPr>
            <w:tcW w:w="141" w:type="pct"/>
            <w:tcBorders>
              <w:top w:val="single" w:sz="4" w:space="0" w:color="000000"/>
              <w:left w:val="nil"/>
              <w:bottom w:val="single" w:sz="4" w:space="0" w:color="000000"/>
              <w:right w:val="nil"/>
            </w:tcBorders>
            <w:hideMark/>
          </w:tcPr>
          <w:p w14:paraId="4750EDEC" w14:textId="77777777" w:rsidR="0026375A" w:rsidRPr="0026375A" w:rsidRDefault="0026375A" w:rsidP="0026375A">
            <w:pPr>
              <w:widowControl/>
              <w:tabs>
                <w:tab w:val="left" w:pos="403"/>
              </w:tabs>
              <w:autoSpaceDE/>
              <w:autoSpaceDN/>
              <w:spacing w:before="60" w:after="60" w:line="240" w:lineRule="atLeast"/>
              <w:rPr>
                <w:rFonts w:ascii="Cambria" w:eastAsia="Times New Roman" w:hAnsi="Cambria" w:cs="Times New Roman"/>
                <w:noProof/>
                <w:sz w:val="20"/>
                <w:szCs w:val="20"/>
                <w:lang w:val="en-GB"/>
              </w:rPr>
            </w:pPr>
            <w:r w:rsidRPr="0026375A">
              <w:rPr>
                <w:rFonts w:ascii="Cambria" w:eastAsia="Times New Roman" w:hAnsi="Cambria" w:cs="Times New Roman"/>
                <w:sz w:val="20"/>
                <w:szCs w:val="20"/>
                <w:lang w:val="en-GB"/>
              </w:rPr>
              <w:t> </w:t>
            </w:r>
          </w:p>
        </w:tc>
        <w:tc>
          <w:tcPr>
            <w:tcW w:w="1482" w:type="pct"/>
            <w:tcBorders>
              <w:top w:val="single" w:sz="4" w:space="0" w:color="000000"/>
              <w:left w:val="nil"/>
              <w:bottom w:val="single" w:sz="4" w:space="0" w:color="000000"/>
              <w:right w:val="single" w:sz="4" w:space="0" w:color="000000"/>
            </w:tcBorders>
            <w:hideMark/>
          </w:tcPr>
          <w:p w14:paraId="06C45AC4" w14:textId="77777777" w:rsidR="0026375A" w:rsidRPr="0026375A" w:rsidRDefault="0026375A" w:rsidP="0026375A">
            <w:pPr>
              <w:widowControl/>
              <w:tabs>
                <w:tab w:val="left" w:pos="403"/>
              </w:tabs>
              <w:autoSpaceDE/>
              <w:autoSpaceDN/>
              <w:spacing w:before="60" w:after="60" w:line="240" w:lineRule="atLeast"/>
              <w:rPr>
                <w:rFonts w:ascii="Courier New" w:eastAsia="Times New Roman" w:hAnsi="Courier New" w:cs="Courier New"/>
              </w:rPr>
            </w:pPr>
            <w:r w:rsidRPr="0026375A">
              <w:rPr>
                <w:rFonts w:ascii="Courier New" w:eastAsia="Times New Roman" w:hAnsi="Courier New" w:cs="Courier New"/>
                <w:szCs w:val="20"/>
              </w:rPr>
              <w:t>@</w:t>
            </w:r>
            <w:proofErr w:type="gramStart"/>
            <w:r w:rsidRPr="0026375A">
              <w:rPr>
                <w:rFonts w:ascii="Courier New" w:eastAsia="Times New Roman" w:hAnsi="Courier New" w:cs="Courier New"/>
                <w:szCs w:val="20"/>
              </w:rPr>
              <w:t>lang</w:t>
            </w:r>
            <w:proofErr w:type="gramEnd"/>
          </w:p>
        </w:tc>
        <w:tc>
          <w:tcPr>
            <w:tcW w:w="601" w:type="pct"/>
            <w:tcBorders>
              <w:top w:val="single" w:sz="4" w:space="0" w:color="000000"/>
              <w:left w:val="single" w:sz="4" w:space="0" w:color="000000"/>
              <w:bottom w:val="single" w:sz="4" w:space="0" w:color="000000"/>
              <w:right w:val="single" w:sz="4" w:space="0" w:color="000000"/>
            </w:tcBorders>
            <w:hideMark/>
          </w:tcPr>
          <w:p w14:paraId="35DAD77D" w14:textId="77777777" w:rsidR="0026375A" w:rsidRPr="0026375A" w:rsidRDefault="0026375A" w:rsidP="0026375A">
            <w:pPr>
              <w:widowControl/>
              <w:tabs>
                <w:tab w:val="left" w:pos="403"/>
              </w:tabs>
              <w:autoSpaceDE/>
              <w:autoSpaceDN/>
              <w:spacing w:before="60" w:after="60" w:line="240" w:lineRule="atLeast"/>
              <w:jc w:val="center"/>
              <w:rPr>
                <w:rFonts w:ascii="Cambria" w:eastAsia="Times New Roman" w:hAnsi="Cambria" w:cs="Times New Roman"/>
                <w:sz w:val="20"/>
                <w:lang w:val="en-GB"/>
              </w:rPr>
            </w:pPr>
            <w:r w:rsidRPr="0026375A">
              <w:rPr>
                <w:rFonts w:ascii="Cambria" w:eastAsia="Times New Roman" w:hAnsi="Cambria" w:cs="Times New Roman"/>
                <w:sz w:val="20"/>
                <w:lang w:val="en-GB"/>
              </w:rPr>
              <w:t>O</w:t>
            </w:r>
          </w:p>
        </w:tc>
        <w:tc>
          <w:tcPr>
            <w:tcW w:w="2509" w:type="pct"/>
            <w:tcBorders>
              <w:top w:val="single" w:sz="4" w:space="0" w:color="000000"/>
              <w:left w:val="single" w:sz="4" w:space="0" w:color="000000"/>
              <w:bottom w:val="single" w:sz="4" w:space="0" w:color="000000"/>
              <w:right w:val="single" w:sz="12" w:space="0" w:color="auto"/>
            </w:tcBorders>
            <w:hideMark/>
          </w:tcPr>
          <w:p w14:paraId="2789986C" w14:textId="77777777" w:rsidR="0026375A" w:rsidRPr="0026375A" w:rsidRDefault="0026375A" w:rsidP="0026375A">
            <w:pPr>
              <w:widowControl/>
              <w:tabs>
                <w:tab w:val="left" w:pos="403"/>
              </w:tabs>
              <w:autoSpaceDE/>
              <w:autoSpaceDN/>
              <w:spacing w:before="60" w:after="60" w:line="240" w:lineRule="atLeast"/>
              <w:rPr>
                <w:rFonts w:ascii="Cambria" w:eastAsia="Times New Roman" w:hAnsi="Cambria" w:cs="Times New Roman"/>
                <w:sz w:val="20"/>
                <w:szCs w:val="20"/>
                <w:lang w:val="en-GB"/>
              </w:rPr>
            </w:pPr>
            <w:r w:rsidRPr="0026375A">
              <w:rPr>
                <w:rFonts w:ascii="Cambria" w:eastAsia="Times New Roman" w:hAnsi="Cambria" w:cs="Times New Roman"/>
                <w:sz w:val="20"/>
                <w:szCs w:val="20"/>
                <w:lang w:val="en-GB"/>
              </w:rPr>
              <w:t xml:space="preserve">Declares the language code for this Adaptation Set. The syntax and semantics according to </w:t>
            </w:r>
            <w:r w:rsidRPr="0026375A">
              <w:rPr>
                <w:rFonts w:ascii="Cambria" w:eastAsia="Times New Roman" w:hAnsi="Cambria" w:cs="Times New Roman"/>
                <w:sz w:val="20"/>
                <w:szCs w:val="20"/>
                <w:bdr w:val="none" w:sz="0" w:space="0" w:color="auto" w:frame="1"/>
                <w:shd w:val="clear" w:color="auto" w:fill="C6D9F1"/>
                <w:lang w:val="en-GB"/>
              </w:rPr>
              <w:t>IETF </w:t>
            </w:r>
            <w:r w:rsidRPr="0026375A">
              <w:rPr>
                <w:rFonts w:ascii="Cambria" w:eastAsia="Times New Roman" w:hAnsi="Cambria" w:cs="Times New Roman"/>
                <w:strike/>
                <w:color w:val="FF0000"/>
                <w:sz w:val="20"/>
                <w:szCs w:val="20"/>
                <w:bdr w:val="none" w:sz="0" w:space="0" w:color="auto" w:frame="1"/>
                <w:shd w:val="clear" w:color="auto" w:fill="C6D9F1"/>
                <w:lang w:val="en-GB"/>
              </w:rPr>
              <w:t>RFC </w:t>
            </w:r>
            <w:r w:rsidRPr="0026375A">
              <w:rPr>
                <w:rFonts w:ascii="Cambria" w:eastAsia="MS Mincho" w:hAnsi="Cambria" w:cs="Times New Roman"/>
                <w:strike/>
                <w:color w:val="FF0000"/>
                <w:sz w:val="20"/>
                <w:szCs w:val="20"/>
                <w:bdr w:val="none" w:sz="0" w:space="0" w:color="auto" w:frame="1"/>
                <w:shd w:val="clear" w:color="auto" w:fill="F2DBDB"/>
                <w:lang w:val="en-GB"/>
              </w:rPr>
              <w:t>5646</w:t>
            </w:r>
            <w:r w:rsidRPr="0026375A">
              <w:rPr>
                <w:rFonts w:ascii="Cambria" w:eastAsia="Times New Roman" w:hAnsi="Cambria" w:cs="Times New Roman"/>
                <w:color w:val="FF0000"/>
                <w:sz w:val="20"/>
                <w:szCs w:val="20"/>
                <w:lang w:val="en-GB"/>
              </w:rPr>
              <w:t xml:space="preserve"> BCP 47 </w:t>
            </w:r>
            <w:r w:rsidRPr="0026375A">
              <w:rPr>
                <w:rFonts w:ascii="Cambria" w:eastAsia="Times New Roman" w:hAnsi="Cambria" w:cs="Times New Roman"/>
                <w:sz w:val="20"/>
                <w:szCs w:val="20"/>
                <w:lang w:val="en-GB"/>
              </w:rPr>
              <w:t>shall be used.</w:t>
            </w:r>
          </w:p>
          <w:p w14:paraId="64A9420C" w14:textId="77777777" w:rsidR="0026375A" w:rsidRPr="0026375A" w:rsidRDefault="0026375A" w:rsidP="0026375A">
            <w:pPr>
              <w:widowControl/>
              <w:tabs>
                <w:tab w:val="left" w:pos="403"/>
              </w:tabs>
              <w:autoSpaceDE/>
              <w:autoSpaceDN/>
              <w:spacing w:before="60" w:after="60" w:line="240" w:lineRule="atLeast"/>
              <w:rPr>
                <w:rFonts w:ascii="Cambria" w:eastAsia="Times New Roman" w:hAnsi="Cambria" w:cs="Times New Roman"/>
                <w:sz w:val="20"/>
                <w:szCs w:val="20"/>
                <w:lang w:val="en-GB"/>
              </w:rPr>
            </w:pPr>
            <w:r w:rsidRPr="0026375A">
              <w:rPr>
                <w:rFonts w:ascii="Cambria" w:eastAsia="Times New Roman" w:hAnsi="Cambria" w:cs="Times New Roman"/>
                <w:color w:val="FF0000"/>
                <w:sz w:val="20"/>
                <w:szCs w:val="20"/>
                <w:lang w:val="en-GB"/>
              </w:rPr>
              <w:t xml:space="preserve">Other </w:t>
            </w:r>
            <w:proofErr w:type="spellStart"/>
            <w:r w:rsidRPr="0026375A">
              <w:rPr>
                <w:rFonts w:ascii="Cambria" w:eastAsia="Times New Roman" w:hAnsi="Cambria" w:cs="Times New Roman"/>
                <w:color w:val="FF0000"/>
                <w:sz w:val="20"/>
                <w:szCs w:val="20"/>
                <w:lang w:val="en-GB"/>
              </w:rPr>
              <w:t>subtags</w:t>
            </w:r>
            <w:proofErr w:type="spellEnd"/>
            <w:r w:rsidRPr="0026375A">
              <w:rPr>
                <w:rFonts w:ascii="Cambria" w:eastAsia="Times New Roman" w:hAnsi="Cambria" w:cs="Times New Roman"/>
                <w:color w:val="FF0000"/>
                <w:sz w:val="20"/>
                <w:szCs w:val="20"/>
                <w:lang w:val="en-GB"/>
              </w:rPr>
              <w:t xml:space="preserve"> except the primary language </w:t>
            </w:r>
            <w:proofErr w:type="spellStart"/>
            <w:proofErr w:type="gramStart"/>
            <w:r w:rsidRPr="0026375A">
              <w:rPr>
                <w:rFonts w:ascii="Cambria" w:eastAsia="Times New Roman" w:hAnsi="Cambria" w:cs="Times New Roman"/>
                <w:color w:val="FF0000"/>
                <w:sz w:val="20"/>
                <w:szCs w:val="20"/>
                <w:lang w:val="en-GB"/>
              </w:rPr>
              <w:t>subtag</w:t>
            </w:r>
            <w:proofErr w:type="spellEnd"/>
            <w:r w:rsidRPr="0026375A">
              <w:rPr>
                <w:rFonts w:ascii="Cambria" w:eastAsia="Times New Roman" w:hAnsi="Cambria" w:cs="Times New Roman"/>
                <w:color w:val="FF0000"/>
                <w:sz w:val="20"/>
                <w:szCs w:val="20"/>
                <w:lang w:val="en-GB"/>
              </w:rPr>
              <w:t>,  e.g.</w:t>
            </w:r>
            <w:proofErr w:type="gramEnd"/>
            <w:r w:rsidRPr="0026375A">
              <w:rPr>
                <w:rFonts w:ascii="Cambria" w:eastAsia="Times New Roman" w:hAnsi="Cambria" w:cs="Times New Roman"/>
                <w:color w:val="FF0000"/>
                <w:sz w:val="20"/>
                <w:szCs w:val="20"/>
                <w:lang w:val="en-GB"/>
              </w:rPr>
              <w:t xml:space="preserve"> region </w:t>
            </w:r>
            <w:proofErr w:type="spellStart"/>
            <w:r w:rsidRPr="0026375A">
              <w:rPr>
                <w:rFonts w:ascii="Cambria" w:eastAsia="Times New Roman" w:hAnsi="Cambria" w:cs="Times New Roman"/>
                <w:color w:val="FF0000"/>
                <w:sz w:val="20"/>
                <w:szCs w:val="20"/>
                <w:lang w:val="en-GB"/>
              </w:rPr>
              <w:t>subtags</w:t>
            </w:r>
            <w:proofErr w:type="spellEnd"/>
            <w:r w:rsidRPr="0026375A">
              <w:rPr>
                <w:rFonts w:ascii="Cambria" w:eastAsia="Times New Roman" w:hAnsi="Cambria" w:cs="Times New Roman"/>
                <w:color w:val="FF0000"/>
                <w:sz w:val="20"/>
                <w:szCs w:val="20"/>
                <w:lang w:val="en-GB"/>
              </w:rPr>
              <w:t xml:space="preserve"> such as used in “es-US”, should not be used unless essential in language disambiguation across an Adaptation Set.</w:t>
            </w:r>
            <w:r w:rsidRPr="0026375A">
              <w:rPr>
                <w:rFonts w:ascii="Cambria" w:eastAsia="Times New Roman" w:hAnsi="Cambria" w:cs="Times New Roman"/>
                <w:sz w:val="20"/>
                <w:szCs w:val="20"/>
                <w:lang w:val="en-GB"/>
              </w:rPr>
              <w:t>.</w:t>
            </w:r>
          </w:p>
          <w:p w14:paraId="4C57A5E4" w14:textId="77777777" w:rsidR="0026375A" w:rsidRPr="0026375A" w:rsidRDefault="0026375A" w:rsidP="0026375A">
            <w:pPr>
              <w:widowControl/>
              <w:tabs>
                <w:tab w:val="left" w:pos="403"/>
              </w:tabs>
              <w:autoSpaceDE/>
              <w:autoSpaceDN/>
              <w:spacing w:before="60" w:after="60" w:line="240" w:lineRule="atLeast"/>
              <w:rPr>
                <w:rFonts w:ascii="Cambria" w:eastAsia="Times New Roman" w:hAnsi="Cambria" w:cs="Times New Roman"/>
                <w:sz w:val="20"/>
                <w:szCs w:val="20"/>
                <w:lang w:val="en-GB"/>
              </w:rPr>
            </w:pPr>
            <w:r w:rsidRPr="0026375A">
              <w:rPr>
                <w:rFonts w:ascii="Cambria" w:eastAsia="Times New Roman" w:hAnsi="Cambria" w:cs="Times New Roman"/>
                <w:sz w:val="20"/>
                <w:szCs w:val="20"/>
                <w:lang w:val="en-GB"/>
              </w:rPr>
              <w:t>Conformance tool should check the conformance of language according to 2.If not present, the language code may be defined for each media component or it may be unknown.</w:t>
            </w:r>
          </w:p>
          <w:p w14:paraId="59840C5F" w14:textId="77777777" w:rsidR="0026375A" w:rsidRPr="0026375A" w:rsidRDefault="0026375A" w:rsidP="0026375A">
            <w:pPr>
              <w:widowControl/>
              <w:tabs>
                <w:tab w:val="left" w:pos="403"/>
              </w:tabs>
              <w:autoSpaceDE/>
              <w:autoSpaceDN/>
              <w:spacing w:before="60" w:after="60" w:line="240" w:lineRule="atLeast"/>
              <w:rPr>
                <w:rFonts w:ascii="Cambria" w:eastAsia="Times New Roman" w:hAnsi="Cambria" w:cs="Courier New"/>
                <w:sz w:val="20"/>
                <w:szCs w:val="20"/>
                <w:lang w:val="en-GB"/>
              </w:rPr>
            </w:pPr>
            <w:r w:rsidRPr="0026375A">
              <w:rPr>
                <w:rFonts w:ascii="Cambria" w:eastAsia="Times New Roman" w:hAnsi="Cambria" w:cs="Times New Roman"/>
                <w:sz w:val="20"/>
                <w:szCs w:val="20"/>
                <w:lang w:val="en-GB"/>
              </w:rPr>
              <w:t xml:space="preserve">If the language is unknown, the </w:t>
            </w:r>
            <w:r w:rsidRPr="0026375A">
              <w:rPr>
                <w:rFonts w:ascii="Courier New" w:eastAsia="Times New Roman" w:hAnsi="Courier New" w:cs="Courier New"/>
                <w:szCs w:val="20"/>
              </w:rPr>
              <w:t>'und'</w:t>
            </w:r>
            <w:r w:rsidRPr="0026375A">
              <w:rPr>
                <w:rFonts w:ascii="Cambria" w:eastAsia="Times New Roman" w:hAnsi="Cambria" w:cs="Courier New"/>
                <w:sz w:val="20"/>
                <w:szCs w:val="20"/>
                <w:lang w:val="en-GB"/>
              </w:rPr>
              <w:t xml:space="preserve"> code for undetermined primary language or the </w:t>
            </w:r>
            <w:r w:rsidRPr="0026375A">
              <w:rPr>
                <w:rFonts w:ascii="Courier New" w:eastAsia="Times New Roman" w:hAnsi="Courier New" w:cs="Courier New"/>
                <w:szCs w:val="20"/>
              </w:rPr>
              <w:t>'</w:t>
            </w:r>
            <w:proofErr w:type="spellStart"/>
            <w:r w:rsidRPr="0026375A">
              <w:rPr>
                <w:rFonts w:ascii="Courier New" w:eastAsia="Times New Roman" w:hAnsi="Courier New" w:cs="Courier New"/>
                <w:szCs w:val="20"/>
              </w:rPr>
              <w:t>zxx</w:t>
            </w:r>
            <w:proofErr w:type="spellEnd"/>
            <w:r w:rsidRPr="0026375A">
              <w:rPr>
                <w:rFonts w:ascii="Courier New" w:eastAsia="Times New Roman" w:hAnsi="Courier New" w:cs="Courier New"/>
                <w:szCs w:val="20"/>
              </w:rPr>
              <w:t>'</w:t>
            </w:r>
            <w:r w:rsidRPr="0026375A">
              <w:rPr>
                <w:rFonts w:ascii="Cambria" w:eastAsia="Times New Roman" w:hAnsi="Cambria" w:cs="Courier New"/>
                <w:sz w:val="20"/>
                <w:szCs w:val="20"/>
                <w:lang w:val="en-GB"/>
              </w:rPr>
              <w:t xml:space="preserve"> (Non-Linguistic, Not Applicable) code can be used.</w:t>
            </w:r>
          </w:p>
          <w:p w14:paraId="39DB6B9C" w14:textId="77777777" w:rsidR="0026375A" w:rsidRPr="0026375A" w:rsidRDefault="0026375A" w:rsidP="0026375A">
            <w:pPr>
              <w:widowControl/>
              <w:tabs>
                <w:tab w:val="left" w:pos="403"/>
              </w:tabs>
              <w:autoSpaceDE/>
              <w:autoSpaceDN/>
              <w:spacing w:before="60" w:after="60" w:line="240" w:lineRule="atLeast"/>
              <w:ind w:left="403"/>
              <w:rPr>
                <w:rFonts w:ascii="Cambria" w:eastAsia="Times New Roman" w:hAnsi="Cambria" w:cs="Times New Roman"/>
                <w:color w:val="FF0000"/>
                <w:sz w:val="20"/>
                <w:szCs w:val="20"/>
                <w:lang w:val="en-GB"/>
              </w:rPr>
            </w:pPr>
            <w:r w:rsidRPr="0026375A">
              <w:rPr>
                <w:rFonts w:ascii="Cambria" w:eastAsia="Times New Roman" w:hAnsi="Cambria" w:cs="Times New Roman"/>
                <w:color w:val="FF0000"/>
                <w:sz w:val="20"/>
                <w:szCs w:val="20"/>
                <w:lang w:val="en-GB"/>
              </w:rPr>
              <w:t>Note 1: IETF BCP 47 is the combination of IETF RFC 5646 and IETF RFC 4647.</w:t>
            </w:r>
          </w:p>
          <w:p w14:paraId="31BC0402" w14:textId="77777777" w:rsidR="0026375A" w:rsidRPr="0026375A" w:rsidRDefault="0026375A" w:rsidP="0026375A">
            <w:pPr>
              <w:widowControl/>
              <w:tabs>
                <w:tab w:val="left" w:pos="403"/>
              </w:tabs>
              <w:autoSpaceDE/>
              <w:autoSpaceDN/>
              <w:spacing w:before="60" w:after="60" w:line="240" w:lineRule="atLeast"/>
              <w:ind w:left="403"/>
              <w:rPr>
                <w:rFonts w:ascii="Cambria" w:eastAsia="Times New Roman" w:hAnsi="Cambria" w:cs="Times New Roman"/>
                <w:color w:val="FF0000"/>
                <w:sz w:val="20"/>
                <w:szCs w:val="20"/>
                <w:lang w:val="en-GB"/>
              </w:rPr>
            </w:pPr>
            <w:r w:rsidRPr="0026375A">
              <w:rPr>
                <w:rFonts w:ascii="Cambria" w:eastAsia="Times New Roman" w:hAnsi="Cambria" w:cs="Times New Roman"/>
                <w:color w:val="FF0000"/>
                <w:sz w:val="20"/>
                <w:szCs w:val="20"/>
                <w:lang w:val="en-GB"/>
              </w:rPr>
              <w:t xml:space="preserve">Note 2:  Per IETF BCP 47, 2-character codes are to be used whenever possible, </w:t>
            </w:r>
            <w:proofErr w:type="spellStart"/>
            <w:r w:rsidRPr="0026375A">
              <w:rPr>
                <w:rFonts w:ascii="Cambria" w:eastAsia="Times New Roman" w:hAnsi="Cambria" w:cs="Times New Roman"/>
                <w:color w:val="FF0000"/>
                <w:sz w:val="20"/>
                <w:szCs w:val="20"/>
                <w:lang w:val="en-GB"/>
              </w:rPr>
              <w:t>i</w:t>
            </w:r>
            <w:proofErr w:type="spellEnd"/>
            <w:r w:rsidRPr="0026375A">
              <w:rPr>
                <w:rFonts w:ascii="Cambria" w:eastAsia="Times New Roman" w:hAnsi="Cambria" w:cs="Times New Roman"/>
                <w:color w:val="FF0000"/>
                <w:sz w:val="20"/>
                <w:szCs w:val="20"/>
                <w:lang w:val="en-GB"/>
              </w:rPr>
              <w:t>. e. 3-character codes are not to be used when there is an equivalent 2-character code.</w:t>
            </w:r>
          </w:p>
        </w:tc>
      </w:tr>
      <w:tr w:rsidR="0026375A" w:rsidRPr="0026375A" w14:paraId="56487793" w14:textId="77777777" w:rsidTr="0026375A">
        <w:trPr>
          <w:cantSplit/>
        </w:trPr>
        <w:tc>
          <w:tcPr>
            <w:tcW w:w="124" w:type="pct"/>
            <w:tcBorders>
              <w:top w:val="single" w:sz="4" w:space="0" w:color="000000"/>
              <w:left w:val="single" w:sz="12" w:space="0" w:color="auto"/>
              <w:bottom w:val="single" w:sz="4" w:space="0" w:color="000000"/>
              <w:right w:val="nil"/>
            </w:tcBorders>
            <w:hideMark/>
          </w:tcPr>
          <w:p w14:paraId="3826951C" w14:textId="77777777" w:rsidR="0026375A" w:rsidRPr="0026375A" w:rsidRDefault="0026375A" w:rsidP="0026375A">
            <w:pPr>
              <w:widowControl/>
              <w:tabs>
                <w:tab w:val="left" w:pos="403"/>
              </w:tabs>
              <w:autoSpaceDE/>
              <w:autoSpaceDN/>
              <w:spacing w:before="60" w:after="60" w:line="240" w:lineRule="atLeast"/>
              <w:rPr>
                <w:rFonts w:ascii="Cambria" w:eastAsia="Times New Roman" w:hAnsi="Cambria" w:cs="Times New Roman"/>
                <w:noProof/>
                <w:sz w:val="20"/>
                <w:szCs w:val="20"/>
                <w:lang w:val="en-GB"/>
              </w:rPr>
            </w:pPr>
            <w:r w:rsidRPr="0026375A">
              <w:rPr>
                <w:rFonts w:ascii="Cambria" w:eastAsia="Times New Roman" w:hAnsi="Cambria" w:cs="Times New Roman"/>
                <w:sz w:val="20"/>
                <w:szCs w:val="20"/>
                <w:lang w:val="en-GB"/>
              </w:rPr>
              <w:t> </w:t>
            </w:r>
          </w:p>
        </w:tc>
        <w:tc>
          <w:tcPr>
            <w:tcW w:w="143" w:type="pct"/>
            <w:tcBorders>
              <w:top w:val="single" w:sz="4" w:space="0" w:color="000000"/>
              <w:left w:val="nil"/>
              <w:bottom w:val="single" w:sz="4" w:space="0" w:color="000000"/>
              <w:right w:val="nil"/>
            </w:tcBorders>
            <w:hideMark/>
          </w:tcPr>
          <w:p w14:paraId="3B3328F7" w14:textId="77777777" w:rsidR="0026375A" w:rsidRPr="0026375A" w:rsidRDefault="0026375A" w:rsidP="0026375A">
            <w:pPr>
              <w:widowControl/>
              <w:tabs>
                <w:tab w:val="left" w:pos="403"/>
              </w:tabs>
              <w:autoSpaceDE/>
              <w:autoSpaceDN/>
              <w:spacing w:before="60" w:after="60" w:line="240" w:lineRule="atLeast"/>
              <w:rPr>
                <w:rFonts w:ascii="Cambria" w:eastAsia="Times New Roman" w:hAnsi="Cambria" w:cs="Times New Roman"/>
                <w:noProof/>
                <w:sz w:val="20"/>
                <w:szCs w:val="20"/>
                <w:lang w:val="en-GB"/>
              </w:rPr>
            </w:pPr>
            <w:r w:rsidRPr="0026375A">
              <w:rPr>
                <w:rFonts w:ascii="Cambria" w:eastAsia="Times New Roman" w:hAnsi="Cambria" w:cs="Times New Roman"/>
                <w:sz w:val="20"/>
                <w:szCs w:val="20"/>
                <w:lang w:val="en-GB"/>
              </w:rPr>
              <w:t> </w:t>
            </w:r>
          </w:p>
        </w:tc>
        <w:tc>
          <w:tcPr>
            <w:tcW w:w="141" w:type="pct"/>
            <w:tcBorders>
              <w:top w:val="single" w:sz="4" w:space="0" w:color="000000"/>
              <w:left w:val="nil"/>
              <w:bottom w:val="single" w:sz="4" w:space="0" w:color="000000"/>
              <w:right w:val="nil"/>
            </w:tcBorders>
            <w:hideMark/>
          </w:tcPr>
          <w:p w14:paraId="34B764BF" w14:textId="77777777" w:rsidR="0026375A" w:rsidRPr="0026375A" w:rsidRDefault="0026375A" w:rsidP="0026375A">
            <w:pPr>
              <w:widowControl/>
              <w:tabs>
                <w:tab w:val="left" w:pos="403"/>
              </w:tabs>
              <w:autoSpaceDE/>
              <w:autoSpaceDN/>
              <w:spacing w:before="60" w:after="60" w:line="240" w:lineRule="atLeast"/>
              <w:rPr>
                <w:rFonts w:ascii="Cambria" w:eastAsia="Times New Roman" w:hAnsi="Cambria" w:cs="Times New Roman"/>
                <w:noProof/>
                <w:sz w:val="20"/>
                <w:szCs w:val="20"/>
                <w:lang w:val="en-GB"/>
              </w:rPr>
            </w:pPr>
            <w:r w:rsidRPr="0026375A">
              <w:rPr>
                <w:rFonts w:ascii="Cambria" w:eastAsia="Times New Roman" w:hAnsi="Cambria" w:cs="Times New Roman"/>
                <w:sz w:val="20"/>
                <w:szCs w:val="20"/>
                <w:lang w:val="en-GB"/>
              </w:rPr>
              <w:t> </w:t>
            </w:r>
          </w:p>
        </w:tc>
        <w:tc>
          <w:tcPr>
            <w:tcW w:w="1482" w:type="pct"/>
            <w:tcBorders>
              <w:top w:val="single" w:sz="4" w:space="0" w:color="000000"/>
              <w:left w:val="nil"/>
              <w:bottom w:val="single" w:sz="4" w:space="0" w:color="000000"/>
              <w:right w:val="single" w:sz="4" w:space="0" w:color="000000"/>
            </w:tcBorders>
            <w:hideMark/>
          </w:tcPr>
          <w:p w14:paraId="7AA0C521" w14:textId="77777777" w:rsidR="0026375A" w:rsidRPr="0026375A" w:rsidRDefault="0026375A" w:rsidP="0026375A">
            <w:pPr>
              <w:widowControl/>
              <w:tabs>
                <w:tab w:val="left" w:pos="403"/>
              </w:tabs>
              <w:autoSpaceDE/>
              <w:autoSpaceDN/>
              <w:spacing w:before="60" w:after="60" w:line="240" w:lineRule="atLeast"/>
              <w:rPr>
                <w:rFonts w:ascii="Courier New" w:eastAsia="Times New Roman" w:hAnsi="Courier New" w:cs="Courier New"/>
              </w:rPr>
            </w:pPr>
            <w:r w:rsidRPr="0026375A">
              <w:rPr>
                <w:rFonts w:ascii="Courier New" w:eastAsia="Times New Roman" w:hAnsi="Courier New" w:cs="Courier New"/>
                <w:szCs w:val="20"/>
              </w:rPr>
              <w:t>…</w:t>
            </w:r>
          </w:p>
        </w:tc>
        <w:tc>
          <w:tcPr>
            <w:tcW w:w="601" w:type="pct"/>
            <w:tcBorders>
              <w:top w:val="single" w:sz="4" w:space="0" w:color="000000"/>
              <w:left w:val="single" w:sz="4" w:space="0" w:color="000000"/>
              <w:bottom w:val="single" w:sz="4" w:space="0" w:color="000000"/>
              <w:right w:val="single" w:sz="4" w:space="0" w:color="000000"/>
            </w:tcBorders>
          </w:tcPr>
          <w:p w14:paraId="04B789B7" w14:textId="77777777" w:rsidR="0026375A" w:rsidRPr="0026375A" w:rsidRDefault="0026375A" w:rsidP="0026375A">
            <w:pPr>
              <w:widowControl/>
              <w:tabs>
                <w:tab w:val="left" w:pos="403"/>
              </w:tabs>
              <w:autoSpaceDE/>
              <w:autoSpaceDN/>
              <w:spacing w:before="60" w:after="60" w:line="240" w:lineRule="atLeast"/>
              <w:jc w:val="center"/>
              <w:rPr>
                <w:rFonts w:ascii="Cambria" w:eastAsia="Times New Roman" w:hAnsi="Cambria" w:cs="Times New Roman"/>
                <w:sz w:val="20"/>
                <w:lang w:val="en-GB"/>
              </w:rPr>
            </w:pPr>
          </w:p>
        </w:tc>
        <w:tc>
          <w:tcPr>
            <w:tcW w:w="2509" w:type="pct"/>
            <w:tcBorders>
              <w:top w:val="single" w:sz="4" w:space="0" w:color="000000"/>
              <w:left w:val="single" w:sz="4" w:space="0" w:color="000000"/>
              <w:bottom w:val="single" w:sz="4" w:space="0" w:color="000000"/>
              <w:right w:val="single" w:sz="12" w:space="0" w:color="auto"/>
            </w:tcBorders>
          </w:tcPr>
          <w:p w14:paraId="102AD560" w14:textId="77777777" w:rsidR="0026375A" w:rsidRPr="0026375A" w:rsidRDefault="0026375A" w:rsidP="0026375A">
            <w:pPr>
              <w:widowControl/>
              <w:tabs>
                <w:tab w:val="left" w:pos="403"/>
              </w:tabs>
              <w:autoSpaceDE/>
              <w:autoSpaceDN/>
              <w:spacing w:before="60" w:after="60" w:line="240" w:lineRule="atLeast"/>
              <w:rPr>
                <w:rFonts w:ascii="Cambria" w:eastAsia="Times New Roman" w:hAnsi="Cambria" w:cs="Times New Roman"/>
                <w:sz w:val="20"/>
                <w:szCs w:val="20"/>
                <w:lang w:val="en-GB"/>
              </w:rPr>
            </w:pPr>
          </w:p>
        </w:tc>
      </w:tr>
    </w:tbl>
    <w:p w14:paraId="352028FB" w14:textId="77777777" w:rsidR="0026375A" w:rsidRPr="0026375A" w:rsidRDefault="0026375A" w:rsidP="0026375A">
      <w:pPr>
        <w:widowControl/>
        <w:adjustRightInd w:val="0"/>
        <w:spacing w:after="240" w:line="240" w:lineRule="atLeast"/>
        <w:jc w:val="both"/>
        <w:rPr>
          <w:rFonts w:ascii="Cambria" w:eastAsia="MS Mincho" w:hAnsi="Cambria" w:cs="Times New Roman"/>
          <w:iCs/>
          <w:szCs w:val="24"/>
          <w:lang w:val="en-GB"/>
        </w:rPr>
      </w:pPr>
    </w:p>
    <w:p w14:paraId="2DD0F236" w14:textId="77777777" w:rsidR="0026375A" w:rsidRPr="0026375A" w:rsidRDefault="0026375A" w:rsidP="0026375A">
      <w:pPr>
        <w:widowControl/>
        <w:adjustRightInd w:val="0"/>
        <w:spacing w:after="240" w:line="240" w:lineRule="atLeast"/>
        <w:jc w:val="both"/>
        <w:rPr>
          <w:rFonts w:ascii="Cambria" w:eastAsia="MS Mincho" w:hAnsi="Cambria" w:cs="Times New Roman"/>
          <w:iCs/>
          <w:szCs w:val="24"/>
          <w:lang w:val="en-GB"/>
        </w:rPr>
      </w:pPr>
      <w:r w:rsidRPr="0026375A">
        <w:rPr>
          <w:rFonts w:ascii="Cambria" w:eastAsia="MS Mincho" w:hAnsi="Cambria" w:cs="Times New Roman"/>
          <w:iCs/>
          <w:szCs w:val="24"/>
          <w:lang w:val="en-GB"/>
        </w:rPr>
        <w:t>…</w:t>
      </w:r>
    </w:p>
    <w:p w14:paraId="43E8D0F7" w14:textId="77777777" w:rsidR="0026375A" w:rsidRPr="0026375A" w:rsidRDefault="0026375A" w:rsidP="0026375A">
      <w:pPr>
        <w:keepNext/>
        <w:widowControl/>
        <w:numPr>
          <w:ilvl w:val="3"/>
          <w:numId w:val="18"/>
        </w:numPr>
        <w:tabs>
          <w:tab w:val="left" w:pos="400"/>
          <w:tab w:val="left" w:pos="560"/>
          <w:tab w:val="left" w:pos="720"/>
          <w:tab w:val="left" w:pos="880"/>
          <w:tab w:val="left" w:pos="1021"/>
          <w:tab w:val="left" w:pos="1140"/>
          <w:tab w:val="left" w:pos="1360"/>
        </w:tabs>
        <w:suppressAutoHyphens/>
        <w:autoSpaceDE/>
        <w:autoSpaceDN/>
        <w:adjustRightInd w:val="0"/>
        <w:spacing w:before="60" w:after="120" w:line="240" w:lineRule="atLeast"/>
        <w:outlineLvl w:val="3"/>
        <w:rPr>
          <w:rFonts w:ascii="Cambria" w:eastAsia="MS Mincho" w:hAnsi="Cambria" w:cs="Times New Roman"/>
          <w:b/>
          <w:szCs w:val="24"/>
          <w:lang w:val="en-GB" w:eastAsia="ja-JP"/>
        </w:rPr>
      </w:pPr>
      <w:r w:rsidRPr="0026375A">
        <w:rPr>
          <w:rFonts w:ascii="Cambria" w:eastAsia="MS Mincho" w:hAnsi="Cambria" w:cs="Times New Roman"/>
          <w:b/>
          <w:szCs w:val="24"/>
          <w:lang w:val="en-GB" w:eastAsia="ja-JP"/>
        </w:rPr>
        <w:t>Overview</w:t>
      </w:r>
    </w:p>
    <w:p w14:paraId="55A57B48" w14:textId="77777777" w:rsidR="0026375A" w:rsidRPr="0026375A" w:rsidRDefault="0026375A" w:rsidP="0026375A">
      <w:pPr>
        <w:widowControl/>
        <w:autoSpaceDE/>
        <w:autoSpaceDN/>
        <w:spacing w:after="160" w:line="256" w:lineRule="auto"/>
        <w:rPr>
          <w:rFonts w:ascii="Calibri" w:eastAsia="Calibri" w:hAnsi="Calibri"/>
        </w:rPr>
      </w:pPr>
      <w:r w:rsidRPr="0026375A">
        <w:rPr>
          <w:rFonts w:ascii="Calibri" w:eastAsia="Calibri" w:hAnsi="Calibri"/>
        </w:rPr>
        <w:t>…</w:t>
      </w:r>
    </w:p>
    <w:p w14:paraId="4877540B" w14:textId="77777777" w:rsidR="0026375A" w:rsidRPr="0026375A" w:rsidRDefault="0026375A" w:rsidP="0026375A">
      <w:pPr>
        <w:widowControl/>
        <w:autoSpaceDE/>
        <w:autoSpaceDN/>
        <w:spacing w:after="160" w:line="256" w:lineRule="auto"/>
        <w:rPr>
          <w:rFonts w:ascii="Calibri" w:eastAsia="Calibri" w:hAnsi="Calibri"/>
        </w:rPr>
      </w:pPr>
      <w:r w:rsidRPr="0026375A">
        <w:rPr>
          <w:rFonts w:ascii="Calibri" w:eastAsia="Calibri" w:hAnsi="Calibri"/>
        </w:rPr>
        <w:lastRenderedPageBreak/>
        <w:t xml:space="preserve">The </w:t>
      </w:r>
      <w:r w:rsidRPr="0026375A">
        <w:rPr>
          <w:rFonts w:ascii="Courier New" w:eastAsia="Calibri" w:hAnsi="Courier New" w:cs="Courier New"/>
        </w:rPr>
        <w:t>@lang</w:t>
      </w:r>
      <w:r w:rsidRPr="0026375A">
        <w:rPr>
          <w:rFonts w:ascii="Calibri" w:eastAsia="Calibri" w:hAnsi="Calibri"/>
        </w:rPr>
        <w:t xml:space="preserve"> attribute assigned to a label describes the language of that label. For example, the </w:t>
      </w:r>
      <w:r w:rsidRPr="0026375A">
        <w:rPr>
          <w:rFonts w:ascii="Courier New" w:eastAsia="Calibri" w:hAnsi="Courier New" w:cs="Courier New"/>
        </w:rPr>
        <w:t xml:space="preserve">@lang </w:t>
      </w:r>
      <w:r w:rsidRPr="0026375A">
        <w:rPr>
          <w:rFonts w:ascii="Calibri" w:eastAsia="Calibri" w:hAnsi="Calibri"/>
        </w:rPr>
        <w:t xml:space="preserve">attribute can be used by the DASH Client to filter labels according to user language preferences. </w:t>
      </w:r>
      <w:r w:rsidRPr="0026375A">
        <w:rPr>
          <w:rFonts w:ascii="Calibri" w:eastAsia="Calibri" w:hAnsi="Calibri"/>
          <w:color w:val="FF0000"/>
        </w:rPr>
        <w:t>When comparing language tag values of @lang, IETF BCP 47 shall be applied.</w:t>
      </w:r>
    </w:p>
    <w:p w14:paraId="24E01080" w14:textId="77777777" w:rsidR="0026375A" w:rsidRPr="0026375A" w:rsidRDefault="0026375A" w:rsidP="0026375A">
      <w:pPr>
        <w:widowControl/>
        <w:adjustRightInd w:val="0"/>
        <w:spacing w:after="240" w:line="240" w:lineRule="atLeast"/>
        <w:jc w:val="both"/>
        <w:rPr>
          <w:rFonts w:ascii="Cambria" w:eastAsia="MS Mincho" w:hAnsi="Cambria" w:cs="Times New Roman"/>
          <w:iCs/>
          <w:szCs w:val="24"/>
          <w:lang w:val="en-GB"/>
        </w:rPr>
      </w:pPr>
      <w:r w:rsidRPr="0026375A">
        <w:rPr>
          <w:rFonts w:ascii="Cambria" w:eastAsia="MS Mincho" w:hAnsi="Cambria" w:cs="Times New Roman"/>
          <w:iCs/>
          <w:szCs w:val="24"/>
          <w:lang w:val="en-GB"/>
        </w:rPr>
        <w:t>…</w:t>
      </w:r>
    </w:p>
    <w:p w14:paraId="42E5C48F" w14:textId="77777777" w:rsidR="0026375A" w:rsidRPr="0026375A" w:rsidRDefault="0026375A" w:rsidP="0026375A">
      <w:pPr>
        <w:keepNext/>
        <w:widowControl/>
        <w:numPr>
          <w:ilvl w:val="3"/>
          <w:numId w:val="18"/>
        </w:numPr>
        <w:tabs>
          <w:tab w:val="left" w:pos="400"/>
          <w:tab w:val="left" w:pos="560"/>
          <w:tab w:val="left" w:pos="720"/>
          <w:tab w:val="left" w:pos="880"/>
          <w:tab w:val="left" w:pos="1021"/>
          <w:tab w:val="left" w:pos="1140"/>
          <w:tab w:val="left" w:pos="1360"/>
        </w:tabs>
        <w:suppressAutoHyphens/>
        <w:autoSpaceDE/>
        <w:autoSpaceDN/>
        <w:adjustRightInd w:val="0"/>
        <w:spacing w:before="60" w:after="120" w:line="240" w:lineRule="atLeast"/>
        <w:outlineLvl w:val="3"/>
        <w:rPr>
          <w:rFonts w:ascii="Cambria" w:eastAsia="MS Mincho" w:hAnsi="Cambria" w:cs="Times New Roman"/>
          <w:b/>
          <w:szCs w:val="24"/>
          <w:lang w:val="en-GB" w:eastAsia="ja-JP"/>
        </w:rPr>
      </w:pPr>
      <w:r w:rsidRPr="0026375A">
        <w:rPr>
          <w:rFonts w:ascii="Cambria" w:eastAsia="MS Mincho" w:hAnsi="Cambria" w:cs="Times New Roman"/>
          <w:b/>
          <w:szCs w:val="24"/>
          <w:lang w:val="en-GB" w:eastAsia="ja-JP"/>
        </w:rPr>
        <w:t>Semantics</w:t>
      </w:r>
    </w:p>
    <w:p w14:paraId="03B2756C" w14:textId="77777777" w:rsidR="0026375A" w:rsidRPr="0026375A" w:rsidRDefault="0026375A" w:rsidP="0026375A">
      <w:pPr>
        <w:widowControl/>
        <w:tabs>
          <w:tab w:val="left" w:pos="403"/>
        </w:tabs>
        <w:autoSpaceDE/>
        <w:autoSpaceDN/>
        <w:spacing w:after="120" w:line="240" w:lineRule="atLeast"/>
        <w:ind w:left="360"/>
        <w:contextualSpacing/>
        <w:jc w:val="center"/>
        <w:rPr>
          <w:rFonts w:ascii="Cambria" w:eastAsia="Times New Roman" w:hAnsi="Cambria" w:cs="Times New Roman"/>
          <w:b/>
          <w:bCs/>
          <w:lang w:val="en-GB"/>
        </w:rPr>
      </w:pPr>
      <w:bookmarkStart w:id="116" w:name="_Ref14699185"/>
      <w:r w:rsidRPr="0026375A">
        <w:rPr>
          <w:rFonts w:ascii="Cambria" w:eastAsia="Times New Roman" w:hAnsi="Cambria" w:cs="Times New Roman"/>
          <w:b/>
          <w:bCs/>
          <w:lang w:val="en-GB"/>
        </w:rPr>
        <w:t xml:space="preserve">Table </w:t>
      </w:r>
      <w:r w:rsidRPr="0026375A">
        <w:rPr>
          <w:rFonts w:ascii="Cambria" w:eastAsia="Times New Roman" w:hAnsi="Cambria" w:cs="Times New Roman"/>
          <w:b/>
          <w:bCs/>
          <w:lang w:val="fr-CH"/>
        </w:rPr>
        <w:fldChar w:fldCharType="begin"/>
      </w:r>
      <w:r w:rsidRPr="0026375A">
        <w:rPr>
          <w:rFonts w:ascii="Cambria" w:eastAsia="Times New Roman" w:hAnsi="Cambria" w:cs="Times New Roman"/>
          <w:b/>
          <w:bCs/>
          <w:lang w:val="en-GB"/>
        </w:rPr>
        <w:instrText xml:space="preserve"> SEQ Table \* ARABIC </w:instrText>
      </w:r>
      <w:r w:rsidRPr="0026375A">
        <w:rPr>
          <w:rFonts w:ascii="Cambria" w:eastAsia="Times New Roman" w:hAnsi="Cambria" w:cs="Times New Roman"/>
          <w:b/>
          <w:bCs/>
          <w:lang w:val="fr-CH"/>
        </w:rPr>
        <w:fldChar w:fldCharType="separate"/>
      </w:r>
      <w:r w:rsidRPr="0026375A">
        <w:rPr>
          <w:rFonts w:ascii="Cambria" w:eastAsia="Times New Roman" w:hAnsi="Cambria" w:cs="Times New Roman"/>
          <w:b/>
          <w:bCs/>
          <w:noProof/>
          <w:lang w:val="en-GB"/>
        </w:rPr>
        <w:t>24</w:t>
      </w:r>
      <w:r w:rsidRPr="0026375A">
        <w:rPr>
          <w:rFonts w:ascii="Cambria" w:eastAsia="Times New Roman" w:hAnsi="Cambria" w:cs="Times New Roman"/>
          <w:b/>
          <w:bCs/>
          <w:lang w:val="fr-CH"/>
        </w:rPr>
        <w:fldChar w:fldCharType="end"/>
      </w:r>
      <w:bookmarkEnd w:id="116"/>
      <w:r w:rsidRPr="0026375A">
        <w:rPr>
          <w:rFonts w:ascii="Cambria" w:eastAsia="Times New Roman" w:hAnsi="Cambria" w:cs="Times New Roman"/>
          <w:b/>
          <w:bCs/>
          <w:lang w:val="en-GB"/>
        </w:rPr>
        <w:t xml:space="preserve"> — Semantics of </w:t>
      </w:r>
      <w:r w:rsidRPr="0026375A">
        <w:rPr>
          <w:rFonts w:ascii="Courier New" w:eastAsia="Times New Roman" w:hAnsi="Courier New" w:cs="Courier New"/>
          <w:bCs/>
        </w:rPr>
        <w:t>Label</w:t>
      </w:r>
      <w:r w:rsidRPr="0026375A">
        <w:rPr>
          <w:rFonts w:ascii="Cambria" w:eastAsia="Times New Roman" w:hAnsi="Cambria" w:cs="Times New Roman"/>
          <w:b/>
          <w:bCs/>
          <w:lang w:val="en-GB"/>
        </w:rPr>
        <w:t xml:space="preserve"> element</w:t>
      </w:r>
    </w:p>
    <w:tbl>
      <w:tblPr>
        <w:tblW w:w="5000" w:type="pct"/>
        <w:tblBorders>
          <w:top w:val="single" w:sz="4" w:space="0" w:color="000000"/>
          <w:left w:val="single" w:sz="4" w:space="0" w:color="000000"/>
          <w:bottom w:val="single" w:sz="4" w:space="0" w:color="000000"/>
          <w:right w:val="single" w:sz="4" w:space="0" w:color="000000"/>
          <w:insideH w:val="single" w:sz="4" w:space="0" w:color="000000"/>
        </w:tblBorders>
        <w:tblLook w:val="00A0" w:firstRow="1" w:lastRow="0" w:firstColumn="1" w:lastColumn="0" w:noHBand="0" w:noVBand="0"/>
      </w:tblPr>
      <w:tblGrid>
        <w:gridCol w:w="261"/>
        <w:gridCol w:w="2820"/>
        <w:gridCol w:w="1637"/>
        <w:gridCol w:w="4272"/>
      </w:tblGrid>
      <w:tr w:rsidR="0026375A" w:rsidRPr="0026375A" w14:paraId="0FB22240" w14:textId="77777777" w:rsidTr="0026375A">
        <w:trPr>
          <w:cantSplit/>
          <w:tblHeader/>
        </w:trPr>
        <w:tc>
          <w:tcPr>
            <w:tcW w:w="1703" w:type="pct"/>
            <w:gridSpan w:val="2"/>
            <w:tcBorders>
              <w:top w:val="single" w:sz="12" w:space="0" w:color="auto"/>
              <w:left w:val="single" w:sz="12" w:space="0" w:color="auto"/>
              <w:bottom w:val="single" w:sz="12" w:space="0" w:color="auto"/>
              <w:right w:val="single" w:sz="4" w:space="0" w:color="000000"/>
            </w:tcBorders>
            <w:hideMark/>
          </w:tcPr>
          <w:p w14:paraId="704F710B" w14:textId="77777777" w:rsidR="0026375A" w:rsidRPr="0026375A" w:rsidRDefault="0026375A" w:rsidP="0026375A">
            <w:pPr>
              <w:widowControl/>
              <w:tabs>
                <w:tab w:val="left" w:pos="720"/>
                <w:tab w:val="left" w:pos="1080"/>
                <w:tab w:val="left" w:pos="1440"/>
                <w:tab w:val="left" w:pos="1800"/>
                <w:tab w:val="left" w:pos="2160"/>
              </w:tabs>
              <w:autoSpaceDE/>
              <w:autoSpaceDN/>
              <w:spacing w:before="60" w:after="60" w:line="210" w:lineRule="atLeast"/>
              <w:rPr>
                <w:rFonts w:ascii="Cambria" w:eastAsia="Times New Roman" w:hAnsi="Cambria" w:cs="Times New Roman"/>
                <w:sz w:val="20"/>
                <w:szCs w:val="20"/>
                <w:lang w:val="en-GB"/>
              </w:rPr>
            </w:pPr>
            <w:r w:rsidRPr="0026375A">
              <w:rPr>
                <w:rFonts w:ascii="Cambria" w:eastAsia="Times New Roman" w:hAnsi="Cambria" w:cs="Times New Roman"/>
                <w:b/>
                <w:sz w:val="20"/>
                <w:szCs w:val="20"/>
                <w:lang w:val="en-GB"/>
              </w:rPr>
              <w:t>Element or Attribute Name</w:t>
            </w:r>
          </w:p>
        </w:tc>
        <w:tc>
          <w:tcPr>
            <w:tcW w:w="916" w:type="pct"/>
            <w:tcBorders>
              <w:top w:val="single" w:sz="12" w:space="0" w:color="auto"/>
              <w:left w:val="single" w:sz="4" w:space="0" w:color="000000"/>
              <w:bottom w:val="single" w:sz="12" w:space="0" w:color="auto"/>
              <w:right w:val="single" w:sz="4" w:space="0" w:color="000000"/>
            </w:tcBorders>
            <w:hideMark/>
          </w:tcPr>
          <w:p w14:paraId="32B0B7C5" w14:textId="77777777" w:rsidR="0026375A" w:rsidRPr="0026375A" w:rsidRDefault="0026375A" w:rsidP="0026375A">
            <w:pPr>
              <w:widowControl/>
              <w:tabs>
                <w:tab w:val="left" w:pos="720"/>
                <w:tab w:val="left" w:pos="1080"/>
                <w:tab w:val="left" w:pos="1440"/>
                <w:tab w:val="left" w:pos="1800"/>
                <w:tab w:val="left" w:pos="2160"/>
              </w:tabs>
              <w:autoSpaceDE/>
              <w:autoSpaceDN/>
              <w:spacing w:before="60" w:after="60" w:line="210" w:lineRule="atLeast"/>
              <w:jc w:val="center"/>
              <w:rPr>
                <w:rFonts w:ascii="Cambria" w:eastAsia="Times New Roman" w:hAnsi="Cambria" w:cs="Times New Roman"/>
                <w:sz w:val="20"/>
                <w:szCs w:val="20"/>
                <w:lang w:val="en-GB"/>
              </w:rPr>
            </w:pPr>
            <w:r w:rsidRPr="0026375A">
              <w:rPr>
                <w:rFonts w:ascii="Cambria" w:eastAsia="Times New Roman" w:hAnsi="Cambria" w:cs="Times New Roman"/>
                <w:b/>
                <w:sz w:val="20"/>
                <w:szCs w:val="20"/>
                <w:lang w:val="en-GB"/>
              </w:rPr>
              <w:t>Use</w:t>
            </w:r>
          </w:p>
        </w:tc>
        <w:tc>
          <w:tcPr>
            <w:tcW w:w="2381" w:type="pct"/>
            <w:tcBorders>
              <w:top w:val="single" w:sz="12" w:space="0" w:color="auto"/>
              <w:left w:val="single" w:sz="4" w:space="0" w:color="000000"/>
              <w:bottom w:val="single" w:sz="12" w:space="0" w:color="auto"/>
              <w:right w:val="single" w:sz="12" w:space="0" w:color="auto"/>
            </w:tcBorders>
            <w:hideMark/>
          </w:tcPr>
          <w:p w14:paraId="4086D550" w14:textId="77777777" w:rsidR="0026375A" w:rsidRPr="0026375A" w:rsidRDefault="0026375A" w:rsidP="0026375A">
            <w:pPr>
              <w:widowControl/>
              <w:tabs>
                <w:tab w:val="left" w:pos="720"/>
                <w:tab w:val="left" w:pos="1080"/>
                <w:tab w:val="left" w:pos="1440"/>
                <w:tab w:val="left" w:pos="1800"/>
                <w:tab w:val="left" w:pos="2160"/>
              </w:tabs>
              <w:autoSpaceDE/>
              <w:autoSpaceDN/>
              <w:spacing w:before="60" w:after="60" w:line="210" w:lineRule="atLeast"/>
              <w:rPr>
                <w:rFonts w:ascii="Cambria" w:eastAsia="Times New Roman" w:hAnsi="Cambria" w:cs="Times New Roman"/>
                <w:sz w:val="20"/>
                <w:szCs w:val="20"/>
                <w:lang w:val="en-GB"/>
              </w:rPr>
            </w:pPr>
            <w:r w:rsidRPr="0026375A">
              <w:rPr>
                <w:rFonts w:ascii="Cambria" w:eastAsia="Times New Roman" w:hAnsi="Cambria" w:cs="Times New Roman"/>
                <w:b/>
                <w:sz w:val="20"/>
                <w:szCs w:val="20"/>
                <w:lang w:val="en-GB"/>
              </w:rPr>
              <w:t>Description</w:t>
            </w:r>
          </w:p>
        </w:tc>
      </w:tr>
      <w:tr w:rsidR="0026375A" w:rsidRPr="0026375A" w14:paraId="421EC1B9" w14:textId="77777777" w:rsidTr="0026375A">
        <w:trPr>
          <w:cantSplit/>
        </w:trPr>
        <w:tc>
          <w:tcPr>
            <w:tcW w:w="1703" w:type="pct"/>
            <w:gridSpan w:val="2"/>
            <w:tcBorders>
              <w:top w:val="single" w:sz="12" w:space="0" w:color="auto"/>
              <w:left w:val="single" w:sz="12" w:space="0" w:color="auto"/>
              <w:bottom w:val="single" w:sz="4" w:space="0" w:color="000000"/>
              <w:right w:val="single" w:sz="4" w:space="0" w:color="000000"/>
            </w:tcBorders>
            <w:hideMark/>
          </w:tcPr>
          <w:p w14:paraId="3FD8AFF7" w14:textId="77777777" w:rsidR="0026375A" w:rsidRPr="0026375A" w:rsidRDefault="0026375A" w:rsidP="0026375A">
            <w:pPr>
              <w:widowControl/>
              <w:tabs>
                <w:tab w:val="left" w:pos="403"/>
                <w:tab w:val="left" w:pos="720"/>
                <w:tab w:val="left" w:pos="1080"/>
                <w:tab w:val="left" w:pos="1440"/>
                <w:tab w:val="left" w:pos="1800"/>
                <w:tab w:val="left" w:pos="2160"/>
              </w:tabs>
              <w:autoSpaceDE/>
              <w:autoSpaceDN/>
              <w:spacing w:before="60" w:after="60" w:line="240" w:lineRule="atLeast"/>
              <w:rPr>
                <w:rFonts w:ascii="Courier New" w:eastAsia="Times New Roman" w:hAnsi="Courier New" w:cs="Courier New"/>
                <w:b/>
              </w:rPr>
            </w:pPr>
            <w:r w:rsidRPr="0026375A">
              <w:rPr>
                <w:rFonts w:ascii="Courier New" w:eastAsia="Times New Roman" w:hAnsi="Courier New" w:cs="Courier New"/>
                <w:b/>
                <w:szCs w:val="20"/>
              </w:rPr>
              <w:t>Label</w:t>
            </w:r>
          </w:p>
        </w:tc>
        <w:tc>
          <w:tcPr>
            <w:tcW w:w="916" w:type="pct"/>
            <w:tcBorders>
              <w:top w:val="single" w:sz="12" w:space="0" w:color="auto"/>
              <w:left w:val="single" w:sz="4" w:space="0" w:color="000000"/>
              <w:bottom w:val="single" w:sz="4" w:space="0" w:color="000000"/>
              <w:right w:val="single" w:sz="4" w:space="0" w:color="000000"/>
            </w:tcBorders>
            <w:hideMark/>
          </w:tcPr>
          <w:p w14:paraId="76E371D7" w14:textId="77777777" w:rsidR="0026375A" w:rsidRPr="0026375A" w:rsidRDefault="0026375A" w:rsidP="0026375A">
            <w:pPr>
              <w:widowControl/>
              <w:tabs>
                <w:tab w:val="left" w:pos="403"/>
                <w:tab w:val="left" w:pos="720"/>
                <w:tab w:val="left" w:pos="1080"/>
                <w:tab w:val="left" w:pos="1440"/>
                <w:tab w:val="left" w:pos="1800"/>
                <w:tab w:val="left" w:pos="2160"/>
              </w:tabs>
              <w:autoSpaceDE/>
              <w:autoSpaceDN/>
              <w:spacing w:before="60" w:after="60" w:line="240" w:lineRule="atLeast"/>
              <w:jc w:val="center"/>
              <w:rPr>
                <w:rFonts w:ascii="Cambria" w:eastAsia="Times New Roman" w:hAnsi="Cambria" w:cs="Times New Roman"/>
                <w:sz w:val="20"/>
                <w:lang w:val="en-GB"/>
              </w:rPr>
            </w:pPr>
            <w:r w:rsidRPr="0026375A">
              <w:rPr>
                <w:rFonts w:ascii="Cambria" w:eastAsia="Times New Roman" w:hAnsi="Cambria" w:cs="Times New Roman"/>
                <w:sz w:val="20"/>
                <w:szCs w:val="20"/>
                <w:lang w:val="en-GB"/>
              </w:rPr>
              <w:t> </w:t>
            </w:r>
          </w:p>
        </w:tc>
        <w:tc>
          <w:tcPr>
            <w:tcW w:w="2381" w:type="pct"/>
            <w:tcBorders>
              <w:top w:val="single" w:sz="12" w:space="0" w:color="auto"/>
              <w:left w:val="single" w:sz="4" w:space="0" w:color="000000"/>
              <w:bottom w:val="single" w:sz="4" w:space="0" w:color="000000"/>
              <w:right w:val="single" w:sz="12" w:space="0" w:color="auto"/>
            </w:tcBorders>
            <w:hideMark/>
          </w:tcPr>
          <w:p w14:paraId="0E934084" w14:textId="77777777" w:rsidR="0026375A" w:rsidRPr="0026375A" w:rsidRDefault="0026375A" w:rsidP="0026375A">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Times New Roman" w:hAnsi="Cambria" w:cs="Times New Roman"/>
                <w:sz w:val="20"/>
                <w:szCs w:val="20"/>
                <w:lang w:val="en-GB"/>
              </w:rPr>
            </w:pPr>
            <w:r w:rsidRPr="0026375A">
              <w:rPr>
                <w:rFonts w:ascii="Cambria" w:eastAsia="Times New Roman" w:hAnsi="Cambria" w:cs="Times New Roman"/>
                <w:sz w:val="20"/>
                <w:szCs w:val="20"/>
                <w:lang w:val="en-GB"/>
              </w:rPr>
              <w:t>The label and the actual text of the label that annotates the element in the DASH Media Presentation</w:t>
            </w:r>
          </w:p>
        </w:tc>
      </w:tr>
      <w:tr w:rsidR="0026375A" w:rsidRPr="0026375A" w14:paraId="39C635FB" w14:textId="77777777" w:rsidTr="0026375A">
        <w:trPr>
          <w:cantSplit/>
        </w:trPr>
        <w:tc>
          <w:tcPr>
            <w:tcW w:w="129" w:type="pct"/>
            <w:tcBorders>
              <w:top w:val="single" w:sz="4" w:space="0" w:color="000000"/>
              <w:left w:val="single" w:sz="12" w:space="0" w:color="auto"/>
              <w:bottom w:val="single" w:sz="4" w:space="0" w:color="000000"/>
              <w:right w:val="nil"/>
            </w:tcBorders>
            <w:hideMark/>
          </w:tcPr>
          <w:p w14:paraId="30FAB1C5" w14:textId="77777777" w:rsidR="0026375A" w:rsidRPr="0026375A" w:rsidRDefault="0026375A" w:rsidP="0026375A">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Times New Roman" w:hAnsi="Cambria" w:cs="Times New Roman"/>
                <w:sz w:val="20"/>
                <w:szCs w:val="20"/>
                <w:lang w:val="en-GB"/>
              </w:rPr>
            </w:pPr>
            <w:r w:rsidRPr="0026375A">
              <w:rPr>
                <w:rFonts w:ascii="Cambria" w:eastAsia="Times New Roman" w:hAnsi="Cambria" w:cs="Times New Roman"/>
                <w:sz w:val="20"/>
                <w:szCs w:val="20"/>
                <w:lang w:val="en-GB"/>
              </w:rPr>
              <w:t> </w:t>
            </w:r>
          </w:p>
        </w:tc>
        <w:tc>
          <w:tcPr>
            <w:tcW w:w="1574" w:type="pct"/>
            <w:tcBorders>
              <w:top w:val="single" w:sz="4" w:space="0" w:color="000000"/>
              <w:left w:val="nil"/>
              <w:bottom w:val="single" w:sz="4" w:space="0" w:color="000000"/>
              <w:right w:val="single" w:sz="4" w:space="0" w:color="000000"/>
            </w:tcBorders>
            <w:hideMark/>
          </w:tcPr>
          <w:p w14:paraId="1C82AB0F" w14:textId="77777777" w:rsidR="0026375A" w:rsidRPr="0026375A" w:rsidRDefault="0026375A" w:rsidP="0026375A">
            <w:pPr>
              <w:widowControl/>
              <w:tabs>
                <w:tab w:val="left" w:pos="403"/>
                <w:tab w:val="left" w:pos="720"/>
                <w:tab w:val="left" w:pos="1080"/>
                <w:tab w:val="left" w:pos="1440"/>
                <w:tab w:val="left" w:pos="1800"/>
                <w:tab w:val="left" w:pos="2160"/>
              </w:tabs>
              <w:autoSpaceDE/>
              <w:autoSpaceDN/>
              <w:spacing w:before="60" w:after="60" w:line="240" w:lineRule="atLeast"/>
              <w:rPr>
                <w:rFonts w:ascii="Courier New" w:eastAsia="Times New Roman" w:hAnsi="Courier New" w:cs="Courier New"/>
              </w:rPr>
            </w:pPr>
            <w:r w:rsidRPr="0026375A">
              <w:rPr>
                <w:rFonts w:ascii="Courier New" w:eastAsia="Times New Roman" w:hAnsi="Courier New" w:cs="Courier New"/>
                <w:szCs w:val="20"/>
              </w:rPr>
              <w:t>@</w:t>
            </w:r>
            <w:proofErr w:type="gramStart"/>
            <w:r w:rsidRPr="0026375A">
              <w:rPr>
                <w:rFonts w:ascii="Courier New" w:eastAsia="Times New Roman" w:hAnsi="Courier New" w:cs="Courier New"/>
                <w:szCs w:val="20"/>
              </w:rPr>
              <w:t>id</w:t>
            </w:r>
            <w:proofErr w:type="gramEnd"/>
          </w:p>
        </w:tc>
        <w:tc>
          <w:tcPr>
            <w:tcW w:w="916" w:type="pct"/>
            <w:tcBorders>
              <w:top w:val="single" w:sz="4" w:space="0" w:color="000000"/>
              <w:left w:val="single" w:sz="4" w:space="0" w:color="000000"/>
              <w:bottom w:val="single" w:sz="4" w:space="0" w:color="000000"/>
              <w:right w:val="single" w:sz="4" w:space="0" w:color="000000"/>
            </w:tcBorders>
            <w:hideMark/>
          </w:tcPr>
          <w:p w14:paraId="5BE925C8" w14:textId="77777777" w:rsidR="0026375A" w:rsidRPr="0026375A" w:rsidRDefault="0026375A" w:rsidP="0026375A">
            <w:pPr>
              <w:widowControl/>
              <w:tabs>
                <w:tab w:val="left" w:pos="403"/>
                <w:tab w:val="left" w:pos="720"/>
                <w:tab w:val="left" w:pos="1080"/>
                <w:tab w:val="left" w:pos="1440"/>
                <w:tab w:val="left" w:pos="1800"/>
                <w:tab w:val="left" w:pos="2160"/>
              </w:tabs>
              <w:autoSpaceDE/>
              <w:autoSpaceDN/>
              <w:spacing w:before="60" w:after="60" w:line="240" w:lineRule="atLeast"/>
              <w:jc w:val="center"/>
              <w:rPr>
                <w:rFonts w:ascii="Cambria" w:eastAsia="Times New Roman" w:hAnsi="Cambria" w:cs="Times New Roman"/>
                <w:sz w:val="20"/>
                <w:lang w:val="en-GB"/>
              </w:rPr>
            </w:pPr>
            <w:r w:rsidRPr="0026375A">
              <w:rPr>
                <w:rFonts w:ascii="Cambria" w:eastAsia="Times New Roman" w:hAnsi="Cambria" w:cs="Times New Roman"/>
                <w:sz w:val="20"/>
                <w:szCs w:val="20"/>
                <w:lang w:val="en-GB"/>
              </w:rPr>
              <w:t>OD</w:t>
            </w:r>
            <w:r w:rsidRPr="0026375A">
              <w:rPr>
                <w:rFonts w:ascii="Cambria" w:eastAsia="Times New Roman" w:hAnsi="Cambria" w:cs="Times New Roman"/>
                <w:sz w:val="20"/>
                <w:szCs w:val="20"/>
                <w:lang w:val="en-GB"/>
              </w:rPr>
              <w:br/>
              <w:t>default: 0</w:t>
            </w:r>
          </w:p>
        </w:tc>
        <w:tc>
          <w:tcPr>
            <w:tcW w:w="2381" w:type="pct"/>
            <w:tcBorders>
              <w:top w:val="single" w:sz="4" w:space="0" w:color="000000"/>
              <w:left w:val="single" w:sz="4" w:space="0" w:color="000000"/>
              <w:bottom w:val="single" w:sz="4" w:space="0" w:color="000000"/>
              <w:right w:val="single" w:sz="12" w:space="0" w:color="auto"/>
            </w:tcBorders>
            <w:hideMark/>
          </w:tcPr>
          <w:p w14:paraId="1A5B4080" w14:textId="77777777" w:rsidR="0026375A" w:rsidRPr="0026375A" w:rsidRDefault="0026375A" w:rsidP="0026375A">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Times New Roman" w:hAnsi="Cambria" w:cs="Times New Roman"/>
                <w:sz w:val="20"/>
                <w:szCs w:val="20"/>
                <w:lang w:val="en-GB"/>
              </w:rPr>
            </w:pPr>
            <w:r w:rsidRPr="0026375A">
              <w:rPr>
                <w:rFonts w:ascii="Cambria" w:eastAsia="Times New Roman" w:hAnsi="Cambria" w:cs="Times New Roman"/>
                <w:sz w:val="20"/>
                <w:szCs w:val="20"/>
                <w:lang w:val="en-GB"/>
              </w:rPr>
              <w:t>An identifier for the label. Labels with the same value for this attribute belong to a label group.</w:t>
            </w:r>
          </w:p>
        </w:tc>
      </w:tr>
      <w:tr w:rsidR="0026375A" w:rsidRPr="0026375A" w14:paraId="6F50C99E" w14:textId="77777777" w:rsidTr="0026375A">
        <w:trPr>
          <w:cantSplit/>
        </w:trPr>
        <w:tc>
          <w:tcPr>
            <w:tcW w:w="129" w:type="pct"/>
            <w:tcBorders>
              <w:top w:val="single" w:sz="4" w:space="0" w:color="000000"/>
              <w:left w:val="single" w:sz="12" w:space="0" w:color="auto"/>
              <w:bottom w:val="single" w:sz="12" w:space="0" w:color="auto"/>
              <w:right w:val="nil"/>
            </w:tcBorders>
            <w:hideMark/>
          </w:tcPr>
          <w:p w14:paraId="0411C2F7" w14:textId="77777777" w:rsidR="0026375A" w:rsidRPr="0026375A" w:rsidRDefault="0026375A" w:rsidP="0026375A">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Times New Roman" w:hAnsi="Cambria" w:cs="Times New Roman"/>
                <w:sz w:val="20"/>
                <w:szCs w:val="20"/>
                <w:lang w:val="en-GB"/>
              </w:rPr>
            </w:pPr>
            <w:r w:rsidRPr="0026375A">
              <w:rPr>
                <w:rFonts w:ascii="Cambria" w:eastAsia="Times New Roman" w:hAnsi="Cambria" w:cs="Times New Roman"/>
                <w:sz w:val="20"/>
                <w:szCs w:val="20"/>
                <w:lang w:val="en-GB"/>
              </w:rPr>
              <w:t> </w:t>
            </w:r>
          </w:p>
        </w:tc>
        <w:tc>
          <w:tcPr>
            <w:tcW w:w="1574" w:type="pct"/>
            <w:tcBorders>
              <w:top w:val="single" w:sz="4" w:space="0" w:color="000000"/>
              <w:left w:val="nil"/>
              <w:bottom w:val="single" w:sz="12" w:space="0" w:color="auto"/>
              <w:right w:val="single" w:sz="4" w:space="0" w:color="000000"/>
            </w:tcBorders>
            <w:hideMark/>
          </w:tcPr>
          <w:p w14:paraId="38713CF9" w14:textId="77777777" w:rsidR="0026375A" w:rsidRPr="0026375A" w:rsidRDefault="0026375A" w:rsidP="0026375A">
            <w:pPr>
              <w:widowControl/>
              <w:tabs>
                <w:tab w:val="left" w:pos="403"/>
                <w:tab w:val="left" w:pos="720"/>
                <w:tab w:val="left" w:pos="1080"/>
                <w:tab w:val="left" w:pos="1440"/>
                <w:tab w:val="left" w:pos="1800"/>
                <w:tab w:val="left" w:pos="2160"/>
              </w:tabs>
              <w:autoSpaceDE/>
              <w:autoSpaceDN/>
              <w:spacing w:before="60" w:after="60" w:line="240" w:lineRule="atLeast"/>
              <w:rPr>
                <w:rFonts w:ascii="Courier New" w:eastAsia="Times New Roman" w:hAnsi="Courier New" w:cs="Courier New"/>
              </w:rPr>
            </w:pPr>
            <w:r w:rsidRPr="0026375A">
              <w:rPr>
                <w:rFonts w:ascii="Courier New" w:eastAsia="Times New Roman" w:hAnsi="Courier New" w:cs="Courier New"/>
                <w:szCs w:val="20"/>
              </w:rPr>
              <w:t>@</w:t>
            </w:r>
            <w:proofErr w:type="gramStart"/>
            <w:r w:rsidRPr="0026375A">
              <w:rPr>
                <w:rFonts w:ascii="Courier New" w:eastAsia="Times New Roman" w:hAnsi="Courier New" w:cs="Courier New"/>
                <w:szCs w:val="20"/>
              </w:rPr>
              <w:t>lang</w:t>
            </w:r>
            <w:proofErr w:type="gramEnd"/>
          </w:p>
        </w:tc>
        <w:tc>
          <w:tcPr>
            <w:tcW w:w="916" w:type="pct"/>
            <w:tcBorders>
              <w:top w:val="single" w:sz="4" w:space="0" w:color="000000"/>
              <w:left w:val="single" w:sz="4" w:space="0" w:color="000000"/>
              <w:bottom w:val="single" w:sz="12" w:space="0" w:color="auto"/>
              <w:right w:val="single" w:sz="4" w:space="0" w:color="000000"/>
            </w:tcBorders>
            <w:hideMark/>
          </w:tcPr>
          <w:p w14:paraId="6B3CDB9F" w14:textId="77777777" w:rsidR="0026375A" w:rsidRPr="0026375A" w:rsidRDefault="0026375A" w:rsidP="0026375A">
            <w:pPr>
              <w:widowControl/>
              <w:tabs>
                <w:tab w:val="left" w:pos="403"/>
                <w:tab w:val="left" w:pos="720"/>
                <w:tab w:val="left" w:pos="1080"/>
                <w:tab w:val="left" w:pos="1440"/>
                <w:tab w:val="left" w:pos="1800"/>
                <w:tab w:val="left" w:pos="2160"/>
              </w:tabs>
              <w:autoSpaceDE/>
              <w:autoSpaceDN/>
              <w:spacing w:before="60" w:after="60" w:line="240" w:lineRule="atLeast"/>
              <w:jc w:val="center"/>
              <w:rPr>
                <w:rFonts w:ascii="Cambria" w:eastAsia="Times New Roman" w:hAnsi="Cambria" w:cs="Times New Roman"/>
                <w:sz w:val="20"/>
                <w:lang w:val="en-GB"/>
              </w:rPr>
            </w:pPr>
            <w:r w:rsidRPr="0026375A">
              <w:rPr>
                <w:rFonts w:ascii="Cambria" w:eastAsia="Times New Roman" w:hAnsi="Cambria" w:cs="Times New Roman"/>
                <w:sz w:val="20"/>
                <w:szCs w:val="20"/>
                <w:lang w:val="en-GB"/>
              </w:rPr>
              <w:t>O</w:t>
            </w:r>
          </w:p>
        </w:tc>
        <w:tc>
          <w:tcPr>
            <w:tcW w:w="2381" w:type="pct"/>
            <w:tcBorders>
              <w:top w:val="single" w:sz="4" w:space="0" w:color="000000"/>
              <w:left w:val="single" w:sz="4" w:space="0" w:color="000000"/>
              <w:bottom w:val="single" w:sz="12" w:space="0" w:color="auto"/>
              <w:right w:val="single" w:sz="12" w:space="0" w:color="auto"/>
            </w:tcBorders>
            <w:hideMark/>
          </w:tcPr>
          <w:p w14:paraId="18C24153" w14:textId="77777777" w:rsidR="0026375A" w:rsidRPr="0026375A" w:rsidRDefault="0026375A" w:rsidP="0026375A">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Times New Roman" w:hAnsi="Cambria" w:cs="Times New Roman"/>
                <w:sz w:val="20"/>
                <w:szCs w:val="20"/>
                <w:lang w:val="en-GB"/>
              </w:rPr>
            </w:pPr>
            <w:r w:rsidRPr="0026375A">
              <w:rPr>
                <w:rFonts w:ascii="Cambria" w:eastAsia="Times New Roman" w:hAnsi="Cambria" w:cs="Times New Roman"/>
                <w:sz w:val="20"/>
                <w:szCs w:val="20"/>
                <w:lang w:val="en-GB"/>
              </w:rPr>
              <w:t xml:space="preserve">Specifies the language of the label. If not present, the language of the label is unknown. </w:t>
            </w:r>
            <w:r w:rsidRPr="0026375A">
              <w:rPr>
                <w:rFonts w:ascii="Cambria" w:eastAsia="Times New Roman" w:hAnsi="Cambria" w:cs="Times New Roman"/>
                <w:color w:val="FF0000"/>
                <w:sz w:val="20"/>
                <w:szCs w:val="20"/>
                <w:lang w:val="en-GB"/>
              </w:rPr>
              <w:t xml:space="preserve">See </w:t>
            </w:r>
            <w:proofErr w:type="spellStart"/>
            <w:r w:rsidRPr="0026375A">
              <w:rPr>
                <w:rFonts w:ascii="Cambria" w:eastAsia="Times New Roman" w:hAnsi="Cambria" w:cs="Times New Roman"/>
                <w:color w:val="FF0000"/>
                <w:sz w:val="20"/>
                <w:szCs w:val="20"/>
                <w:lang w:val="en-GB"/>
              </w:rPr>
              <w:t>AdaptationSet@lang</w:t>
            </w:r>
            <w:proofErr w:type="spellEnd"/>
            <w:r w:rsidRPr="0026375A">
              <w:rPr>
                <w:rFonts w:ascii="Cambria" w:eastAsia="Times New Roman" w:hAnsi="Cambria" w:cs="Times New Roman"/>
                <w:color w:val="FF0000"/>
                <w:sz w:val="20"/>
                <w:szCs w:val="20"/>
                <w:lang w:val="en-GB"/>
              </w:rPr>
              <w:t xml:space="preserve"> for more details</w:t>
            </w:r>
            <w:r w:rsidRPr="0026375A">
              <w:rPr>
                <w:rFonts w:ascii="Cambria" w:eastAsia="Times New Roman" w:hAnsi="Cambria" w:cs="Times New Roman"/>
                <w:sz w:val="20"/>
                <w:szCs w:val="20"/>
                <w:lang w:val="en-GB"/>
              </w:rPr>
              <w:t>.</w:t>
            </w:r>
          </w:p>
        </w:tc>
      </w:tr>
    </w:tbl>
    <w:p w14:paraId="0953A2A5" w14:textId="77777777" w:rsidR="0026375A" w:rsidRPr="0026375A" w:rsidRDefault="0026375A" w:rsidP="0026375A">
      <w:pPr>
        <w:widowControl/>
        <w:tabs>
          <w:tab w:val="left" w:pos="403"/>
        </w:tabs>
        <w:autoSpaceDE/>
        <w:autoSpaceDN/>
        <w:spacing w:after="120" w:line="240" w:lineRule="atLeast"/>
        <w:ind w:left="360"/>
        <w:contextualSpacing/>
        <w:jc w:val="center"/>
        <w:rPr>
          <w:rFonts w:ascii="Cambria" w:eastAsia="Times New Roman" w:hAnsi="Cambria" w:cs="Times New Roman"/>
          <w:b/>
          <w:bCs/>
          <w:lang w:val="en-GB"/>
        </w:rPr>
      </w:pPr>
      <w:bookmarkStart w:id="117" w:name="_Ref14699193"/>
      <w:r w:rsidRPr="0026375A">
        <w:rPr>
          <w:rFonts w:ascii="Cambria" w:eastAsia="Times New Roman" w:hAnsi="Cambria" w:cs="Times New Roman"/>
          <w:b/>
          <w:bCs/>
          <w:lang w:val="en-GB"/>
        </w:rPr>
        <w:t xml:space="preserve">Table </w:t>
      </w:r>
      <w:r w:rsidRPr="0026375A">
        <w:rPr>
          <w:rFonts w:ascii="Cambria" w:eastAsia="Times New Roman" w:hAnsi="Cambria" w:cs="Times New Roman"/>
          <w:b/>
          <w:bCs/>
          <w:lang w:val="fr-CH"/>
        </w:rPr>
        <w:fldChar w:fldCharType="begin"/>
      </w:r>
      <w:r w:rsidRPr="0026375A">
        <w:rPr>
          <w:rFonts w:ascii="Cambria" w:eastAsia="Times New Roman" w:hAnsi="Cambria" w:cs="Times New Roman"/>
          <w:b/>
          <w:bCs/>
          <w:lang w:val="en-GB"/>
        </w:rPr>
        <w:instrText xml:space="preserve"> SEQ Table \* ARABIC </w:instrText>
      </w:r>
      <w:r w:rsidRPr="0026375A">
        <w:rPr>
          <w:rFonts w:ascii="Cambria" w:eastAsia="Times New Roman" w:hAnsi="Cambria" w:cs="Times New Roman"/>
          <w:b/>
          <w:bCs/>
          <w:lang w:val="fr-CH"/>
        </w:rPr>
        <w:fldChar w:fldCharType="separate"/>
      </w:r>
      <w:r w:rsidRPr="0026375A">
        <w:rPr>
          <w:rFonts w:ascii="Cambria" w:eastAsia="Times New Roman" w:hAnsi="Cambria" w:cs="Times New Roman"/>
          <w:b/>
          <w:bCs/>
          <w:noProof/>
          <w:lang w:val="en-GB"/>
        </w:rPr>
        <w:t>25</w:t>
      </w:r>
      <w:r w:rsidRPr="0026375A">
        <w:rPr>
          <w:rFonts w:ascii="Cambria" w:eastAsia="Times New Roman" w:hAnsi="Cambria" w:cs="Times New Roman"/>
          <w:b/>
          <w:bCs/>
          <w:lang w:val="fr-CH"/>
        </w:rPr>
        <w:fldChar w:fldCharType="end"/>
      </w:r>
      <w:bookmarkEnd w:id="117"/>
      <w:r w:rsidRPr="0026375A">
        <w:rPr>
          <w:rFonts w:ascii="Cambria" w:eastAsia="Times New Roman" w:hAnsi="Cambria" w:cs="Times New Roman"/>
          <w:b/>
          <w:bCs/>
          <w:lang w:val="en-GB"/>
        </w:rPr>
        <w:t xml:space="preserve"> — Semantics of </w:t>
      </w:r>
      <w:proofErr w:type="spellStart"/>
      <w:r w:rsidRPr="0026375A">
        <w:rPr>
          <w:rFonts w:ascii="Courier New" w:eastAsia="Times New Roman" w:hAnsi="Courier New" w:cs="Courier New"/>
          <w:bCs/>
        </w:rPr>
        <w:t>GroupLabel</w:t>
      </w:r>
      <w:proofErr w:type="spellEnd"/>
      <w:r w:rsidRPr="0026375A">
        <w:rPr>
          <w:rFonts w:ascii="Cambria" w:eastAsia="Times New Roman" w:hAnsi="Cambria" w:cs="Times New Roman"/>
          <w:b/>
          <w:bCs/>
          <w:lang w:val="en-GB"/>
        </w:rPr>
        <w:t xml:space="preserve"> element</w:t>
      </w:r>
    </w:p>
    <w:tbl>
      <w:tblPr>
        <w:tblW w:w="5000" w:type="pct"/>
        <w:tblBorders>
          <w:top w:val="single" w:sz="4" w:space="0" w:color="000000"/>
          <w:left w:val="single" w:sz="4" w:space="0" w:color="000000"/>
          <w:bottom w:val="single" w:sz="4" w:space="0" w:color="000000"/>
          <w:right w:val="single" w:sz="4" w:space="0" w:color="000000"/>
          <w:insideH w:val="single" w:sz="4" w:space="0" w:color="000000"/>
        </w:tblBorders>
        <w:tblLook w:val="00A0" w:firstRow="1" w:lastRow="0" w:firstColumn="1" w:lastColumn="0" w:noHBand="0" w:noVBand="0"/>
      </w:tblPr>
      <w:tblGrid>
        <w:gridCol w:w="262"/>
        <w:gridCol w:w="2820"/>
        <w:gridCol w:w="1637"/>
        <w:gridCol w:w="4271"/>
      </w:tblGrid>
      <w:tr w:rsidR="0026375A" w:rsidRPr="0026375A" w14:paraId="7D8A834E" w14:textId="77777777" w:rsidTr="0026375A">
        <w:trPr>
          <w:cantSplit/>
          <w:tblHeader/>
        </w:trPr>
        <w:tc>
          <w:tcPr>
            <w:tcW w:w="1703" w:type="pct"/>
            <w:gridSpan w:val="2"/>
            <w:tcBorders>
              <w:top w:val="single" w:sz="12" w:space="0" w:color="auto"/>
              <w:left w:val="single" w:sz="12" w:space="0" w:color="auto"/>
              <w:bottom w:val="single" w:sz="12" w:space="0" w:color="auto"/>
              <w:right w:val="single" w:sz="4" w:space="0" w:color="000000"/>
            </w:tcBorders>
            <w:hideMark/>
          </w:tcPr>
          <w:p w14:paraId="68934B50" w14:textId="77777777" w:rsidR="0026375A" w:rsidRPr="0026375A" w:rsidRDefault="0026375A" w:rsidP="0026375A">
            <w:pPr>
              <w:widowControl/>
              <w:tabs>
                <w:tab w:val="left" w:pos="720"/>
                <w:tab w:val="left" w:pos="1080"/>
                <w:tab w:val="left" w:pos="1440"/>
                <w:tab w:val="left" w:pos="1800"/>
                <w:tab w:val="left" w:pos="2160"/>
              </w:tabs>
              <w:autoSpaceDE/>
              <w:autoSpaceDN/>
              <w:spacing w:before="60" w:after="60" w:line="210" w:lineRule="atLeast"/>
              <w:rPr>
                <w:rFonts w:ascii="Cambria" w:eastAsia="Times New Roman" w:hAnsi="Cambria" w:cs="Times New Roman"/>
                <w:sz w:val="20"/>
                <w:szCs w:val="20"/>
                <w:lang w:val="en-GB"/>
              </w:rPr>
            </w:pPr>
            <w:r w:rsidRPr="0026375A">
              <w:rPr>
                <w:rFonts w:ascii="Cambria" w:eastAsia="Times New Roman" w:hAnsi="Cambria" w:cs="Times New Roman"/>
                <w:b/>
                <w:sz w:val="20"/>
                <w:szCs w:val="20"/>
                <w:lang w:val="en-GB"/>
              </w:rPr>
              <w:t>Element or Attribute Name</w:t>
            </w:r>
          </w:p>
        </w:tc>
        <w:tc>
          <w:tcPr>
            <w:tcW w:w="916" w:type="pct"/>
            <w:tcBorders>
              <w:top w:val="single" w:sz="12" w:space="0" w:color="auto"/>
              <w:left w:val="single" w:sz="4" w:space="0" w:color="000000"/>
              <w:bottom w:val="single" w:sz="12" w:space="0" w:color="auto"/>
              <w:right w:val="single" w:sz="4" w:space="0" w:color="000000"/>
            </w:tcBorders>
            <w:hideMark/>
          </w:tcPr>
          <w:p w14:paraId="75BD1ED1" w14:textId="77777777" w:rsidR="0026375A" w:rsidRPr="0026375A" w:rsidRDefault="0026375A" w:rsidP="0026375A">
            <w:pPr>
              <w:widowControl/>
              <w:tabs>
                <w:tab w:val="left" w:pos="720"/>
                <w:tab w:val="left" w:pos="1080"/>
                <w:tab w:val="left" w:pos="1440"/>
                <w:tab w:val="left" w:pos="1800"/>
                <w:tab w:val="left" w:pos="2160"/>
              </w:tabs>
              <w:autoSpaceDE/>
              <w:autoSpaceDN/>
              <w:spacing w:before="60" w:after="60" w:line="210" w:lineRule="atLeast"/>
              <w:jc w:val="center"/>
              <w:rPr>
                <w:rFonts w:ascii="Cambria" w:eastAsia="Times New Roman" w:hAnsi="Cambria" w:cs="Times New Roman"/>
                <w:sz w:val="20"/>
                <w:szCs w:val="20"/>
                <w:lang w:val="en-GB"/>
              </w:rPr>
            </w:pPr>
            <w:r w:rsidRPr="0026375A">
              <w:rPr>
                <w:rFonts w:ascii="Cambria" w:eastAsia="Times New Roman" w:hAnsi="Cambria" w:cs="Times New Roman"/>
                <w:b/>
                <w:sz w:val="20"/>
                <w:szCs w:val="20"/>
                <w:lang w:val="en-GB"/>
              </w:rPr>
              <w:t>Use</w:t>
            </w:r>
          </w:p>
        </w:tc>
        <w:tc>
          <w:tcPr>
            <w:tcW w:w="2381" w:type="pct"/>
            <w:tcBorders>
              <w:top w:val="single" w:sz="12" w:space="0" w:color="auto"/>
              <w:left w:val="single" w:sz="4" w:space="0" w:color="000000"/>
              <w:bottom w:val="single" w:sz="12" w:space="0" w:color="auto"/>
              <w:right w:val="single" w:sz="12" w:space="0" w:color="auto"/>
            </w:tcBorders>
            <w:hideMark/>
          </w:tcPr>
          <w:p w14:paraId="73542132" w14:textId="77777777" w:rsidR="0026375A" w:rsidRPr="0026375A" w:rsidRDefault="0026375A" w:rsidP="0026375A">
            <w:pPr>
              <w:widowControl/>
              <w:tabs>
                <w:tab w:val="left" w:pos="720"/>
                <w:tab w:val="left" w:pos="1080"/>
                <w:tab w:val="left" w:pos="1440"/>
                <w:tab w:val="left" w:pos="1800"/>
                <w:tab w:val="left" w:pos="2160"/>
              </w:tabs>
              <w:autoSpaceDE/>
              <w:autoSpaceDN/>
              <w:spacing w:before="60" w:after="60" w:line="210" w:lineRule="atLeast"/>
              <w:rPr>
                <w:rFonts w:ascii="Cambria" w:eastAsia="Times New Roman" w:hAnsi="Cambria" w:cs="Times New Roman"/>
                <w:sz w:val="20"/>
                <w:szCs w:val="20"/>
                <w:lang w:val="en-GB"/>
              </w:rPr>
            </w:pPr>
            <w:r w:rsidRPr="0026375A">
              <w:rPr>
                <w:rFonts w:ascii="Cambria" w:eastAsia="Times New Roman" w:hAnsi="Cambria" w:cs="Times New Roman"/>
                <w:b/>
                <w:sz w:val="20"/>
                <w:szCs w:val="20"/>
                <w:lang w:val="en-GB"/>
              </w:rPr>
              <w:t>Description</w:t>
            </w:r>
          </w:p>
        </w:tc>
      </w:tr>
      <w:tr w:rsidR="0026375A" w:rsidRPr="0026375A" w14:paraId="70F1BFA5" w14:textId="77777777" w:rsidTr="0026375A">
        <w:trPr>
          <w:cantSplit/>
        </w:trPr>
        <w:tc>
          <w:tcPr>
            <w:tcW w:w="1703" w:type="pct"/>
            <w:gridSpan w:val="2"/>
            <w:tcBorders>
              <w:top w:val="single" w:sz="12" w:space="0" w:color="auto"/>
              <w:left w:val="single" w:sz="12" w:space="0" w:color="auto"/>
              <w:bottom w:val="single" w:sz="4" w:space="0" w:color="000000"/>
              <w:right w:val="single" w:sz="4" w:space="0" w:color="000000"/>
            </w:tcBorders>
            <w:hideMark/>
          </w:tcPr>
          <w:p w14:paraId="45DC4930" w14:textId="77777777" w:rsidR="0026375A" w:rsidRPr="0026375A" w:rsidRDefault="0026375A" w:rsidP="0026375A">
            <w:pPr>
              <w:widowControl/>
              <w:tabs>
                <w:tab w:val="left" w:pos="403"/>
                <w:tab w:val="left" w:pos="720"/>
                <w:tab w:val="left" w:pos="1080"/>
                <w:tab w:val="left" w:pos="1440"/>
                <w:tab w:val="left" w:pos="1800"/>
                <w:tab w:val="left" w:pos="2160"/>
              </w:tabs>
              <w:autoSpaceDE/>
              <w:autoSpaceDN/>
              <w:spacing w:before="60" w:after="60" w:line="240" w:lineRule="atLeast"/>
              <w:rPr>
                <w:rFonts w:ascii="Courier New" w:eastAsia="Times New Roman" w:hAnsi="Courier New" w:cs="Courier New"/>
                <w:b/>
              </w:rPr>
            </w:pPr>
            <w:proofErr w:type="spellStart"/>
            <w:r w:rsidRPr="0026375A">
              <w:rPr>
                <w:rFonts w:ascii="Courier New" w:eastAsia="Times New Roman" w:hAnsi="Courier New" w:cs="Courier New"/>
                <w:b/>
                <w:szCs w:val="20"/>
              </w:rPr>
              <w:t>GroupLabel</w:t>
            </w:r>
            <w:proofErr w:type="spellEnd"/>
          </w:p>
        </w:tc>
        <w:tc>
          <w:tcPr>
            <w:tcW w:w="916" w:type="pct"/>
            <w:tcBorders>
              <w:top w:val="single" w:sz="12" w:space="0" w:color="auto"/>
              <w:left w:val="single" w:sz="4" w:space="0" w:color="000000"/>
              <w:bottom w:val="single" w:sz="4" w:space="0" w:color="000000"/>
              <w:right w:val="single" w:sz="4" w:space="0" w:color="000000"/>
            </w:tcBorders>
            <w:hideMark/>
          </w:tcPr>
          <w:p w14:paraId="2EF08809" w14:textId="77777777" w:rsidR="0026375A" w:rsidRPr="0026375A" w:rsidRDefault="0026375A" w:rsidP="0026375A">
            <w:pPr>
              <w:widowControl/>
              <w:tabs>
                <w:tab w:val="left" w:pos="403"/>
                <w:tab w:val="left" w:pos="720"/>
                <w:tab w:val="left" w:pos="1080"/>
                <w:tab w:val="left" w:pos="1440"/>
                <w:tab w:val="left" w:pos="1800"/>
                <w:tab w:val="left" w:pos="2160"/>
              </w:tabs>
              <w:autoSpaceDE/>
              <w:autoSpaceDN/>
              <w:spacing w:before="60" w:after="60" w:line="240" w:lineRule="atLeast"/>
              <w:jc w:val="center"/>
              <w:rPr>
                <w:rFonts w:ascii="Cambria" w:eastAsia="Times New Roman" w:hAnsi="Cambria" w:cs="Times New Roman"/>
                <w:sz w:val="20"/>
                <w:lang w:val="en-GB"/>
              </w:rPr>
            </w:pPr>
            <w:r w:rsidRPr="0026375A">
              <w:rPr>
                <w:rFonts w:ascii="Cambria" w:eastAsia="Times New Roman" w:hAnsi="Cambria" w:cs="Times New Roman"/>
                <w:sz w:val="20"/>
                <w:szCs w:val="20"/>
                <w:lang w:val="en-GB"/>
              </w:rPr>
              <w:t> </w:t>
            </w:r>
          </w:p>
        </w:tc>
        <w:tc>
          <w:tcPr>
            <w:tcW w:w="2381" w:type="pct"/>
            <w:tcBorders>
              <w:top w:val="single" w:sz="12" w:space="0" w:color="auto"/>
              <w:left w:val="single" w:sz="4" w:space="0" w:color="000000"/>
              <w:bottom w:val="single" w:sz="4" w:space="0" w:color="000000"/>
              <w:right w:val="single" w:sz="12" w:space="0" w:color="auto"/>
            </w:tcBorders>
            <w:hideMark/>
          </w:tcPr>
          <w:p w14:paraId="5C9F93B0" w14:textId="77777777" w:rsidR="0026375A" w:rsidRPr="0026375A" w:rsidRDefault="0026375A" w:rsidP="0026375A">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Times New Roman" w:hAnsi="Cambria" w:cs="Times New Roman"/>
                <w:sz w:val="20"/>
                <w:szCs w:val="20"/>
                <w:lang w:val="en-GB"/>
              </w:rPr>
            </w:pPr>
            <w:r w:rsidRPr="0026375A">
              <w:rPr>
                <w:rFonts w:ascii="Cambria" w:eastAsia="Times New Roman" w:hAnsi="Cambria" w:cs="Times New Roman"/>
                <w:sz w:val="20"/>
                <w:szCs w:val="20"/>
                <w:lang w:val="en-GB"/>
              </w:rPr>
              <w:t>The actual text of the group label that annotates the element in the DASH Media Presentation</w:t>
            </w:r>
          </w:p>
        </w:tc>
      </w:tr>
      <w:tr w:rsidR="0026375A" w:rsidRPr="0026375A" w14:paraId="388E3F2C" w14:textId="77777777" w:rsidTr="0026375A">
        <w:trPr>
          <w:cantSplit/>
        </w:trPr>
        <w:tc>
          <w:tcPr>
            <w:tcW w:w="129" w:type="pct"/>
            <w:tcBorders>
              <w:top w:val="single" w:sz="4" w:space="0" w:color="000000"/>
              <w:left w:val="single" w:sz="12" w:space="0" w:color="auto"/>
              <w:bottom w:val="single" w:sz="4" w:space="0" w:color="000000"/>
              <w:right w:val="nil"/>
            </w:tcBorders>
            <w:hideMark/>
          </w:tcPr>
          <w:p w14:paraId="05520EB0" w14:textId="77777777" w:rsidR="0026375A" w:rsidRPr="0026375A" w:rsidRDefault="0026375A" w:rsidP="0026375A">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Times New Roman" w:hAnsi="Cambria" w:cs="Times New Roman"/>
                <w:sz w:val="20"/>
                <w:szCs w:val="20"/>
                <w:lang w:val="en-GB"/>
              </w:rPr>
            </w:pPr>
            <w:r w:rsidRPr="0026375A">
              <w:rPr>
                <w:rFonts w:ascii="Cambria" w:eastAsia="Times New Roman" w:hAnsi="Cambria" w:cs="Times New Roman"/>
                <w:sz w:val="20"/>
                <w:szCs w:val="20"/>
                <w:lang w:val="en-GB"/>
              </w:rPr>
              <w:t> </w:t>
            </w:r>
          </w:p>
        </w:tc>
        <w:tc>
          <w:tcPr>
            <w:tcW w:w="1574" w:type="pct"/>
            <w:tcBorders>
              <w:top w:val="single" w:sz="4" w:space="0" w:color="000000"/>
              <w:left w:val="nil"/>
              <w:bottom w:val="single" w:sz="4" w:space="0" w:color="000000"/>
              <w:right w:val="single" w:sz="4" w:space="0" w:color="000000"/>
            </w:tcBorders>
            <w:hideMark/>
          </w:tcPr>
          <w:p w14:paraId="380A1F39" w14:textId="77777777" w:rsidR="0026375A" w:rsidRPr="0026375A" w:rsidRDefault="0026375A" w:rsidP="0026375A">
            <w:pPr>
              <w:widowControl/>
              <w:tabs>
                <w:tab w:val="left" w:pos="403"/>
                <w:tab w:val="left" w:pos="720"/>
                <w:tab w:val="left" w:pos="1080"/>
                <w:tab w:val="left" w:pos="1440"/>
                <w:tab w:val="left" w:pos="1800"/>
                <w:tab w:val="left" w:pos="2160"/>
              </w:tabs>
              <w:autoSpaceDE/>
              <w:autoSpaceDN/>
              <w:spacing w:before="60" w:after="60" w:line="240" w:lineRule="atLeast"/>
              <w:rPr>
                <w:rFonts w:ascii="Courier New" w:eastAsia="Times New Roman" w:hAnsi="Courier New" w:cs="Courier New"/>
              </w:rPr>
            </w:pPr>
            <w:r w:rsidRPr="0026375A">
              <w:rPr>
                <w:rFonts w:ascii="Courier New" w:eastAsia="Times New Roman" w:hAnsi="Courier New" w:cs="Courier New"/>
                <w:szCs w:val="20"/>
              </w:rPr>
              <w:t>@</w:t>
            </w:r>
            <w:proofErr w:type="gramStart"/>
            <w:r w:rsidRPr="0026375A">
              <w:rPr>
                <w:rFonts w:ascii="Courier New" w:eastAsia="Times New Roman" w:hAnsi="Courier New" w:cs="Courier New"/>
                <w:szCs w:val="20"/>
              </w:rPr>
              <w:t>id</w:t>
            </w:r>
            <w:proofErr w:type="gramEnd"/>
          </w:p>
        </w:tc>
        <w:tc>
          <w:tcPr>
            <w:tcW w:w="916" w:type="pct"/>
            <w:tcBorders>
              <w:top w:val="single" w:sz="4" w:space="0" w:color="000000"/>
              <w:left w:val="single" w:sz="4" w:space="0" w:color="000000"/>
              <w:bottom w:val="single" w:sz="4" w:space="0" w:color="000000"/>
              <w:right w:val="single" w:sz="4" w:space="0" w:color="000000"/>
            </w:tcBorders>
            <w:hideMark/>
          </w:tcPr>
          <w:p w14:paraId="775CAAC4" w14:textId="77777777" w:rsidR="0026375A" w:rsidRPr="0026375A" w:rsidRDefault="0026375A" w:rsidP="0026375A">
            <w:pPr>
              <w:widowControl/>
              <w:tabs>
                <w:tab w:val="left" w:pos="403"/>
                <w:tab w:val="left" w:pos="720"/>
                <w:tab w:val="left" w:pos="1080"/>
                <w:tab w:val="left" w:pos="1440"/>
                <w:tab w:val="left" w:pos="1800"/>
                <w:tab w:val="left" w:pos="2160"/>
              </w:tabs>
              <w:autoSpaceDE/>
              <w:autoSpaceDN/>
              <w:spacing w:before="60" w:after="60" w:line="240" w:lineRule="atLeast"/>
              <w:jc w:val="center"/>
              <w:rPr>
                <w:rFonts w:ascii="Cambria" w:eastAsia="Times New Roman" w:hAnsi="Cambria" w:cs="Times New Roman"/>
                <w:sz w:val="20"/>
                <w:lang w:val="en-GB"/>
              </w:rPr>
            </w:pPr>
            <w:r w:rsidRPr="0026375A">
              <w:rPr>
                <w:rFonts w:ascii="Cambria" w:eastAsia="Times New Roman" w:hAnsi="Cambria" w:cs="Times New Roman"/>
                <w:sz w:val="20"/>
                <w:szCs w:val="20"/>
                <w:lang w:val="en-GB"/>
              </w:rPr>
              <w:t>OD</w:t>
            </w:r>
            <w:r w:rsidRPr="0026375A">
              <w:rPr>
                <w:rFonts w:ascii="Cambria" w:eastAsia="Times New Roman" w:hAnsi="Cambria" w:cs="Times New Roman"/>
                <w:sz w:val="20"/>
                <w:szCs w:val="20"/>
                <w:lang w:val="en-GB"/>
              </w:rPr>
              <w:br/>
              <w:t>default: 0</w:t>
            </w:r>
          </w:p>
        </w:tc>
        <w:tc>
          <w:tcPr>
            <w:tcW w:w="2381" w:type="pct"/>
            <w:tcBorders>
              <w:top w:val="single" w:sz="4" w:space="0" w:color="000000"/>
              <w:left w:val="single" w:sz="4" w:space="0" w:color="000000"/>
              <w:bottom w:val="single" w:sz="4" w:space="0" w:color="000000"/>
              <w:right w:val="single" w:sz="12" w:space="0" w:color="auto"/>
            </w:tcBorders>
            <w:hideMark/>
          </w:tcPr>
          <w:p w14:paraId="391011F9" w14:textId="77777777" w:rsidR="0026375A" w:rsidRPr="0026375A" w:rsidRDefault="0026375A" w:rsidP="0026375A">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Times New Roman" w:hAnsi="Cambria" w:cs="Times New Roman"/>
                <w:sz w:val="20"/>
                <w:szCs w:val="20"/>
                <w:lang w:val="en-GB"/>
              </w:rPr>
            </w:pPr>
            <w:r w:rsidRPr="0026375A">
              <w:rPr>
                <w:rFonts w:ascii="Cambria" w:eastAsia="Times New Roman" w:hAnsi="Cambria" w:cs="Times New Roman"/>
                <w:sz w:val="20"/>
                <w:szCs w:val="20"/>
                <w:lang w:val="en-GB"/>
              </w:rPr>
              <w:t>An identifier for the group label. The value for this attribute shall be unique for all group labels in the MPD. The value of this attribute shall be the same as the id attribute of all Label elements in the label group.</w:t>
            </w:r>
          </w:p>
        </w:tc>
      </w:tr>
      <w:tr w:rsidR="0026375A" w:rsidRPr="0026375A" w14:paraId="52466E7E" w14:textId="77777777" w:rsidTr="0026375A">
        <w:trPr>
          <w:cantSplit/>
        </w:trPr>
        <w:tc>
          <w:tcPr>
            <w:tcW w:w="129" w:type="pct"/>
            <w:tcBorders>
              <w:top w:val="single" w:sz="4" w:space="0" w:color="000000"/>
              <w:left w:val="single" w:sz="12" w:space="0" w:color="auto"/>
              <w:bottom w:val="single" w:sz="12" w:space="0" w:color="auto"/>
              <w:right w:val="nil"/>
            </w:tcBorders>
            <w:hideMark/>
          </w:tcPr>
          <w:p w14:paraId="441A39ED" w14:textId="77777777" w:rsidR="0026375A" w:rsidRPr="0026375A" w:rsidRDefault="0026375A" w:rsidP="0026375A">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Times New Roman" w:hAnsi="Cambria" w:cs="Times New Roman"/>
                <w:sz w:val="20"/>
                <w:szCs w:val="20"/>
                <w:lang w:val="en-GB"/>
              </w:rPr>
            </w:pPr>
            <w:r w:rsidRPr="0026375A">
              <w:rPr>
                <w:rFonts w:ascii="Cambria" w:eastAsia="Times New Roman" w:hAnsi="Cambria" w:cs="Times New Roman"/>
                <w:sz w:val="20"/>
                <w:szCs w:val="20"/>
                <w:lang w:val="en-GB"/>
              </w:rPr>
              <w:t> </w:t>
            </w:r>
          </w:p>
        </w:tc>
        <w:tc>
          <w:tcPr>
            <w:tcW w:w="1574" w:type="pct"/>
            <w:tcBorders>
              <w:top w:val="single" w:sz="4" w:space="0" w:color="000000"/>
              <w:left w:val="nil"/>
              <w:bottom w:val="single" w:sz="12" w:space="0" w:color="auto"/>
              <w:right w:val="single" w:sz="4" w:space="0" w:color="000000"/>
            </w:tcBorders>
            <w:hideMark/>
          </w:tcPr>
          <w:p w14:paraId="3D2D02C1" w14:textId="77777777" w:rsidR="0026375A" w:rsidRPr="0026375A" w:rsidRDefault="0026375A" w:rsidP="0026375A">
            <w:pPr>
              <w:widowControl/>
              <w:tabs>
                <w:tab w:val="left" w:pos="403"/>
                <w:tab w:val="left" w:pos="720"/>
                <w:tab w:val="left" w:pos="1080"/>
                <w:tab w:val="left" w:pos="1440"/>
                <w:tab w:val="left" w:pos="1800"/>
                <w:tab w:val="left" w:pos="2160"/>
              </w:tabs>
              <w:autoSpaceDE/>
              <w:autoSpaceDN/>
              <w:spacing w:before="60" w:after="60" w:line="240" w:lineRule="atLeast"/>
              <w:rPr>
                <w:rFonts w:ascii="Courier New" w:eastAsia="Times New Roman" w:hAnsi="Courier New" w:cs="Courier New"/>
              </w:rPr>
            </w:pPr>
            <w:r w:rsidRPr="0026375A">
              <w:rPr>
                <w:rFonts w:ascii="Courier New" w:eastAsia="Times New Roman" w:hAnsi="Courier New" w:cs="Courier New"/>
                <w:szCs w:val="20"/>
              </w:rPr>
              <w:t>@</w:t>
            </w:r>
            <w:proofErr w:type="gramStart"/>
            <w:r w:rsidRPr="0026375A">
              <w:rPr>
                <w:rFonts w:ascii="Courier New" w:eastAsia="Times New Roman" w:hAnsi="Courier New" w:cs="Courier New"/>
                <w:szCs w:val="20"/>
              </w:rPr>
              <w:t>lang</w:t>
            </w:r>
            <w:proofErr w:type="gramEnd"/>
          </w:p>
        </w:tc>
        <w:tc>
          <w:tcPr>
            <w:tcW w:w="916" w:type="pct"/>
            <w:tcBorders>
              <w:top w:val="single" w:sz="4" w:space="0" w:color="000000"/>
              <w:left w:val="single" w:sz="4" w:space="0" w:color="000000"/>
              <w:bottom w:val="single" w:sz="12" w:space="0" w:color="auto"/>
              <w:right w:val="single" w:sz="4" w:space="0" w:color="000000"/>
            </w:tcBorders>
            <w:hideMark/>
          </w:tcPr>
          <w:p w14:paraId="02CF6ECC" w14:textId="77777777" w:rsidR="0026375A" w:rsidRPr="0026375A" w:rsidRDefault="0026375A" w:rsidP="0026375A">
            <w:pPr>
              <w:widowControl/>
              <w:tabs>
                <w:tab w:val="left" w:pos="403"/>
                <w:tab w:val="left" w:pos="720"/>
                <w:tab w:val="left" w:pos="1080"/>
                <w:tab w:val="left" w:pos="1440"/>
                <w:tab w:val="left" w:pos="1800"/>
                <w:tab w:val="left" w:pos="2160"/>
              </w:tabs>
              <w:autoSpaceDE/>
              <w:autoSpaceDN/>
              <w:spacing w:before="60" w:after="60" w:line="240" w:lineRule="atLeast"/>
              <w:jc w:val="center"/>
              <w:rPr>
                <w:rFonts w:ascii="Cambria" w:eastAsia="Times New Roman" w:hAnsi="Cambria" w:cs="Times New Roman"/>
                <w:sz w:val="20"/>
                <w:lang w:val="en-GB"/>
              </w:rPr>
            </w:pPr>
            <w:r w:rsidRPr="0026375A">
              <w:rPr>
                <w:rFonts w:ascii="Cambria" w:eastAsia="Times New Roman" w:hAnsi="Cambria" w:cs="Times New Roman"/>
                <w:sz w:val="20"/>
                <w:szCs w:val="20"/>
                <w:lang w:val="en-GB"/>
              </w:rPr>
              <w:t>O</w:t>
            </w:r>
          </w:p>
        </w:tc>
        <w:tc>
          <w:tcPr>
            <w:tcW w:w="2381" w:type="pct"/>
            <w:tcBorders>
              <w:top w:val="single" w:sz="4" w:space="0" w:color="000000"/>
              <w:left w:val="single" w:sz="4" w:space="0" w:color="000000"/>
              <w:bottom w:val="single" w:sz="12" w:space="0" w:color="auto"/>
              <w:right w:val="single" w:sz="12" w:space="0" w:color="auto"/>
            </w:tcBorders>
            <w:hideMark/>
          </w:tcPr>
          <w:p w14:paraId="6ADA42ED" w14:textId="77777777" w:rsidR="0026375A" w:rsidRPr="0026375A" w:rsidRDefault="0026375A" w:rsidP="0026375A">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Times New Roman" w:hAnsi="Cambria" w:cs="Times New Roman"/>
                <w:sz w:val="20"/>
                <w:szCs w:val="20"/>
                <w:lang w:val="en-GB"/>
              </w:rPr>
            </w:pPr>
            <w:r w:rsidRPr="0026375A">
              <w:rPr>
                <w:rFonts w:ascii="Cambria" w:eastAsia="Times New Roman" w:hAnsi="Cambria" w:cs="Times New Roman"/>
                <w:sz w:val="20"/>
                <w:szCs w:val="20"/>
                <w:lang w:val="en-GB"/>
              </w:rPr>
              <w:t xml:space="preserve">Specifies the language of the label. If not present, the language of the label is unknown. </w:t>
            </w:r>
            <w:r w:rsidRPr="0026375A">
              <w:rPr>
                <w:rFonts w:ascii="Cambria" w:eastAsia="Times New Roman" w:hAnsi="Cambria" w:cs="Times New Roman"/>
                <w:color w:val="FF0000"/>
                <w:sz w:val="20"/>
                <w:szCs w:val="20"/>
                <w:lang w:val="en-GB"/>
              </w:rPr>
              <w:t xml:space="preserve">See </w:t>
            </w:r>
            <w:proofErr w:type="spellStart"/>
            <w:r w:rsidRPr="0026375A">
              <w:rPr>
                <w:rFonts w:ascii="Cambria" w:eastAsia="Times New Roman" w:hAnsi="Cambria" w:cs="Times New Roman"/>
                <w:color w:val="FF0000"/>
                <w:sz w:val="20"/>
                <w:szCs w:val="20"/>
                <w:lang w:val="en-GB"/>
              </w:rPr>
              <w:t>AdaptationSet@lang</w:t>
            </w:r>
            <w:proofErr w:type="spellEnd"/>
            <w:r w:rsidRPr="0026375A">
              <w:rPr>
                <w:rFonts w:ascii="Cambria" w:eastAsia="Times New Roman" w:hAnsi="Cambria" w:cs="Times New Roman"/>
                <w:color w:val="FF0000"/>
                <w:sz w:val="20"/>
                <w:szCs w:val="20"/>
                <w:lang w:val="en-GB"/>
              </w:rPr>
              <w:t xml:space="preserve"> for more details.</w:t>
            </w:r>
          </w:p>
        </w:tc>
      </w:tr>
    </w:tbl>
    <w:p w14:paraId="7309B402" w14:textId="77777777" w:rsidR="0026375A" w:rsidRPr="0026375A" w:rsidRDefault="0026375A" w:rsidP="0026375A">
      <w:pPr>
        <w:widowControl/>
        <w:adjustRightInd w:val="0"/>
        <w:spacing w:after="240" w:line="240" w:lineRule="atLeast"/>
        <w:jc w:val="both"/>
        <w:rPr>
          <w:rFonts w:ascii="Cambria" w:eastAsia="MS Mincho" w:hAnsi="Cambria" w:cs="Times New Roman"/>
          <w:iCs/>
          <w:szCs w:val="24"/>
          <w:lang w:val="en-GB"/>
        </w:rPr>
      </w:pPr>
    </w:p>
    <w:p w14:paraId="564BA191" w14:textId="77777777" w:rsidR="0026375A" w:rsidRPr="0026375A" w:rsidRDefault="0026375A" w:rsidP="0026375A">
      <w:pPr>
        <w:widowControl/>
        <w:autoSpaceDE/>
        <w:autoSpaceDN/>
        <w:spacing w:after="160" w:line="256" w:lineRule="auto"/>
        <w:rPr>
          <w:rFonts w:ascii="Calibri" w:eastAsia="Calibri" w:hAnsi="Calibri"/>
        </w:rPr>
      </w:pPr>
      <w:r w:rsidRPr="0026375A">
        <w:rPr>
          <w:rFonts w:ascii="Calibri" w:eastAsia="Calibri" w:hAnsi="Calibri"/>
        </w:rPr>
        <w:t>…</w:t>
      </w:r>
    </w:p>
    <w:p w14:paraId="2E8226CC" w14:textId="77777777" w:rsidR="0026375A" w:rsidRPr="0026375A" w:rsidRDefault="0026375A" w:rsidP="0026375A">
      <w:pPr>
        <w:widowControl/>
        <w:autoSpaceDE/>
        <w:autoSpaceDN/>
        <w:spacing w:after="160" w:line="256" w:lineRule="auto"/>
        <w:rPr>
          <w:rFonts w:ascii="Calibri" w:eastAsia="Calibri" w:hAnsi="Calibri"/>
        </w:rPr>
      </w:pPr>
    </w:p>
    <w:p w14:paraId="521721E5" w14:textId="77777777" w:rsidR="0026375A" w:rsidRPr="0026375A" w:rsidRDefault="0026375A" w:rsidP="0026375A">
      <w:pPr>
        <w:keepNext/>
        <w:widowControl/>
        <w:numPr>
          <w:ilvl w:val="2"/>
          <w:numId w:val="19"/>
        </w:numPr>
        <w:tabs>
          <w:tab w:val="left" w:pos="400"/>
          <w:tab w:val="left" w:pos="560"/>
          <w:tab w:val="left" w:pos="880"/>
        </w:tabs>
        <w:suppressAutoHyphens/>
        <w:autoSpaceDE/>
        <w:autoSpaceDN/>
        <w:adjustRightInd w:val="0"/>
        <w:spacing w:before="60" w:after="120" w:line="240" w:lineRule="atLeast"/>
        <w:outlineLvl w:val="2"/>
        <w:rPr>
          <w:rFonts w:ascii="Cambria" w:eastAsia="MS Mincho" w:hAnsi="Cambria" w:cs="Times New Roman"/>
          <w:b/>
          <w:szCs w:val="24"/>
          <w:lang w:val="en-GB" w:eastAsia="ja-JP"/>
        </w:rPr>
      </w:pPr>
      <w:bookmarkStart w:id="118" w:name="_Toc2861728"/>
      <w:bookmarkStart w:id="119" w:name="_Ref14725498"/>
      <w:bookmarkStart w:id="120" w:name="_Toc99530578"/>
      <w:r w:rsidRPr="0026375A">
        <w:rPr>
          <w:rFonts w:ascii="Cambria" w:eastAsia="MS Mincho" w:hAnsi="Cambria" w:cs="Times New Roman"/>
          <w:b/>
          <w:szCs w:val="24"/>
          <w:lang w:val="en-GB" w:eastAsia="ja-JP"/>
        </w:rPr>
        <w:t>Semantics</w:t>
      </w:r>
      <w:bookmarkEnd w:id="118"/>
      <w:bookmarkEnd w:id="119"/>
      <w:bookmarkEnd w:id="120"/>
    </w:p>
    <w:p w14:paraId="5C7C3A76" w14:textId="77777777" w:rsidR="0026375A" w:rsidRPr="0026375A" w:rsidRDefault="0026375A" w:rsidP="0026375A">
      <w:pPr>
        <w:widowControl/>
        <w:tabs>
          <w:tab w:val="left" w:pos="403"/>
        </w:tabs>
        <w:autoSpaceDE/>
        <w:autoSpaceDN/>
        <w:spacing w:after="120" w:line="240" w:lineRule="atLeast"/>
        <w:ind w:left="360"/>
        <w:contextualSpacing/>
        <w:jc w:val="center"/>
        <w:rPr>
          <w:rFonts w:ascii="Cambria" w:eastAsia="Times New Roman" w:hAnsi="Cambria" w:cs="Times New Roman"/>
          <w:b/>
          <w:bCs/>
          <w:lang w:val="en-GB"/>
        </w:rPr>
      </w:pPr>
      <w:bookmarkStart w:id="121" w:name="_Ref14699324"/>
      <w:r w:rsidRPr="0026375A">
        <w:rPr>
          <w:rFonts w:ascii="Cambria" w:eastAsia="Times New Roman" w:hAnsi="Cambria" w:cs="Times New Roman"/>
          <w:b/>
          <w:bCs/>
          <w:lang w:val="en-GB"/>
        </w:rPr>
        <w:t xml:space="preserve">Table </w:t>
      </w:r>
      <w:r w:rsidRPr="0026375A">
        <w:rPr>
          <w:rFonts w:ascii="Cambria" w:eastAsia="Times New Roman" w:hAnsi="Cambria" w:cs="Times New Roman"/>
          <w:b/>
          <w:bCs/>
          <w:lang w:val="fr-CH"/>
        </w:rPr>
        <w:fldChar w:fldCharType="begin"/>
      </w:r>
      <w:r w:rsidRPr="0026375A">
        <w:rPr>
          <w:rFonts w:ascii="Cambria" w:eastAsia="Times New Roman" w:hAnsi="Cambria" w:cs="Times New Roman"/>
          <w:b/>
          <w:bCs/>
          <w:lang w:val="en-GB"/>
        </w:rPr>
        <w:instrText xml:space="preserve"> SEQ Table \* ARABIC </w:instrText>
      </w:r>
      <w:r w:rsidRPr="0026375A">
        <w:rPr>
          <w:rFonts w:ascii="Cambria" w:eastAsia="Times New Roman" w:hAnsi="Cambria" w:cs="Times New Roman"/>
          <w:b/>
          <w:bCs/>
          <w:lang w:val="fr-CH"/>
        </w:rPr>
        <w:fldChar w:fldCharType="separate"/>
      </w:r>
      <w:r w:rsidRPr="0026375A">
        <w:rPr>
          <w:rFonts w:ascii="Cambria" w:eastAsia="Times New Roman" w:hAnsi="Cambria" w:cs="Times New Roman"/>
          <w:b/>
          <w:bCs/>
          <w:noProof/>
          <w:lang w:val="en-GB"/>
        </w:rPr>
        <w:t>31</w:t>
      </w:r>
      <w:r w:rsidRPr="0026375A">
        <w:rPr>
          <w:rFonts w:ascii="Cambria" w:eastAsia="Times New Roman" w:hAnsi="Cambria" w:cs="Times New Roman"/>
          <w:b/>
          <w:bCs/>
          <w:lang w:val="fr-CH"/>
        </w:rPr>
        <w:fldChar w:fldCharType="end"/>
      </w:r>
      <w:bookmarkEnd w:id="121"/>
      <w:r w:rsidRPr="0026375A">
        <w:rPr>
          <w:rFonts w:ascii="Cambria" w:eastAsia="Times New Roman" w:hAnsi="Cambria" w:cs="Times New Roman"/>
          <w:b/>
          <w:bCs/>
          <w:lang w:val="en-GB"/>
        </w:rPr>
        <w:t xml:space="preserve"> — Program information semantics</w:t>
      </w:r>
    </w:p>
    <w:tbl>
      <w:tblPr>
        <w:tblW w:w="4950" w:type="pct"/>
        <w:tblBorders>
          <w:top w:val="single" w:sz="4" w:space="0" w:color="000000"/>
          <w:left w:val="single" w:sz="4" w:space="0" w:color="000000"/>
          <w:bottom w:val="single" w:sz="4" w:space="0" w:color="000000"/>
          <w:right w:val="single" w:sz="4" w:space="0" w:color="000000"/>
          <w:insideH w:val="single" w:sz="4" w:space="0" w:color="000000"/>
        </w:tblBorders>
        <w:tblLook w:val="00A0" w:firstRow="1" w:lastRow="0" w:firstColumn="1" w:lastColumn="0" w:noHBand="0" w:noVBand="0"/>
      </w:tblPr>
      <w:tblGrid>
        <w:gridCol w:w="261"/>
        <w:gridCol w:w="262"/>
        <w:gridCol w:w="2585"/>
        <w:gridCol w:w="1237"/>
        <w:gridCol w:w="4555"/>
      </w:tblGrid>
      <w:tr w:rsidR="0026375A" w:rsidRPr="0026375A" w14:paraId="395B2A01" w14:textId="77777777" w:rsidTr="0026375A">
        <w:trPr>
          <w:cantSplit/>
          <w:tblHeader/>
        </w:trPr>
        <w:tc>
          <w:tcPr>
            <w:tcW w:w="1720" w:type="pct"/>
            <w:gridSpan w:val="3"/>
            <w:tcBorders>
              <w:top w:val="single" w:sz="12" w:space="0" w:color="auto"/>
              <w:left w:val="single" w:sz="12" w:space="0" w:color="auto"/>
              <w:bottom w:val="single" w:sz="12" w:space="0" w:color="auto"/>
              <w:right w:val="single" w:sz="4" w:space="0" w:color="000000"/>
            </w:tcBorders>
            <w:hideMark/>
          </w:tcPr>
          <w:p w14:paraId="24DBACC4" w14:textId="77777777" w:rsidR="0026375A" w:rsidRPr="0026375A" w:rsidRDefault="0026375A" w:rsidP="0026375A">
            <w:pPr>
              <w:widowControl/>
              <w:tabs>
                <w:tab w:val="left" w:pos="720"/>
                <w:tab w:val="left" w:pos="1080"/>
                <w:tab w:val="left" w:pos="1440"/>
                <w:tab w:val="left" w:pos="1800"/>
                <w:tab w:val="left" w:pos="2160"/>
              </w:tabs>
              <w:autoSpaceDE/>
              <w:autoSpaceDN/>
              <w:spacing w:before="60" w:after="60" w:line="210" w:lineRule="atLeast"/>
              <w:rPr>
                <w:rFonts w:ascii="Cambria" w:eastAsia="Times New Roman" w:hAnsi="Cambria" w:cs="Times New Roman"/>
                <w:sz w:val="20"/>
                <w:szCs w:val="20"/>
                <w:lang w:val="en-GB"/>
              </w:rPr>
            </w:pPr>
            <w:r w:rsidRPr="0026375A">
              <w:rPr>
                <w:rFonts w:ascii="Cambria" w:eastAsia="Times New Roman" w:hAnsi="Cambria" w:cs="Times New Roman"/>
                <w:b/>
                <w:sz w:val="20"/>
                <w:szCs w:val="20"/>
                <w:lang w:val="en-GB"/>
              </w:rPr>
              <w:t>Element or Attribute Name</w:t>
            </w:r>
          </w:p>
        </w:tc>
        <w:tc>
          <w:tcPr>
            <w:tcW w:w="708" w:type="pct"/>
            <w:tcBorders>
              <w:top w:val="single" w:sz="12" w:space="0" w:color="auto"/>
              <w:left w:val="single" w:sz="4" w:space="0" w:color="000000"/>
              <w:bottom w:val="single" w:sz="12" w:space="0" w:color="auto"/>
              <w:right w:val="single" w:sz="4" w:space="0" w:color="000000"/>
            </w:tcBorders>
            <w:hideMark/>
          </w:tcPr>
          <w:p w14:paraId="1A7FA443" w14:textId="77777777" w:rsidR="0026375A" w:rsidRPr="0026375A" w:rsidRDefault="0026375A" w:rsidP="0026375A">
            <w:pPr>
              <w:widowControl/>
              <w:tabs>
                <w:tab w:val="left" w:pos="720"/>
                <w:tab w:val="left" w:pos="1080"/>
                <w:tab w:val="left" w:pos="1440"/>
                <w:tab w:val="left" w:pos="1800"/>
                <w:tab w:val="left" w:pos="2160"/>
              </w:tabs>
              <w:autoSpaceDE/>
              <w:autoSpaceDN/>
              <w:spacing w:before="60" w:after="60" w:line="210" w:lineRule="atLeast"/>
              <w:jc w:val="center"/>
              <w:rPr>
                <w:rFonts w:ascii="Cambria" w:eastAsia="Times New Roman" w:hAnsi="Cambria" w:cs="Times New Roman"/>
                <w:sz w:val="20"/>
                <w:szCs w:val="20"/>
                <w:lang w:val="en-GB"/>
              </w:rPr>
            </w:pPr>
            <w:r w:rsidRPr="0026375A">
              <w:rPr>
                <w:rFonts w:ascii="Cambria" w:eastAsia="Times New Roman" w:hAnsi="Cambria" w:cs="Times New Roman"/>
                <w:b/>
                <w:sz w:val="20"/>
                <w:szCs w:val="20"/>
                <w:lang w:val="en-GB"/>
              </w:rPr>
              <w:t>Use</w:t>
            </w:r>
          </w:p>
        </w:tc>
        <w:tc>
          <w:tcPr>
            <w:tcW w:w="2572" w:type="pct"/>
            <w:tcBorders>
              <w:top w:val="single" w:sz="12" w:space="0" w:color="auto"/>
              <w:left w:val="single" w:sz="4" w:space="0" w:color="000000"/>
              <w:bottom w:val="single" w:sz="12" w:space="0" w:color="auto"/>
              <w:right w:val="single" w:sz="12" w:space="0" w:color="auto"/>
            </w:tcBorders>
            <w:hideMark/>
          </w:tcPr>
          <w:p w14:paraId="2DCD55A3" w14:textId="77777777" w:rsidR="0026375A" w:rsidRPr="0026375A" w:rsidRDefault="0026375A" w:rsidP="0026375A">
            <w:pPr>
              <w:widowControl/>
              <w:tabs>
                <w:tab w:val="left" w:pos="720"/>
                <w:tab w:val="left" w:pos="1080"/>
                <w:tab w:val="left" w:pos="1440"/>
                <w:tab w:val="left" w:pos="1800"/>
                <w:tab w:val="left" w:pos="2160"/>
              </w:tabs>
              <w:autoSpaceDE/>
              <w:autoSpaceDN/>
              <w:spacing w:before="60" w:after="60" w:line="210" w:lineRule="atLeast"/>
              <w:rPr>
                <w:rFonts w:ascii="Cambria" w:eastAsia="Times New Roman" w:hAnsi="Cambria" w:cs="Times New Roman"/>
                <w:sz w:val="20"/>
                <w:szCs w:val="20"/>
                <w:lang w:val="en-GB"/>
              </w:rPr>
            </w:pPr>
            <w:r w:rsidRPr="0026375A">
              <w:rPr>
                <w:rFonts w:ascii="Cambria" w:eastAsia="Times New Roman" w:hAnsi="Cambria" w:cs="Times New Roman"/>
                <w:b/>
                <w:sz w:val="20"/>
                <w:szCs w:val="20"/>
                <w:lang w:val="en-GB"/>
              </w:rPr>
              <w:t>Description</w:t>
            </w:r>
          </w:p>
        </w:tc>
      </w:tr>
      <w:tr w:rsidR="0026375A" w:rsidRPr="0026375A" w14:paraId="7857876C" w14:textId="77777777" w:rsidTr="0026375A">
        <w:trPr>
          <w:cantSplit/>
        </w:trPr>
        <w:tc>
          <w:tcPr>
            <w:tcW w:w="127" w:type="pct"/>
            <w:tcBorders>
              <w:top w:val="single" w:sz="12" w:space="0" w:color="auto"/>
              <w:left w:val="single" w:sz="12" w:space="0" w:color="auto"/>
              <w:bottom w:val="single" w:sz="4" w:space="0" w:color="000000"/>
              <w:right w:val="nil"/>
            </w:tcBorders>
            <w:hideMark/>
          </w:tcPr>
          <w:p w14:paraId="79672F64" w14:textId="77777777" w:rsidR="0026375A" w:rsidRPr="0026375A" w:rsidRDefault="0026375A" w:rsidP="0026375A">
            <w:pPr>
              <w:widowControl/>
              <w:tabs>
                <w:tab w:val="left" w:pos="403"/>
              </w:tabs>
              <w:autoSpaceDE/>
              <w:autoSpaceDN/>
              <w:spacing w:before="60" w:after="60" w:line="240" w:lineRule="atLeast"/>
              <w:rPr>
                <w:rFonts w:ascii="Cambria" w:eastAsia="Times New Roman" w:hAnsi="Cambria" w:cs="Times New Roman"/>
                <w:sz w:val="20"/>
                <w:szCs w:val="20"/>
                <w:lang w:val="en-GB"/>
              </w:rPr>
            </w:pPr>
            <w:r w:rsidRPr="0026375A">
              <w:rPr>
                <w:rFonts w:ascii="Cambria" w:eastAsia="Times New Roman" w:hAnsi="Cambria" w:cs="Times New Roman"/>
                <w:sz w:val="20"/>
                <w:szCs w:val="20"/>
                <w:lang w:val="en-GB"/>
              </w:rPr>
              <w:t> </w:t>
            </w:r>
          </w:p>
        </w:tc>
        <w:tc>
          <w:tcPr>
            <w:tcW w:w="1593" w:type="pct"/>
            <w:gridSpan w:val="2"/>
            <w:tcBorders>
              <w:top w:val="single" w:sz="12" w:space="0" w:color="auto"/>
              <w:left w:val="nil"/>
              <w:bottom w:val="single" w:sz="4" w:space="0" w:color="000000"/>
              <w:right w:val="single" w:sz="4" w:space="0" w:color="000000"/>
            </w:tcBorders>
            <w:hideMark/>
          </w:tcPr>
          <w:p w14:paraId="06921707" w14:textId="77777777" w:rsidR="0026375A" w:rsidRPr="0026375A" w:rsidRDefault="0026375A" w:rsidP="0026375A">
            <w:pPr>
              <w:widowControl/>
              <w:tabs>
                <w:tab w:val="left" w:pos="403"/>
              </w:tabs>
              <w:autoSpaceDE/>
              <w:autoSpaceDN/>
              <w:spacing w:before="60" w:after="60" w:line="240" w:lineRule="atLeast"/>
              <w:rPr>
                <w:rFonts w:ascii="Courier New" w:eastAsia="Times New Roman" w:hAnsi="Courier New" w:cs="Courier New"/>
                <w:b/>
              </w:rPr>
            </w:pPr>
            <w:proofErr w:type="spellStart"/>
            <w:r w:rsidRPr="0026375A">
              <w:rPr>
                <w:rFonts w:ascii="Courier New" w:eastAsia="Times New Roman" w:hAnsi="Courier New" w:cs="Courier New"/>
                <w:b/>
                <w:szCs w:val="20"/>
              </w:rPr>
              <w:t>ProgramInformation</w:t>
            </w:r>
            <w:proofErr w:type="spellEnd"/>
          </w:p>
        </w:tc>
        <w:tc>
          <w:tcPr>
            <w:tcW w:w="708" w:type="pct"/>
            <w:tcBorders>
              <w:top w:val="single" w:sz="12" w:space="0" w:color="auto"/>
              <w:left w:val="single" w:sz="4" w:space="0" w:color="000000"/>
              <w:bottom w:val="single" w:sz="4" w:space="0" w:color="000000"/>
              <w:right w:val="single" w:sz="4" w:space="0" w:color="000000"/>
            </w:tcBorders>
            <w:hideMark/>
          </w:tcPr>
          <w:p w14:paraId="2D8A1939" w14:textId="77777777" w:rsidR="0026375A" w:rsidRPr="0026375A" w:rsidRDefault="0026375A" w:rsidP="0026375A">
            <w:pPr>
              <w:widowControl/>
              <w:tabs>
                <w:tab w:val="left" w:pos="403"/>
              </w:tabs>
              <w:autoSpaceDE/>
              <w:autoSpaceDN/>
              <w:spacing w:before="60" w:after="60" w:line="240" w:lineRule="atLeast"/>
              <w:jc w:val="center"/>
              <w:rPr>
                <w:rFonts w:ascii="Cambria" w:eastAsia="Times New Roman" w:hAnsi="Cambria" w:cs="Times New Roman"/>
                <w:sz w:val="20"/>
                <w:lang w:val="en-GB"/>
              </w:rPr>
            </w:pPr>
            <w:r w:rsidRPr="0026375A">
              <w:rPr>
                <w:rFonts w:ascii="Cambria" w:eastAsia="Times New Roman" w:hAnsi="Cambria" w:cs="Times New Roman"/>
                <w:sz w:val="20"/>
                <w:szCs w:val="20"/>
                <w:lang w:val="en-GB"/>
              </w:rPr>
              <w:t> </w:t>
            </w:r>
          </w:p>
        </w:tc>
        <w:tc>
          <w:tcPr>
            <w:tcW w:w="2572" w:type="pct"/>
            <w:tcBorders>
              <w:top w:val="single" w:sz="12" w:space="0" w:color="auto"/>
              <w:left w:val="single" w:sz="4" w:space="0" w:color="000000"/>
              <w:bottom w:val="single" w:sz="4" w:space="0" w:color="000000"/>
              <w:right w:val="single" w:sz="12" w:space="0" w:color="auto"/>
            </w:tcBorders>
            <w:hideMark/>
          </w:tcPr>
          <w:p w14:paraId="25F66398" w14:textId="77777777" w:rsidR="0026375A" w:rsidRPr="0026375A" w:rsidRDefault="0026375A" w:rsidP="0026375A">
            <w:pPr>
              <w:widowControl/>
              <w:tabs>
                <w:tab w:val="left" w:pos="403"/>
              </w:tabs>
              <w:autoSpaceDE/>
              <w:autoSpaceDN/>
              <w:spacing w:before="60" w:after="60" w:line="240" w:lineRule="atLeast"/>
              <w:rPr>
                <w:rFonts w:ascii="Cambria" w:eastAsia="Times New Roman" w:hAnsi="Cambria" w:cs="Times New Roman"/>
                <w:sz w:val="20"/>
                <w:szCs w:val="20"/>
                <w:lang w:val="en-GB"/>
              </w:rPr>
            </w:pPr>
            <w:r w:rsidRPr="0026375A">
              <w:rPr>
                <w:rFonts w:ascii="Cambria" w:eastAsia="Times New Roman" w:hAnsi="Cambria" w:cs="Times New Roman"/>
                <w:sz w:val="20"/>
                <w:szCs w:val="20"/>
                <w:lang w:val="en-GB"/>
              </w:rPr>
              <w:t>specifies descriptive information about the program</w:t>
            </w:r>
          </w:p>
        </w:tc>
      </w:tr>
      <w:tr w:rsidR="0026375A" w:rsidRPr="0026375A" w14:paraId="17F452C9" w14:textId="77777777" w:rsidTr="0026375A">
        <w:trPr>
          <w:cantSplit/>
        </w:trPr>
        <w:tc>
          <w:tcPr>
            <w:tcW w:w="127" w:type="pct"/>
            <w:tcBorders>
              <w:top w:val="single" w:sz="4" w:space="0" w:color="000000"/>
              <w:left w:val="single" w:sz="12" w:space="0" w:color="auto"/>
              <w:bottom w:val="single" w:sz="4" w:space="0" w:color="000000"/>
              <w:right w:val="nil"/>
            </w:tcBorders>
            <w:hideMark/>
          </w:tcPr>
          <w:p w14:paraId="50F325D5" w14:textId="77777777" w:rsidR="0026375A" w:rsidRPr="0026375A" w:rsidRDefault="0026375A" w:rsidP="0026375A">
            <w:pPr>
              <w:widowControl/>
              <w:tabs>
                <w:tab w:val="left" w:pos="403"/>
              </w:tabs>
              <w:autoSpaceDE/>
              <w:autoSpaceDN/>
              <w:spacing w:before="60" w:after="60" w:line="240" w:lineRule="atLeast"/>
              <w:rPr>
                <w:rFonts w:ascii="Cambria" w:eastAsia="Times New Roman" w:hAnsi="Cambria" w:cs="Times New Roman"/>
                <w:noProof/>
                <w:sz w:val="20"/>
                <w:szCs w:val="20"/>
                <w:lang w:val="en-GB"/>
              </w:rPr>
            </w:pPr>
            <w:r w:rsidRPr="0026375A">
              <w:rPr>
                <w:rFonts w:ascii="Cambria" w:eastAsia="Times New Roman" w:hAnsi="Cambria" w:cs="Times New Roman"/>
                <w:sz w:val="20"/>
                <w:szCs w:val="20"/>
                <w:lang w:val="en-GB"/>
              </w:rPr>
              <w:t> </w:t>
            </w:r>
          </w:p>
        </w:tc>
        <w:tc>
          <w:tcPr>
            <w:tcW w:w="127" w:type="pct"/>
            <w:tcBorders>
              <w:top w:val="single" w:sz="4" w:space="0" w:color="000000"/>
              <w:left w:val="nil"/>
              <w:bottom w:val="single" w:sz="4" w:space="0" w:color="000000"/>
              <w:right w:val="nil"/>
            </w:tcBorders>
            <w:hideMark/>
          </w:tcPr>
          <w:p w14:paraId="1AFF2FED" w14:textId="77777777" w:rsidR="0026375A" w:rsidRPr="0026375A" w:rsidRDefault="0026375A" w:rsidP="0026375A">
            <w:pPr>
              <w:widowControl/>
              <w:tabs>
                <w:tab w:val="left" w:pos="403"/>
              </w:tabs>
              <w:autoSpaceDE/>
              <w:autoSpaceDN/>
              <w:spacing w:before="60" w:after="60" w:line="240" w:lineRule="atLeast"/>
              <w:rPr>
                <w:rFonts w:ascii="Cambria" w:eastAsia="Times New Roman" w:hAnsi="Cambria" w:cs="Times New Roman"/>
                <w:noProof/>
                <w:sz w:val="20"/>
                <w:szCs w:val="20"/>
                <w:lang w:val="en-GB"/>
              </w:rPr>
            </w:pPr>
            <w:r w:rsidRPr="0026375A">
              <w:rPr>
                <w:rFonts w:ascii="Cambria" w:eastAsia="Times New Roman" w:hAnsi="Cambria" w:cs="Times New Roman"/>
                <w:sz w:val="20"/>
                <w:szCs w:val="20"/>
                <w:lang w:val="en-GB"/>
              </w:rPr>
              <w:t> </w:t>
            </w:r>
          </w:p>
        </w:tc>
        <w:tc>
          <w:tcPr>
            <w:tcW w:w="1465" w:type="pct"/>
            <w:tcBorders>
              <w:top w:val="single" w:sz="4" w:space="0" w:color="000000"/>
              <w:left w:val="nil"/>
              <w:bottom w:val="single" w:sz="4" w:space="0" w:color="000000"/>
              <w:right w:val="single" w:sz="4" w:space="0" w:color="000000"/>
            </w:tcBorders>
            <w:hideMark/>
          </w:tcPr>
          <w:p w14:paraId="4ADE5EE1" w14:textId="77777777" w:rsidR="0026375A" w:rsidRPr="0026375A" w:rsidRDefault="0026375A" w:rsidP="0026375A">
            <w:pPr>
              <w:widowControl/>
              <w:tabs>
                <w:tab w:val="left" w:pos="403"/>
              </w:tabs>
              <w:autoSpaceDE/>
              <w:autoSpaceDN/>
              <w:spacing w:before="60" w:after="60" w:line="240" w:lineRule="atLeast"/>
              <w:rPr>
                <w:rFonts w:ascii="Courier New" w:eastAsia="Times New Roman" w:hAnsi="Courier New" w:cs="Courier New"/>
              </w:rPr>
            </w:pPr>
            <w:r w:rsidRPr="0026375A">
              <w:rPr>
                <w:rFonts w:ascii="Courier New" w:eastAsia="Times New Roman" w:hAnsi="Courier New" w:cs="Courier New"/>
                <w:szCs w:val="20"/>
              </w:rPr>
              <w:t>@</w:t>
            </w:r>
            <w:proofErr w:type="gramStart"/>
            <w:r w:rsidRPr="0026375A">
              <w:rPr>
                <w:rFonts w:ascii="Courier New" w:eastAsia="Times New Roman" w:hAnsi="Courier New" w:cs="Courier New"/>
                <w:szCs w:val="20"/>
              </w:rPr>
              <w:t>lang</w:t>
            </w:r>
            <w:proofErr w:type="gramEnd"/>
          </w:p>
        </w:tc>
        <w:tc>
          <w:tcPr>
            <w:tcW w:w="708" w:type="pct"/>
            <w:tcBorders>
              <w:top w:val="single" w:sz="4" w:space="0" w:color="000000"/>
              <w:left w:val="single" w:sz="4" w:space="0" w:color="000000"/>
              <w:bottom w:val="single" w:sz="4" w:space="0" w:color="000000"/>
              <w:right w:val="single" w:sz="4" w:space="0" w:color="000000"/>
            </w:tcBorders>
            <w:hideMark/>
          </w:tcPr>
          <w:p w14:paraId="4FEAB807" w14:textId="77777777" w:rsidR="0026375A" w:rsidRPr="0026375A" w:rsidRDefault="0026375A" w:rsidP="0026375A">
            <w:pPr>
              <w:widowControl/>
              <w:tabs>
                <w:tab w:val="left" w:pos="403"/>
              </w:tabs>
              <w:autoSpaceDE/>
              <w:autoSpaceDN/>
              <w:spacing w:before="60" w:after="60" w:line="240" w:lineRule="atLeast"/>
              <w:jc w:val="center"/>
              <w:rPr>
                <w:rFonts w:ascii="Cambria" w:eastAsia="Times New Roman" w:hAnsi="Cambria" w:cs="Times New Roman"/>
                <w:sz w:val="20"/>
                <w:lang w:val="en-GB"/>
              </w:rPr>
            </w:pPr>
            <w:r w:rsidRPr="0026375A">
              <w:rPr>
                <w:rFonts w:ascii="Cambria" w:eastAsia="Times New Roman" w:hAnsi="Cambria" w:cs="Times New Roman"/>
                <w:sz w:val="20"/>
                <w:szCs w:val="20"/>
                <w:lang w:val="en-GB"/>
              </w:rPr>
              <w:t>O</w:t>
            </w:r>
          </w:p>
        </w:tc>
        <w:tc>
          <w:tcPr>
            <w:tcW w:w="2572" w:type="pct"/>
            <w:tcBorders>
              <w:top w:val="single" w:sz="4" w:space="0" w:color="000000"/>
              <w:left w:val="single" w:sz="4" w:space="0" w:color="000000"/>
              <w:bottom w:val="single" w:sz="4" w:space="0" w:color="000000"/>
              <w:right w:val="single" w:sz="12" w:space="0" w:color="auto"/>
            </w:tcBorders>
            <w:hideMark/>
          </w:tcPr>
          <w:p w14:paraId="7AA2B9A9" w14:textId="77777777" w:rsidR="0026375A" w:rsidRPr="0026375A" w:rsidRDefault="0026375A" w:rsidP="0026375A">
            <w:pPr>
              <w:widowControl/>
              <w:tabs>
                <w:tab w:val="left" w:pos="403"/>
              </w:tabs>
              <w:autoSpaceDE/>
              <w:autoSpaceDN/>
              <w:spacing w:before="60" w:after="60" w:line="240" w:lineRule="atLeast"/>
              <w:rPr>
                <w:rFonts w:ascii="Cambria" w:eastAsia="Times New Roman" w:hAnsi="Cambria" w:cs="Times New Roman"/>
                <w:sz w:val="20"/>
                <w:szCs w:val="20"/>
                <w:lang w:val="en-GB"/>
              </w:rPr>
            </w:pPr>
            <w:r w:rsidRPr="0026375A">
              <w:rPr>
                <w:rFonts w:ascii="Cambria" w:eastAsia="Times New Roman" w:hAnsi="Cambria" w:cs="Times New Roman"/>
                <w:sz w:val="20"/>
                <w:szCs w:val="20"/>
                <w:lang w:val="en-GB"/>
              </w:rPr>
              <w:t xml:space="preserve">Declares the language code(s) for this Program Information. The syntax and semantics according to </w:t>
            </w:r>
            <w:r w:rsidRPr="0026375A">
              <w:rPr>
                <w:rFonts w:ascii="Cambria" w:eastAsia="Times New Roman" w:hAnsi="Cambria" w:cs="Times New Roman"/>
                <w:strike/>
                <w:sz w:val="20"/>
                <w:szCs w:val="20"/>
                <w:bdr w:val="none" w:sz="0" w:space="0" w:color="auto" w:frame="1"/>
                <w:shd w:val="clear" w:color="auto" w:fill="C6D9F1"/>
                <w:lang w:val="en-GB"/>
              </w:rPr>
              <w:t>IETF </w:t>
            </w:r>
            <w:r w:rsidRPr="0026375A">
              <w:rPr>
                <w:rFonts w:ascii="Cambria" w:eastAsia="Times New Roman" w:hAnsi="Cambria" w:cs="Times New Roman"/>
                <w:strike/>
                <w:color w:val="FF0000"/>
                <w:sz w:val="20"/>
                <w:szCs w:val="20"/>
                <w:bdr w:val="none" w:sz="0" w:space="0" w:color="auto" w:frame="1"/>
                <w:shd w:val="clear" w:color="auto" w:fill="C6D9F1"/>
                <w:lang w:val="en-GB"/>
              </w:rPr>
              <w:t>RFC </w:t>
            </w:r>
            <w:r w:rsidRPr="0026375A">
              <w:rPr>
                <w:rFonts w:ascii="Cambria" w:eastAsia="Times New Roman" w:hAnsi="Cambria" w:cs="Times New Roman"/>
                <w:strike/>
                <w:color w:val="FF0000"/>
                <w:sz w:val="20"/>
                <w:lang w:val="en-GB"/>
              </w:rPr>
              <w:t>5646</w:t>
            </w:r>
            <w:r w:rsidRPr="0026375A">
              <w:rPr>
                <w:rFonts w:ascii="Cambria" w:eastAsia="Times New Roman" w:hAnsi="Cambria" w:cs="Times New Roman"/>
                <w:color w:val="FF0000"/>
                <w:sz w:val="20"/>
                <w:szCs w:val="20"/>
                <w:lang w:val="en-GB"/>
              </w:rPr>
              <w:t xml:space="preserve"> IETF BCP 47 </w:t>
            </w:r>
            <w:r w:rsidRPr="0026375A">
              <w:rPr>
                <w:rFonts w:ascii="Cambria" w:eastAsia="Times New Roman" w:hAnsi="Cambria" w:cs="Times New Roman"/>
                <w:sz w:val="20"/>
                <w:szCs w:val="20"/>
                <w:lang w:val="en-GB"/>
              </w:rPr>
              <w:t xml:space="preserve">shall be applied. </w:t>
            </w:r>
            <w:r w:rsidRPr="0026375A">
              <w:rPr>
                <w:rFonts w:ascii="Cambria" w:eastAsia="Times New Roman" w:hAnsi="Cambria" w:cs="Times New Roman"/>
                <w:color w:val="FF0000"/>
                <w:sz w:val="20"/>
                <w:szCs w:val="20"/>
                <w:lang w:val="en-GB"/>
              </w:rPr>
              <w:t xml:space="preserve">See </w:t>
            </w:r>
            <w:proofErr w:type="spellStart"/>
            <w:r w:rsidRPr="0026375A">
              <w:rPr>
                <w:rFonts w:ascii="Cambria" w:eastAsia="Times New Roman" w:hAnsi="Cambria" w:cs="Times New Roman"/>
                <w:color w:val="FF0000"/>
                <w:sz w:val="20"/>
                <w:szCs w:val="20"/>
                <w:lang w:val="en-GB"/>
              </w:rPr>
              <w:t>AdaptationSet@lang</w:t>
            </w:r>
            <w:proofErr w:type="spellEnd"/>
            <w:r w:rsidRPr="0026375A">
              <w:rPr>
                <w:rFonts w:ascii="Cambria" w:eastAsia="Times New Roman" w:hAnsi="Cambria" w:cs="Times New Roman"/>
                <w:color w:val="FF0000"/>
                <w:sz w:val="20"/>
                <w:szCs w:val="20"/>
                <w:lang w:val="en-GB"/>
              </w:rPr>
              <w:t xml:space="preserve"> for more details.</w:t>
            </w:r>
          </w:p>
          <w:p w14:paraId="4FB96F6C" w14:textId="77777777" w:rsidR="0026375A" w:rsidRPr="0026375A" w:rsidRDefault="0026375A" w:rsidP="0026375A">
            <w:pPr>
              <w:widowControl/>
              <w:tabs>
                <w:tab w:val="left" w:pos="403"/>
              </w:tabs>
              <w:autoSpaceDE/>
              <w:autoSpaceDN/>
              <w:spacing w:before="60" w:after="60" w:line="240" w:lineRule="atLeast"/>
              <w:rPr>
                <w:rFonts w:ascii="Cambria" w:eastAsia="Times New Roman" w:hAnsi="Cambria" w:cs="Times New Roman"/>
                <w:sz w:val="20"/>
                <w:szCs w:val="20"/>
                <w:lang w:val="en-GB"/>
              </w:rPr>
            </w:pPr>
            <w:r w:rsidRPr="0026375A">
              <w:rPr>
                <w:rFonts w:ascii="Cambria" w:eastAsia="Times New Roman" w:hAnsi="Cambria" w:cs="Times New Roman"/>
                <w:sz w:val="20"/>
                <w:szCs w:val="20"/>
                <w:lang w:val="en-GB"/>
              </w:rPr>
              <w:t>If not present, the value is unknown.</w:t>
            </w:r>
          </w:p>
        </w:tc>
      </w:tr>
    </w:tbl>
    <w:p w14:paraId="1318A69D" w14:textId="77777777" w:rsidR="0026375A" w:rsidRPr="0026375A" w:rsidRDefault="0026375A" w:rsidP="0026375A">
      <w:pPr>
        <w:widowControl/>
        <w:autoSpaceDE/>
        <w:autoSpaceDN/>
        <w:spacing w:after="160" w:line="256" w:lineRule="auto"/>
        <w:rPr>
          <w:rFonts w:ascii="Calibri" w:eastAsia="Calibri" w:hAnsi="Calibri"/>
        </w:rPr>
      </w:pPr>
    </w:p>
    <w:p w14:paraId="33BC945A" w14:textId="77777777" w:rsidR="0026375A" w:rsidRPr="0026375A" w:rsidRDefault="0026375A" w:rsidP="0026375A">
      <w:pPr>
        <w:widowControl/>
        <w:autoSpaceDE/>
        <w:autoSpaceDN/>
        <w:spacing w:after="160" w:line="256" w:lineRule="auto"/>
        <w:rPr>
          <w:rFonts w:ascii="Calibri" w:eastAsia="Calibri" w:hAnsi="Calibri"/>
        </w:rPr>
      </w:pPr>
      <w:r w:rsidRPr="0026375A">
        <w:rPr>
          <w:rFonts w:ascii="Calibri" w:eastAsia="Calibri" w:hAnsi="Calibri"/>
        </w:rPr>
        <w:lastRenderedPageBreak/>
        <w:t>…</w:t>
      </w:r>
    </w:p>
    <w:p w14:paraId="649406D4" w14:textId="77777777" w:rsidR="0026375A" w:rsidRPr="0026375A" w:rsidRDefault="0026375A" w:rsidP="0026375A">
      <w:pPr>
        <w:widowControl/>
        <w:autoSpaceDE/>
        <w:autoSpaceDN/>
        <w:spacing w:after="160" w:line="256" w:lineRule="auto"/>
        <w:rPr>
          <w:rFonts w:ascii="Calibri" w:eastAsia="Calibri" w:hAnsi="Calibri"/>
        </w:rPr>
      </w:pPr>
    </w:p>
    <w:p w14:paraId="1DD6CD75" w14:textId="77777777" w:rsidR="0026375A" w:rsidRPr="0026375A" w:rsidRDefault="0026375A" w:rsidP="0026375A">
      <w:pPr>
        <w:keepNext/>
        <w:widowControl/>
        <w:numPr>
          <w:ilvl w:val="3"/>
          <w:numId w:val="20"/>
        </w:numPr>
        <w:tabs>
          <w:tab w:val="left" w:pos="1021"/>
          <w:tab w:val="left" w:pos="1140"/>
          <w:tab w:val="left" w:pos="1360"/>
        </w:tabs>
        <w:suppressAutoHyphens/>
        <w:autoSpaceDE/>
        <w:autoSpaceDN/>
        <w:spacing w:before="60" w:after="120" w:line="240" w:lineRule="atLeast"/>
        <w:outlineLvl w:val="3"/>
        <w:rPr>
          <w:rFonts w:ascii="Cambria" w:eastAsia="MS Mincho" w:hAnsi="Cambria" w:cs="Times New Roman"/>
          <w:b/>
          <w:lang w:val="en-GB" w:eastAsia="ja-JP"/>
        </w:rPr>
      </w:pPr>
      <w:bookmarkStart w:id="122" w:name="_Ref60756120"/>
      <w:r w:rsidRPr="0026375A">
        <w:rPr>
          <w:rFonts w:ascii="Cambria" w:eastAsia="MS Mincho" w:hAnsi="Cambria" w:cs="Times New Roman"/>
          <w:b/>
          <w:lang w:val="en-GB" w:eastAsia="ja-JP"/>
        </w:rPr>
        <w:t>Adaptation Set Constraints</w:t>
      </w:r>
      <w:bookmarkEnd w:id="122"/>
    </w:p>
    <w:p w14:paraId="5494BE32" w14:textId="77777777" w:rsidR="0026375A" w:rsidRPr="0026375A" w:rsidRDefault="0026375A" w:rsidP="0026375A">
      <w:pPr>
        <w:widowControl/>
        <w:tabs>
          <w:tab w:val="left" w:pos="403"/>
        </w:tabs>
        <w:autoSpaceDE/>
        <w:autoSpaceDN/>
        <w:spacing w:after="120" w:line="240" w:lineRule="atLeast"/>
        <w:jc w:val="both"/>
        <w:rPr>
          <w:rFonts w:ascii="Cambria" w:eastAsia="Times New Roman" w:hAnsi="Cambria" w:cs="Times New Roman"/>
          <w:lang w:val="en-GB"/>
        </w:rPr>
      </w:pPr>
      <w:r w:rsidRPr="0026375A">
        <w:rPr>
          <w:rFonts w:ascii="Cambria" w:eastAsia="Times New Roman" w:hAnsi="Cambria" w:cs="Times New Roman"/>
          <w:lang w:val="en-GB"/>
        </w:rPr>
        <w:t xml:space="preserve">If the </w:t>
      </w:r>
      <w:r w:rsidRPr="0026375A">
        <w:rPr>
          <w:rFonts w:ascii="Cambria" w:eastAsia="Times New Roman" w:hAnsi="Cambria" w:cs="Times New Roman"/>
          <w:i/>
          <w:iCs/>
          <w:lang w:val="en-GB"/>
        </w:rPr>
        <w:t>DASH profile for CMAF content constraints</w:t>
      </w:r>
      <w:r w:rsidRPr="0026375A">
        <w:rPr>
          <w:rFonts w:ascii="Cambria" w:eastAsia="Times New Roman" w:hAnsi="Cambria" w:cs="Times New Roman"/>
          <w:lang w:val="en-GB"/>
        </w:rPr>
        <w:t xml:space="preserve"> apply to an Adaptation Set, then the following holds for this Adaptation Set:</w:t>
      </w:r>
    </w:p>
    <w:p w14:paraId="695162F2" w14:textId="77777777" w:rsidR="0026375A" w:rsidRPr="0026375A" w:rsidRDefault="0026375A" w:rsidP="0026375A">
      <w:pPr>
        <w:widowControl/>
        <w:tabs>
          <w:tab w:val="left" w:pos="403"/>
        </w:tabs>
        <w:autoSpaceDE/>
        <w:autoSpaceDN/>
        <w:spacing w:after="120" w:line="240" w:lineRule="atLeast"/>
        <w:jc w:val="both"/>
        <w:rPr>
          <w:rFonts w:ascii="Cambria" w:eastAsia="Times New Roman" w:hAnsi="Cambria" w:cs="Times New Roman"/>
          <w:lang w:val="en-GB"/>
        </w:rPr>
      </w:pPr>
      <w:r w:rsidRPr="0026375A">
        <w:rPr>
          <w:rFonts w:ascii="Cambria" w:eastAsia="Times New Roman" w:hAnsi="Cambria" w:cs="Times New Roman"/>
          <w:lang w:val="en-GB"/>
        </w:rPr>
        <w:t>…</w:t>
      </w:r>
    </w:p>
    <w:p w14:paraId="724DD57F" w14:textId="77777777" w:rsidR="0026375A" w:rsidRPr="0026375A" w:rsidRDefault="0026375A" w:rsidP="0026375A">
      <w:pPr>
        <w:widowControl/>
        <w:autoSpaceDE/>
        <w:autoSpaceDN/>
        <w:spacing w:after="240" w:line="240" w:lineRule="atLeast"/>
        <w:ind w:left="720" w:hanging="360"/>
        <w:jc w:val="both"/>
        <w:rPr>
          <w:rFonts w:ascii="Courier New" w:eastAsia="MS Mincho" w:hAnsi="Courier New" w:cs="Times New Roman"/>
          <w:szCs w:val="20"/>
          <w:lang w:val="en-GB" w:eastAsia="ja-JP"/>
        </w:rPr>
      </w:pPr>
      <w:r w:rsidRPr="0026375A">
        <w:rPr>
          <w:rFonts w:ascii="Courier New" w:eastAsia="MS Mincho" w:hAnsi="Courier New" w:cs="Courier New"/>
          <w:szCs w:val="20"/>
          <w:lang w:val="en-GB" w:eastAsia="ja-JP"/>
        </w:rPr>
        <w:t>@</w:t>
      </w:r>
      <w:proofErr w:type="gramStart"/>
      <w:r w:rsidRPr="0026375A">
        <w:rPr>
          <w:rFonts w:ascii="Courier New" w:eastAsia="MS Mincho" w:hAnsi="Courier New" w:cs="Courier New"/>
          <w:szCs w:val="20"/>
          <w:lang w:val="en-GB" w:eastAsia="ja-JP"/>
        </w:rPr>
        <w:t>lang</w:t>
      </w:r>
      <w:proofErr w:type="gramEnd"/>
      <w:r w:rsidRPr="0026375A">
        <w:rPr>
          <w:rFonts w:ascii="Cambria" w:eastAsia="MS Mincho" w:hAnsi="Cambria" w:cs="Times New Roman"/>
          <w:szCs w:val="20"/>
          <w:lang w:val="en-GB" w:eastAsia="ja-JP"/>
        </w:rPr>
        <w:t xml:space="preserve"> shall set as follows:</w:t>
      </w:r>
    </w:p>
    <w:p w14:paraId="2F046572" w14:textId="77777777" w:rsidR="0026375A" w:rsidRPr="0026375A" w:rsidRDefault="0026375A" w:rsidP="0026375A">
      <w:pPr>
        <w:widowControl/>
        <w:autoSpaceDE/>
        <w:autoSpaceDN/>
        <w:spacing w:after="240" w:line="240" w:lineRule="atLeast"/>
        <w:ind w:left="720" w:hanging="360"/>
        <w:jc w:val="both"/>
        <w:rPr>
          <w:rFonts w:ascii="Cambria" w:eastAsia="MS Mincho" w:hAnsi="Cambria" w:cs="Times New Roman"/>
          <w:color w:val="FF0000"/>
          <w:szCs w:val="20"/>
          <w:lang w:val="en-GB" w:eastAsia="ja-JP"/>
        </w:rPr>
      </w:pPr>
      <w:commentRangeStart w:id="123"/>
      <w:r w:rsidRPr="0026375A">
        <w:rPr>
          <w:rFonts w:ascii="Cambria" w:eastAsia="MS Mincho" w:hAnsi="Cambria" w:cs="Times New Roman"/>
          <w:color w:val="FF0000"/>
          <w:szCs w:val="20"/>
          <w:lang w:val="en-GB" w:eastAsia="ja-JP"/>
        </w:rPr>
        <w:t xml:space="preserve">To the extent that any ISOBMFF fields below do not conform to IETF BCP 47, they shall be converted before populating @lang. See </w:t>
      </w:r>
      <w:proofErr w:type="spellStart"/>
      <w:r w:rsidRPr="0026375A">
        <w:rPr>
          <w:rFonts w:ascii="Cambria" w:eastAsia="MS Mincho" w:hAnsi="Cambria" w:cs="Times New Roman"/>
          <w:color w:val="FF0000"/>
          <w:szCs w:val="20"/>
          <w:lang w:val="en-GB" w:eastAsia="ja-JP"/>
        </w:rPr>
        <w:t>AdaptationSet@lang</w:t>
      </w:r>
      <w:proofErr w:type="spellEnd"/>
      <w:r w:rsidRPr="0026375A">
        <w:rPr>
          <w:rFonts w:ascii="Cambria" w:eastAsia="MS Mincho" w:hAnsi="Cambria" w:cs="Times New Roman"/>
          <w:color w:val="FF0000"/>
          <w:szCs w:val="20"/>
          <w:lang w:val="en-GB" w:eastAsia="ja-JP"/>
        </w:rPr>
        <w:t xml:space="preserve"> for more details.</w:t>
      </w:r>
      <w:commentRangeEnd w:id="123"/>
      <w:r w:rsidRPr="0026375A">
        <w:rPr>
          <w:rFonts w:ascii="Cambria" w:eastAsia="MS Mincho" w:hAnsi="Cambria" w:cs="Times New Roman"/>
          <w:sz w:val="16"/>
          <w:szCs w:val="16"/>
          <w:lang w:val="en-GB" w:eastAsia="ja-JP"/>
        </w:rPr>
        <w:commentReference w:id="123"/>
      </w:r>
    </w:p>
    <w:p w14:paraId="56B48713" w14:textId="77777777" w:rsidR="0026375A" w:rsidRPr="0026375A" w:rsidRDefault="0026375A" w:rsidP="0026375A">
      <w:pPr>
        <w:widowControl/>
        <w:autoSpaceDE/>
        <w:autoSpaceDN/>
        <w:spacing w:after="240" w:line="240" w:lineRule="atLeast"/>
        <w:ind w:left="720" w:hanging="360"/>
        <w:jc w:val="both"/>
        <w:rPr>
          <w:rFonts w:ascii="Courier New" w:eastAsia="MS Mincho" w:hAnsi="Courier New" w:cs="Times New Roman"/>
          <w:szCs w:val="20"/>
          <w:lang w:val="en-GB" w:eastAsia="ja-JP"/>
        </w:rPr>
      </w:pPr>
      <w:r w:rsidRPr="0026375A">
        <w:rPr>
          <w:rFonts w:ascii="Cambria" w:eastAsia="MS Mincho" w:hAnsi="Cambria" w:cs="Times New Roman"/>
          <w:szCs w:val="20"/>
          <w:lang w:val="en-GB" w:eastAsia="ja-JP"/>
        </w:rPr>
        <w:t xml:space="preserve">If an </w:t>
      </w:r>
      <w:proofErr w:type="spellStart"/>
      <w:r w:rsidRPr="0026375A">
        <w:rPr>
          <w:rFonts w:ascii="Courier New" w:eastAsia="MS Mincho" w:hAnsi="Courier New" w:cs="Courier New"/>
          <w:szCs w:val="20"/>
          <w:lang w:val="en-GB" w:eastAsia="ja-JP"/>
        </w:rPr>
        <w:t>ExtendedLanguageBox</w:t>
      </w:r>
      <w:proofErr w:type="spellEnd"/>
      <w:r w:rsidRPr="0026375A">
        <w:rPr>
          <w:rFonts w:ascii="Cambria" w:eastAsia="MS Mincho" w:hAnsi="Cambria" w:cs="Times New Roman"/>
          <w:szCs w:val="20"/>
          <w:lang w:val="en-GB" w:eastAsia="ja-JP"/>
        </w:rPr>
        <w:t xml:space="preserve"> (</w:t>
      </w:r>
      <w:proofErr w:type="spellStart"/>
      <w:r w:rsidRPr="0026375A">
        <w:rPr>
          <w:rFonts w:ascii="Courier New" w:eastAsia="MS Mincho" w:hAnsi="Courier New" w:cs="Courier New"/>
          <w:szCs w:val="20"/>
          <w:lang w:val="en-GB" w:eastAsia="ja-JP"/>
        </w:rPr>
        <w:t>elng</w:t>
      </w:r>
      <w:proofErr w:type="spellEnd"/>
      <w:r w:rsidRPr="0026375A">
        <w:rPr>
          <w:rFonts w:ascii="Cambria" w:eastAsia="MS Mincho" w:hAnsi="Cambria" w:cs="Times New Roman"/>
          <w:szCs w:val="20"/>
          <w:lang w:val="en-GB" w:eastAsia="ja-JP"/>
        </w:rPr>
        <w:t xml:space="preserve">) in the </w:t>
      </w:r>
      <w:proofErr w:type="spellStart"/>
      <w:r w:rsidRPr="0026375A">
        <w:rPr>
          <w:rFonts w:ascii="Courier New" w:eastAsia="MS Mincho" w:hAnsi="Courier New" w:cs="Courier New"/>
          <w:szCs w:val="20"/>
          <w:lang w:val="en-GB" w:eastAsia="ja-JP"/>
        </w:rPr>
        <w:t>MediaHeaderBox</w:t>
      </w:r>
      <w:proofErr w:type="spellEnd"/>
      <w:r w:rsidRPr="0026375A">
        <w:rPr>
          <w:rFonts w:ascii="Cambria" w:eastAsia="MS Mincho" w:hAnsi="Cambria" w:cs="Times New Roman"/>
          <w:szCs w:val="20"/>
          <w:lang w:val="en-GB" w:eastAsia="ja-JP"/>
        </w:rPr>
        <w:t xml:space="preserve"> (</w:t>
      </w:r>
      <w:proofErr w:type="spellStart"/>
      <w:r w:rsidRPr="0026375A">
        <w:rPr>
          <w:rFonts w:ascii="Courier New" w:eastAsia="MS Mincho" w:hAnsi="Courier New" w:cs="Courier New"/>
          <w:szCs w:val="20"/>
          <w:lang w:val="en-GB" w:eastAsia="ja-JP"/>
        </w:rPr>
        <w:t>mdia</w:t>
      </w:r>
      <w:proofErr w:type="spellEnd"/>
      <w:r w:rsidRPr="0026375A">
        <w:rPr>
          <w:rFonts w:ascii="Cambria" w:eastAsia="MS Mincho" w:hAnsi="Cambria" w:cs="Times New Roman"/>
          <w:szCs w:val="20"/>
          <w:lang w:val="en-GB" w:eastAsia="ja-JP"/>
        </w:rPr>
        <w:t xml:space="preserve">) of the CMAF Principal Header is present in the </w:t>
      </w:r>
      <w:proofErr w:type="spellStart"/>
      <w:r w:rsidRPr="0026375A">
        <w:rPr>
          <w:rFonts w:ascii="Courier New" w:eastAsia="MS Mincho" w:hAnsi="Courier New" w:cs="Courier New"/>
          <w:color w:val="24292E"/>
          <w:szCs w:val="20"/>
          <w:lang w:val="en-GB" w:eastAsia="ja-JP"/>
        </w:rPr>
        <w:t>TrackBox</w:t>
      </w:r>
      <w:proofErr w:type="spellEnd"/>
      <w:r w:rsidRPr="0026375A">
        <w:rPr>
          <w:rFonts w:ascii="Cambria" w:eastAsia="MS Mincho" w:hAnsi="Cambria" w:cs="Times New Roman"/>
          <w:color w:val="24292E"/>
          <w:szCs w:val="20"/>
          <w:lang w:val="en-GB" w:eastAsia="ja-JP"/>
        </w:rPr>
        <w:t xml:space="preserve">, then it is set of the content of the </w:t>
      </w:r>
      <w:proofErr w:type="spellStart"/>
      <w:r w:rsidRPr="0026375A">
        <w:rPr>
          <w:rFonts w:ascii="Courier New" w:eastAsia="Courier New" w:hAnsi="Courier New" w:cs="Courier New"/>
          <w:color w:val="24292E"/>
          <w:szCs w:val="20"/>
          <w:lang w:val="en-GB" w:eastAsia="ja-JP"/>
        </w:rPr>
        <w:t>extended_language</w:t>
      </w:r>
      <w:proofErr w:type="spellEnd"/>
      <w:r w:rsidRPr="0026375A">
        <w:rPr>
          <w:rFonts w:ascii="Cambria" w:eastAsia="MS Mincho" w:hAnsi="Cambria" w:cs="Times New Roman"/>
          <w:color w:val="24292E"/>
          <w:szCs w:val="20"/>
          <w:lang w:val="en-GB" w:eastAsia="ja-JP"/>
        </w:rPr>
        <w:t xml:space="preserve"> field</w:t>
      </w:r>
    </w:p>
    <w:p w14:paraId="66AEDABD" w14:textId="77777777" w:rsidR="0026375A" w:rsidRPr="0026375A" w:rsidRDefault="0026375A" w:rsidP="0026375A">
      <w:pPr>
        <w:widowControl/>
        <w:autoSpaceDE/>
        <w:autoSpaceDN/>
        <w:spacing w:after="160" w:line="256" w:lineRule="auto"/>
        <w:rPr>
          <w:rFonts w:ascii="Calibri" w:eastAsia="Calibri" w:hAnsi="Calibri"/>
        </w:rPr>
      </w:pPr>
    </w:p>
    <w:p w14:paraId="1E400311" w14:textId="77777777" w:rsidR="0026375A" w:rsidRDefault="0026375A" w:rsidP="00946BF4">
      <w:pPr>
        <w:pStyle w:val="BodyText"/>
        <w:adjustRightInd w:val="0"/>
        <w:rPr>
          <w:rFonts w:asciiTheme="majorHAnsi" w:hAnsiTheme="majorHAnsi"/>
          <w:sz w:val="22"/>
          <w:szCs w:val="22"/>
        </w:rPr>
      </w:pPr>
    </w:p>
    <w:p w14:paraId="6DC8EB93" w14:textId="77777777" w:rsidR="00946BF4" w:rsidRPr="008258CE" w:rsidRDefault="00946BF4">
      <w:pPr>
        <w:pStyle w:val="AnnexTableTitle"/>
        <w:ind w:left="1710"/>
        <w:jc w:val="left"/>
        <w:pPrChange w:id="124" w:author="Iraj Sodagar (2022-05-11)" w:date="2022-07-22T10:38:00Z">
          <w:pPr>
            <w:pStyle w:val="AnnexTableTitle"/>
            <w:numPr>
              <w:numId w:val="15"/>
            </w:numPr>
            <w:tabs>
              <w:tab w:val="num" w:pos="360"/>
              <w:tab w:val="num" w:pos="720"/>
            </w:tabs>
            <w:ind w:left="720" w:hanging="720"/>
          </w:pPr>
        </w:pPrChange>
      </w:pPr>
      <w:bookmarkStart w:id="125" w:name="_Ref71518729"/>
      <w:r>
        <w:lastRenderedPageBreak/>
        <w:t xml:space="preserve">Table </w:t>
      </w:r>
      <w:proofErr w:type="gramStart"/>
      <w:r>
        <w:t xml:space="preserve">A.4  </w:t>
      </w:r>
      <w:bookmarkEnd w:id="125"/>
      <w:r>
        <w:t>DASH</w:t>
      </w:r>
      <w:proofErr w:type="gramEnd"/>
      <w:r>
        <w:t>-specific event schemes dispatch modes</w:t>
      </w:r>
    </w:p>
    <w:tbl>
      <w:tblPr>
        <w:tblW w:w="773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Change w:id="126" w:author="Iraj Sodagar (2022-05-11)" w:date="2022-07-22T10:37:00Z">
          <w:tblPr>
            <w:tblW w:w="7730"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4A0" w:firstRow="1" w:lastRow="0" w:firstColumn="1" w:lastColumn="0" w:noHBand="0" w:noVBand="1"/>
          </w:tblPr>
        </w:tblPrChange>
      </w:tblPr>
      <w:tblGrid>
        <w:gridCol w:w="5120"/>
        <w:gridCol w:w="2610"/>
        <w:tblGridChange w:id="127">
          <w:tblGrid>
            <w:gridCol w:w="5120"/>
            <w:gridCol w:w="2610"/>
          </w:tblGrid>
        </w:tblGridChange>
      </w:tblGrid>
      <w:tr w:rsidR="00946BF4" w:rsidRPr="008258CE" w14:paraId="6E7C1166" w14:textId="77777777" w:rsidTr="005B1734">
        <w:trPr>
          <w:trHeight w:val="615"/>
          <w:tblHeader/>
          <w:jc w:val="center"/>
          <w:trPrChange w:id="128" w:author="Iraj Sodagar (2022-05-11)" w:date="2022-07-22T10:37:00Z">
            <w:trPr>
              <w:trHeight w:val="615"/>
              <w:tblHeader/>
              <w:jc w:val="center"/>
            </w:trPr>
          </w:trPrChange>
        </w:trPr>
        <w:tc>
          <w:tcPr>
            <w:tcW w:w="5120" w:type="dxa"/>
            <w:tcMar>
              <w:top w:w="0" w:type="dxa"/>
              <w:left w:w="108" w:type="dxa"/>
              <w:bottom w:w="0" w:type="dxa"/>
              <w:right w:w="108" w:type="dxa"/>
            </w:tcMar>
            <w:vAlign w:val="center"/>
            <w:hideMark/>
            <w:tcPrChange w:id="129" w:author="Iraj Sodagar (2022-05-11)" w:date="2022-07-22T10:37:00Z">
              <w:tcPr>
                <w:tcW w:w="5120" w:type="dxa"/>
                <w:tcMar>
                  <w:top w:w="0" w:type="dxa"/>
                  <w:left w:w="108" w:type="dxa"/>
                  <w:bottom w:w="0" w:type="dxa"/>
                  <w:right w:w="108" w:type="dxa"/>
                </w:tcMar>
                <w:vAlign w:val="center"/>
                <w:hideMark/>
              </w:tcPr>
            </w:tcPrChange>
          </w:tcPr>
          <w:p w14:paraId="500263FB" w14:textId="77777777" w:rsidR="00946BF4" w:rsidRPr="008258CE" w:rsidRDefault="00946BF4">
            <w:pPr>
              <w:pStyle w:val="Tableheader"/>
              <w:jc w:val="center"/>
              <w:rPr>
                <w:b/>
                <w:bCs/>
              </w:rPr>
              <w:pPrChange w:id="130" w:author="Iraj Sodagar (2022-05-11)" w:date="2022-07-22T10:37:00Z">
                <w:pPr>
                  <w:pStyle w:val="Tableheader"/>
                </w:pPr>
              </w:pPrChange>
            </w:pPr>
            <w:r>
              <w:rPr>
                <w:b/>
                <w:bCs/>
              </w:rPr>
              <w:t>scheme</w:t>
            </w:r>
          </w:p>
        </w:tc>
        <w:tc>
          <w:tcPr>
            <w:tcW w:w="2610" w:type="dxa"/>
            <w:tcMar>
              <w:top w:w="0" w:type="dxa"/>
              <w:left w:w="108" w:type="dxa"/>
              <w:bottom w:w="0" w:type="dxa"/>
              <w:right w:w="108" w:type="dxa"/>
            </w:tcMar>
            <w:vAlign w:val="center"/>
            <w:hideMark/>
            <w:tcPrChange w:id="131" w:author="Iraj Sodagar (2022-05-11)" w:date="2022-07-22T10:37:00Z">
              <w:tcPr>
                <w:tcW w:w="2610" w:type="dxa"/>
                <w:tcMar>
                  <w:top w:w="0" w:type="dxa"/>
                  <w:left w:w="108" w:type="dxa"/>
                  <w:bottom w:w="0" w:type="dxa"/>
                  <w:right w:w="108" w:type="dxa"/>
                </w:tcMar>
                <w:vAlign w:val="center"/>
                <w:hideMark/>
              </w:tcPr>
            </w:tcPrChange>
          </w:tcPr>
          <w:p w14:paraId="06C27E83" w14:textId="77777777" w:rsidR="00946BF4" w:rsidRPr="008258CE" w:rsidRDefault="00946BF4">
            <w:pPr>
              <w:pStyle w:val="Tableheader"/>
              <w:jc w:val="center"/>
              <w:rPr>
                <w:b/>
                <w:bCs/>
              </w:rPr>
              <w:pPrChange w:id="132" w:author="Iraj Sodagar (2022-05-11)" w:date="2022-07-22T10:37:00Z">
                <w:pPr>
                  <w:pStyle w:val="Tableheader"/>
                </w:pPr>
              </w:pPrChange>
            </w:pPr>
            <w:r>
              <w:rPr>
                <w:b/>
                <w:bCs/>
              </w:rPr>
              <w:t>Dispatch mode</w:t>
            </w:r>
          </w:p>
        </w:tc>
      </w:tr>
      <w:tr w:rsidR="00946BF4" w:rsidRPr="008258CE" w14:paraId="655080A5" w14:textId="77777777" w:rsidTr="005B1734">
        <w:trPr>
          <w:trHeight w:val="315"/>
          <w:tblHeader/>
          <w:jc w:val="center"/>
          <w:trPrChange w:id="133" w:author="Iraj Sodagar (2022-05-11)" w:date="2022-07-22T10:37:00Z">
            <w:trPr>
              <w:trHeight w:val="315"/>
              <w:tblHeader/>
              <w:jc w:val="center"/>
            </w:trPr>
          </w:trPrChange>
        </w:trPr>
        <w:tc>
          <w:tcPr>
            <w:tcW w:w="5120" w:type="dxa"/>
            <w:tcMar>
              <w:top w:w="0" w:type="dxa"/>
              <w:left w:w="108" w:type="dxa"/>
              <w:bottom w:w="0" w:type="dxa"/>
              <w:right w:w="108" w:type="dxa"/>
            </w:tcMar>
            <w:vAlign w:val="center"/>
            <w:hideMark/>
            <w:tcPrChange w:id="134" w:author="Iraj Sodagar (2022-05-11)" w:date="2022-07-22T10:37:00Z">
              <w:tcPr>
                <w:tcW w:w="5120" w:type="dxa"/>
                <w:tcMar>
                  <w:top w:w="0" w:type="dxa"/>
                  <w:left w:w="108" w:type="dxa"/>
                  <w:bottom w:w="0" w:type="dxa"/>
                  <w:right w:w="108" w:type="dxa"/>
                </w:tcMar>
                <w:vAlign w:val="center"/>
                <w:hideMark/>
              </w:tcPr>
            </w:tcPrChange>
          </w:tcPr>
          <w:p w14:paraId="28B45D88" w14:textId="77777777" w:rsidR="00946BF4" w:rsidRPr="008258CE" w:rsidRDefault="00946BF4">
            <w:pPr>
              <w:pStyle w:val="Tablebody"/>
              <w:jc w:val="left"/>
              <w:rPr>
                <w:rFonts w:ascii="Courier New" w:hAnsi="Courier New" w:cs="Courier New"/>
              </w:rPr>
              <w:pPrChange w:id="135" w:author="Iraj Sodagar (2022-05-11)" w:date="2022-07-22T10:39:00Z">
                <w:pPr>
                  <w:pStyle w:val="Tablebody"/>
                </w:pPr>
              </w:pPrChange>
            </w:pPr>
            <w:r w:rsidRPr="00DD2BC3">
              <w:rPr>
                <w:rFonts w:ascii="Courier New" w:eastAsia="MS Mincho" w:hAnsi="Courier New" w:cs="Courier New"/>
              </w:rPr>
              <w:t>urn:</w:t>
            </w:r>
            <w:proofErr w:type="gramStart"/>
            <w:r w:rsidRPr="00DD2BC3">
              <w:rPr>
                <w:rFonts w:ascii="Courier New" w:eastAsia="MS Mincho" w:hAnsi="Courier New" w:cs="Courier New"/>
              </w:rPr>
              <w:t>mpeg:dash</w:t>
            </w:r>
            <w:proofErr w:type="gramEnd"/>
            <w:r w:rsidRPr="00DD2BC3">
              <w:rPr>
                <w:rFonts w:ascii="Courier New" w:eastAsia="MS Mincho" w:hAnsi="Courier New" w:cs="Courier New"/>
              </w:rPr>
              <w:t>:event:2012</w:t>
            </w:r>
          </w:p>
        </w:tc>
        <w:tc>
          <w:tcPr>
            <w:tcW w:w="2610" w:type="dxa"/>
            <w:tcMar>
              <w:top w:w="0" w:type="dxa"/>
              <w:left w:w="108" w:type="dxa"/>
              <w:bottom w:w="0" w:type="dxa"/>
              <w:right w:w="108" w:type="dxa"/>
            </w:tcMar>
            <w:vAlign w:val="center"/>
            <w:tcPrChange w:id="136" w:author="Iraj Sodagar (2022-05-11)" w:date="2022-07-22T10:37:00Z">
              <w:tcPr>
                <w:tcW w:w="2610" w:type="dxa"/>
                <w:tcMar>
                  <w:top w:w="0" w:type="dxa"/>
                  <w:left w:w="108" w:type="dxa"/>
                  <w:bottom w:w="0" w:type="dxa"/>
                  <w:right w:w="108" w:type="dxa"/>
                </w:tcMar>
                <w:vAlign w:val="center"/>
              </w:tcPr>
            </w:tcPrChange>
          </w:tcPr>
          <w:p w14:paraId="2A74FE67" w14:textId="77777777" w:rsidR="00946BF4" w:rsidRPr="008819C5" w:rsidRDefault="00946BF4" w:rsidP="00946BF4">
            <w:pPr>
              <w:pStyle w:val="Tablebody"/>
              <w:rPr>
                <w:rFonts w:ascii="Courier New" w:hAnsi="Courier New" w:cs="Courier New"/>
                <w:bCs/>
                <w:rPrChange w:id="137" w:author="Iraj Sodagar (2022-05-11)" w:date="2022-07-22T10:36:00Z">
                  <w:rPr>
                    <w:rFonts w:ascii="Courier New" w:hAnsi="Courier New" w:cs="Courier New"/>
                    <w:b/>
                  </w:rPr>
                </w:rPrChange>
              </w:rPr>
            </w:pPr>
            <w:r w:rsidRPr="008819C5">
              <w:rPr>
                <w:rFonts w:ascii="Courier New" w:hAnsi="Courier New" w:cs="Courier New"/>
                <w:bCs/>
                <w:rPrChange w:id="138" w:author="Iraj Sodagar (2022-05-11)" w:date="2022-07-22T10:36:00Z">
                  <w:rPr>
                    <w:rFonts w:ascii="Courier New" w:hAnsi="Courier New" w:cs="Courier New"/>
                    <w:b/>
                  </w:rPr>
                </w:rPrChange>
              </w:rPr>
              <w:t>on-receive</w:t>
            </w:r>
          </w:p>
        </w:tc>
      </w:tr>
      <w:tr w:rsidR="00946BF4" w:rsidRPr="008258CE" w14:paraId="68F08059" w14:textId="77777777" w:rsidTr="005B1734">
        <w:trPr>
          <w:trHeight w:val="315"/>
          <w:tblHeader/>
          <w:jc w:val="center"/>
          <w:trPrChange w:id="139" w:author="Iraj Sodagar (2022-05-11)" w:date="2022-07-22T10:37:00Z">
            <w:trPr>
              <w:trHeight w:val="315"/>
              <w:tblHeader/>
              <w:jc w:val="center"/>
            </w:trPr>
          </w:trPrChange>
        </w:trPr>
        <w:tc>
          <w:tcPr>
            <w:tcW w:w="5120" w:type="dxa"/>
            <w:tcMar>
              <w:top w:w="0" w:type="dxa"/>
              <w:left w:w="108" w:type="dxa"/>
              <w:bottom w:w="0" w:type="dxa"/>
              <w:right w:w="108" w:type="dxa"/>
            </w:tcMar>
            <w:vAlign w:val="center"/>
            <w:hideMark/>
            <w:tcPrChange w:id="140" w:author="Iraj Sodagar (2022-05-11)" w:date="2022-07-22T10:37:00Z">
              <w:tcPr>
                <w:tcW w:w="5120" w:type="dxa"/>
                <w:tcMar>
                  <w:top w:w="0" w:type="dxa"/>
                  <w:left w:w="108" w:type="dxa"/>
                  <w:bottom w:w="0" w:type="dxa"/>
                  <w:right w:w="108" w:type="dxa"/>
                </w:tcMar>
                <w:vAlign w:val="center"/>
                <w:hideMark/>
              </w:tcPr>
            </w:tcPrChange>
          </w:tcPr>
          <w:p w14:paraId="5C6421DE" w14:textId="77777777" w:rsidR="00946BF4" w:rsidRPr="008258CE" w:rsidRDefault="00946BF4">
            <w:pPr>
              <w:pStyle w:val="Tablebody"/>
              <w:jc w:val="left"/>
              <w:rPr>
                <w:rFonts w:ascii="Courier New" w:hAnsi="Courier New" w:cs="Courier New"/>
              </w:rPr>
              <w:pPrChange w:id="141" w:author="Iraj Sodagar (2022-05-11)" w:date="2022-07-22T10:39:00Z">
                <w:pPr>
                  <w:pStyle w:val="Tablebody"/>
                </w:pPr>
              </w:pPrChange>
            </w:pPr>
            <w:r w:rsidRPr="00DD2BC3">
              <w:rPr>
                <w:rFonts w:ascii="Courier New" w:eastAsia="MS Mincho" w:hAnsi="Courier New" w:cs="Courier New"/>
              </w:rPr>
              <w:t>urn:</w:t>
            </w:r>
            <w:proofErr w:type="gramStart"/>
            <w:r w:rsidRPr="00DD2BC3">
              <w:rPr>
                <w:rFonts w:ascii="Courier New" w:eastAsia="MS Mincho" w:hAnsi="Courier New" w:cs="Courier New"/>
              </w:rPr>
              <w:t>mpeg:dash</w:t>
            </w:r>
            <w:proofErr w:type="gramEnd"/>
            <w:r w:rsidRPr="00DD2BC3">
              <w:rPr>
                <w:rFonts w:ascii="Courier New" w:eastAsia="MS Mincho" w:hAnsi="Courier New" w:cs="Courier New"/>
              </w:rPr>
              <w:t>:event:callback:2015</w:t>
            </w:r>
          </w:p>
        </w:tc>
        <w:tc>
          <w:tcPr>
            <w:tcW w:w="2610" w:type="dxa"/>
            <w:tcMar>
              <w:top w:w="0" w:type="dxa"/>
              <w:left w:w="108" w:type="dxa"/>
              <w:bottom w:w="0" w:type="dxa"/>
              <w:right w:w="108" w:type="dxa"/>
            </w:tcMar>
            <w:vAlign w:val="center"/>
            <w:tcPrChange w:id="142" w:author="Iraj Sodagar (2022-05-11)" w:date="2022-07-22T10:37:00Z">
              <w:tcPr>
                <w:tcW w:w="2610" w:type="dxa"/>
                <w:tcMar>
                  <w:top w:w="0" w:type="dxa"/>
                  <w:left w:w="108" w:type="dxa"/>
                  <w:bottom w:w="0" w:type="dxa"/>
                  <w:right w:w="108" w:type="dxa"/>
                </w:tcMar>
                <w:vAlign w:val="center"/>
              </w:tcPr>
            </w:tcPrChange>
          </w:tcPr>
          <w:p w14:paraId="08741905" w14:textId="77777777" w:rsidR="00946BF4" w:rsidRPr="008819C5" w:rsidRDefault="00946BF4" w:rsidP="00946BF4">
            <w:pPr>
              <w:pStyle w:val="Tablebody"/>
              <w:rPr>
                <w:rFonts w:ascii="Courier New" w:hAnsi="Courier New" w:cs="Courier New"/>
                <w:bCs/>
                <w:rPrChange w:id="143" w:author="Iraj Sodagar (2022-05-11)" w:date="2022-07-22T10:36:00Z">
                  <w:rPr>
                    <w:rFonts w:ascii="Courier New" w:hAnsi="Courier New" w:cs="Courier New"/>
                    <w:b/>
                  </w:rPr>
                </w:rPrChange>
              </w:rPr>
            </w:pPr>
            <w:r w:rsidRPr="008819C5">
              <w:rPr>
                <w:rFonts w:ascii="Courier New" w:hAnsi="Courier New" w:cs="Courier New"/>
                <w:bCs/>
                <w:rPrChange w:id="144" w:author="Iraj Sodagar (2022-05-11)" w:date="2022-07-22T10:36:00Z">
                  <w:rPr>
                    <w:rFonts w:ascii="Courier New" w:hAnsi="Courier New" w:cs="Courier New"/>
                    <w:b/>
                  </w:rPr>
                </w:rPrChange>
              </w:rPr>
              <w:t>on-start</w:t>
            </w:r>
          </w:p>
        </w:tc>
      </w:tr>
      <w:tr w:rsidR="00946BF4" w:rsidRPr="008258CE" w14:paraId="499247A5" w14:textId="77777777" w:rsidTr="005B1734">
        <w:trPr>
          <w:trHeight w:val="315"/>
          <w:tblHeader/>
          <w:jc w:val="center"/>
          <w:trPrChange w:id="145" w:author="Iraj Sodagar (2022-05-11)" w:date="2022-07-22T10:37:00Z">
            <w:trPr>
              <w:trHeight w:val="315"/>
              <w:tblHeader/>
              <w:jc w:val="center"/>
            </w:trPr>
          </w:trPrChange>
        </w:trPr>
        <w:tc>
          <w:tcPr>
            <w:tcW w:w="5120" w:type="dxa"/>
            <w:tcMar>
              <w:top w:w="0" w:type="dxa"/>
              <w:left w:w="108" w:type="dxa"/>
              <w:bottom w:w="0" w:type="dxa"/>
              <w:right w:w="108" w:type="dxa"/>
            </w:tcMar>
            <w:vAlign w:val="center"/>
            <w:hideMark/>
            <w:tcPrChange w:id="146" w:author="Iraj Sodagar (2022-05-11)" w:date="2022-07-22T10:37:00Z">
              <w:tcPr>
                <w:tcW w:w="5120" w:type="dxa"/>
                <w:tcMar>
                  <w:top w:w="0" w:type="dxa"/>
                  <w:left w:w="108" w:type="dxa"/>
                  <w:bottom w:w="0" w:type="dxa"/>
                  <w:right w:w="108" w:type="dxa"/>
                </w:tcMar>
                <w:vAlign w:val="center"/>
                <w:hideMark/>
              </w:tcPr>
            </w:tcPrChange>
          </w:tcPr>
          <w:p w14:paraId="6D78C4A0" w14:textId="77777777" w:rsidR="00946BF4" w:rsidRPr="008258CE" w:rsidRDefault="00946BF4">
            <w:pPr>
              <w:pStyle w:val="Tablebody"/>
              <w:jc w:val="left"/>
              <w:rPr>
                <w:rFonts w:ascii="Courier New" w:hAnsi="Courier New" w:cs="Courier New"/>
              </w:rPr>
              <w:pPrChange w:id="147" w:author="Iraj Sodagar (2022-05-11)" w:date="2022-07-22T10:39:00Z">
                <w:pPr>
                  <w:pStyle w:val="Tablebody"/>
                </w:pPr>
              </w:pPrChange>
            </w:pPr>
            <w:r w:rsidRPr="00DD2BC3">
              <w:rPr>
                <w:rFonts w:ascii="Courier New" w:eastAsia="MS Mincho" w:hAnsi="Courier New" w:cs="Courier New"/>
              </w:rPr>
              <w:t>urn:</w:t>
            </w:r>
            <w:proofErr w:type="gramStart"/>
            <w:r w:rsidRPr="00DD2BC3">
              <w:rPr>
                <w:rFonts w:ascii="Courier New" w:eastAsia="MS Mincho" w:hAnsi="Courier New" w:cs="Courier New"/>
              </w:rPr>
              <w:t>mpeg:dash</w:t>
            </w:r>
            <w:proofErr w:type="gramEnd"/>
            <w:r w:rsidRPr="00DD2BC3">
              <w:rPr>
                <w:rFonts w:ascii="Courier New" w:eastAsia="MS Mincho" w:hAnsi="Courier New" w:cs="Courier New"/>
              </w:rPr>
              <w:t>:event:ttfn:2016</w:t>
            </w:r>
          </w:p>
        </w:tc>
        <w:tc>
          <w:tcPr>
            <w:tcW w:w="2610" w:type="dxa"/>
            <w:tcMar>
              <w:top w:w="0" w:type="dxa"/>
              <w:left w:w="108" w:type="dxa"/>
              <w:bottom w:w="0" w:type="dxa"/>
              <w:right w:w="108" w:type="dxa"/>
            </w:tcMar>
            <w:vAlign w:val="center"/>
            <w:tcPrChange w:id="148" w:author="Iraj Sodagar (2022-05-11)" w:date="2022-07-22T10:37:00Z">
              <w:tcPr>
                <w:tcW w:w="2610" w:type="dxa"/>
                <w:tcMar>
                  <w:top w:w="0" w:type="dxa"/>
                  <w:left w:w="108" w:type="dxa"/>
                  <w:bottom w:w="0" w:type="dxa"/>
                  <w:right w:w="108" w:type="dxa"/>
                </w:tcMar>
                <w:vAlign w:val="center"/>
              </w:tcPr>
            </w:tcPrChange>
          </w:tcPr>
          <w:p w14:paraId="4D1C165A" w14:textId="77777777" w:rsidR="00946BF4" w:rsidRPr="008819C5" w:rsidRDefault="00946BF4" w:rsidP="00946BF4">
            <w:pPr>
              <w:pStyle w:val="Tablebody"/>
              <w:rPr>
                <w:rFonts w:ascii="Courier New" w:hAnsi="Courier New" w:cs="Courier New"/>
                <w:bCs/>
                <w:rPrChange w:id="149" w:author="Iraj Sodagar (2022-05-11)" w:date="2022-07-22T10:36:00Z">
                  <w:rPr>
                    <w:rFonts w:ascii="Courier New" w:hAnsi="Courier New" w:cs="Courier New"/>
                    <w:b/>
                  </w:rPr>
                </w:rPrChange>
              </w:rPr>
            </w:pPr>
            <w:r w:rsidRPr="008819C5">
              <w:rPr>
                <w:rFonts w:ascii="Courier New" w:hAnsi="Courier New" w:cs="Courier New"/>
                <w:bCs/>
                <w:rPrChange w:id="150" w:author="Iraj Sodagar (2022-05-11)" w:date="2022-07-22T10:36:00Z">
                  <w:rPr>
                    <w:rFonts w:ascii="Courier New" w:hAnsi="Courier New" w:cs="Courier New"/>
                    <w:b/>
                  </w:rPr>
                </w:rPrChange>
              </w:rPr>
              <w:t>on-start</w:t>
            </w:r>
          </w:p>
        </w:tc>
      </w:tr>
      <w:tr w:rsidR="00946BF4" w:rsidRPr="008258CE" w14:paraId="79B90766" w14:textId="77777777" w:rsidTr="005B1734">
        <w:trPr>
          <w:trHeight w:val="315"/>
          <w:tblHeader/>
          <w:jc w:val="center"/>
          <w:trPrChange w:id="151" w:author="Iraj Sodagar (2022-05-11)" w:date="2022-07-22T10:37:00Z">
            <w:trPr>
              <w:trHeight w:val="315"/>
              <w:tblHeader/>
              <w:jc w:val="center"/>
            </w:trPr>
          </w:trPrChange>
        </w:trPr>
        <w:tc>
          <w:tcPr>
            <w:tcW w:w="5120" w:type="dxa"/>
            <w:tcMar>
              <w:top w:w="0" w:type="dxa"/>
              <w:left w:w="108" w:type="dxa"/>
              <w:bottom w:w="0" w:type="dxa"/>
              <w:right w:w="108" w:type="dxa"/>
            </w:tcMar>
            <w:vAlign w:val="center"/>
            <w:hideMark/>
            <w:tcPrChange w:id="152" w:author="Iraj Sodagar (2022-05-11)" w:date="2022-07-22T10:37:00Z">
              <w:tcPr>
                <w:tcW w:w="5120" w:type="dxa"/>
                <w:tcMar>
                  <w:top w:w="0" w:type="dxa"/>
                  <w:left w:w="108" w:type="dxa"/>
                  <w:bottom w:w="0" w:type="dxa"/>
                  <w:right w:w="108" w:type="dxa"/>
                </w:tcMar>
                <w:vAlign w:val="center"/>
                <w:hideMark/>
              </w:tcPr>
            </w:tcPrChange>
          </w:tcPr>
          <w:p w14:paraId="0BD373B0" w14:textId="77777777" w:rsidR="00946BF4" w:rsidRPr="008258CE" w:rsidRDefault="00946BF4">
            <w:pPr>
              <w:pStyle w:val="Tablebody"/>
              <w:jc w:val="left"/>
              <w:rPr>
                <w:rFonts w:ascii="Courier New" w:hAnsi="Courier New" w:cs="Courier New"/>
              </w:rPr>
              <w:pPrChange w:id="153" w:author="Iraj Sodagar (2022-05-11)" w:date="2022-07-22T10:39:00Z">
                <w:pPr>
                  <w:pStyle w:val="Tablebody"/>
                </w:pPr>
              </w:pPrChange>
            </w:pPr>
            <w:r>
              <w:rPr>
                <w:rFonts w:ascii="Courier New" w:hAnsi="Courier New" w:cs="Courier New"/>
                <w:szCs w:val="20"/>
                <w:lang w:eastAsia="ja-JP"/>
              </w:rPr>
              <w:t>urn:</w:t>
            </w:r>
            <w:proofErr w:type="gramStart"/>
            <w:r>
              <w:rPr>
                <w:rFonts w:ascii="Courier New" w:hAnsi="Courier New" w:cs="Courier New"/>
                <w:szCs w:val="20"/>
                <w:lang w:eastAsia="ja-JP"/>
              </w:rPr>
              <w:t>mpeg:dash</w:t>
            </w:r>
            <w:proofErr w:type="gramEnd"/>
            <w:r>
              <w:rPr>
                <w:rFonts w:ascii="Courier New" w:hAnsi="Courier New" w:cs="Courier New"/>
                <w:szCs w:val="20"/>
                <w:lang w:eastAsia="ja-JP"/>
              </w:rPr>
              <w:t>:event:period:2020</w:t>
            </w:r>
          </w:p>
        </w:tc>
        <w:tc>
          <w:tcPr>
            <w:tcW w:w="2610" w:type="dxa"/>
            <w:tcMar>
              <w:top w:w="0" w:type="dxa"/>
              <w:left w:w="108" w:type="dxa"/>
              <w:bottom w:w="0" w:type="dxa"/>
              <w:right w:w="108" w:type="dxa"/>
            </w:tcMar>
            <w:vAlign w:val="center"/>
            <w:tcPrChange w:id="154" w:author="Iraj Sodagar (2022-05-11)" w:date="2022-07-22T10:37:00Z">
              <w:tcPr>
                <w:tcW w:w="2610" w:type="dxa"/>
                <w:tcMar>
                  <w:top w:w="0" w:type="dxa"/>
                  <w:left w:w="108" w:type="dxa"/>
                  <w:bottom w:w="0" w:type="dxa"/>
                  <w:right w:w="108" w:type="dxa"/>
                </w:tcMar>
                <w:vAlign w:val="center"/>
              </w:tcPr>
            </w:tcPrChange>
          </w:tcPr>
          <w:p w14:paraId="4A09EC3F" w14:textId="77777777" w:rsidR="00946BF4" w:rsidRPr="008819C5" w:rsidRDefault="00946BF4" w:rsidP="00946BF4">
            <w:pPr>
              <w:pStyle w:val="Tablebody"/>
              <w:rPr>
                <w:rFonts w:ascii="Courier New" w:hAnsi="Courier New" w:cs="Courier New"/>
                <w:bCs/>
                <w:rPrChange w:id="155" w:author="Iraj Sodagar (2022-05-11)" w:date="2022-07-22T10:36:00Z">
                  <w:rPr>
                    <w:rFonts w:ascii="Courier New" w:hAnsi="Courier New" w:cs="Courier New"/>
                    <w:b/>
                  </w:rPr>
                </w:rPrChange>
              </w:rPr>
            </w:pPr>
            <w:r w:rsidRPr="008819C5">
              <w:rPr>
                <w:rFonts w:ascii="Courier New" w:hAnsi="Courier New" w:cs="Courier New"/>
                <w:bCs/>
                <w:rPrChange w:id="156" w:author="Iraj Sodagar (2022-05-11)" w:date="2022-07-22T10:36:00Z">
                  <w:rPr>
                    <w:rFonts w:ascii="Courier New" w:hAnsi="Courier New" w:cs="Courier New"/>
                    <w:b/>
                  </w:rPr>
                </w:rPrChange>
              </w:rPr>
              <w:t>On-receive</w:t>
            </w:r>
          </w:p>
        </w:tc>
      </w:tr>
    </w:tbl>
    <w:p w14:paraId="4A5DBE14" w14:textId="77777777" w:rsidR="00946BF4" w:rsidRPr="008258CE" w:rsidRDefault="00946BF4">
      <w:pPr>
        <w:pStyle w:val="BodyText"/>
        <w:adjustRightInd w:val="0"/>
        <w:jc w:val="center"/>
        <w:rPr>
          <w:rFonts w:eastAsia="MS Mincho"/>
        </w:rPr>
        <w:pPrChange w:id="157" w:author="Iraj Sodagar (2022-05-11)" w:date="2022-07-22T10:37:00Z">
          <w:pPr>
            <w:pStyle w:val="BodyText"/>
            <w:adjustRightInd w:val="0"/>
          </w:pPr>
        </w:pPrChange>
      </w:pPr>
    </w:p>
    <w:p w14:paraId="51C908D1" w14:textId="28640B73" w:rsidR="00946BF4" w:rsidRDefault="00946BF4" w:rsidP="005B1468">
      <w:pPr>
        <w:widowControl/>
        <w:autoSpaceDE/>
        <w:autoSpaceDN/>
        <w:spacing w:after="240" w:line="230" w:lineRule="atLeast"/>
        <w:jc w:val="both"/>
        <w:rPr>
          <w:b/>
          <w:bCs/>
          <w:lang w:val="en-GB"/>
        </w:rPr>
      </w:pPr>
    </w:p>
    <w:p w14:paraId="2118063B" w14:textId="77777777" w:rsidR="00946BF4" w:rsidRPr="00946BF4" w:rsidRDefault="00946BF4" w:rsidP="005B1468">
      <w:pPr>
        <w:widowControl/>
        <w:autoSpaceDE/>
        <w:autoSpaceDN/>
        <w:spacing w:after="240" w:line="230" w:lineRule="atLeast"/>
        <w:jc w:val="both"/>
        <w:rPr>
          <w:b/>
          <w:bCs/>
        </w:rPr>
      </w:pPr>
    </w:p>
    <w:p w14:paraId="12D2BAD7" w14:textId="77777777" w:rsidR="005D6759" w:rsidRPr="00C34E1B" w:rsidRDefault="005D6759" w:rsidP="00946BF4">
      <w:pPr>
        <w:widowControl/>
        <w:autoSpaceDE/>
        <w:autoSpaceDN/>
        <w:spacing w:after="240" w:line="230" w:lineRule="atLeast"/>
        <w:jc w:val="both"/>
      </w:pPr>
    </w:p>
    <w:sectPr w:rsidR="005D6759" w:rsidRPr="00C34E1B" w:rsidSect="00BC1590">
      <w:headerReference w:type="default" r:id="rId14"/>
      <w:footerReference w:type="default" r:id="rId15"/>
      <w:pgSz w:w="11900" w:h="16840"/>
      <w:pgMar w:top="1701" w:right="1440" w:bottom="1440" w:left="1440" w:header="720" w:footer="720" w:gutter="0"/>
      <w:pgNumType w:start="1"/>
      <w:cols w:space="720"/>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23" w:author="Michael Dolan" w:date="2022-10-27T02:06:00Z" w:initials="MD">
    <w:p w14:paraId="5D0A61A5" w14:textId="77777777" w:rsidR="0026375A" w:rsidRDefault="0026375A" w:rsidP="0026375A">
      <w:r>
        <w:rPr>
          <w:rStyle w:val="CommentReference"/>
        </w:rPr>
        <w:annotationRef/>
      </w:r>
      <w:r>
        <w:t>Further study is needed – the RFC has some text on this in section 4.1, item 5. Additionally, this intersects with “use” being set to “optional”.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D0A61A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0669B2" w16cex:dateUtc="2022-10-28T12: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D0A61A5" w16cid:durableId="270669B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8C8FB2" w14:textId="77777777" w:rsidR="00A43816" w:rsidRDefault="00A43816" w:rsidP="009E784A">
      <w:r>
        <w:separator/>
      </w:r>
    </w:p>
  </w:endnote>
  <w:endnote w:type="continuationSeparator" w:id="0">
    <w:p w14:paraId="7987BF65" w14:textId="77777777" w:rsidR="00A43816" w:rsidRDefault="00A43816"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Courier">
    <w:altName w:val="Courier New"/>
    <w:panose1 w:val="02070409020205020404"/>
    <w:charset w:val="00"/>
    <w:family w:val="modern"/>
    <w:notTrueType/>
    <w:pitch w:val="fixed"/>
    <w:sig w:usb0="00000003" w:usb1="00000000" w:usb2="00000000" w:usb3="00000000" w:csb0="00000001" w:csb1="00000000"/>
  </w:font>
  <w:font w:name="inherit">
    <w:altName w:val="Cambria"/>
    <w:panose1 w:val="00000000000000000000"/>
    <w:charset w:val="00"/>
    <w:family w:val="roman"/>
    <w:notTrueType/>
    <w:pitch w:val="default"/>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BA565" w14:textId="77777777" w:rsidR="00E0681D" w:rsidRPr="00E0681D" w:rsidRDefault="00000000" w:rsidP="00E06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7164F2" w14:textId="77777777" w:rsidR="00A43816" w:rsidRDefault="00A43816" w:rsidP="009E784A">
      <w:r>
        <w:separator/>
      </w:r>
    </w:p>
  </w:footnote>
  <w:footnote w:type="continuationSeparator" w:id="0">
    <w:p w14:paraId="5501879C" w14:textId="77777777" w:rsidR="00A43816" w:rsidRDefault="00A43816" w:rsidP="009E784A">
      <w:r>
        <w:continuationSeparator/>
      </w:r>
    </w:p>
  </w:footnote>
  <w:footnote w:id="1">
    <w:p w14:paraId="7C2900E1" w14:textId="77777777" w:rsidR="008B0D2A" w:rsidRPr="007130EA" w:rsidRDefault="008B0D2A" w:rsidP="008B0D2A">
      <w:pPr>
        <w:pStyle w:val="FootnoteText"/>
        <w:rPr>
          <w:lang w:val="fr-FR"/>
        </w:rPr>
      </w:pPr>
      <w:r>
        <w:rPr>
          <w:rStyle w:val="FootnoteReference"/>
        </w:rPr>
        <w:footnoteRef/>
      </w:r>
      <w:r>
        <w:t xml:space="preserve"> </w:t>
      </w:r>
      <w:r>
        <w:rPr>
          <w:lang w:val="fr-FR"/>
        </w:rPr>
        <w:t xml:space="preserve">Under </w:t>
      </w:r>
      <w:proofErr w:type="spellStart"/>
      <w:r>
        <w:rPr>
          <w:lang w:val="fr-FR"/>
        </w:rPr>
        <w:t>preparation</w:t>
      </w:r>
      <w:proofErr w:type="spellEnd"/>
      <w:r>
        <w:rPr>
          <w:lang w:val="fr-F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0DE65" w14:textId="77777777" w:rsidR="00E0681D" w:rsidRPr="00E0681D" w:rsidRDefault="00000000" w:rsidP="00E06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055E6"/>
    <w:multiLevelType w:val="hybridMultilevel"/>
    <w:tmpl w:val="284C6936"/>
    <w:lvl w:ilvl="0" w:tplc="8F24DCB8">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0E96457D"/>
    <w:multiLevelType w:val="multilevel"/>
    <w:tmpl w:val="FDD443C2"/>
    <w:lvl w:ilvl="0">
      <w:start w:val="5"/>
      <w:numFmt w:val="decimal"/>
      <w:lvlText w:val="%1"/>
      <w:lvlJc w:val="left"/>
      <w:pPr>
        <w:ind w:left="488" w:hanging="488"/>
      </w:pPr>
    </w:lvl>
    <w:lvl w:ilvl="1">
      <w:start w:val="7"/>
      <w:numFmt w:val="decimal"/>
      <w:lvlText w:val="%1.%2"/>
      <w:lvlJc w:val="left"/>
      <w:pPr>
        <w:ind w:left="488" w:hanging="488"/>
      </w:pPr>
    </w:lvl>
    <w:lvl w:ilvl="2">
      <w:start w:val="2"/>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 w15:restartNumberingAfterBreak="0">
    <w:nsid w:val="12B603D9"/>
    <w:multiLevelType w:val="hybridMultilevel"/>
    <w:tmpl w:val="5C42E9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1">
      <w:start w:val="1"/>
      <w:numFmt w:val="bullet"/>
      <w:lvlText w:val=""/>
      <w:lvlJc w:val="left"/>
      <w:pPr>
        <w:ind w:left="2880" w:hanging="360"/>
      </w:pPr>
      <w:rPr>
        <w:rFonts w:ascii="Symbol" w:hAnsi="Symbol"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2857C3B"/>
    <w:multiLevelType w:val="multilevel"/>
    <w:tmpl w:val="8B6AF3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B8C4DA3"/>
    <w:multiLevelType w:val="hybridMultilevel"/>
    <w:tmpl w:val="493010D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F2021D1"/>
    <w:multiLevelType w:val="hybridMultilevel"/>
    <w:tmpl w:val="710E828C"/>
    <w:lvl w:ilvl="0" w:tplc="4086D1B4">
      <w:start w:val="1"/>
      <w:numFmt w:val="decimal"/>
      <w:pStyle w:val="AnnexTableTitle"/>
      <w:lvlText w:val="Table A.%1"/>
      <w:lvlJc w:val="center"/>
      <w:pPr>
        <w:ind w:left="2070" w:hanging="360"/>
      </w:pPr>
    </w:lvl>
    <w:lvl w:ilvl="1" w:tplc="04090019">
      <w:start w:val="1"/>
      <w:numFmt w:val="lowerLetter"/>
      <w:lvlText w:val="%2."/>
      <w:lvlJc w:val="left"/>
      <w:pPr>
        <w:ind w:left="1890" w:hanging="360"/>
      </w:pPr>
    </w:lvl>
    <w:lvl w:ilvl="2" w:tplc="0409001B">
      <w:start w:val="1"/>
      <w:numFmt w:val="lowerRoman"/>
      <w:lvlText w:val="%3."/>
      <w:lvlJc w:val="right"/>
      <w:pPr>
        <w:ind w:left="2610" w:hanging="180"/>
      </w:pPr>
    </w:lvl>
    <w:lvl w:ilvl="3" w:tplc="0409000F">
      <w:start w:val="1"/>
      <w:numFmt w:val="decimal"/>
      <w:lvlText w:val="%4."/>
      <w:lvlJc w:val="left"/>
      <w:pPr>
        <w:ind w:left="3330" w:hanging="360"/>
      </w:pPr>
    </w:lvl>
    <w:lvl w:ilvl="4" w:tplc="04090019">
      <w:start w:val="1"/>
      <w:numFmt w:val="lowerLetter"/>
      <w:lvlText w:val="%5."/>
      <w:lvlJc w:val="left"/>
      <w:pPr>
        <w:ind w:left="4050" w:hanging="360"/>
      </w:pPr>
    </w:lvl>
    <w:lvl w:ilvl="5" w:tplc="0409001B">
      <w:start w:val="1"/>
      <w:numFmt w:val="lowerRoman"/>
      <w:lvlText w:val="%6."/>
      <w:lvlJc w:val="right"/>
      <w:pPr>
        <w:ind w:left="4770" w:hanging="180"/>
      </w:pPr>
    </w:lvl>
    <w:lvl w:ilvl="6" w:tplc="0409000F">
      <w:start w:val="1"/>
      <w:numFmt w:val="decimal"/>
      <w:lvlText w:val="%7."/>
      <w:lvlJc w:val="left"/>
      <w:pPr>
        <w:ind w:left="5490" w:hanging="360"/>
      </w:pPr>
    </w:lvl>
    <w:lvl w:ilvl="7" w:tplc="04090019">
      <w:start w:val="1"/>
      <w:numFmt w:val="lowerLetter"/>
      <w:lvlText w:val="%8."/>
      <w:lvlJc w:val="left"/>
      <w:pPr>
        <w:ind w:left="6210" w:hanging="360"/>
      </w:pPr>
    </w:lvl>
    <w:lvl w:ilvl="8" w:tplc="0409001B">
      <w:start w:val="1"/>
      <w:numFmt w:val="lowerRoman"/>
      <w:lvlText w:val="%9."/>
      <w:lvlJc w:val="right"/>
      <w:pPr>
        <w:ind w:left="6930" w:hanging="180"/>
      </w:pPr>
    </w:lvl>
  </w:abstractNum>
  <w:abstractNum w:abstractNumId="6" w15:restartNumberingAfterBreak="0">
    <w:nsid w:val="2FCD044D"/>
    <w:multiLevelType w:val="multilevel"/>
    <w:tmpl w:val="7F126164"/>
    <w:lvl w:ilvl="0">
      <w:start w:val="5"/>
      <w:numFmt w:val="decimal"/>
      <w:lvlText w:val="%1"/>
      <w:lvlJc w:val="left"/>
      <w:pPr>
        <w:ind w:left="795" w:hanging="795"/>
      </w:pPr>
    </w:lvl>
    <w:lvl w:ilvl="1">
      <w:start w:val="3"/>
      <w:numFmt w:val="decimal"/>
      <w:lvlText w:val="%1.%2"/>
      <w:lvlJc w:val="left"/>
      <w:pPr>
        <w:ind w:left="795" w:hanging="795"/>
      </w:pPr>
    </w:lvl>
    <w:lvl w:ilvl="2">
      <w:start w:val="10"/>
      <w:numFmt w:val="decimal"/>
      <w:lvlText w:val="%1.%2.%3"/>
      <w:lvlJc w:val="left"/>
      <w:pPr>
        <w:ind w:left="795" w:hanging="795"/>
      </w:pPr>
    </w:lvl>
    <w:lvl w:ilvl="3">
      <w:start w:val="1"/>
      <w:numFmt w:val="decimal"/>
      <w:lvlText w:val="%1.%2.%3.%4"/>
      <w:lvlJc w:val="left"/>
      <w:pPr>
        <w:ind w:left="795" w:hanging="795"/>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7" w15:restartNumberingAfterBreak="0">
    <w:nsid w:val="33B44C1B"/>
    <w:multiLevelType w:val="hybridMultilevel"/>
    <w:tmpl w:val="F474BC84"/>
    <w:lvl w:ilvl="0" w:tplc="10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488F4B44"/>
    <w:multiLevelType w:val="hybridMultilevel"/>
    <w:tmpl w:val="40A8EE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91436E1"/>
    <w:multiLevelType w:val="hybridMultilevel"/>
    <w:tmpl w:val="94085C76"/>
    <w:lvl w:ilvl="0" w:tplc="F61C4042">
      <w:numFmt w:val="bullet"/>
      <w:lvlText w:val="-"/>
      <w:lvlJc w:val="left"/>
      <w:pPr>
        <w:ind w:left="720" w:hanging="360"/>
      </w:pPr>
      <w:rPr>
        <w:rFonts w:ascii="Cambria" w:eastAsiaTheme="minorEastAsia"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AFB51E6"/>
    <w:multiLevelType w:val="hybridMultilevel"/>
    <w:tmpl w:val="31D66E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4CF53BF"/>
    <w:multiLevelType w:val="multilevel"/>
    <w:tmpl w:val="F81CF646"/>
    <w:lvl w:ilvl="0">
      <w:start w:val="5"/>
      <w:numFmt w:val="decimal"/>
      <w:lvlText w:val="%1"/>
      <w:lvlJc w:val="left"/>
      <w:pPr>
        <w:ind w:left="668" w:hanging="668"/>
      </w:pPr>
    </w:lvl>
    <w:lvl w:ilvl="1">
      <w:start w:val="3"/>
      <w:numFmt w:val="decimal"/>
      <w:lvlText w:val="%1.%2"/>
      <w:lvlJc w:val="left"/>
      <w:pPr>
        <w:ind w:left="668" w:hanging="668"/>
      </w:pPr>
    </w:lvl>
    <w:lvl w:ilvl="2">
      <w:start w:val="3"/>
      <w:numFmt w:val="decimal"/>
      <w:lvlText w:val="%1.%2.%3"/>
      <w:lvlJc w:val="left"/>
      <w:pPr>
        <w:ind w:left="720" w:hanging="720"/>
      </w:pPr>
    </w:lvl>
    <w:lvl w:ilvl="3">
      <w:start w:val="2"/>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2" w15:restartNumberingAfterBreak="0">
    <w:nsid w:val="57272F17"/>
    <w:multiLevelType w:val="multilevel"/>
    <w:tmpl w:val="8B66629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58CE1EE9"/>
    <w:multiLevelType w:val="hybridMultilevel"/>
    <w:tmpl w:val="2F7C1C38"/>
    <w:lvl w:ilvl="0" w:tplc="10090011">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4" w15:restartNumberingAfterBreak="0">
    <w:nsid w:val="5F476042"/>
    <w:multiLevelType w:val="hybridMultilevel"/>
    <w:tmpl w:val="A220123A"/>
    <w:lvl w:ilvl="0" w:tplc="9A960D10">
      <w:start w:val="1"/>
      <w:numFmt w:val="decimal"/>
      <w:pStyle w:val="Tabletitle"/>
      <w:suff w:val="space"/>
      <w:lvlText w:val="Table %1 —"/>
      <w:lvlJc w:val="center"/>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78D849C8"/>
    <w:multiLevelType w:val="multilevel"/>
    <w:tmpl w:val="73E0E36E"/>
    <w:lvl w:ilvl="0">
      <w:start w:val="8"/>
      <w:numFmt w:val="decimal"/>
      <w:lvlText w:val="%1"/>
      <w:lvlJc w:val="left"/>
      <w:pPr>
        <w:ind w:left="795" w:hanging="795"/>
      </w:pPr>
    </w:lvl>
    <w:lvl w:ilvl="1">
      <w:start w:val="12"/>
      <w:numFmt w:val="decimal"/>
      <w:lvlText w:val="%1.%2"/>
      <w:lvlJc w:val="left"/>
      <w:pPr>
        <w:ind w:left="795" w:hanging="795"/>
      </w:pPr>
    </w:lvl>
    <w:lvl w:ilvl="2">
      <w:start w:val="4"/>
      <w:numFmt w:val="decimal"/>
      <w:lvlText w:val="%1.%2.%3"/>
      <w:lvlJc w:val="left"/>
      <w:pPr>
        <w:ind w:left="795" w:hanging="795"/>
      </w:pPr>
    </w:lvl>
    <w:lvl w:ilvl="3">
      <w:start w:val="3"/>
      <w:numFmt w:val="decimal"/>
      <w:lvlText w:val="%1.%2.%3.%4"/>
      <w:lvlJc w:val="left"/>
      <w:pPr>
        <w:ind w:left="795" w:hanging="795"/>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num w:numId="1" w16cid:durableId="2076587426">
    <w:abstractNumId w:val="15"/>
  </w:num>
  <w:num w:numId="2" w16cid:durableId="1859807031">
    <w:abstractNumId w:val="16"/>
  </w:num>
  <w:num w:numId="3" w16cid:durableId="669482279">
    <w:abstractNumId w:val="17"/>
  </w:num>
  <w:num w:numId="4" w16cid:durableId="675109664">
    <w:abstractNumId w:val="18"/>
  </w:num>
  <w:num w:numId="5" w16cid:durableId="213465682">
    <w:abstractNumId w:val="0"/>
  </w:num>
  <w:num w:numId="6" w16cid:durableId="1936741259">
    <w:abstractNumId w:val="13"/>
  </w:num>
  <w:num w:numId="7" w16cid:durableId="186601877">
    <w:abstractNumId w:val="7"/>
  </w:num>
  <w:num w:numId="8" w16cid:durableId="1112557186">
    <w:abstractNumId w:val="14"/>
  </w:num>
  <w:num w:numId="9" w16cid:durableId="1647784645">
    <w:abstractNumId w:val="9"/>
  </w:num>
  <w:num w:numId="10" w16cid:durableId="979572086">
    <w:abstractNumId w:val="4"/>
  </w:num>
  <w:num w:numId="11" w16cid:durableId="741606128">
    <w:abstractNumId w:val="8"/>
  </w:num>
  <w:num w:numId="12" w16cid:durableId="1182622084">
    <w:abstractNumId w:val="10"/>
  </w:num>
  <w:num w:numId="13" w16cid:durableId="106630997">
    <w:abstractNumId w:val="2"/>
  </w:num>
  <w:num w:numId="14" w16cid:durableId="18154976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82540091">
    <w:abstractNumId w:val="12"/>
  </w:num>
  <w:num w:numId="16" w16cid:durableId="1929387866">
    <w:abstractNumId w:val="3"/>
  </w:num>
  <w:num w:numId="17" w16cid:durableId="1795706144">
    <w:abstractNumId w:val="11"/>
    <w:lvlOverride w:ilvl="0">
      <w:startOverride w:val="5"/>
    </w:lvlOverride>
    <w:lvlOverride w:ilvl="1">
      <w:startOverride w:val="3"/>
    </w:lvlOverride>
    <w:lvlOverride w:ilvl="2">
      <w:startOverride w:val="3"/>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25776797">
    <w:abstractNumId w:val="6"/>
    <w:lvlOverride w:ilvl="0">
      <w:startOverride w:val="5"/>
    </w:lvlOverride>
    <w:lvlOverride w:ilvl="1">
      <w:startOverride w:val="3"/>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93144945">
    <w:abstractNumId w:val="1"/>
    <w:lvlOverride w:ilvl="0">
      <w:startOverride w:val="5"/>
    </w:lvlOverride>
    <w:lvlOverride w:ilvl="1">
      <w:startOverride w:val="7"/>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24703449">
    <w:abstractNumId w:val="19"/>
    <w:lvlOverride w:ilvl="0">
      <w:startOverride w:val="8"/>
    </w:lvlOverride>
    <w:lvlOverride w:ilvl="1">
      <w:startOverride w:val="12"/>
    </w:lvlOverride>
    <w:lvlOverride w:ilvl="2">
      <w:startOverride w:val="4"/>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Ye-Kui Wang">
    <w15:presenceInfo w15:providerId="None" w15:userId="Ye-Kui Wang"/>
  </w15:person>
  <w15:person w15:author="Iraj Sodagar">
    <w15:presenceInfo w15:providerId="Windows Live" w15:userId="0066939d630bec62"/>
  </w15:person>
  <w15:person w15:author="Iraj Sodagar [2]">
    <w15:presenceInfo w15:providerId="None" w15:userId="Iraj Sodagar"/>
  </w15:person>
  <w15:person w15:author="Iraj Sodagar (2022-05-11)">
    <w15:presenceInfo w15:providerId="None" w15:userId="Iraj Sodagar (2022-05-11)"/>
  </w15:person>
  <w15:person w15:author="Michael Dolan">
    <w15:presenceInfo w15:providerId="None" w15:userId="Michael Dol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DcyMrYwtLAwNDM3MDRV0lEKTi0uzszPAykwrgUA/mbEeiwAAAA="/>
  </w:docVars>
  <w:rsids>
    <w:rsidRoot w:val="00CB798F"/>
    <w:rsid w:val="00063DF6"/>
    <w:rsid w:val="00073164"/>
    <w:rsid w:val="000968DA"/>
    <w:rsid w:val="000A6CA1"/>
    <w:rsid w:val="000C78E6"/>
    <w:rsid w:val="001122D8"/>
    <w:rsid w:val="001268E0"/>
    <w:rsid w:val="00142668"/>
    <w:rsid w:val="0017051E"/>
    <w:rsid w:val="0018563E"/>
    <w:rsid w:val="00185D3F"/>
    <w:rsid w:val="00195FF0"/>
    <w:rsid w:val="00196997"/>
    <w:rsid w:val="001B7246"/>
    <w:rsid w:val="001E093A"/>
    <w:rsid w:val="001E18A9"/>
    <w:rsid w:val="001F2E4E"/>
    <w:rsid w:val="002422F1"/>
    <w:rsid w:val="00253DCF"/>
    <w:rsid w:val="002612FD"/>
    <w:rsid w:val="0026375A"/>
    <w:rsid w:val="00263789"/>
    <w:rsid w:val="00271A33"/>
    <w:rsid w:val="00272D8B"/>
    <w:rsid w:val="00285F37"/>
    <w:rsid w:val="0029468E"/>
    <w:rsid w:val="002B19A6"/>
    <w:rsid w:val="002C6137"/>
    <w:rsid w:val="002D7E53"/>
    <w:rsid w:val="002F2877"/>
    <w:rsid w:val="003226C8"/>
    <w:rsid w:val="003321E7"/>
    <w:rsid w:val="003350B3"/>
    <w:rsid w:val="00370BBC"/>
    <w:rsid w:val="00385C5D"/>
    <w:rsid w:val="00391B49"/>
    <w:rsid w:val="00392B70"/>
    <w:rsid w:val="00394CA9"/>
    <w:rsid w:val="003B0FC6"/>
    <w:rsid w:val="003F5DC1"/>
    <w:rsid w:val="004376D0"/>
    <w:rsid w:val="00443EC0"/>
    <w:rsid w:val="00455D48"/>
    <w:rsid w:val="00462DE5"/>
    <w:rsid w:val="004649EC"/>
    <w:rsid w:val="0047242B"/>
    <w:rsid w:val="004827DA"/>
    <w:rsid w:val="00484F82"/>
    <w:rsid w:val="00490122"/>
    <w:rsid w:val="004A23CF"/>
    <w:rsid w:val="004A34D2"/>
    <w:rsid w:val="004A441E"/>
    <w:rsid w:val="004C352E"/>
    <w:rsid w:val="004C3ED5"/>
    <w:rsid w:val="004C6E2A"/>
    <w:rsid w:val="004E45B6"/>
    <w:rsid w:val="004E7F61"/>
    <w:rsid w:val="004F5473"/>
    <w:rsid w:val="00503F73"/>
    <w:rsid w:val="00525E80"/>
    <w:rsid w:val="005357A6"/>
    <w:rsid w:val="00540DEA"/>
    <w:rsid w:val="00555F96"/>
    <w:rsid w:val="005606F9"/>
    <w:rsid w:val="005612C2"/>
    <w:rsid w:val="0056794A"/>
    <w:rsid w:val="00573DB5"/>
    <w:rsid w:val="005B1468"/>
    <w:rsid w:val="005B79D3"/>
    <w:rsid w:val="005C2A51"/>
    <w:rsid w:val="005D0870"/>
    <w:rsid w:val="005D6759"/>
    <w:rsid w:val="005E270C"/>
    <w:rsid w:val="005F47F2"/>
    <w:rsid w:val="00622C6C"/>
    <w:rsid w:val="00626124"/>
    <w:rsid w:val="0063127E"/>
    <w:rsid w:val="00646753"/>
    <w:rsid w:val="00651912"/>
    <w:rsid w:val="0065535A"/>
    <w:rsid w:val="006831A7"/>
    <w:rsid w:val="006B6E22"/>
    <w:rsid w:val="00721070"/>
    <w:rsid w:val="0072591F"/>
    <w:rsid w:val="0072761D"/>
    <w:rsid w:val="00727D4B"/>
    <w:rsid w:val="00737313"/>
    <w:rsid w:val="0079716E"/>
    <w:rsid w:val="007A0571"/>
    <w:rsid w:val="007A0B34"/>
    <w:rsid w:val="007A5805"/>
    <w:rsid w:val="007B11B1"/>
    <w:rsid w:val="007F537F"/>
    <w:rsid w:val="00804D88"/>
    <w:rsid w:val="00805670"/>
    <w:rsid w:val="00843F8E"/>
    <w:rsid w:val="00850D82"/>
    <w:rsid w:val="00851A0C"/>
    <w:rsid w:val="00855B5F"/>
    <w:rsid w:val="0086244B"/>
    <w:rsid w:val="008819FE"/>
    <w:rsid w:val="00881CCB"/>
    <w:rsid w:val="00890952"/>
    <w:rsid w:val="00893888"/>
    <w:rsid w:val="008B0D2A"/>
    <w:rsid w:val="008B0F8E"/>
    <w:rsid w:val="008E57FD"/>
    <w:rsid w:val="008E7795"/>
    <w:rsid w:val="0090040E"/>
    <w:rsid w:val="00930793"/>
    <w:rsid w:val="0094371A"/>
    <w:rsid w:val="00946BF4"/>
    <w:rsid w:val="00954B0D"/>
    <w:rsid w:val="00955731"/>
    <w:rsid w:val="009636E0"/>
    <w:rsid w:val="00980E7B"/>
    <w:rsid w:val="009860AC"/>
    <w:rsid w:val="009B09C2"/>
    <w:rsid w:val="009C464E"/>
    <w:rsid w:val="009C5AAC"/>
    <w:rsid w:val="009D5D9F"/>
    <w:rsid w:val="009E6492"/>
    <w:rsid w:val="009E784A"/>
    <w:rsid w:val="009F14B0"/>
    <w:rsid w:val="009F2F0E"/>
    <w:rsid w:val="00A07AC9"/>
    <w:rsid w:val="00A14EC7"/>
    <w:rsid w:val="00A165C2"/>
    <w:rsid w:val="00A238B8"/>
    <w:rsid w:val="00A43816"/>
    <w:rsid w:val="00A559FB"/>
    <w:rsid w:val="00A77B2C"/>
    <w:rsid w:val="00AA3C47"/>
    <w:rsid w:val="00AA5C4F"/>
    <w:rsid w:val="00AC0A84"/>
    <w:rsid w:val="00B055E1"/>
    <w:rsid w:val="00B10D58"/>
    <w:rsid w:val="00B24CCE"/>
    <w:rsid w:val="00B62642"/>
    <w:rsid w:val="00B72255"/>
    <w:rsid w:val="00B74D0A"/>
    <w:rsid w:val="00B92CF3"/>
    <w:rsid w:val="00BA0778"/>
    <w:rsid w:val="00BA60FC"/>
    <w:rsid w:val="00BB4324"/>
    <w:rsid w:val="00BC1590"/>
    <w:rsid w:val="00BF0422"/>
    <w:rsid w:val="00C026C4"/>
    <w:rsid w:val="00C056CC"/>
    <w:rsid w:val="00C075B0"/>
    <w:rsid w:val="00C16AE3"/>
    <w:rsid w:val="00C34E1B"/>
    <w:rsid w:val="00C35868"/>
    <w:rsid w:val="00C51B88"/>
    <w:rsid w:val="00C53650"/>
    <w:rsid w:val="00C90F33"/>
    <w:rsid w:val="00C91ADA"/>
    <w:rsid w:val="00C955C7"/>
    <w:rsid w:val="00CB798F"/>
    <w:rsid w:val="00CD36BE"/>
    <w:rsid w:val="00CD7FCD"/>
    <w:rsid w:val="00CE483B"/>
    <w:rsid w:val="00CF1629"/>
    <w:rsid w:val="00D031B8"/>
    <w:rsid w:val="00D437AA"/>
    <w:rsid w:val="00D709E9"/>
    <w:rsid w:val="00D725A8"/>
    <w:rsid w:val="00D77FBD"/>
    <w:rsid w:val="00DB168D"/>
    <w:rsid w:val="00DB5481"/>
    <w:rsid w:val="00DC68AF"/>
    <w:rsid w:val="00DC76D9"/>
    <w:rsid w:val="00DD5970"/>
    <w:rsid w:val="00DF3025"/>
    <w:rsid w:val="00E10697"/>
    <w:rsid w:val="00E141E1"/>
    <w:rsid w:val="00E1685F"/>
    <w:rsid w:val="00E320F0"/>
    <w:rsid w:val="00E565AB"/>
    <w:rsid w:val="00E843CE"/>
    <w:rsid w:val="00E9507F"/>
    <w:rsid w:val="00E95963"/>
    <w:rsid w:val="00E965CC"/>
    <w:rsid w:val="00E96F6D"/>
    <w:rsid w:val="00EA12EF"/>
    <w:rsid w:val="00EA50EE"/>
    <w:rsid w:val="00EC7A3A"/>
    <w:rsid w:val="00ED1E8F"/>
    <w:rsid w:val="00EF2D59"/>
    <w:rsid w:val="00EF6DEF"/>
    <w:rsid w:val="00EF7BB4"/>
    <w:rsid w:val="00F03F9B"/>
    <w:rsid w:val="00F117C0"/>
    <w:rsid w:val="00F25907"/>
    <w:rsid w:val="00F27FAC"/>
    <w:rsid w:val="00F419DA"/>
    <w:rsid w:val="00F60C4D"/>
    <w:rsid w:val="00F73309"/>
    <w:rsid w:val="00FC532F"/>
    <w:rsid w:val="00FF1990"/>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04"/>
      <w:outlineLvl w:val="0"/>
    </w:pPr>
    <w:rPr>
      <w:b/>
      <w:bCs/>
      <w:sz w:val="24"/>
      <w:szCs w:val="24"/>
    </w:rPr>
  </w:style>
  <w:style w:type="paragraph" w:styleId="Heading3">
    <w:name w:val="heading 3"/>
    <w:basedOn w:val="Normal"/>
    <w:next w:val="Normal"/>
    <w:link w:val="Heading3Char"/>
    <w:uiPriority w:val="9"/>
    <w:semiHidden/>
    <w:unhideWhenUsed/>
    <w:qFormat/>
    <w:rsid w:val="008B0D2A"/>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8B0D2A"/>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F117C0"/>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aliases w:val="Body Text Char1 Char,Body Text Char Char Char,Body Text Char1,Body Text Char Char"/>
    <w:basedOn w:val="Normal"/>
    <w:link w:val="BodyTextChar"/>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link w:val="ListParagraphChar"/>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aliases w:val="Body Text Char1 Char Char,Body Text Char Char Char Char,Body Text Char1 Char1,Body Text Char Char Char1"/>
    <w:basedOn w:val="DefaultParagraphFont"/>
    <w:link w:val="BodyText"/>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lause">
    <w:name w:val="ISO_Claus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Paragraph">
    <w:name w:val="ISO_Paragraph"/>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Type">
    <w:name w:val="ISO_Comm_Typ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ents">
    <w:name w:val="ISO_Comment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hange">
    <w:name w:val="ISO_Chang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SecretObservations">
    <w:name w:val="ISO_Secret_Observations"/>
    <w:basedOn w:val="Normal"/>
    <w:rsid w:val="00BA60FC"/>
    <w:pPr>
      <w:widowControl/>
      <w:autoSpaceDE/>
      <w:autoSpaceDN/>
      <w:spacing w:before="210" w:line="210" w:lineRule="exact"/>
    </w:pPr>
    <w:rPr>
      <w:rFonts w:eastAsia="Times New Roman" w:cs="Times New Roman"/>
      <w:sz w:val="18"/>
      <w:szCs w:val="20"/>
      <w:lang w:val="en-GB"/>
    </w:rPr>
  </w:style>
  <w:style w:type="character" w:customStyle="1" w:styleId="Heading3Char">
    <w:name w:val="Heading 3 Char"/>
    <w:basedOn w:val="DefaultParagraphFont"/>
    <w:link w:val="Heading3"/>
    <w:uiPriority w:val="9"/>
    <w:semiHidden/>
    <w:rsid w:val="008B0D2A"/>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8B0D2A"/>
    <w:rPr>
      <w:rFonts w:asciiTheme="majorHAnsi" w:eastAsiaTheme="majorEastAsia" w:hAnsiTheme="majorHAnsi" w:cstheme="majorBidi"/>
      <w:i/>
      <w:iCs/>
      <w:color w:val="365F91" w:themeColor="accent1" w:themeShade="BF"/>
    </w:rPr>
  </w:style>
  <w:style w:type="paragraph" w:styleId="FootnoteText">
    <w:name w:val="footnote text"/>
    <w:basedOn w:val="Normal"/>
    <w:link w:val="FootnoteTextChar"/>
    <w:uiPriority w:val="99"/>
    <w:semiHidden/>
    <w:unhideWhenUsed/>
    <w:rsid w:val="008B0D2A"/>
    <w:rPr>
      <w:sz w:val="20"/>
      <w:szCs w:val="20"/>
    </w:rPr>
  </w:style>
  <w:style w:type="character" w:customStyle="1" w:styleId="FootnoteTextChar">
    <w:name w:val="Footnote Text Char"/>
    <w:basedOn w:val="DefaultParagraphFont"/>
    <w:link w:val="FootnoteText"/>
    <w:uiPriority w:val="99"/>
    <w:semiHidden/>
    <w:rsid w:val="008B0D2A"/>
    <w:rPr>
      <w:rFonts w:ascii="Arial" w:eastAsia="Arial" w:hAnsi="Arial" w:cs="Arial"/>
      <w:sz w:val="20"/>
      <w:szCs w:val="20"/>
    </w:rPr>
  </w:style>
  <w:style w:type="table" w:styleId="TableGrid">
    <w:name w:val="Table Grid"/>
    <w:basedOn w:val="TableNormal"/>
    <w:rsid w:val="008B0D2A"/>
    <w:pPr>
      <w:widowControl/>
      <w:autoSpaceDE/>
      <w:autoSpaceDN/>
    </w:pPr>
    <w:rPr>
      <w:rFonts w:ascii="Times New Roman" w:eastAsia="MS Mincho"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uiPriority w:val="99"/>
    <w:rsid w:val="008B0D2A"/>
    <w:rPr>
      <w:noProof/>
      <w:position w:val="6"/>
      <w:sz w:val="16"/>
      <w:vertAlign w:val="baseline"/>
      <w:lang w:val="fr-FR"/>
    </w:rPr>
  </w:style>
  <w:style w:type="paragraph" w:customStyle="1" w:styleId="Tablebody">
    <w:name w:val="Table body"/>
    <w:basedOn w:val="Normal"/>
    <w:link w:val="TablebodyChar"/>
    <w:rsid w:val="003F5DC1"/>
    <w:pPr>
      <w:widowControl/>
      <w:tabs>
        <w:tab w:val="left" w:pos="403"/>
      </w:tabs>
      <w:autoSpaceDE/>
      <w:autoSpaceDN/>
      <w:spacing w:before="60" w:after="60" w:line="240" w:lineRule="atLeast"/>
      <w:jc w:val="center"/>
    </w:pPr>
    <w:rPr>
      <w:rFonts w:ascii="Cambria" w:eastAsiaTheme="minorEastAsia" w:hAnsi="Cambria" w:cs="Times New Roman"/>
      <w:sz w:val="20"/>
      <w:lang w:val="en-GB"/>
    </w:rPr>
  </w:style>
  <w:style w:type="paragraph" w:customStyle="1" w:styleId="Tabletitle">
    <w:name w:val="Table title"/>
    <w:basedOn w:val="ListParagraph"/>
    <w:link w:val="TabletitleChar"/>
    <w:qFormat/>
    <w:rsid w:val="003F5DC1"/>
    <w:pPr>
      <w:widowControl/>
      <w:numPr>
        <w:numId w:val="8"/>
      </w:numPr>
      <w:tabs>
        <w:tab w:val="left" w:pos="403"/>
      </w:tabs>
      <w:autoSpaceDE/>
      <w:autoSpaceDN/>
      <w:spacing w:after="120" w:line="240" w:lineRule="atLeast"/>
      <w:contextualSpacing/>
      <w:jc w:val="center"/>
    </w:pPr>
    <w:rPr>
      <w:rFonts w:ascii="Cambria" w:eastAsiaTheme="minorEastAsia" w:hAnsi="Cambria" w:cs="Times New Roman"/>
      <w:b/>
      <w:bCs/>
      <w:lang w:val="fr-CH"/>
    </w:rPr>
  </w:style>
  <w:style w:type="character" w:customStyle="1" w:styleId="TabletitleChar">
    <w:name w:val="Table title Char"/>
    <w:basedOn w:val="DefaultParagraphFont"/>
    <w:link w:val="Tabletitle"/>
    <w:rsid w:val="003F5DC1"/>
    <w:rPr>
      <w:rFonts w:ascii="Cambria" w:hAnsi="Cambria" w:cs="Times New Roman"/>
      <w:b/>
      <w:bCs/>
      <w:lang w:val="fr-CH"/>
    </w:rPr>
  </w:style>
  <w:style w:type="paragraph" w:customStyle="1" w:styleId="Tablefooter">
    <w:name w:val="Table footer"/>
    <w:basedOn w:val="Normal"/>
    <w:rsid w:val="003F5DC1"/>
    <w:pPr>
      <w:widowControl/>
      <w:tabs>
        <w:tab w:val="left" w:pos="346"/>
      </w:tabs>
      <w:autoSpaceDE/>
      <w:autoSpaceDN/>
      <w:spacing w:before="60" w:after="60" w:line="200" w:lineRule="atLeast"/>
      <w:jc w:val="both"/>
    </w:pPr>
    <w:rPr>
      <w:rFonts w:ascii="Cambria" w:eastAsiaTheme="minorEastAsia" w:hAnsi="Cambria" w:cs="Times New Roman"/>
      <w:sz w:val="18"/>
      <w:lang w:val="en-GB"/>
    </w:rPr>
  </w:style>
  <w:style w:type="paragraph" w:customStyle="1" w:styleId="Tableheader">
    <w:name w:val="Table header"/>
    <w:basedOn w:val="Tablebody"/>
    <w:link w:val="TableheaderChar"/>
    <w:rsid w:val="003F5DC1"/>
    <w:pPr>
      <w:tabs>
        <w:tab w:val="clear" w:pos="403"/>
      </w:tabs>
      <w:spacing w:line="210" w:lineRule="atLeast"/>
      <w:jc w:val="left"/>
    </w:pPr>
  </w:style>
  <w:style w:type="character" w:customStyle="1" w:styleId="ISOCode">
    <w:name w:val="ISOCode"/>
    <w:basedOn w:val="DefaultParagraphFont"/>
    <w:rsid w:val="003F5DC1"/>
    <w:rPr>
      <w:rFonts w:ascii="Courier New" w:hAnsi="Courier New" w:cs="Courier New"/>
      <w:b w:val="0"/>
      <w:i w:val="0"/>
      <w:sz w:val="22"/>
      <w:lang w:val="en-US"/>
    </w:rPr>
  </w:style>
  <w:style w:type="character" w:customStyle="1" w:styleId="ISOCodebold">
    <w:name w:val="ISOCode_bold"/>
    <w:basedOn w:val="DefaultParagraphFont"/>
    <w:rsid w:val="003F5DC1"/>
    <w:rPr>
      <w:rFonts w:ascii="Courier New" w:hAnsi="Courier New" w:cs="Courier New"/>
      <w:b/>
      <w:i w:val="0"/>
      <w:sz w:val="22"/>
      <w:lang w:val="en-US"/>
    </w:rPr>
  </w:style>
  <w:style w:type="character" w:customStyle="1" w:styleId="TablebodyChar">
    <w:name w:val="Table body Char"/>
    <w:basedOn w:val="DefaultParagraphFont"/>
    <w:link w:val="Tablebody"/>
    <w:rsid w:val="003F5DC1"/>
    <w:rPr>
      <w:rFonts w:ascii="Cambria" w:hAnsi="Cambria" w:cs="Times New Roman"/>
      <w:sz w:val="20"/>
      <w:lang w:val="en-GB"/>
    </w:rPr>
  </w:style>
  <w:style w:type="character" w:customStyle="1" w:styleId="TableheaderChar">
    <w:name w:val="Table header Char"/>
    <w:basedOn w:val="TablebodyChar"/>
    <w:link w:val="Tableheader"/>
    <w:rsid w:val="003F5DC1"/>
    <w:rPr>
      <w:rFonts w:ascii="Cambria" w:hAnsi="Cambria" w:cs="Times New Roman"/>
      <w:sz w:val="20"/>
      <w:lang w:val="en-GB"/>
    </w:rPr>
  </w:style>
  <w:style w:type="character" w:customStyle="1" w:styleId="Heading5Char">
    <w:name w:val="Heading 5 Char"/>
    <w:basedOn w:val="DefaultParagraphFont"/>
    <w:link w:val="Heading5"/>
    <w:uiPriority w:val="9"/>
    <w:semiHidden/>
    <w:rsid w:val="00F117C0"/>
    <w:rPr>
      <w:rFonts w:asciiTheme="majorHAnsi" w:eastAsiaTheme="majorEastAsia" w:hAnsiTheme="majorHAnsi" w:cstheme="majorBidi"/>
      <w:color w:val="365F91" w:themeColor="accent1" w:themeShade="BF"/>
    </w:rPr>
  </w:style>
  <w:style w:type="paragraph" w:customStyle="1" w:styleId="Code-">
    <w:name w:val="Code (-)"/>
    <w:basedOn w:val="Normal"/>
    <w:rsid w:val="00F117C0"/>
    <w:pPr>
      <w:widowControl/>
      <w:autoSpaceDE/>
      <w:autoSpaceDN/>
      <w:spacing w:line="220" w:lineRule="atLeast"/>
    </w:pPr>
    <w:rPr>
      <w:rFonts w:ascii="Courier New" w:eastAsiaTheme="minorEastAsia" w:hAnsi="Courier New" w:cs="Times New Roman"/>
      <w:sz w:val="18"/>
      <w:lang w:val="en-GB"/>
    </w:rPr>
  </w:style>
  <w:style w:type="paragraph" w:customStyle="1" w:styleId="ListContinue1">
    <w:name w:val="List Continue 1"/>
    <w:basedOn w:val="Normal"/>
    <w:rsid w:val="00F117C0"/>
    <w:pPr>
      <w:widowControl/>
      <w:autoSpaceDE/>
      <w:autoSpaceDN/>
      <w:spacing w:after="240" w:line="240" w:lineRule="atLeast"/>
      <w:ind w:left="403" w:hanging="403"/>
      <w:jc w:val="both"/>
    </w:pPr>
    <w:rPr>
      <w:rFonts w:ascii="Cambria" w:eastAsiaTheme="minorEastAsia" w:hAnsi="Cambria" w:cs="Times New Roman"/>
      <w:lang w:val="en-GB"/>
    </w:rPr>
  </w:style>
  <w:style w:type="paragraph" w:customStyle="1" w:styleId="Noteindentcontinued">
    <w:name w:val="Note indent continued"/>
    <w:basedOn w:val="Normal"/>
    <w:qFormat/>
    <w:rsid w:val="00272D8B"/>
    <w:pPr>
      <w:widowControl/>
      <w:tabs>
        <w:tab w:val="left" w:pos="1368"/>
      </w:tabs>
      <w:autoSpaceDE/>
      <w:autoSpaceDN/>
      <w:spacing w:after="240" w:line="220" w:lineRule="atLeast"/>
      <w:ind w:left="403"/>
      <w:jc w:val="both"/>
    </w:pPr>
    <w:rPr>
      <w:rFonts w:ascii="Cambria" w:eastAsiaTheme="minorEastAsia" w:hAnsi="Cambria" w:cs="Times New Roman"/>
      <w:sz w:val="20"/>
      <w:lang w:val="en-GB"/>
    </w:rPr>
  </w:style>
  <w:style w:type="character" w:styleId="CommentReference">
    <w:name w:val="annotation reference"/>
    <w:basedOn w:val="DefaultParagraphFont"/>
    <w:uiPriority w:val="99"/>
    <w:semiHidden/>
    <w:unhideWhenUsed/>
    <w:rsid w:val="001B7246"/>
    <w:rPr>
      <w:sz w:val="16"/>
      <w:szCs w:val="16"/>
    </w:rPr>
  </w:style>
  <w:style w:type="paragraph" w:styleId="CommentText">
    <w:name w:val="annotation text"/>
    <w:basedOn w:val="Normal"/>
    <w:link w:val="CommentTextChar"/>
    <w:uiPriority w:val="99"/>
    <w:semiHidden/>
    <w:unhideWhenUsed/>
    <w:rsid w:val="001B7246"/>
    <w:rPr>
      <w:sz w:val="20"/>
      <w:szCs w:val="20"/>
    </w:rPr>
  </w:style>
  <w:style w:type="character" w:customStyle="1" w:styleId="CommentTextChar">
    <w:name w:val="Comment Text Char"/>
    <w:basedOn w:val="DefaultParagraphFont"/>
    <w:link w:val="CommentText"/>
    <w:uiPriority w:val="99"/>
    <w:semiHidden/>
    <w:rsid w:val="001B7246"/>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1B7246"/>
    <w:rPr>
      <w:b/>
      <w:bCs/>
    </w:rPr>
  </w:style>
  <w:style w:type="character" w:customStyle="1" w:styleId="CommentSubjectChar">
    <w:name w:val="Comment Subject Char"/>
    <w:basedOn w:val="CommentTextChar"/>
    <w:link w:val="CommentSubject"/>
    <w:uiPriority w:val="99"/>
    <w:semiHidden/>
    <w:rsid w:val="001B7246"/>
    <w:rPr>
      <w:rFonts w:ascii="Arial" w:eastAsia="Arial" w:hAnsi="Arial" w:cs="Arial"/>
      <w:b/>
      <w:bCs/>
      <w:sz w:val="20"/>
      <w:szCs w:val="20"/>
    </w:rPr>
  </w:style>
  <w:style w:type="paragraph" w:styleId="Revision">
    <w:name w:val="Revision"/>
    <w:hidden/>
    <w:uiPriority w:val="99"/>
    <w:semiHidden/>
    <w:rsid w:val="008E57FD"/>
    <w:pPr>
      <w:widowControl/>
      <w:autoSpaceDE/>
      <w:autoSpaceDN/>
    </w:pPr>
    <w:rPr>
      <w:rFonts w:ascii="Arial" w:eastAsia="Arial" w:hAnsi="Arial" w:cs="Arial"/>
    </w:rPr>
  </w:style>
  <w:style w:type="character" w:styleId="FollowedHyperlink">
    <w:name w:val="FollowedHyperlink"/>
    <w:basedOn w:val="DefaultParagraphFont"/>
    <w:uiPriority w:val="99"/>
    <w:semiHidden/>
    <w:unhideWhenUsed/>
    <w:rsid w:val="00C90F33"/>
    <w:rPr>
      <w:color w:val="800080" w:themeColor="followedHyperlink"/>
      <w:u w:val="single"/>
    </w:rPr>
  </w:style>
  <w:style w:type="character" w:customStyle="1" w:styleId="ListParagraphChar">
    <w:name w:val="List Paragraph Char"/>
    <w:basedOn w:val="DefaultParagraphFont"/>
    <w:link w:val="ListParagraph"/>
    <w:uiPriority w:val="34"/>
    <w:qFormat/>
    <w:locked/>
    <w:rsid w:val="005B1468"/>
    <w:rPr>
      <w:rFonts w:ascii="Arial" w:eastAsia="Arial" w:hAnsi="Arial" w:cs="Arial"/>
    </w:rPr>
  </w:style>
  <w:style w:type="character" w:styleId="HTMLVariable">
    <w:name w:val="HTML Variable"/>
    <w:uiPriority w:val="99"/>
    <w:unhideWhenUsed/>
    <w:rsid w:val="004C6E2A"/>
    <w:rPr>
      <w:i/>
      <w:iCs/>
    </w:rPr>
  </w:style>
  <w:style w:type="character" w:customStyle="1" w:styleId="content">
    <w:name w:val="content"/>
    <w:rsid w:val="004C6E2A"/>
  </w:style>
  <w:style w:type="character" w:customStyle="1" w:styleId="AnnexTableTitleChar">
    <w:name w:val="Annex Table Title Char"/>
    <w:basedOn w:val="ListParagraphChar"/>
    <w:link w:val="AnnexTableTitle"/>
    <w:locked/>
    <w:rsid w:val="00946BF4"/>
    <w:rPr>
      <w:rFonts w:ascii="Cambria" w:eastAsia="Arial" w:hAnsi="Cambria" w:cs="Arial"/>
      <w:b/>
      <w:sz w:val="24"/>
    </w:rPr>
  </w:style>
  <w:style w:type="paragraph" w:customStyle="1" w:styleId="AnnexTableTitle">
    <w:name w:val="Annex Table Title"/>
    <w:basedOn w:val="ListParagraph"/>
    <w:link w:val="AnnexTableTitleChar"/>
    <w:qFormat/>
    <w:rsid w:val="00946BF4"/>
    <w:pPr>
      <w:keepNext/>
      <w:pageBreakBefore/>
      <w:widowControl/>
      <w:numPr>
        <w:numId w:val="14"/>
      </w:numPr>
      <w:tabs>
        <w:tab w:val="left" w:pos="403"/>
      </w:tabs>
      <w:autoSpaceDE/>
      <w:autoSpaceDN/>
      <w:spacing w:after="120" w:line="240" w:lineRule="atLeast"/>
      <w:ind w:left="360"/>
      <w:contextualSpacing/>
      <w:jc w:val="center"/>
    </w:pPr>
    <w:rPr>
      <w:rFonts w:ascii="Cambria" w:hAnsi="Cambria"/>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386341">
      <w:bodyDiv w:val="1"/>
      <w:marLeft w:val="0"/>
      <w:marRight w:val="0"/>
      <w:marTop w:val="0"/>
      <w:marBottom w:val="0"/>
      <w:divBdr>
        <w:top w:val="none" w:sz="0" w:space="0" w:color="auto"/>
        <w:left w:val="none" w:sz="0" w:space="0" w:color="auto"/>
        <w:bottom w:val="none" w:sz="0" w:space="0" w:color="auto"/>
        <w:right w:val="none" w:sz="0" w:space="0" w:color="auto"/>
      </w:divBdr>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6727864">
      <w:bodyDiv w:val="1"/>
      <w:marLeft w:val="0"/>
      <w:marRight w:val="0"/>
      <w:marTop w:val="0"/>
      <w:marBottom w:val="0"/>
      <w:divBdr>
        <w:top w:val="none" w:sz="0" w:space="0" w:color="auto"/>
        <w:left w:val="none" w:sz="0" w:space="0" w:color="auto"/>
        <w:bottom w:val="none" w:sz="0" w:space="0" w:color="auto"/>
        <w:right w:val="none" w:sz="0" w:space="0" w:color="auto"/>
      </w:divBdr>
    </w:div>
    <w:div w:id="13317891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otc.iso.org/livelink/livelink/open/jtc1sc29wg3" TargetMode="External"/><Relationship Id="rId13" Type="http://schemas.microsoft.com/office/2018/08/relationships/commentsExtensible" Target="commentsExtensible.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microsoft.com/office/2016/09/relationships/commentsIds" Target="commentsIds.xml"/><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commentsExtended" Target="commentsExtended.xm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hyperlink" Target="http://mpegx.int-evry.fr/software/MPEG/Systems/DASH/spec/-/issues/265"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18</Pages>
  <Words>4695</Words>
  <Characters>26765</Characters>
  <Application>Microsoft Office Word</Application>
  <DocSecurity>0</DocSecurity>
  <Lines>223</Lines>
  <Paragraphs>62</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WD of ISO/IEC 23009-1 5th edition AMD 2 EDRAP streaming and other extensions</vt:lpstr>
      <vt:lpstr/>
    </vt:vector>
  </TitlesOfParts>
  <Manager/>
  <Company/>
  <LinksUpToDate>false</LinksUpToDate>
  <CharactersWithSpaces>31398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WD of ISO/IEC 23009-1 5th edition AMD 2 EDRAP streaming and other extensions</dc:title>
  <dc:subject/>
  <dc:creator>Ye-Kui Wang</dc:creator>
  <cp:keywords/>
  <dc:description/>
  <cp:lastModifiedBy>Iraj Sodagar</cp:lastModifiedBy>
  <cp:revision>7</cp:revision>
  <dcterms:created xsi:type="dcterms:W3CDTF">2022-10-28T12:19:00Z</dcterms:created>
  <dcterms:modified xsi:type="dcterms:W3CDTF">2022-12-17T02:49:00Z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0630</vt:lpwstr>
  </property>
  <property fmtid="{D5CDD505-2E9C-101B-9397-08002B2CF9AE}" pid="3" name="MDMSNumber">
    <vt:lpwstr>21759</vt:lpwstr>
  </property>
  <property fmtid="{D5CDD505-2E9C-101B-9397-08002B2CF9AE}" pid="4" name="GrammarlyDocumentId">
    <vt:lpwstr>b2f7aea269d9aedcc030ab9e9aa2a6ed5135e649175ff7453cc3e52dba02bd74</vt:lpwstr>
  </property>
</Properties>
</file>