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B46E94" w14:textId="70BE471C" w:rsidR="00277AB3" w:rsidRPr="00C955C7" w:rsidRDefault="00277AB3" w:rsidP="00277AB3">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7968" behindDoc="0" locked="0" layoutInCell="1" allowOverlap="1" wp14:anchorId="19A23D28" wp14:editId="0010DB9C">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w w:val="115"/>
          <w:sz w:val="28"/>
          <w:szCs w:val="28"/>
          <w:u w:val="thick"/>
          <w:lang w:val="en-GB"/>
        </w:rPr>
        <w:t>ISO/IEC JTC 1/SC</w:t>
      </w:r>
      <w:r w:rsidRPr="00C955C7">
        <w:rPr>
          <w:spacing w:val="-25"/>
          <w:w w:val="115"/>
          <w:sz w:val="28"/>
          <w:szCs w:val="28"/>
          <w:u w:val="thick"/>
          <w:lang w:val="en-GB"/>
        </w:rPr>
        <w:t xml:space="preserve"> </w:t>
      </w:r>
      <w:r w:rsidRPr="00C955C7">
        <w:rPr>
          <w:w w:val="115"/>
          <w:sz w:val="28"/>
          <w:szCs w:val="28"/>
          <w:u w:val="thick"/>
          <w:lang w:val="en-GB"/>
        </w:rPr>
        <w:t xml:space="preserve">29/WG 03 </w:t>
      </w:r>
      <w:r w:rsidRPr="00C955C7">
        <w:rPr>
          <w:w w:val="115"/>
          <w:sz w:val="48"/>
          <w:szCs w:val="48"/>
          <w:u w:val="thick"/>
          <w:lang w:val="en-GB"/>
        </w:rPr>
        <w:t>N</w:t>
      </w:r>
      <w:r w:rsidRPr="00A421B8">
        <w:rPr>
          <w:spacing w:val="28"/>
          <w:w w:val="115"/>
          <w:sz w:val="48"/>
          <w:szCs w:val="48"/>
          <w:highlight w:val="yellow"/>
          <w:u w:val="thick"/>
          <w:lang w:val="en-GB"/>
        </w:rPr>
        <w:fldChar w:fldCharType="begin"/>
      </w:r>
      <w:r w:rsidRPr="00A421B8">
        <w:rPr>
          <w:spacing w:val="28"/>
          <w:w w:val="115"/>
          <w:sz w:val="48"/>
          <w:szCs w:val="48"/>
          <w:highlight w:val="yellow"/>
          <w:u w:val="thick"/>
          <w:lang w:val="en-GB"/>
        </w:rPr>
        <w:instrText xml:space="preserve"> DOCPROPERTY "WGNumber" \* MERGEFORMAT </w:instrText>
      </w:r>
      <w:r w:rsidRPr="00A421B8">
        <w:rPr>
          <w:spacing w:val="28"/>
          <w:w w:val="115"/>
          <w:sz w:val="48"/>
          <w:szCs w:val="48"/>
          <w:highlight w:val="yellow"/>
          <w:u w:val="thick"/>
          <w:lang w:val="en-GB"/>
        </w:rPr>
        <w:fldChar w:fldCharType="separate"/>
      </w:r>
      <w:r>
        <w:rPr>
          <w:spacing w:val="28"/>
          <w:w w:val="115"/>
          <w:sz w:val="48"/>
          <w:szCs w:val="48"/>
          <w:highlight w:val="yellow"/>
          <w:u w:val="thick"/>
          <w:lang w:val="en-GB"/>
        </w:rPr>
        <w:t>00698</w:t>
      </w:r>
      <w:r w:rsidRPr="00A421B8">
        <w:rPr>
          <w:spacing w:val="28"/>
          <w:w w:val="115"/>
          <w:sz w:val="48"/>
          <w:szCs w:val="48"/>
          <w:highlight w:val="yellow"/>
          <w:u w:val="thick"/>
          <w:lang w:val="en-GB"/>
        </w:rPr>
        <w:fldChar w:fldCharType="end"/>
      </w:r>
    </w:p>
    <w:p w14:paraId="77030E63" w14:textId="77777777" w:rsidR="00277AB3" w:rsidRPr="00C955C7" w:rsidRDefault="00277AB3" w:rsidP="00277AB3">
      <w:pPr>
        <w:rPr>
          <w:b/>
          <w:sz w:val="20"/>
          <w:lang w:val="en-GB"/>
        </w:rPr>
      </w:pPr>
    </w:p>
    <w:p w14:paraId="4B4BD816" w14:textId="77777777" w:rsidR="00277AB3" w:rsidRPr="00C955C7" w:rsidRDefault="00277AB3" w:rsidP="00277AB3">
      <w:pPr>
        <w:rPr>
          <w:b/>
          <w:sz w:val="20"/>
          <w:lang w:val="en-GB"/>
        </w:rPr>
      </w:pPr>
    </w:p>
    <w:p w14:paraId="37ADA207" w14:textId="77777777" w:rsidR="00277AB3" w:rsidRPr="00C955C7" w:rsidRDefault="00277AB3" w:rsidP="00277AB3">
      <w:pPr>
        <w:spacing w:before="3"/>
        <w:rPr>
          <w:b/>
          <w:sz w:val="23"/>
          <w:lang w:val="en-GB"/>
        </w:rPr>
      </w:pPr>
      <w:r w:rsidRPr="00C955C7">
        <w:rPr>
          <w:noProof/>
          <w:lang w:val="en-GB"/>
        </w:rPr>
        <mc:AlternateContent>
          <mc:Choice Requires="wps">
            <w:drawing>
              <wp:anchor distT="0" distB="0" distL="0" distR="0" simplePos="0" relativeHeight="251666944" behindDoc="1" locked="0" layoutInCell="1" allowOverlap="1" wp14:anchorId="21C5AC5E" wp14:editId="37724A92">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58E0C1F" w14:textId="77777777" w:rsidR="00277AB3" w:rsidRPr="00196997" w:rsidRDefault="00277AB3" w:rsidP="00277AB3">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C5AC5E"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458E0C1F" w14:textId="77777777" w:rsidR="00277AB3" w:rsidRPr="00196997" w:rsidRDefault="00277AB3" w:rsidP="00277AB3">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1B2DBED0" w14:textId="77777777" w:rsidR="00277AB3" w:rsidRPr="00C955C7" w:rsidRDefault="00277AB3" w:rsidP="00277AB3">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44FDE3FD" w14:textId="77777777" w:rsidR="00277AB3" w:rsidRPr="00C955C7" w:rsidRDefault="00277AB3" w:rsidP="00277AB3">
      <w:pPr>
        <w:pStyle w:val="BodyText"/>
        <w:tabs>
          <w:tab w:val="left" w:pos="3099"/>
        </w:tabs>
        <w:spacing w:before="240"/>
        <w:ind w:left="3099" w:right="214" w:hanging="2996"/>
        <w:rPr>
          <w:snapToGrid w:val="0"/>
          <w:lang w:val="en-GB"/>
        </w:rPr>
      </w:pPr>
      <w:r w:rsidRPr="00C955C7">
        <w:rPr>
          <w:b/>
          <w:snapToGrid w:val="0"/>
          <w:lang w:val="en-GB"/>
        </w:rPr>
        <w:t>Title:</w:t>
      </w:r>
      <w:r w:rsidRPr="00C955C7">
        <w:rPr>
          <w:snapToGrid w:val="0"/>
          <w:lang w:val="en-GB"/>
        </w:rPr>
        <w:tab/>
      </w:r>
      <w:r w:rsidRPr="00227F5F">
        <w:rPr>
          <w:snapToGrid w:val="0"/>
          <w:lang w:val="en-GB"/>
        </w:rPr>
        <w:fldChar w:fldCharType="begin"/>
      </w:r>
      <w:r w:rsidRPr="00227F5F">
        <w:rPr>
          <w:snapToGrid w:val="0"/>
          <w:lang w:val="en-GB"/>
        </w:rPr>
        <w:instrText xml:space="preserve"> TITLE  \* MERGEFORMAT </w:instrText>
      </w:r>
      <w:r w:rsidRPr="00227F5F">
        <w:rPr>
          <w:snapToGrid w:val="0"/>
          <w:lang w:val="en-GB"/>
        </w:rPr>
        <w:fldChar w:fldCharType="separate"/>
      </w:r>
      <w:r w:rsidRPr="00227F5F">
        <w:rPr>
          <w:snapToGrid w:val="0"/>
          <w:lang w:val="en-GB"/>
        </w:rPr>
        <w:t>WD of ISO/IEC 23090-7 AMD 1 Common Metadata for Immersive Media</w:t>
      </w:r>
      <w:r w:rsidRPr="00227F5F">
        <w:rPr>
          <w:snapToGrid w:val="0"/>
          <w:lang w:val="en-GB"/>
        </w:rPr>
        <w:fldChar w:fldCharType="end"/>
      </w:r>
    </w:p>
    <w:p w14:paraId="5B20441D" w14:textId="77777777" w:rsidR="00277AB3" w:rsidRPr="00C955C7" w:rsidRDefault="00277AB3" w:rsidP="00277AB3">
      <w:pPr>
        <w:pStyle w:val="BodyText"/>
        <w:tabs>
          <w:tab w:val="left" w:pos="3099"/>
        </w:tabs>
        <w:spacing w:before="240"/>
        <w:ind w:left="3099" w:right="214" w:hanging="2996"/>
        <w:rPr>
          <w:snapToGrid w:val="0"/>
          <w:lang w:val="en-GB"/>
        </w:rPr>
      </w:pPr>
      <w:r w:rsidRPr="00C955C7">
        <w:rPr>
          <w:b/>
          <w:snapToGrid w:val="0"/>
          <w:lang w:val="en-GB"/>
        </w:rPr>
        <w:t>Status:</w:t>
      </w:r>
      <w:r w:rsidRPr="00C955C7">
        <w:rPr>
          <w:snapToGrid w:val="0"/>
          <w:lang w:val="en-GB"/>
        </w:rPr>
        <w:tab/>
        <w:t>Approved</w:t>
      </w:r>
    </w:p>
    <w:p w14:paraId="7FE1F941" w14:textId="46AAB2A5" w:rsidR="00277AB3" w:rsidRPr="00C955C7" w:rsidRDefault="00277AB3" w:rsidP="00277AB3">
      <w:pPr>
        <w:tabs>
          <w:tab w:val="left" w:pos="3099"/>
        </w:tabs>
        <w:spacing w:before="240"/>
        <w:ind w:left="104"/>
        <w:rPr>
          <w:snapToGrid w:val="0"/>
          <w:lang w:val="en-GB"/>
        </w:rPr>
      </w:pPr>
      <w:r w:rsidRPr="00C955C7">
        <w:rPr>
          <w:b/>
          <w:snapToGrid w:val="0"/>
          <w:lang w:val="en-GB"/>
        </w:rPr>
        <w:t>Date</w:t>
      </w:r>
      <w:r w:rsidRPr="00C955C7">
        <w:rPr>
          <w:b/>
          <w:snapToGrid w:val="0"/>
          <w:spacing w:val="-16"/>
          <w:lang w:val="en-GB"/>
        </w:rPr>
        <w:t xml:space="preserve"> </w:t>
      </w:r>
      <w:r w:rsidRPr="00C955C7">
        <w:rPr>
          <w:b/>
          <w:snapToGrid w:val="0"/>
          <w:lang w:val="en-GB"/>
        </w:rPr>
        <w:t>of</w:t>
      </w:r>
      <w:r w:rsidRPr="00C955C7">
        <w:rPr>
          <w:b/>
          <w:snapToGrid w:val="0"/>
          <w:spacing w:val="-16"/>
          <w:lang w:val="en-GB"/>
        </w:rPr>
        <w:t xml:space="preserve"> </w:t>
      </w:r>
      <w:r w:rsidRPr="00C955C7">
        <w:rPr>
          <w:b/>
          <w:snapToGrid w:val="0"/>
          <w:lang w:val="en-GB"/>
        </w:rPr>
        <w:t>document:</w:t>
      </w:r>
      <w:r w:rsidRPr="00C955C7">
        <w:rPr>
          <w:snapToGrid w:val="0"/>
          <w:lang w:val="en-GB"/>
        </w:rPr>
        <w:tab/>
      </w:r>
      <w:r w:rsidRPr="00A421B8">
        <w:rPr>
          <w:snapToGrid w:val="0"/>
          <w:highlight w:val="yellow"/>
          <w:lang w:val="en-GB"/>
        </w:rPr>
        <w:fldChar w:fldCharType="begin"/>
      </w:r>
      <w:r w:rsidRPr="00A421B8">
        <w:rPr>
          <w:snapToGrid w:val="0"/>
          <w:highlight w:val="yellow"/>
          <w:lang w:val="en-GB"/>
        </w:rPr>
        <w:instrText xml:space="preserve"> SAVEDATE  \@ "yyyy-MM-dd" </w:instrText>
      </w:r>
      <w:r w:rsidRPr="00A421B8">
        <w:rPr>
          <w:snapToGrid w:val="0"/>
          <w:highlight w:val="yellow"/>
          <w:lang w:val="en-GB"/>
        </w:rPr>
        <w:fldChar w:fldCharType="separate"/>
      </w:r>
      <w:r>
        <w:rPr>
          <w:noProof/>
          <w:snapToGrid w:val="0"/>
          <w:highlight w:val="yellow"/>
          <w:lang w:val="en-GB"/>
        </w:rPr>
        <w:t>2022-10-28</w:t>
      </w:r>
      <w:r w:rsidRPr="00A421B8">
        <w:rPr>
          <w:snapToGrid w:val="0"/>
          <w:highlight w:val="yellow"/>
          <w:lang w:val="en-GB"/>
        </w:rPr>
        <w:fldChar w:fldCharType="end"/>
      </w:r>
    </w:p>
    <w:p w14:paraId="1B2421F6" w14:textId="77777777" w:rsidR="00277AB3" w:rsidRPr="00C955C7" w:rsidRDefault="00277AB3" w:rsidP="00277AB3">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54378AD8" w14:textId="77777777" w:rsidR="00277AB3" w:rsidRPr="00C955C7" w:rsidRDefault="00277AB3" w:rsidP="00277AB3">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Pr="00C955C7">
        <w:rPr>
          <w:snapToGrid w:val="0"/>
          <w:lang w:val="en-GB"/>
        </w:rPr>
        <w:fldChar w:fldCharType="begin"/>
      </w:r>
      <w:r w:rsidRPr="00C955C7">
        <w:rPr>
          <w:snapToGrid w:val="0"/>
          <w:lang w:val="en-GB"/>
        </w:rPr>
        <w:instrText xml:space="preserve"> NUMPAGES  \* Arabic </w:instrText>
      </w:r>
      <w:r w:rsidRPr="00C955C7">
        <w:rPr>
          <w:snapToGrid w:val="0"/>
          <w:lang w:val="en-GB"/>
        </w:rPr>
        <w:fldChar w:fldCharType="separate"/>
      </w:r>
      <w:r>
        <w:rPr>
          <w:noProof/>
          <w:snapToGrid w:val="0"/>
          <w:lang w:val="en-GB"/>
        </w:rPr>
        <w:t>11</w:t>
      </w:r>
      <w:r w:rsidRPr="00C955C7">
        <w:rPr>
          <w:snapToGrid w:val="0"/>
          <w:lang w:val="en-GB"/>
        </w:rPr>
        <w:fldChar w:fldCharType="end"/>
      </w:r>
      <w:r w:rsidRPr="00C955C7">
        <w:rPr>
          <w:snapToGrid w:val="0"/>
          <w:lang w:val="en-GB"/>
        </w:rPr>
        <w:t xml:space="preserve"> (with cover</w:t>
      </w:r>
      <w:r w:rsidRPr="00C955C7">
        <w:rPr>
          <w:snapToGrid w:val="0"/>
          <w:spacing w:val="-10"/>
          <w:lang w:val="en-GB"/>
        </w:rPr>
        <w:t xml:space="preserve"> </w:t>
      </w:r>
      <w:r w:rsidRPr="00C955C7">
        <w:rPr>
          <w:snapToGrid w:val="0"/>
          <w:lang w:val="en-GB"/>
        </w:rPr>
        <w:t>page)</w:t>
      </w:r>
    </w:p>
    <w:p w14:paraId="71D66E50" w14:textId="77777777" w:rsidR="00277AB3" w:rsidRPr="00C955C7" w:rsidRDefault="00277AB3" w:rsidP="00277AB3">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t>young.L @ samsung . com</w:t>
      </w:r>
    </w:p>
    <w:p w14:paraId="4A52D7D7" w14:textId="77777777" w:rsidR="00277AB3" w:rsidRPr="00C955C7" w:rsidRDefault="00277AB3" w:rsidP="00277AB3">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u w:val="none"/>
            <w:lang w:val="en-GB"/>
          </w:rPr>
          <w:t>https://isotc.iso.org/livelink/livelink/open/jtc1sc29wg3</w:t>
        </w:r>
      </w:hyperlink>
    </w:p>
    <w:p w14:paraId="672F38C8" w14:textId="77777777" w:rsidR="00277AB3" w:rsidRPr="00C955C7" w:rsidRDefault="00277AB3" w:rsidP="00277AB3">
      <w:pPr>
        <w:tabs>
          <w:tab w:val="left" w:pos="3099"/>
        </w:tabs>
        <w:ind w:left="104"/>
        <w:rPr>
          <w:color w:val="0000EE"/>
          <w:w w:val="120"/>
          <w:u w:val="single" w:color="0000EE"/>
          <w:lang w:val="en-GB"/>
        </w:rPr>
      </w:pPr>
    </w:p>
    <w:p w14:paraId="157A4E5F" w14:textId="77777777" w:rsidR="00277AB3" w:rsidRDefault="00277AB3" w:rsidP="00385C5D">
      <w:pPr>
        <w:jc w:val="center"/>
        <w:rPr>
          <w:rFonts w:eastAsia="SimSun"/>
          <w:b/>
          <w:sz w:val="28"/>
          <w:lang w:val="en-GB" w:eastAsia="zh-CN"/>
        </w:rPr>
      </w:pPr>
    </w:p>
    <w:p w14:paraId="506E716C" w14:textId="77777777" w:rsidR="00277AB3" w:rsidRDefault="00277AB3">
      <w:pPr>
        <w:widowControl w:val="0"/>
        <w:autoSpaceDE w:val="0"/>
        <w:autoSpaceDN w:val="0"/>
        <w:spacing w:before="0" w:after="0"/>
        <w:jc w:val="left"/>
        <w:rPr>
          <w:rFonts w:eastAsia="SimSun"/>
          <w:b/>
          <w:sz w:val="28"/>
          <w:lang w:val="en-GB" w:eastAsia="zh-CN"/>
        </w:rPr>
      </w:pPr>
      <w:r>
        <w:rPr>
          <w:rFonts w:eastAsia="SimSun"/>
          <w:b/>
          <w:sz w:val="28"/>
          <w:lang w:val="en-GB" w:eastAsia="zh-CN"/>
        </w:rPr>
        <w:br w:type="page"/>
      </w:r>
    </w:p>
    <w:p w14:paraId="5D542300" w14:textId="101D55BA" w:rsidR="00385C5D" w:rsidRPr="00C955C7" w:rsidRDefault="00385C5D" w:rsidP="00385C5D">
      <w:pPr>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385C5D">
      <w:pPr>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385C5D">
      <w:pPr>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77867190" w:rsidR="00385C5D" w:rsidRPr="00C955C7" w:rsidRDefault="00385C5D" w:rsidP="00385C5D">
      <w:pPr>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A421B8">
        <w:rPr>
          <w:rFonts w:eastAsia="SimSun"/>
          <w:b/>
          <w:sz w:val="48"/>
          <w:highlight w:val="yellow"/>
          <w:lang w:val="en-GB" w:eastAsia="zh-CN"/>
        </w:rPr>
        <w:t>N</w:t>
      </w:r>
      <w:r w:rsidR="004C352E" w:rsidRPr="00A421B8">
        <w:rPr>
          <w:rFonts w:eastAsia="SimSun"/>
          <w:b/>
          <w:sz w:val="48"/>
          <w:highlight w:val="yellow"/>
          <w:lang w:val="en-GB" w:eastAsia="zh-CN"/>
        </w:rPr>
        <w:fldChar w:fldCharType="begin"/>
      </w:r>
      <w:r w:rsidR="004C352E" w:rsidRPr="00A421B8">
        <w:rPr>
          <w:rFonts w:eastAsia="SimSun"/>
          <w:b/>
          <w:sz w:val="48"/>
          <w:highlight w:val="yellow"/>
          <w:lang w:val="en-GB" w:eastAsia="zh-CN"/>
        </w:rPr>
        <w:instrText xml:space="preserve"> DOCPROPERTY "WGNumber" \* MERGEFORMAT </w:instrText>
      </w:r>
      <w:r w:rsidR="004C352E" w:rsidRPr="00A421B8">
        <w:rPr>
          <w:rFonts w:eastAsia="SimSun"/>
          <w:b/>
          <w:sz w:val="48"/>
          <w:highlight w:val="yellow"/>
          <w:lang w:val="en-GB" w:eastAsia="zh-CN"/>
        </w:rPr>
        <w:fldChar w:fldCharType="separate"/>
      </w:r>
      <w:r w:rsidR="00B52288">
        <w:rPr>
          <w:rFonts w:eastAsia="SimSun"/>
          <w:b/>
          <w:sz w:val="48"/>
          <w:highlight w:val="yellow"/>
          <w:lang w:val="en-GB" w:eastAsia="zh-CN"/>
        </w:rPr>
        <w:t>00698</w:t>
      </w:r>
      <w:r w:rsidR="004C352E" w:rsidRPr="00A421B8">
        <w:rPr>
          <w:rFonts w:eastAsia="SimSun"/>
          <w:b/>
          <w:sz w:val="48"/>
          <w:highlight w:val="yellow"/>
          <w:lang w:val="en-GB" w:eastAsia="zh-CN"/>
        </w:rPr>
        <w:fldChar w:fldCharType="end"/>
      </w:r>
    </w:p>
    <w:p w14:paraId="40403B12" w14:textId="203771EC" w:rsidR="00954B0D" w:rsidRPr="00C955C7" w:rsidRDefault="00BC1590" w:rsidP="004C352E">
      <w:pPr>
        <w:spacing w:after="480"/>
        <w:jc w:val="right"/>
        <w:rPr>
          <w:rFonts w:eastAsia="SimSun"/>
          <w:b/>
          <w:sz w:val="28"/>
          <w:lang w:val="en-GB" w:eastAsia="zh-CN"/>
        </w:rPr>
      </w:pPr>
      <w:r w:rsidRPr="00227F5F">
        <w:rPr>
          <w:rFonts w:eastAsia="SimSun"/>
          <w:b/>
          <w:sz w:val="28"/>
          <w:lang w:val="en-GB" w:eastAsia="zh-CN"/>
        </w:rPr>
        <w:fldChar w:fldCharType="begin"/>
      </w:r>
      <w:r w:rsidRPr="00227F5F">
        <w:rPr>
          <w:rFonts w:eastAsia="SimSun"/>
          <w:b/>
          <w:sz w:val="28"/>
          <w:lang w:val="en-GB" w:eastAsia="zh-CN"/>
        </w:rPr>
        <w:instrText xml:space="preserve"> SAVEDATE \@ "MMMM yyyy" \* MERGEFORMAT </w:instrText>
      </w:r>
      <w:r w:rsidRPr="00227F5F">
        <w:rPr>
          <w:rFonts w:eastAsia="SimSun"/>
          <w:b/>
          <w:sz w:val="28"/>
          <w:lang w:val="en-GB" w:eastAsia="zh-CN"/>
        </w:rPr>
        <w:fldChar w:fldCharType="separate"/>
      </w:r>
      <w:r w:rsidR="00277AB3">
        <w:rPr>
          <w:rFonts w:eastAsia="SimSun"/>
          <w:b/>
          <w:noProof/>
          <w:sz w:val="28"/>
          <w:lang w:val="en-GB" w:eastAsia="zh-CN"/>
        </w:rPr>
        <w:t>October 2022</w:t>
      </w:r>
      <w:r w:rsidRPr="00227F5F">
        <w:rPr>
          <w:rFonts w:eastAsia="SimSun"/>
          <w:b/>
          <w:sz w:val="28"/>
          <w:lang w:val="en-GB" w:eastAsia="zh-CN"/>
        </w:rPr>
        <w:fldChar w:fldCharType="end"/>
      </w:r>
      <w:r w:rsidR="00954B0D" w:rsidRPr="00C955C7">
        <w:rPr>
          <w:rFonts w:eastAsia="SimSun"/>
          <w:b/>
          <w:sz w:val="28"/>
          <w:lang w:val="en-GB" w:eastAsia="zh-CN"/>
        </w:rPr>
        <w:t xml:space="preserve">, </w:t>
      </w:r>
      <w:r w:rsidR="00277AB3">
        <w:rPr>
          <w:rFonts w:eastAsia="SimSun"/>
          <w:b/>
          <w:sz w:val="28"/>
          <w:lang w:val="en-GB" w:eastAsia="zh-CN"/>
        </w:rPr>
        <w:t>Mainz DE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b/>
                <w:lang w:val="en-GB"/>
              </w:rPr>
            </w:pPr>
            <w:r w:rsidRPr="00C955C7">
              <w:rPr>
                <w:b/>
                <w:lang w:val="en-GB"/>
              </w:rPr>
              <w:t>Title</w:t>
            </w:r>
          </w:p>
        </w:tc>
        <w:tc>
          <w:tcPr>
            <w:tcW w:w="8279" w:type="dxa"/>
            <w:hideMark/>
          </w:tcPr>
          <w:p w14:paraId="498090C2" w14:textId="5027187F" w:rsidR="00954B0D" w:rsidRPr="00227F5F" w:rsidRDefault="004C352E">
            <w:pPr>
              <w:suppressAutoHyphens/>
              <w:rPr>
                <w:b/>
                <w:lang w:val="en-GB"/>
              </w:rPr>
            </w:pPr>
            <w:r w:rsidRPr="00227F5F">
              <w:rPr>
                <w:b/>
                <w:lang w:val="en-GB"/>
              </w:rPr>
              <w:fldChar w:fldCharType="begin"/>
            </w:r>
            <w:r w:rsidRPr="00227F5F">
              <w:rPr>
                <w:b/>
                <w:lang w:val="en-GB"/>
              </w:rPr>
              <w:instrText xml:space="preserve"> TITLE  \* MERGEFORMAT </w:instrText>
            </w:r>
            <w:r w:rsidRPr="00227F5F">
              <w:rPr>
                <w:b/>
                <w:lang w:val="en-GB"/>
              </w:rPr>
              <w:fldChar w:fldCharType="separate"/>
            </w:r>
            <w:r w:rsidR="00E94DB3" w:rsidRPr="00227F5F">
              <w:rPr>
                <w:b/>
                <w:lang w:val="en-GB"/>
              </w:rPr>
              <w:t>WD of ISO/IEC 23090-7 AMD 1 Common Metadata for Immersive Media</w:t>
            </w:r>
            <w:r w:rsidRPr="00227F5F">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b/>
                <w:lang w:val="en-GB"/>
              </w:rPr>
            </w:pPr>
            <w:r w:rsidRPr="00C955C7">
              <w:rPr>
                <w:b/>
                <w:lang w:val="en-GB"/>
              </w:rPr>
              <w:t>Source</w:t>
            </w:r>
          </w:p>
        </w:tc>
        <w:tc>
          <w:tcPr>
            <w:tcW w:w="8279" w:type="dxa"/>
            <w:hideMark/>
          </w:tcPr>
          <w:p w14:paraId="47560DDD" w14:textId="01F3D45C" w:rsidR="00954B0D" w:rsidRPr="00C955C7" w:rsidRDefault="00540DEA">
            <w:pPr>
              <w:suppressAutoHyphens/>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b/>
                <w:lang w:val="en-GB"/>
              </w:rPr>
            </w:pPr>
            <w:r w:rsidRPr="00C955C7">
              <w:rPr>
                <w:b/>
                <w:lang w:val="en-GB"/>
              </w:rPr>
              <w:t>Status</w:t>
            </w:r>
          </w:p>
        </w:tc>
        <w:tc>
          <w:tcPr>
            <w:tcW w:w="8279" w:type="dxa"/>
            <w:hideMark/>
          </w:tcPr>
          <w:p w14:paraId="5BFA1768" w14:textId="77777777" w:rsidR="00954B0D" w:rsidRPr="00C955C7" w:rsidRDefault="00954B0D">
            <w:pPr>
              <w:suppressAutoHyphens/>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B21DCE">
            <w:pPr>
              <w:suppressAutoHyphens/>
              <w:rPr>
                <w:b/>
                <w:lang w:val="en-GB"/>
              </w:rPr>
            </w:pPr>
            <w:r w:rsidRPr="00C955C7">
              <w:rPr>
                <w:b/>
                <w:lang w:val="en-GB"/>
              </w:rPr>
              <w:t>Serial Number</w:t>
            </w:r>
          </w:p>
        </w:tc>
        <w:tc>
          <w:tcPr>
            <w:tcW w:w="8279" w:type="dxa"/>
            <w:hideMark/>
          </w:tcPr>
          <w:p w14:paraId="44A25045" w14:textId="017BD884" w:rsidR="00954B0D" w:rsidRPr="00C955C7" w:rsidRDefault="004C352E" w:rsidP="00B21DCE">
            <w:pPr>
              <w:suppressAutoHyphens/>
              <w:rPr>
                <w:b/>
                <w:lang w:val="en-GB"/>
              </w:rPr>
            </w:pPr>
            <w:r w:rsidRPr="00A421B8">
              <w:rPr>
                <w:b/>
                <w:highlight w:val="yellow"/>
                <w:lang w:val="en-GB"/>
              </w:rPr>
              <w:fldChar w:fldCharType="begin"/>
            </w:r>
            <w:r w:rsidRPr="00A421B8">
              <w:rPr>
                <w:b/>
                <w:highlight w:val="yellow"/>
                <w:lang w:val="en-GB"/>
              </w:rPr>
              <w:instrText xml:space="preserve"> DOCPROPERTY "MDMSNumber" \* MERGEFORMAT </w:instrText>
            </w:r>
            <w:r w:rsidRPr="00A421B8">
              <w:rPr>
                <w:b/>
                <w:highlight w:val="yellow"/>
                <w:lang w:val="en-GB"/>
              </w:rPr>
              <w:fldChar w:fldCharType="separate"/>
            </w:r>
            <w:r w:rsidR="00B52288">
              <w:rPr>
                <w:b/>
                <w:highlight w:val="yellow"/>
                <w:lang w:val="en-GB"/>
              </w:rPr>
              <w:t>21977</w:t>
            </w:r>
            <w:r w:rsidRPr="00A421B8">
              <w:rPr>
                <w:b/>
                <w:highlight w:val="yellow"/>
                <w:lang w:val="en-GB"/>
              </w:rPr>
              <w:fldChar w:fldCharType="end"/>
            </w:r>
          </w:p>
        </w:tc>
      </w:tr>
    </w:tbl>
    <w:p w14:paraId="274C5EA8" w14:textId="3F878116" w:rsidR="00B145C6" w:rsidRDefault="00E91AD9">
      <w:pPr>
        <w:pStyle w:val="TOC1"/>
        <w:rPr>
          <w:rFonts w:eastAsiaTheme="minorEastAsia" w:cstheme="minorBidi"/>
          <w:b w:val="0"/>
          <w:bCs w:val="0"/>
          <w:i w:val="0"/>
          <w:iCs w:val="0"/>
          <w:noProof/>
          <w:sz w:val="22"/>
          <w:szCs w:val="22"/>
          <w:lang w:eastAsia="zh-CN"/>
        </w:rPr>
      </w:pPr>
      <w:r>
        <w:rPr>
          <w:lang w:val="en-GB"/>
        </w:rPr>
        <w:fldChar w:fldCharType="begin"/>
      </w:r>
      <w:r>
        <w:rPr>
          <w:lang w:val="en-GB"/>
        </w:rPr>
        <w:instrText xml:space="preserve"> TOC \o "1-3" \h \z \u </w:instrText>
      </w:r>
      <w:r>
        <w:rPr>
          <w:lang w:val="en-GB"/>
        </w:rPr>
        <w:fldChar w:fldCharType="separate"/>
      </w:r>
      <w:hyperlink w:anchor="_Toc109574454" w:history="1">
        <w:r w:rsidR="00B145C6" w:rsidRPr="00C3399B">
          <w:rPr>
            <w:rStyle w:val="Hyperlink"/>
            <w:noProof/>
            <w:lang w:val="en-GB"/>
          </w:rPr>
          <w:t>1</w:t>
        </w:r>
        <w:r w:rsidR="00B145C6">
          <w:rPr>
            <w:rFonts w:eastAsiaTheme="minorEastAsia" w:cstheme="minorBidi"/>
            <w:b w:val="0"/>
            <w:bCs w:val="0"/>
            <w:i w:val="0"/>
            <w:iCs w:val="0"/>
            <w:noProof/>
            <w:sz w:val="22"/>
            <w:szCs w:val="22"/>
            <w:lang w:eastAsia="zh-CN"/>
          </w:rPr>
          <w:tab/>
        </w:r>
        <w:r w:rsidR="00B145C6" w:rsidRPr="00C3399B">
          <w:rPr>
            <w:rStyle w:val="Hyperlink"/>
            <w:noProof/>
            <w:lang w:val="en-GB"/>
          </w:rPr>
          <w:t>Introduction</w:t>
        </w:r>
        <w:r w:rsidR="00B145C6">
          <w:rPr>
            <w:noProof/>
            <w:webHidden/>
          </w:rPr>
          <w:tab/>
        </w:r>
        <w:r w:rsidR="00B145C6">
          <w:rPr>
            <w:noProof/>
            <w:webHidden/>
          </w:rPr>
          <w:fldChar w:fldCharType="begin"/>
        </w:r>
        <w:r w:rsidR="00B145C6">
          <w:rPr>
            <w:noProof/>
            <w:webHidden/>
          </w:rPr>
          <w:instrText xml:space="preserve"> PAGEREF _Toc109574454 \h </w:instrText>
        </w:r>
        <w:r w:rsidR="00B145C6">
          <w:rPr>
            <w:noProof/>
            <w:webHidden/>
          </w:rPr>
        </w:r>
        <w:r w:rsidR="00B145C6">
          <w:rPr>
            <w:noProof/>
            <w:webHidden/>
          </w:rPr>
          <w:fldChar w:fldCharType="separate"/>
        </w:r>
        <w:r w:rsidR="00B145C6">
          <w:rPr>
            <w:noProof/>
            <w:webHidden/>
          </w:rPr>
          <w:t>4</w:t>
        </w:r>
        <w:r w:rsidR="00B145C6">
          <w:rPr>
            <w:noProof/>
            <w:webHidden/>
          </w:rPr>
          <w:fldChar w:fldCharType="end"/>
        </w:r>
      </w:hyperlink>
    </w:p>
    <w:p w14:paraId="37D808C1" w14:textId="21562CC4" w:rsidR="00B145C6" w:rsidRDefault="00F07A57">
      <w:pPr>
        <w:pStyle w:val="TOC1"/>
        <w:rPr>
          <w:rFonts w:eastAsiaTheme="minorEastAsia" w:cstheme="minorBidi"/>
          <w:b w:val="0"/>
          <w:bCs w:val="0"/>
          <w:i w:val="0"/>
          <w:iCs w:val="0"/>
          <w:noProof/>
          <w:sz w:val="22"/>
          <w:szCs w:val="22"/>
          <w:lang w:eastAsia="zh-CN"/>
        </w:rPr>
      </w:pPr>
      <w:hyperlink w:anchor="_Toc109574455" w:history="1">
        <w:r w:rsidR="00B145C6" w:rsidRPr="00C3399B">
          <w:rPr>
            <w:rStyle w:val="Hyperlink"/>
            <w:noProof/>
            <w:lang w:eastAsia="ja-JP"/>
          </w:rPr>
          <w:t>2</w:t>
        </w:r>
        <w:r w:rsidR="00B145C6">
          <w:rPr>
            <w:rFonts w:eastAsiaTheme="minorEastAsia" w:cstheme="minorBidi"/>
            <w:b w:val="0"/>
            <w:bCs w:val="0"/>
            <w:i w:val="0"/>
            <w:iCs w:val="0"/>
            <w:noProof/>
            <w:sz w:val="22"/>
            <w:szCs w:val="22"/>
            <w:lang w:eastAsia="zh-CN"/>
          </w:rPr>
          <w:tab/>
        </w:r>
        <w:r w:rsidR="00B145C6" w:rsidRPr="00C3399B">
          <w:rPr>
            <w:rStyle w:val="Hyperlink"/>
            <w:noProof/>
            <w:lang w:eastAsia="ja-JP"/>
          </w:rPr>
          <w:t>Scope</w:t>
        </w:r>
        <w:r w:rsidR="00B145C6">
          <w:rPr>
            <w:noProof/>
            <w:webHidden/>
          </w:rPr>
          <w:tab/>
        </w:r>
        <w:r w:rsidR="00B145C6">
          <w:rPr>
            <w:noProof/>
            <w:webHidden/>
          </w:rPr>
          <w:fldChar w:fldCharType="begin"/>
        </w:r>
        <w:r w:rsidR="00B145C6">
          <w:rPr>
            <w:noProof/>
            <w:webHidden/>
          </w:rPr>
          <w:instrText xml:space="preserve"> PAGEREF _Toc109574455 \h </w:instrText>
        </w:r>
        <w:r w:rsidR="00B145C6">
          <w:rPr>
            <w:noProof/>
            <w:webHidden/>
          </w:rPr>
        </w:r>
        <w:r w:rsidR="00B145C6">
          <w:rPr>
            <w:noProof/>
            <w:webHidden/>
          </w:rPr>
          <w:fldChar w:fldCharType="separate"/>
        </w:r>
        <w:r w:rsidR="00B145C6">
          <w:rPr>
            <w:noProof/>
            <w:webHidden/>
          </w:rPr>
          <w:t>4</w:t>
        </w:r>
        <w:r w:rsidR="00B145C6">
          <w:rPr>
            <w:noProof/>
            <w:webHidden/>
          </w:rPr>
          <w:fldChar w:fldCharType="end"/>
        </w:r>
      </w:hyperlink>
    </w:p>
    <w:p w14:paraId="75D4B704" w14:textId="60A14827" w:rsidR="00B145C6" w:rsidRDefault="00F07A57">
      <w:pPr>
        <w:pStyle w:val="TOC1"/>
        <w:rPr>
          <w:rFonts w:eastAsiaTheme="minorEastAsia" w:cstheme="minorBidi"/>
          <w:b w:val="0"/>
          <w:bCs w:val="0"/>
          <w:i w:val="0"/>
          <w:iCs w:val="0"/>
          <w:noProof/>
          <w:sz w:val="22"/>
          <w:szCs w:val="22"/>
          <w:lang w:eastAsia="zh-CN"/>
        </w:rPr>
      </w:pPr>
      <w:hyperlink w:anchor="_Toc109574456" w:history="1">
        <w:r w:rsidR="00B145C6" w:rsidRPr="00C3399B">
          <w:rPr>
            <w:rStyle w:val="Hyperlink"/>
            <w:noProof/>
            <w:lang w:eastAsia="ja-JP"/>
          </w:rPr>
          <w:t>3</w:t>
        </w:r>
        <w:r w:rsidR="00B145C6">
          <w:rPr>
            <w:rFonts w:eastAsiaTheme="minorEastAsia" w:cstheme="minorBidi"/>
            <w:b w:val="0"/>
            <w:bCs w:val="0"/>
            <w:i w:val="0"/>
            <w:iCs w:val="0"/>
            <w:noProof/>
            <w:sz w:val="22"/>
            <w:szCs w:val="22"/>
            <w:lang w:eastAsia="zh-CN"/>
          </w:rPr>
          <w:tab/>
        </w:r>
        <w:r w:rsidR="00B145C6" w:rsidRPr="00C3399B">
          <w:rPr>
            <w:rStyle w:val="Hyperlink"/>
            <w:noProof/>
            <w:lang w:eastAsia="ja-JP"/>
          </w:rPr>
          <w:t>Guiding principles</w:t>
        </w:r>
        <w:r w:rsidR="00B145C6">
          <w:rPr>
            <w:noProof/>
            <w:webHidden/>
          </w:rPr>
          <w:tab/>
        </w:r>
        <w:r w:rsidR="00B145C6">
          <w:rPr>
            <w:noProof/>
            <w:webHidden/>
          </w:rPr>
          <w:fldChar w:fldCharType="begin"/>
        </w:r>
        <w:r w:rsidR="00B145C6">
          <w:rPr>
            <w:noProof/>
            <w:webHidden/>
          </w:rPr>
          <w:instrText xml:space="preserve"> PAGEREF _Toc109574456 \h </w:instrText>
        </w:r>
        <w:r w:rsidR="00B145C6">
          <w:rPr>
            <w:noProof/>
            <w:webHidden/>
          </w:rPr>
        </w:r>
        <w:r w:rsidR="00B145C6">
          <w:rPr>
            <w:noProof/>
            <w:webHidden/>
          </w:rPr>
          <w:fldChar w:fldCharType="separate"/>
        </w:r>
        <w:r w:rsidR="00B145C6">
          <w:rPr>
            <w:noProof/>
            <w:webHidden/>
          </w:rPr>
          <w:t>4</w:t>
        </w:r>
        <w:r w:rsidR="00B145C6">
          <w:rPr>
            <w:noProof/>
            <w:webHidden/>
          </w:rPr>
          <w:fldChar w:fldCharType="end"/>
        </w:r>
      </w:hyperlink>
    </w:p>
    <w:p w14:paraId="7C7E0BA9" w14:textId="0DFA1952" w:rsidR="00B145C6" w:rsidRDefault="00F07A57">
      <w:pPr>
        <w:pStyle w:val="TOC1"/>
        <w:rPr>
          <w:rFonts w:eastAsiaTheme="minorEastAsia" w:cstheme="minorBidi"/>
          <w:b w:val="0"/>
          <w:bCs w:val="0"/>
          <w:i w:val="0"/>
          <w:iCs w:val="0"/>
          <w:noProof/>
          <w:sz w:val="22"/>
          <w:szCs w:val="22"/>
          <w:lang w:eastAsia="zh-CN"/>
        </w:rPr>
      </w:pPr>
      <w:hyperlink w:anchor="_Toc109574457" w:history="1">
        <w:r w:rsidR="00B145C6" w:rsidRPr="00C3399B">
          <w:rPr>
            <w:rStyle w:val="Hyperlink"/>
            <w:noProof/>
            <w:lang w:eastAsia="ja-JP"/>
          </w:rPr>
          <w:t>4</w:t>
        </w:r>
        <w:r w:rsidR="00B145C6">
          <w:rPr>
            <w:rFonts w:eastAsiaTheme="minorEastAsia" w:cstheme="minorBidi"/>
            <w:b w:val="0"/>
            <w:bCs w:val="0"/>
            <w:i w:val="0"/>
            <w:iCs w:val="0"/>
            <w:noProof/>
            <w:sz w:val="22"/>
            <w:szCs w:val="22"/>
            <w:lang w:eastAsia="zh-CN"/>
          </w:rPr>
          <w:tab/>
        </w:r>
        <w:r w:rsidR="00B145C6" w:rsidRPr="00C3399B">
          <w:rPr>
            <w:rStyle w:val="Hyperlink"/>
            <w:noProof/>
            <w:lang w:eastAsia="ja-JP"/>
          </w:rPr>
          <w:t xml:space="preserve">Usage of </w:t>
        </w:r>
        <w:r w:rsidR="00B145C6" w:rsidRPr="00C3399B">
          <w:rPr>
            <w:rStyle w:val="Hyperlink"/>
            <w:noProof/>
          </w:rPr>
          <w:t>Metadata</w:t>
        </w:r>
        <w:r w:rsidR="00B145C6" w:rsidRPr="00C3399B">
          <w:rPr>
            <w:rStyle w:val="Hyperlink"/>
            <w:noProof/>
            <w:lang w:eastAsia="ja-JP"/>
          </w:rPr>
          <w:t xml:space="preserve"> in ISOBMFF</w:t>
        </w:r>
        <w:r w:rsidR="00B145C6">
          <w:rPr>
            <w:noProof/>
            <w:webHidden/>
          </w:rPr>
          <w:tab/>
        </w:r>
        <w:r w:rsidR="00B145C6">
          <w:rPr>
            <w:noProof/>
            <w:webHidden/>
          </w:rPr>
          <w:fldChar w:fldCharType="begin"/>
        </w:r>
        <w:r w:rsidR="00B145C6">
          <w:rPr>
            <w:noProof/>
            <w:webHidden/>
          </w:rPr>
          <w:instrText xml:space="preserve"> PAGEREF _Toc109574457 \h </w:instrText>
        </w:r>
        <w:r w:rsidR="00B145C6">
          <w:rPr>
            <w:noProof/>
            <w:webHidden/>
          </w:rPr>
        </w:r>
        <w:r w:rsidR="00B145C6">
          <w:rPr>
            <w:noProof/>
            <w:webHidden/>
          </w:rPr>
          <w:fldChar w:fldCharType="separate"/>
        </w:r>
        <w:r w:rsidR="00B145C6">
          <w:rPr>
            <w:noProof/>
            <w:webHidden/>
          </w:rPr>
          <w:t>4</w:t>
        </w:r>
        <w:r w:rsidR="00B145C6">
          <w:rPr>
            <w:noProof/>
            <w:webHidden/>
          </w:rPr>
          <w:fldChar w:fldCharType="end"/>
        </w:r>
      </w:hyperlink>
    </w:p>
    <w:p w14:paraId="0A92524D" w14:textId="5F623F87" w:rsidR="00B145C6" w:rsidRDefault="00F07A57">
      <w:pPr>
        <w:pStyle w:val="TOC1"/>
        <w:rPr>
          <w:rFonts w:eastAsiaTheme="minorEastAsia" w:cstheme="minorBidi"/>
          <w:b w:val="0"/>
          <w:bCs w:val="0"/>
          <w:i w:val="0"/>
          <w:iCs w:val="0"/>
          <w:noProof/>
          <w:sz w:val="22"/>
          <w:szCs w:val="22"/>
          <w:lang w:eastAsia="zh-CN"/>
        </w:rPr>
      </w:pPr>
      <w:hyperlink w:anchor="_Toc109574458" w:history="1">
        <w:r w:rsidR="00B145C6" w:rsidRPr="00C3399B">
          <w:rPr>
            <w:rStyle w:val="Hyperlink"/>
            <w:noProof/>
            <w:lang w:eastAsia="ja-JP"/>
          </w:rPr>
          <w:t>5</w:t>
        </w:r>
        <w:r w:rsidR="00B145C6">
          <w:rPr>
            <w:rFonts w:eastAsiaTheme="minorEastAsia" w:cstheme="minorBidi"/>
            <w:b w:val="0"/>
            <w:bCs w:val="0"/>
            <w:i w:val="0"/>
            <w:iCs w:val="0"/>
            <w:noProof/>
            <w:sz w:val="22"/>
            <w:szCs w:val="22"/>
            <w:lang w:eastAsia="zh-CN"/>
          </w:rPr>
          <w:tab/>
        </w:r>
        <w:r w:rsidR="00B145C6" w:rsidRPr="00C3399B">
          <w:rPr>
            <w:rStyle w:val="Hyperlink"/>
            <w:noProof/>
            <w:lang w:eastAsia="ja-JP"/>
          </w:rPr>
          <w:t>Terms and Definitions</w:t>
        </w:r>
        <w:r w:rsidR="00B145C6">
          <w:rPr>
            <w:noProof/>
            <w:webHidden/>
          </w:rPr>
          <w:tab/>
        </w:r>
        <w:r w:rsidR="00B145C6">
          <w:rPr>
            <w:noProof/>
            <w:webHidden/>
          </w:rPr>
          <w:fldChar w:fldCharType="begin"/>
        </w:r>
        <w:r w:rsidR="00B145C6">
          <w:rPr>
            <w:noProof/>
            <w:webHidden/>
          </w:rPr>
          <w:instrText xml:space="preserve"> PAGEREF _Toc109574458 \h </w:instrText>
        </w:r>
        <w:r w:rsidR="00B145C6">
          <w:rPr>
            <w:noProof/>
            <w:webHidden/>
          </w:rPr>
        </w:r>
        <w:r w:rsidR="00B145C6">
          <w:rPr>
            <w:noProof/>
            <w:webHidden/>
          </w:rPr>
          <w:fldChar w:fldCharType="separate"/>
        </w:r>
        <w:r w:rsidR="00B145C6">
          <w:rPr>
            <w:noProof/>
            <w:webHidden/>
          </w:rPr>
          <w:t>5</w:t>
        </w:r>
        <w:r w:rsidR="00B145C6">
          <w:rPr>
            <w:noProof/>
            <w:webHidden/>
          </w:rPr>
          <w:fldChar w:fldCharType="end"/>
        </w:r>
      </w:hyperlink>
    </w:p>
    <w:p w14:paraId="2A6C09D9" w14:textId="118A4CC0" w:rsidR="00B145C6" w:rsidRDefault="00F07A57">
      <w:pPr>
        <w:pStyle w:val="TOC2"/>
        <w:tabs>
          <w:tab w:val="left" w:pos="960"/>
          <w:tab w:val="right" w:leader="dot" w:pos="9010"/>
        </w:tabs>
        <w:rPr>
          <w:rFonts w:eastAsiaTheme="minorEastAsia" w:cstheme="minorBidi"/>
          <w:b w:val="0"/>
          <w:bCs w:val="0"/>
          <w:noProof/>
          <w:lang w:eastAsia="zh-CN"/>
        </w:rPr>
      </w:pPr>
      <w:hyperlink w:anchor="_Toc109574459" w:history="1">
        <w:r w:rsidR="00B145C6" w:rsidRPr="00C3399B">
          <w:rPr>
            <w:rStyle w:val="Hyperlink"/>
            <w:rFonts w:ascii="Times New Roman" w:hAnsi="Times New Roman"/>
            <w:noProof/>
            <w:lang w:eastAsia="ja-JP"/>
          </w:rPr>
          <w:t>5.1</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viewing orientation - spherical</w:t>
        </w:r>
        <w:r w:rsidR="00B145C6">
          <w:rPr>
            <w:noProof/>
            <w:webHidden/>
          </w:rPr>
          <w:tab/>
        </w:r>
        <w:r w:rsidR="00B145C6">
          <w:rPr>
            <w:noProof/>
            <w:webHidden/>
          </w:rPr>
          <w:fldChar w:fldCharType="begin"/>
        </w:r>
        <w:r w:rsidR="00B145C6">
          <w:rPr>
            <w:noProof/>
            <w:webHidden/>
          </w:rPr>
          <w:instrText xml:space="preserve"> PAGEREF _Toc109574459 \h </w:instrText>
        </w:r>
        <w:r w:rsidR="00B145C6">
          <w:rPr>
            <w:noProof/>
            <w:webHidden/>
          </w:rPr>
        </w:r>
        <w:r w:rsidR="00B145C6">
          <w:rPr>
            <w:noProof/>
            <w:webHidden/>
          </w:rPr>
          <w:fldChar w:fldCharType="separate"/>
        </w:r>
        <w:r w:rsidR="00B145C6">
          <w:rPr>
            <w:noProof/>
            <w:webHidden/>
          </w:rPr>
          <w:t>5</w:t>
        </w:r>
        <w:r w:rsidR="00B145C6">
          <w:rPr>
            <w:noProof/>
            <w:webHidden/>
          </w:rPr>
          <w:fldChar w:fldCharType="end"/>
        </w:r>
      </w:hyperlink>
    </w:p>
    <w:p w14:paraId="0DC29450" w14:textId="0E4180D4" w:rsidR="00B145C6" w:rsidRDefault="00F07A57">
      <w:pPr>
        <w:pStyle w:val="TOC2"/>
        <w:tabs>
          <w:tab w:val="left" w:pos="960"/>
          <w:tab w:val="right" w:leader="dot" w:pos="9010"/>
        </w:tabs>
        <w:rPr>
          <w:rFonts w:eastAsiaTheme="minorEastAsia" w:cstheme="minorBidi"/>
          <w:b w:val="0"/>
          <w:bCs w:val="0"/>
          <w:noProof/>
          <w:lang w:eastAsia="zh-CN"/>
        </w:rPr>
      </w:pPr>
      <w:hyperlink w:anchor="_Toc109574460" w:history="1">
        <w:r w:rsidR="00B145C6" w:rsidRPr="00C3399B">
          <w:rPr>
            <w:rStyle w:val="Hyperlink"/>
            <w:rFonts w:ascii="Times New Roman" w:hAnsi="Times New Roman"/>
            <w:noProof/>
            <w:lang w:eastAsia="ja-JP"/>
          </w:rPr>
          <w:t>5.2</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viewing orientation – quaternionic</w:t>
        </w:r>
        <w:r w:rsidR="00B145C6">
          <w:rPr>
            <w:noProof/>
            <w:webHidden/>
          </w:rPr>
          <w:tab/>
        </w:r>
        <w:r w:rsidR="00B145C6">
          <w:rPr>
            <w:noProof/>
            <w:webHidden/>
          </w:rPr>
          <w:fldChar w:fldCharType="begin"/>
        </w:r>
        <w:r w:rsidR="00B145C6">
          <w:rPr>
            <w:noProof/>
            <w:webHidden/>
          </w:rPr>
          <w:instrText xml:space="preserve"> PAGEREF _Toc109574460 \h </w:instrText>
        </w:r>
        <w:r w:rsidR="00B145C6">
          <w:rPr>
            <w:noProof/>
            <w:webHidden/>
          </w:rPr>
        </w:r>
        <w:r w:rsidR="00B145C6">
          <w:rPr>
            <w:noProof/>
            <w:webHidden/>
          </w:rPr>
          <w:fldChar w:fldCharType="separate"/>
        </w:r>
        <w:r w:rsidR="00B145C6">
          <w:rPr>
            <w:noProof/>
            <w:webHidden/>
          </w:rPr>
          <w:t>5</w:t>
        </w:r>
        <w:r w:rsidR="00B145C6">
          <w:rPr>
            <w:noProof/>
            <w:webHidden/>
          </w:rPr>
          <w:fldChar w:fldCharType="end"/>
        </w:r>
      </w:hyperlink>
    </w:p>
    <w:p w14:paraId="7CC089AA" w14:textId="3F86B954" w:rsidR="00B145C6" w:rsidRDefault="00F07A57">
      <w:pPr>
        <w:pStyle w:val="TOC2"/>
        <w:tabs>
          <w:tab w:val="left" w:pos="960"/>
          <w:tab w:val="right" w:leader="dot" w:pos="9010"/>
        </w:tabs>
        <w:rPr>
          <w:rFonts w:eastAsiaTheme="minorEastAsia" w:cstheme="minorBidi"/>
          <w:b w:val="0"/>
          <w:bCs w:val="0"/>
          <w:noProof/>
          <w:lang w:eastAsia="zh-CN"/>
        </w:rPr>
      </w:pPr>
      <w:hyperlink w:anchor="_Toc109574461" w:history="1">
        <w:r w:rsidR="00B145C6" w:rsidRPr="00C3399B">
          <w:rPr>
            <w:rStyle w:val="Hyperlink"/>
            <w:rFonts w:ascii="Times New Roman" w:hAnsi="Times New Roman"/>
            <w:noProof/>
            <w:lang w:eastAsia="ja-JP"/>
          </w:rPr>
          <w:t>5.3</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viewing position</w:t>
        </w:r>
        <w:r w:rsidR="00B145C6">
          <w:rPr>
            <w:noProof/>
            <w:webHidden/>
          </w:rPr>
          <w:tab/>
        </w:r>
        <w:r w:rsidR="00B145C6">
          <w:rPr>
            <w:noProof/>
            <w:webHidden/>
          </w:rPr>
          <w:fldChar w:fldCharType="begin"/>
        </w:r>
        <w:r w:rsidR="00B145C6">
          <w:rPr>
            <w:noProof/>
            <w:webHidden/>
          </w:rPr>
          <w:instrText xml:space="preserve"> PAGEREF _Toc109574461 \h </w:instrText>
        </w:r>
        <w:r w:rsidR="00B145C6">
          <w:rPr>
            <w:noProof/>
            <w:webHidden/>
          </w:rPr>
        </w:r>
        <w:r w:rsidR="00B145C6">
          <w:rPr>
            <w:noProof/>
            <w:webHidden/>
          </w:rPr>
          <w:fldChar w:fldCharType="separate"/>
        </w:r>
        <w:r w:rsidR="00B145C6">
          <w:rPr>
            <w:noProof/>
            <w:webHidden/>
          </w:rPr>
          <w:t>5</w:t>
        </w:r>
        <w:r w:rsidR="00B145C6">
          <w:rPr>
            <w:noProof/>
            <w:webHidden/>
          </w:rPr>
          <w:fldChar w:fldCharType="end"/>
        </w:r>
      </w:hyperlink>
    </w:p>
    <w:p w14:paraId="016E3F57" w14:textId="79A8EE7C" w:rsidR="00B145C6" w:rsidRDefault="00F07A57">
      <w:pPr>
        <w:pStyle w:val="TOC2"/>
        <w:tabs>
          <w:tab w:val="left" w:pos="960"/>
          <w:tab w:val="right" w:leader="dot" w:pos="9010"/>
        </w:tabs>
        <w:rPr>
          <w:rFonts w:eastAsiaTheme="minorEastAsia" w:cstheme="minorBidi"/>
          <w:b w:val="0"/>
          <w:bCs w:val="0"/>
          <w:noProof/>
          <w:lang w:eastAsia="zh-CN"/>
        </w:rPr>
      </w:pPr>
      <w:hyperlink w:anchor="_Toc109574462" w:history="1">
        <w:r w:rsidR="00B145C6" w:rsidRPr="00C3399B">
          <w:rPr>
            <w:rStyle w:val="Hyperlink"/>
            <w:rFonts w:ascii="Times New Roman" w:hAnsi="Times New Roman"/>
            <w:noProof/>
            <w:lang w:eastAsia="ja-JP"/>
          </w:rPr>
          <w:t>5.4</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viewport</w:t>
        </w:r>
        <w:r w:rsidR="00B145C6">
          <w:rPr>
            <w:noProof/>
            <w:webHidden/>
          </w:rPr>
          <w:tab/>
        </w:r>
        <w:r w:rsidR="00B145C6">
          <w:rPr>
            <w:noProof/>
            <w:webHidden/>
          </w:rPr>
          <w:fldChar w:fldCharType="begin"/>
        </w:r>
        <w:r w:rsidR="00B145C6">
          <w:rPr>
            <w:noProof/>
            <w:webHidden/>
          </w:rPr>
          <w:instrText xml:space="preserve"> PAGEREF _Toc109574462 \h </w:instrText>
        </w:r>
        <w:r w:rsidR="00B145C6">
          <w:rPr>
            <w:noProof/>
            <w:webHidden/>
          </w:rPr>
        </w:r>
        <w:r w:rsidR="00B145C6">
          <w:rPr>
            <w:noProof/>
            <w:webHidden/>
          </w:rPr>
          <w:fldChar w:fldCharType="separate"/>
        </w:r>
        <w:r w:rsidR="00B145C6">
          <w:rPr>
            <w:noProof/>
            <w:webHidden/>
          </w:rPr>
          <w:t>5</w:t>
        </w:r>
        <w:r w:rsidR="00B145C6">
          <w:rPr>
            <w:noProof/>
            <w:webHidden/>
          </w:rPr>
          <w:fldChar w:fldCharType="end"/>
        </w:r>
      </w:hyperlink>
    </w:p>
    <w:p w14:paraId="7D809464" w14:textId="5496B707" w:rsidR="00B145C6" w:rsidRDefault="00F07A57">
      <w:pPr>
        <w:pStyle w:val="TOC1"/>
        <w:rPr>
          <w:rFonts w:eastAsiaTheme="minorEastAsia" w:cstheme="minorBidi"/>
          <w:b w:val="0"/>
          <w:bCs w:val="0"/>
          <w:i w:val="0"/>
          <w:iCs w:val="0"/>
          <w:noProof/>
          <w:sz w:val="22"/>
          <w:szCs w:val="22"/>
          <w:lang w:eastAsia="zh-CN"/>
        </w:rPr>
      </w:pPr>
      <w:hyperlink w:anchor="_Toc109574463" w:history="1">
        <w:r w:rsidR="00B145C6" w:rsidRPr="00C3399B">
          <w:rPr>
            <w:rStyle w:val="Hyperlink"/>
            <w:noProof/>
            <w:lang w:eastAsia="ja-JP"/>
          </w:rPr>
          <w:t>6</w:t>
        </w:r>
        <w:r w:rsidR="00B145C6">
          <w:rPr>
            <w:rFonts w:eastAsiaTheme="minorEastAsia" w:cstheme="minorBidi"/>
            <w:b w:val="0"/>
            <w:bCs w:val="0"/>
            <w:i w:val="0"/>
            <w:iCs w:val="0"/>
            <w:noProof/>
            <w:sz w:val="22"/>
            <w:szCs w:val="22"/>
            <w:lang w:eastAsia="zh-CN"/>
          </w:rPr>
          <w:tab/>
        </w:r>
        <w:r w:rsidR="00B145C6" w:rsidRPr="00C3399B">
          <w:rPr>
            <w:rStyle w:val="Hyperlink"/>
            <w:noProof/>
            <w:lang w:eastAsia="ja-JP"/>
          </w:rPr>
          <w:t>Metadata of individual features</w:t>
        </w:r>
        <w:r w:rsidR="00B145C6">
          <w:rPr>
            <w:noProof/>
            <w:webHidden/>
          </w:rPr>
          <w:tab/>
        </w:r>
        <w:r w:rsidR="00B145C6">
          <w:rPr>
            <w:noProof/>
            <w:webHidden/>
          </w:rPr>
          <w:fldChar w:fldCharType="begin"/>
        </w:r>
        <w:r w:rsidR="00B145C6">
          <w:rPr>
            <w:noProof/>
            <w:webHidden/>
          </w:rPr>
          <w:instrText xml:space="preserve"> PAGEREF _Toc109574463 \h </w:instrText>
        </w:r>
        <w:r w:rsidR="00B145C6">
          <w:rPr>
            <w:noProof/>
            <w:webHidden/>
          </w:rPr>
        </w:r>
        <w:r w:rsidR="00B145C6">
          <w:rPr>
            <w:noProof/>
            <w:webHidden/>
          </w:rPr>
          <w:fldChar w:fldCharType="separate"/>
        </w:r>
        <w:r w:rsidR="00B145C6">
          <w:rPr>
            <w:noProof/>
            <w:webHidden/>
          </w:rPr>
          <w:t>5</w:t>
        </w:r>
        <w:r w:rsidR="00B145C6">
          <w:rPr>
            <w:noProof/>
            <w:webHidden/>
          </w:rPr>
          <w:fldChar w:fldCharType="end"/>
        </w:r>
      </w:hyperlink>
    </w:p>
    <w:p w14:paraId="48C9AB7A" w14:textId="1EB43E34" w:rsidR="00B145C6" w:rsidRDefault="00F07A57">
      <w:pPr>
        <w:pStyle w:val="TOC2"/>
        <w:tabs>
          <w:tab w:val="left" w:pos="960"/>
          <w:tab w:val="right" w:leader="dot" w:pos="9010"/>
        </w:tabs>
        <w:rPr>
          <w:rFonts w:eastAsiaTheme="minorEastAsia" w:cstheme="minorBidi"/>
          <w:b w:val="0"/>
          <w:bCs w:val="0"/>
          <w:noProof/>
          <w:lang w:eastAsia="zh-CN"/>
        </w:rPr>
      </w:pPr>
      <w:hyperlink w:anchor="_Toc109574464" w:history="1">
        <w:r w:rsidR="00B145C6" w:rsidRPr="00C3399B">
          <w:rPr>
            <w:rStyle w:val="Hyperlink"/>
            <w:rFonts w:ascii="Times New Roman" w:hAnsi="Times New Roman"/>
            <w:noProof/>
            <w:lang w:eastAsia="ja-JP"/>
          </w:rPr>
          <w:t>6.1</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Basic</w:t>
        </w:r>
        <w:r w:rsidR="00B145C6">
          <w:rPr>
            <w:noProof/>
            <w:webHidden/>
          </w:rPr>
          <w:tab/>
        </w:r>
        <w:r w:rsidR="00B145C6">
          <w:rPr>
            <w:noProof/>
            <w:webHidden/>
          </w:rPr>
          <w:fldChar w:fldCharType="begin"/>
        </w:r>
        <w:r w:rsidR="00B145C6">
          <w:rPr>
            <w:noProof/>
            <w:webHidden/>
          </w:rPr>
          <w:instrText xml:space="preserve"> PAGEREF _Toc109574464 \h </w:instrText>
        </w:r>
        <w:r w:rsidR="00B145C6">
          <w:rPr>
            <w:noProof/>
            <w:webHidden/>
          </w:rPr>
        </w:r>
        <w:r w:rsidR="00B145C6">
          <w:rPr>
            <w:noProof/>
            <w:webHidden/>
          </w:rPr>
          <w:fldChar w:fldCharType="separate"/>
        </w:r>
        <w:r w:rsidR="00B145C6">
          <w:rPr>
            <w:noProof/>
            <w:webHidden/>
          </w:rPr>
          <w:t>5</w:t>
        </w:r>
        <w:r w:rsidR="00B145C6">
          <w:rPr>
            <w:noProof/>
            <w:webHidden/>
          </w:rPr>
          <w:fldChar w:fldCharType="end"/>
        </w:r>
      </w:hyperlink>
    </w:p>
    <w:p w14:paraId="7BC442F4" w14:textId="3622752C"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65" w:history="1">
        <w:r w:rsidR="00B145C6" w:rsidRPr="00C3399B">
          <w:rPr>
            <w:rStyle w:val="Hyperlink"/>
            <w:noProof/>
            <w:lang w:eastAsia="ja-JP"/>
          </w:rPr>
          <w:t>6.1.1</w:t>
        </w:r>
        <w:r w:rsidR="00B145C6">
          <w:rPr>
            <w:rFonts w:eastAsiaTheme="minorEastAsia" w:cstheme="minorBidi"/>
            <w:noProof/>
            <w:sz w:val="22"/>
            <w:szCs w:val="22"/>
            <w:lang w:eastAsia="zh-CN"/>
          </w:rPr>
          <w:tab/>
        </w:r>
        <w:r w:rsidR="00B145C6" w:rsidRPr="00C3399B">
          <w:rPr>
            <w:rStyle w:val="Hyperlink"/>
            <w:noProof/>
            <w:lang w:eastAsia="ja-JP"/>
          </w:rPr>
          <w:t>Coordinate Systems</w:t>
        </w:r>
        <w:r w:rsidR="00B145C6">
          <w:rPr>
            <w:noProof/>
            <w:webHidden/>
          </w:rPr>
          <w:tab/>
        </w:r>
        <w:r w:rsidR="00B145C6">
          <w:rPr>
            <w:noProof/>
            <w:webHidden/>
          </w:rPr>
          <w:fldChar w:fldCharType="begin"/>
        </w:r>
        <w:r w:rsidR="00B145C6">
          <w:rPr>
            <w:noProof/>
            <w:webHidden/>
          </w:rPr>
          <w:instrText xml:space="preserve"> PAGEREF _Toc109574465 \h </w:instrText>
        </w:r>
        <w:r w:rsidR="00B145C6">
          <w:rPr>
            <w:noProof/>
            <w:webHidden/>
          </w:rPr>
        </w:r>
        <w:r w:rsidR="00B145C6">
          <w:rPr>
            <w:noProof/>
            <w:webHidden/>
          </w:rPr>
          <w:fldChar w:fldCharType="separate"/>
        </w:r>
        <w:r w:rsidR="00B145C6">
          <w:rPr>
            <w:noProof/>
            <w:webHidden/>
          </w:rPr>
          <w:t>5</w:t>
        </w:r>
        <w:r w:rsidR="00B145C6">
          <w:rPr>
            <w:noProof/>
            <w:webHidden/>
          </w:rPr>
          <w:fldChar w:fldCharType="end"/>
        </w:r>
      </w:hyperlink>
    </w:p>
    <w:p w14:paraId="33499077" w14:textId="005299DB"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66" w:history="1">
        <w:r w:rsidR="00B145C6" w:rsidRPr="00C3399B">
          <w:rPr>
            <w:rStyle w:val="Hyperlink"/>
            <w:noProof/>
            <w:lang w:eastAsia="ja-JP"/>
          </w:rPr>
          <w:t>6.1.2</w:t>
        </w:r>
        <w:r w:rsidR="00B145C6">
          <w:rPr>
            <w:rFonts w:eastAsiaTheme="minorEastAsia" w:cstheme="minorBidi"/>
            <w:noProof/>
            <w:sz w:val="22"/>
            <w:szCs w:val="22"/>
            <w:lang w:eastAsia="zh-CN"/>
          </w:rPr>
          <w:tab/>
        </w:r>
        <w:r w:rsidR="00B145C6" w:rsidRPr="00C3399B">
          <w:rPr>
            <w:rStyle w:val="Hyperlink"/>
            <w:noProof/>
            <w:lang w:eastAsia="ja-JP"/>
          </w:rPr>
          <w:t>Vector3</w:t>
        </w:r>
        <w:r w:rsidR="00B145C6">
          <w:rPr>
            <w:noProof/>
            <w:webHidden/>
          </w:rPr>
          <w:tab/>
        </w:r>
        <w:r w:rsidR="00B145C6">
          <w:rPr>
            <w:noProof/>
            <w:webHidden/>
          </w:rPr>
          <w:fldChar w:fldCharType="begin"/>
        </w:r>
        <w:r w:rsidR="00B145C6">
          <w:rPr>
            <w:noProof/>
            <w:webHidden/>
          </w:rPr>
          <w:instrText xml:space="preserve"> PAGEREF _Toc109574466 \h </w:instrText>
        </w:r>
        <w:r w:rsidR="00B145C6">
          <w:rPr>
            <w:noProof/>
            <w:webHidden/>
          </w:rPr>
        </w:r>
        <w:r w:rsidR="00B145C6">
          <w:rPr>
            <w:noProof/>
            <w:webHidden/>
          </w:rPr>
          <w:fldChar w:fldCharType="separate"/>
        </w:r>
        <w:r w:rsidR="00B145C6">
          <w:rPr>
            <w:noProof/>
            <w:webHidden/>
          </w:rPr>
          <w:t>6</w:t>
        </w:r>
        <w:r w:rsidR="00B145C6">
          <w:rPr>
            <w:noProof/>
            <w:webHidden/>
          </w:rPr>
          <w:fldChar w:fldCharType="end"/>
        </w:r>
      </w:hyperlink>
    </w:p>
    <w:p w14:paraId="2837E898" w14:textId="2F02ADC1"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67" w:history="1">
        <w:r w:rsidR="00B145C6" w:rsidRPr="00C3399B">
          <w:rPr>
            <w:rStyle w:val="Hyperlink"/>
            <w:noProof/>
            <w:lang w:eastAsia="ja-JP"/>
          </w:rPr>
          <w:t>6.1.3</w:t>
        </w:r>
        <w:r w:rsidR="00B145C6">
          <w:rPr>
            <w:rFonts w:eastAsiaTheme="minorEastAsia" w:cstheme="minorBidi"/>
            <w:noProof/>
            <w:sz w:val="22"/>
            <w:szCs w:val="22"/>
            <w:lang w:eastAsia="zh-CN"/>
          </w:rPr>
          <w:tab/>
        </w:r>
        <w:r w:rsidR="00B145C6" w:rsidRPr="00C3399B">
          <w:rPr>
            <w:rStyle w:val="Hyperlink"/>
            <w:noProof/>
            <w:lang w:eastAsia="ja-JP"/>
          </w:rPr>
          <w:t>Scaling</w:t>
        </w:r>
        <w:r w:rsidR="00B145C6">
          <w:rPr>
            <w:noProof/>
            <w:webHidden/>
          </w:rPr>
          <w:tab/>
        </w:r>
        <w:r w:rsidR="00B145C6">
          <w:rPr>
            <w:noProof/>
            <w:webHidden/>
          </w:rPr>
          <w:fldChar w:fldCharType="begin"/>
        </w:r>
        <w:r w:rsidR="00B145C6">
          <w:rPr>
            <w:noProof/>
            <w:webHidden/>
          </w:rPr>
          <w:instrText xml:space="preserve"> PAGEREF _Toc109574467 \h </w:instrText>
        </w:r>
        <w:r w:rsidR="00B145C6">
          <w:rPr>
            <w:noProof/>
            <w:webHidden/>
          </w:rPr>
        </w:r>
        <w:r w:rsidR="00B145C6">
          <w:rPr>
            <w:noProof/>
            <w:webHidden/>
          </w:rPr>
          <w:fldChar w:fldCharType="separate"/>
        </w:r>
        <w:r w:rsidR="00B145C6">
          <w:rPr>
            <w:noProof/>
            <w:webHidden/>
          </w:rPr>
          <w:t>6</w:t>
        </w:r>
        <w:r w:rsidR="00B145C6">
          <w:rPr>
            <w:noProof/>
            <w:webHidden/>
          </w:rPr>
          <w:fldChar w:fldCharType="end"/>
        </w:r>
      </w:hyperlink>
    </w:p>
    <w:p w14:paraId="03E2CE03" w14:textId="04ADE132"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68" w:history="1">
        <w:r w:rsidR="00B145C6" w:rsidRPr="00C3399B">
          <w:rPr>
            <w:rStyle w:val="Hyperlink"/>
            <w:noProof/>
            <w:lang w:eastAsia="ja-JP"/>
          </w:rPr>
          <w:t>6.1.4</w:t>
        </w:r>
        <w:r w:rsidR="00B145C6">
          <w:rPr>
            <w:rFonts w:eastAsiaTheme="minorEastAsia" w:cstheme="minorBidi"/>
            <w:noProof/>
            <w:sz w:val="22"/>
            <w:szCs w:val="22"/>
            <w:lang w:eastAsia="zh-CN"/>
          </w:rPr>
          <w:tab/>
        </w:r>
        <w:r w:rsidR="00B145C6" w:rsidRPr="00C3399B">
          <w:rPr>
            <w:rStyle w:val="Hyperlink"/>
            <w:noProof/>
            <w:lang w:eastAsia="ja-JP"/>
          </w:rPr>
          <w:t>Extrinsic Camera Information</w:t>
        </w:r>
        <w:r w:rsidR="00B145C6">
          <w:rPr>
            <w:noProof/>
            <w:webHidden/>
          </w:rPr>
          <w:tab/>
        </w:r>
        <w:r w:rsidR="00B145C6">
          <w:rPr>
            <w:noProof/>
            <w:webHidden/>
          </w:rPr>
          <w:fldChar w:fldCharType="begin"/>
        </w:r>
        <w:r w:rsidR="00B145C6">
          <w:rPr>
            <w:noProof/>
            <w:webHidden/>
          </w:rPr>
          <w:instrText xml:space="preserve"> PAGEREF _Toc109574468 \h </w:instrText>
        </w:r>
        <w:r w:rsidR="00B145C6">
          <w:rPr>
            <w:noProof/>
            <w:webHidden/>
          </w:rPr>
        </w:r>
        <w:r w:rsidR="00B145C6">
          <w:rPr>
            <w:noProof/>
            <w:webHidden/>
          </w:rPr>
          <w:fldChar w:fldCharType="separate"/>
        </w:r>
        <w:r w:rsidR="00B145C6">
          <w:rPr>
            <w:noProof/>
            <w:webHidden/>
          </w:rPr>
          <w:t>7</w:t>
        </w:r>
        <w:r w:rsidR="00B145C6">
          <w:rPr>
            <w:noProof/>
            <w:webHidden/>
          </w:rPr>
          <w:fldChar w:fldCharType="end"/>
        </w:r>
      </w:hyperlink>
    </w:p>
    <w:p w14:paraId="2F0604CF" w14:textId="66F50629"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69" w:history="1">
        <w:r w:rsidR="00B145C6" w:rsidRPr="00C3399B">
          <w:rPr>
            <w:rStyle w:val="Hyperlink"/>
            <w:noProof/>
            <w:lang w:eastAsia="ja-JP"/>
          </w:rPr>
          <w:t>6.1.5</w:t>
        </w:r>
        <w:r w:rsidR="00B145C6">
          <w:rPr>
            <w:rFonts w:eastAsiaTheme="minorEastAsia" w:cstheme="minorBidi"/>
            <w:noProof/>
            <w:sz w:val="22"/>
            <w:szCs w:val="22"/>
            <w:lang w:eastAsia="zh-CN"/>
          </w:rPr>
          <w:tab/>
        </w:r>
        <w:r w:rsidR="00B145C6" w:rsidRPr="00C3399B">
          <w:rPr>
            <w:rStyle w:val="Hyperlink"/>
            <w:noProof/>
            <w:lang w:eastAsia="ja-JP"/>
          </w:rPr>
          <w:t>Intrinsic Camera Information</w:t>
        </w:r>
        <w:r w:rsidR="00B145C6">
          <w:rPr>
            <w:noProof/>
            <w:webHidden/>
          </w:rPr>
          <w:tab/>
        </w:r>
        <w:r w:rsidR="00B145C6">
          <w:rPr>
            <w:noProof/>
            <w:webHidden/>
          </w:rPr>
          <w:fldChar w:fldCharType="begin"/>
        </w:r>
        <w:r w:rsidR="00B145C6">
          <w:rPr>
            <w:noProof/>
            <w:webHidden/>
          </w:rPr>
          <w:instrText xml:space="preserve"> PAGEREF _Toc109574469 \h </w:instrText>
        </w:r>
        <w:r w:rsidR="00B145C6">
          <w:rPr>
            <w:noProof/>
            <w:webHidden/>
          </w:rPr>
        </w:r>
        <w:r w:rsidR="00B145C6">
          <w:rPr>
            <w:noProof/>
            <w:webHidden/>
          </w:rPr>
          <w:fldChar w:fldCharType="separate"/>
        </w:r>
        <w:r w:rsidR="00B145C6">
          <w:rPr>
            <w:noProof/>
            <w:webHidden/>
          </w:rPr>
          <w:t>9</w:t>
        </w:r>
        <w:r w:rsidR="00B145C6">
          <w:rPr>
            <w:noProof/>
            <w:webHidden/>
          </w:rPr>
          <w:fldChar w:fldCharType="end"/>
        </w:r>
      </w:hyperlink>
    </w:p>
    <w:p w14:paraId="14F34A20" w14:textId="2DBA5C4A" w:rsidR="00B145C6" w:rsidRDefault="00F07A57">
      <w:pPr>
        <w:pStyle w:val="TOC2"/>
        <w:tabs>
          <w:tab w:val="left" w:pos="960"/>
          <w:tab w:val="right" w:leader="dot" w:pos="9010"/>
        </w:tabs>
        <w:rPr>
          <w:rFonts w:eastAsiaTheme="minorEastAsia" w:cstheme="minorBidi"/>
          <w:b w:val="0"/>
          <w:bCs w:val="0"/>
          <w:noProof/>
          <w:lang w:eastAsia="zh-CN"/>
        </w:rPr>
      </w:pPr>
      <w:hyperlink w:anchor="_Toc109574470" w:history="1">
        <w:r w:rsidR="00B145C6" w:rsidRPr="00C3399B">
          <w:rPr>
            <w:rStyle w:val="Hyperlink"/>
            <w:rFonts w:ascii="Times New Roman" w:hAnsi="Times New Roman"/>
            <w:noProof/>
            <w:lang w:eastAsia="ja-JP"/>
          </w:rPr>
          <w:t>6.2</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Viewing Spaces</w:t>
        </w:r>
        <w:r w:rsidR="00B145C6">
          <w:rPr>
            <w:noProof/>
            <w:webHidden/>
          </w:rPr>
          <w:tab/>
        </w:r>
        <w:r w:rsidR="00B145C6">
          <w:rPr>
            <w:noProof/>
            <w:webHidden/>
          </w:rPr>
          <w:fldChar w:fldCharType="begin"/>
        </w:r>
        <w:r w:rsidR="00B145C6">
          <w:rPr>
            <w:noProof/>
            <w:webHidden/>
          </w:rPr>
          <w:instrText xml:space="preserve"> PAGEREF _Toc109574470 \h </w:instrText>
        </w:r>
        <w:r w:rsidR="00B145C6">
          <w:rPr>
            <w:noProof/>
            <w:webHidden/>
          </w:rPr>
        </w:r>
        <w:r w:rsidR="00B145C6">
          <w:rPr>
            <w:noProof/>
            <w:webHidden/>
          </w:rPr>
          <w:fldChar w:fldCharType="separate"/>
        </w:r>
        <w:r w:rsidR="00B145C6">
          <w:rPr>
            <w:noProof/>
            <w:webHidden/>
          </w:rPr>
          <w:t>10</w:t>
        </w:r>
        <w:r w:rsidR="00B145C6">
          <w:rPr>
            <w:noProof/>
            <w:webHidden/>
          </w:rPr>
          <w:fldChar w:fldCharType="end"/>
        </w:r>
      </w:hyperlink>
    </w:p>
    <w:p w14:paraId="546F67B2" w14:textId="0CC5B18C"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71" w:history="1">
        <w:r w:rsidR="00B145C6" w:rsidRPr="00C3399B">
          <w:rPr>
            <w:rStyle w:val="Hyperlink"/>
            <w:noProof/>
            <w:lang w:eastAsia="ja-JP"/>
          </w:rPr>
          <w:t>6.2.1</w:t>
        </w:r>
        <w:r w:rsidR="00B145C6">
          <w:rPr>
            <w:rFonts w:eastAsiaTheme="minorEastAsia" w:cstheme="minorBidi"/>
            <w:noProof/>
            <w:sz w:val="22"/>
            <w:szCs w:val="22"/>
            <w:lang w:eastAsia="zh-CN"/>
          </w:rPr>
          <w:tab/>
        </w:r>
        <w:r w:rsidR="00B145C6" w:rsidRPr="00C3399B">
          <w:rPr>
            <w:rStyle w:val="Hyperlink"/>
            <w:noProof/>
            <w:lang w:eastAsia="ja-JP"/>
          </w:rPr>
          <w:t>Cuboid Viewing Spaces</w:t>
        </w:r>
        <w:r w:rsidR="00B145C6">
          <w:rPr>
            <w:noProof/>
            <w:webHidden/>
          </w:rPr>
          <w:tab/>
        </w:r>
        <w:r w:rsidR="00B145C6">
          <w:rPr>
            <w:noProof/>
            <w:webHidden/>
          </w:rPr>
          <w:fldChar w:fldCharType="begin"/>
        </w:r>
        <w:r w:rsidR="00B145C6">
          <w:rPr>
            <w:noProof/>
            <w:webHidden/>
          </w:rPr>
          <w:instrText xml:space="preserve"> PAGEREF _Toc109574471 \h </w:instrText>
        </w:r>
        <w:r w:rsidR="00B145C6">
          <w:rPr>
            <w:noProof/>
            <w:webHidden/>
          </w:rPr>
        </w:r>
        <w:r w:rsidR="00B145C6">
          <w:rPr>
            <w:noProof/>
            <w:webHidden/>
          </w:rPr>
          <w:fldChar w:fldCharType="separate"/>
        </w:r>
        <w:r w:rsidR="00B145C6">
          <w:rPr>
            <w:noProof/>
            <w:webHidden/>
          </w:rPr>
          <w:t>10</w:t>
        </w:r>
        <w:r w:rsidR="00B145C6">
          <w:rPr>
            <w:noProof/>
            <w:webHidden/>
          </w:rPr>
          <w:fldChar w:fldCharType="end"/>
        </w:r>
      </w:hyperlink>
    </w:p>
    <w:p w14:paraId="50E9E8BC" w14:textId="318E014A" w:rsidR="00B145C6" w:rsidRDefault="00F07A57">
      <w:pPr>
        <w:pStyle w:val="TOC2"/>
        <w:tabs>
          <w:tab w:val="left" w:pos="960"/>
          <w:tab w:val="right" w:leader="dot" w:pos="9010"/>
        </w:tabs>
        <w:rPr>
          <w:rFonts w:eastAsiaTheme="minorEastAsia" w:cstheme="minorBidi"/>
          <w:b w:val="0"/>
          <w:bCs w:val="0"/>
          <w:noProof/>
          <w:lang w:eastAsia="zh-CN"/>
        </w:rPr>
      </w:pPr>
      <w:hyperlink w:anchor="_Toc109574472" w:history="1">
        <w:r w:rsidR="00B145C6" w:rsidRPr="00C3399B">
          <w:rPr>
            <w:rStyle w:val="Hyperlink"/>
            <w:rFonts w:ascii="Times New Roman" w:hAnsi="Times New Roman"/>
            <w:noProof/>
            <w:lang w:eastAsia="ja-JP"/>
          </w:rPr>
          <w:t>6.3</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Regions</w:t>
        </w:r>
        <w:r w:rsidR="00B145C6">
          <w:rPr>
            <w:noProof/>
            <w:webHidden/>
          </w:rPr>
          <w:tab/>
        </w:r>
        <w:r w:rsidR="00B145C6">
          <w:rPr>
            <w:noProof/>
            <w:webHidden/>
          </w:rPr>
          <w:fldChar w:fldCharType="begin"/>
        </w:r>
        <w:r w:rsidR="00B145C6">
          <w:rPr>
            <w:noProof/>
            <w:webHidden/>
          </w:rPr>
          <w:instrText xml:space="preserve"> PAGEREF _Toc109574472 \h </w:instrText>
        </w:r>
        <w:r w:rsidR="00B145C6">
          <w:rPr>
            <w:noProof/>
            <w:webHidden/>
          </w:rPr>
        </w:r>
        <w:r w:rsidR="00B145C6">
          <w:rPr>
            <w:noProof/>
            <w:webHidden/>
          </w:rPr>
          <w:fldChar w:fldCharType="separate"/>
        </w:r>
        <w:r w:rsidR="00B145C6">
          <w:rPr>
            <w:noProof/>
            <w:webHidden/>
          </w:rPr>
          <w:t>10</w:t>
        </w:r>
        <w:r w:rsidR="00B145C6">
          <w:rPr>
            <w:noProof/>
            <w:webHidden/>
          </w:rPr>
          <w:fldChar w:fldCharType="end"/>
        </w:r>
      </w:hyperlink>
    </w:p>
    <w:p w14:paraId="389262AB" w14:textId="62DF8807"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73" w:history="1">
        <w:r w:rsidR="00B145C6" w:rsidRPr="00C3399B">
          <w:rPr>
            <w:rStyle w:val="Hyperlink"/>
            <w:noProof/>
            <w:lang w:eastAsia="ja-JP"/>
          </w:rPr>
          <w:t>6.3.1</w:t>
        </w:r>
        <w:r w:rsidR="00B145C6">
          <w:rPr>
            <w:rFonts w:eastAsiaTheme="minorEastAsia" w:cstheme="minorBidi"/>
            <w:noProof/>
            <w:sz w:val="22"/>
            <w:szCs w:val="22"/>
            <w:lang w:eastAsia="zh-CN"/>
          </w:rPr>
          <w:tab/>
        </w:r>
        <w:r w:rsidR="00B145C6" w:rsidRPr="00C3399B">
          <w:rPr>
            <w:rStyle w:val="Hyperlink"/>
            <w:noProof/>
            <w:lang w:eastAsia="ja-JP"/>
          </w:rPr>
          <w:t>Cuboid Regions</w:t>
        </w:r>
        <w:r w:rsidR="00B145C6">
          <w:rPr>
            <w:noProof/>
            <w:webHidden/>
          </w:rPr>
          <w:tab/>
        </w:r>
        <w:r w:rsidR="00B145C6">
          <w:rPr>
            <w:noProof/>
            <w:webHidden/>
          </w:rPr>
          <w:fldChar w:fldCharType="begin"/>
        </w:r>
        <w:r w:rsidR="00B145C6">
          <w:rPr>
            <w:noProof/>
            <w:webHidden/>
          </w:rPr>
          <w:instrText xml:space="preserve"> PAGEREF _Toc109574473 \h </w:instrText>
        </w:r>
        <w:r w:rsidR="00B145C6">
          <w:rPr>
            <w:noProof/>
            <w:webHidden/>
          </w:rPr>
        </w:r>
        <w:r w:rsidR="00B145C6">
          <w:rPr>
            <w:noProof/>
            <w:webHidden/>
          </w:rPr>
          <w:fldChar w:fldCharType="separate"/>
        </w:r>
        <w:r w:rsidR="00B145C6">
          <w:rPr>
            <w:noProof/>
            <w:webHidden/>
          </w:rPr>
          <w:t>10</w:t>
        </w:r>
        <w:r w:rsidR="00B145C6">
          <w:rPr>
            <w:noProof/>
            <w:webHidden/>
          </w:rPr>
          <w:fldChar w:fldCharType="end"/>
        </w:r>
      </w:hyperlink>
    </w:p>
    <w:p w14:paraId="62E002F3" w14:textId="4C4BF583" w:rsidR="00B145C6" w:rsidRDefault="00F07A57">
      <w:pPr>
        <w:pStyle w:val="TOC2"/>
        <w:tabs>
          <w:tab w:val="left" w:pos="960"/>
          <w:tab w:val="right" w:leader="dot" w:pos="9010"/>
        </w:tabs>
        <w:rPr>
          <w:rFonts w:eastAsiaTheme="minorEastAsia" w:cstheme="minorBidi"/>
          <w:b w:val="0"/>
          <w:bCs w:val="0"/>
          <w:noProof/>
          <w:lang w:eastAsia="zh-CN"/>
        </w:rPr>
      </w:pPr>
      <w:hyperlink w:anchor="_Toc109574474" w:history="1">
        <w:r w:rsidR="00B145C6" w:rsidRPr="00C3399B">
          <w:rPr>
            <w:rStyle w:val="Hyperlink"/>
            <w:rFonts w:ascii="Times New Roman" w:hAnsi="Times New Roman"/>
            <w:noProof/>
            <w:lang w:eastAsia="ja-JP"/>
          </w:rPr>
          <w:t>6.4</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Viewpoint</w:t>
        </w:r>
        <w:r w:rsidR="00B145C6">
          <w:rPr>
            <w:noProof/>
            <w:webHidden/>
          </w:rPr>
          <w:tab/>
        </w:r>
        <w:r w:rsidR="00B145C6">
          <w:rPr>
            <w:noProof/>
            <w:webHidden/>
          </w:rPr>
          <w:fldChar w:fldCharType="begin"/>
        </w:r>
        <w:r w:rsidR="00B145C6">
          <w:rPr>
            <w:noProof/>
            <w:webHidden/>
          </w:rPr>
          <w:instrText xml:space="preserve"> PAGEREF _Toc109574474 \h </w:instrText>
        </w:r>
        <w:r w:rsidR="00B145C6">
          <w:rPr>
            <w:noProof/>
            <w:webHidden/>
          </w:rPr>
        </w:r>
        <w:r w:rsidR="00B145C6">
          <w:rPr>
            <w:noProof/>
            <w:webHidden/>
          </w:rPr>
          <w:fldChar w:fldCharType="separate"/>
        </w:r>
        <w:r w:rsidR="00B145C6">
          <w:rPr>
            <w:noProof/>
            <w:webHidden/>
          </w:rPr>
          <w:t>11</w:t>
        </w:r>
        <w:r w:rsidR="00B145C6">
          <w:rPr>
            <w:noProof/>
            <w:webHidden/>
          </w:rPr>
          <w:fldChar w:fldCharType="end"/>
        </w:r>
      </w:hyperlink>
    </w:p>
    <w:p w14:paraId="46DE1365" w14:textId="44E42B8E"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75" w:history="1">
        <w:r w:rsidR="00B145C6" w:rsidRPr="00C3399B">
          <w:rPr>
            <w:rStyle w:val="Hyperlink"/>
            <w:noProof/>
            <w:lang w:eastAsia="ja-JP"/>
          </w:rPr>
          <w:t>6.4.1</w:t>
        </w:r>
        <w:r w:rsidR="00B145C6">
          <w:rPr>
            <w:rFonts w:eastAsiaTheme="minorEastAsia" w:cstheme="minorBidi"/>
            <w:noProof/>
            <w:sz w:val="22"/>
            <w:szCs w:val="22"/>
            <w:lang w:eastAsia="zh-CN"/>
          </w:rPr>
          <w:tab/>
        </w:r>
        <w:r w:rsidR="00B145C6" w:rsidRPr="00C3399B">
          <w:rPr>
            <w:rStyle w:val="Hyperlink"/>
            <w:noProof/>
            <w:lang w:eastAsia="ja-JP"/>
          </w:rPr>
          <w:t>Syntax</w:t>
        </w:r>
        <w:r w:rsidR="00B145C6">
          <w:rPr>
            <w:noProof/>
            <w:webHidden/>
          </w:rPr>
          <w:tab/>
        </w:r>
        <w:r w:rsidR="00B145C6">
          <w:rPr>
            <w:noProof/>
            <w:webHidden/>
          </w:rPr>
          <w:fldChar w:fldCharType="begin"/>
        </w:r>
        <w:r w:rsidR="00B145C6">
          <w:rPr>
            <w:noProof/>
            <w:webHidden/>
          </w:rPr>
          <w:instrText xml:space="preserve"> PAGEREF _Toc109574475 \h </w:instrText>
        </w:r>
        <w:r w:rsidR="00B145C6">
          <w:rPr>
            <w:noProof/>
            <w:webHidden/>
          </w:rPr>
        </w:r>
        <w:r w:rsidR="00B145C6">
          <w:rPr>
            <w:noProof/>
            <w:webHidden/>
          </w:rPr>
          <w:fldChar w:fldCharType="separate"/>
        </w:r>
        <w:r w:rsidR="00B145C6">
          <w:rPr>
            <w:noProof/>
            <w:webHidden/>
          </w:rPr>
          <w:t>11</w:t>
        </w:r>
        <w:r w:rsidR="00B145C6">
          <w:rPr>
            <w:noProof/>
            <w:webHidden/>
          </w:rPr>
          <w:fldChar w:fldCharType="end"/>
        </w:r>
      </w:hyperlink>
    </w:p>
    <w:p w14:paraId="509AF1D7" w14:textId="5ECFAB3C"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76" w:history="1">
        <w:r w:rsidR="00B145C6" w:rsidRPr="00C3399B">
          <w:rPr>
            <w:rStyle w:val="Hyperlink"/>
            <w:noProof/>
            <w:lang w:eastAsia="ja-JP"/>
          </w:rPr>
          <w:t>6.4.2</w:t>
        </w:r>
        <w:r w:rsidR="00B145C6">
          <w:rPr>
            <w:rFonts w:eastAsiaTheme="minorEastAsia" w:cstheme="minorBidi"/>
            <w:noProof/>
            <w:sz w:val="22"/>
            <w:szCs w:val="22"/>
            <w:lang w:eastAsia="zh-CN"/>
          </w:rPr>
          <w:tab/>
        </w:r>
        <w:r w:rsidR="00B145C6" w:rsidRPr="00C3399B">
          <w:rPr>
            <w:rStyle w:val="Hyperlink"/>
            <w:noProof/>
            <w:lang w:eastAsia="ja-JP"/>
          </w:rPr>
          <w:t>Semantics</w:t>
        </w:r>
        <w:r w:rsidR="00B145C6">
          <w:rPr>
            <w:noProof/>
            <w:webHidden/>
          </w:rPr>
          <w:tab/>
        </w:r>
        <w:r w:rsidR="00B145C6">
          <w:rPr>
            <w:noProof/>
            <w:webHidden/>
          </w:rPr>
          <w:fldChar w:fldCharType="begin"/>
        </w:r>
        <w:r w:rsidR="00B145C6">
          <w:rPr>
            <w:noProof/>
            <w:webHidden/>
          </w:rPr>
          <w:instrText xml:space="preserve"> PAGEREF _Toc109574476 \h </w:instrText>
        </w:r>
        <w:r w:rsidR="00B145C6">
          <w:rPr>
            <w:noProof/>
            <w:webHidden/>
          </w:rPr>
        </w:r>
        <w:r w:rsidR="00B145C6">
          <w:rPr>
            <w:noProof/>
            <w:webHidden/>
          </w:rPr>
          <w:fldChar w:fldCharType="separate"/>
        </w:r>
        <w:r w:rsidR="00B145C6">
          <w:rPr>
            <w:noProof/>
            <w:webHidden/>
          </w:rPr>
          <w:t>11</w:t>
        </w:r>
        <w:r w:rsidR="00B145C6">
          <w:rPr>
            <w:noProof/>
            <w:webHidden/>
          </w:rPr>
          <w:fldChar w:fldCharType="end"/>
        </w:r>
      </w:hyperlink>
    </w:p>
    <w:p w14:paraId="633CB160" w14:textId="3B27D9D0" w:rsidR="00B145C6" w:rsidRDefault="00F07A57">
      <w:pPr>
        <w:pStyle w:val="TOC2"/>
        <w:tabs>
          <w:tab w:val="left" w:pos="960"/>
          <w:tab w:val="right" w:leader="dot" w:pos="9010"/>
        </w:tabs>
        <w:rPr>
          <w:rFonts w:eastAsiaTheme="minorEastAsia" w:cstheme="minorBidi"/>
          <w:b w:val="0"/>
          <w:bCs w:val="0"/>
          <w:noProof/>
          <w:lang w:eastAsia="zh-CN"/>
        </w:rPr>
      </w:pPr>
      <w:hyperlink w:anchor="_Toc109574477" w:history="1">
        <w:r w:rsidR="00B145C6" w:rsidRPr="00C3399B">
          <w:rPr>
            <w:rStyle w:val="Hyperlink"/>
            <w:rFonts w:ascii="Times New Roman" w:hAnsi="Times New Roman"/>
            <w:noProof/>
            <w:lang w:eastAsia="ja-JP"/>
          </w:rPr>
          <w:t>6.5</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Viewport</w:t>
        </w:r>
        <w:r w:rsidR="00B145C6">
          <w:rPr>
            <w:noProof/>
            <w:webHidden/>
          </w:rPr>
          <w:tab/>
        </w:r>
        <w:r w:rsidR="00B145C6">
          <w:rPr>
            <w:noProof/>
            <w:webHidden/>
          </w:rPr>
          <w:fldChar w:fldCharType="begin"/>
        </w:r>
        <w:r w:rsidR="00B145C6">
          <w:rPr>
            <w:noProof/>
            <w:webHidden/>
          </w:rPr>
          <w:instrText xml:space="preserve"> PAGEREF _Toc109574477 \h </w:instrText>
        </w:r>
        <w:r w:rsidR="00B145C6">
          <w:rPr>
            <w:noProof/>
            <w:webHidden/>
          </w:rPr>
        </w:r>
        <w:r w:rsidR="00B145C6">
          <w:rPr>
            <w:noProof/>
            <w:webHidden/>
          </w:rPr>
          <w:fldChar w:fldCharType="separate"/>
        </w:r>
        <w:r w:rsidR="00B145C6">
          <w:rPr>
            <w:noProof/>
            <w:webHidden/>
          </w:rPr>
          <w:t>12</w:t>
        </w:r>
        <w:r w:rsidR="00B145C6">
          <w:rPr>
            <w:noProof/>
            <w:webHidden/>
          </w:rPr>
          <w:fldChar w:fldCharType="end"/>
        </w:r>
      </w:hyperlink>
    </w:p>
    <w:p w14:paraId="2A6D9BC6" w14:textId="2062CEC8"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78" w:history="1">
        <w:r w:rsidR="00B145C6" w:rsidRPr="00C3399B">
          <w:rPr>
            <w:rStyle w:val="Hyperlink"/>
            <w:noProof/>
            <w:lang w:eastAsia="ja-JP"/>
          </w:rPr>
          <w:t>6.5.1</w:t>
        </w:r>
        <w:r w:rsidR="00B145C6">
          <w:rPr>
            <w:rFonts w:eastAsiaTheme="minorEastAsia" w:cstheme="minorBidi"/>
            <w:noProof/>
            <w:sz w:val="22"/>
            <w:szCs w:val="22"/>
            <w:lang w:eastAsia="zh-CN"/>
          </w:rPr>
          <w:tab/>
        </w:r>
        <w:r w:rsidR="00B145C6" w:rsidRPr="00C3399B">
          <w:rPr>
            <w:rStyle w:val="Hyperlink"/>
            <w:noProof/>
            <w:lang w:eastAsia="ja-JP"/>
          </w:rPr>
          <w:t>Syntax</w:t>
        </w:r>
        <w:r w:rsidR="00B145C6">
          <w:rPr>
            <w:noProof/>
            <w:webHidden/>
          </w:rPr>
          <w:tab/>
        </w:r>
        <w:r w:rsidR="00B145C6">
          <w:rPr>
            <w:noProof/>
            <w:webHidden/>
          </w:rPr>
          <w:fldChar w:fldCharType="begin"/>
        </w:r>
        <w:r w:rsidR="00B145C6">
          <w:rPr>
            <w:noProof/>
            <w:webHidden/>
          </w:rPr>
          <w:instrText xml:space="preserve"> PAGEREF _Toc109574478 \h </w:instrText>
        </w:r>
        <w:r w:rsidR="00B145C6">
          <w:rPr>
            <w:noProof/>
            <w:webHidden/>
          </w:rPr>
        </w:r>
        <w:r w:rsidR="00B145C6">
          <w:rPr>
            <w:noProof/>
            <w:webHidden/>
          </w:rPr>
          <w:fldChar w:fldCharType="separate"/>
        </w:r>
        <w:r w:rsidR="00B145C6">
          <w:rPr>
            <w:noProof/>
            <w:webHidden/>
          </w:rPr>
          <w:t>12</w:t>
        </w:r>
        <w:r w:rsidR="00B145C6">
          <w:rPr>
            <w:noProof/>
            <w:webHidden/>
          </w:rPr>
          <w:fldChar w:fldCharType="end"/>
        </w:r>
      </w:hyperlink>
    </w:p>
    <w:p w14:paraId="49FDC3FC" w14:textId="7823E176"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79" w:history="1">
        <w:r w:rsidR="00B145C6" w:rsidRPr="00C3399B">
          <w:rPr>
            <w:rStyle w:val="Hyperlink"/>
            <w:noProof/>
            <w:lang w:eastAsia="ja-JP"/>
          </w:rPr>
          <w:t>6.5.2</w:t>
        </w:r>
        <w:r w:rsidR="00B145C6">
          <w:rPr>
            <w:rFonts w:eastAsiaTheme="minorEastAsia" w:cstheme="minorBidi"/>
            <w:noProof/>
            <w:sz w:val="22"/>
            <w:szCs w:val="22"/>
            <w:lang w:eastAsia="zh-CN"/>
          </w:rPr>
          <w:tab/>
        </w:r>
        <w:r w:rsidR="00B145C6" w:rsidRPr="00C3399B">
          <w:rPr>
            <w:rStyle w:val="Hyperlink"/>
            <w:noProof/>
            <w:lang w:eastAsia="ja-JP"/>
          </w:rPr>
          <w:t>Semantics</w:t>
        </w:r>
        <w:r w:rsidR="00B145C6">
          <w:rPr>
            <w:noProof/>
            <w:webHidden/>
          </w:rPr>
          <w:tab/>
        </w:r>
        <w:r w:rsidR="00B145C6">
          <w:rPr>
            <w:noProof/>
            <w:webHidden/>
          </w:rPr>
          <w:fldChar w:fldCharType="begin"/>
        </w:r>
        <w:r w:rsidR="00B145C6">
          <w:rPr>
            <w:noProof/>
            <w:webHidden/>
          </w:rPr>
          <w:instrText xml:space="preserve"> PAGEREF _Toc109574479 \h </w:instrText>
        </w:r>
        <w:r w:rsidR="00B145C6">
          <w:rPr>
            <w:noProof/>
            <w:webHidden/>
          </w:rPr>
        </w:r>
        <w:r w:rsidR="00B145C6">
          <w:rPr>
            <w:noProof/>
            <w:webHidden/>
          </w:rPr>
          <w:fldChar w:fldCharType="separate"/>
        </w:r>
        <w:r w:rsidR="00B145C6">
          <w:rPr>
            <w:noProof/>
            <w:webHidden/>
          </w:rPr>
          <w:t>12</w:t>
        </w:r>
        <w:r w:rsidR="00B145C6">
          <w:rPr>
            <w:noProof/>
            <w:webHidden/>
          </w:rPr>
          <w:fldChar w:fldCharType="end"/>
        </w:r>
      </w:hyperlink>
    </w:p>
    <w:p w14:paraId="27547836" w14:textId="392C5330" w:rsidR="00B145C6" w:rsidRDefault="00F07A57">
      <w:pPr>
        <w:pStyle w:val="TOC2"/>
        <w:tabs>
          <w:tab w:val="left" w:pos="960"/>
          <w:tab w:val="right" w:leader="dot" w:pos="9010"/>
        </w:tabs>
        <w:rPr>
          <w:rFonts w:eastAsiaTheme="minorEastAsia" w:cstheme="minorBidi"/>
          <w:b w:val="0"/>
          <w:bCs w:val="0"/>
          <w:noProof/>
          <w:lang w:eastAsia="zh-CN"/>
        </w:rPr>
      </w:pPr>
      <w:hyperlink w:anchor="_Toc109574480" w:history="1">
        <w:r w:rsidR="00B145C6" w:rsidRPr="00C3399B">
          <w:rPr>
            <w:rStyle w:val="Hyperlink"/>
            <w:rFonts w:ascii="Times New Roman" w:hAnsi="Times New Roman"/>
            <w:noProof/>
            <w:lang w:eastAsia="ja-JP"/>
          </w:rPr>
          <w:t>6.6</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3D Region Set</w:t>
        </w:r>
        <w:r w:rsidR="00B145C6">
          <w:rPr>
            <w:noProof/>
            <w:webHidden/>
          </w:rPr>
          <w:tab/>
        </w:r>
        <w:r w:rsidR="00B145C6">
          <w:rPr>
            <w:noProof/>
            <w:webHidden/>
          </w:rPr>
          <w:fldChar w:fldCharType="begin"/>
        </w:r>
        <w:r w:rsidR="00B145C6">
          <w:rPr>
            <w:noProof/>
            <w:webHidden/>
          </w:rPr>
          <w:instrText xml:space="preserve"> PAGEREF _Toc109574480 \h </w:instrText>
        </w:r>
        <w:r w:rsidR="00B145C6">
          <w:rPr>
            <w:noProof/>
            <w:webHidden/>
          </w:rPr>
        </w:r>
        <w:r w:rsidR="00B145C6">
          <w:rPr>
            <w:noProof/>
            <w:webHidden/>
          </w:rPr>
          <w:fldChar w:fldCharType="separate"/>
        </w:r>
        <w:r w:rsidR="00B145C6">
          <w:rPr>
            <w:noProof/>
            <w:webHidden/>
          </w:rPr>
          <w:t>12</w:t>
        </w:r>
        <w:r w:rsidR="00B145C6">
          <w:rPr>
            <w:noProof/>
            <w:webHidden/>
          </w:rPr>
          <w:fldChar w:fldCharType="end"/>
        </w:r>
      </w:hyperlink>
    </w:p>
    <w:p w14:paraId="6E94650A" w14:textId="1CBF6D8D"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81" w:history="1">
        <w:r w:rsidR="00B145C6" w:rsidRPr="00C3399B">
          <w:rPr>
            <w:rStyle w:val="Hyperlink"/>
            <w:noProof/>
            <w:lang w:eastAsia="ja-JP"/>
          </w:rPr>
          <w:t>6.6.1</w:t>
        </w:r>
        <w:r w:rsidR="00B145C6">
          <w:rPr>
            <w:rFonts w:eastAsiaTheme="minorEastAsia" w:cstheme="minorBidi"/>
            <w:noProof/>
            <w:sz w:val="22"/>
            <w:szCs w:val="22"/>
            <w:lang w:eastAsia="zh-CN"/>
          </w:rPr>
          <w:tab/>
        </w:r>
        <w:r w:rsidR="00B145C6" w:rsidRPr="00C3399B">
          <w:rPr>
            <w:rStyle w:val="Hyperlink"/>
            <w:noProof/>
            <w:lang w:eastAsia="ja-JP"/>
          </w:rPr>
          <w:t>Definition</w:t>
        </w:r>
        <w:r w:rsidR="00B145C6">
          <w:rPr>
            <w:noProof/>
            <w:webHidden/>
          </w:rPr>
          <w:tab/>
        </w:r>
        <w:r w:rsidR="00B145C6">
          <w:rPr>
            <w:noProof/>
            <w:webHidden/>
          </w:rPr>
          <w:fldChar w:fldCharType="begin"/>
        </w:r>
        <w:r w:rsidR="00B145C6">
          <w:rPr>
            <w:noProof/>
            <w:webHidden/>
          </w:rPr>
          <w:instrText xml:space="preserve"> PAGEREF _Toc109574481 \h </w:instrText>
        </w:r>
        <w:r w:rsidR="00B145C6">
          <w:rPr>
            <w:noProof/>
            <w:webHidden/>
          </w:rPr>
        </w:r>
        <w:r w:rsidR="00B145C6">
          <w:rPr>
            <w:noProof/>
            <w:webHidden/>
          </w:rPr>
          <w:fldChar w:fldCharType="separate"/>
        </w:r>
        <w:r w:rsidR="00B145C6">
          <w:rPr>
            <w:noProof/>
            <w:webHidden/>
          </w:rPr>
          <w:t>12</w:t>
        </w:r>
        <w:r w:rsidR="00B145C6">
          <w:rPr>
            <w:noProof/>
            <w:webHidden/>
          </w:rPr>
          <w:fldChar w:fldCharType="end"/>
        </w:r>
      </w:hyperlink>
    </w:p>
    <w:p w14:paraId="4DF51E07" w14:textId="6FAD9E2F"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82" w:history="1">
        <w:r w:rsidR="00B145C6" w:rsidRPr="00C3399B">
          <w:rPr>
            <w:rStyle w:val="Hyperlink"/>
            <w:noProof/>
            <w:lang w:eastAsia="ja-JP"/>
          </w:rPr>
          <w:t>6.6.2</w:t>
        </w:r>
        <w:r w:rsidR="00B145C6">
          <w:rPr>
            <w:rFonts w:eastAsiaTheme="minorEastAsia" w:cstheme="minorBidi"/>
            <w:noProof/>
            <w:sz w:val="22"/>
            <w:szCs w:val="22"/>
            <w:lang w:eastAsia="zh-CN"/>
          </w:rPr>
          <w:tab/>
        </w:r>
        <w:r w:rsidR="00B145C6" w:rsidRPr="00C3399B">
          <w:rPr>
            <w:rStyle w:val="Hyperlink"/>
            <w:noProof/>
            <w:lang w:eastAsia="ja-JP"/>
          </w:rPr>
          <w:t>Syntax</w:t>
        </w:r>
        <w:r w:rsidR="00B145C6">
          <w:rPr>
            <w:noProof/>
            <w:webHidden/>
          </w:rPr>
          <w:tab/>
        </w:r>
        <w:r w:rsidR="00B145C6">
          <w:rPr>
            <w:noProof/>
            <w:webHidden/>
          </w:rPr>
          <w:fldChar w:fldCharType="begin"/>
        </w:r>
        <w:r w:rsidR="00B145C6">
          <w:rPr>
            <w:noProof/>
            <w:webHidden/>
          </w:rPr>
          <w:instrText xml:space="preserve"> PAGEREF _Toc109574482 \h </w:instrText>
        </w:r>
        <w:r w:rsidR="00B145C6">
          <w:rPr>
            <w:noProof/>
            <w:webHidden/>
          </w:rPr>
        </w:r>
        <w:r w:rsidR="00B145C6">
          <w:rPr>
            <w:noProof/>
            <w:webHidden/>
          </w:rPr>
          <w:fldChar w:fldCharType="separate"/>
        </w:r>
        <w:r w:rsidR="00B145C6">
          <w:rPr>
            <w:noProof/>
            <w:webHidden/>
          </w:rPr>
          <w:t>13</w:t>
        </w:r>
        <w:r w:rsidR="00B145C6">
          <w:rPr>
            <w:noProof/>
            <w:webHidden/>
          </w:rPr>
          <w:fldChar w:fldCharType="end"/>
        </w:r>
      </w:hyperlink>
    </w:p>
    <w:p w14:paraId="4F8DD3E0" w14:textId="1FDE82AF"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83" w:history="1">
        <w:r w:rsidR="00B145C6" w:rsidRPr="00C3399B">
          <w:rPr>
            <w:rStyle w:val="Hyperlink"/>
            <w:noProof/>
            <w:lang w:eastAsia="ja-JP"/>
          </w:rPr>
          <w:t>6.6.3</w:t>
        </w:r>
        <w:r w:rsidR="00B145C6">
          <w:rPr>
            <w:rFonts w:eastAsiaTheme="minorEastAsia" w:cstheme="minorBidi"/>
            <w:noProof/>
            <w:sz w:val="22"/>
            <w:szCs w:val="22"/>
            <w:lang w:eastAsia="zh-CN"/>
          </w:rPr>
          <w:tab/>
        </w:r>
        <w:r w:rsidR="00B145C6" w:rsidRPr="00C3399B">
          <w:rPr>
            <w:rStyle w:val="Hyperlink"/>
            <w:noProof/>
            <w:lang w:eastAsia="ja-JP"/>
          </w:rPr>
          <w:t>Semantics</w:t>
        </w:r>
        <w:r w:rsidR="00B145C6">
          <w:rPr>
            <w:noProof/>
            <w:webHidden/>
          </w:rPr>
          <w:tab/>
        </w:r>
        <w:r w:rsidR="00B145C6">
          <w:rPr>
            <w:noProof/>
            <w:webHidden/>
          </w:rPr>
          <w:fldChar w:fldCharType="begin"/>
        </w:r>
        <w:r w:rsidR="00B145C6">
          <w:rPr>
            <w:noProof/>
            <w:webHidden/>
          </w:rPr>
          <w:instrText xml:space="preserve"> PAGEREF _Toc109574483 \h </w:instrText>
        </w:r>
        <w:r w:rsidR="00B145C6">
          <w:rPr>
            <w:noProof/>
            <w:webHidden/>
          </w:rPr>
        </w:r>
        <w:r w:rsidR="00B145C6">
          <w:rPr>
            <w:noProof/>
            <w:webHidden/>
          </w:rPr>
          <w:fldChar w:fldCharType="separate"/>
        </w:r>
        <w:r w:rsidR="00B145C6">
          <w:rPr>
            <w:noProof/>
            <w:webHidden/>
          </w:rPr>
          <w:t>14</w:t>
        </w:r>
        <w:r w:rsidR="00B145C6">
          <w:rPr>
            <w:noProof/>
            <w:webHidden/>
          </w:rPr>
          <w:fldChar w:fldCharType="end"/>
        </w:r>
      </w:hyperlink>
    </w:p>
    <w:p w14:paraId="0F061058" w14:textId="1D74D8D3" w:rsidR="00B145C6" w:rsidRDefault="00F07A57">
      <w:pPr>
        <w:pStyle w:val="TOC1"/>
        <w:rPr>
          <w:rFonts w:eastAsiaTheme="minorEastAsia" w:cstheme="minorBidi"/>
          <w:b w:val="0"/>
          <w:bCs w:val="0"/>
          <w:i w:val="0"/>
          <w:iCs w:val="0"/>
          <w:noProof/>
          <w:sz w:val="22"/>
          <w:szCs w:val="22"/>
          <w:lang w:eastAsia="zh-CN"/>
        </w:rPr>
      </w:pPr>
      <w:hyperlink w:anchor="_Toc109574484" w:history="1">
        <w:r w:rsidR="00B145C6" w:rsidRPr="00C3399B">
          <w:rPr>
            <w:rStyle w:val="Hyperlink"/>
            <w:noProof/>
            <w:lang w:eastAsia="ja-JP"/>
          </w:rPr>
          <w:t>7</w:t>
        </w:r>
        <w:r w:rsidR="00B145C6">
          <w:rPr>
            <w:rFonts w:eastAsiaTheme="minorEastAsia" w:cstheme="minorBidi"/>
            <w:b w:val="0"/>
            <w:bCs w:val="0"/>
            <w:i w:val="0"/>
            <w:iCs w:val="0"/>
            <w:noProof/>
            <w:sz w:val="22"/>
            <w:szCs w:val="22"/>
            <w:lang w:eastAsia="zh-CN"/>
          </w:rPr>
          <w:tab/>
        </w:r>
        <w:r w:rsidR="00B145C6" w:rsidRPr="00C3399B">
          <w:rPr>
            <w:rStyle w:val="Hyperlink"/>
            <w:noProof/>
            <w:lang w:eastAsia="ja-JP"/>
          </w:rPr>
          <w:t>Metadata of spatially related features</w:t>
        </w:r>
        <w:r w:rsidR="00B145C6">
          <w:rPr>
            <w:noProof/>
            <w:webHidden/>
          </w:rPr>
          <w:tab/>
        </w:r>
        <w:r w:rsidR="00B145C6">
          <w:rPr>
            <w:noProof/>
            <w:webHidden/>
          </w:rPr>
          <w:fldChar w:fldCharType="begin"/>
        </w:r>
        <w:r w:rsidR="00B145C6">
          <w:rPr>
            <w:noProof/>
            <w:webHidden/>
          </w:rPr>
          <w:instrText xml:space="preserve"> PAGEREF _Toc109574484 \h </w:instrText>
        </w:r>
        <w:r w:rsidR="00B145C6">
          <w:rPr>
            <w:noProof/>
            <w:webHidden/>
          </w:rPr>
        </w:r>
        <w:r w:rsidR="00B145C6">
          <w:rPr>
            <w:noProof/>
            <w:webHidden/>
          </w:rPr>
          <w:fldChar w:fldCharType="separate"/>
        </w:r>
        <w:r w:rsidR="00B145C6">
          <w:rPr>
            <w:noProof/>
            <w:webHidden/>
          </w:rPr>
          <w:t>15</w:t>
        </w:r>
        <w:r w:rsidR="00B145C6">
          <w:rPr>
            <w:noProof/>
            <w:webHidden/>
          </w:rPr>
          <w:fldChar w:fldCharType="end"/>
        </w:r>
      </w:hyperlink>
    </w:p>
    <w:p w14:paraId="76ADBCE2" w14:textId="2CA61A01" w:rsidR="00B145C6" w:rsidRDefault="00F07A57">
      <w:pPr>
        <w:pStyle w:val="TOC2"/>
        <w:tabs>
          <w:tab w:val="left" w:pos="960"/>
          <w:tab w:val="right" w:leader="dot" w:pos="9010"/>
        </w:tabs>
        <w:rPr>
          <w:rFonts w:eastAsiaTheme="minorEastAsia" w:cstheme="minorBidi"/>
          <w:b w:val="0"/>
          <w:bCs w:val="0"/>
          <w:noProof/>
          <w:lang w:eastAsia="zh-CN"/>
        </w:rPr>
      </w:pPr>
      <w:hyperlink w:anchor="_Toc109574485" w:history="1">
        <w:r w:rsidR="00B145C6" w:rsidRPr="00C3399B">
          <w:rPr>
            <w:rStyle w:val="Hyperlink"/>
            <w:rFonts w:ascii="Times New Roman" w:hAnsi="Times New Roman"/>
            <w:noProof/>
            <w:lang w:eastAsia="ja-JP"/>
          </w:rPr>
          <w:t>7.1</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Localized coordinate systems</w:t>
        </w:r>
        <w:r w:rsidR="00B145C6">
          <w:rPr>
            <w:noProof/>
            <w:webHidden/>
          </w:rPr>
          <w:tab/>
        </w:r>
        <w:r w:rsidR="00B145C6">
          <w:rPr>
            <w:noProof/>
            <w:webHidden/>
          </w:rPr>
          <w:fldChar w:fldCharType="begin"/>
        </w:r>
        <w:r w:rsidR="00B145C6">
          <w:rPr>
            <w:noProof/>
            <w:webHidden/>
          </w:rPr>
          <w:instrText xml:space="preserve"> PAGEREF _Toc109574485 \h </w:instrText>
        </w:r>
        <w:r w:rsidR="00B145C6">
          <w:rPr>
            <w:noProof/>
            <w:webHidden/>
          </w:rPr>
        </w:r>
        <w:r w:rsidR="00B145C6">
          <w:rPr>
            <w:noProof/>
            <w:webHidden/>
          </w:rPr>
          <w:fldChar w:fldCharType="separate"/>
        </w:r>
        <w:r w:rsidR="00B145C6">
          <w:rPr>
            <w:noProof/>
            <w:webHidden/>
          </w:rPr>
          <w:t>15</w:t>
        </w:r>
        <w:r w:rsidR="00B145C6">
          <w:rPr>
            <w:noProof/>
            <w:webHidden/>
          </w:rPr>
          <w:fldChar w:fldCharType="end"/>
        </w:r>
      </w:hyperlink>
    </w:p>
    <w:p w14:paraId="02341DCC" w14:textId="469741CC" w:rsidR="00B145C6" w:rsidRDefault="00F07A57">
      <w:pPr>
        <w:pStyle w:val="TOC2"/>
        <w:tabs>
          <w:tab w:val="left" w:pos="960"/>
          <w:tab w:val="right" w:leader="dot" w:pos="9010"/>
        </w:tabs>
        <w:rPr>
          <w:rFonts w:eastAsiaTheme="minorEastAsia" w:cstheme="minorBidi"/>
          <w:b w:val="0"/>
          <w:bCs w:val="0"/>
          <w:noProof/>
          <w:lang w:eastAsia="zh-CN"/>
        </w:rPr>
      </w:pPr>
      <w:hyperlink w:anchor="_Toc109574486" w:history="1">
        <w:r w:rsidR="00B145C6" w:rsidRPr="00C3399B">
          <w:rPr>
            <w:rStyle w:val="Hyperlink"/>
            <w:rFonts w:ascii="Times New Roman" w:hAnsi="Times New Roman"/>
            <w:noProof/>
            <w:lang w:eastAsia="ja-JP"/>
          </w:rPr>
          <w:t>7.2</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Localized viewing spaces</w:t>
        </w:r>
        <w:r w:rsidR="00B145C6">
          <w:rPr>
            <w:noProof/>
            <w:webHidden/>
          </w:rPr>
          <w:tab/>
        </w:r>
        <w:r w:rsidR="00B145C6">
          <w:rPr>
            <w:noProof/>
            <w:webHidden/>
          </w:rPr>
          <w:fldChar w:fldCharType="begin"/>
        </w:r>
        <w:r w:rsidR="00B145C6">
          <w:rPr>
            <w:noProof/>
            <w:webHidden/>
          </w:rPr>
          <w:instrText xml:space="preserve"> PAGEREF _Toc109574486 \h </w:instrText>
        </w:r>
        <w:r w:rsidR="00B145C6">
          <w:rPr>
            <w:noProof/>
            <w:webHidden/>
          </w:rPr>
        </w:r>
        <w:r w:rsidR="00B145C6">
          <w:rPr>
            <w:noProof/>
            <w:webHidden/>
          </w:rPr>
          <w:fldChar w:fldCharType="separate"/>
        </w:r>
        <w:r w:rsidR="00B145C6">
          <w:rPr>
            <w:noProof/>
            <w:webHidden/>
          </w:rPr>
          <w:t>15</w:t>
        </w:r>
        <w:r w:rsidR="00B145C6">
          <w:rPr>
            <w:noProof/>
            <w:webHidden/>
          </w:rPr>
          <w:fldChar w:fldCharType="end"/>
        </w:r>
      </w:hyperlink>
    </w:p>
    <w:p w14:paraId="2467B99B" w14:textId="7F3474D9" w:rsidR="00B145C6" w:rsidRDefault="00F07A57">
      <w:pPr>
        <w:pStyle w:val="TOC2"/>
        <w:tabs>
          <w:tab w:val="left" w:pos="960"/>
          <w:tab w:val="right" w:leader="dot" w:pos="9010"/>
        </w:tabs>
        <w:rPr>
          <w:rFonts w:eastAsiaTheme="minorEastAsia" w:cstheme="minorBidi"/>
          <w:b w:val="0"/>
          <w:bCs w:val="0"/>
          <w:noProof/>
          <w:lang w:eastAsia="zh-CN"/>
        </w:rPr>
      </w:pPr>
      <w:hyperlink w:anchor="_Toc109574487" w:history="1">
        <w:r w:rsidR="00B145C6" w:rsidRPr="00C3399B">
          <w:rPr>
            <w:rStyle w:val="Hyperlink"/>
            <w:rFonts w:ascii="Times New Roman" w:hAnsi="Times New Roman"/>
            <w:noProof/>
            <w:lang w:eastAsia="ja-JP"/>
          </w:rPr>
          <w:t>7.3</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Sub-regions</w:t>
        </w:r>
        <w:r w:rsidR="00B145C6">
          <w:rPr>
            <w:noProof/>
            <w:webHidden/>
          </w:rPr>
          <w:tab/>
        </w:r>
        <w:r w:rsidR="00B145C6">
          <w:rPr>
            <w:noProof/>
            <w:webHidden/>
          </w:rPr>
          <w:fldChar w:fldCharType="begin"/>
        </w:r>
        <w:r w:rsidR="00B145C6">
          <w:rPr>
            <w:noProof/>
            <w:webHidden/>
          </w:rPr>
          <w:instrText xml:space="preserve"> PAGEREF _Toc109574487 \h </w:instrText>
        </w:r>
        <w:r w:rsidR="00B145C6">
          <w:rPr>
            <w:noProof/>
            <w:webHidden/>
          </w:rPr>
        </w:r>
        <w:r w:rsidR="00B145C6">
          <w:rPr>
            <w:noProof/>
            <w:webHidden/>
          </w:rPr>
          <w:fldChar w:fldCharType="separate"/>
        </w:r>
        <w:r w:rsidR="00B145C6">
          <w:rPr>
            <w:noProof/>
            <w:webHidden/>
          </w:rPr>
          <w:t>15</w:t>
        </w:r>
        <w:r w:rsidR="00B145C6">
          <w:rPr>
            <w:noProof/>
            <w:webHidden/>
          </w:rPr>
          <w:fldChar w:fldCharType="end"/>
        </w:r>
      </w:hyperlink>
    </w:p>
    <w:p w14:paraId="3A484661" w14:textId="39FF62E4" w:rsidR="00B145C6" w:rsidRDefault="00F07A57">
      <w:pPr>
        <w:pStyle w:val="TOC2"/>
        <w:tabs>
          <w:tab w:val="left" w:pos="960"/>
          <w:tab w:val="right" w:leader="dot" w:pos="9010"/>
        </w:tabs>
        <w:rPr>
          <w:rFonts w:eastAsiaTheme="minorEastAsia" w:cstheme="minorBidi"/>
          <w:b w:val="0"/>
          <w:bCs w:val="0"/>
          <w:noProof/>
          <w:lang w:eastAsia="zh-CN"/>
        </w:rPr>
      </w:pPr>
      <w:hyperlink w:anchor="_Toc109574488" w:history="1">
        <w:r w:rsidR="00B145C6" w:rsidRPr="00C3399B">
          <w:rPr>
            <w:rStyle w:val="Hyperlink"/>
            <w:rFonts w:ascii="Times New Roman" w:hAnsi="Times New Roman"/>
            <w:noProof/>
            <w:lang w:eastAsia="ja-JP"/>
          </w:rPr>
          <w:t>7.4</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Objects in Regions</w:t>
        </w:r>
        <w:r w:rsidR="00B145C6">
          <w:rPr>
            <w:noProof/>
            <w:webHidden/>
          </w:rPr>
          <w:tab/>
        </w:r>
        <w:r w:rsidR="00B145C6">
          <w:rPr>
            <w:noProof/>
            <w:webHidden/>
          </w:rPr>
          <w:fldChar w:fldCharType="begin"/>
        </w:r>
        <w:r w:rsidR="00B145C6">
          <w:rPr>
            <w:noProof/>
            <w:webHidden/>
          </w:rPr>
          <w:instrText xml:space="preserve"> PAGEREF _Toc109574488 \h </w:instrText>
        </w:r>
        <w:r w:rsidR="00B145C6">
          <w:rPr>
            <w:noProof/>
            <w:webHidden/>
          </w:rPr>
        </w:r>
        <w:r w:rsidR="00B145C6">
          <w:rPr>
            <w:noProof/>
            <w:webHidden/>
          </w:rPr>
          <w:fldChar w:fldCharType="separate"/>
        </w:r>
        <w:r w:rsidR="00B145C6">
          <w:rPr>
            <w:noProof/>
            <w:webHidden/>
          </w:rPr>
          <w:t>15</w:t>
        </w:r>
        <w:r w:rsidR="00B145C6">
          <w:rPr>
            <w:noProof/>
            <w:webHidden/>
          </w:rPr>
          <w:fldChar w:fldCharType="end"/>
        </w:r>
      </w:hyperlink>
    </w:p>
    <w:p w14:paraId="01C0C445" w14:textId="6DE97C93" w:rsidR="00B145C6" w:rsidRDefault="00F07A57">
      <w:pPr>
        <w:pStyle w:val="TOC2"/>
        <w:tabs>
          <w:tab w:val="left" w:pos="960"/>
          <w:tab w:val="right" w:leader="dot" w:pos="9010"/>
        </w:tabs>
        <w:rPr>
          <w:rFonts w:eastAsiaTheme="minorEastAsia" w:cstheme="minorBidi"/>
          <w:b w:val="0"/>
          <w:bCs w:val="0"/>
          <w:noProof/>
          <w:lang w:eastAsia="zh-CN"/>
        </w:rPr>
      </w:pPr>
      <w:hyperlink w:anchor="_Toc109574489" w:history="1">
        <w:r w:rsidR="00B145C6" w:rsidRPr="00C3399B">
          <w:rPr>
            <w:rStyle w:val="Hyperlink"/>
            <w:rFonts w:ascii="Times New Roman" w:hAnsi="Times New Roman"/>
            <w:noProof/>
            <w:lang w:eastAsia="ja-JP"/>
          </w:rPr>
          <w:t>7.5</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Overlay of Regions/Objects</w:t>
        </w:r>
        <w:r w:rsidR="00B145C6">
          <w:rPr>
            <w:noProof/>
            <w:webHidden/>
          </w:rPr>
          <w:tab/>
        </w:r>
        <w:r w:rsidR="00B145C6">
          <w:rPr>
            <w:noProof/>
            <w:webHidden/>
          </w:rPr>
          <w:fldChar w:fldCharType="begin"/>
        </w:r>
        <w:r w:rsidR="00B145C6">
          <w:rPr>
            <w:noProof/>
            <w:webHidden/>
          </w:rPr>
          <w:instrText xml:space="preserve"> PAGEREF _Toc109574489 \h </w:instrText>
        </w:r>
        <w:r w:rsidR="00B145C6">
          <w:rPr>
            <w:noProof/>
            <w:webHidden/>
          </w:rPr>
        </w:r>
        <w:r w:rsidR="00B145C6">
          <w:rPr>
            <w:noProof/>
            <w:webHidden/>
          </w:rPr>
          <w:fldChar w:fldCharType="separate"/>
        </w:r>
        <w:r w:rsidR="00B145C6">
          <w:rPr>
            <w:noProof/>
            <w:webHidden/>
          </w:rPr>
          <w:t>15</w:t>
        </w:r>
        <w:r w:rsidR="00B145C6">
          <w:rPr>
            <w:noProof/>
            <w:webHidden/>
          </w:rPr>
          <w:fldChar w:fldCharType="end"/>
        </w:r>
      </w:hyperlink>
    </w:p>
    <w:p w14:paraId="5B36340D" w14:textId="7160F6EA" w:rsidR="00B145C6" w:rsidRDefault="00F07A57">
      <w:pPr>
        <w:pStyle w:val="TOC1"/>
        <w:rPr>
          <w:rFonts w:eastAsiaTheme="minorEastAsia" w:cstheme="minorBidi"/>
          <w:b w:val="0"/>
          <w:bCs w:val="0"/>
          <w:i w:val="0"/>
          <w:iCs w:val="0"/>
          <w:noProof/>
          <w:sz w:val="22"/>
          <w:szCs w:val="22"/>
          <w:lang w:eastAsia="zh-CN"/>
        </w:rPr>
      </w:pPr>
      <w:hyperlink w:anchor="_Toc109574490" w:history="1">
        <w:r w:rsidR="00B145C6" w:rsidRPr="00C3399B">
          <w:rPr>
            <w:rStyle w:val="Hyperlink"/>
            <w:noProof/>
            <w:lang w:eastAsia="ja-JP"/>
          </w:rPr>
          <w:t>8</w:t>
        </w:r>
        <w:r w:rsidR="00B145C6">
          <w:rPr>
            <w:rFonts w:eastAsiaTheme="minorEastAsia" w:cstheme="minorBidi"/>
            <w:b w:val="0"/>
            <w:bCs w:val="0"/>
            <w:i w:val="0"/>
            <w:iCs w:val="0"/>
            <w:noProof/>
            <w:sz w:val="22"/>
            <w:szCs w:val="22"/>
            <w:lang w:eastAsia="zh-CN"/>
          </w:rPr>
          <w:tab/>
        </w:r>
        <w:r w:rsidR="00B145C6" w:rsidRPr="00C3399B">
          <w:rPr>
            <w:rStyle w:val="Hyperlink"/>
            <w:noProof/>
            <w:lang w:eastAsia="ja-JP"/>
          </w:rPr>
          <w:t>Volumetric region item and region annotations</w:t>
        </w:r>
        <w:r w:rsidR="00B145C6">
          <w:rPr>
            <w:noProof/>
            <w:webHidden/>
          </w:rPr>
          <w:tab/>
        </w:r>
        <w:r w:rsidR="00B145C6">
          <w:rPr>
            <w:noProof/>
            <w:webHidden/>
          </w:rPr>
          <w:fldChar w:fldCharType="begin"/>
        </w:r>
        <w:r w:rsidR="00B145C6">
          <w:rPr>
            <w:noProof/>
            <w:webHidden/>
          </w:rPr>
          <w:instrText xml:space="preserve"> PAGEREF _Toc109574490 \h </w:instrText>
        </w:r>
        <w:r w:rsidR="00B145C6">
          <w:rPr>
            <w:noProof/>
            <w:webHidden/>
          </w:rPr>
        </w:r>
        <w:r w:rsidR="00B145C6">
          <w:rPr>
            <w:noProof/>
            <w:webHidden/>
          </w:rPr>
          <w:fldChar w:fldCharType="separate"/>
        </w:r>
        <w:r w:rsidR="00B145C6">
          <w:rPr>
            <w:noProof/>
            <w:webHidden/>
          </w:rPr>
          <w:t>15</w:t>
        </w:r>
        <w:r w:rsidR="00B145C6">
          <w:rPr>
            <w:noProof/>
            <w:webHidden/>
          </w:rPr>
          <w:fldChar w:fldCharType="end"/>
        </w:r>
      </w:hyperlink>
    </w:p>
    <w:p w14:paraId="4977BE47" w14:textId="4D9FE570" w:rsidR="00B145C6" w:rsidRDefault="00F07A57">
      <w:pPr>
        <w:pStyle w:val="TOC2"/>
        <w:tabs>
          <w:tab w:val="left" w:pos="960"/>
          <w:tab w:val="right" w:leader="dot" w:pos="9010"/>
        </w:tabs>
        <w:rPr>
          <w:rFonts w:eastAsiaTheme="minorEastAsia" w:cstheme="minorBidi"/>
          <w:b w:val="0"/>
          <w:bCs w:val="0"/>
          <w:noProof/>
          <w:lang w:eastAsia="zh-CN"/>
        </w:rPr>
      </w:pPr>
      <w:hyperlink w:anchor="_Toc109574491" w:history="1">
        <w:r w:rsidR="00B145C6" w:rsidRPr="00C3399B">
          <w:rPr>
            <w:rStyle w:val="Hyperlink"/>
            <w:rFonts w:ascii="Times New Roman" w:hAnsi="Times New Roman"/>
            <w:noProof/>
            <w:lang w:eastAsia="ja-JP"/>
          </w:rPr>
          <w:t>8.1</w:t>
        </w:r>
        <w:r w:rsidR="00B145C6">
          <w:rPr>
            <w:rFonts w:eastAsiaTheme="minorEastAsia" w:cstheme="minorBidi"/>
            <w:b w:val="0"/>
            <w:bCs w:val="0"/>
            <w:noProof/>
            <w:lang w:eastAsia="zh-CN"/>
          </w:rPr>
          <w:tab/>
        </w:r>
        <w:r w:rsidR="00B145C6" w:rsidRPr="00C3399B">
          <w:rPr>
            <w:rStyle w:val="Hyperlink"/>
            <w:rFonts w:ascii="Times New Roman" w:hAnsi="Times New Roman"/>
            <w:noProof/>
            <w:lang w:eastAsia="ja-JP"/>
          </w:rPr>
          <w:t>Volumetric region item</w:t>
        </w:r>
        <w:r w:rsidR="00B145C6">
          <w:rPr>
            <w:noProof/>
            <w:webHidden/>
          </w:rPr>
          <w:tab/>
        </w:r>
        <w:r w:rsidR="00B145C6">
          <w:rPr>
            <w:noProof/>
            <w:webHidden/>
          </w:rPr>
          <w:fldChar w:fldCharType="begin"/>
        </w:r>
        <w:r w:rsidR="00B145C6">
          <w:rPr>
            <w:noProof/>
            <w:webHidden/>
          </w:rPr>
          <w:instrText xml:space="preserve"> PAGEREF _Toc109574491 \h </w:instrText>
        </w:r>
        <w:r w:rsidR="00B145C6">
          <w:rPr>
            <w:noProof/>
            <w:webHidden/>
          </w:rPr>
        </w:r>
        <w:r w:rsidR="00B145C6">
          <w:rPr>
            <w:noProof/>
            <w:webHidden/>
          </w:rPr>
          <w:fldChar w:fldCharType="separate"/>
        </w:r>
        <w:r w:rsidR="00B145C6">
          <w:rPr>
            <w:noProof/>
            <w:webHidden/>
          </w:rPr>
          <w:t>15</w:t>
        </w:r>
        <w:r w:rsidR="00B145C6">
          <w:rPr>
            <w:noProof/>
            <w:webHidden/>
          </w:rPr>
          <w:fldChar w:fldCharType="end"/>
        </w:r>
      </w:hyperlink>
    </w:p>
    <w:p w14:paraId="11CB7553" w14:textId="36F6B5E0"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92" w:history="1">
        <w:r w:rsidR="00B145C6" w:rsidRPr="00C3399B">
          <w:rPr>
            <w:rStyle w:val="Hyperlink"/>
            <w:noProof/>
            <w:lang w:eastAsia="ja-JP"/>
          </w:rPr>
          <w:t>8.1.1</w:t>
        </w:r>
        <w:r w:rsidR="00B145C6">
          <w:rPr>
            <w:rFonts w:eastAsiaTheme="minorEastAsia" w:cstheme="minorBidi"/>
            <w:noProof/>
            <w:sz w:val="22"/>
            <w:szCs w:val="22"/>
            <w:lang w:eastAsia="zh-CN"/>
          </w:rPr>
          <w:tab/>
        </w:r>
        <w:r w:rsidR="00B145C6" w:rsidRPr="00C3399B">
          <w:rPr>
            <w:rStyle w:val="Hyperlink"/>
            <w:noProof/>
            <w:lang w:eastAsia="ja-JP"/>
          </w:rPr>
          <w:t>Definition</w:t>
        </w:r>
        <w:r w:rsidR="00B145C6">
          <w:rPr>
            <w:noProof/>
            <w:webHidden/>
          </w:rPr>
          <w:tab/>
        </w:r>
        <w:r w:rsidR="00B145C6">
          <w:rPr>
            <w:noProof/>
            <w:webHidden/>
          </w:rPr>
          <w:fldChar w:fldCharType="begin"/>
        </w:r>
        <w:r w:rsidR="00B145C6">
          <w:rPr>
            <w:noProof/>
            <w:webHidden/>
          </w:rPr>
          <w:instrText xml:space="preserve"> PAGEREF _Toc109574492 \h </w:instrText>
        </w:r>
        <w:r w:rsidR="00B145C6">
          <w:rPr>
            <w:noProof/>
            <w:webHidden/>
          </w:rPr>
        </w:r>
        <w:r w:rsidR="00B145C6">
          <w:rPr>
            <w:noProof/>
            <w:webHidden/>
          </w:rPr>
          <w:fldChar w:fldCharType="separate"/>
        </w:r>
        <w:r w:rsidR="00B145C6">
          <w:rPr>
            <w:noProof/>
            <w:webHidden/>
          </w:rPr>
          <w:t>15</w:t>
        </w:r>
        <w:r w:rsidR="00B145C6">
          <w:rPr>
            <w:noProof/>
            <w:webHidden/>
          </w:rPr>
          <w:fldChar w:fldCharType="end"/>
        </w:r>
      </w:hyperlink>
    </w:p>
    <w:p w14:paraId="4560A83A" w14:textId="1FB7F988"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93" w:history="1">
        <w:r w:rsidR="00B145C6" w:rsidRPr="00C3399B">
          <w:rPr>
            <w:rStyle w:val="Hyperlink"/>
            <w:noProof/>
            <w:lang w:eastAsia="ja-JP"/>
          </w:rPr>
          <w:t>8.1.2</w:t>
        </w:r>
        <w:r w:rsidR="00B145C6">
          <w:rPr>
            <w:rFonts w:eastAsiaTheme="minorEastAsia" w:cstheme="minorBidi"/>
            <w:noProof/>
            <w:sz w:val="22"/>
            <w:szCs w:val="22"/>
            <w:lang w:eastAsia="zh-CN"/>
          </w:rPr>
          <w:tab/>
        </w:r>
        <w:r w:rsidR="00B145C6" w:rsidRPr="00C3399B">
          <w:rPr>
            <w:rStyle w:val="Hyperlink"/>
            <w:noProof/>
            <w:lang w:eastAsia="ja-JP"/>
          </w:rPr>
          <w:t>Syntax</w:t>
        </w:r>
        <w:r w:rsidR="00B145C6">
          <w:rPr>
            <w:noProof/>
            <w:webHidden/>
          </w:rPr>
          <w:tab/>
        </w:r>
        <w:r w:rsidR="00B145C6">
          <w:rPr>
            <w:noProof/>
            <w:webHidden/>
          </w:rPr>
          <w:fldChar w:fldCharType="begin"/>
        </w:r>
        <w:r w:rsidR="00B145C6">
          <w:rPr>
            <w:noProof/>
            <w:webHidden/>
          </w:rPr>
          <w:instrText xml:space="preserve"> PAGEREF _Toc109574493 \h </w:instrText>
        </w:r>
        <w:r w:rsidR="00B145C6">
          <w:rPr>
            <w:noProof/>
            <w:webHidden/>
          </w:rPr>
        </w:r>
        <w:r w:rsidR="00B145C6">
          <w:rPr>
            <w:noProof/>
            <w:webHidden/>
          </w:rPr>
          <w:fldChar w:fldCharType="separate"/>
        </w:r>
        <w:r w:rsidR="00B145C6">
          <w:rPr>
            <w:noProof/>
            <w:webHidden/>
          </w:rPr>
          <w:t>16</w:t>
        </w:r>
        <w:r w:rsidR="00B145C6">
          <w:rPr>
            <w:noProof/>
            <w:webHidden/>
          </w:rPr>
          <w:fldChar w:fldCharType="end"/>
        </w:r>
      </w:hyperlink>
    </w:p>
    <w:p w14:paraId="28227FF4" w14:textId="12BD405F"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494" w:history="1">
        <w:r w:rsidR="00B145C6" w:rsidRPr="00C3399B">
          <w:rPr>
            <w:rStyle w:val="Hyperlink"/>
            <w:noProof/>
            <w:lang w:eastAsia="ja-JP"/>
          </w:rPr>
          <w:t>8.1.3</w:t>
        </w:r>
        <w:r w:rsidR="00B145C6">
          <w:rPr>
            <w:rFonts w:eastAsiaTheme="minorEastAsia" w:cstheme="minorBidi"/>
            <w:noProof/>
            <w:sz w:val="22"/>
            <w:szCs w:val="22"/>
            <w:lang w:eastAsia="zh-CN"/>
          </w:rPr>
          <w:tab/>
        </w:r>
        <w:r w:rsidR="00B145C6" w:rsidRPr="00C3399B">
          <w:rPr>
            <w:rStyle w:val="Hyperlink"/>
            <w:noProof/>
            <w:lang w:eastAsia="ja-JP"/>
          </w:rPr>
          <w:t>Semantics</w:t>
        </w:r>
        <w:r w:rsidR="00B145C6">
          <w:rPr>
            <w:noProof/>
            <w:webHidden/>
          </w:rPr>
          <w:tab/>
        </w:r>
        <w:r w:rsidR="00B145C6">
          <w:rPr>
            <w:noProof/>
            <w:webHidden/>
          </w:rPr>
          <w:fldChar w:fldCharType="begin"/>
        </w:r>
        <w:r w:rsidR="00B145C6">
          <w:rPr>
            <w:noProof/>
            <w:webHidden/>
          </w:rPr>
          <w:instrText xml:space="preserve"> PAGEREF _Toc109574494 \h </w:instrText>
        </w:r>
        <w:r w:rsidR="00B145C6">
          <w:rPr>
            <w:noProof/>
            <w:webHidden/>
          </w:rPr>
        </w:r>
        <w:r w:rsidR="00B145C6">
          <w:rPr>
            <w:noProof/>
            <w:webHidden/>
          </w:rPr>
          <w:fldChar w:fldCharType="separate"/>
        </w:r>
        <w:r w:rsidR="00B145C6">
          <w:rPr>
            <w:noProof/>
            <w:webHidden/>
          </w:rPr>
          <w:t>16</w:t>
        </w:r>
        <w:r w:rsidR="00B145C6">
          <w:rPr>
            <w:noProof/>
            <w:webHidden/>
          </w:rPr>
          <w:fldChar w:fldCharType="end"/>
        </w:r>
      </w:hyperlink>
    </w:p>
    <w:p w14:paraId="4E938709" w14:textId="2A8F5ACE" w:rsidR="00B145C6" w:rsidRDefault="00F07A57">
      <w:pPr>
        <w:pStyle w:val="TOC1"/>
        <w:rPr>
          <w:rFonts w:eastAsiaTheme="minorEastAsia" w:cstheme="minorBidi"/>
          <w:b w:val="0"/>
          <w:bCs w:val="0"/>
          <w:i w:val="0"/>
          <w:iCs w:val="0"/>
          <w:noProof/>
          <w:sz w:val="22"/>
          <w:szCs w:val="22"/>
          <w:lang w:eastAsia="zh-CN"/>
        </w:rPr>
      </w:pPr>
      <w:hyperlink w:anchor="_Toc109574495" w:history="1">
        <w:r w:rsidR="00B145C6" w:rsidRPr="00C3399B">
          <w:rPr>
            <w:rStyle w:val="Hyperlink"/>
            <w:noProof/>
            <w:lang w:eastAsia="ja-JP"/>
          </w:rPr>
          <w:t>9</w:t>
        </w:r>
        <w:r w:rsidR="00B145C6">
          <w:rPr>
            <w:rFonts w:eastAsiaTheme="minorEastAsia" w:cstheme="minorBidi"/>
            <w:b w:val="0"/>
            <w:bCs w:val="0"/>
            <w:i w:val="0"/>
            <w:iCs w:val="0"/>
            <w:noProof/>
            <w:sz w:val="22"/>
            <w:szCs w:val="22"/>
            <w:lang w:eastAsia="zh-CN"/>
          </w:rPr>
          <w:tab/>
        </w:r>
        <w:r w:rsidR="00B145C6" w:rsidRPr="00C3399B">
          <w:rPr>
            <w:rStyle w:val="Hyperlink"/>
            <w:noProof/>
            <w:lang w:eastAsia="ja-JP"/>
          </w:rPr>
          <w:t>Dynamic metadata tracks</w:t>
        </w:r>
        <w:r w:rsidR="00B145C6">
          <w:rPr>
            <w:noProof/>
            <w:webHidden/>
          </w:rPr>
          <w:tab/>
        </w:r>
        <w:r w:rsidR="00B145C6">
          <w:rPr>
            <w:noProof/>
            <w:webHidden/>
          </w:rPr>
          <w:fldChar w:fldCharType="begin"/>
        </w:r>
        <w:r w:rsidR="00B145C6">
          <w:rPr>
            <w:noProof/>
            <w:webHidden/>
          </w:rPr>
          <w:instrText xml:space="preserve"> PAGEREF _Toc109574495 \h </w:instrText>
        </w:r>
        <w:r w:rsidR="00B145C6">
          <w:rPr>
            <w:noProof/>
            <w:webHidden/>
          </w:rPr>
        </w:r>
        <w:r w:rsidR="00B145C6">
          <w:rPr>
            <w:noProof/>
            <w:webHidden/>
          </w:rPr>
          <w:fldChar w:fldCharType="separate"/>
        </w:r>
        <w:r w:rsidR="00B145C6">
          <w:rPr>
            <w:noProof/>
            <w:webHidden/>
          </w:rPr>
          <w:t>16</w:t>
        </w:r>
        <w:r w:rsidR="00B145C6">
          <w:rPr>
            <w:noProof/>
            <w:webHidden/>
          </w:rPr>
          <w:fldChar w:fldCharType="end"/>
        </w:r>
      </w:hyperlink>
    </w:p>
    <w:p w14:paraId="0CB0447B" w14:textId="73C220D9" w:rsidR="00B145C6" w:rsidRDefault="00F07A57">
      <w:pPr>
        <w:pStyle w:val="TOC1"/>
        <w:rPr>
          <w:rFonts w:eastAsiaTheme="minorEastAsia" w:cstheme="minorBidi"/>
          <w:b w:val="0"/>
          <w:bCs w:val="0"/>
          <w:i w:val="0"/>
          <w:iCs w:val="0"/>
          <w:noProof/>
          <w:sz w:val="22"/>
          <w:szCs w:val="22"/>
          <w:lang w:eastAsia="zh-CN"/>
        </w:rPr>
      </w:pPr>
      <w:hyperlink w:anchor="_Toc109574496" w:history="1">
        <w:r w:rsidR="00B145C6" w:rsidRPr="00C3399B">
          <w:rPr>
            <w:rStyle w:val="Hyperlink"/>
            <w:noProof/>
            <w:lang w:eastAsia="ja-JP"/>
          </w:rPr>
          <w:t>10</w:t>
        </w:r>
        <w:r w:rsidR="00B145C6">
          <w:rPr>
            <w:rFonts w:eastAsiaTheme="minorEastAsia" w:cstheme="minorBidi"/>
            <w:b w:val="0"/>
            <w:bCs w:val="0"/>
            <w:i w:val="0"/>
            <w:iCs w:val="0"/>
            <w:noProof/>
            <w:sz w:val="22"/>
            <w:szCs w:val="22"/>
            <w:lang w:eastAsia="zh-CN"/>
          </w:rPr>
          <w:tab/>
        </w:r>
        <w:r w:rsidR="00B145C6" w:rsidRPr="00C3399B">
          <w:rPr>
            <w:rStyle w:val="Hyperlink"/>
            <w:noProof/>
            <w:lang w:eastAsia="ja-JP"/>
          </w:rPr>
          <w:t xml:space="preserve">DASH </w:t>
        </w:r>
        <w:r w:rsidR="00B145C6" w:rsidRPr="00C3399B">
          <w:rPr>
            <w:rStyle w:val="Hyperlink"/>
            <w:noProof/>
          </w:rPr>
          <w:t>descriptors</w:t>
        </w:r>
        <w:r w:rsidR="00B145C6">
          <w:rPr>
            <w:noProof/>
            <w:webHidden/>
          </w:rPr>
          <w:tab/>
        </w:r>
        <w:r w:rsidR="00B145C6">
          <w:rPr>
            <w:noProof/>
            <w:webHidden/>
          </w:rPr>
          <w:fldChar w:fldCharType="begin"/>
        </w:r>
        <w:r w:rsidR="00B145C6">
          <w:rPr>
            <w:noProof/>
            <w:webHidden/>
          </w:rPr>
          <w:instrText xml:space="preserve"> PAGEREF _Toc109574496 \h </w:instrText>
        </w:r>
        <w:r w:rsidR="00B145C6">
          <w:rPr>
            <w:noProof/>
            <w:webHidden/>
          </w:rPr>
        </w:r>
        <w:r w:rsidR="00B145C6">
          <w:rPr>
            <w:noProof/>
            <w:webHidden/>
          </w:rPr>
          <w:fldChar w:fldCharType="separate"/>
        </w:r>
        <w:r w:rsidR="00B145C6">
          <w:rPr>
            <w:noProof/>
            <w:webHidden/>
          </w:rPr>
          <w:t>16</w:t>
        </w:r>
        <w:r w:rsidR="00B145C6">
          <w:rPr>
            <w:noProof/>
            <w:webHidden/>
          </w:rPr>
          <w:fldChar w:fldCharType="end"/>
        </w:r>
      </w:hyperlink>
    </w:p>
    <w:p w14:paraId="613FDED9" w14:textId="7FE4C52E" w:rsidR="00B145C6" w:rsidRDefault="00F07A57">
      <w:pPr>
        <w:pStyle w:val="TOC1"/>
        <w:rPr>
          <w:rFonts w:eastAsiaTheme="minorEastAsia" w:cstheme="minorBidi"/>
          <w:b w:val="0"/>
          <w:bCs w:val="0"/>
          <w:i w:val="0"/>
          <w:iCs w:val="0"/>
          <w:noProof/>
          <w:sz w:val="22"/>
          <w:szCs w:val="22"/>
          <w:lang w:eastAsia="zh-CN"/>
        </w:rPr>
      </w:pPr>
      <w:hyperlink w:anchor="_Toc109574497" w:history="1">
        <w:r w:rsidR="00B145C6" w:rsidRPr="00C3399B">
          <w:rPr>
            <w:rStyle w:val="Hyperlink"/>
            <w:noProof/>
            <w:lang w:eastAsia="ko-KR"/>
          </w:rPr>
          <w:t xml:space="preserve">Annex A (normative)  </w:t>
        </w:r>
        <w:r w:rsidR="00B145C6" w:rsidRPr="00C3399B">
          <w:rPr>
            <w:rStyle w:val="Hyperlink"/>
            <w:noProof/>
          </w:rPr>
          <w:t xml:space="preserve">Annotation of non-timed visual volumetric data </w:t>
        </w:r>
        <w:r w:rsidR="00B145C6">
          <w:rPr>
            <w:noProof/>
            <w:webHidden/>
          </w:rPr>
          <w:tab/>
        </w:r>
        <w:r w:rsidR="00B145C6">
          <w:rPr>
            <w:noProof/>
            <w:webHidden/>
          </w:rPr>
          <w:fldChar w:fldCharType="begin"/>
        </w:r>
        <w:r w:rsidR="00B145C6">
          <w:rPr>
            <w:noProof/>
            <w:webHidden/>
          </w:rPr>
          <w:instrText xml:space="preserve"> PAGEREF _Toc109574497 \h </w:instrText>
        </w:r>
        <w:r w:rsidR="00B145C6">
          <w:rPr>
            <w:noProof/>
            <w:webHidden/>
          </w:rPr>
        </w:r>
        <w:r w:rsidR="00B145C6">
          <w:rPr>
            <w:noProof/>
            <w:webHidden/>
          </w:rPr>
          <w:fldChar w:fldCharType="separate"/>
        </w:r>
        <w:r w:rsidR="00B145C6">
          <w:rPr>
            <w:noProof/>
            <w:webHidden/>
          </w:rPr>
          <w:t>17</w:t>
        </w:r>
        <w:r w:rsidR="00B145C6">
          <w:rPr>
            <w:noProof/>
            <w:webHidden/>
          </w:rPr>
          <w:fldChar w:fldCharType="end"/>
        </w:r>
      </w:hyperlink>
    </w:p>
    <w:p w14:paraId="6A552590" w14:textId="046F7F2B" w:rsidR="00B145C6" w:rsidRDefault="00F07A57">
      <w:pPr>
        <w:pStyle w:val="TOC2"/>
        <w:tabs>
          <w:tab w:val="left" w:pos="960"/>
          <w:tab w:val="right" w:leader="dot" w:pos="9010"/>
        </w:tabs>
        <w:rPr>
          <w:rFonts w:eastAsiaTheme="minorEastAsia" w:cstheme="minorBidi"/>
          <w:b w:val="0"/>
          <w:bCs w:val="0"/>
          <w:noProof/>
          <w:lang w:eastAsia="zh-CN"/>
        </w:rPr>
      </w:pPr>
      <w:hyperlink w:anchor="_Toc109574498" w:history="1">
        <w:r w:rsidR="00B145C6" w:rsidRPr="00C3399B">
          <w:rPr>
            <w:rStyle w:val="Hyperlink"/>
            <w:rFonts w:ascii="Cambria" w:eastAsia="Batang" w:hAnsi="Cambria"/>
            <w:noProof/>
            <w:lang w:eastAsia="ko-KR"/>
          </w:rPr>
          <w:t>A.1</w:t>
        </w:r>
        <w:r w:rsidR="00B145C6">
          <w:rPr>
            <w:rFonts w:eastAsiaTheme="minorEastAsia" w:cstheme="minorBidi"/>
            <w:b w:val="0"/>
            <w:bCs w:val="0"/>
            <w:noProof/>
            <w:lang w:eastAsia="zh-CN"/>
          </w:rPr>
          <w:tab/>
        </w:r>
        <w:r w:rsidR="00B145C6" w:rsidRPr="00C3399B">
          <w:rPr>
            <w:rStyle w:val="Hyperlink"/>
            <w:rFonts w:ascii="Cambria" w:eastAsia="Batang" w:hAnsi="Cambria"/>
            <w:noProof/>
            <w:lang w:eastAsia="ko-KR"/>
          </w:rPr>
          <w:t>General</w:t>
        </w:r>
        <w:r w:rsidR="00B145C6">
          <w:rPr>
            <w:noProof/>
            <w:webHidden/>
          </w:rPr>
          <w:tab/>
        </w:r>
        <w:r w:rsidR="00B145C6">
          <w:rPr>
            <w:noProof/>
            <w:webHidden/>
          </w:rPr>
          <w:fldChar w:fldCharType="begin"/>
        </w:r>
        <w:r w:rsidR="00B145C6">
          <w:rPr>
            <w:noProof/>
            <w:webHidden/>
          </w:rPr>
          <w:instrText xml:space="preserve"> PAGEREF _Toc109574498 \h </w:instrText>
        </w:r>
        <w:r w:rsidR="00B145C6">
          <w:rPr>
            <w:noProof/>
            <w:webHidden/>
          </w:rPr>
        </w:r>
        <w:r w:rsidR="00B145C6">
          <w:rPr>
            <w:noProof/>
            <w:webHidden/>
          </w:rPr>
          <w:fldChar w:fldCharType="separate"/>
        </w:r>
        <w:r w:rsidR="00B145C6">
          <w:rPr>
            <w:noProof/>
            <w:webHidden/>
          </w:rPr>
          <w:t>17</w:t>
        </w:r>
        <w:r w:rsidR="00B145C6">
          <w:rPr>
            <w:noProof/>
            <w:webHidden/>
          </w:rPr>
          <w:fldChar w:fldCharType="end"/>
        </w:r>
      </w:hyperlink>
    </w:p>
    <w:p w14:paraId="5F8EF361" w14:textId="66E110BC" w:rsidR="00B145C6" w:rsidRDefault="00F07A57">
      <w:pPr>
        <w:pStyle w:val="TOC2"/>
        <w:tabs>
          <w:tab w:val="left" w:pos="960"/>
          <w:tab w:val="right" w:leader="dot" w:pos="9010"/>
        </w:tabs>
        <w:rPr>
          <w:rFonts w:eastAsiaTheme="minorEastAsia" w:cstheme="minorBidi"/>
          <w:b w:val="0"/>
          <w:bCs w:val="0"/>
          <w:noProof/>
          <w:lang w:eastAsia="zh-CN"/>
        </w:rPr>
      </w:pPr>
      <w:hyperlink w:anchor="_Toc109574499" w:history="1">
        <w:r w:rsidR="00B145C6" w:rsidRPr="00C3399B">
          <w:rPr>
            <w:rStyle w:val="Hyperlink"/>
            <w:rFonts w:ascii="Cambria" w:eastAsia="Batang" w:hAnsi="Cambria"/>
            <w:noProof/>
            <w:lang w:val="en-GB" w:eastAsia="ko-KR"/>
          </w:rPr>
          <w:t>A.2</w:t>
        </w:r>
        <w:r w:rsidR="00B145C6">
          <w:rPr>
            <w:rFonts w:eastAsiaTheme="minorEastAsia" w:cstheme="minorBidi"/>
            <w:b w:val="0"/>
            <w:bCs w:val="0"/>
            <w:noProof/>
            <w:lang w:eastAsia="zh-CN"/>
          </w:rPr>
          <w:tab/>
        </w:r>
        <w:r w:rsidR="00B145C6" w:rsidRPr="00C3399B">
          <w:rPr>
            <w:rStyle w:val="Hyperlink"/>
            <w:rFonts w:ascii="Cambria" w:eastAsia="Batang" w:hAnsi="Cambria"/>
            <w:noProof/>
            <w:lang w:val="en-GB" w:eastAsia="ko-KR"/>
          </w:rPr>
          <w:t>Region annotations of V3C data</w:t>
        </w:r>
        <w:r w:rsidR="00B145C6">
          <w:rPr>
            <w:noProof/>
            <w:webHidden/>
          </w:rPr>
          <w:tab/>
        </w:r>
        <w:r w:rsidR="00B145C6">
          <w:rPr>
            <w:noProof/>
            <w:webHidden/>
          </w:rPr>
          <w:fldChar w:fldCharType="begin"/>
        </w:r>
        <w:r w:rsidR="00B145C6">
          <w:rPr>
            <w:noProof/>
            <w:webHidden/>
          </w:rPr>
          <w:instrText xml:space="preserve"> PAGEREF _Toc109574499 \h </w:instrText>
        </w:r>
        <w:r w:rsidR="00B145C6">
          <w:rPr>
            <w:noProof/>
            <w:webHidden/>
          </w:rPr>
        </w:r>
        <w:r w:rsidR="00B145C6">
          <w:rPr>
            <w:noProof/>
            <w:webHidden/>
          </w:rPr>
          <w:fldChar w:fldCharType="separate"/>
        </w:r>
        <w:r w:rsidR="00B145C6">
          <w:rPr>
            <w:noProof/>
            <w:webHidden/>
          </w:rPr>
          <w:t>17</w:t>
        </w:r>
        <w:r w:rsidR="00B145C6">
          <w:rPr>
            <w:noProof/>
            <w:webHidden/>
          </w:rPr>
          <w:fldChar w:fldCharType="end"/>
        </w:r>
      </w:hyperlink>
    </w:p>
    <w:p w14:paraId="0A1BC9ED" w14:textId="72CE0679" w:rsidR="00B145C6" w:rsidRDefault="00F07A57">
      <w:pPr>
        <w:pStyle w:val="TOC1"/>
        <w:rPr>
          <w:rFonts w:eastAsiaTheme="minorEastAsia" w:cstheme="minorBidi"/>
          <w:b w:val="0"/>
          <w:bCs w:val="0"/>
          <w:i w:val="0"/>
          <w:iCs w:val="0"/>
          <w:noProof/>
          <w:sz w:val="22"/>
          <w:szCs w:val="22"/>
          <w:lang w:eastAsia="zh-CN"/>
        </w:rPr>
      </w:pPr>
      <w:hyperlink w:anchor="_Toc109574500" w:history="1">
        <w:r w:rsidR="00B145C6" w:rsidRPr="00C3399B">
          <w:rPr>
            <w:rStyle w:val="Hyperlink"/>
            <w:noProof/>
            <w:lang w:eastAsia="ko-KR"/>
          </w:rPr>
          <w:t xml:space="preserve">Annex B (normative)  </w:t>
        </w:r>
        <w:r w:rsidR="00B145C6" w:rsidRPr="00C3399B">
          <w:rPr>
            <w:rStyle w:val="Hyperlink"/>
            <w:noProof/>
          </w:rPr>
          <w:t xml:space="preserve">Annotation of non-timed G-PCC data </w:t>
        </w:r>
        <w:r w:rsidR="00B145C6">
          <w:rPr>
            <w:noProof/>
            <w:webHidden/>
          </w:rPr>
          <w:tab/>
        </w:r>
        <w:r w:rsidR="00B145C6">
          <w:rPr>
            <w:noProof/>
            <w:webHidden/>
          </w:rPr>
          <w:fldChar w:fldCharType="begin"/>
        </w:r>
        <w:r w:rsidR="00B145C6">
          <w:rPr>
            <w:noProof/>
            <w:webHidden/>
          </w:rPr>
          <w:instrText xml:space="preserve"> PAGEREF _Toc109574500 \h </w:instrText>
        </w:r>
        <w:r w:rsidR="00B145C6">
          <w:rPr>
            <w:noProof/>
            <w:webHidden/>
          </w:rPr>
        </w:r>
        <w:r w:rsidR="00B145C6">
          <w:rPr>
            <w:noProof/>
            <w:webHidden/>
          </w:rPr>
          <w:fldChar w:fldCharType="separate"/>
        </w:r>
        <w:r w:rsidR="00B145C6">
          <w:rPr>
            <w:noProof/>
            <w:webHidden/>
          </w:rPr>
          <w:t>18</w:t>
        </w:r>
        <w:r w:rsidR="00B145C6">
          <w:rPr>
            <w:noProof/>
            <w:webHidden/>
          </w:rPr>
          <w:fldChar w:fldCharType="end"/>
        </w:r>
      </w:hyperlink>
    </w:p>
    <w:p w14:paraId="671E3BF9" w14:textId="3C809FA6" w:rsidR="00B145C6" w:rsidRDefault="00F07A57">
      <w:pPr>
        <w:pStyle w:val="TOC2"/>
        <w:tabs>
          <w:tab w:val="left" w:pos="960"/>
          <w:tab w:val="right" w:leader="dot" w:pos="9010"/>
        </w:tabs>
        <w:rPr>
          <w:rFonts w:eastAsiaTheme="minorEastAsia" w:cstheme="minorBidi"/>
          <w:b w:val="0"/>
          <w:bCs w:val="0"/>
          <w:noProof/>
          <w:lang w:eastAsia="zh-CN"/>
        </w:rPr>
      </w:pPr>
      <w:hyperlink w:anchor="_Toc109574501" w:history="1">
        <w:r w:rsidR="00B145C6" w:rsidRPr="00C3399B">
          <w:rPr>
            <w:rStyle w:val="Hyperlink"/>
            <w:rFonts w:ascii="Cambria" w:eastAsia="Batang" w:hAnsi="Cambria"/>
            <w:noProof/>
            <w:lang w:eastAsia="ko-KR"/>
          </w:rPr>
          <w:t>B.1</w:t>
        </w:r>
        <w:r w:rsidR="00B145C6">
          <w:rPr>
            <w:rFonts w:eastAsiaTheme="minorEastAsia" w:cstheme="minorBidi"/>
            <w:b w:val="0"/>
            <w:bCs w:val="0"/>
            <w:noProof/>
            <w:lang w:eastAsia="zh-CN"/>
          </w:rPr>
          <w:tab/>
        </w:r>
        <w:r w:rsidR="00B145C6" w:rsidRPr="00C3399B">
          <w:rPr>
            <w:rStyle w:val="Hyperlink"/>
            <w:rFonts w:ascii="Cambria" w:eastAsia="Batang" w:hAnsi="Cambria"/>
            <w:noProof/>
            <w:lang w:eastAsia="ko-KR"/>
          </w:rPr>
          <w:t>General</w:t>
        </w:r>
        <w:r w:rsidR="00B145C6">
          <w:rPr>
            <w:noProof/>
            <w:webHidden/>
          </w:rPr>
          <w:tab/>
        </w:r>
        <w:r w:rsidR="00B145C6">
          <w:rPr>
            <w:noProof/>
            <w:webHidden/>
          </w:rPr>
          <w:fldChar w:fldCharType="begin"/>
        </w:r>
        <w:r w:rsidR="00B145C6">
          <w:rPr>
            <w:noProof/>
            <w:webHidden/>
          </w:rPr>
          <w:instrText xml:space="preserve"> PAGEREF _Toc109574501 \h </w:instrText>
        </w:r>
        <w:r w:rsidR="00B145C6">
          <w:rPr>
            <w:noProof/>
            <w:webHidden/>
          </w:rPr>
        </w:r>
        <w:r w:rsidR="00B145C6">
          <w:rPr>
            <w:noProof/>
            <w:webHidden/>
          </w:rPr>
          <w:fldChar w:fldCharType="separate"/>
        </w:r>
        <w:r w:rsidR="00B145C6">
          <w:rPr>
            <w:noProof/>
            <w:webHidden/>
          </w:rPr>
          <w:t>18</w:t>
        </w:r>
        <w:r w:rsidR="00B145C6">
          <w:rPr>
            <w:noProof/>
            <w:webHidden/>
          </w:rPr>
          <w:fldChar w:fldCharType="end"/>
        </w:r>
      </w:hyperlink>
    </w:p>
    <w:p w14:paraId="0DEFA61D" w14:textId="70118DC2" w:rsidR="00B145C6" w:rsidRDefault="00F07A57">
      <w:pPr>
        <w:pStyle w:val="TOC2"/>
        <w:tabs>
          <w:tab w:val="left" w:pos="960"/>
          <w:tab w:val="right" w:leader="dot" w:pos="9010"/>
        </w:tabs>
        <w:rPr>
          <w:rFonts w:eastAsiaTheme="minorEastAsia" w:cstheme="minorBidi"/>
          <w:b w:val="0"/>
          <w:bCs w:val="0"/>
          <w:noProof/>
          <w:lang w:eastAsia="zh-CN"/>
        </w:rPr>
      </w:pPr>
      <w:hyperlink w:anchor="_Toc109574502" w:history="1">
        <w:r w:rsidR="00B145C6" w:rsidRPr="00C3399B">
          <w:rPr>
            <w:rStyle w:val="Hyperlink"/>
            <w:rFonts w:ascii="Cambria" w:eastAsia="Batang" w:hAnsi="Cambria"/>
            <w:noProof/>
            <w:lang w:val="en-GB" w:eastAsia="ko-KR"/>
          </w:rPr>
          <w:t>B.2</w:t>
        </w:r>
        <w:r w:rsidR="00B145C6">
          <w:rPr>
            <w:rFonts w:eastAsiaTheme="minorEastAsia" w:cstheme="minorBidi"/>
            <w:b w:val="0"/>
            <w:bCs w:val="0"/>
            <w:noProof/>
            <w:lang w:eastAsia="zh-CN"/>
          </w:rPr>
          <w:tab/>
        </w:r>
        <w:r w:rsidR="00B145C6" w:rsidRPr="00C3399B">
          <w:rPr>
            <w:rStyle w:val="Hyperlink"/>
            <w:rFonts w:ascii="Cambria" w:eastAsia="Batang" w:hAnsi="Cambria"/>
            <w:noProof/>
            <w:lang w:val="en-GB" w:eastAsia="ko-KR"/>
          </w:rPr>
          <w:t>Region annotations of G-PCC data</w:t>
        </w:r>
        <w:r w:rsidR="00B145C6">
          <w:rPr>
            <w:noProof/>
            <w:webHidden/>
          </w:rPr>
          <w:tab/>
        </w:r>
        <w:r w:rsidR="00B145C6">
          <w:rPr>
            <w:noProof/>
            <w:webHidden/>
          </w:rPr>
          <w:fldChar w:fldCharType="begin"/>
        </w:r>
        <w:r w:rsidR="00B145C6">
          <w:rPr>
            <w:noProof/>
            <w:webHidden/>
          </w:rPr>
          <w:instrText xml:space="preserve"> PAGEREF _Toc109574502 \h </w:instrText>
        </w:r>
        <w:r w:rsidR="00B145C6">
          <w:rPr>
            <w:noProof/>
            <w:webHidden/>
          </w:rPr>
        </w:r>
        <w:r w:rsidR="00B145C6">
          <w:rPr>
            <w:noProof/>
            <w:webHidden/>
          </w:rPr>
          <w:fldChar w:fldCharType="separate"/>
        </w:r>
        <w:r w:rsidR="00B145C6">
          <w:rPr>
            <w:noProof/>
            <w:webHidden/>
          </w:rPr>
          <w:t>18</w:t>
        </w:r>
        <w:r w:rsidR="00B145C6">
          <w:rPr>
            <w:noProof/>
            <w:webHidden/>
          </w:rPr>
          <w:fldChar w:fldCharType="end"/>
        </w:r>
      </w:hyperlink>
    </w:p>
    <w:p w14:paraId="3DC4542B" w14:textId="4F8F9D73" w:rsidR="00B145C6" w:rsidRDefault="00F07A57">
      <w:pPr>
        <w:pStyle w:val="TOC1"/>
        <w:rPr>
          <w:rFonts w:eastAsiaTheme="minorEastAsia" w:cstheme="minorBidi"/>
          <w:b w:val="0"/>
          <w:bCs w:val="0"/>
          <w:i w:val="0"/>
          <w:iCs w:val="0"/>
          <w:noProof/>
          <w:sz w:val="22"/>
          <w:szCs w:val="22"/>
          <w:lang w:eastAsia="zh-CN"/>
        </w:rPr>
      </w:pPr>
      <w:hyperlink w:anchor="_Toc109574503" w:history="1">
        <w:r w:rsidR="00B145C6" w:rsidRPr="00C3399B">
          <w:rPr>
            <w:rStyle w:val="Hyperlink"/>
            <w:noProof/>
            <w:lang w:eastAsia="ko-KR"/>
          </w:rPr>
          <w:t>Annex C (Informative)  The Existing Definitions of Viewpoint and Viewport</w:t>
        </w:r>
        <w:r w:rsidR="00B145C6">
          <w:rPr>
            <w:noProof/>
            <w:webHidden/>
          </w:rPr>
          <w:tab/>
        </w:r>
        <w:r w:rsidR="00B145C6">
          <w:rPr>
            <w:noProof/>
            <w:webHidden/>
          </w:rPr>
          <w:fldChar w:fldCharType="begin"/>
        </w:r>
        <w:r w:rsidR="00B145C6">
          <w:rPr>
            <w:noProof/>
            <w:webHidden/>
          </w:rPr>
          <w:instrText xml:space="preserve"> PAGEREF _Toc109574503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2FDDC0DA" w14:textId="3CCC07E7" w:rsidR="00B145C6" w:rsidRDefault="00F07A57">
      <w:pPr>
        <w:pStyle w:val="TOC1"/>
        <w:rPr>
          <w:rFonts w:eastAsiaTheme="minorEastAsia" w:cstheme="minorBidi"/>
          <w:b w:val="0"/>
          <w:bCs w:val="0"/>
          <w:i w:val="0"/>
          <w:iCs w:val="0"/>
          <w:noProof/>
          <w:sz w:val="22"/>
          <w:szCs w:val="22"/>
          <w:lang w:eastAsia="zh-CN"/>
        </w:rPr>
      </w:pPr>
      <w:hyperlink w:anchor="_Toc109574507" w:history="1">
        <w:r w:rsidR="00B145C6" w:rsidRPr="00C3399B">
          <w:rPr>
            <w:rStyle w:val="Hyperlink"/>
            <w:noProof/>
            <w:kern w:val="32"/>
            <w:lang w:eastAsia="ja-JP"/>
          </w:rPr>
          <w:t>C.1</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OMAF [8]</w:t>
        </w:r>
        <w:r w:rsidR="00B145C6">
          <w:rPr>
            <w:noProof/>
            <w:webHidden/>
          </w:rPr>
          <w:tab/>
        </w:r>
        <w:r w:rsidR="00B145C6">
          <w:rPr>
            <w:noProof/>
            <w:webHidden/>
          </w:rPr>
          <w:fldChar w:fldCharType="begin"/>
        </w:r>
        <w:r w:rsidR="00B145C6">
          <w:rPr>
            <w:noProof/>
            <w:webHidden/>
          </w:rPr>
          <w:instrText xml:space="preserve"> PAGEREF _Toc109574507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693C2CC1" w14:textId="337F543F" w:rsidR="00B145C6" w:rsidRDefault="00F07A57">
      <w:pPr>
        <w:pStyle w:val="TOC1"/>
        <w:tabs>
          <w:tab w:val="left" w:pos="720"/>
        </w:tabs>
        <w:rPr>
          <w:rFonts w:eastAsiaTheme="minorEastAsia" w:cstheme="minorBidi"/>
          <w:b w:val="0"/>
          <w:bCs w:val="0"/>
          <w:i w:val="0"/>
          <w:iCs w:val="0"/>
          <w:noProof/>
          <w:sz w:val="22"/>
          <w:szCs w:val="22"/>
          <w:lang w:eastAsia="zh-CN"/>
        </w:rPr>
      </w:pPr>
      <w:hyperlink w:anchor="_Toc109574508" w:history="1">
        <w:r w:rsidR="00B145C6" w:rsidRPr="00C3399B">
          <w:rPr>
            <w:rStyle w:val="Hyperlink"/>
            <w:noProof/>
            <w:kern w:val="32"/>
            <w:lang w:eastAsia="ja-JP"/>
          </w:rPr>
          <w:t>C.1.1</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Definitions</w:t>
        </w:r>
        <w:r w:rsidR="00B145C6">
          <w:rPr>
            <w:noProof/>
            <w:webHidden/>
          </w:rPr>
          <w:tab/>
        </w:r>
        <w:r w:rsidR="00B145C6">
          <w:rPr>
            <w:noProof/>
            <w:webHidden/>
          </w:rPr>
          <w:fldChar w:fldCharType="begin"/>
        </w:r>
        <w:r w:rsidR="00B145C6">
          <w:rPr>
            <w:noProof/>
            <w:webHidden/>
          </w:rPr>
          <w:instrText xml:space="preserve"> PAGEREF _Toc109574508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448DE5D8" w14:textId="3B391E68" w:rsidR="00B145C6" w:rsidRDefault="00F07A57">
      <w:pPr>
        <w:pStyle w:val="TOC3"/>
        <w:tabs>
          <w:tab w:val="left" w:pos="1200"/>
          <w:tab w:val="right" w:leader="dot" w:pos="9010"/>
        </w:tabs>
        <w:rPr>
          <w:rFonts w:eastAsiaTheme="minorEastAsia" w:cstheme="minorBidi"/>
          <w:noProof/>
          <w:sz w:val="22"/>
          <w:szCs w:val="22"/>
          <w:lang w:eastAsia="zh-CN"/>
        </w:rPr>
      </w:pPr>
      <w:hyperlink w:anchor="_Toc109574509" w:history="1">
        <w:r w:rsidR="00B145C6" w:rsidRPr="00C3399B">
          <w:rPr>
            <w:rStyle w:val="Hyperlink"/>
            <w:rFonts w:asciiTheme="majorHAnsi" w:eastAsiaTheme="majorEastAsia" w:hAnsiTheme="majorHAnsi" w:cstheme="majorBidi"/>
            <w:noProof/>
          </w:rPr>
          <w:t>3.1.3</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rPr>
          <w:t>background visual media</w:t>
        </w:r>
        <w:r w:rsidR="00B145C6">
          <w:rPr>
            <w:noProof/>
            <w:webHidden/>
          </w:rPr>
          <w:tab/>
        </w:r>
        <w:r w:rsidR="00B145C6">
          <w:rPr>
            <w:noProof/>
            <w:webHidden/>
          </w:rPr>
          <w:fldChar w:fldCharType="begin"/>
        </w:r>
        <w:r w:rsidR="00B145C6">
          <w:rPr>
            <w:noProof/>
            <w:webHidden/>
          </w:rPr>
          <w:instrText xml:space="preserve"> PAGEREF _Toc109574509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12B7615E" w14:textId="12C06C13" w:rsidR="00B145C6" w:rsidRDefault="00F07A57">
      <w:pPr>
        <w:pStyle w:val="TOC3"/>
        <w:tabs>
          <w:tab w:val="left" w:pos="1440"/>
          <w:tab w:val="right" w:leader="dot" w:pos="9010"/>
        </w:tabs>
        <w:rPr>
          <w:rFonts w:eastAsiaTheme="minorEastAsia" w:cstheme="minorBidi"/>
          <w:noProof/>
          <w:sz w:val="22"/>
          <w:szCs w:val="22"/>
          <w:lang w:eastAsia="zh-CN"/>
        </w:rPr>
      </w:pPr>
      <w:hyperlink w:anchor="_Toc109574510" w:history="1">
        <w:r w:rsidR="00B145C6" w:rsidRPr="00C3399B">
          <w:rPr>
            <w:rStyle w:val="Hyperlink"/>
            <w:rFonts w:asciiTheme="majorHAnsi" w:eastAsiaTheme="majorEastAsia" w:hAnsiTheme="majorHAnsi" w:cstheme="majorBidi"/>
            <w:noProof/>
          </w:rPr>
          <w:t>3.1.29</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rPr>
          <w:t>omnidirectional media</w:t>
        </w:r>
        <w:r w:rsidR="00B145C6">
          <w:rPr>
            <w:noProof/>
            <w:webHidden/>
          </w:rPr>
          <w:tab/>
        </w:r>
        <w:r w:rsidR="00B145C6">
          <w:rPr>
            <w:noProof/>
            <w:webHidden/>
          </w:rPr>
          <w:fldChar w:fldCharType="begin"/>
        </w:r>
        <w:r w:rsidR="00B145C6">
          <w:rPr>
            <w:noProof/>
            <w:webHidden/>
          </w:rPr>
          <w:instrText xml:space="preserve"> PAGEREF _Toc109574510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201F1B15" w14:textId="517A8F5E" w:rsidR="00B145C6" w:rsidRDefault="00F07A57">
      <w:pPr>
        <w:pStyle w:val="TOC3"/>
        <w:tabs>
          <w:tab w:val="left" w:pos="1440"/>
          <w:tab w:val="right" w:leader="dot" w:pos="9010"/>
        </w:tabs>
        <w:rPr>
          <w:rFonts w:eastAsiaTheme="minorEastAsia" w:cstheme="minorBidi"/>
          <w:noProof/>
          <w:sz w:val="22"/>
          <w:szCs w:val="22"/>
          <w:lang w:eastAsia="zh-CN"/>
        </w:rPr>
      </w:pPr>
      <w:hyperlink w:anchor="_Toc109574511" w:history="1">
        <w:r w:rsidR="00B145C6" w:rsidRPr="00C3399B">
          <w:rPr>
            <w:rStyle w:val="Hyperlink"/>
            <w:rFonts w:asciiTheme="majorHAnsi" w:eastAsiaTheme="majorEastAsia" w:hAnsiTheme="majorHAnsi" w:cstheme="majorBidi"/>
            <w:noProof/>
          </w:rPr>
          <w:t>3.1.31</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rPr>
          <w:t>overlay</w:t>
        </w:r>
        <w:r w:rsidR="00B145C6">
          <w:rPr>
            <w:noProof/>
            <w:webHidden/>
          </w:rPr>
          <w:tab/>
        </w:r>
        <w:r w:rsidR="00B145C6">
          <w:rPr>
            <w:noProof/>
            <w:webHidden/>
          </w:rPr>
          <w:fldChar w:fldCharType="begin"/>
        </w:r>
        <w:r w:rsidR="00B145C6">
          <w:rPr>
            <w:noProof/>
            <w:webHidden/>
          </w:rPr>
          <w:instrText xml:space="preserve"> PAGEREF _Toc109574511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645EB67D" w14:textId="09FEC7BA" w:rsidR="00B145C6" w:rsidRDefault="00F07A57">
      <w:pPr>
        <w:pStyle w:val="TOC3"/>
        <w:tabs>
          <w:tab w:val="left" w:pos="1440"/>
          <w:tab w:val="right" w:leader="dot" w:pos="9010"/>
        </w:tabs>
        <w:rPr>
          <w:rFonts w:eastAsiaTheme="minorEastAsia" w:cstheme="minorBidi"/>
          <w:noProof/>
          <w:sz w:val="22"/>
          <w:szCs w:val="22"/>
          <w:lang w:eastAsia="zh-CN"/>
        </w:rPr>
      </w:pPr>
      <w:hyperlink w:anchor="_Toc109574512" w:history="1">
        <w:r w:rsidR="00B145C6" w:rsidRPr="00C3399B">
          <w:rPr>
            <w:rStyle w:val="Hyperlink"/>
            <w:rFonts w:asciiTheme="majorHAnsi" w:eastAsiaTheme="majorEastAsia" w:hAnsiTheme="majorHAnsi" w:cstheme="majorBidi"/>
            <w:noProof/>
          </w:rPr>
          <w:t xml:space="preserve">3.1.44 </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rPr>
          <w:t>rendering</w:t>
        </w:r>
        <w:r w:rsidR="00B145C6">
          <w:rPr>
            <w:noProof/>
            <w:webHidden/>
          </w:rPr>
          <w:tab/>
        </w:r>
        <w:r w:rsidR="00B145C6">
          <w:rPr>
            <w:noProof/>
            <w:webHidden/>
          </w:rPr>
          <w:fldChar w:fldCharType="begin"/>
        </w:r>
        <w:r w:rsidR="00B145C6">
          <w:rPr>
            <w:noProof/>
            <w:webHidden/>
          </w:rPr>
          <w:instrText xml:space="preserve"> PAGEREF _Toc109574512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208BCCA7" w14:textId="43D39430" w:rsidR="00B145C6" w:rsidRDefault="00F07A57">
      <w:pPr>
        <w:pStyle w:val="TOC3"/>
        <w:tabs>
          <w:tab w:val="left" w:pos="1440"/>
          <w:tab w:val="right" w:leader="dot" w:pos="9010"/>
        </w:tabs>
        <w:rPr>
          <w:rFonts w:eastAsiaTheme="minorEastAsia" w:cstheme="minorBidi"/>
          <w:noProof/>
          <w:sz w:val="22"/>
          <w:szCs w:val="22"/>
          <w:lang w:eastAsia="zh-CN"/>
        </w:rPr>
      </w:pPr>
      <w:hyperlink w:anchor="_Toc109574513" w:history="1">
        <w:r w:rsidR="00B145C6" w:rsidRPr="00C3399B">
          <w:rPr>
            <w:rStyle w:val="Hyperlink"/>
            <w:rFonts w:asciiTheme="majorHAnsi" w:eastAsiaTheme="majorEastAsia" w:hAnsiTheme="majorHAnsi" w:cstheme="majorBidi"/>
            <w:noProof/>
          </w:rPr>
          <w:t>3.1.56</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highlight w:val="yellow"/>
          </w:rPr>
          <w:t>viewing orientation</w:t>
        </w:r>
        <w:r w:rsidR="00B145C6">
          <w:rPr>
            <w:noProof/>
            <w:webHidden/>
          </w:rPr>
          <w:tab/>
        </w:r>
        <w:r w:rsidR="00B145C6">
          <w:rPr>
            <w:noProof/>
            <w:webHidden/>
          </w:rPr>
          <w:fldChar w:fldCharType="begin"/>
        </w:r>
        <w:r w:rsidR="00B145C6">
          <w:rPr>
            <w:noProof/>
            <w:webHidden/>
          </w:rPr>
          <w:instrText xml:space="preserve"> PAGEREF _Toc109574513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2E36E415" w14:textId="580D9EC5" w:rsidR="00B145C6" w:rsidRDefault="00F07A57">
      <w:pPr>
        <w:pStyle w:val="TOC3"/>
        <w:tabs>
          <w:tab w:val="left" w:pos="1440"/>
          <w:tab w:val="right" w:leader="dot" w:pos="9010"/>
        </w:tabs>
        <w:rPr>
          <w:rFonts w:eastAsiaTheme="minorEastAsia" w:cstheme="minorBidi"/>
          <w:noProof/>
          <w:sz w:val="22"/>
          <w:szCs w:val="22"/>
          <w:lang w:eastAsia="zh-CN"/>
        </w:rPr>
      </w:pPr>
      <w:hyperlink w:anchor="_Toc109574514" w:history="1">
        <w:r w:rsidR="00B145C6" w:rsidRPr="00C3399B">
          <w:rPr>
            <w:rStyle w:val="Hyperlink"/>
            <w:rFonts w:asciiTheme="majorHAnsi" w:eastAsiaTheme="majorEastAsia" w:hAnsiTheme="majorHAnsi" w:cstheme="majorBidi"/>
            <w:noProof/>
          </w:rPr>
          <w:t>3.1.57</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highlight w:val="yellow"/>
          </w:rPr>
          <w:t>viewing position</w:t>
        </w:r>
        <w:r w:rsidR="00B145C6">
          <w:rPr>
            <w:noProof/>
            <w:webHidden/>
          </w:rPr>
          <w:tab/>
        </w:r>
        <w:r w:rsidR="00B145C6">
          <w:rPr>
            <w:noProof/>
            <w:webHidden/>
          </w:rPr>
          <w:fldChar w:fldCharType="begin"/>
        </w:r>
        <w:r w:rsidR="00B145C6">
          <w:rPr>
            <w:noProof/>
            <w:webHidden/>
          </w:rPr>
          <w:instrText xml:space="preserve"> PAGEREF _Toc109574514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0AD8C310" w14:textId="00BE17C6" w:rsidR="00B145C6" w:rsidRDefault="00F07A57">
      <w:pPr>
        <w:pStyle w:val="TOC3"/>
        <w:tabs>
          <w:tab w:val="left" w:pos="1440"/>
          <w:tab w:val="right" w:leader="dot" w:pos="9010"/>
        </w:tabs>
        <w:rPr>
          <w:rFonts w:eastAsiaTheme="minorEastAsia" w:cstheme="minorBidi"/>
          <w:noProof/>
          <w:sz w:val="22"/>
          <w:szCs w:val="22"/>
          <w:lang w:eastAsia="zh-CN"/>
        </w:rPr>
      </w:pPr>
      <w:hyperlink w:anchor="_Toc109574515" w:history="1">
        <w:r w:rsidR="00B145C6" w:rsidRPr="00C3399B">
          <w:rPr>
            <w:rStyle w:val="Hyperlink"/>
            <w:rFonts w:asciiTheme="majorHAnsi" w:eastAsiaTheme="majorEastAsia" w:hAnsiTheme="majorHAnsi" w:cstheme="majorBidi"/>
            <w:noProof/>
          </w:rPr>
          <w:t>3.1.58</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rPr>
          <w:t>viewing space</w:t>
        </w:r>
        <w:r w:rsidR="00B145C6">
          <w:rPr>
            <w:noProof/>
            <w:webHidden/>
          </w:rPr>
          <w:tab/>
        </w:r>
        <w:r w:rsidR="00B145C6">
          <w:rPr>
            <w:noProof/>
            <w:webHidden/>
          </w:rPr>
          <w:fldChar w:fldCharType="begin"/>
        </w:r>
        <w:r w:rsidR="00B145C6">
          <w:rPr>
            <w:noProof/>
            <w:webHidden/>
          </w:rPr>
          <w:instrText xml:space="preserve"> PAGEREF _Toc109574515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38BFF097" w14:textId="59B8B565" w:rsidR="00B145C6" w:rsidRDefault="00F07A57">
      <w:pPr>
        <w:pStyle w:val="TOC3"/>
        <w:tabs>
          <w:tab w:val="left" w:pos="1440"/>
          <w:tab w:val="right" w:leader="dot" w:pos="9010"/>
        </w:tabs>
        <w:rPr>
          <w:rFonts w:eastAsiaTheme="minorEastAsia" w:cstheme="minorBidi"/>
          <w:noProof/>
          <w:sz w:val="22"/>
          <w:szCs w:val="22"/>
          <w:lang w:eastAsia="zh-CN"/>
        </w:rPr>
      </w:pPr>
      <w:hyperlink w:anchor="_Toc109574516" w:history="1">
        <w:r w:rsidR="00B145C6" w:rsidRPr="00C3399B">
          <w:rPr>
            <w:rStyle w:val="Hyperlink"/>
            <w:rFonts w:asciiTheme="majorHAnsi" w:eastAsiaTheme="majorEastAsia" w:hAnsiTheme="majorHAnsi" w:cstheme="majorBidi"/>
            <w:noProof/>
          </w:rPr>
          <w:t>3.1.59</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highlight w:val="yellow"/>
          </w:rPr>
          <w:t>viewpoint</w:t>
        </w:r>
        <w:r w:rsidR="00B145C6">
          <w:rPr>
            <w:noProof/>
            <w:webHidden/>
          </w:rPr>
          <w:tab/>
        </w:r>
        <w:r w:rsidR="00B145C6">
          <w:rPr>
            <w:noProof/>
            <w:webHidden/>
          </w:rPr>
          <w:fldChar w:fldCharType="begin"/>
        </w:r>
        <w:r w:rsidR="00B145C6">
          <w:rPr>
            <w:noProof/>
            <w:webHidden/>
          </w:rPr>
          <w:instrText xml:space="preserve"> PAGEREF _Toc109574516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367D980A" w14:textId="5F74A213" w:rsidR="00B145C6" w:rsidRDefault="00F07A57">
      <w:pPr>
        <w:pStyle w:val="TOC3"/>
        <w:tabs>
          <w:tab w:val="left" w:pos="1440"/>
          <w:tab w:val="right" w:leader="dot" w:pos="9010"/>
        </w:tabs>
        <w:rPr>
          <w:rFonts w:eastAsiaTheme="minorEastAsia" w:cstheme="minorBidi"/>
          <w:noProof/>
          <w:sz w:val="22"/>
          <w:szCs w:val="22"/>
          <w:lang w:eastAsia="zh-CN"/>
        </w:rPr>
      </w:pPr>
      <w:hyperlink w:anchor="_Toc109574517" w:history="1">
        <w:r w:rsidR="00B145C6" w:rsidRPr="00C3399B">
          <w:rPr>
            <w:rStyle w:val="Hyperlink"/>
            <w:rFonts w:asciiTheme="majorHAnsi" w:eastAsiaTheme="majorEastAsia" w:hAnsiTheme="majorHAnsi" w:cstheme="majorBidi"/>
            <w:noProof/>
          </w:rPr>
          <w:t>3.1.61</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highlight w:val="yellow"/>
          </w:rPr>
          <w:t>viewport</w:t>
        </w:r>
        <w:r w:rsidR="00B145C6">
          <w:rPr>
            <w:noProof/>
            <w:webHidden/>
          </w:rPr>
          <w:tab/>
        </w:r>
        <w:r w:rsidR="00B145C6">
          <w:rPr>
            <w:noProof/>
            <w:webHidden/>
          </w:rPr>
          <w:fldChar w:fldCharType="begin"/>
        </w:r>
        <w:r w:rsidR="00B145C6">
          <w:rPr>
            <w:noProof/>
            <w:webHidden/>
          </w:rPr>
          <w:instrText xml:space="preserve"> PAGEREF _Toc109574517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0B3E808B" w14:textId="079FC13C" w:rsidR="00B145C6" w:rsidRDefault="00F07A57">
      <w:pPr>
        <w:pStyle w:val="TOC3"/>
        <w:tabs>
          <w:tab w:val="left" w:pos="1440"/>
          <w:tab w:val="right" w:leader="dot" w:pos="9010"/>
        </w:tabs>
        <w:rPr>
          <w:rFonts w:eastAsiaTheme="minorEastAsia" w:cstheme="minorBidi"/>
          <w:noProof/>
          <w:sz w:val="22"/>
          <w:szCs w:val="22"/>
          <w:lang w:eastAsia="zh-CN"/>
        </w:rPr>
      </w:pPr>
      <w:hyperlink w:anchor="_Toc109574518" w:history="1">
        <w:r w:rsidR="00B145C6" w:rsidRPr="00C3399B">
          <w:rPr>
            <w:rStyle w:val="Hyperlink"/>
            <w:rFonts w:asciiTheme="majorHAnsi" w:eastAsiaTheme="majorEastAsia" w:hAnsiTheme="majorHAnsi" w:cstheme="majorBidi"/>
            <w:noProof/>
          </w:rPr>
          <w:t>3.1.62</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rPr>
          <w:t>visual media</w:t>
        </w:r>
        <w:r w:rsidR="00B145C6">
          <w:rPr>
            <w:noProof/>
            <w:webHidden/>
          </w:rPr>
          <w:tab/>
        </w:r>
        <w:r w:rsidR="00B145C6">
          <w:rPr>
            <w:noProof/>
            <w:webHidden/>
          </w:rPr>
          <w:fldChar w:fldCharType="begin"/>
        </w:r>
        <w:r w:rsidR="00B145C6">
          <w:rPr>
            <w:noProof/>
            <w:webHidden/>
          </w:rPr>
          <w:instrText xml:space="preserve"> PAGEREF _Toc109574518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77D5FDDA" w14:textId="48DABAF5" w:rsidR="00B145C6" w:rsidRDefault="00F07A57">
      <w:pPr>
        <w:pStyle w:val="TOC1"/>
        <w:tabs>
          <w:tab w:val="left" w:pos="720"/>
        </w:tabs>
        <w:rPr>
          <w:rFonts w:eastAsiaTheme="minorEastAsia" w:cstheme="minorBidi"/>
          <w:b w:val="0"/>
          <w:bCs w:val="0"/>
          <w:i w:val="0"/>
          <w:iCs w:val="0"/>
          <w:noProof/>
          <w:sz w:val="22"/>
          <w:szCs w:val="22"/>
          <w:lang w:eastAsia="zh-CN"/>
        </w:rPr>
      </w:pPr>
      <w:hyperlink w:anchor="_Toc109574519" w:history="1">
        <w:r w:rsidR="00B145C6" w:rsidRPr="00C3399B">
          <w:rPr>
            <w:rStyle w:val="Hyperlink"/>
            <w:noProof/>
            <w:kern w:val="32"/>
            <w:lang w:eastAsia="ja-JP"/>
          </w:rPr>
          <w:t>C.1.2</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Viewport</w:t>
        </w:r>
        <w:r w:rsidR="00B145C6">
          <w:rPr>
            <w:noProof/>
            <w:webHidden/>
          </w:rPr>
          <w:tab/>
        </w:r>
        <w:r w:rsidR="00B145C6">
          <w:rPr>
            <w:noProof/>
            <w:webHidden/>
          </w:rPr>
          <w:fldChar w:fldCharType="begin"/>
        </w:r>
        <w:r w:rsidR="00B145C6">
          <w:rPr>
            <w:noProof/>
            <w:webHidden/>
          </w:rPr>
          <w:instrText xml:space="preserve"> PAGEREF _Toc109574519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67789E96" w14:textId="75A6EA58" w:rsidR="00B145C6" w:rsidRDefault="00F07A57">
      <w:pPr>
        <w:pStyle w:val="TOC3"/>
        <w:tabs>
          <w:tab w:val="left" w:pos="960"/>
          <w:tab w:val="right" w:leader="dot" w:pos="9010"/>
        </w:tabs>
        <w:rPr>
          <w:rFonts w:eastAsiaTheme="minorEastAsia" w:cstheme="minorBidi"/>
          <w:noProof/>
          <w:sz w:val="22"/>
          <w:szCs w:val="22"/>
          <w:lang w:eastAsia="zh-CN"/>
        </w:rPr>
      </w:pPr>
      <w:hyperlink w:anchor="_Toc109574538" w:history="1">
        <w:r w:rsidR="00B145C6" w:rsidRPr="00C3399B">
          <w:rPr>
            <w:rStyle w:val="Hyperlink"/>
            <w:rFonts w:ascii="Wingdings" w:eastAsiaTheme="majorEastAsia" w:hAnsi="Wingdings" w:cstheme="majorBidi"/>
            <w:noProof/>
          </w:rPr>
          <w:t></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rPr>
          <w:t>Recommended viewport</w:t>
        </w:r>
        <w:r w:rsidR="00B145C6">
          <w:rPr>
            <w:noProof/>
            <w:webHidden/>
          </w:rPr>
          <w:tab/>
        </w:r>
        <w:r w:rsidR="00B145C6">
          <w:rPr>
            <w:noProof/>
            <w:webHidden/>
          </w:rPr>
          <w:fldChar w:fldCharType="begin"/>
        </w:r>
        <w:r w:rsidR="00B145C6">
          <w:rPr>
            <w:noProof/>
            <w:webHidden/>
          </w:rPr>
          <w:instrText xml:space="preserve"> PAGEREF _Toc109574538 \h </w:instrText>
        </w:r>
        <w:r w:rsidR="00B145C6">
          <w:rPr>
            <w:noProof/>
            <w:webHidden/>
          </w:rPr>
        </w:r>
        <w:r w:rsidR="00B145C6">
          <w:rPr>
            <w:noProof/>
            <w:webHidden/>
          </w:rPr>
          <w:fldChar w:fldCharType="separate"/>
        </w:r>
        <w:r w:rsidR="00B145C6">
          <w:rPr>
            <w:noProof/>
            <w:webHidden/>
          </w:rPr>
          <w:t>19</w:t>
        </w:r>
        <w:r w:rsidR="00B145C6">
          <w:rPr>
            <w:noProof/>
            <w:webHidden/>
          </w:rPr>
          <w:fldChar w:fldCharType="end"/>
        </w:r>
      </w:hyperlink>
    </w:p>
    <w:p w14:paraId="1968CD37" w14:textId="2467B354" w:rsidR="00B145C6" w:rsidRDefault="00F07A57">
      <w:pPr>
        <w:pStyle w:val="TOC1"/>
        <w:tabs>
          <w:tab w:val="left" w:pos="720"/>
        </w:tabs>
        <w:rPr>
          <w:rFonts w:eastAsiaTheme="minorEastAsia" w:cstheme="minorBidi"/>
          <w:b w:val="0"/>
          <w:bCs w:val="0"/>
          <w:i w:val="0"/>
          <w:iCs w:val="0"/>
          <w:noProof/>
          <w:sz w:val="22"/>
          <w:szCs w:val="22"/>
          <w:lang w:eastAsia="zh-CN"/>
        </w:rPr>
      </w:pPr>
      <w:hyperlink w:anchor="_Toc109574548" w:history="1">
        <w:r w:rsidR="00B145C6" w:rsidRPr="00C3399B">
          <w:rPr>
            <w:rStyle w:val="Hyperlink"/>
            <w:noProof/>
            <w:kern w:val="32"/>
            <w:lang w:eastAsia="ja-JP"/>
          </w:rPr>
          <w:t>C.1.3</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Viewpoint</w:t>
        </w:r>
        <w:r w:rsidR="00B145C6">
          <w:rPr>
            <w:noProof/>
            <w:webHidden/>
          </w:rPr>
          <w:tab/>
        </w:r>
        <w:r w:rsidR="00B145C6">
          <w:rPr>
            <w:noProof/>
            <w:webHidden/>
          </w:rPr>
          <w:fldChar w:fldCharType="begin"/>
        </w:r>
        <w:r w:rsidR="00B145C6">
          <w:rPr>
            <w:noProof/>
            <w:webHidden/>
          </w:rPr>
          <w:instrText xml:space="preserve"> PAGEREF _Toc109574548 \h </w:instrText>
        </w:r>
        <w:r w:rsidR="00B145C6">
          <w:rPr>
            <w:noProof/>
            <w:webHidden/>
          </w:rPr>
        </w:r>
        <w:r w:rsidR="00B145C6">
          <w:rPr>
            <w:noProof/>
            <w:webHidden/>
          </w:rPr>
          <w:fldChar w:fldCharType="separate"/>
        </w:r>
        <w:r w:rsidR="00B145C6">
          <w:rPr>
            <w:noProof/>
            <w:webHidden/>
          </w:rPr>
          <w:t>22</w:t>
        </w:r>
        <w:r w:rsidR="00B145C6">
          <w:rPr>
            <w:noProof/>
            <w:webHidden/>
          </w:rPr>
          <w:fldChar w:fldCharType="end"/>
        </w:r>
      </w:hyperlink>
    </w:p>
    <w:p w14:paraId="64957FF5" w14:textId="62C10603" w:rsidR="00B145C6" w:rsidRDefault="00F07A57">
      <w:pPr>
        <w:pStyle w:val="TOC2"/>
        <w:tabs>
          <w:tab w:val="left" w:pos="960"/>
          <w:tab w:val="right" w:leader="dot" w:pos="9010"/>
        </w:tabs>
        <w:rPr>
          <w:rFonts w:eastAsiaTheme="minorEastAsia" w:cstheme="minorBidi"/>
          <w:b w:val="0"/>
          <w:bCs w:val="0"/>
          <w:noProof/>
          <w:lang w:eastAsia="zh-CN"/>
        </w:rPr>
      </w:pPr>
      <w:hyperlink w:anchor="_Toc109574553" w:history="1">
        <w:r w:rsidR="00B145C6" w:rsidRPr="00C3399B">
          <w:rPr>
            <w:rStyle w:val="Hyperlink"/>
            <w:rFonts w:asciiTheme="majorHAnsi" w:eastAsiaTheme="majorEastAsia" w:hAnsiTheme="majorHAnsi" w:cstheme="majorBidi"/>
            <w:noProof/>
          </w:rPr>
          <w:t>7.12.</w:t>
        </w:r>
        <w:r w:rsidR="00B145C6">
          <w:rPr>
            <w:rFonts w:eastAsiaTheme="minorEastAsia" w:cstheme="minorBidi"/>
            <w:b w:val="0"/>
            <w:bCs w:val="0"/>
            <w:noProof/>
            <w:lang w:eastAsia="zh-CN"/>
          </w:rPr>
          <w:tab/>
        </w:r>
        <w:r w:rsidR="00B145C6" w:rsidRPr="00C3399B">
          <w:rPr>
            <w:rStyle w:val="Hyperlink"/>
            <w:rFonts w:asciiTheme="majorHAnsi" w:eastAsiaTheme="majorEastAsia" w:hAnsiTheme="majorHAnsi" w:cstheme="majorBidi"/>
            <w:noProof/>
          </w:rPr>
          <w:t>Storage and signalling of viewpoints for omnidirectional video and images</w:t>
        </w:r>
        <w:r w:rsidR="00B145C6">
          <w:rPr>
            <w:noProof/>
            <w:webHidden/>
          </w:rPr>
          <w:tab/>
        </w:r>
        <w:r w:rsidR="00B145C6">
          <w:rPr>
            <w:noProof/>
            <w:webHidden/>
          </w:rPr>
          <w:fldChar w:fldCharType="begin"/>
        </w:r>
        <w:r w:rsidR="00B145C6">
          <w:rPr>
            <w:noProof/>
            <w:webHidden/>
          </w:rPr>
          <w:instrText xml:space="preserve"> PAGEREF _Toc109574553 \h </w:instrText>
        </w:r>
        <w:r w:rsidR="00B145C6">
          <w:rPr>
            <w:noProof/>
            <w:webHidden/>
          </w:rPr>
        </w:r>
        <w:r w:rsidR="00B145C6">
          <w:rPr>
            <w:noProof/>
            <w:webHidden/>
          </w:rPr>
          <w:fldChar w:fldCharType="separate"/>
        </w:r>
        <w:r w:rsidR="00B145C6">
          <w:rPr>
            <w:noProof/>
            <w:webHidden/>
          </w:rPr>
          <w:t>22</w:t>
        </w:r>
        <w:r w:rsidR="00B145C6">
          <w:rPr>
            <w:noProof/>
            <w:webHidden/>
          </w:rPr>
          <w:fldChar w:fldCharType="end"/>
        </w:r>
      </w:hyperlink>
    </w:p>
    <w:p w14:paraId="565AD70F" w14:textId="303F2C70" w:rsidR="00B145C6" w:rsidRDefault="00F07A57">
      <w:pPr>
        <w:pStyle w:val="TOC2"/>
        <w:tabs>
          <w:tab w:val="left" w:pos="1200"/>
          <w:tab w:val="right" w:leader="dot" w:pos="9010"/>
        </w:tabs>
        <w:rPr>
          <w:rFonts w:eastAsiaTheme="minorEastAsia" w:cstheme="minorBidi"/>
          <w:b w:val="0"/>
          <w:bCs w:val="0"/>
          <w:noProof/>
          <w:lang w:eastAsia="zh-CN"/>
        </w:rPr>
      </w:pPr>
      <w:hyperlink w:anchor="_Toc109574554" w:history="1">
        <w:r w:rsidR="00B145C6" w:rsidRPr="00C3399B">
          <w:rPr>
            <w:rStyle w:val="Hyperlink"/>
            <w:rFonts w:asciiTheme="majorHAnsi" w:eastAsiaTheme="majorEastAsia" w:hAnsiTheme="majorHAnsi" w:cstheme="majorBidi"/>
            <w:noProof/>
          </w:rPr>
          <w:t>7.12.1.</w:t>
        </w:r>
        <w:r w:rsidR="00B145C6">
          <w:rPr>
            <w:rFonts w:eastAsiaTheme="minorEastAsia" w:cstheme="minorBidi"/>
            <w:b w:val="0"/>
            <w:bCs w:val="0"/>
            <w:noProof/>
            <w:lang w:eastAsia="zh-CN"/>
          </w:rPr>
          <w:tab/>
        </w:r>
        <w:r w:rsidR="00B145C6" w:rsidRPr="00C3399B">
          <w:rPr>
            <w:rStyle w:val="Hyperlink"/>
            <w:rFonts w:asciiTheme="majorHAnsi" w:eastAsiaTheme="majorEastAsia" w:hAnsiTheme="majorHAnsi" w:cstheme="majorBidi"/>
            <w:noProof/>
          </w:rPr>
          <w:t>Viewpoint information structures</w:t>
        </w:r>
        <w:r w:rsidR="00B145C6">
          <w:rPr>
            <w:noProof/>
            <w:webHidden/>
          </w:rPr>
          <w:tab/>
        </w:r>
        <w:r w:rsidR="00B145C6">
          <w:rPr>
            <w:noProof/>
            <w:webHidden/>
          </w:rPr>
          <w:fldChar w:fldCharType="begin"/>
        </w:r>
        <w:r w:rsidR="00B145C6">
          <w:rPr>
            <w:noProof/>
            <w:webHidden/>
          </w:rPr>
          <w:instrText xml:space="preserve"> PAGEREF _Toc109574554 \h </w:instrText>
        </w:r>
        <w:r w:rsidR="00B145C6">
          <w:rPr>
            <w:noProof/>
            <w:webHidden/>
          </w:rPr>
        </w:r>
        <w:r w:rsidR="00B145C6">
          <w:rPr>
            <w:noProof/>
            <w:webHidden/>
          </w:rPr>
          <w:fldChar w:fldCharType="separate"/>
        </w:r>
        <w:r w:rsidR="00B145C6">
          <w:rPr>
            <w:noProof/>
            <w:webHidden/>
          </w:rPr>
          <w:t>22</w:t>
        </w:r>
        <w:r w:rsidR="00B145C6">
          <w:rPr>
            <w:noProof/>
            <w:webHidden/>
          </w:rPr>
          <w:fldChar w:fldCharType="end"/>
        </w:r>
      </w:hyperlink>
    </w:p>
    <w:p w14:paraId="75F93A5B" w14:textId="3110FDDB" w:rsidR="00B145C6" w:rsidRDefault="00F07A57">
      <w:pPr>
        <w:pStyle w:val="TOC2"/>
        <w:tabs>
          <w:tab w:val="left" w:pos="1440"/>
          <w:tab w:val="right" w:leader="dot" w:pos="9010"/>
        </w:tabs>
        <w:rPr>
          <w:rFonts w:eastAsiaTheme="minorEastAsia" w:cstheme="minorBidi"/>
          <w:b w:val="0"/>
          <w:bCs w:val="0"/>
          <w:noProof/>
          <w:lang w:eastAsia="zh-CN"/>
        </w:rPr>
      </w:pPr>
      <w:hyperlink w:anchor="_Toc109574555" w:history="1">
        <w:r w:rsidR="00B145C6" w:rsidRPr="00C3399B">
          <w:rPr>
            <w:rStyle w:val="Hyperlink"/>
            <w:rFonts w:asciiTheme="majorHAnsi" w:eastAsiaTheme="majorEastAsia" w:hAnsiTheme="majorHAnsi" w:cstheme="majorBidi"/>
            <w:noProof/>
          </w:rPr>
          <w:t>7.12.1.1.</w:t>
        </w:r>
        <w:r w:rsidR="00B145C6">
          <w:rPr>
            <w:rFonts w:eastAsiaTheme="minorEastAsia" w:cstheme="minorBidi"/>
            <w:b w:val="0"/>
            <w:bCs w:val="0"/>
            <w:noProof/>
            <w:lang w:eastAsia="zh-CN"/>
          </w:rPr>
          <w:tab/>
        </w:r>
        <w:r w:rsidR="00B145C6" w:rsidRPr="00C3399B">
          <w:rPr>
            <w:rStyle w:val="Hyperlink"/>
            <w:rFonts w:asciiTheme="majorHAnsi" w:eastAsiaTheme="majorEastAsia" w:hAnsiTheme="majorHAnsi" w:cstheme="majorBidi"/>
            <w:noProof/>
          </w:rPr>
          <w:t>Definition</w:t>
        </w:r>
        <w:r w:rsidR="00B145C6">
          <w:rPr>
            <w:noProof/>
            <w:webHidden/>
          </w:rPr>
          <w:tab/>
        </w:r>
        <w:r w:rsidR="00B145C6">
          <w:rPr>
            <w:noProof/>
            <w:webHidden/>
          </w:rPr>
          <w:fldChar w:fldCharType="begin"/>
        </w:r>
        <w:r w:rsidR="00B145C6">
          <w:rPr>
            <w:noProof/>
            <w:webHidden/>
          </w:rPr>
          <w:instrText xml:space="preserve"> PAGEREF _Toc109574555 \h </w:instrText>
        </w:r>
        <w:r w:rsidR="00B145C6">
          <w:rPr>
            <w:noProof/>
            <w:webHidden/>
          </w:rPr>
        </w:r>
        <w:r w:rsidR="00B145C6">
          <w:rPr>
            <w:noProof/>
            <w:webHidden/>
          </w:rPr>
          <w:fldChar w:fldCharType="separate"/>
        </w:r>
        <w:r w:rsidR="00B145C6">
          <w:rPr>
            <w:noProof/>
            <w:webHidden/>
          </w:rPr>
          <w:t>22</w:t>
        </w:r>
        <w:r w:rsidR="00B145C6">
          <w:rPr>
            <w:noProof/>
            <w:webHidden/>
          </w:rPr>
          <w:fldChar w:fldCharType="end"/>
        </w:r>
      </w:hyperlink>
    </w:p>
    <w:p w14:paraId="7540A214" w14:textId="0C95706B" w:rsidR="00B145C6" w:rsidRDefault="00F07A57">
      <w:pPr>
        <w:pStyle w:val="TOC2"/>
        <w:tabs>
          <w:tab w:val="left" w:pos="1440"/>
          <w:tab w:val="right" w:leader="dot" w:pos="9010"/>
        </w:tabs>
        <w:rPr>
          <w:rFonts w:eastAsiaTheme="minorEastAsia" w:cstheme="minorBidi"/>
          <w:b w:val="0"/>
          <w:bCs w:val="0"/>
          <w:noProof/>
          <w:lang w:eastAsia="zh-CN"/>
        </w:rPr>
      </w:pPr>
      <w:hyperlink w:anchor="_Toc109574556" w:history="1">
        <w:r w:rsidR="00B145C6" w:rsidRPr="00C3399B">
          <w:rPr>
            <w:rStyle w:val="Hyperlink"/>
            <w:rFonts w:asciiTheme="majorHAnsi" w:eastAsiaTheme="majorEastAsia" w:hAnsiTheme="majorHAnsi" w:cstheme="majorBidi"/>
            <w:noProof/>
          </w:rPr>
          <w:t>7.12.1.2.</w:t>
        </w:r>
        <w:r w:rsidR="00B145C6">
          <w:rPr>
            <w:rFonts w:eastAsiaTheme="minorEastAsia" w:cstheme="minorBidi"/>
            <w:b w:val="0"/>
            <w:bCs w:val="0"/>
            <w:noProof/>
            <w:lang w:eastAsia="zh-CN"/>
          </w:rPr>
          <w:tab/>
        </w:r>
        <w:r w:rsidR="00B145C6" w:rsidRPr="00C3399B">
          <w:rPr>
            <w:rStyle w:val="Hyperlink"/>
            <w:rFonts w:asciiTheme="majorHAnsi" w:eastAsiaTheme="majorEastAsia" w:hAnsiTheme="majorHAnsi" w:cstheme="majorBidi"/>
            <w:noProof/>
          </w:rPr>
          <w:t>Viewpoint position structure</w:t>
        </w:r>
        <w:r w:rsidR="00B145C6">
          <w:rPr>
            <w:noProof/>
            <w:webHidden/>
          </w:rPr>
          <w:tab/>
        </w:r>
        <w:r w:rsidR="00B145C6">
          <w:rPr>
            <w:noProof/>
            <w:webHidden/>
          </w:rPr>
          <w:fldChar w:fldCharType="begin"/>
        </w:r>
        <w:r w:rsidR="00B145C6">
          <w:rPr>
            <w:noProof/>
            <w:webHidden/>
          </w:rPr>
          <w:instrText xml:space="preserve"> PAGEREF _Toc109574556 \h </w:instrText>
        </w:r>
        <w:r w:rsidR="00B145C6">
          <w:rPr>
            <w:noProof/>
            <w:webHidden/>
          </w:rPr>
        </w:r>
        <w:r w:rsidR="00B145C6">
          <w:rPr>
            <w:noProof/>
            <w:webHidden/>
          </w:rPr>
          <w:fldChar w:fldCharType="separate"/>
        </w:r>
        <w:r w:rsidR="00B145C6">
          <w:rPr>
            <w:noProof/>
            <w:webHidden/>
          </w:rPr>
          <w:t>23</w:t>
        </w:r>
        <w:r w:rsidR="00B145C6">
          <w:rPr>
            <w:noProof/>
            <w:webHidden/>
          </w:rPr>
          <w:fldChar w:fldCharType="end"/>
        </w:r>
      </w:hyperlink>
    </w:p>
    <w:p w14:paraId="4B96BE32" w14:textId="17647A6B" w:rsidR="00B145C6" w:rsidRDefault="00F07A57">
      <w:pPr>
        <w:pStyle w:val="TOC2"/>
        <w:tabs>
          <w:tab w:val="left" w:pos="1440"/>
          <w:tab w:val="right" w:leader="dot" w:pos="9010"/>
        </w:tabs>
        <w:rPr>
          <w:rFonts w:eastAsiaTheme="minorEastAsia" w:cstheme="minorBidi"/>
          <w:b w:val="0"/>
          <w:bCs w:val="0"/>
          <w:noProof/>
          <w:lang w:eastAsia="zh-CN"/>
        </w:rPr>
      </w:pPr>
      <w:hyperlink w:anchor="_Toc109574557" w:history="1">
        <w:r w:rsidR="00B145C6" w:rsidRPr="00C3399B">
          <w:rPr>
            <w:rStyle w:val="Hyperlink"/>
            <w:rFonts w:asciiTheme="majorHAnsi" w:eastAsiaTheme="majorEastAsia" w:hAnsiTheme="majorHAnsi" w:cstheme="majorBidi"/>
            <w:noProof/>
          </w:rPr>
          <w:t>7.12.1.3.</w:t>
        </w:r>
        <w:r w:rsidR="00B145C6">
          <w:rPr>
            <w:rFonts w:eastAsiaTheme="minorEastAsia" w:cstheme="minorBidi"/>
            <w:b w:val="0"/>
            <w:bCs w:val="0"/>
            <w:noProof/>
            <w:lang w:eastAsia="zh-CN"/>
          </w:rPr>
          <w:tab/>
        </w:r>
        <w:r w:rsidR="00B145C6" w:rsidRPr="00C3399B">
          <w:rPr>
            <w:rStyle w:val="Hyperlink"/>
            <w:rFonts w:asciiTheme="majorHAnsi" w:eastAsiaTheme="majorEastAsia" w:hAnsiTheme="majorHAnsi" w:cstheme="majorBidi"/>
            <w:noProof/>
          </w:rPr>
          <w:t>Viewpoint GPS position structure</w:t>
        </w:r>
        <w:r w:rsidR="00B145C6">
          <w:rPr>
            <w:noProof/>
            <w:webHidden/>
          </w:rPr>
          <w:tab/>
        </w:r>
        <w:r w:rsidR="00B145C6">
          <w:rPr>
            <w:noProof/>
            <w:webHidden/>
          </w:rPr>
          <w:fldChar w:fldCharType="begin"/>
        </w:r>
        <w:r w:rsidR="00B145C6">
          <w:rPr>
            <w:noProof/>
            <w:webHidden/>
          </w:rPr>
          <w:instrText xml:space="preserve"> PAGEREF _Toc109574557 \h </w:instrText>
        </w:r>
        <w:r w:rsidR="00B145C6">
          <w:rPr>
            <w:noProof/>
            <w:webHidden/>
          </w:rPr>
        </w:r>
        <w:r w:rsidR="00B145C6">
          <w:rPr>
            <w:noProof/>
            <w:webHidden/>
          </w:rPr>
          <w:fldChar w:fldCharType="separate"/>
        </w:r>
        <w:r w:rsidR="00B145C6">
          <w:rPr>
            <w:noProof/>
            <w:webHidden/>
          </w:rPr>
          <w:t>23</w:t>
        </w:r>
        <w:r w:rsidR="00B145C6">
          <w:rPr>
            <w:noProof/>
            <w:webHidden/>
          </w:rPr>
          <w:fldChar w:fldCharType="end"/>
        </w:r>
      </w:hyperlink>
    </w:p>
    <w:p w14:paraId="710B516A" w14:textId="0EE82163" w:rsidR="00B145C6" w:rsidRDefault="00F07A57">
      <w:pPr>
        <w:pStyle w:val="TOC2"/>
        <w:tabs>
          <w:tab w:val="left" w:pos="1440"/>
          <w:tab w:val="right" w:leader="dot" w:pos="9010"/>
        </w:tabs>
        <w:rPr>
          <w:rFonts w:eastAsiaTheme="minorEastAsia" w:cstheme="minorBidi"/>
          <w:b w:val="0"/>
          <w:bCs w:val="0"/>
          <w:noProof/>
          <w:lang w:eastAsia="zh-CN"/>
        </w:rPr>
      </w:pPr>
      <w:hyperlink w:anchor="_Toc109574558" w:history="1">
        <w:r w:rsidR="00B145C6" w:rsidRPr="00C3399B">
          <w:rPr>
            <w:rStyle w:val="Hyperlink"/>
            <w:rFonts w:asciiTheme="majorHAnsi" w:eastAsiaTheme="majorEastAsia" w:hAnsiTheme="majorHAnsi" w:cstheme="majorBidi"/>
            <w:noProof/>
          </w:rPr>
          <w:t>7.12.1.4.</w:t>
        </w:r>
        <w:r w:rsidR="00B145C6">
          <w:rPr>
            <w:rFonts w:eastAsiaTheme="minorEastAsia" w:cstheme="minorBidi"/>
            <w:b w:val="0"/>
            <w:bCs w:val="0"/>
            <w:noProof/>
            <w:lang w:eastAsia="zh-CN"/>
          </w:rPr>
          <w:tab/>
        </w:r>
        <w:r w:rsidR="00B145C6" w:rsidRPr="00C3399B">
          <w:rPr>
            <w:rStyle w:val="Hyperlink"/>
            <w:rFonts w:asciiTheme="majorHAnsi" w:eastAsiaTheme="majorEastAsia" w:hAnsiTheme="majorHAnsi" w:cstheme="majorBidi"/>
            <w:noProof/>
          </w:rPr>
          <w:t>Viewpoint geomagnetic information structure</w:t>
        </w:r>
        <w:r w:rsidR="00B145C6">
          <w:rPr>
            <w:noProof/>
            <w:webHidden/>
          </w:rPr>
          <w:tab/>
        </w:r>
        <w:r w:rsidR="00B145C6">
          <w:rPr>
            <w:noProof/>
            <w:webHidden/>
          </w:rPr>
          <w:fldChar w:fldCharType="begin"/>
        </w:r>
        <w:r w:rsidR="00B145C6">
          <w:rPr>
            <w:noProof/>
            <w:webHidden/>
          </w:rPr>
          <w:instrText xml:space="preserve"> PAGEREF _Toc109574558 \h </w:instrText>
        </w:r>
        <w:r w:rsidR="00B145C6">
          <w:rPr>
            <w:noProof/>
            <w:webHidden/>
          </w:rPr>
        </w:r>
        <w:r w:rsidR="00B145C6">
          <w:rPr>
            <w:noProof/>
            <w:webHidden/>
          </w:rPr>
          <w:fldChar w:fldCharType="separate"/>
        </w:r>
        <w:r w:rsidR="00B145C6">
          <w:rPr>
            <w:noProof/>
            <w:webHidden/>
          </w:rPr>
          <w:t>24</w:t>
        </w:r>
        <w:r w:rsidR="00B145C6">
          <w:rPr>
            <w:noProof/>
            <w:webHidden/>
          </w:rPr>
          <w:fldChar w:fldCharType="end"/>
        </w:r>
      </w:hyperlink>
    </w:p>
    <w:p w14:paraId="5A3F33C3" w14:textId="0B59DA28" w:rsidR="00B145C6" w:rsidRDefault="00F07A57">
      <w:pPr>
        <w:pStyle w:val="TOC2"/>
        <w:tabs>
          <w:tab w:val="left" w:pos="1440"/>
          <w:tab w:val="right" w:leader="dot" w:pos="9010"/>
        </w:tabs>
        <w:rPr>
          <w:rFonts w:eastAsiaTheme="minorEastAsia" w:cstheme="minorBidi"/>
          <w:b w:val="0"/>
          <w:bCs w:val="0"/>
          <w:noProof/>
          <w:lang w:eastAsia="zh-CN"/>
        </w:rPr>
      </w:pPr>
      <w:hyperlink w:anchor="_Toc109574559" w:history="1">
        <w:r w:rsidR="00B145C6" w:rsidRPr="00C3399B">
          <w:rPr>
            <w:rStyle w:val="Hyperlink"/>
            <w:rFonts w:asciiTheme="majorHAnsi" w:eastAsiaTheme="majorEastAsia" w:hAnsiTheme="majorHAnsi" w:cstheme="majorBidi"/>
            <w:noProof/>
          </w:rPr>
          <w:t>7.12.1.5.</w:t>
        </w:r>
        <w:r w:rsidR="00B145C6">
          <w:rPr>
            <w:rFonts w:eastAsiaTheme="minorEastAsia" w:cstheme="minorBidi"/>
            <w:b w:val="0"/>
            <w:bCs w:val="0"/>
            <w:noProof/>
            <w:lang w:eastAsia="zh-CN"/>
          </w:rPr>
          <w:tab/>
        </w:r>
        <w:r w:rsidR="00B145C6" w:rsidRPr="00C3399B">
          <w:rPr>
            <w:rStyle w:val="Hyperlink"/>
            <w:rFonts w:asciiTheme="majorHAnsi" w:eastAsiaTheme="majorEastAsia" w:hAnsiTheme="majorHAnsi" w:cstheme="majorBidi"/>
            <w:noProof/>
          </w:rPr>
          <w:t>Viewpoint global coordinate system rotation structure</w:t>
        </w:r>
        <w:r w:rsidR="00B145C6">
          <w:rPr>
            <w:noProof/>
            <w:webHidden/>
          </w:rPr>
          <w:tab/>
        </w:r>
        <w:r w:rsidR="00B145C6">
          <w:rPr>
            <w:noProof/>
            <w:webHidden/>
          </w:rPr>
          <w:fldChar w:fldCharType="begin"/>
        </w:r>
        <w:r w:rsidR="00B145C6">
          <w:rPr>
            <w:noProof/>
            <w:webHidden/>
          </w:rPr>
          <w:instrText xml:space="preserve"> PAGEREF _Toc109574559 \h </w:instrText>
        </w:r>
        <w:r w:rsidR="00B145C6">
          <w:rPr>
            <w:noProof/>
            <w:webHidden/>
          </w:rPr>
        </w:r>
        <w:r w:rsidR="00B145C6">
          <w:rPr>
            <w:noProof/>
            <w:webHidden/>
          </w:rPr>
          <w:fldChar w:fldCharType="separate"/>
        </w:r>
        <w:r w:rsidR="00B145C6">
          <w:rPr>
            <w:noProof/>
            <w:webHidden/>
          </w:rPr>
          <w:t>24</w:t>
        </w:r>
        <w:r w:rsidR="00B145C6">
          <w:rPr>
            <w:noProof/>
            <w:webHidden/>
          </w:rPr>
          <w:fldChar w:fldCharType="end"/>
        </w:r>
      </w:hyperlink>
    </w:p>
    <w:p w14:paraId="45B19B2D" w14:textId="12F7F64B" w:rsidR="00B145C6" w:rsidRDefault="00F07A57">
      <w:pPr>
        <w:pStyle w:val="TOC1"/>
        <w:rPr>
          <w:rFonts w:eastAsiaTheme="minorEastAsia" w:cstheme="minorBidi"/>
          <w:b w:val="0"/>
          <w:bCs w:val="0"/>
          <w:i w:val="0"/>
          <w:iCs w:val="0"/>
          <w:noProof/>
          <w:sz w:val="22"/>
          <w:szCs w:val="22"/>
          <w:lang w:eastAsia="zh-CN"/>
        </w:rPr>
      </w:pPr>
      <w:hyperlink w:anchor="_Toc109574560" w:history="1">
        <w:r w:rsidR="00B145C6" w:rsidRPr="00C3399B">
          <w:rPr>
            <w:rStyle w:val="Hyperlink"/>
            <w:noProof/>
            <w:kern w:val="32"/>
            <w:lang w:eastAsia="ja-JP"/>
          </w:rPr>
          <w:t>C.2</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MPEG-I Part 10 (Carriage of V3CD) [5]</w:t>
        </w:r>
        <w:r w:rsidR="00B145C6">
          <w:rPr>
            <w:noProof/>
            <w:webHidden/>
          </w:rPr>
          <w:tab/>
        </w:r>
        <w:r w:rsidR="00B145C6">
          <w:rPr>
            <w:noProof/>
            <w:webHidden/>
          </w:rPr>
          <w:fldChar w:fldCharType="begin"/>
        </w:r>
        <w:r w:rsidR="00B145C6">
          <w:rPr>
            <w:noProof/>
            <w:webHidden/>
          </w:rPr>
          <w:instrText xml:space="preserve"> PAGEREF _Toc109574560 \h </w:instrText>
        </w:r>
        <w:r w:rsidR="00B145C6">
          <w:rPr>
            <w:noProof/>
            <w:webHidden/>
          </w:rPr>
        </w:r>
        <w:r w:rsidR="00B145C6">
          <w:rPr>
            <w:noProof/>
            <w:webHidden/>
          </w:rPr>
          <w:fldChar w:fldCharType="separate"/>
        </w:r>
        <w:r w:rsidR="00B145C6">
          <w:rPr>
            <w:noProof/>
            <w:webHidden/>
          </w:rPr>
          <w:t>24</w:t>
        </w:r>
        <w:r w:rsidR="00B145C6">
          <w:rPr>
            <w:noProof/>
            <w:webHidden/>
          </w:rPr>
          <w:fldChar w:fldCharType="end"/>
        </w:r>
      </w:hyperlink>
    </w:p>
    <w:p w14:paraId="499AF74C" w14:textId="392AF654" w:rsidR="00B145C6" w:rsidRDefault="00F07A57">
      <w:pPr>
        <w:pStyle w:val="TOC1"/>
        <w:tabs>
          <w:tab w:val="left" w:pos="720"/>
        </w:tabs>
        <w:rPr>
          <w:rFonts w:eastAsiaTheme="minorEastAsia" w:cstheme="minorBidi"/>
          <w:b w:val="0"/>
          <w:bCs w:val="0"/>
          <w:i w:val="0"/>
          <w:iCs w:val="0"/>
          <w:noProof/>
          <w:sz w:val="22"/>
          <w:szCs w:val="22"/>
          <w:lang w:eastAsia="zh-CN"/>
        </w:rPr>
      </w:pPr>
      <w:hyperlink w:anchor="_Toc109574561" w:history="1">
        <w:r w:rsidR="00B145C6" w:rsidRPr="00C3399B">
          <w:rPr>
            <w:rStyle w:val="Hyperlink"/>
            <w:noProof/>
            <w:kern w:val="32"/>
            <w:lang w:eastAsia="ja-JP"/>
          </w:rPr>
          <w:t>C.2.1</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Definition</w:t>
        </w:r>
        <w:r w:rsidR="00B145C6">
          <w:rPr>
            <w:noProof/>
            <w:webHidden/>
          </w:rPr>
          <w:tab/>
        </w:r>
        <w:r w:rsidR="00B145C6">
          <w:rPr>
            <w:noProof/>
            <w:webHidden/>
          </w:rPr>
          <w:fldChar w:fldCharType="begin"/>
        </w:r>
        <w:r w:rsidR="00B145C6">
          <w:rPr>
            <w:noProof/>
            <w:webHidden/>
          </w:rPr>
          <w:instrText xml:space="preserve"> PAGEREF _Toc109574561 \h </w:instrText>
        </w:r>
        <w:r w:rsidR="00B145C6">
          <w:rPr>
            <w:noProof/>
            <w:webHidden/>
          </w:rPr>
        </w:r>
        <w:r w:rsidR="00B145C6">
          <w:rPr>
            <w:noProof/>
            <w:webHidden/>
          </w:rPr>
          <w:fldChar w:fldCharType="separate"/>
        </w:r>
        <w:r w:rsidR="00B145C6">
          <w:rPr>
            <w:noProof/>
            <w:webHidden/>
          </w:rPr>
          <w:t>24</w:t>
        </w:r>
        <w:r w:rsidR="00B145C6">
          <w:rPr>
            <w:noProof/>
            <w:webHidden/>
          </w:rPr>
          <w:fldChar w:fldCharType="end"/>
        </w:r>
      </w:hyperlink>
    </w:p>
    <w:p w14:paraId="590DF24E" w14:textId="5CE8E9D9" w:rsidR="00B145C6" w:rsidRDefault="00F07A57">
      <w:pPr>
        <w:pStyle w:val="TOC1"/>
        <w:tabs>
          <w:tab w:val="left" w:pos="720"/>
        </w:tabs>
        <w:rPr>
          <w:rFonts w:eastAsiaTheme="minorEastAsia" w:cstheme="minorBidi"/>
          <w:b w:val="0"/>
          <w:bCs w:val="0"/>
          <w:i w:val="0"/>
          <w:iCs w:val="0"/>
          <w:noProof/>
          <w:sz w:val="22"/>
          <w:szCs w:val="22"/>
          <w:lang w:eastAsia="zh-CN"/>
        </w:rPr>
      </w:pPr>
      <w:hyperlink w:anchor="_Toc109574562" w:history="1">
        <w:r w:rsidR="00B145C6" w:rsidRPr="00C3399B">
          <w:rPr>
            <w:rStyle w:val="Hyperlink"/>
            <w:noProof/>
            <w:kern w:val="32"/>
            <w:lang w:eastAsia="ja-JP"/>
          </w:rPr>
          <w:t>C.2.2</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Viewpoint</w:t>
        </w:r>
        <w:r w:rsidR="00B145C6">
          <w:rPr>
            <w:noProof/>
            <w:webHidden/>
          </w:rPr>
          <w:tab/>
        </w:r>
        <w:r w:rsidR="00B145C6">
          <w:rPr>
            <w:noProof/>
            <w:webHidden/>
          </w:rPr>
          <w:fldChar w:fldCharType="begin"/>
        </w:r>
        <w:r w:rsidR="00B145C6">
          <w:rPr>
            <w:noProof/>
            <w:webHidden/>
          </w:rPr>
          <w:instrText xml:space="preserve"> PAGEREF _Toc109574562 \h </w:instrText>
        </w:r>
        <w:r w:rsidR="00B145C6">
          <w:rPr>
            <w:noProof/>
            <w:webHidden/>
          </w:rPr>
        </w:r>
        <w:r w:rsidR="00B145C6">
          <w:rPr>
            <w:noProof/>
            <w:webHidden/>
          </w:rPr>
          <w:fldChar w:fldCharType="separate"/>
        </w:r>
        <w:r w:rsidR="00B145C6">
          <w:rPr>
            <w:noProof/>
            <w:webHidden/>
          </w:rPr>
          <w:t>24</w:t>
        </w:r>
        <w:r w:rsidR="00B145C6">
          <w:rPr>
            <w:noProof/>
            <w:webHidden/>
          </w:rPr>
          <w:fldChar w:fldCharType="end"/>
        </w:r>
      </w:hyperlink>
    </w:p>
    <w:p w14:paraId="0715700F" w14:textId="304F7C59" w:rsidR="00B145C6" w:rsidRDefault="00F07A57">
      <w:pPr>
        <w:pStyle w:val="TOC1"/>
        <w:tabs>
          <w:tab w:val="left" w:pos="720"/>
        </w:tabs>
        <w:rPr>
          <w:rFonts w:eastAsiaTheme="minorEastAsia" w:cstheme="minorBidi"/>
          <w:b w:val="0"/>
          <w:bCs w:val="0"/>
          <w:i w:val="0"/>
          <w:iCs w:val="0"/>
          <w:noProof/>
          <w:sz w:val="22"/>
          <w:szCs w:val="22"/>
          <w:lang w:eastAsia="zh-CN"/>
        </w:rPr>
      </w:pPr>
      <w:hyperlink w:anchor="_Toc109574563" w:history="1">
        <w:r w:rsidR="00B145C6" w:rsidRPr="00C3399B">
          <w:rPr>
            <w:rStyle w:val="Hyperlink"/>
            <w:noProof/>
            <w:kern w:val="32"/>
            <w:lang w:eastAsia="ja-JP"/>
          </w:rPr>
          <w:t>C.2.3</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Viewport</w:t>
        </w:r>
        <w:r w:rsidR="00B145C6">
          <w:rPr>
            <w:noProof/>
            <w:webHidden/>
          </w:rPr>
          <w:tab/>
        </w:r>
        <w:r w:rsidR="00B145C6">
          <w:rPr>
            <w:noProof/>
            <w:webHidden/>
          </w:rPr>
          <w:fldChar w:fldCharType="begin"/>
        </w:r>
        <w:r w:rsidR="00B145C6">
          <w:rPr>
            <w:noProof/>
            <w:webHidden/>
          </w:rPr>
          <w:instrText xml:space="preserve"> PAGEREF _Toc109574563 \h </w:instrText>
        </w:r>
        <w:r w:rsidR="00B145C6">
          <w:rPr>
            <w:noProof/>
            <w:webHidden/>
          </w:rPr>
        </w:r>
        <w:r w:rsidR="00B145C6">
          <w:rPr>
            <w:noProof/>
            <w:webHidden/>
          </w:rPr>
          <w:fldChar w:fldCharType="separate"/>
        </w:r>
        <w:r w:rsidR="00B145C6">
          <w:rPr>
            <w:noProof/>
            <w:webHidden/>
          </w:rPr>
          <w:t>24</w:t>
        </w:r>
        <w:r w:rsidR="00B145C6">
          <w:rPr>
            <w:noProof/>
            <w:webHidden/>
          </w:rPr>
          <w:fldChar w:fldCharType="end"/>
        </w:r>
      </w:hyperlink>
    </w:p>
    <w:p w14:paraId="5C789B22" w14:textId="7AA136FE" w:rsidR="00B145C6" w:rsidRDefault="00F07A57">
      <w:pPr>
        <w:pStyle w:val="TOC1"/>
        <w:rPr>
          <w:rFonts w:eastAsiaTheme="minorEastAsia" w:cstheme="minorBidi"/>
          <w:b w:val="0"/>
          <w:bCs w:val="0"/>
          <w:i w:val="0"/>
          <w:iCs w:val="0"/>
          <w:noProof/>
          <w:sz w:val="22"/>
          <w:szCs w:val="22"/>
          <w:lang w:eastAsia="zh-CN"/>
        </w:rPr>
      </w:pPr>
      <w:hyperlink w:anchor="_Toc109574564" w:history="1">
        <w:r w:rsidR="00B145C6" w:rsidRPr="00C3399B">
          <w:rPr>
            <w:rStyle w:val="Hyperlink"/>
            <w:rFonts w:ascii="Arial" w:eastAsia="Arial" w:hAnsi="Arial" w:cs="Arial"/>
            <w:noProof/>
          </w:rPr>
          <w:t>10</w:t>
        </w:r>
        <w:r w:rsidR="00B145C6">
          <w:rPr>
            <w:rFonts w:eastAsiaTheme="minorEastAsia" w:cstheme="minorBidi"/>
            <w:b w:val="0"/>
            <w:bCs w:val="0"/>
            <w:i w:val="0"/>
            <w:iCs w:val="0"/>
            <w:noProof/>
            <w:sz w:val="22"/>
            <w:szCs w:val="22"/>
            <w:lang w:eastAsia="zh-CN"/>
          </w:rPr>
          <w:tab/>
        </w:r>
        <w:r w:rsidR="00B145C6" w:rsidRPr="00C3399B">
          <w:rPr>
            <w:rStyle w:val="Hyperlink"/>
            <w:rFonts w:ascii="Arial" w:eastAsia="Arial" w:hAnsi="Arial" w:cs="Arial"/>
            <w:noProof/>
          </w:rPr>
          <w:t>Viewport information</w:t>
        </w:r>
        <w:r w:rsidR="00B145C6">
          <w:rPr>
            <w:noProof/>
            <w:webHidden/>
          </w:rPr>
          <w:tab/>
        </w:r>
        <w:r w:rsidR="00B145C6">
          <w:rPr>
            <w:noProof/>
            <w:webHidden/>
          </w:rPr>
          <w:fldChar w:fldCharType="begin"/>
        </w:r>
        <w:r w:rsidR="00B145C6">
          <w:rPr>
            <w:noProof/>
            <w:webHidden/>
          </w:rPr>
          <w:instrText xml:space="preserve"> PAGEREF _Toc109574564 \h </w:instrText>
        </w:r>
        <w:r w:rsidR="00B145C6">
          <w:rPr>
            <w:noProof/>
            <w:webHidden/>
          </w:rPr>
        </w:r>
        <w:r w:rsidR="00B145C6">
          <w:rPr>
            <w:noProof/>
            <w:webHidden/>
          </w:rPr>
          <w:fldChar w:fldCharType="separate"/>
        </w:r>
        <w:r w:rsidR="00B145C6">
          <w:rPr>
            <w:noProof/>
            <w:webHidden/>
          </w:rPr>
          <w:t>25</w:t>
        </w:r>
        <w:r w:rsidR="00B145C6">
          <w:rPr>
            <w:noProof/>
            <w:webHidden/>
          </w:rPr>
          <w:fldChar w:fldCharType="end"/>
        </w:r>
      </w:hyperlink>
    </w:p>
    <w:p w14:paraId="19E43D39" w14:textId="5A0D4F61" w:rsidR="00B145C6" w:rsidRDefault="00F07A57">
      <w:pPr>
        <w:pStyle w:val="TOC2"/>
        <w:tabs>
          <w:tab w:val="left" w:pos="720"/>
          <w:tab w:val="right" w:leader="dot" w:pos="9010"/>
        </w:tabs>
        <w:rPr>
          <w:rFonts w:eastAsiaTheme="minorEastAsia" w:cstheme="minorBidi"/>
          <w:b w:val="0"/>
          <w:bCs w:val="0"/>
          <w:noProof/>
          <w:lang w:eastAsia="zh-CN"/>
        </w:rPr>
      </w:pPr>
      <w:hyperlink w:anchor="_Toc109574565" w:history="1">
        <w:r w:rsidR="00B145C6" w:rsidRPr="00C3399B">
          <w:rPr>
            <w:rStyle w:val="Hyperlink"/>
            <w:rFonts w:ascii="Courier New" w:eastAsiaTheme="majorEastAsia" w:hAnsi="Courier New" w:cs="Courier New"/>
            <w:noProof/>
          </w:rPr>
          <w:t>o</w:t>
        </w:r>
        <w:r w:rsidR="00B145C6">
          <w:rPr>
            <w:rFonts w:eastAsiaTheme="minorEastAsia" w:cstheme="minorBidi"/>
            <w:b w:val="0"/>
            <w:bCs w:val="0"/>
            <w:noProof/>
            <w:lang w:eastAsia="zh-CN"/>
          </w:rPr>
          <w:tab/>
        </w:r>
        <w:r w:rsidR="00B145C6" w:rsidRPr="00C3399B">
          <w:rPr>
            <w:rStyle w:val="Hyperlink"/>
            <w:rFonts w:asciiTheme="majorHAnsi" w:eastAsiaTheme="majorEastAsia" w:hAnsiTheme="majorHAnsi" w:cstheme="majorBidi"/>
            <w:noProof/>
          </w:rPr>
          <w:t>General</w:t>
        </w:r>
        <w:r w:rsidR="00B145C6">
          <w:rPr>
            <w:noProof/>
            <w:webHidden/>
          </w:rPr>
          <w:tab/>
        </w:r>
        <w:r w:rsidR="00B145C6">
          <w:rPr>
            <w:noProof/>
            <w:webHidden/>
          </w:rPr>
          <w:fldChar w:fldCharType="begin"/>
        </w:r>
        <w:r w:rsidR="00B145C6">
          <w:rPr>
            <w:noProof/>
            <w:webHidden/>
          </w:rPr>
          <w:instrText xml:space="preserve"> PAGEREF _Toc109574565 \h </w:instrText>
        </w:r>
        <w:r w:rsidR="00B145C6">
          <w:rPr>
            <w:noProof/>
            <w:webHidden/>
          </w:rPr>
        </w:r>
        <w:r w:rsidR="00B145C6">
          <w:rPr>
            <w:noProof/>
            <w:webHidden/>
          </w:rPr>
          <w:fldChar w:fldCharType="separate"/>
        </w:r>
        <w:r w:rsidR="00B145C6">
          <w:rPr>
            <w:noProof/>
            <w:webHidden/>
          </w:rPr>
          <w:t>25</w:t>
        </w:r>
        <w:r w:rsidR="00B145C6">
          <w:rPr>
            <w:noProof/>
            <w:webHidden/>
          </w:rPr>
          <w:fldChar w:fldCharType="end"/>
        </w:r>
      </w:hyperlink>
    </w:p>
    <w:p w14:paraId="640D6D53" w14:textId="2C904164" w:rsidR="00B145C6" w:rsidRDefault="00F07A57">
      <w:pPr>
        <w:pStyle w:val="TOC2"/>
        <w:tabs>
          <w:tab w:val="left" w:pos="720"/>
          <w:tab w:val="right" w:leader="dot" w:pos="9010"/>
        </w:tabs>
        <w:rPr>
          <w:rFonts w:eastAsiaTheme="minorEastAsia" w:cstheme="minorBidi"/>
          <w:b w:val="0"/>
          <w:bCs w:val="0"/>
          <w:noProof/>
          <w:lang w:eastAsia="zh-CN"/>
        </w:rPr>
      </w:pPr>
      <w:hyperlink w:anchor="_Toc109574566" w:history="1">
        <w:r w:rsidR="00B145C6" w:rsidRPr="00C3399B">
          <w:rPr>
            <w:rStyle w:val="Hyperlink"/>
            <w:rFonts w:ascii="Courier New" w:eastAsiaTheme="majorEastAsia" w:hAnsi="Courier New" w:cs="Courier New"/>
            <w:noProof/>
          </w:rPr>
          <w:t>o</w:t>
        </w:r>
        <w:r w:rsidR="00B145C6">
          <w:rPr>
            <w:rFonts w:eastAsiaTheme="minorEastAsia" w:cstheme="minorBidi"/>
            <w:b w:val="0"/>
            <w:bCs w:val="0"/>
            <w:noProof/>
            <w:lang w:eastAsia="zh-CN"/>
          </w:rPr>
          <w:tab/>
        </w:r>
        <w:r w:rsidR="00B145C6" w:rsidRPr="00C3399B">
          <w:rPr>
            <w:rStyle w:val="Hyperlink"/>
            <w:rFonts w:asciiTheme="majorHAnsi" w:eastAsiaTheme="majorEastAsia" w:hAnsiTheme="majorHAnsi" w:cstheme="majorBidi"/>
            <w:noProof/>
          </w:rPr>
          <w:t>Structures</w:t>
        </w:r>
        <w:r w:rsidR="00B145C6">
          <w:rPr>
            <w:noProof/>
            <w:webHidden/>
          </w:rPr>
          <w:tab/>
        </w:r>
        <w:r w:rsidR="00B145C6">
          <w:rPr>
            <w:noProof/>
            <w:webHidden/>
          </w:rPr>
          <w:fldChar w:fldCharType="begin"/>
        </w:r>
        <w:r w:rsidR="00B145C6">
          <w:rPr>
            <w:noProof/>
            <w:webHidden/>
          </w:rPr>
          <w:instrText xml:space="preserve"> PAGEREF _Toc109574566 \h </w:instrText>
        </w:r>
        <w:r w:rsidR="00B145C6">
          <w:rPr>
            <w:noProof/>
            <w:webHidden/>
          </w:rPr>
        </w:r>
        <w:r w:rsidR="00B145C6">
          <w:rPr>
            <w:noProof/>
            <w:webHidden/>
          </w:rPr>
          <w:fldChar w:fldCharType="separate"/>
        </w:r>
        <w:r w:rsidR="00B145C6">
          <w:rPr>
            <w:noProof/>
            <w:webHidden/>
          </w:rPr>
          <w:t>25</w:t>
        </w:r>
        <w:r w:rsidR="00B145C6">
          <w:rPr>
            <w:noProof/>
            <w:webHidden/>
          </w:rPr>
          <w:fldChar w:fldCharType="end"/>
        </w:r>
      </w:hyperlink>
    </w:p>
    <w:p w14:paraId="7227FD23" w14:textId="4CE3607F" w:rsidR="00B145C6" w:rsidRDefault="00F07A57">
      <w:pPr>
        <w:pStyle w:val="TOC3"/>
        <w:tabs>
          <w:tab w:val="left" w:pos="960"/>
          <w:tab w:val="right" w:leader="dot" w:pos="9010"/>
        </w:tabs>
        <w:rPr>
          <w:rFonts w:eastAsiaTheme="minorEastAsia" w:cstheme="minorBidi"/>
          <w:noProof/>
          <w:sz w:val="22"/>
          <w:szCs w:val="22"/>
          <w:lang w:eastAsia="zh-CN"/>
        </w:rPr>
      </w:pPr>
      <w:hyperlink w:anchor="_Toc109574567" w:history="1">
        <w:r w:rsidR="00B145C6" w:rsidRPr="00C3399B">
          <w:rPr>
            <w:rStyle w:val="Hyperlink"/>
            <w:rFonts w:ascii="Wingdings" w:eastAsiaTheme="majorEastAsia" w:hAnsi="Wingdings" w:cstheme="majorBidi"/>
            <w:noProof/>
          </w:rPr>
          <w:t></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rPr>
          <w:t>Extrinsic camera information</w:t>
        </w:r>
        <w:r w:rsidR="00B145C6">
          <w:rPr>
            <w:noProof/>
            <w:webHidden/>
          </w:rPr>
          <w:tab/>
        </w:r>
        <w:r w:rsidR="00B145C6">
          <w:rPr>
            <w:noProof/>
            <w:webHidden/>
          </w:rPr>
          <w:fldChar w:fldCharType="begin"/>
        </w:r>
        <w:r w:rsidR="00B145C6">
          <w:rPr>
            <w:noProof/>
            <w:webHidden/>
          </w:rPr>
          <w:instrText xml:space="preserve"> PAGEREF _Toc109574567 \h </w:instrText>
        </w:r>
        <w:r w:rsidR="00B145C6">
          <w:rPr>
            <w:noProof/>
            <w:webHidden/>
          </w:rPr>
        </w:r>
        <w:r w:rsidR="00B145C6">
          <w:rPr>
            <w:noProof/>
            <w:webHidden/>
          </w:rPr>
          <w:fldChar w:fldCharType="separate"/>
        </w:r>
        <w:r w:rsidR="00B145C6">
          <w:rPr>
            <w:noProof/>
            <w:webHidden/>
          </w:rPr>
          <w:t>25</w:t>
        </w:r>
        <w:r w:rsidR="00B145C6">
          <w:rPr>
            <w:noProof/>
            <w:webHidden/>
          </w:rPr>
          <w:fldChar w:fldCharType="end"/>
        </w:r>
      </w:hyperlink>
    </w:p>
    <w:p w14:paraId="03272ED1" w14:textId="484CFD7E" w:rsidR="00B145C6" w:rsidRDefault="00F07A57">
      <w:pPr>
        <w:pStyle w:val="TOC3"/>
        <w:tabs>
          <w:tab w:val="left" w:pos="960"/>
          <w:tab w:val="right" w:leader="dot" w:pos="9010"/>
        </w:tabs>
        <w:rPr>
          <w:rFonts w:eastAsiaTheme="minorEastAsia" w:cstheme="minorBidi"/>
          <w:noProof/>
          <w:sz w:val="22"/>
          <w:szCs w:val="22"/>
          <w:lang w:eastAsia="zh-CN"/>
        </w:rPr>
      </w:pPr>
      <w:hyperlink w:anchor="_Toc109574568" w:history="1">
        <w:r w:rsidR="00B145C6" w:rsidRPr="00C3399B">
          <w:rPr>
            <w:rStyle w:val="Hyperlink"/>
            <w:rFonts w:ascii="Wingdings" w:eastAsiaTheme="majorEastAsia" w:hAnsi="Wingdings" w:cstheme="majorBidi"/>
            <w:noProof/>
          </w:rPr>
          <w:t></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rPr>
          <w:t>Intrinsic camera information</w:t>
        </w:r>
        <w:r w:rsidR="00B145C6">
          <w:rPr>
            <w:noProof/>
            <w:webHidden/>
          </w:rPr>
          <w:tab/>
        </w:r>
        <w:r w:rsidR="00B145C6">
          <w:rPr>
            <w:noProof/>
            <w:webHidden/>
          </w:rPr>
          <w:fldChar w:fldCharType="begin"/>
        </w:r>
        <w:r w:rsidR="00B145C6">
          <w:rPr>
            <w:noProof/>
            <w:webHidden/>
          </w:rPr>
          <w:instrText xml:space="preserve"> PAGEREF _Toc109574568 \h </w:instrText>
        </w:r>
        <w:r w:rsidR="00B145C6">
          <w:rPr>
            <w:noProof/>
            <w:webHidden/>
          </w:rPr>
        </w:r>
        <w:r w:rsidR="00B145C6">
          <w:rPr>
            <w:noProof/>
            <w:webHidden/>
          </w:rPr>
          <w:fldChar w:fldCharType="separate"/>
        </w:r>
        <w:r w:rsidR="00B145C6">
          <w:rPr>
            <w:noProof/>
            <w:webHidden/>
          </w:rPr>
          <w:t>25</w:t>
        </w:r>
        <w:r w:rsidR="00B145C6">
          <w:rPr>
            <w:noProof/>
            <w:webHidden/>
          </w:rPr>
          <w:fldChar w:fldCharType="end"/>
        </w:r>
      </w:hyperlink>
    </w:p>
    <w:p w14:paraId="113BA839" w14:textId="2BA0D567" w:rsidR="00B145C6" w:rsidRDefault="00F07A57">
      <w:pPr>
        <w:pStyle w:val="TOC3"/>
        <w:tabs>
          <w:tab w:val="left" w:pos="960"/>
          <w:tab w:val="right" w:leader="dot" w:pos="9010"/>
        </w:tabs>
        <w:rPr>
          <w:rFonts w:eastAsiaTheme="minorEastAsia" w:cstheme="minorBidi"/>
          <w:noProof/>
          <w:sz w:val="22"/>
          <w:szCs w:val="22"/>
          <w:lang w:eastAsia="zh-CN"/>
        </w:rPr>
      </w:pPr>
      <w:hyperlink w:anchor="_Toc109574569" w:history="1">
        <w:r w:rsidR="00B145C6" w:rsidRPr="00C3399B">
          <w:rPr>
            <w:rStyle w:val="Hyperlink"/>
            <w:rFonts w:ascii="Wingdings" w:eastAsiaTheme="majorEastAsia" w:hAnsi="Wingdings" w:cstheme="majorBidi"/>
            <w:noProof/>
          </w:rPr>
          <w:t></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rPr>
          <w:t>Viewport information</w:t>
        </w:r>
        <w:r w:rsidR="00B145C6">
          <w:rPr>
            <w:noProof/>
            <w:webHidden/>
          </w:rPr>
          <w:tab/>
        </w:r>
        <w:r w:rsidR="00B145C6">
          <w:rPr>
            <w:noProof/>
            <w:webHidden/>
          </w:rPr>
          <w:fldChar w:fldCharType="begin"/>
        </w:r>
        <w:r w:rsidR="00B145C6">
          <w:rPr>
            <w:noProof/>
            <w:webHidden/>
          </w:rPr>
          <w:instrText xml:space="preserve"> PAGEREF _Toc109574569 \h </w:instrText>
        </w:r>
        <w:r w:rsidR="00B145C6">
          <w:rPr>
            <w:noProof/>
            <w:webHidden/>
          </w:rPr>
        </w:r>
        <w:r w:rsidR="00B145C6">
          <w:rPr>
            <w:noProof/>
            <w:webHidden/>
          </w:rPr>
          <w:fldChar w:fldCharType="separate"/>
        </w:r>
        <w:r w:rsidR="00B145C6">
          <w:rPr>
            <w:noProof/>
            <w:webHidden/>
          </w:rPr>
          <w:t>26</w:t>
        </w:r>
        <w:r w:rsidR="00B145C6">
          <w:rPr>
            <w:noProof/>
            <w:webHidden/>
          </w:rPr>
          <w:fldChar w:fldCharType="end"/>
        </w:r>
      </w:hyperlink>
    </w:p>
    <w:p w14:paraId="38B15133" w14:textId="1EADA381" w:rsidR="00B145C6" w:rsidRDefault="00F07A57">
      <w:pPr>
        <w:pStyle w:val="TOC1"/>
        <w:rPr>
          <w:rFonts w:eastAsiaTheme="minorEastAsia" w:cstheme="minorBidi"/>
          <w:b w:val="0"/>
          <w:bCs w:val="0"/>
          <w:i w:val="0"/>
          <w:iCs w:val="0"/>
          <w:noProof/>
          <w:sz w:val="22"/>
          <w:szCs w:val="22"/>
          <w:lang w:eastAsia="zh-CN"/>
        </w:rPr>
      </w:pPr>
      <w:hyperlink w:anchor="_Toc109574570" w:history="1">
        <w:r w:rsidR="00B145C6" w:rsidRPr="00C3399B">
          <w:rPr>
            <w:rStyle w:val="Hyperlink"/>
            <w:noProof/>
            <w:kern w:val="32"/>
            <w:lang w:eastAsia="ja-JP"/>
          </w:rPr>
          <w:t>C.3</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MPEG-I Part 6 (Immersive Media Metrics) [2]</w:t>
        </w:r>
        <w:r w:rsidR="00B145C6">
          <w:rPr>
            <w:noProof/>
            <w:webHidden/>
          </w:rPr>
          <w:tab/>
        </w:r>
        <w:r w:rsidR="00B145C6">
          <w:rPr>
            <w:noProof/>
            <w:webHidden/>
          </w:rPr>
          <w:fldChar w:fldCharType="begin"/>
        </w:r>
        <w:r w:rsidR="00B145C6">
          <w:rPr>
            <w:noProof/>
            <w:webHidden/>
          </w:rPr>
          <w:instrText xml:space="preserve"> PAGEREF _Toc109574570 \h </w:instrText>
        </w:r>
        <w:r w:rsidR="00B145C6">
          <w:rPr>
            <w:noProof/>
            <w:webHidden/>
          </w:rPr>
        </w:r>
        <w:r w:rsidR="00B145C6">
          <w:rPr>
            <w:noProof/>
            <w:webHidden/>
          </w:rPr>
          <w:fldChar w:fldCharType="separate"/>
        </w:r>
        <w:r w:rsidR="00B145C6">
          <w:rPr>
            <w:noProof/>
            <w:webHidden/>
          </w:rPr>
          <w:t>27</w:t>
        </w:r>
        <w:r w:rsidR="00B145C6">
          <w:rPr>
            <w:noProof/>
            <w:webHidden/>
          </w:rPr>
          <w:fldChar w:fldCharType="end"/>
        </w:r>
      </w:hyperlink>
    </w:p>
    <w:p w14:paraId="0584EEBE" w14:textId="29D7839C" w:rsidR="00B145C6" w:rsidRDefault="00F07A57">
      <w:pPr>
        <w:pStyle w:val="TOC1"/>
        <w:tabs>
          <w:tab w:val="left" w:pos="720"/>
        </w:tabs>
        <w:rPr>
          <w:rFonts w:eastAsiaTheme="minorEastAsia" w:cstheme="minorBidi"/>
          <w:b w:val="0"/>
          <w:bCs w:val="0"/>
          <w:i w:val="0"/>
          <w:iCs w:val="0"/>
          <w:noProof/>
          <w:sz w:val="22"/>
          <w:szCs w:val="22"/>
          <w:lang w:eastAsia="zh-CN"/>
        </w:rPr>
      </w:pPr>
      <w:hyperlink w:anchor="_Toc109574571" w:history="1">
        <w:r w:rsidR="00B145C6" w:rsidRPr="00C3399B">
          <w:rPr>
            <w:rStyle w:val="Hyperlink"/>
            <w:noProof/>
            <w:kern w:val="32"/>
            <w:lang w:eastAsia="ja-JP"/>
          </w:rPr>
          <w:t>C.3.1</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Definition</w:t>
        </w:r>
        <w:r w:rsidR="00B145C6">
          <w:rPr>
            <w:noProof/>
            <w:webHidden/>
          </w:rPr>
          <w:tab/>
        </w:r>
        <w:r w:rsidR="00B145C6">
          <w:rPr>
            <w:noProof/>
            <w:webHidden/>
          </w:rPr>
          <w:fldChar w:fldCharType="begin"/>
        </w:r>
        <w:r w:rsidR="00B145C6">
          <w:rPr>
            <w:noProof/>
            <w:webHidden/>
          </w:rPr>
          <w:instrText xml:space="preserve"> PAGEREF _Toc109574571 \h </w:instrText>
        </w:r>
        <w:r w:rsidR="00B145C6">
          <w:rPr>
            <w:noProof/>
            <w:webHidden/>
          </w:rPr>
        </w:r>
        <w:r w:rsidR="00B145C6">
          <w:rPr>
            <w:noProof/>
            <w:webHidden/>
          </w:rPr>
          <w:fldChar w:fldCharType="separate"/>
        </w:r>
        <w:r w:rsidR="00B145C6">
          <w:rPr>
            <w:noProof/>
            <w:webHidden/>
          </w:rPr>
          <w:t>27</w:t>
        </w:r>
        <w:r w:rsidR="00B145C6">
          <w:rPr>
            <w:noProof/>
            <w:webHidden/>
          </w:rPr>
          <w:fldChar w:fldCharType="end"/>
        </w:r>
      </w:hyperlink>
    </w:p>
    <w:p w14:paraId="57C7A100" w14:textId="07C057B3" w:rsidR="00B145C6" w:rsidRDefault="00F07A57">
      <w:pPr>
        <w:pStyle w:val="TOC1"/>
        <w:tabs>
          <w:tab w:val="left" w:pos="720"/>
        </w:tabs>
        <w:rPr>
          <w:rFonts w:eastAsiaTheme="minorEastAsia" w:cstheme="minorBidi"/>
          <w:b w:val="0"/>
          <w:bCs w:val="0"/>
          <w:i w:val="0"/>
          <w:iCs w:val="0"/>
          <w:noProof/>
          <w:sz w:val="22"/>
          <w:szCs w:val="22"/>
          <w:lang w:eastAsia="zh-CN"/>
        </w:rPr>
      </w:pPr>
      <w:hyperlink w:anchor="_Toc109574572" w:history="1">
        <w:r w:rsidR="00B145C6" w:rsidRPr="00C3399B">
          <w:rPr>
            <w:rStyle w:val="Hyperlink"/>
            <w:noProof/>
            <w:kern w:val="32"/>
            <w:lang w:eastAsia="ja-JP"/>
          </w:rPr>
          <w:t>C.3.2</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Viewpoint</w:t>
        </w:r>
        <w:r w:rsidR="00B145C6">
          <w:rPr>
            <w:noProof/>
            <w:webHidden/>
          </w:rPr>
          <w:tab/>
        </w:r>
        <w:r w:rsidR="00B145C6">
          <w:rPr>
            <w:noProof/>
            <w:webHidden/>
          </w:rPr>
          <w:fldChar w:fldCharType="begin"/>
        </w:r>
        <w:r w:rsidR="00B145C6">
          <w:rPr>
            <w:noProof/>
            <w:webHidden/>
          </w:rPr>
          <w:instrText xml:space="preserve"> PAGEREF _Toc109574572 \h </w:instrText>
        </w:r>
        <w:r w:rsidR="00B145C6">
          <w:rPr>
            <w:noProof/>
            <w:webHidden/>
          </w:rPr>
        </w:r>
        <w:r w:rsidR="00B145C6">
          <w:rPr>
            <w:noProof/>
            <w:webHidden/>
          </w:rPr>
          <w:fldChar w:fldCharType="separate"/>
        </w:r>
        <w:r w:rsidR="00B145C6">
          <w:rPr>
            <w:noProof/>
            <w:webHidden/>
          </w:rPr>
          <w:t>27</w:t>
        </w:r>
        <w:r w:rsidR="00B145C6">
          <w:rPr>
            <w:noProof/>
            <w:webHidden/>
          </w:rPr>
          <w:fldChar w:fldCharType="end"/>
        </w:r>
      </w:hyperlink>
    </w:p>
    <w:p w14:paraId="20785CC3" w14:textId="4D2C64C8" w:rsidR="00B145C6" w:rsidRDefault="00F07A57">
      <w:pPr>
        <w:pStyle w:val="TOC1"/>
        <w:tabs>
          <w:tab w:val="left" w:pos="720"/>
        </w:tabs>
        <w:rPr>
          <w:rFonts w:eastAsiaTheme="minorEastAsia" w:cstheme="minorBidi"/>
          <w:b w:val="0"/>
          <w:bCs w:val="0"/>
          <w:i w:val="0"/>
          <w:iCs w:val="0"/>
          <w:noProof/>
          <w:sz w:val="22"/>
          <w:szCs w:val="22"/>
          <w:lang w:eastAsia="zh-CN"/>
        </w:rPr>
      </w:pPr>
      <w:hyperlink w:anchor="_Toc109574573" w:history="1">
        <w:r w:rsidR="00B145C6" w:rsidRPr="00C3399B">
          <w:rPr>
            <w:rStyle w:val="Hyperlink"/>
            <w:noProof/>
            <w:kern w:val="32"/>
            <w:lang w:eastAsia="ja-JP"/>
          </w:rPr>
          <w:t>C.3.3</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Viewport</w:t>
        </w:r>
        <w:r w:rsidR="00B145C6">
          <w:rPr>
            <w:noProof/>
            <w:webHidden/>
          </w:rPr>
          <w:tab/>
        </w:r>
        <w:r w:rsidR="00B145C6">
          <w:rPr>
            <w:noProof/>
            <w:webHidden/>
          </w:rPr>
          <w:fldChar w:fldCharType="begin"/>
        </w:r>
        <w:r w:rsidR="00B145C6">
          <w:rPr>
            <w:noProof/>
            <w:webHidden/>
          </w:rPr>
          <w:instrText xml:space="preserve"> PAGEREF _Toc109574573 \h </w:instrText>
        </w:r>
        <w:r w:rsidR="00B145C6">
          <w:rPr>
            <w:noProof/>
            <w:webHidden/>
          </w:rPr>
        </w:r>
        <w:r w:rsidR="00B145C6">
          <w:rPr>
            <w:noProof/>
            <w:webHidden/>
          </w:rPr>
          <w:fldChar w:fldCharType="separate"/>
        </w:r>
        <w:r w:rsidR="00B145C6">
          <w:rPr>
            <w:noProof/>
            <w:webHidden/>
          </w:rPr>
          <w:t>29</w:t>
        </w:r>
        <w:r w:rsidR="00B145C6">
          <w:rPr>
            <w:noProof/>
            <w:webHidden/>
          </w:rPr>
          <w:fldChar w:fldCharType="end"/>
        </w:r>
      </w:hyperlink>
    </w:p>
    <w:p w14:paraId="448B5D90" w14:textId="1B28C1D6" w:rsidR="00B145C6" w:rsidRDefault="00F07A57">
      <w:pPr>
        <w:pStyle w:val="TOC1"/>
        <w:rPr>
          <w:rFonts w:eastAsiaTheme="minorEastAsia" w:cstheme="minorBidi"/>
          <w:b w:val="0"/>
          <w:bCs w:val="0"/>
          <w:i w:val="0"/>
          <w:iCs w:val="0"/>
          <w:noProof/>
          <w:sz w:val="22"/>
          <w:szCs w:val="22"/>
          <w:lang w:eastAsia="zh-CN"/>
        </w:rPr>
      </w:pPr>
      <w:hyperlink w:anchor="_Toc109574574" w:history="1">
        <w:r w:rsidR="00B145C6" w:rsidRPr="00C3399B">
          <w:rPr>
            <w:rStyle w:val="Hyperlink"/>
            <w:noProof/>
            <w:kern w:val="32"/>
            <w:lang w:eastAsia="ja-JP"/>
          </w:rPr>
          <w:t>C.4</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Scene Description [6]</w:t>
        </w:r>
        <w:r w:rsidR="00B145C6">
          <w:rPr>
            <w:noProof/>
            <w:webHidden/>
          </w:rPr>
          <w:tab/>
        </w:r>
        <w:r w:rsidR="00B145C6">
          <w:rPr>
            <w:noProof/>
            <w:webHidden/>
          </w:rPr>
          <w:fldChar w:fldCharType="begin"/>
        </w:r>
        <w:r w:rsidR="00B145C6">
          <w:rPr>
            <w:noProof/>
            <w:webHidden/>
          </w:rPr>
          <w:instrText xml:space="preserve"> PAGEREF _Toc109574574 \h </w:instrText>
        </w:r>
        <w:r w:rsidR="00B145C6">
          <w:rPr>
            <w:noProof/>
            <w:webHidden/>
          </w:rPr>
        </w:r>
        <w:r w:rsidR="00B145C6">
          <w:rPr>
            <w:noProof/>
            <w:webHidden/>
          </w:rPr>
          <w:fldChar w:fldCharType="separate"/>
        </w:r>
        <w:r w:rsidR="00B145C6">
          <w:rPr>
            <w:noProof/>
            <w:webHidden/>
          </w:rPr>
          <w:t>30</w:t>
        </w:r>
        <w:r w:rsidR="00B145C6">
          <w:rPr>
            <w:noProof/>
            <w:webHidden/>
          </w:rPr>
          <w:fldChar w:fldCharType="end"/>
        </w:r>
      </w:hyperlink>
    </w:p>
    <w:p w14:paraId="3191240C" w14:textId="6D4D41B0" w:rsidR="00B145C6" w:rsidRDefault="00F07A57">
      <w:pPr>
        <w:pStyle w:val="TOC1"/>
        <w:tabs>
          <w:tab w:val="left" w:pos="720"/>
        </w:tabs>
        <w:rPr>
          <w:rFonts w:eastAsiaTheme="minorEastAsia" w:cstheme="minorBidi"/>
          <w:b w:val="0"/>
          <w:bCs w:val="0"/>
          <w:i w:val="0"/>
          <w:iCs w:val="0"/>
          <w:noProof/>
          <w:sz w:val="22"/>
          <w:szCs w:val="22"/>
          <w:lang w:eastAsia="zh-CN"/>
        </w:rPr>
      </w:pPr>
      <w:hyperlink w:anchor="_Toc109574575" w:history="1">
        <w:r w:rsidR="00B145C6" w:rsidRPr="00C3399B">
          <w:rPr>
            <w:rStyle w:val="Hyperlink"/>
            <w:noProof/>
            <w:kern w:val="32"/>
            <w:lang w:eastAsia="ja-JP"/>
          </w:rPr>
          <w:t>C.4.1</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Definitions</w:t>
        </w:r>
        <w:r w:rsidR="00B145C6">
          <w:rPr>
            <w:noProof/>
            <w:webHidden/>
          </w:rPr>
          <w:tab/>
        </w:r>
        <w:r w:rsidR="00B145C6">
          <w:rPr>
            <w:noProof/>
            <w:webHidden/>
          </w:rPr>
          <w:fldChar w:fldCharType="begin"/>
        </w:r>
        <w:r w:rsidR="00B145C6">
          <w:rPr>
            <w:noProof/>
            <w:webHidden/>
          </w:rPr>
          <w:instrText xml:space="preserve"> PAGEREF _Toc109574575 \h </w:instrText>
        </w:r>
        <w:r w:rsidR="00B145C6">
          <w:rPr>
            <w:noProof/>
            <w:webHidden/>
          </w:rPr>
        </w:r>
        <w:r w:rsidR="00B145C6">
          <w:rPr>
            <w:noProof/>
            <w:webHidden/>
          </w:rPr>
          <w:fldChar w:fldCharType="separate"/>
        </w:r>
        <w:r w:rsidR="00B145C6">
          <w:rPr>
            <w:noProof/>
            <w:webHidden/>
          </w:rPr>
          <w:t>30</w:t>
        </w:r>
        <w:r w:rsidR="00B145C6">
          <w:rPr>
            <w:noProof/>
            <w:webHidden/>
          </w:rPr>
          <w:fldChar w:fldCharType="end"/>
        </w:r>
      </w:hyperlink>
    </w:p>
    <w:p w14:paraId="2820A5D2" w14:textId="0F5AA317" w:rsidR="00B145C6" w:rsidRDefault="00F07A57">
      <w:pPr>
        <w:pStyle w:val="TOC1"/>
        <w:tabs>
          <w:tab w:val="left" w:pos="720"/>
        </w:tabs>
        <w:rPr>
          <w:rFonts w:eastAsiaTheme="minorEastAsia" w:cstheme="minorBidi"/>
          <w:b w:val="0"/>
          <w:bCs w:val="0"/>
          <w:i w:val="0"/>
          <w:iCs w:val="0"/>
          <w:noProof/>
          <w:sz w:val="22"/>
          <w:szCs w:val="22"/>
          <w:lang w:eastAsia="zh-CN"/>
        </w:rPr>
      </w:pPr>
      <w:hyperlink w:anchor="_Toc109574576" w:history="1">
        <w:r w:rsidR="00B145C6" w:rsidRPr="00C3399B">
          <w:rPr>
            <w:rStyle w:val="Hyperlink"/>
            <w:noProof/>
            <w:kern w:val="32"/>
            <w:lang w:eastAsia="ja-JP"/>
          </w:rPr>
          <w:t>C.4.2</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Viewpoint</w:t>
        </w:r>
        <w:r w:rsidR="00B145C6">
          <w:rPr>
            <w:noProof/>
            <w:webHidden/>
          </w:rPr>
          <w:tab/>
        </w:r>
        <w:r w:rsidR="00B145C6">
          <w:rPr>
            <w:noProof/>
            <w:webHidden/>
          </w:rPr>
          <w:fldChar w:fldCharType="begin"/>
        </w:r>
        <w:r w:rsidR="00B145C6">
          <w:rPr>
            <w:noProof/>
            <w:webHidden/>
          </w:rPr>
          <w:instrText xml:space="preserve"> PAGEREF _Toc109574576 \h </w:instrText>
        </w:r>
        <w:r w:rsidR="00B145C6">
          <w:rPr>
            <w:noProof/>
            <w:webHidden/>
          </w:rPr>
        </w:r>
        <w:r w:rsidR="00B145C6">
          <w:rPr>
            <w:noProof/>
            <w:webHidden/>
          </w:rPr>
          <w:fldChar w:fldCharType="separate"/>
        </w:r>
        <w:r w:rsidR="00B145C6">
          <w:rPr>
            <w:noProof/>
            <w:webHidden/>
          </w:rPr>
          <w:t>30</w:t>
        </w:r>
        <w:r w:rsidR="00B145C6">
          <w:rPr>
            <w:noProof/>
            <w:webHidden/>
          </w:rPr>
          <w:fldChar w:fldCharType="end"/>
        </w:r>
      </w:hyperlink>
    </w:p>
    <w:p w14:paraId="07862B61" w14:textId="76DA824E" w:rsidR="00B145C6" w:rsidRDefault="00F07A57">
      <w:pPr>
        <w:pStyle w:val="TOC1"/>
        <w:tabs>
          <w:tab w:val="left" w:pos="720"/>
        </w:tabs>
        <w:rPr>
          <w:rFonts w:eastAsiaTheme="minorEastAsia" w:cstheme="minorBidi"/>
          <w:b w:val="0"/>
          <w:bCs w:val="0"/>
          <w:i w:val="0"/>
          <w:iCs w:val="0"/>
          <w:noProof/>
          <w:sz w:val="22"/>
          <w:szCs w:val="22"/>
          <w:lang w:eastAsia="zh-CN"/>
        </w:rPr>
      </w:pPr>
      <w:hyperlink w:anchor="_Toc109574577" w:history="1">
        <w:r w:rsidR="00B145C6" w:rsidRPr="00C3399B">
          <w:rPr>
            <w:rStyle w:val="Hyperlink"/>
            <w:noProof/>
            <w:kern w:val="32"/>
            <w:lang w:eastAsia="ja-JP"/>
          </w:rPr>
          <w:t>C.4.3</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Viewport</w:t>
        </w:r>
        <w:r w:rsidR="00B145C6">
          <w:rPr>
            <w:noProof/>
            <w:webHidden/>
          </w:rPr>
          <w:tab/>
        </w:r>
        <w:r w:rsidR="00B145C6">
          <w:rPr>
            <w:noProof/>
            <w:webHidden/>
          </w:rPr>
          <w:fldChar w:fldCharType="begin"/>
        </w:r>
        <w:r w:rsidR="00B145C6">
          <w:rPr>
            <w:noProof/>
            <w:webHidden/>
          </w:rPr>
          <w:instrText xml:space="preserve"> PAGEREF _Toc109574577 \h </w:instrText>
        </w:r>
        <w:r w:rsidR="00B145C6">
          <w:rPr>
            <w:noProof/>
            <w:webHidden/>
          </w:rPr>
        </w:r>
        <w:r w:rsidR="00B145C6">
          <w:rPr>
            <w:noProof/>
            <w:webHidden/>
          </w:rPr>
          <w:fldChar w:fldCharType="separate"/>
        </w:r>
        <w:r w:rsidR="00B145C6">
          <w:rPr>
            <w:noProof/>
            <w:webHidden/>
          </w:rPr>
          <w:t>31</w:t>
        </w:r>
        <w:r w:rsidR="00B145C6">
          <w:rPr>
            <w:noProof/>
            <w:webHidden/>
          </w:rPr>
          <w:fldChar w:fldCharType="end"/>
        </w:r>
      </w:hyperlink>
    </w:p>
    <w:p w14:paraId="413AE3A8" w14:textId="00F3FFFA" w:rsidR="00B145C6" w:rsidRDefault="00F07A57">
      <w:pPr>
        <w:pStyle w:val="TOC3"/>
        <w:tabs>
          <w:tab w:val="left" w:pos="1440"/>
          <w:tab w:val="right" w:leader="dot" w:pos="9010"/>
        </w:tabs>
        <w:rPr>
          <w:rFonts w:eastAsiaTheme="minorEastAsia" w:cstheme="minorBidi"/>
          <w:noProof/>
          <w:sz w:val="22"/>
          <w:szCs w:val="22"/>
          <w:lang w:eastAsia="zh-CN"/>
        </w:rPr>
      </w:pPr>
      <w:hyperlink w:anchor="_Toc109574578" w:history="1">
        <w:r w:rsidR="00B145C6" w:rsidRPr="00C3399B">
          <w:rPr>
            <w:rStyle w:val="Hyperlink"/>
            <w:rFonts w:asciiTheme="majorHAnsi" w:eastAsiaTheme="majorEastAsia" w:hAnsiTheme="majorHAnsi" w:cstheme="majorBidi"/>
            <w:noProof/>
          </w:rPr>
          <w:t>10.1.1</w:t>
        </w:r>
        <w:r w:rsidR="00B145C6">
          <w:rPr>
            <w:rFonts w:eastAsiaTheme="minorEastAsia" w:cstheme="minorBidi"/>
            <w:noProof/>
            <w:sz w:val="22"/>
            <w:szCs w:val="22"/>
            <w:lang w:eastAsia="zh-CN"/>
          </w:rPr>
          <w:tab/>
        </w:r>
        <w:r w:rsidR="00B145C6" w:rsidRPr="00C3399B">
          <w:rPr>
            <w:rStyle w:val="Hyperlink"/>
            <w:rFonts w:asciiTheme="majorHAnsi" w:eastAsiaTheme="majorEastAsia" w:hAnsiTheme="majorHAnsi" w:cstheme="majorBidi"/>
            <w:noProof/>
          </w:rPr>
          <w:t>(5.5.1) MPEG_viewport_recommended extensions</w:t>
        </w:r>
        <w:r w:rsidR="00B145C6">
          <w:rPr>
            <w:noProof/>
            <w:webHidden/>
          </w:rPr>
          <w:tab/>
        </w:r>
        <w:r w:rsidR="00B145C6">
          <w:rPr>
            <w:noProof/>
            <w:webHidden/>
          </w:rPr>
          <w:fldChar w:fldCharType="begin"/>
        </w:r>
        <w:r w:rsidR="00B145C6">
          <w:rPr>
            <w:noProof/>
            <w:webHidden/>
          </w:rPr>
          <w:instrText xml:space="preserve"> PAGEREF _Toc109574578 \h </w:instrText>
        </w:r>
        <w:r w:rsidR="00B145C6">
          <w:rPr>
            <w:noProof/>
            <w:webHidden/>
          </w:rPr>
        </w:r>
        <w:r w:rsidR="00B145C6">
          <w:rPr>
            <w:noProof/>
            <w:webHidden/>
          </w:rPr>
          <w:fldChar w:fldCharType="separate"/>
        </w:r>
        <w:r w:rsidR="00B145C6">
          <w:rPr>
            <w:noProof/>
            <w:webHidden/>
          </w:rPr>
          <w:t>31</w:t>
        </w:r>
        <w:r w:rsidR="00B145C6">
          <w:rPr>
            <w:noProof/>
            <w:webHidden/>
          </w:rPr>
          <w:fldChar w:fldCharType="end"/>
        </w:r>
      </w:hyperlink>
    </w:p>
    <w:p w14:paraId="0B3C7F73" w14:textId="203AB1B1" w:rsidR="00B145C6" w:rsidRDefault="00F07A57">
      <w:pPr>
        <w:pStyle w:val="TOC1"/>
        <w:rPr>
          <w:rFonts w:eastAsiaTheme="minorEastAsia" w:cstheme="minorBidi"/>
          <w:b w:val="0"/>
          <w:bCs w:val="0"/>
          <w:i w:val="0"/>
          <w:iCs w:val="0"/>
          <w:noProof/>
          <w:sz w:val="22"/>
          <w:szCs w:val="22"/>
          <w:lang w:eastAsia="zh-CN"/>
        </w:rPr>
      </w:pPr>
      <w:hyperlink w:anchor="_Toc109574579" w:history="1">
        <w:r w:rsidR="00B145C6" w:rsidRPr="00C3399B">
          <w:rPr>
            <w:rStyle w:val="Hyperlink"/>
            <w:noProof/>
            <w:kern w:val="32"/>
            <w:lang w:eastAsia="ja-JP"/>
          </w:rPr>
          <w:t>C.5</w:t>
        </w:r>
        <w:r w:rsidR="00B145C6">
          <w:rPr>
            <w:rFonts w:eastAsiaTheme="minorEastAsia" w:cstheme="minorBidi"/>
            <w:b w:val="0"/>
            <w:bCs w:val="0"/>
            <w:i w:val="0"/>
            <w:iCs w:val="0"/>
            <w:noProof/>
            <w:sz w:val="22"/>
            <w:szCs w:val="22"/>
            <w:lang w:eastAsia="zh-CN"/>
          </w:rPr>
          <w:tab/>
        </w:r>
        <w:r w:rsidR="00B145C6" w:rsidRPr="00C3399B">
          <w:rPr>
            <w:rStyle w:val="Hyperlink"/>
            <w:rFonts w:cs="Arial"/>
            <w:noProof/>
            <w:kern w:val="32"/>
            <w:lang w:eastAsia="ja-JP"/>
          </w:rPr>
          <w:t>NALUFF</w:t>
        </w:r>
        <w:r w:rsidR="00B145C6">
          <w:rPr>
            <w:noProof/>
            <w:webHidden/>
          </w:rPr>
          <w:tab/>
        </w:r>
        <w:r w:rsidR="00B145C6">
          <w:rPr>
            <w:noProof/>
            <w:webHidden/>
          </w:rPr>
          <w:fldChar w:fldCharType="begin"/>
        </w:r>
        <w:r w:rsidR="00B145C6">
          <w:rPr>
            <w:noProof/>
            <w:webHidden/>
          </w:rPr>
          <w:instrText xml:space="preserve"> PAGEREF _Toc109574579 \h </w:instrText>
        </w:r>
        <w:r w:rsidR="00B145C6">
          <w:rPr>
            <w:noProof/>
            <w:webHidden/>
          </w:rPr>
        </w:r>
        <w:r w:rsidR="00B145C6">
          <w:rPr>
            <w:noProof/>
            <w:webHidden/>
          </w:rPr>
          <w:fldChar w:fldCharType="separate"/>
        </w:r>
        <w:r w:rsidR="00B145C6">
          <w:rPr>
            <w:noProof/>
            <w:webHidden/>
          </w:rPr>
          <w:t>32</w:t>
        </w:r>
        <w:r w:rsidR="00B145C6">
          <w:rPr>
            <w:noProof/>
            <w:webHidden/>
          </w:rPr>
          <w:fldChar w:fldCharType="end"/>
        </w:r>
      </w:hyperlink>
    </w:p>
    <w:p w14:paraId="2AF202F8" w14:textId="06BEE512" w:rsidR="00B145C6" w:rsidRDefault="00F07A57">
      <w:pPr>
        <w:pStyle w:val="TOC1"/>
        <w:rPr>
          <w:rFonts w:eastAsiaTheme="minorEastAsia" w:cstheme="minorBidi"/>
          <w:b w:val="0"/>
          <w:bCs w:val="0"/>
          <w:i w:val="0"/>
          <w:iCs w:val="0"/>
          <w:noProof/>
          <w:sz w:val="22"/>
          <w:szCs w:val="22"/>
          <w:lang w:eastAsia="zh-CN"/>
        </w:rPr>
      </w:pPr>
      <w:hyperlink w:anchor="_Toc109574580" w:history="1">
        <w:r w:rsidR="00B145C6" w:rsidRPr="00C3399B">
          <w:rPr>
            <w:rStyle w:val="Hyperlink"/>
            <w:noProof/>
          </w:rPr>
          <w:t xml:space="preserve">Here are the definitions of </w:t>
        </w:r>
        <w:r w:rsidR="00B145C6" w:rsidRPr="00C3399B">
          <w:rPr>
            <w:rStyle w:val="Hyperlink"/>
            <w:rFonts w:ascii="Courier New" w:hAnsi="Courier New" w:cs="Courier New"/>
            <w:noProof/>
          </w:rPr>
          <w:t>ecam</w:t>
        </w:r>
        <w:r w:rsidR="00B145C6" w:rsidRPr="00C3399B">
          <w:rPr>
            <w:rStyle w:val="Hyperlink"/>
            <w:noProof/>
          </w:rPr>
          <w:t xml:space="preserve"> and </w:t>
        </w:r>
        <w:r w:rsidR="00B145C6" w:rsidRPr="00C3399B">
          <w:rPr>
            <w:rStyle w:val="Hyperlink"/>
            <w:rFonts w:ascii="Courier New" w:hAnsi="Courier New" w:cs="Courier New"/>
            <w:noProof/>
          </w:rPr>
          <w:t>icam</w:t>
        </w:r>
        <w:r w:rsidR="00B145C6" w:rsidRPr="00C3399B">
          <w:rPr>
            <w:rStyle w:val="Hyperlink"/>
            <w:noProof/>
          </w:rPr>
          <w:t xml:space="preserve"> in NALUFF:</w:t>
        </w:r>
        <w:r w:rsidR="00B145C6">
          <w:rPr>
            <w:noProof/>
            <w:webHidden/>
          </w:rPr>
          <w:tab/>
        </w:r>
        <w:r w:rsidR="00B145C6">
          <w:rPr>
            <w:noProof/>
            <w:webHidden/>
          </w:rPr>
          <w:fldChar w:fldCharType="begin"/>
        </w:r>
        <w:r w:rsidR="00B145C6">
          <w:rPr>
            <w:noProof/>
            <w:webHidden/>
          </w:rPr>
          <w:instrText xml:space="preserve"> PAGEREF _Toc109574580 \h </w:instrText>
        </w:r>
        <w:r w:rsidR="00B145C6">
          <w:rPr>
            <w:noProof/>
            <w:webHidden/>
          </w:rPr>
        </w:r>
        <w:r w:rsidR="00B145C6">
          <w:rPr>
            <w:noProof/>
            <w:webHidden/>
          </w:rPr>
          <w:fldChar w:fldCharType="separate"/>
        </w:r>
        <w:r w:rsidR="00B145C6">
          <w:rPr>
            <w:noProof/>
            <w:webHidden/>
          </w:rPr>
          <w:t>32</w:t>
        </w:r>
        <w:r w:rsidR="00B145C6">
          <w:rPr>
            <w:noProof/>
            <w:webHidden/>
          </w:rPr>
          <w:fldChar w:fldCharType="end"/>
        </w:r>
      </w:hyperlink>
    </w:p>
    <w:p w14:paraId="0ED60B5E" w14:textId="2168B3AB" w:rsidR="00E91AD9" w:rsidRDefault="00E91AD9" w:rsidP="00A070BB">
      <w:pPr>
        <w:rPr>
          <w:lang w:val="en-GB"/>
        </w:rPr>
      </w:pPr>
      <w:r>
        <w:rPr>
          <w:lang w:val="en-GB"/>
        </w:rPr>
        <w:fldChar w:fldCharType="end"/>
      </w:r>
    </w:p>
    <w:p w14:paraId="211E7377" w14:textId="2DF9A550" w:rsidR="00A070BB" w:rsidRDefault="00FB3160" w:rsidP="00A070BB">
      <w:pPr>
        <w:rPr>
          <w:lang w:val="en-GB"/>
        </w:rPr>
      </w:pPr>
      <w:r>
        <w:rPr>
          <w:lang w:val="en-GB"/>
        </w:rPr>
        <w:br w:type="page"/>
      </w:r>
    </w:p>
    <w:p w14:paraId="5D47B383" w14:textId="514F1424" w:rsidR="003E6299" w:rsidRDefault="003E6299" w:rsidP="00227F5F">
      <w:pPr>
        <w:pStyle w:val="Heading1"/>
        <w:rPr>
          <w:lang w:val="en-GB"/>
        </w:rPr>
      </w:pPr>
      <w:bookmarkStart w:id="0" w:name="_Toc109574454"/>
      <w:r>
        <w:rPr>
          <w:lang w:val="en-GB"/>
        </w:rPr>
        <w:lastRenderedPageBreak/>
        <w:t>Introduction</w:t>
      </w:r>
      <w:bookmarkEnd w:id="0"/>
    </w:p>
    <w:p w14:paraId="3DDF9F83" w14:textId="17D91D51" w:rsidR="00FB3160" w:rsidRDefault="00FB3160" w:rsidP="00FB3160">
      <w:r w:rsidRPr="000F5FF0">
        <w:t>Many parts of ISO/IEC 23090 have developed metadata definition</w:t>
      </w:r>
      <w:r w:rsidR="00125984">
        <w:t>s</w:t>
      </w:r>
      <w:r w:rsidRPr="000F5FF0">
        <w:t xml:space="preserve">. Some of them are </w:t>
      </w:r>
      <w:r w:rsidR="00125984">
        <w:t>very</w:t>
      </w:r>
      <w:r w:rsidR="00125984" w:rsidRPr="000F5FF0">
        <w:t xml:space="preserve"> </w:t>
      </w:r>
      <w:r w:rsidRPr="000F5FF0">
        <w:t>similar</w:t>
      </w:r>
      <w:r w:rsidR="00125984">
        <w:t xml:space="preserve"> to</w:t>
      </w:r>
      <w:r w:rsidRPr="000F5FF0">
        <w:t xml:space="preserve"> each other. </w:t>
      </w:r>
      <w:r w:rsidR="00125984">
        <w:t>In order to harmonize between</w:t>
      </w:r>
      <w:r w:rsidRPr="000F5FF0">
        <w:t xml:space="preserve"> the parts and </w:t>
      </w:r>
      <w:r w:rsidR="00125984">
        <w:t xml:space="preserve">to </w:t>
      </w:r>
      <w:r w:rsidRPr="000F5FF0">
        <w:t xml:space="preserve">reuse already defined metadata for future development, </w:t>
      </w:r>
      <w:r w:rsidR="00125984">
        <w:t xml:space="preserve">the purpose of </w:t>
      </w:r>
      <w:r w:rsidRPr="000F5FF0">
        <w:t xml:space="preserve">this amendment </w:t>
      </w:r>
      <w:r w:rsidR="00125984">
        <w:t>is to</w:t>
      </w:r>
      <w:r w:rsidR="00125984" w:rsidRPr="000F5FF0">
        <w:t xml:space="preserve"> </w:t>
      </w:r>
      <w:r w:rsidRPr="000F5FF0">
        <w:t xml:space="preserve">collect the metadata defined by the parts of ISO/IEC 23090, e.g. 23090-10, 23090-18 </w:t>
      </w:r>
      <w:r w:rsidR="00125984">
        <w:t>etc.</w:t>
      </w:r>
      <w:r w:rsidRPr="000F5FF0">
        <w:t xml:space="preserve">, and </w:t>
      </w:r>
      <w:r w:rsidR="00125984">
        <w:t>to explore</w:t>
      </w:r>
      <w:r w:rsidR="00125984" w:rsidRPr="000F5FF0">
        <w:t xml:space="preserve"> </w:t>
      </w:r>
      <w:r w:rsidRPr="000F5FF0">
        <w:t xml:space="preserve">harmonization </w:t>
      </w:r>
      <w:r w:rsidR="00125984">
        <w:t>between</w:t>
      </w:r>
      <w:r w:rsidR="00125984" w:rsidRPr="000F5FF0">
        <w:t xml:space="preserve"> </w:t>
      </w:r>
      <w:r w:rsidRPr="000F5FF0">
        <w:t>them. The scope of the new amendment does</w:t>
      </w:r>
      <w:r w:rsidR="00125984">
        <w:t xml:space="preserve"> </w:t>
      </w:r>
      <w:r w:rsidRPr="000F5FF0">
        <w:t>n</w:t>
      </w:r>
      <w:r w:rsidR="00125984">
        <w:t>o</w:t>
      </w:r>
      <w:r w:rsidRPr="000F5FF0">
        <w:t>t expand the scope of the original project.</w:t>
      </w:r>
      <w:r>
        <w:t xml:space="preserve"> </w:t>
      </w:r>
    </w:p>
    <w:p w14:paraId="242A2C97" w14:textId="7F466777" w:rsidR="003E6299" w:rsidRPr="00670CB8" w:rsidRDefault="00FB3160" w:rsidP="00227F5F">
      <w:pPr>
        <w:pStyle w:val="Heading1"/>
        <w:rPr>
          <w:lang w:eastAsia="ja-JP"/>
        </w:rPr>
      </w:pPr>
      <w:bookmarkStart w:id="1" w:name="_Toc109574455"/>
      <w:r w:rsidRPr="000F5FF0">
        <w:rPr>
          <w:rFonts w:eastAsia="MS Mincho"/>
          <w:lang w:eastAsia="ja-JP"/>
        </w:rPr>
        <w:t>Scope</w:t>
      </w:r>
      <w:bookmarkEnd w:id="1"/>
    </w:p>
    <w:p w14:paraId="17C680C1"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metadata collected from and applicable to all MPEG-I parts </w:t>
      </w:r>
    </w:p>
    <w:p w14:paraId="35462B47"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23090: 5, 7, 9, 10, 12, 14, 18</w:t>
      </w:r>
    </w:p>
    <w:p w14:paraId="5FF7215A" w14:textId="61EE2E65" w:rsidR="00FB3160"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23001: 10</w:t>
      </w:r>
    </w:p>
    <w:p w14:paraId="07036A1B" w14:textId="68604B79" w:rsidR="00B52288" w:rsidRPr="00B52288" w:rsidRDefault="00B52288" w:rsidP="00713430">
      <w:pPr>
        <w:spacing w:before="0" w:after="0"/>
        <w:jc w:val="left"/>
        <w:rPr>
          <w:rFonts w:eastAsia="Times New Roman" w:hAnsi="Symbol"/>
          <w:highlight w:val="green"/>
          <w:lang w:eastAsia="zh-CN"/>
        </w:rPr>
      </w:pPr>
      <w:r w:rsidRPr="00B52288">
        <w:rPr>
          <w:rFonts w:eastAsia="Times New Roman" w:hAnsi="Symbol"/>
          <w:highlight w:val="green"/>
          <w:lang w:eastAsia="zh-CN"/>
        </w:rPr>
        <w:t>Git comments from 140</w:t>
      </w:r>
      <w:r w:rsidRPr="00B52288">
        <w:rPr>
          <w:rFonts w:eastAsia="Times New Roman" w:hAnsi="Symbol"/>
          <w:highlight w:val="green"/>
          <w:vertAlign w:val="superscript"/>
          <w:lang w:eastAsia="zh-CN"/>
        </w:rPr>
        <w:t>th</w:t>
      </w:r>
      <w:r w:rsidRPr="00B52288">
        <w:rPr>
          <w:rFonts w:eastAsia="Times New Roman" w:hAnsi="Symbol"/>
          <w:highlight w:val="green"/>
          <w:lang w:eastAsia="zh-CN"/>
        </w:rPr>
        <w:t xml:space="preserve"> MPEG meeting</w:t>
      </w:r>
      <w:r w:rsidR="004E1EFE">
        <w:rPr>
          <w:rFonts w:eastAsia="Times New Roman" w:hAnsi="Symbol"/>
          <w:highlight w:val="green"/>
          <w:lang w:eastAsia="zh-CN"/>
        </w:rPr>
        <w:t xml:space="preserve"> (mainly based on the input </w:t>
      </w:r>
      <w:r w:rsidR="004E1EFE" w:rsidRPr="004E1EFE">
        <w:rPr>
          <w:rFonts w:eastAsia="Times New Roman" w:hAnsi="Symbol"/>
          <w:highlight w:val="green"/>
          <w:lang w:eastAsia="zh-CN"/>
        </w:rPr>
        <w:t xml:space="preserve">contribution </w:t>
      </w:r>
      <w:r w:rsidR="004E1EFE" w:rsidRPr="004E1EFE">
        <w:rPr>
          <w:rFonts w:eastAsia="Times New Roman" w:hAnsi="Symbol"/>
          <w:b/>
          <w:bCs/>
          <w:highlight w:val="green"/>
          <w:lang w:eastAsia="zh-CN"/>
        </w:rPr>
        <w:t>m61229</w:t>
      </w:r>
      <w:r w:rsidR="004E1EFE">
        <w:rPr>
          <w:rFonts w:eastAsia="Times New Roman" w:hAnsi="Symbol"/>
          <w:highlight w:val="green"/>
          <w:lang w:eastAsia="zh-CN"/>
        </w:rPr>
        <w:t>)</w:t>
      </w:r>
      <w:r w:rsidRPr="00B52288">
        <w:rPr>
          <w:rFonts w:eastAsia="Times New Roman" w:hAnsi="Symbol"/>
          <w:highlight w:val="green"/>
          <w:lang w:eastAsia="zh-CN"/>
        </w:rPr>
        <w:t>:</w:t>
      </w:r>
    </w:p>
    <w:p w14:paraId="23F0C951" w14:textId="77777777" w:rsidR="00B52288" w:rsidRPr="00B52288" w:rsidRDefault="00B52288" w:rsidP="00B52288">
      <w:pPr>
        <w:spacing w:before="100" w:beforeAutospacing="1" w:after="100" w:afterAutospacing="1"/>
        <w:ind w:left="720"/>
        <w:jc w:val="left"/>
        <w:rPr>
          <w:rFonts w:eastAsia="Times New Roman"/>
          <w:highlight w:val="green"/>
          <w:lang w:eastAsia="zh-CN"/>
        </w:rPr>
      </w:pPr>
      <w:r w:rsidRPr="00B52288">
        <w:rPr>
          <w:rFonts w:eastAsia="Times New Roman"/>
          <w:highlight w:val="green"/>
          <w:lang w:eastAsia="zh-CN"/>
        </w:rPr>
        <w:t>Based on the discussion in the 1st BoG, here are some issues we need to make decisions upon. Please provide your comments and suggestions.</w:t>
      </w:r>
    </w:p>
    <w:p w14:paraId="676800C4" w14:textId="77777777" w:rsidR="00B52288" w:rsidRPr="00B52288" w:rsidRDefault="00B52288" w:rsidP="00B52288">
      <w:pPr>
        <w:pStyle w:val="ListParagraph"/>
        <w:numPr>
          <w:ilvl w:val="0"/>
          <w:numId w:val="27"/>
        </w:numPr>
        <w:spacing w:before="100" w:beforeAutospacing="1" w:after="100" w:afterAutospacing="1"/>
        <w:jc w:val="left"/>
        <w:rPr>
          <w:rFonts w:eastAsia="Times New Roman"/>
          <w:highlight w:val="green"/>
          <w:lang w:eastAsia="zh-CN"/>
        </w:rPr>
      </w:pPr>
      <w:r w:rsidRPr="00B52288">
        <w:rPr>
          <w:rFonts w:eastAsia="Times New Roman"/>
          <w:b/>
          <w:bCs/>
          <w:highlight w:val="green"/>
          <w:lang w:eastAsia="zh-CN"/>
        </w:rPr>
        <w:t>Issue 1. Vector3</w:t>
      </w:r>
      <w:r w:rsidRPr="00B52288">
        <w:rPr>
          <w:rFonts w:eastAsia="Times New Roman"/>
          <w:highlight w:val="green"/>
          <w:lang w:eastAsia="zh-CN"/>
        </w:rPr>
        <w:t xml:space="preserve">: the precision parameter is in the number of bytes (minus 1), not in the number bits, which is not consistent with the precision use in </w:t>
      </w:r>
      <w:r w:rsidRPr="00B52288">
        <w:rPr>
          <w:rFonts w:ascii="Courier New" w:eastAsia="Times New Roman" w:hAnsi="Courier New" w:cs="Courier New"/>
          <w:sz w:val="20"/>
          <w:szCs w:val="20"/>
          <w:highlight w:val="green"/>
          <w:lang w:eastAsia="zh-CN"/>
        </w:rPr>
        <w:t>scale</w:t>
      </w:r>
      <w:r w:rsidRPr="00B52288">
        <w:rPr>
          <w:rFonts w:eastAsia="Times New Roman"/>
          <w:highlight w:val="green"/>
          <w:lang w:eastAsia="zh-CN"/>
        </w:rPr>
        <w:t xml:space="preserve"> and others in Parts 10/18, though consistent with HEIF.</w:t>
      </w:r>
    </w:p>
    <w:p w14:paraId="1BF23EF7" w14:textId="77777777" w:rsidR="00B52288" w:rsidRPr="00B52288" w:rsidRDefault="00B52288" w:rsidP="00B52288">
      <w:pPr>
        <w:numPr>
          <w:ilvl w:val="0"/>
          <w:numId w:val="25"/>
        </w:numPr>
        <w:tabs>
          <w:tab w:val="clear" w:pos="720"/>
          <w:tab w:val="num" w:pos="1440"/>
        </w:tabs>
        <w:spacing w:before="100" w:beforeAutospacing="1" w:after="100" w:afterAutospacing="1"/>
        <w:ind w:left="2160"/>
        <w:jc w:val="left"/>
        <w:rPr>
          <w:rFonts w:eastAsia="Times New Roman"/>
          <w:highlight w:val="green"/>
          <w:lang w:eastAsia="zh-CN"/>
        </w:rPr>
      </w:pPr>
    </w:p>
    <w:p w14:paraId="37664274" w14:textId="77777777" w:rsidR="00B52288" w:rsidRPr="00B52288" w:rsidRDefault="00B52288" w:rsidP="00B52288">
      <w:pPr>
        <w:numPr>
          <w:ilvl w:val="1"/>
          <w:numId w:val="25"/>
        </w:numPr>
        <w:tabs>
          <w:tab w:val="clear" w:pos="1440"/>
          <w:tab w:val="num" w:pos="2160"/>
        </w:tabs>
        <w:spacing w:before="100" w:beforeAutospacing="1" w:after="100" w:afterAutospacing="1"/>
        <w:ind w:left="2160"/>
        <w:jc w:val="left"/>
        <w:rPr>
          <w:rFonts w:eastAsia="Times New Roman"/>
          <w:highlight w:val="green"/>
          <w:lang w:eastAsia="zh-CN"/>
        </w:rPr>
      </w:pPr>
      <w:r w:rsidRPr="00B52288">
        <w:rPr>
          <w:rFonts w:eastAsia="Times New Roman"/>
          <w:highlight w:val="green"/>
          <w:lang w:eastAsia="zh-CN"/>
        </w:rPr>
        <w:t>Option a. change it to the number of bits.</w:t>
      </w:r>
    </w:p>
    <w:p w14:paraId="691022DF" w14:textId="77777777" w:rsidR="00B52288" w:rsidRPr="00B52288" w:rsidRDefault="00B52288" w:rsidP="00B52288">
      <w:pPr>
        <w:numPr>
          <w:ilvl w:val="0"/>
          <w:numId w:val="25"/>
        </w:numPr>
        <w:tabs>
          <w:tab w:val="clear" w:pos="720"/>
          <w:tab w:val="num" w:pos="1440"/>
        </w:tabs>
        <w:spacing w:before="100" w:beforeAutospacing="1" w:after="100" w:afterAutospacing="1"/>
        <w:ind w:left="2160"/>
        <w:jc w:val="left"/>
        <w:rPr>
          <w:rFonts w:eastAsia="Times New Roman"/>
          <w:highlight w:val="green"/>
          <w:lang w:eastAsia="zh-CN"/>
        </w:rPr>
      </w:pPr>
    </w:p>
    <w:p w14:paraId="2B16B0D6" w14:textId="77777777" w:rsidR="00B52288" w:rsidRPr="00B52288" w:rsidRDefault="00B52288" w:rsidP="00B52288">
      <w:pPr>
        <w:numPr>
          <w:ilvl w:val="1"/>
          <w:numId w:val="25"/>
        </w:numPr>
        <w:tabs>
          <w:tab w:val="clear" w:pos="1440"/>
          <w:tab w:val="num" w:pos="2160"/>
        </w:tabs>
        <w:spacing w:before="100" w:beforeAutospacing="1" w:after="100" w:afterAutospacing="1"/>
        <w:ind w:left="2160"/>
        <w:jc w:val="left"/>
        <w:rPr>
          <w:rFonts w:eastAsia="Times New Roman"/>
          <w:highlight w:val="green"/>
          <w:lang w:eastAsia="zh-CN"/>
        </w:rPr>
      </w:pPr>
      <w:r w:rsidRPr="00B52288">
        <w:rPr>
          <w:rFonts w:eastAsia="Times New Roman"/>
          <w:highlight w:val="green"/>
          <w:lang w:eastAsia="zh-CN"/>
        </w:rPr>
        <w:t>Option b. keep it to the number of bytes (minus 1), and change the precision parameters in other data structures also to the number of bytes (minus 1).</w:t>
      </w:r>
    </w:p>
    <w:p w14:paraId="208AC3D5" w14:textId="77777777" w:rsidR="00B52288" w:rsidRPr="00B52288" w:rsidRDefault="00B52288" w:rsidP="00B52288">
      <w:pPr>
        <w:pStyle w:val="ListParagraph"/>
        <w:numPr>
          <w:ilvl w:val="0"/>
          <w:numId w:val="27"/>
        </w:numPr>
        <w:spacing w:before="100" w:beforeAutospacing="1" w:after="100" w:afterAutospacing="1"/>
        <w:jc w:val="left"/>
        <w:rPr>
          <w:rFonts w:eastAsia="Times New Roman"/>
          <w:highlight w:val="green"/>
          <w:lang w:eastAsia="zh-CN"/>
        </w:rPr>
      </w:pPr>
      <w:r w:rsidRPr="00B52288">
        <w:rPr>
          <w:rFonts w:eastAsia="Times New Roman"/>
          <w:b/>
          <w:bCs/>
          <w:highlight w:val="green"/>
          <w:lang w:eastAsia="zh-CN"/>
        </w:rPr>
        <w:t>Issue 2. Scale</w:t>
      </w:r>
      <w:r w:rsidRPr="00B52288">
        <w:rPr>
          <w:rFonts w:eastAsia="Times New Roman"/>
          <w:highlight w:val="green"/>
          <w:lang w:eastAsia="zh-CN"/>
        </w:rPr>
        <w:t>: should its precision parameter be defined as a number of bytes (minus 1)?</w:t>
      </w:r>
    </w:p>
    <w:p w14:paraId="06877DCD" w14:textId="77777777" w:rsidR="00B52288" w:rsidRPr="00B52288" w:rsidRDefault="00B52288" w:rsidP="00B52288">
      <w:pPr>
        <w:pStyle w:val="ListParagraph"/>
        <w:numPr>
          <w:ilvl w:val="0"/>
          <w:numId w:val="27"/>
        </w:numPr>
        <w:spacing w:before="100" w:beforeAutospacing="1" w:after="100" w:afterAutospacing="1"/>
        <w:jc w:val="left"/>
        <w:rPr>
          <w:rFonts w:eastAsia="Times New Roman"/>
          <w:highlight w:val="green"/>
          <w:lang w:eastAsia="zh-CN"/>
        </w:rPr>
      </w:pPr>
      <w:r w:rsidRPr="00B52288">
        <w:rPr>
          <w:rFonts w:eastAsia="Times New Roman"/>
          <w:b/>
          <w:bCs/>
          <w:highlight w:val="green"/>
          <w:lang w:eastAsia="zh-CN"/>
        </w:rPr>
        <w:t>Issue 3. Extrinsic camera information</w:t>
      </w:r>
      <w:r w:rsidRPr="00B52288">
        <w:rPr>
          <w:rFonts w:eastAsia="Times New Roman"/>
          <w:highlight w:val="green"/>
          <w:lang w:eastAsia="zh-CN"/>
        </w:rPr>
        <w:t>: are all the parameters needed?</w:t>
      </w:r>
    </w:p>
    <w:p w14:paraId="16F1D686" w14:textId="77777777" w:rsidR="00B52288" w:rsidRPr="00B52288" w:rsidRDefault="00B52288" w:rsidP="00B52288">
      <w:pPr>
        <w:numPr>
          <w:ilvl w:val="0"/>
          <w:numId w:val="26"/>
        </w:numPr>
        <w:tabs>
          <w:tab w:val="clear" w:pos="720"/>
          <w:tab w:val="num" w:pos="1440"/>
        </w:tabs>
        <w:spacing w:before="100" w:beforeAutospacing="1" w:after="100" w:afterAutospacing="1"/>
        <w:ind w:left="1440"/>
        <w:jc w:val="left"/>
        <w:rPr>
          <w:rFonts w:eastAsia="Times New Roman"/>
          <w:highlight w:val="green"/>
          <w:lang w:eastAsia="zh-CN"/>
        </w:rPr>
      </w:pPr>
      <w:r w:rsidRPr="00B52288">
        <w:rPr>
          <w:rFonts w:eastAsia="Times New Roman"/>
          <w:highlight w:val="green"/>
          <w:lang w:eastAsia="zh-CN"/>
        </w:rPr>
        <w:t>unsigned char abs_flag</w:t>
      </w:r>
    </w:p>
    <w:p w14:paraId="56BF9D3B" w14:textId="77777777" w:rsidR="00B52288" w:rsidRPr="00B52288" w:rsidRDefault="00B52288" w:rsidP="00B52288">
      <w:pPr>
        <w:numPr>
          <w:ilvl w:val="0"/>
          <w:numId w:val="26"/>
        </w:numPr>
        <w:tabs>
          <w:tab w:val="clear" w:pos="720"/>
          <w:tab w:val="num" w:pos="1440"/>
        </w:tabs>
        <w:spacing w:before="100" w:beforeAutospacing="1" w:after="100" w:afterAutospacing="1"/>
        <w:ind w:left="1440"/>
        <w:jc w:val="left"/>
        <w:rPr>
          <w:rFonts w:eastAsia="Times New Roman"/>
          <w:highlight w:val="green"/>
          <w:lang w:eastAsia="zh-CN"/>
        </w:rPr>
      </w:pPr>
      <w:r w:rsidRPr="00B52288">
        <w:rPr>
          <w:rFonts w:eastAsia="Times New Roman"/>
          <w:highlight w:val="green"/>
          <w:lang w:eastAsia="zh-CN"/>
        </w:rPr>
        <w:t>unsigned char mode</w:t>
      </w:r>
    </w:p>
    <w:p w14:paraId="0FFFD660" w14:textId="77777777" w:rsidR="00B52288" w:rsidRPr="00B52288" w:rsidRDefault="00B52288" w:rsidP="00B52288">
      <w:pPr>
        <w:numPr>
          <w:ilvl w:val="0"/>
          <w:numId w:val="26"/>
        </w:numPr>
        <w:tabs>
          <w:tab w:val="clear" w:pos="720"/>
          <w:tab w:val="num" w:pos="1440"/>
        </w:tabs>
        <w:spacing w:before="100" w:beforeAutospacing="1" w:after="100" w:afterAutospacing="1"/>
        <w:ind w:left="1440"/>
        <w:jc w:val="left"/>
        <w:rPr>
          <w:rFonts w:eastAsia="Times New Roman"/>
          <w:highlight w:val="green"/>
          <w:lang w:eastAsia="zh-CN"/>
        </w:rPr>
      </w:pPr>
      <w:r w:rsidRPr="00B52288">
        <w:rPr>
          <w:rFonts w:eastAsia="Times New Roman"/>
          <w:highlight w:val="green"/>
          <w:lang w:eastAsia="zh-CN"/>
        </w:rPr>
        <w:t>unsigned char pos_bytes_minus1</w:t>
      </w:r>
    </w:p>
    <w:p w14:paraId="64CFD09A" w14:textId="77777777" w:rsidR="00B52288" w:rsidRPr="00B52288" w:rsidRDefault="00B52288" w:rsidP="00B52288">
      <w:pPr>
        <w:numPr>
          <w:ilvl w:val="0"/>
          <w:numId w:val="26"/>
        </w:numPr>
        <w:tabs>
          <w:tab w:val="clear" w:pos="720"/>
          <w:tab w:val="num" w:pos="1440"/>
        </w:tabs>
        <w:spacing w:before="100" w:beforeAutospacing="1" w:after="100" w:afterAutospacing="1"/>
        <w:ind w:left="1440"/>
        <w:jc w:val="left"/>
        <w:rPr>
          <w:rFonts w:eastAsia="Times New Roman"/>
          <w:highlight w:val="green"/>
          <w:lang w:eastAsia="zh-CN"/>
        </w:rPr>
      </w:pPr>
      <w:r w:rsidRPr="00B52288">
        <w:rPr>
          <w:rFonts w:eastAsia="Times New Roman"/>
          <w:highlight w:val="green"/>
          <w:lang w:eastAsia="zh-CN"/>
        </w:rPr>
        <w:t>unsigned char pos_unit</w:t>
      </w:r>
    </w:p>
    <w:p w14:paraId="138298D6" w14:textId="77777777" w:rsidR="00B52288" w:rsidRPr="00B52288" w:rsidRDefault="00B52288" w:rsidP="00B52288">
      <w:pPr>
        <w:numPr>
          <w:ilvl w:val="0"/>
          <w:numId w:val="26"/>
        </w:numPr>
        <w:tabs>
          <w:tab w:val="clear" w:pos="720"/>
          <w:tab w:val="num" w:pos="1440"/>
        </w:tabs>
        <w:spacing w:before="100" w:beforeAutospacing="1" w:after="100" w:afterAutospacing="1"/>
        <w:ind w:left="1440"/>
        <w:jc w:val="left"/>
        <w:rPr>
          <w:rFonts w:eastAsia="Times New Roman"/>
          <w:highlight w:val="green"/>
          <w:lang w:eastAsia="zh-CN"/>
        </w:rPr>
      </w:pPr>
      <w:r w:rsidRPr="00B52288">
        <w:rPr>
          <w:rFonts w:eastAsia="Times New Roman"/>
          <w:highlight w:val="green"/>
          <w:lang w:eastAsia="zh-CN"/>
        </w:rPr>
        <w:t>unsigned char quat_bytes_minus1</w:t>
      </w:r>
    </w:p>
    <w:p w14:paraId="142E0B02" w14:textId="77777777" w:rsidR="00B52288" w:rsidRPr="00B52288" w:rsidRDefault="00B52288" w:rsidP="00B52288">
      <w:pPr>
        <w:numPr>
          <w:ilvl w:val="0"/>
          <w:numId w:val="26"/>
        </w:numPr>
        <w:tabs>
          <w:tab w:val="clear" w:pos="720"/>
          <w:tab w:val="num" w:pos="1440"/>
        </w:tabs>
        <w:spacing w:before="100" w:beforeAutospacing="1" w:after="100" w:afterAutospacing="1"/>
        <w:ind w:left="1440"/>
        <w:jc w:val="left"/>
        <w:rPr>
          <w:rFonts w:eastAsia="Times New Roman"/>
          <w:highlight w:val="green"/>
          <w:lang w:eastAsia="zh-CN"/>
        </w:rPr>
      </w:pPr>
      <w:r w:rsidRPr="00B52288">
        <w:rPr>
          <w:rFonts w:eastAsia="Times New Roman"/>
          <w:highlight w:val="green"/>
          <w:lang w:eastAsia="zh-CN"/>
        </w:rPr>
        <w:t>unsigned char quat_den_bits_minus1</w:t>
      </w:r>
    </w:p>
    <w:p w14:paraId="45690738" w14:textId="77777777" w:rsidR="00B52288" w:rsidRPr="00B52288" w:rsidRDefault="00B52288" w:rsidP="00B52288">
      <w:pPr>
        <w:pStyle w:val="ListParagraph"/>
        <w:numPr>
          <w:ilvl w:val="0"/>
          <w:numId w:val="27"/>
        </w:numPr>
        <w:spacing w:before="100" w:beforeAutospacing="1" w:after="100" w:afterAutospacing="1"/>
        <w:jc w:val="left"/>
        <w:rPr>
          <w:rFonts w:eastAsia="Times New Roman"/>
          <w:highlight w:val="green"/>
          <w:lang w:eastAsia="zh-CN"/>
        </w:rPr>
      </w:pPr>
      <w:r w:rsidRPr="00B52288">
        <w:rPr>
          <w:rFonts w:eastAsia="Times New Roman"/>
          <w:b/>
          <w:bCs/>
          <w:highlight w:val="green"/>
          <w:lang w:eastAsia="zh-CN"/>
        </w:rPr>
        <w:t>Issue 4. Position in Extrinsic camera information</w:t>
      </w:r>
      <w:r w:rsidRPr="00B52288">
        <w:rPr>
          <w:rFonts w:eastAsia="Times New Roman"/>
          <w:highlight w:val="green"/>
          <w:lang w:eastAsia="zh-CN"/>
        </w:rPr>
        <w:t>: should it be defined using Vector3, not supporting 1-D and 2-D positions?</w:t>
      </w:r>
    </w:p>
    <w:p w14:paraId="6946D1B9" w14:textId="77777777" w:rsidR="00B52288" w:rsidRPr="00B52288" w:rsidRDefault="00B52288" w:rsidP="00B52288">
      <w:pPr>
        <w:pStyle w:val="ListParagraph"/>
        <w:numPr>
          <w:ilvl w:val="0"/>
          <w:numId w:val="27"/>
        </w:numPr>
        <w:spacing w:before="100" w:beforeAutospacing="1" w:after="100" w:afterAutospacing="1"/>
        <w:jc w:val="left"/>
        <w:rPr>
          <w:rFonts w:eastAsia="Times New Roman"/>
          <w:highlight w:val="green"/>
          <w:lang w:eastAsia="zh-CN"/>
        </w:rPr>
      </w:pPr>
      <w:r w:rsidRPr="00B52288">
        <w:rPr>
          <w:rFonts w:eastAsia="Times New Roman"/>
          <w:b/>
          <w:bCs/>
          <w:highlight w:val="green"/>
          <w:lang w:eastAsia="zh-CN"/>
        </w:rPr>
        <w:t>Issue 5. Quaternion in Extrinsic camera information</w:t>
      </w:r>
      <w:r w:rsidRPr="00B52288">
        <w:rPr>
          <w:rFonts w:eastAsia="Times New Roman"/>
          <w:highlight w:val="green"/>
          <w:lang w:eastAsia="zh-CN"/>
        </w:rPr>
        <w:t>: should it be defined using Vector3?</w:t>
      </w:r>
    </w:p>
    <w:p w14:paraId="5CE89300" w14:textId="77777777" w:rsidR="00B52288" w:rsidRPr="00B52288" w:rsidRDefault="00B52288" w:rsidP="00B52288">
      <w:pPr>
        <w:pStyle w:val="ListParagraph"/>
        <w:numPr>
          <w:ilvl w:val="0"/>
          <w:numId w:val="27"/>
        </w:numPr>
        <w:spacing w:before="100" w:beforeAutospacing="1" w:after="100" w:afterAutospacing="1"/>
        <w:jc w:val="left"/>
        <w:rPr>
          <w:rFonts w:eastAsia="Times New Roman"/>
          <w:highlight w:val="green"/>
          <w:lang w:eastAsia="zh-CN"/>
        </w:rPr>
      </w:pPr>
      <w:r w:rsidRPr="00B52288">
        <w:rPr>
          <w:rFonts w:eastAsia="Times New Roman"/>
          <w:b/>
          <w:bCs/>
          <w:highlight w:val="green"/>
          <w:lang w:eastAsia="zh-CN"/>
        </w:rPr>
        <w:t>Issue 6. Intrinsic camera information</w:t>
      </w:r>
      <w:r w:rsidRPr="00B52288">
        <w:rPr>
          <w:rFonts w:eastAsia="Times New Roman"/>
          <w:highlight w:val="green"/>
          <w:lang w:eastAsia="zh-CN"/>
        </w:rPr>
        <w:t>: adding precision parameter to be consistent with Extrinsic?</w:t>
      </w:r>
    </w:p>
    <w:p w14:paraId="615C5D4F" w14:textId="77777777" w:rsidR="00B52288" w:rsidRPr="00B52288" w:rsidRDefault="00B52288" w:rsidP="00B52288">
      <w:pPr>
        <w:pStyle w:val="ListParagraph"/>
        <w:numPr>
          <w:ilvl w:val="0"/>
          <w:numId w:val="27"/>
        </w:numPr>
        <w:spacing w:before="100" w:beforeAutospacing="1" w:after="100" w:afterAutospacing="1"/>
        <w:jc w:val="left"/>
        <w:rPr>
          <w:rFonts w:eastAsia="Times New Roman"/>
          <w:highlight w:val="green"/>
          <w:lang w:eastAsia="zh-CN"/>
        </w:rPr>
      </w:pPr>
      <w:r w:rsidRPr="00B52288">
        <w:rPr>
          <w:rFonts w:eastAsia="Times New Roman"/>
          <w:b/>
          <w:bCs/>
          <w:highlight w:val="green"/>
          <w:lang w:eastAsia="zh-CN"/>
        </w:rPr>
        <w:lastRenderedPageBreak/>
        <w:t>Issue 7. Viewing space</w:t>
      </w:r>
      <w:r w:rsidRPr="00B52288">
        <w:rPr>
          <w:rFonts w:eastAsia="Times New Roman"/>
          <w:highlight w:val="green"/>
          <w:lang w:eastAsia="zh-CN"/>
        </w:rPr>
        <w:t>: Should Cuboid shape be defined only in this version, not others?</w:t>
      </w:r>
    </w:p>
    <w:p w14:paraId="3642EF70" w14:textId="556C64D3" w:rsidR="00B52288" w:rsidRPr="00B52288" w:rsidRDefault="00B52288" w:rsidP="00B52288">
      <w:pPr>
        <w:pStyle w:val="ListParagraph"/>
        <w:numPr>
          <w:ilvl w:val="0"/>
          <w:numId w:val="27"/>
        </w:numPr>
        <w:spacing w:before="100" w:beforeAutospacing="1" w:after="100" w:afterAutospacing="1"/>
        <w:jc w:val="left"/>
        <w:rPr>
          <w:rFonts w:eastAsia="Times New Roman"/>
          <w:highlight w:val="green"/>
          <w:lang w:eastAsia="zh-CN"/>
        </w:rPr>
      </w:pPr>
      <w:r w:rsidRPr="00B52288">
        <w:rPr>
          <w:rFonts w:eastAsia="Times New Roman"/>
          <w:b/>
          <w:bCs/>
          <w:highlight w:val="green"/>
          <w:lang w:eastAsia="zh-CN"/>
        </w:rPr>
        <w:t>Issue 8. Vector3Float</w:t>
      </w:r>
      <w:r w:rsidRPr="00B52288">
        <w:rPr>
          <w:rFonts w:eastAsia="Times New Roman"/>
          <w:highlight w:val="green"/>
          <w:lang w:eastAsia="zh-CN"/>
        </w:rPr>
        <w:t>: Should a float point version of Vector3 be defined?</w:t>
      </w:r>
    </w:p>
    <w:p w14:paraId="577166DC" w14:textId="3A65D36B" w:rsidR="00B52288" w:rsidRPr="00B52288" w:rsidRDefault="00B52288" w:rsidP="00B52288">
      <w:pPr>
        <w:pStyle w:val="ListParagraph"/>
        <w:numPr>
          <w:ilvl w:val="0"/>
          <w:numId w:val="27"/>
        </w:numPr>
        <w:spacing w:before="100" w:beforeAutospacing="1" w:after="100" w:afterAutospacing="1"/>
        <w:jc w:val="left"/>
        <w:rPr>
          <w:rFonts w:eastAsia="Times New Roman" w:hAnsi="Symbol"/>
          <w:highlight w:val="green"/>
          <w:lang w:eastAsia="zh-CN"/>
        </w:rPr>
      </w:pPr>
      <w:r>
        <w:rPr>
          <w:highlight w:val="green"/>
        </w:rPr>
        <w:t xml:space="preserve">It </w:t>
      </w:r>
      <w:r w:rsidRPr="00B52288">
        <w:rPr>
          <w:highlight w:val="green"/>
        </w:rPr>
        <w:t xml:space="preserve">seems that a definition of </w:t>
      </w:r>
      <w:r w:rsidRPr="00B52288">
        <w:rPr>
          <w:rStyle w:val="HTMLCode"/>
          <w:rFonts w:eastAsia="MS Mincho"/>
          <w:highlight w:val="green"/>
        </w:rPr>
        <w:t xml:space="preserve">QuaternionRotation </w:t>
      </w:r>
      <w:r w:rsidRPr="00B52288">
        <w:rPr>
          <w:highlight w:val="green"/>
        </w:rPr>
        <w:t>is missing. This is used used in section 3.1.2 for syntax of a 3DRegionItem.</w:t>
      </w:r>
    </w:p>
    <w:p w14:paraId="0A28273E" w14:textId="77777777" w:rsidR="00B52288" w:rsidRDefault="00B52288" w:rsidP="00713430">
      <w:pPr>
        <w:spacing w:before="0" w:after="0"/>
        <w:jc w:val="left"/>
        <w:rPr>
          <w:rFonts w:eastAsia="Times New Roman" w:hAnsi="Symbol"/>
          <w:highlight w:val="yellow"/>
          <w:lang w:eastAsia="zh-CN"/>
        </w:rPr>
      </w:pPr>
    </w:p>
    <w:p w14:paraId="7A9EC42E" w14:textId="290A45E5" w:rsidR="00713430" w:rsidRPr="00713430" w:rsidRDefault="00713430" w:rsidP="00713430">
      <w:pPr>
        <w:spacing w:before="0" w:after="0"/>
        <w:jc w:val="left"/>
        <w:rPr>
          <w:rFonts w:eastAsia="Times New Roman" w:hAnsi="Symbol"/>
          <w:highlight w:val="yellow"/>
          <w:lang w:eastAsia="zh-CN"/>
        </w:rPr>
      </w:pPr>
      <w:r w:rsidRPr="00713430">
        <w:rPr>
          <w:rFonts w:eastAsia="Times New Roman" w:hAnsi="Symbol"/>
          <w:highlight w:val="yellow"/>
          <w:lang w:eastAsia="zh-CN"/>
        </w:rPr>
        <w:t>Notes from the 138</w:t>
      </w:r>
      <w:r w:rsidRPr="00713430">
        <w:rPr>
          <w:rFonts w:eastAsia="Times New Roman" w:hAnsi="Symbol"/>
          <w:highlight w:val="yellow"/>
          <w:vertAlign w:val="superscript"/>
          <w:lang w:eastAsia="zh-CN"/>
        </w:rPr>
        <w:t>th</w:t>
      </w:r>
      <w:r w:rsidRPr="00713430">
        <w:rPr>
          <w:rFonts w:eastAsia="Times New Roman" w:hAnsi="Symbol"/>
          <w:highlight w:val="yellow"/>
          <w:lang w:eastAsia="zh-CN"/>
        </w:rPr>
        <w:t xml:space="preserve"> MPEG meeting: </w:t>
      </w:r>
    </w:p>
    <w:p w14:paraId="7ADE1A58" w14:textId="03E374B6" w:rsidR="00713430" w:rsidRPr="00713430" w:rsidRDefault="00713430" w:rsidP="00713430">
      <w:pPr>
        <w:pStyle w:val="ListParagraph"/>
        <w:numPr>
          <w:ilvl w:val="0"/>
          <w:numId w:val="1"/>
        </w:numPr>
        <w:spacing w:before="0" w:after="0"/>
        <w:jc w:val="left"/>
        <w:rPr>
          <w:rFonts w:eastAsia="Times New Roman"/>
          <w:highlight w:val="yellow"/>
          <w:lang w:eastAsia="zh-CN"/>
        </w:rPr>
      </w:pPr>
      <w:r w:rsidRPr="00713430">
        <w:rPr>
          <w:rFonts w:eastAsia="Times New Roman"/>
          <w:highlight w:val="yellow"/>
          <w:lang w:eastAsia="zh-CN"/>
        </w:rPr>
        <w:t xml:space="preserve">currently Part-7 is only targeting common metadata and their data structures (e.g., </w:t>
      </w:r>
      <w:r w:rsidRPr="00713430">
        <w:rPr>
          <w:rFonts w:ascii="Courier New" w:eastAsia="Times New Roman" w:hAnsi="Courier New" w:cs="Courier New"/>
          <w:sz w:val="20"/>
          <w:szCs w:val="20"/>
          <w:highlight w:val="yellow"/>
          <w:lang w:eastAsia="zh-CN"/>
        </w:rPr>
        <w:t>3DRegionSet</w:t>
      </w:r>
      <w:r w:rsidRPr="00713430">
        <w:rPr>
          <w:rFonts w:eastAsia="Times New Roman"/>
          <w:highlight w:val="yellow"/>
          <w:lang w:eastAsia="zh-CN"/>
        </w:rPr>
        <w:t xml:space="preserve">); </w:t>
      </w:r>
    </w:p>
    <w:p w14:paraId="35A59A75" w14:textId="0A65D749" w:rsidR="00713430" w:rsidRPr="00713430" w:rsidRDefault="00713430" w:rsidP="00713430">
      <w:pPr>
        <w:pStyle w:val="ListParagraph"/>
        <w:numPr>
          <w:ilvl w:val="0"/>
          <w:numId w:val="1"/>
        </w:numPr>
        <w:spacing w:before="0" w:after="0"/>
        <w:jc w:val="left"/>
        <w:rPr>
          <w:rFonts w:eastAsia="Times New Roman"/>
          <w:highlight w:val="yellow"/>
          <w:lang w:eastAsia="zh-CN"/>
        </w:rPr>
      </w:pPr>
      <w:r w:rsidRPr="00713430">
        <w:rPr>
          <w:rFonts w:eastAsia="Times New Roman"/>
          <w:highlight w:val="yellow"/>
          <w:lang w:eastAsia="zh-CN"/>
        </w:rPr>
        <w:t xml:space="preserve">new sections can be added to specify how the common metadata are contained in various containers such as ISOBMFF boxes/items/item properties/tracks with their respective 4CCs (e.g., an item of type 'pcra' for a Point Cloud Region annotation item), so these containers can be commonly referenced in different standard specifications using those containers; and </w:t>
      </w:r>
    </w:p>
    <w:p w14:paraId="0976C20B" w14:textId="1D9100C5" w:rsidR="00713430" w:rsidRPr="00713430" w:rsidRDefault="00713430" w:rsidP="00713430">
      <w:pPr>
        <w:pStyle w:val="ListParagraph"/>
        <w:numPr>
          <w:ilvl w:val="0"/>
          <w:numId w:val="1"/>
        </w:numPr>
        <w:tabs>
          <w:tab w:val="left" w:pos="403"/>
        </w:tabs>
        <w:spacing w:after="240" w:line="240" w:lineRule="atLeast"/>
        <w:contextualSpacing/>
        <w:rPr>
          <w:highlight w:val="yellow"/>
          <w:lang w:eastAsia="ja-JP"/>
        </w:rPr>
      </w:pPr>
      <w:r w:rsidRPr="00713430">
        <w:rPr>
          <w:rFonts w:eastAsia="Times New Roman"/>
          <w:highlight w:val="yellow"/>
          <w:lang w:eastAsia="zh-CN"/>
        </w:rPr>
        <w:t>similarly, new sections can be added to specify how the common metadata are communicated using various communication protocols (e.g., a 'pcra' set of HTTP header parameters), so these parameters can be commonly referenced in different standard specifications using those communication protocols.</w:t>
      </w:r>
    </w:p>
    <w:p w14:paraId="26C75C61" w14:textId="79E65862" w:rsidR="00FB3160" w:rsidRDefault="00FB3160" w:rsidP="00227F5F">
      <w:pPr>
        <w:pStyle w:val="Heading1"/>
        <w:rPr>
          <w:lang w:eastAsia="ja-JP"/>
        </w:rPr>
      </w:pPr>
      <w:bookmarkStart w:id="2" w:name="_Toc109574456"/>
      <w:r w:rsidRPr="000F5FF0">
        <w:rPr>
          <w:rFonts w:eastAsia="MS Mincho"/>
          <w:lang w:eastAsia="ja-JP"/>
        </w:rPr>
        <w:t>Guiding principles</w:t>
      </w:r>
      <w:bookmarkEnd w:id="2"/>
      <w:r w:rsidRPr="000F5FF0">
        <w:rPr>
          <w:rFonts w:eastAsia="MS Mincho"/>
          <w:lang w:eastAsia="ja-JP"/>
        </w:rPr>
        <w:t xml:space="preserve"> </w:t>
      </w:r>
    </w:p>
    <w:p w14:paraId="1AA3ECF0" w14:textId="1C3E3CB1" w:rsidR="00EC78C9" w:rsidRDefault="00EC78C9" w:rsidP="00AE0A69">
      <w:pPr>
        <w:pStyle w:val="ListParagraph"/>
        <w:numPr>
          <w:ilvl w:val="0"/>
          <w:numId w:val="8"/>
        </w:numPr>
        <w:rPr>
          <w:lang w:eastAsia="ja-JP"/>
        </w:rPr>
      </w:pPr>
      <w:r>
        <w:rPr>
          <w:lang w:eastAsia="ja-JP"/>
        </w:rPr>
        <w:t>Common metadata and their data structures shall be defined for both 3DoF and 6DoF immersive content, separately as well as jointly, in order to be used for applications that are either specific to separate 3DoF and 6DoF immersive content or general to mixed 3DoF and 6DoF immersive content.</w:t>
      </w:r>
    </w:p>
    <w:p w14:paraId="45AD178A" w14:textId="0834E9E6" w:rsidR="00FB3160" w:rsidRPr="000F5FF0" w:rsidRDefault="00EC78C9" w:rsidP="00AE0A69">
      <w:pPr>
        <w:pStyle w:val="ListParagraph"/>
        <w:numPr>
          <w:ilvl w:val="0"/>
          <w:numId w:val="8"/>
        </w:numPr>
        <w:rPr>
          <w:lang w:eastAsia="ja-JP"/>
        </w:rPr>
      </w:pPr>
      <w:r>
        <w:rPr>
          <w:lang w:eastAsia="ja-JP"/>
        </w:rPr>
        <w:t>Basic and common data structures are defined for simple metadata, and extend and enhanced data structures are defined as extensions of basic and common metadata (e.g., viewport is an extension of viewpoint)</w:t>
      </w:r>
    </w:p>
    <w:p w14:paraId="568C98C6" w14:textId="105A3845" w:rsidR="00EC78C9" w:rsidRPr="00632DA3" w:rsidRDefault="00FB3160" w:rsidP="00EC78C9">
      <w:pPr>
        <w:pStyle w:val="Heading1"/>
        <w:rPr>
          <w:rFonts w:eastAsia="MS Mincho"/>
          <w:lang w:eastAsia="ja-JP"/>
        </w:rPr>
      </w:pPr>
      <w:bookmarkStart w:id="3" w:name="_Toc109574457"/>
      <w:r w:rsidRPr="000F5FF0">
        <w:rPr>
          <w:rFonts w:eastAsia="MS Mincho"/>
          <w:lang w:eastAsia="ja-JP"/>
        </w:rPr>
        <w:t xml:space="preserve">Usage of </w:t>
      </w:r>
      <w:r w:rsidRPr="00227F5F">
        <w:rPr>
          <w:rFonts w:eastAsia="MS Mincho"/>
        </w:rPr>
        <w:t>Metadata</w:t>
      </w:r>
      <w:r w:rsidRPr="000F5FF0">
        <w:rPr>
          <w:rFonts w:eastAsia="MS Mincho"/>
          <w:lang w:eastAsia="ja-JP"/>
        </w:rPr>
        <w:t xml:space="preserve"> in ISOBMFF</w:t>
      </w:r>
      <w:bookmarkEnd w:id="3"/>
    </w:p>
    <w:p w14:paraId="368A1911" w14:textId="299839A5" w:rsidR="00632DA3" w:rsidRDefault="00632DA3" w:rsidP="00632DA3">
      <w:pPr>
        <w:tabs>
          <w:tab w:val="left" w:pos="403"/>
        </w:tabs>
        <w:spacing w:after="240" w:line="240" w:lineRule="atLeast"/>
        <w:contextualSpacing/>
        <w:rPr>
          <w:lang w:eastAsia="ja-JP"/>
        </w:rPr>
      </w:pPr>
      <w:r>
        <w:rPr>
          <w:lang w:eastAsia="ja-JP"/>
        </w:rPr>
        <w:t>Metadata structures shall be defined in a way to allow their encapsulation in ISOBMFF:</w:t>
      </w:r>
    </w:p>
    <w:p w14:paraId="176EE617" w14:textId="515149D4"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Static: extension of containing boxes</w:t>
      </w:r>
    </w:p>
    <w:p w14:paraId="36E712DA" w14:textId="79FD1775"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Dynamic: timed metadata tracks</w:t>
      </w:r>
    </w:p>
    <w:p w14:paraId="174D5D2C" w14:textId="0DFC1BE2" w:rsidR="0072376F" w:rsidRDefault="0072376F" w:rsidP="0072376F">
      <w:pPr>
        <w:pStyle w:val="Heading1"/>
        <w:rPr>
          <w:lang w:eastAsia="ja-JP"/>
        </w:rPr>
      </w:pPr>
      <w:bookmarkStart w:id="4" w:name="_Toc109574458"/>
      <w:r>
        <w:rPr>
          <w:lang w:eastAsia="ja-JP"/>
        </w:rPr>
        <w:t>Terms and Definitions</w:t>
      </w:r>
      <w:bookmarkEnd w:id="4"/>
    </w:p>
    <w:p w14:paraId="12EBDD7E" w14:textId="1B1ABE63" w:rsidR="0072376F" w:rsidRPr="0072376F" w:rsidRDefault="0072376F" w:rsidP="0072376F">
      <w:pPr>
        <w:pStyle w:val="Heading2"/>
        <w:rPr>
          <w:rFonts w:ascii="Times New Roman" w:eastAsia="MS Mincho" w:hAnsi="Times New Roman"/>
          <w:sz w:val="26"/>
          <w:szCs w:val="26"/>
          <w:lang w:eastAsia="ja-JP"/>
        </w:rPr>
      </w:pPr>
      <w:bookmarkStart w:id="5" w:name="_Toc109574459"/>
      <w:r w:rsidRPr="0072376F">
        <w:rPr>
          <w:rFonts w:ascii="Times New Roman" w:eastAsia="MS Mincho" w:hAnsi="Times New Roman"/>
          <w:sz w:val="26"/>
          <w:szCs w:val="26"/>
          <w:lang w:eastAsia="ja-JP"/>
        </w:rPr>
        <w:t>viewing orientation - spherical</w:t>
      </w:r>
      <w:bookmarkEnd w:id="5"/>
    </w:p>
    <w:p w14:paraId="7D9CF2DA" w14:textId="77777777" w:rsidR="0072376F" w:rsidRPr="0072376F" w:rsidRDefault="0072376F" w:rsidP="0072376F">
      <w:pPr>
        <w:ind w:left="576"/>
        <w:contextualSpacing/>
      </w:pPr>
      <w:r w:rsidRPr="0072376F">
        <w:t>triple of azimuth, elevation, and tilt angle characterizing the orientation that a user is consuming the audio-visual content; in case of image or video, characterizing the orientation of the viewport</w:t>
      </w:r>
    </w:p>
    <w:p w14:paraId="091D8B5C" w14:textId="5BBACF05" w:rsidR="0072376F" w:rsidRPr="0072376F" w:rsidRDefault="0072376F" w:rsidP="0072376F">
      <w:pPr>
        <w:pStyle w:val="Heading2"/>
        <w:rPr>
          <w:rFonts w:ascii="Times New Roman" w:eastAsia="MS Mincho" w:hAnsi="Times New Roman"/>
          <w:sz w:val="26"/>
          <w:szCs w:val="26"/>
          <w:lang w:eastAsia="ja-JP"/>
        </w:rPr>
      </w:pPr>
      <w:bookmarkStart w:id="6" w:name="_Toc109574460"/>
      <w:r w:rsidRPr="0072376F">
        <w:rPr>
          <w:rFonts w:ascii="Times New Roman" w:eastAsia="MS Mincho" w:hAnsi="Times New Roman"/>
          <w:sz w:val="26"/>
          <w:szCs w:val="26"/>
          <w:lang w:eastAsia="ja-JP"/>
        </w:rPr>
        <w:t>viewing orientation – quaternionic</w:t>
      </w:r>
      <w:bookmarkEnd w:id="6"/>
    </w:p>
    <w:p w14:paraId="4D780D21" w14:textId="77777777" w:rsidR="0072376F" w:rsidRPr="0072376F" w:rsidRDefault="0072376F" w:rsidP="0072376F">
      <w:pPr>
        <w:ind w:left="576"/>
        <w:contextualSpacing/>
      </w:pPr>
      <w:r w:rsidRPr="0072376F">
        <w:t>triple of quat_x, quat_y, quat_z characterizing the quaternion representation of the orientation that a user is consuming the audio-visual content; in case of image or video, characterizing the orientation of the viewport</w:t>
      </w:r>
    </w:p>
    <w:p w14:paraId="119C9A7C" w14:textId="1896C78F" w:rsidR="0072376F" w:rsidRPr="0072376F" w:rsidRDefault="0072376F" w:rsidP="0072376F">
      <w:pPr>
        <w:pStyle w:val="Heading2"/>
        <w:rPr>
          <w:rFonts w:ascii="Times New Roman" w:eastAsia="MS Mincho" w:hAnsi="Times New Roman"/>
          <w:sz w:val="26"/>
          <w:szCs w:val="26"/>
          <w:lang w:eastAsia="ja-JP"/>
        </w:rPr>
      </w:pPr>
      <w:bookmarkStart w:id="7" w:name="_Toc109574461"/>
      <w:r w:rsidRPr="0072376F">
        <w:rPr>
          <w:rFonts w:ascii="Times New Roman" w:eastAsia="MS Mincho" w:hAnsi="Times New Roman"/>
          <w:sz w:val="26"/>
          <w:szCs w:val="26"/>
          <w:lang w:eastAsia="ja-JP"/>
        </w:rPr>
        <w:lastRenderedPageBreak/>
        <w:t>viewing position</w:t>
      </w:r>
      <w:bookmarkEnd w:id="7"/>
    </w:p>
    <w:p w14:paraId="3FDF4550" w14:textId="77777777" w:rsidR="0072376F" w:rsidRPr="0072376F" w:rsidRDefault="0072376F" w:rsidP="0072376F">
      <w:pPr>
        <w:ind w:left="576"/>
        <w:contextualSpacing/>
      </w:pPr>
      <w:r w:rsidRPr="0072376F">
        <w:t>triple of x, y, z characterizing the position in the global reference coordinate system of a user who is consuming the audio-visual content; in case of image or video, characterizing the position of the viewport.</w:t>
      </w:r>
    </w:p>
    <w:p w14:paraId="7372E5BA" w14:textId="53682DA8" w:rsidR="0072376F" w:rsidRPr="0072376F" w:rsidRDefault="0072376F" w:rsidP="0072376F">
      <w:pPr>
        <w:pStyle w:val="Heading2"/>
        <w:rPr>
          <w:rFonts w:ascii="Times New Roman" w:eastAsia="MS Mincho" w:hAnsi="Times New Roman"/>
          <w:sz w:val="26"/>
          <w:szCs w:val="26"/>
          <w:lang w:eastAsia="ja-JP"/>
        </w:rPr>
      </w:pPr>
      <w:bookmarkStart w:id="8" w:name="_Toc109574462"/>
      <w:r w:rsidRPr="0072376F">
        <w:rPr>
          <w:rFonts w:ascii="Times New Roman" w:eastAsia="MS Mincho" w:hAnsi="Times New Roman"/>
          <w:sz w:val="26"/>
          <w:szCs w:val="26"/>
          <w:lang w:eastAsia="ja-JP"/>
        </w:rPr>
        <w:t>viewport</w:t>
      </w:r>
      <w:bookmarkEnd w:id="8"/>
    </w:p>
    <w:p w14:paraId="4B3F9D59" w14:textId="4C559171" w:rsidR="002F289A" w:rsidRDefault="0072376F" w:rsidP="002F289A">
      <w:pPr>
        <w:ind w:left="432"/>
        <w:contextualSpacing/>
        <w:rPr>
          <w:ins w:id="9" w:author="XinWang MediaTek" w:date="2022-10-24T00:02:00Z"/>
        </w:rPr>
      </w:pPr>
      <w:r w:rsidRPr="0072376F">
        <w:t>projection of texture onto a planar surface of a field of view of an omnidirectional or 3D image or video suitable for display and viewing by the user with a particular viewing orientation and viewing position.</w:t>
      </w:r>
    </w:p>
    <w:p w14:paraId="086C3DD0" w14:textId="18753353" w:rsidR="002F289A" w:rsidRPr="002F289A" w:rsidRDefault="002F289A" w:rsidP="002F289A">
      <w:pPr>
        <w:pStyle w:val="Heading2"/>
        <w:rPr>
          <w:ins w:id="10" w:author="XinWang MediaTek" w:date="2022-10-24T00:03:00Z"/>
          <w:rFonts w:ascii="Times New Roman" w:eastAsia="MS Mincho" w:hAnsi="Times New Roman"/>
          <w:sz w:val="26"/>
          <w:szCs w:val="26"/>
          <w:lang w:eastAsia="ja-JP"/>
        </w:rPr>
      </w:pPr>
      <w:ins w:id="11" w:author="XinWang MediaTek" w:date="2022-10-24T00:02:00Z">
        <w:r w:rsidRPr="002F289A">
          <w:rPr>
            <w:rFonts w:ascii="Times New Roman" w:eastAsia="MS Mincho" w:hAnsi="Times New Roman"/>
            <w:sz w:val="26"/>
            <w:szCs w:val="26"/>
            <w:lang w:eastAsia="ja-JP"/>
          </w:rPr>
          <w:t>Spatial region</w:t>
        </w:r>
      </w:ins>
      <w:ins w:id="12" w:author="XinWang MediaTek" w:date="2022-10-24T00:03:00Z">
        <w:r w:rsidRPr="002F289A">
          <w:rPr>
            <w:rFonts w:ascii="Times New Roman" w:eastAsia="MS Mincho" w:hAnsi="Times New Roman"/>
            <w:sz w:val="26"/>
            <w:szCs w:val="26"/>
            <w:lang w:eastAsia="ja-JP"/>
          </w:rPr>
          <w:t xml:space="preserve"> (3D)</w:t>
        </w:r>
      </w:ins>
    </w:p>
    <w:p w14:paraId="439648A3" w14:textId="779FB0F6" w:rsidR="002F289A" w:rsidRDefault="002F289A" w:rsidP="0072376F">
      <w:pPr>
        <w:ind w:left="432"/>
        <w:contextualSpacing/>
        <w:rPr>
          <w:ins w:id="13" w:author="XinWang MediaTek" w:date="2022-10-24T00:03:00Z"/>
        </w:rPr>
      </w:pPr>
      <w:ins w:id="14" w:author="XinWang MediaTek" w:date="2022-10-24T00:04:00Z">
        <w:r>
          <w:t>(V3</w:t>
        </w:r>
      </w:ins>
      <w:ins w:id="15" w:author="XinWang MediaTek" w:date="2022-10-24T00:05:00Z">
        <w:r>
          <w:t>C spatial region</w:t>
        </w:r>
      </w:ins>
      <w:ins w:id="16" w:author="XinWang MediaTek" w:date="2022-10-24T00:04:00Z">
        <w:r>
          <w:t>)</w:t>
        </w:r>
      </w:ins>
    </w:p>
    <w:p w14:paraId="5F894589" w14:textId="301871D7" w:rsidR="002F289A" w:rsidRPr="002F289A" w:rsidRDefault="002F289A" w:rsidP="002F289A">
      <w:pPr>
        <w:pStyle w:val="Heading2"/>
        <w:rPr>
          <w:ins w:id="17" w:author="XinWang MediaTek" w:date="2022-10-24T00:03:00Z"/>
          <w:rFonts w:ascii="Times New Roman" w:eastAsia="MS Mincho" w:hAnsi="Times New Roman"/>
          <w:sz w:val="26"/>
          <w:szCs w:val="26"/>
          <w:lang w:eastAsia="ja-JP"/>
        </w:rPr>
      </w:pPr>
      <w:ins w:id="18" w:author="XinWang MediaTek" w:date="2022-10-24T00:03:00Z">
        <w:r w:rsidRPr="002F289A">
          <w:rPr>
            <w:rFonts w:ascii="Times New Roman" w:eastAsia="MS Mincho" w:hAnsi="Times New Roman"/>
            <w:sz w:val="26"/>
            <w:szCs w:val="26"/>
            <w:lang w:eastAsia="ja-JP"/>
          </w:rPr>
          <w:t>Spatial region (spherical)</w:t>
        </w:r>
      </w:ins>
    </w:p>
    <w:p w14:paraId="34D41774" w14:textId="4FDA91BA" w:rsidR="002F289A" w:rsidRDefault="002F289A" w:rsidP="002F289A">
      <w:pPr>
        <w:ind w:left="432"/>
        <w:contextualSpacing/>
        <w:rPr>
          <w:ins w:id="19" w:author="XinWang MediaTek" w:date="2022-10-24T00:03:00Z"/>
        </w:rPr>
      </w:pPr>
      <w:ins w:id="20" w:author="XinWang MediaTek" w:date="2022-10-24T00:05:00Z">
        <w:r>
          <w:t>(OMAF spatial region)</w:t>
        </w:r>
      </w:ins>
    </w:p>
    <w:p w14:paraId="284625D1" w14:textId="0F157459" w:rsidR="002F289A" w:rsidRDefault="002F289A" w:rsidP="002F289A">
      <w:pPr>
        <w:pStyle w:val="Heading2"/>
        <w:rPr>
          <w:ins w:id="21" w:author="XinWang MediaTek" w:date="2022-10-24T00:05:00Z"/>
          <w:rFonts w:ascii="Times New Roman" w:eastAsia="MS Mincho" w:hAnsi="Times New Roman"/>
          <w:sz w:val="26"/>
          <w:szCs w:val="26"/>
          <w:lang w:eastAsia="ja-JP"/>
        </w:rPr>
      </w:pPr>
      <w:ins w:id="22" w:author="XinWang MediaTek" w:date="2022-10-24T00:03:00Z">
        <w:r w:rsidRPr="002F289A">
          <w:rPr>
            <w:rFonts w:ascii="Times New Roman" w:eastAsia="MS Mincho" w:hAnsi="Times New Roman"/>
            <w:sz w:val="26"/>
            <w:szCs w:val="26"/>
            <w:lang w:eastAsia="ja-JP"/>
          </w:rPr>
          <w:t>Spatial region</w:t>
        </w:r>
      </w:ins>
    </w:p>
    <w:p w14:paraId="451D43C3" w14:textId="29EF88E2" w:rsidR="002F289A" w:rsidRPr="002F289A" w:rsidRDefault="002F289A" w:rsidP="002F289A">
      <w:pPr>
        <w:ind w:left="432"/>
        <w:contextualSpacing/>
        <w:rPr>
          <w:ins w:id="23" w:author="XinWang MediaTek" w:date="2022-10-24T00:02:00Z"/>
          <w:lang w:eastAsia="ja-JP"/>
        </w:rPr>
      </w:pPr>
      <w:ins w:id="24" w:author="XinWang MediaTek" w:date="2022-10-24T00:06:00Z">
        <w:r>
          <w:rPr>
            <w:lang w:eastAsia="ja-JP"/>
          </w:rPr>
          <w:t>a</w:t>
        </w:r>
      </w:ins>
      <w:ins w:id="25" w:author="XinWang MediaTek" w:date="2022-10-24T00:05:00Z">
        <w:r>
          <w:rPr>
            <w:lang w:eastAsia="ja-JP"/>
          </w:rPr>
          <w:t xml:space="preserve"> V3C or OMA</w:t>
        </w:r>
      </w:ins>
      <w:ins w:id="26" w:author="XinWang MediaTek" w:date="2022-10-24T00:06:00Z">
        <w:r>
          <w:rPr>
            <w:lang w:eastAsia="ja-JP"/>
          </w:rPr>
          <w:t>F region.</w:t>
        </w:r>
      </w:ins>
      <w:ins w:id="27" w:author="XinWang MediaTek" w:date="2022-10-24T00:05:00Z">
        <w:r>
          <w:rPr>
            <w:lang w:eastAsia="ja-JP"/>
          </w:rPr>
          <w:t xml:space="preserve"> </w:t>
        </w:r>
      </w:ins>
    </w:p>
    <w:p w14:paraId="05B2A347" w14:textId="312E8FD8" w:rsidR="002F289A" w:rsidRDefault="002F289A" w:rsidP="0072376F">
      <w:pPr>
        <w:ind w:left="432"/>
        <w:contextualSpacing/>
        <w:rPr>
          <w:ins w:id="28" w:author="XinWang MediaTek" w:date="2022-10-24T00:02:00Z"/>
        </w:rPr>
      </w:pPr>
    </w:p>
    <w:p w14:paraId="62511C05" w14:textId="77777777" w:rsidR="002F289A" w:rsidRPr="0072376F" w:rsidRDefault="002F289A" w:rsidP="0072376F">
      <w:pPr>
        <w:ind w:left="432"/>
        <w:contextualSpacing/>
      </w:pPr>
    </w:p>
    <w:p w14:paraId="1BC657BD" w14:textId="77777777" w:rsidR="0072376F" w:rsidRPr="0072376F" w:rsidRDefault="0072376F" w:rsidP="0072376F">
      <w:pPr>
        <w:rPr>
          <w:lang w:eastAsia="ja-JP"/>
        </w:rPr>
      </w:pPr>
    </w:p>
    <w:p w14:paraId="59CB0392" w14:textId="11A514E8" w:rsidR="00FB3160" w:rsidRPr="000F5FF0" w:rsidRDefault="00FB3160" w:rsidP="00227F5F">
      <w:pPr>
        <w:pStyle w:val="Heading1"/>
        <w:rPr>
          <w:lang w:eastAsia="ja-JP"/>
        </w:rPr>
      </w:pPr>
      <w:bookmarkStart w:id="29" w:name="_Toc109574463"/>
      <w:r w:rsidRPr="000F5FF0">
        <w:rPr>
          <w:rFonts w:eastAsia="MS Mincho"/>
          <w:lang w:eastAsia="ja-JP"/>
        </w:rPr>
        <w:t>Metadata of individual features</w:t>
      </w:r>
      <w:bookmarkEnd w:id="29"/>
    </w:p>
    <w:p w14:paraId="5C54D1BA" w14:textId="5944428E" w:rsidR="00FB3160" w:rsidRPr="0072376F" w:rsidRDefault="00FB3160" w:rsidP="00227F5F">
      <w:pPr>
        <w:pStyle w:val="Heading2"/>
        <w:rPr>
          <w:rFonts w:ascii="Times New Roman" w:hAnsi="Times New Roman"/>
          <w:sz w:val="26"/>
          <w:szCs w:val="26"/>
          <w:lang w:eastAsia="ja-JP"/>
        </w:rPr>
      </w:pPr>
      <w:bookmarkStart w:id="30" w:name="_Toc109574464"/>
      <w:r w:rsidRPr="0072376F">
        <w:rPr>
          <w:rFonts w:ascii="Times New Roman" w:eastAsia="MS Mincho" w:hAnsi="Times New Roman"/>
          <w:sz w:val="26"/>
          <w:szCs w:val="26"/>
          <w:lang w:eastAsia="ja-JP"/>
        </w:rPr>
        <w:t>Basic</w:t>
      </w:r>
      <w:bookmarkEnd w:id="30"/>
      <w:r w:rsidRPr="0072376F">
        <w:rPr>
          <w:rFonts w:ascii="Times New Roman" w:eastAsia="MS Mincho" w:hAnsi="Times New Roman"/>
          <w:sz w:val="26"/>
          <w:szCs w:val="26"/>
          <w:lang w:eastAsia="ja-JP"/>
        </w:rPr>
        <w:t xml:space="preserve"> </w:t>
      </w:r>
    </w:p>
    <w:p w14:paraId="3CFEB6AB" w14:textId="033D42FB" w:rsidR="00FB3160" w:rsidRPr="0072376F" w:rsidRDefault="00FB3160" w:rsidP="00227F5F">
      <w:pPr>
        <w:pStyle w:val="Heading3"/>
        <w:rPr>
          <w:sz w:val="24"/>
          <w:szCs w:val="24"/>
          <w:lang w:eastAsia="ja-JP"/>
        </w:rPr>
      </w:pPr>
      <w:bookmarkStart w:id="31" w:name="_Toc109574465"/>
      <w:r w:rsidRPr="0072376F">
        <w:rPr>
          <w:rFonts w:eastAsia="MS Mincho"/>
          <w:sz w:val="24"/>
          <w:szCs w:val="24"/>
          <w:lang w:eastAsia="ja-JP"/>
        </w:rPr>
        <w:t>Coordinate Systems</w:t>
      </w:r>
      <w:bookmarkEnd w:id="31"/>
    </w:p>
    <w:p w14:paraId="12B29FC1" w14:textId="77777777" w:rsidR="00FB3160" w:rsidRDefault="00FB3160" w:rsidP="00FB3160">
      <w:pPr>
        <w:contextualSpacing/>
      </w:pPr>
      <w:r>
        <w:t>The following MPEG-I reference coordinate s</w:t>
      </w:r>
      <w:r w:rsidRPr="00F67C74">
        <w:t>ystem</w:t>
      </w:r>
      <w:r>
        <w:t xml:space="preserve"> is a right-handed 3D Cartesian coordinate system with 6 degrees of freedoms (DoFs): 3 translations along the 3 x-y-z dimensions, and 3 rotations about the 3 x-y-z dimensions with the right-hand: </w:t>
      </w:r>
    </w:p>
    <w:p w14:paraId="69A77C96" w14:textId="77777777" w:rsidR="00FB3160" w:rsidRDefault="008649EF" w:rsidP="00FB3160">
      <w:pPr>
        <w:ind w:left="360"/>
        <w:jc w:val="center"/>
      </w:pPr>
      <w:r w:rsidRPr="00F67C74">
        <w:rPr>
          <w:noProof/>
        </w:rPr>
        <w:object w:dxaOrig="3675" w:dyaOrig="2895" w14:anchorId="4AE521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99pt;height:156.5pt;mso-width-percent:0;mso-height-percent:0;mso-width-percent:0;mso-height-percent:0" o:ole="">
            <v:imagedata r:id="rId10" o:title=""/>
          </v:shape>
          <o:OLEObject Type="Embed" ProgID="Visio.Drawing.15" ShapeID="_x0000_i1025" DrawAspect="Content" ObjectID="_1728432076" r:id="rId11"/>
        </w:object>
      </w:r>
    </w:p>
    <w:p w14:paraId="59637FA6" w14:textId="77777777" w:rsidR="00FB3160" w:rsidRDefault="00FB3160" w:rsidP="00FB3160">
      <w:pPr>
        <w:contextualSpacing/>
      </w:pPr>
      <w:r>
        <w:t xml:space="preserve">With this coordinate system, the following variations can be derived: </w:t>
      </w:r>
    </w:p>
    <w:p w14:paraId="5924F87E" w14:textId="77777777" w:rsidR="00FB3160" w:rsidRDefault="00FB3160" w:rsidP="00AE0A69">
      <w:pPr>
        <w:pStyle w:val="ListParagraph"/>
        <w:numPr>
          <w:ilvl w:val="0"/>
          <w:numId w:val="2"/>
        </w:numPr>
        <w:contextualSpacing/>
      </w:pPr>
      <w:r>
        <w:t xml:space="preserve">Coordinate system – Cartesian coordinate system: the reference coordinate system with the 3 translations but without the 3 rotations. </w:t>
      </w:r>
    </w:p>
    <w:p w14:paraId="7A5DD6E8" w14:textId="77777777" w:rsidR="00FB3160" w:rsidRDefault="00FB3160" w:rsidP="00AE0A69">
      <w:pPr>
        <w:pStyle w:val="ListParagraph"/>
        <w:numPr>
          <w:ilvl w:val="0"/>
          <w:numId w:val="2"/>
        </w:numPr>
        <w:contextualSpacing/>
      </w:pPr>
      <w:r>
        <w:lastRenderedPageBreak/>
        <w:t xml:space="preserve">Unit sphere coordinate system (OMAF specific): the reference coordinate system on the unite sphere with only the 3 rotations. </w:t>
      </w:r>
    </w:p>
    <w:p w14:paraId="7D0A7A03" w14:textId="77777777" w:rsidR="00FB3160" w:rsidRDefault="00FB3160" w:rsidP="00AE0A69">
      <w:pPr>
        <w:pStyle w:val="ListParagraph"/>
        <w:numPr>
          <w:ilvl w:val="0"/>
          <w:numId w:val="2"/>
        </w:numPr>
        <w:contextualSpacing/>
      </w:pPr>
      <w:r>
        <w:t xml:space="preserve">Object coordinate space – referring to object space, where manipulation is done relative to object origin: the reference coordinate system with the origin at the object origin and with the 3 translations and 3 rotations limited to the object space (or object viewing space). </w:t>
      </w:r>
    </w:p>
    <w:p w14:paraId="15F7CF7C" w14:textId="77777777" w:rsidR="00FB3160" w:rsidRDefault="00FB3160" w:rsidP="00AE0A69">
      <w:pPr>
        <w:pStyle w:val="ListParagraph"/>
        <w:numPr>
          <w:ilvl w:val="0"/>
          <w:numId w:val="2"/>
        </w:numPr>
        <w:contextualSpacing/>
      </w:pPr>
      <w:r>
        <w:t>World coordinate space – referring to scene space, where manipulation is done relative to scene origin: the reference coordinate system with the origin at the scene origin and with the 3 translations and 3 rotations limited to the scene space (or scene viewing space).</w:t>
      </w:r>
    </w:p>
    <w:p w14:paraId="5EDF8E67" w14:textId="77777777" w:rsidR="00FB3160" w:rsidRDefault="00FB3160" w:rsidP="00AE0A69">
      <w:pPr>
        <w:pStyle w:val="ListParagraph"/>
        <w:numPr>
          <w:ilvl w:val="0"/>
          <w:numId w:val="2"/>
        </w:numPr>
        <w:contextualSpacing/>
      </w:pPr>
      <w:r>
        <w:t>Provide example of how to move between different spaces; (TBD)</w:t>
      </w:r>
    </w:p>
    <w:p w14:paraId="31C523BF" w14:textId="35020737" w:rsidR="003E6299" w:rsidRPr="0072376F" w:rsidRDefault="003E6299" w:rsidP="003E6299">
      <w:pPr>
        <w:pStyle w:val="Heading3"/>
        <w:rPr>
          <w:rFonts w:eastAsia="MS Mincho"/>
          <w:sz w:val="24"/>
          <w:szCs w:val="24"/>
          <w:lang w:eastAsia="ja-JP"/>
        </w:rPr>
      </w:pPr>
      <w:bookmarkStart w:id="32" w:name="_Toc109574466"/>
      <w:r w:rsidRPr="0072376F">
        <w:rPr>
          <w:rFonts w:eastAsia="MS Mincho"/>
          <w:sz w:val="24"/>
          <w:szCs w:val="24"/>
          <w:lang w:eastAsia="ja-JP"/>
        </w:rPr>
        <w:t>Vector3</w:t>
      </w:r>
      <w:bookmarkEnd w:id="32"/>
    </w:p>
    <w:p w14:paraId="1F9C4851" w14:textId="7B258951" w:rsidR="00FB3160" w:rsidRDefault="00FB3160" w:rsidP="00227F5F">
      <w:pPr>
        <w:contextualSpacing/>
      </w:pPr>
      <w:bookmarkStart w:id="33" w:name="_Toc80301694"/>
      <w:r>
        <w:t>Dimensions, positions</w:t>
      </w:r>
      <w:r w:rsidR="00E455A2">
        <w:t xml:space="preserve">, </w:t>
      </w:r>
      <w:r>
        <w:t xml:space="preserve">sizes </w:t>
      </w:r>
      <w:r w:rsidR="00E455A2">
        <w:t xml:space="preserve">can be </w:t>
      </w:r>
      <w:r>
        <w:t>defined using the following 3D vector</w:t>
      </w:r>
      <w:bookmarkEnd w:id="33"/>
      <w:r>
        <w:t xml:space="preserve"> data structure.</w:t>
      </w:r>
    </w:p>
    <w:p w14:paraId="498F1215" w14:textId="2A852F4A" w:rsidR="00FB3160" w:rsidRPr="006016CC" w:rsidRDefault="00FB3160" w:rsidP="006016CC">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Syntax</w:t>
      </w:r>
    </w:p>
    <w:p w14:paraId="6C436D2C" w14:textId="3CB8EAFC" w:rsidR="00FB3160" w:rsidRDefault="00FB3160" w:rsidP="005E6013">
      <w:pPr>
        <w:pStyle w:val="code"/>
        <w:rPr>
          <w:lang w:eastAsia="ja-JP"/>
        </w:rPr>
      </w:pPr>
      <w:r w:rsidRPr="00D66528">
        <w:t>aligned(8) class Vector3(</w:t>
      </w:r>
      <w:r w:rsidR="0021592F">
        <w:t xml:space="preserve">unsigned </w:t>
      </w:r>
      <w:r>
        <w:t xml:space="preserve">int </w:t>
      </w:r>
      <w:r w:rsidRPr="00D66528">
        <w:t>precision</w:t>
      </w:r>
      <w:r w:rsidR="0021592F">
        <w:t>_bytes_minus1</w:t>
      </w:r>
      <w:r w:rsidRPr="00D66528">
        <w:t>) {</w:t>
      </w:r>
      <w:r w:rsidR="0021592F">
        <w:br/>
      </w:r>
      <w:r w:rsidRPr="00941F32">
        <w:tab/>
        <w:t>signed int(</w:t>
      </w:r>
      <w:r w:rsidR="0021592F">
        <w:t>(</w:t>
      </w:r>
      <w:r w:rsidR="0021592F" w:rsidRPr="00D66528">
        <w:t>precision</w:t>
      </w:r>
      <w:r w:rsidR="0021592F">
        <w:t>_bytes_minus1+1)*8</w:t>
      </w:r>
      <w:r w:rsidRPr="00941F32">
        <w:t>) x;</w:t>
      </w:r>
      <w:r w:rsidR="0021592F">
        <w:br/>
      </w:r>
      <w:r w:rsidRPr="00941F32">
        <w:tab/>
        <w:t>signed int(</w:t>
      </w:r>
      <w:r w:rsidR="0021592F">
        <w:t>(</w:t>
      </w:r>
      <w:r w:rsidR="0021592F" w:rsidRPr="00D66528">
        <w:t>precision</w:t>
      </w:r>
      <w:r w:rsidR="0021592F">
        <w:t>_bytes_minus1+1)*8</w:t>
      </w:r>
      <w:r w:rsidRPr="00941F32">
        <w:t>) y;</w:t>
      </w:r>
      <w:r w:rsidR="0021592F">
        <w:br/>
      </w:r>
      <w:r w:rsidRPr="00941F32">
        <w:tab/>
        <w:t>signed int(</w:t>
      </w:r>
      <w:r w:rsidR="0021592F">
        <w:t>(</w:t>
      </w:r>
      <w:r w:rsidR="0021592F" w:rsidRPr="00D66528">
        <w:t>precision</w:t>
      </w:r>
      <w:r w:rsidR="0021592F">
        <w:t>_bytes_minus1+1)*8</w:t>
      </w:r>
      <w:r w:rsidRPr="00941F32">
        <w:t>) z;</w:t>
      </w:r>
      <w:r w:rsidR="0021592F">
        <w:br/>
      </w:r>
      <w:r w:rsidRPr="00941F32">
        <w:t>}</w:t>
      </w:r>
    </w:p>
    <w:p w14:paraId="71C01E27" w14:textId="74285574" w:rsidR="00FB3160" w:rsidRPr="0072376F" w:rsidRDefault="00FB3160" w:rsidP="006016CC">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Semantics</w:t>
      </w:r>
    </w:p>
    <w:p w14:paraId="4A633DF3" w14:textId="49EE7E13" w:rsidR="001E18AC" w:rsidRPr="001E18AC" w:rsidRDefault="001E18AC" w:rsidP="00227F5F">
      <w:pPr>
        <w:rPr>
          <w:lang w:eastAsia="ja-JP"/>
        </w:rPr>
      </w:pPr>
      <w:r w:rsidRPr="00227F5F">
        <w:rPr>
          <w:rStyle w:val="codeZchn"/>
        </w:rPr>
        <w:t>precision_bytes_minus1</w:t>
      </w:r>
      <w:r>
        <w:rPr>
          <w:lang w:eastAsia="ja-JP"/>
        </w:rPr>
        <w:t>: Plus 1, specifies the precision of Vector3 components in bytes.</w:t>
      </w:r>
    </w:p>
    <w:p w14:paraId="43016B47" w14:textId="6ED925A7" w:rsidR="00FB3160" w:rsidRDefault="00635C0D" w:rsidP="00227F5F">
      <w:pPr>
        <w:ind w:left="360" w:hanging="360"/>
      </w:pPr>
      <w:r w:rsidRPr="00227F5F">
        <w:rPr>
          <w:rStyle w:val="codeZchn"/>
        </w:rPr>
        <w:t>x</w:t>
      </w:r>
      <w:r>
        <w:rPr>
          <w:lang w:eastAsia="ja-JP"/>
        </w:rPr>
        <w:t xml:space="preserve">, </w:t>
      </w:r>
      <w:r w:rsidRPr="00227F5F">
        <w:rPr>
          <w:rStyle w:val="codeZchn"/>
        </w:rPr>
        <w:t>y</w:t>
      </w:r>
      <w:r>
        <w:rPr>
          <w:lang w:eastAsia="ja-JP"/>
        </w:rPr>
        <w:t xml:space="preserve"> and </w:t>
      </w:r>
      <w:r w:rsidRPr="00227F5F">
        <w:rPr>
          <w:rStyle w:val="codeZchn"/>
        </w:rPr>
        <w:t>z</w:t>
      </w:r>
      <w:r>
        <w:rPr>
          <w:lang w:eastAsia="ja-JP"/>
        </w:rPr>
        <w:t xml:space="preserve">: </w:t>
      </w:r>
      <w:r w:rsidRPr="00C44DF0">
        <w:rPr>
          <w:szCs w:val="20"/>
        </w:rPr>
        <w:t xml:space="preserve">specify the x, y, and z coordinate values, respectively, of </w:t>
      </w:r>
      <w:r>
        <w:rPr>
          <w:szCs w:val="20"/>
        </w:rPr>
        <w:t xml:space="preserve">a 3D point </w:t>
      </w:r>
      <w:r w:rsidRPr="00C44DF0">
        <w:rPr>
          <w:szCs w:val="20"/>
        </w:rPr>
        <w:t>in the Cartesian coordinate</w:t>
      </w:r>
      <w:r>
        <w:rPr>
          <w:szCs w:val="20"/>
        </w:rPr>
        <w:t xml:space="preserve"> system</w:t>
      </w:r>
    </w:p>
    <w:p w14:paraId="72C944F2" w14:textId="77777777" w:rsidR="00C6148F" w:rsidRDefault="00C6148F" w:rsidP="00C6148F">
      <w:pPr>
        <w:contextualSpacing/>
        <w:rPr>
          <w:ins w:id="34" w:author="XinWang MediaTek" w:date="2022-10-24T00:14:00Z"/>
        </w:rPr>
      </w:pPr>
      <w:ins w:id="35" w:author="XinWang MediaTek" w:date="2022-10-24T00:14:00Z">
        <w:r>
          <w:t xml:space="preserve">Note. </w:t>
        </w:r>
      </w:ins>
    </w:p>
    <w:p w14:paraId="287D67DF" w14:textId="5BA562B9" w:rsidR="00FB3160" w:rsidRDefault="00FB3160" w:rsidP="00C6148F">
      <w:pPr>
        <w:pStyle w:val="ListParagraph"/>
        <w:numPr>
          <w:ilvl w:val="0"/>
          <w:numId w:val="1"/>
        </w:numPr>
        <w:contextualSpacing/>
      </w:pPr>
      <w:commentRangeStart w:id="36"/>
      <w:r w:rsidRPr="006D69BF">
        <w:t>Define syntax structures</w:t>
      </w:r>
      <w:r>
        <w:t xml:space="preserve"> Vector3Uint, Vector3Int, Vector3Float</w:t>
      </w:r>
      <w:commentRangeEnd w:id="36"/>
      <w:r w:rsidR="00C6148F">
        <w:rPr>
          <w:rStyle w:val="CommentReference"/>
        </w:rPr>
        <w:commentReference w:id="36"/>
      </w:r>
    </w:p>
    <w:p w14:paraId="6E06B11F" w14:textId="77777777" w:rsidR="00FB3160" w:rsidRPr="006D69BF" w:rsidRDefault="00FB3160" w:rsidP="00AE0A69">
      <w:pPr>
        <w:pStyle w:val="ListParagraph"/>
        <w:numPr>
          <w:ilvl w:val="0"/>
          <w:numId w:val="1"/>
        </w:numPr>
        <w:contextualSpacing/>
      </w:pPr>
      <w:r>
        <w:t>Define translation processes whenever required</w:t>
      </w:r>
    </w:p>
    <w:p w14:paraId="11C5EDAC" w14:textId="6CD47232" w:rsidR="00FB3160" w:rsidRDefault="00FB3160" w:rsidP="00AE0A69">
      <w:pPr>
        <w:pStyle w:val="ListParagraph"/>
        <w:numPr>
          <w:ilvl w:val="0"/>
          <w:numId w:val="1"/>
        </w:numPr>
        <w:contextualSpacing/>
      </w:pPr>
      <w:r>
        <w:t>Use them consistently when 3d positions, offsets, dimensions, translations or scaling is handled</w:t>
      </w:r>
    </w:p>
    <w:p w14:paraId="33E93E91" w14:textId="586F5E72" w:rsidR="001215D8" w:rsidRPr="0072376F" w:rsidRDefault="004475E7" w:rsidP="00227F5F">
      <w:pPr>
        <w:pStyle w:val="Heading3"/>
        <w:rPr>
          <w:rFonts w:eastAsia="MS Mincho"/>
          <w:sz w:val="24"/>
          <w:szCs w:val="24"/>
          <w:lang w:eastAsia="ja-JP"/>
        </w:rPr>
      </w:pPr>
      <w:bookmarkStart w:id="37" w:name="_Toc109574467"/>
      <w:r w:rsidRPr="0072376F">
        <w:rPr>
          <w:rFonts w:eastAsia="MS Mincho"/>
          <w:sz w:val="24"/>
          <w:szCs w:val="24"/>
          <w:lang w:eastAsia="ja-JP"/>
        </w:rPr>
        <w:t>Scaling</w:t>
      </w:r>
      <w:bookmarkEnd w:id="37"/>
    </w:p>
    <w:p w14:paraId="5B3D41BB" w14:textId="5BD5A68A" w:rsidR="00FB3160" w:rsidRPr="000F5CCA" w:rsidRDefault="00FB3160" w:rsidP="00FB3160">
      <w:pPr>
        <w:tabs>
          <w:tab w:val="left" w:pos="403"/>
        </w:tabs>
        <w:spacing w:after="240" w:line="240" w:lineRule="atLeast"/>
        <w:contextualSpacing/>
      </w:pPr>
      <w:bookmarkStart w:id="38" w:name="_Toc94083885"/>
      <w:bookmarkEnd w:id="38"/>
      <w:r w:rsidRPr="000F5CCA">
        <w:t xml:space="preserve">Scaling </w:t>
      </w:r>
      <w:r>
        <w:t>in 3-dimension is defined using the following data structure:</w:t>
      </w:r>
    </w:p>
    <w:p w14:paraId="580F9247" w14:textId="0C4083E7" w:rsidR="00FB3160" w:rsidRPr="0072376F" w:rsidRDefault="00FB3160" w:rsidP="0072376F">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Syntax</w:t>
      </w:r>
    </w:p>
    <w:p w14:paraId="79B545A8" w14:textId="56DD67A7" w:rsidR="00FB3160" w:rsidRDefault="00FB3160" w:rsidP="005E6013">
      <w:pPr>
        <w:pStyle w:val="code"/>
        <w:rPr>
          <w:lang w:eastAsia="ja-JP"/>
        </w:rPr>
      </w:pPr>
      <w:r w:rsidRPr="00D66528">
        <w:t xml:space="preserve">aligned(8) class </w:t>
      </w:r>
      <w:r>
        <w:t>3DScaling</w:t>
      </w:r>
      <w:r w:rsidRPr="00D66528">
        <w:t xml:space="preserve"> (unsigned int(8) scale_precision) {</w:t>
      </w:r>
      <w:r w:rsidR="00F1303F">
        <w:br/>
      </w:r>
      <w:r>
        <w:t xml:space="preserve">  </w:t>
      </w:r>
      <w:commentRangeStart w:id="39"/>
      <w:r w:rsidRPr="00D66528">
        <w:t>Vector3 scale(scale_precision);</w:t>
      </w:r>
      <w:r w:rsidR="00F1303F" w:rsidRPr="00F1303F">
        <w:t xml:space="preserve"> </w:t>
      </w:r>
      <w:commentRangeEnd w:id="39"/>
      <w:r w:rsidR="00C6148F">
        <w:rPr>
          <w:rStyle w:val="CommentReference"/>
          <w:rFonts w:ascii="Times New Roman" w:hAnsi="Times New Roman"/>
          <w:noProof w:val="0"/>
          <w:lang w:val="en-US"/>
        </w:rPr>
        <w:commentReference w:id="39"/>
      </w:r>
      <w:r w:rsidR="00F1303F">
        <w:br/>
      </w:r>
      <w:r w:rsidRPr="00D66528">
        <w:rPr>
          <w:rFonts w:ascii="Courier New" w:hAnsi="Courier New"/>
        </w:rPr>
        <w:t>}</w:t>
      </w:r>
    </w:p>
    <w:p w14:paraId="3A3E4953" w14:textId="102A804F" w:rsidR="00FB3160" w:rsidRPr="0072376F" w:rsidRDefault="00FB3160" w:rsidP="0072376F">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Semantics</w:t>
      </w:r>
    </w:p>
    <w:p w14:paraId="028FC268" w14:textId="77777777" w:rsidR="00FB3160" w:rsidRPr="00271A85" w:rsidRDefault="00FB3160" w:rsidP="00B56A3C">
      <w:pPr>
        <w:tabs>
          <w:tab w:val="left" w:pos="1701"/>
        </w:tabs>
        <w:ind w:left="357" w:hanging="357"/>
        <w:rPr>
          <w:szCs w:val="20"/>
        </w:rPr>
      </w:pPr>
      <w:r>
        <w:rPr>
          <w:rFonts w:ascii="Courier" w:hAnsi="Courier"/>
          <w:sz w:val="20"/>
        </w:rPr>
        <w:t>scale_precision</w:t>
      </w:r>
      <w:r w:rsidRPr="000753F9">
        <w:rPr>
          <w:szCs w:val="20"/>
        </w:rPr>
        <w:t xml:space="preserve"> </w:t>
      </w:r>
      <w:r w:rsidRPr="00C44DF0">
        <w:rPr>
          <w:szCs w:val="20"/>
        </w:rPr>
        <w:t>indicat</w:t>
      </w:r>
      <w:r>
        <w:rPr>
          <w:szCs w:val="20"/>
        </w:rPr>
        <w:t xml:space="preserve">es the precision of </w:t>
      </w:r>
      <w:r>
        <w:rPr>
          <w:rFonts w:ascii="Courier" w:hAnsi="Courier"/>
          <w:sz w:val="20"/>
        </w:rPr>
        <w:t>scale</w:t>
      </w:r>
      <w:r>
        <w:rPr>
          <w:szCs w:val="20"/>
        </w:rPr>
        <w:t xml:space="preserve"> in number of bits.</w:t>
      </w:r>
    </w:p>
    <w:p w14:paraId="15F82B81" w14:textId="2250A317" w:rsidR="00FB3160" w:rsidRPr="00F1303F" w:rsidRDefault="00FB3160" w:rsidP="00F1303F">
      <w:pPr>
        <w:ind w:left="363" w:hanging="360"/>
      </w:pPr>
      <w:r w:rsidRPr="00A42187">
        <w:rPr>
          <w:rFonts w:ascii="Courier" w:hAnsi="Courier"/>
          <w:sz w:val="20"/>
        </w:rPr>
        <w:t>scale.</w:t>
      </w:r>
      <w:r w:rsidRPr="00E23869">
        <w:rPr>
          <w:rFonts w:ascii="Courier" w:hAnsi="Courier"/>
          <w:sz w:val="20"/>
        </w:rPr>
        <w:t>x</w:t>
      </w:r>
      <w:r w:rsidRPr="00C44DF0">
        <w:rPr>
          <w:szCs w:val="20"/>
        </w:rPr>
        <w:t xml:space="preserve">, </w:t>
      </w:r>
      <w:r>
        <w:rPr>
          <w:rFonts w:ascii="Courier" w:hAnsi="Courier"/>
          <w:sz w:val="20"/>
        </w:rPr>
        <w:t>scale.</w:t>
      </w:r>
      <w:r w:rsidRPr="00E23869">
        <w:rPr>
          <w:rFonts w:ascii="Courier" w:hAnsi="Courier"/>
          <w:sz w:val="20"/>
        </w:rPr>
        <w:t>y</w:t>
      </w:r>
      <w:r w:rsidRPr="00C44DF0">
        <w:rPr>
          <w:szCs w:val="20"/>
        </w:rPr>
        <w:t>, and</w:t>
      </w:r>
      <w:r w:rsidRPr="00E23869">
        <w:rPr>
          <w:szCs w:val="20"/>
        </w:rPr>
        <w:t xml:space="preserve"> </w:t>
      </w:r>
      <w:r>
        <w:rPr>
          <w:rFonts w:ascii="Courier" w:hAnsi="Courier"/>
          <w:sz w:val="20"/>
        </w:rPr>
        <w:t>scale.</w:t>
      </w:r>
      <w:r w:rsidRPr="00E23869">
        <w:rPr>
          <w:rFonts w:ascii="Courier" w:hAnsi="Courier"/>
          <w:sz w:val="20"/>
        </w:rPr>
        <w:t>z</w:t>
      </w:r>
      <w:r w:rsidRPr="000753F9">
        <w:rPr>
          <w:szCs w:val="20"/>
        </w:rPr>
        <w:t xml:space="preserve"> </w:t>
      </w:r>
      <w:r w:rsidRPr="00C44DF0">
        <w:rPr>
          <w:szCs w:val="20"/>
        </w:rPr>
        <w:t xml:space="preserve">indicate the </w:t>
      </w:r>
      <w:r>
        <w:rPr>
          <w:szCs w:val="20"/>
        </w:rPr>
        <w:t xml:space="preserve">scaling </w:t>
      </w:r>
      <w:r w:rsidRPr="00C44DF0">
        <w:rPr>
          <w:szCs w:val="20"/>
        </w:rPr>
        <w:t>extension in the Cartesian coordinates along the x, y, and z axes, respectively, relative to the origin</w:t>
      </w:r>
      <w:r>
        <w:rPr>
          <w:szCs w:val="20"/>
        </w:rPr>
        <w:t xml:space="preserve"> </w:t>
      </w:r>
      <w:r w:rsidRPr="00B15378">
        <w:rPr>
          <w:rFonts w:ascii="Courier" w:hAnsi="Courier"/>
          <w:sz w:val="20"/>
          <w:szCs w:val="20"/>
        </w:rPr>
        <w:t>(0,0,0)</w:t>
      </w:r>
      <w:r>
        <w:rPr>
          <w:sz w:val="20"/>
          <w:szCs w:val="15"/>
        </w:rPr>
        <w:t>.</w:t>
      </w:r>
    </w:p>
    <w:p w14:paraId="6CA9A05E" w14:textId="028FC53E" w:rsidR="00FB3160" w:rsidDel="00725E45" w:rsidRDefault="00FB3160" w:rsidP="00AE0A69">
      <w:pPr>
        <w:pStyle w:val="ListParagraph"/>
        <w:numPr>
          <w:ilvl w:val="0"/>
          <w:numId w:val="5"/>
        </w:numPr>
        <w:tabs>
          <w:tab w:val="left" w:pos="403"/>
        </w:tabs>
        <w:spacing w:after="240" w:line="240" w:lineRule="atLeast"/>
        <w:contextualSpacing/>
        <w:rPr>
          <w:del w:id="40" w:author="XinWang MediaTek" w:date="2022-10-24T00:28:00Z"/>
          <w:highlight w:val="yellow"/>
          <w:lang w:eastAsia="ja-JP"/>
        </w:rPr>
      </w:pPr>
      <w:del w:id="41" w:author="XinWang MediaTek" w:date="2022-10-24T00:28:00Z">
        <w:r w:rsidRPr="00B63C07" w:rsidDel="00725E45">
          <w:rPr>
            <w:highlight w:val="yellow"/>
            <w:lang w:eastAsia="ja-JP"/>
          </w:rPr>
          <w:delText>TBD</w:delText>
        </w:r>
        <w:r w:rsidDel="00725E45">
          <w:rPr>
            <w:highlight w:val="yellow"/>
            <w:lang w:eastAsia="ja-JP"/>
          </w:rPr>
          <w:delText>: How does differ from scaling defined in 4.1.2</w:delText>
        </w:r>
      </w:del>
    </w:p>
    <w:p w14:paraId="3FB18C10" w14:textId="77777777" w:rsidR="00F1303F" w:rsidRPr="00F1303F" w:rsidRDefault="00F1303F" w:rsidP="00F1303F">
      <w:pPr>
        <w:tabs>
          <w:tab w:val="left" w:pos="403"/>
        </w:tabs>
        <w:spacing w:after="240" w:line="240" w:lineRule="atLeast"/>
        <w:contextualSpacing/>
        <w:rPr>
          <w:highlight w:val="yellow"/>
          <w:lang w:eastAsia="ja-JP"/>
        </w:rPr>
      </w:pPr>
    </w:p>
    <w:p w14:paraId="13D651C2" w14:textId="514C7D49" w:rsidR="00F1303F" w:rsidRPr="00F1303F" w:rsidRDefault="00F1303F" w:rsidP="00F1303F">
      <w:pPr>
        <w:pStyle w:val="Heading3"/>
        <w:rPr>
          <w:rFonts w:eastAsia="MS Mincho"/>
          <w:sz w:val="24"/>
          <w:szCs w:val="24"/>
          <w:lang w:eastAsia="ja-JP"/>
        </w:rPr>
      </w:pPr>
      <w:bookmarkStart w:id="42" w:name="_Toc57208311"/>
      <w:bookmarkStart w:id="43" w:name="_Toc80301776"/>
      <w:bookmarkStart w:id="44" w:name="_Toc109574468"/>
      <w:r w:rsidRPr="00F1303F">
        <w:rPr>
          <w:rFonts w:eastAsia="MS Mincho"/>
          <w:sz w:val="24"/>
          <w:szCs w:val="24"/>
          <w:lang w:eastAsia="ja-JP"/>
        </w:rPr>
        <w:t xml:space="preserve">Extrinsic </w:t>
      </w:r>
      <w:r>
        <w:rPr>
          <w:rFonts w:eastAsia="MS Mincho"/>
          <w:sz w:val="24"/>
          <w:szCs w:val="24"/>
          <w:lang w:eastAsia="ja-JP"/>
        </w:rPr>
        <w:t>C</w:t>
      </w:r>
      <w:r w:rsidRPr="00F1303F">
        <w:rPr>
          <w:rFonts w:eastAsia="MS Mincho"/>
          <w:sz w:val="24"/>
          <w:szCs w:val="24"/>
          <w:lang w:eastAsia="ja-JP"/>
        </w:rPr>
        <w:t xml:space="preserve">amera </w:t>
      </w:r>
      <w:r>
        <w:rPr>
          <w:rFonts w:eastAsia="MS Mincho"/>
          <w:sz w:val="24"/>
          <w:szCs w:val="24"/>
          <w:lang w:eastAsia="ja-JP"/>
        </w:rPr>
        <w:t>I</w:t>
      </w:r>
      <w:r w:rsidRPr="00F1303F">
        <w:rPr>
          <w:rFonts w:eastAsia="MS Mincho"/>
          <w:sz w:val="24"/>
          <w:szCs w:val="24"/>
          <w:lang w:eastAsia="ja-JP"/>
        </w:rPr>
        <w:t>nformation</w:t>
      </w:r>
      <w:bookmarkEnd w:id="42"/>
      <w:bookmarkEnd w:id="43"/>
      <w:bookmarkEnd w:id="44"/>
    </w:p>
    <w:p w14:paraId="200B2ACA" w14:textId="77777777" w:rsidR="00F1303F" w:rsidRPr="00F1303F" w:rsidRDefault="00F1303F" w:rsidP="00F1303F">
      <w:pPr>
        <w:pStyle w:val="Heading4"/>
        <w:ind w:left="864"/>
        <w:rPr>
          <w:rFonts w:ascii="Times New Roman" w:eastAsia="MS Mincho" w:hAnsi="Times New Roman"/>
          <w:sz w:val="24"/>
          <w:szCs w:val="24"/>
          <w:lang w:eastAsia="ja-JP"/>
        </w:rPr>
      </w:pPr>
      <w:r w:rsidRPr="00F1303F">
        <w:rPr>
          <w:rFonts w:ascii="Times New Roman" w:eastAsia="MS Mincho" w:hAnsi="Times New Roman"/>
          <w:sz w:val="24"/>
          <w:szCs w:val="24"/>
          <w:lang w:eastAsia="ja-JP"/>
        </w:rPr>
        <w:t>Syntax</w:t>
      </w:r>
    </w:p>
    <w:p w14:paraId="5AC8DB3E" w14:textId="2EF85648" w:rsidR="00A421B8" w:rsidRPr="005E6013" w:rsidRDefault="00A421B8" w:rsidP="005E6013">
      <w:pPr>
        <w:pStyle w:val="code"/>
      </w:pPr>
      <w:commentRangeStart w:id="45"/>
      <w:r w:rsidRPr="005E6013">
        <w:t xml:space="preserve">class CameraExtrinsics(unsigned char </w:t>
      </w:r>
      <w:r w:rsidRPr="005E6013">
        <w:rPr>
          <w:b/>
          <w:bCs/>
        </w:rPr>
        <w:t>abs_flag</w:t>
      </w:r>
      <w:r w:rsidRPr="005E6013">
        <w:t xml:space="preserve">, unsigned char </w:t>
      </w:r>
      <w:r w:rsidRPr="005E6013">
        <w:rPr>
          <w:b/>
          <w:bCs/>
        </w:rPr>
        <w:t>mode</w:t>
      </w:r>
      <w:r w:rsidRPr="005E6013">
        <w:t xml:space="preserve">, unsigned char </w:t>
      </w:r>
      <w:r w:rsidRPr="005E6013">
        <w:rPr>
          <w:b/>
          <w:bCs/>
        </w:rPr>
        <w:t>pos_bytes_minus1</w:t>
      </w:r>
      <w:r w:rsidRPr="005E6013">
        <w:t xml:space="preserve">, unsigned char </w:t>
      </w:r>
      <w:r w:rsidRPr="005E6013">
        <w:rPr>
          <w:b/>
          <w:bCs/>
        </w:rPr>
        <w:t>pos_unit</w:t>
      </w:r>
      <w:r w:rsidRPr="005E6013">
        <w:t xml:space="preserve">, unsigned char </w:t>
      </w:r>
      <w:r w:rsidRPr="005E6013">
        <w:rPr>
          <w:b/>
          <w:bCs/>
        </w:rPr>
        <w:t>quat_bytes_minus1</w:t>
      </w:r>
      <w:r w:rsidRPr="005E6013">
        <w:t xml:space="preserve">, unsigned char </w:t>
      </w:r>
      <w:r w:rsidRPr="005E6013">
        <w:rPr>
          <w:b/>
          <w:bCs/>
        </w:rPr>
        <w:t>quat_den_bits_minus1</w:t>
      </w:r>
      <w:r w:rsidRPr="005E6013">
        <w:t>) {</w:t>
      </w:r>
      <w:r w:rsidRPr="005E6013">
        <w:br/>
      </w:r>
      <w:commentRangeStart w:id="46"/>
      <w:r w:rsidRPr="005E6013">
        <w:tab/>
        <w:t>if(mode &amp; 0x1)</w:t>
      </w:r>
      <w:r w:rsidRPr="005E6013">
        <w:rPr>
          <w:lang w:val="en-US"/>
        </w:rPr>
        <w:t xml:space="preserve"> </w:t>
      </w:r>
      <w:r w:rsidRPr="005E6013">
        <w:t>{</w:t>
      </w:r>
      <w:r w:rsidRPr="005E6013">
        <w:br/>
      </w:r>
      <w:r w:rsidRPr="005E6013">
        <w:tab/>
      </w:r>
      <w:r w:rsidRPr="005E6013">
        <w:tab/>
        <w:t>signed int((p</w:t>
      </w:r>
      <w:r w:rsidRPr="005E6013">
        <w:rPr>
          <w:lang w:val="en-US"/>
        </w:rPr>
        <w:t>os</w:t>
      </w:r>
      <w:r w:rsidRPr="005E6013">
        <w:t xml:space="preserve">_bytes_minus1+1)*8) </w:t>
      </w:r>
      <w:r w:rsidRPr="005E6013">
        <w:rPr>
          <w:lang w:val="en-US"/>
        </w:rPr>
        <w:t>pos_</w:t>
      </w:r>
      <w:r w:rsidRPr="005E6013">
        <w:t>x;</w:t>
      </w:r>
      <w:r w:rsidRPr="005E6013">
        <w:br/>
      </w:r>
      <w:r w:rsidRPr="005E6013">
        <w:tab/>
        <w:t>}</w:t>
      </w:r>
      <w:r w:rsidRPr="005E6013">
        <w:br/>
      </w:r>
      <w:r w:rsidRPr="005E6013">
        <w:tab/>
        <w:t>if(mode &amp; 0x2)</w:t>
      </w:r>
      <w:r w:rsidRPr="005E6013">
        <w:rPr>
          <w:lang w:val="en-US"/>
        </w:rPr>
        <w:t xml:space="preserve"> </w:t>
      </w:r>
      <w:r w:rsidRPr="005E6013">
        <w:t>{</w:t>
      </w:r>
      <w:r w:rsidRPr="005E6013">
        <w:br/>
      </w:r>
      <w:r w:rsidRPr="005E6013">
        <w:tab/>
      </w:r>
      <w:r w:rsidRPr="005E6013">
        <w:tab/>
        <w:t>signed int((p</w:t>
      </w:r>
      <w:r w:rsidRPr="005E6013">
        <w:rPr>
          <w:lang w:val="en-US"/>
        </w:rPr>
        <w:t>os</w:t>
      </w:r>
      <w:r w:rsidRPr="005E6013">
        <w:t xml:space="preserve">_bytes_minus1+1)*8) </w:t>
      </w:r>
      <w:r w:rsidRPr="005E6013">
        <w:rPr>
          <w:lang w:val="en-US"/>
        </w:rPr>
        <w:t>pos_</w:t>
      </w:r>
      <w:r w:rsidRPr="005E6013">
        <w:t>y;</w:t>
      </w:r>
      <w:r w:rsidRPr="005E6013">
        <w:br/>
      </w:r>
      <w:r w:rsidRPr="005E6013">
        <w:tab/>
        <w:t>}</w:t>
      </w:r>
      <w:r w:rsidRPr="005E6013">
        <w:br/>
      </w:r>
      <w:r w:rsidRPr="005E6013">
        <w:tab/>
        <w:t>if(mode &amp; 0x4)</w:t>
      </w:r>
      <w:r w:rsidRPr="005E6013">
        <w:rPr>
          <w:lang w:val="en-US"/>
        </w:rPr>
        <w:t xml:space="preserve"> </w:t>
      </w:r>
      <w:r w:rsidRPr="005E6013">
        <w:t>{</w:t>
      </w:r>
      <w:r w:rsidRPr="005E6013">
        <w:br/>
      </w:r>
      <w:r w:rsidRPr="005E6013">
        <w:tab/>
      </w:r>
      <w:r w:rsidRPr="005E6013">
        <w:tab/>
        <w:t>signed int((p</w:t>
      </w:r>
      <w:r w:rsidRPr="005E6013">
        <w:rPr>
          <w:lang w:val="en-US"/>
        </w:rPr>
        <w:t>os</w:t>
      </w:r>
      <w:r w:rsidRPr="005E6013">
        <w:t xml:space="preserve">_bytes_minus1+1)*8) </w:t>
      </w:r>
      <w:r w:rsidRPr="005E6013">
        <w:rPr>
          <w:lang w:val="en-US"/>
        </w:rPr>
        <w:t>pos_</w:t>
      </w:r>
      <w:r w:rsidRPr="005E6013">
        <w:t>z;</w:t>
      </w:r>
      <w:r w:rsidRPr="005E6013">
        <w:br/>
      </w:r>
      <w:r w:rsidRPr="005E6013">
        <w:tab/>
        <w:t>}</w:t>
      </w:r>
      <w:r w:rsidRPr="005E6013">
        <w:br/>
      </w:r>
      <w:commentRangeEnd w:id="46"/>
      <w:r w:rsidR="00725E45">
        <w:rPr>
          <w:rStyle w:val="CommentReference"/>
          <w:rFonts w:ascii="Times New Roman" w:hAnsi="Times New Roman"/>
          <w:noProof w:val="0"/>
          <w:lang w:val="en-US"/>
        </w:rPr>
        <w:commentReference w:id="46"/>
      </w:r>
      <w:r w:rsidRPr="005E6013">
        <w:tab/>
        <w:t>if(mode &amp; 0x8)</w:t>
      </w:r>
      <w:r w:rsidRPr="005E6013">
        <w:rPr>
          <w:lang w:val="en-US"/>
        </w:rPr>
        <w:t xml:space="preserve"> </w:t>
      </w:r>
      <w:r w:rsidRPr="005E6013">
        <w:t>{</w:t>
      </w:r>
      <w:del w:id="47" w:author="XinWang MediaTek" w:date="2022-10-24T00:20:00Z">
        <w:r w:rsidRPr="005E6013" w:rsidDel="00C6148F">
          <w:br/>
        </w:r>
        <w:r w:rsidRPr="005E6013" w:rsidDel="00C6148F">
          <w:tab/>
        </w:r>
        <w:r w:rsidRPr="005E6013" w:rsidDel="00C6148F">
          <w:tab/>
          <w:delText>signed int((</w:delText>
        </w:r>
        <w:r w:rsidRPr="005E6013" w:rsidDel="00C6148F">
          <w:rPr>
            <w:lang w:val="en-US"/>
          </w:rPr>
          <w:delText>quat</w:delText>
        </w:r>
        <w:r w:rsidRPr="005E6013" w:rsidDel="00C6148F">
          <w:delText>_bytes_minus1+1)*8) quat_x;</w:delText>
        </w:r>
        <w:r w:rsidRPr="005E6013" w:rsidDel="00C6148F">
          <w:br/>
        </w:r>
        <w:r w:rsidRPr="005E6013" w:rsidDel="00C6148F">
          <w:tab/>
        </w:r>
        <w:r w:rsidRPr="005E6013" w:rsidDel="00C6148F">
          <w:tab/>
          <w:delText>signed int((</w:delText>
        </w:r>
        <w:r w:rsidRPr="005E6013" w:rsidDel="00C6148F">
          <w:rPr>
            <w:lang w:val="en-US"/>
          </w:rPr>
          <w:delText>quat</w:delText>
        </w:r>
        <w:r w:rsidRPr="005E6013" w:rsidDel="00C6148F">
          <w:delText>_bytes_minus1+1)*8) quat_y;</w:delText>
        </w:r>
        <w:r w:rsidRPr="005E6013" w:rsidDel="00C6148F">
          <w:br/>
        </w:r>
        <w:r w:rsidRPr="005E6013" w:rsidDel="00C6148F">
          <w:tab/>
        </w:r>
        <w:r w:rsidRPr="005E6013" w:rsidDel="00C6148F">
          <w:tab/>
          <w:delText>signed int((</w:delText>
        </w:r>
        <w:r w:rsidRPr="005E6013" w:rsidDel="00C6148F">
          <w:rPr>
            <w:lang w:val="en-US"/>
          </w:rPr>
          <w:delText>quat</w:delText>
        </w:r>
        <w:r w:rsidRPr="005E6013" w:rsidDel="00C6148F">
          <w:delText>_bytes_minus1+1)*8) quat_z;</w:delText>
        </w:r>
        <w:r w:rsidRPr="005E6013" w:rsidDel="00C6148F">
          <w:br/>
        </w:r>
      </w:del>
      <w:ins w:id="48" w:author="XinWang MediaTek" w:date="2022-10-24T00:20:00Z">
        <w:r w:rsidR="00C6148F" w:rsidRPr="005E6013">
          <w:tab/>
        </w:r>
        <w:r w:rsidR="00C6148F" w:rsidRPr="005E6013">
          <w:tab/>
        </w:r>
        <w:r w:rsidR="00C6148F">
          <w:t xml:space="preserve">Vector3 </w:t>
        </w:r>
        <w:r w:rsidR="00725E45">
          <w:t>quat(</w:t>
        </w:r>
        <w:r w:rsidR="00C6148F" w:rsidRPr="005E6013">
          <w:rPr>
            <w:lang w:val="en-US"/>
          </w:rPr>
          <w:t>quat</w:t>
        </w:r>
        <w:r w:rsidR="00C6148F" w:rsidRPr="005E6013">
          <w:t>_bytes_minus1);</w:t>
        </w:r>
        <w:r w:rsidR="00C6148F" w:rsidRPr="005E6013">
          <w:br/>
        </w:r>
      </w:ins>
      <w:r w:rsidRPr="005E6013">
        <w:tab/>
        <w:t>}</w:t>
      </w:r>
      <w:r w:rsidRPr="005E6013">
        <w:br/>
        <w:t>}</w:t>
      </w:r>
      <w:commentRangeEnd w:id="45"/>
      <w:r w:rsidRPr="005E6013">
        <w:rPr>
          <w:rStyle w:val="CommentReference"/>
          <w:rFonts w:ascii="Times New Roman" w:hAnsi="Times New Roman"/>
          <w:strike/>
          <w:noProof w:val="0"/>
          <w:lang w:val="en-US"/>
        </w:rPr>
        <w:commentReference w:id="45"/>
      </w:r>
    </w:p>
    <w:p w14:paraId="70BD05FE" w14:textId="77777777" w:rsidR="00F1303F" w:rsidRPr="00F1303F" w:rsidRDefault="00F1303F" w:rsidP="00F1303F">
      <w:pPr>
        <w:pStyle w:val="Heading4"/>
        <w:ind w:left="864"/>
        <w:rPr>
          <w:rFonts w:ascii="Times New Roman" w:eastAsia="MS Mincho" w:hAnsi="Times New Roman"/>
          <w:sz w:val="24"/>
          <w:szCs w:val="24"/>
          <w:lang w:eastAsia="ja-JP"/>
        </w:rPr>
      </w:pPr>
      <w:r w:rsidRPr="00F1303F">
        <w:rPr>
          <w:rFonts w:ascii="Times New Roman" w:eastAsia="MS Mincho" w:hAnsi="Times New Roman"/>
          <w:sz w:val="24"/>
          <w:szCs w:val="24"/>
          <w:lang w:eastAsia="ja-JP"/>
        </w:rPr>
        <w:t>Semantics</w:t>
      </w:r>
    </w:p>
    <w:p w14:paraId="1EB71C8C" w14:textId="77777777" w:rsidR="005E6013" w:rsidRPr="005E6013" w:rsidRDefault="005E6013" w:rsidP="005E6013">
      <w:pPr>
        <w:pStyle w:val="fields"/>
        <w:spacing w:before="0" w:after="240"/>
        <w:ind w:left="357" w:hanging="357"/>
      </w:pPr>
      <w:r w:rsidRPr="005E6013">
        <w:rPr>
          <w:rStyle w:val="codeChar"/>
          <w:rFonts w:ascii="Courier" w:hAnsi="Courier"/>
          <w:szCs w:val="22"/>
        </w:rPr>
        <w:t>abs</w:t>
      </w:r>
      <w:r w:rsidRPr="005E6013">
        <w:rPr>
          <w:rFonts w:ascii="Courier" w:hAnsi="Courier"/>
          <w:b/>
          <w:bCs/>
          <w:noProof/>
          <w:sz w:val="20"/>
          <w:szCs w:val="20"/>
        </w:rPr>
        <w:t>_flag</w:t>
      </w:r>
      <w:r w:rsidRPr="005E6013">
        <w:rPr>
          <w:b/>
          <w:bCs/>
        </w:rPr>
        <w:t>:</w:t>
      </w:r>
      <w:r w:rsidRPr="005E6013">
        <w:t xml:space="preserve"> If 1, absolute position and orientation is specified. If 0, the specified values are added relative to the previously coded position and orientation.</w:t>
      </w:r>
    </w:p>
    <w:p w14:paraId="71CEF1EF" w14:textId="77777777" w:rsidR="005E6013" w:rsidRPr="005E6013" w:rsidRDefault="005E6013" w:rsidP="005E6013">
      <w:pPr>
        <w:pStyle w:val="fields"/>
        <w:spacing w:before="0" w:after="240"/>
        <w:ind w:left="357" w:hanging="357"/>
      </w:pPr>
      <w:r w:rsidRPr="005E6013">
        <w:rPr>
          <w:rStyle w:val="codeChar"/>
          <w:rFonts w:ascii="Courier" w:hAnsi="Courier"/>
          <w:szCs w:val="22"/>
        </w:rPr>
        <w:t>mode</w:t>
      </w:r>
      <w:r w:rsidRPr="005E6013">
        <w:t>: Signalling mode; Valid values are:</w:t>
      </w:r>
    </w:p>
    <w:p w14:paraId="2B245E2E" w14:textId="77777777" w:rsidR="005E6013" w:rsidRPr="005E6013" w:rsidRDefault="005E6013" w:rsidP="005E6013">
      <w:pPr>
        <w:ind w:left="1080" w:hanging="540"/>
        <w:rPr>
          <w:rFonts w:ascii="Courier" w:hAnsi="Courier"/>
          <w:noProof/>
          <w:sz w:val="20"/>
          <w:szCs w:val="20"/>
          <w:lang w:val="en-GB"/>
        </w:rPr>
      </w:pPr>
      <w:r w:rsidRPr="005E6013">
        <w:rPr>
          <w:rFonts w:ascii="Courier" w:hAnsi="Courier"/>
          <w:noProof/>
          <w:sz w:val="20"/>
          <w:szCs w:val="20"/>
          <w:lang w:val="en-GB"/>
        </w:rPr>
        <w:t>[1, 7]</w:t>
      </w:r>
      <w:r w:rsidRPr="005E6013">
        <w:rPr>
          <w:lang w:val="en-GB"/>
        </w:rPr>
        <w:t>:</w:t>
      </w:r>
      <w:r w:rsidRPr="005E6013">
        <w:rPr>
          <w:lang w:val="en-GB"/>
        </w:rPr>
        <w:tab/>
      </w:r>
      <w:r w:rsidRPr="005E6013">
        <w:rPr>
          <w:lang w:val="en-GB"/>
        </w:rPr>
        <w:tab/>
        <w:t>Only the position is signalled</w:t>
      </w:r>
      <w:r w:rsidRPr="005E6013">
        <w:t>.</w:t>
      </w:r>
    </w:p>
    <w:p w14:paraId="2D3DC408" w14:textId="77777777" w:rsidR="005E6013" w:rsidRPr="005E6013" w:rsidRDefault="005E6013" w:rsidP="005E6013">
      <w:pPr>
        <w:ind w:left="1080" w:hanging="540"/>
      </w:pPr>
      <w:r w:rsidRPr="005E6013">
        <w:rPr>
          <w:rFonts w:ascii="Courier" w:hAnsi="Courier"/>
          <w:noProof/>
          <w:sz w:val="20"/>
          <w:szCs w:val="20"/>
          <w:lang w:val="en-GB"/>
        </w:rPr>
        <w:t>8</w:t>
      </w:r>
      <w:r w:rsidRPr="005E6013">
        <w:t>:</w:t>
      </w:r>
      <w:r w:rsidRPr="005E6013">
        <w:rPr>
          <w:lang w:val="en-GB"/>
        </w:rPr>
        <w:tab/>
      </w:r>
      <w:r w:rsidRPr="005E6013">
        <w:rPr>
          <w:lang w:val="en-GB"/>
        </w:rPr>
        <w:tab/>
      </w:r>
      <w:r w:rsidRPr="005E6013">
        <w:rPr>
          <w:lang w:val="en-GB"/>
        </w:rPr>
        <w:tab/>
        <w:t>Only the orientation is signalled.</w:t>
      </w:r>
    </w:p>
    <w:p w14:paraId="35963F06" w14:textId="77777777" w:rsidR="005E6013" w:rsidRPr="005E6013" w:rsidRDefault="005E6013" w:rsidP="005E6013">
      <w:pPr>
        <w:ind w:left="1080" w:hanging="540"/>
        <w:rPr>
          <w:lang w:val="en-GB"/>
        </w:rPr>
      </w:pPr>
      <w:r w:rsidRPr="005E6013">
        <w:rPr>
          <w:rFonts w:ascii="Courier" w:hAnsi="Courier"/>
          <w:noProof/>
          <w:sz w:val="20"/>
          <w:szCs w:val="20"/>
          <w:lang w:val="en-GB"/>
        </w:rPr>
        <w:t>[9, 15]</w:t>
      </w:r>
      <w:r w:rsidRPr="005E6013">
        <w:t>:</w:t>
      </w:r>
      <w:r w:rsidRPr="005E6013">
        <w:rPr>
          <w:lang w:val="en-GB"/>
        </w:rPr>
        <w:tab/>
        <w:t>Both, orientation and position are signalled.</w:t>
      </w:r>
    </w:p>
    <w:p w14:paraId="5FFC9408" w14:textId="77777777" w:rsidR="005E6013" w:rsidRPr="005E6013" w:rsidRDefault="005E6013" w:rsidP="005E6013">
      <w:pPr>
        <w:pStyle w:val="fields"/>
        <w:spacing w:before="0" w:after="240"/>
        <w:ind w:left="357" w:hanging="357"/>
      </w:pPr>
      <w:r w:rsidRPr="005E6013">
        <w:rPr>
          <w:rStyle w:val="codeChar"/>
          <w:rFonts w:ascii="Courier" w:hAnsi="Courier"/>
          <w:szCs w:val="22"/>
        </w:rPr>
        <w:t>pos_bytes_minus1</w:t>
      </w:r>
      <w:r w:rsidRPr="005E6013">
        <w:t xml:space="preserve">: Plus 1 indicates the number of bytes to be read for </w:t>
      </w:r>
      <w:r w:rsidRPr="005E6013">
        <w:rPr>
          <w:rFonts w:ascii="Courier" w:hAnsi="Courier"/>
          <w:noProof/>
          <w:sz w:val="20"/>
          <w:szCs w:val="20"/>
        </w:rPr>
        <w:t>pos_x, pos_y</w:t>
      </w:r>
      <w:r w:rsidRPr="005E6013">
        <w:t xml:space="preserve"> and </w:t>
      </w:r>
      <w:r w:rsidRPr="005E6013">
        <w:rPr>
          <w:rFonts w:ascii="Courier" w:hAnsi="Courier"/>
          <w:noProof/>
          <w:sz w:val="20"/>
          <w:szCs w:val="20"/>
        </w:rPr>
        <w:t>pos_z</w:t>
      </w:r>
      <w:r w:rsidRPr="005E6013">
        <w:rPr>
          <w:b/>
          <w:bCs/>
        </w:rPr>
        <w:t>.</w:t>
      </w:r>
      <w:r w:rsidRPr="005E6013">
        <w:t xml:space="preserve"> Valid values are in the range from </w:t>
      </w:r>
      <w:r w:rsidRPr="005E6013">
        <w:rPr>
          <w:rFonts w:ascii="Courier" w:hAnsi="Courier"/>
          <w:noProof/>
          <w:sz w:val="20"/>
          <w:szCs w:val="20"/>
        </w:rPr>
        <w:t>[0, 3]</w:t>
      </w:r>
      <w:r w:rsidRPr="005E6013">
        <w:t>.</w:t>
      </w:r>
    </w:p>
    <w:p w14:paraId="77C7E25A" w14:textId="77777777" w:rsidR="005E6013" w:rsidRPr="005E6013" w:rsidRDefault="005E6013" w:rsidP="005E6013">
      <w:pPr>
        <w:pStyle w:val="fields"/>
        <w:spacing w:before="0" w:after="240"/>
        <w:ind w:left="357" w:hanging="357"/>
      </w:pPr>
      <w:r w:rsidRPr="005E6013">
        <w:rPr>
          <w:rStyle w:val="codeChar"/>
          <w:rFonts w:ascii="Courier" w:hAnsi="Courier"/>
          <w:szCs w:val="22"/>
        </w:rPr>
        <w:t>pos</w:t>
      </w:r>
      <w:r w:rsidRPr="005E6013">
        <w:rPr>
          <w:rFonts w:ascii="Courier" w:hAnsi="Courier"/>
          <w:b/>
          <w:bCs/>
          <w:noProof/>
          <w:sz w:val="20"/>
          <w:szCs w:val="20"/>
        </w:rPr>
        <w:t>_unit</w:t>
      </w:r>
      <w:r w:rsidRPr="005E6013">
        <w:rPr>
          <w:b/>
          <w:bCs/>
        </w:rPr>
        <w:t>:</w:t>
      </w:r>
      <w:r w:rsidRPr="005E6013">
        <w:t xml:space="preserve"> Unit of </w:t>
      </w:r>
      <w:r w:rsidRPr="005E6013">
        <w:rPr>
          <w:rFonts w:ascii="Courier" w:hAnsi="Courier"/>
          <w:noProof/>
          <w:sz w:val="20"/>
          <w:szCs w:val="20"/>
        </w:rPr>
        <w:t>pos_x, pos_y</w:t>
      </w:r>
      <w:r w:rsidRPr="005E6013">
        <w:t xml:space="preserve"> and </w:t>
      </w:r>
      <w:r w:rsidRPr="005E6013">
        <w:rPr>
          <w:rFonts w:ascii="Courier" w:hAnsi="Courier"/>
          <w:noProof/>
          <w:sz w:val="20"/>
          <w:szCs w:val="20"/>
        </w:rPr>
        <w:t>pos_z</w:t>
      </w:r>
      <w:r w:rsidRPr="005E6013">
        <w:t xml:space="preserve">. Valid values are in the range from </w:t>
      </w:r>
      <w:r w:rsidRPr="005E6013">
        <w:rPr>
          <w:rFonts w:ascii="Courier" w:hAnsi="Courier"/>
          <w:noProof/>
          <w:sz w:val="20"/>
          <w:szCs w:val="20"/>
        </w:rPr>
        <w:t>[0, 2]</w:t>
      </w:r>
      <w:r w:rsidRPr="005E6013">
        <w:t>, where</w:t>
      </w:r>
    </w:p>
    <w:p w14:paraId="4A4382AB" w14:textId="77777777" w:rsidR="005E6013" w:rsidRPr="005E6013" w:rsidRDefault="005E6013" w:rsidP="005E6013">
      <w:r w:rsidRPr="005E6013">
        <w:rPr>
          <w:lang w:val="en-GB"/>
        </w:rPr>
        <w:tab/>
        <w:t xml:space="preserve">0: </w:t>
      </w:r>
      <w:r w:rsidRPr="005E6013">
        <w:t>µm</w:t>
      </w:r>
    </w:p>
    <w:p w14:paraId="1AF8AA39" w14:textId="77777777" w:rsidR="005E6013" w:rsidRPr="005E6013" w:rsidRDefault="005E6013" w:rsidP="005E6013">
      <w:r w:rsidRPr="005E6013">
        <w:tab/>
        <w:t>1: mm</w:t>
      </w:r>
    </w:p>
    <w:p w14:paraId="50A706DA" w14:textId="77777777" w:rsidR="005E6013" w:rsidRPr="005E6013" w:rsidRDefault="005E6013" w:rsidP="005E6013">
      <w:r w:rsidRPr="005E6013">
        <w:tab/>
        <w:t>2: m</w:t>
      </w:r>
    </w:p>
    <w:p w14:paraId="32BEB13D" w14:textId="77777777" w:rsidR="005E6013" w:rsidRPr="005E6013" w:rsidRDefault="005E6013" w:rsidP="005E6013">
      <w:pPr>
        <w:pStyle w:val="fields"/>
        <w:spacing w:before="0" w:after="240"/>
        <w:ind w:left="357" w:hanging="357"/>
      </w:pPr>
      <w:r w:rsidRPr="005E6013">
        <w:rPr>
          <w:rStyle w:val="codeChar"/>
          <w:rFonts w:ascii="Courier" w:hAnsi="Courier"/>
          <w:szCs w:val="22"/>
        </w:rPr>
        <w:t>quat_bytes_minus1</w:t>
      </w:r>
      <w:r w:rsidRPr="005E6013">
        <w:t xml:space="preserve">: Plus 1 indicates the number of bytes to be read for </w:t>
      </w:r>
      <w:r w:rsidRPr="005E6013">
        <w:rPr>
          <w:rFonts w:ascii="Courier" w:hAnsi="Courier"/>
          <w:noProof/>
          <w:sz w:val="20"/>
          <w:szCs w:val="20"/>
        </w:rPr>
        <w:t>quat_x, quat_y, quat_z</w:t>
      </w:r>
      <w:r w:rsidRPr="005E6013">
        <w:rPr>
          <w:b/>
          <w:bCs/>
        </w:rPr>
        <w:t>.</w:t>
      </w:r>
      <w:r w:rsidRPr="005E6013">
        <w:t xml:space="preserve"> Valid values are in the range from </w:t>
      </w:r>
      <w:r w:rsidRPr="005E6013">
        <w:rPr>
          <w:rFonts w:ascii="Courier" w:hAnsi="Courier"/>
          <w:noProof/>
          <w:sz w:val="20"/>
          <w:szCs w:val="20"/>
        </w:rPr>
        <w:t>[0, 1]</w:t>
      </w:r>
      <w:r w:rsidRPr="005E6013">
        <w:t>.</w:t>
      </w:r>
    </w:p>
    <w:p w14:paraId="58A2350B" w14:textId="77777777" w:rsidR="005E6013" w:rsidRPr="005E6013" w:rsidRDefault="005E6013" w:rsidP="005E6013">
      <w:pPr>
        <w:pStyle w:val="fields"/>
        <w:spacing w:before="0" w:after="240"/>
        <w:ind w:left="357" w:hanging="357"/>
      </w:pPr>
      <w:r w:rsidRPr="005E6013">
        <w:rPr>
          <w:rStyle w:val="codeChar"/>
          <w:rFonts w:ascii="Courier" w:hAnsi="Courier"/>
          <w:szCs w:val="22"/>
        </w:rPr>
        <w:t>quat_den_bits_minus1</w:t>
      </w:r>
      <w:r w:rsidRPr="005E6013">
        <w:rPr>
          <w:b/>
          <w:bCs/>
        </w:rPr>
        <w:t xml:space="preserve">: </w:t>
      </w:r>
      <w:r w:rsidRPr="005E6013">
        <w:t xml:space="preserve">Specifies the denominator of </w:t>
      </w:r>
      <w:r w:rsidRPr="005E6013">
        <w:rPr>
          <w:rFonts w:ascii="Courier" w:hAnsi="Courier"/>
          <w:noProof/>
          <w:sz w:val="20"/>
          <w:szCs w:val="20"/>
        </w:rPr>
        <w:t>quat_x, quat_y</w:t>
      </w:r>
      <w:r w:rsidRPr="005E6013">
        <w:t xml:space="preserve"> and </w:t>
      </w:r>
      <w:r w:rsidRPr="005E6013">
        <w:rPr>
          <w:rFonts w:ascii="Courier" w:hAnsi="Courier"/>
          <w:noProof/>
          <w:sz w:val="20"/>
          <w:szCs w:val="20"/>
        </w:rPr>
        <w:t>quat_z</w:t>
      </w:r>
      <w:r w:rsidRPr="005E6013">
        <w:t xml:space="preserve">. Valid values for </w:t>
      </w:r>
      <w:r w:rsidRPr="005E6013">
        <w:rPr>
          <w:rFonts w:ascii="Courier" w:hAnsi="Courier"/>
          <w:noProof/>
          <w:sz w:val="20"/>
          <w:szCs w:val="20"/>
        </w:rPr>
        <w:t>quat_den_bits_minus1</w:t>
      </w:r>
      <w:r w:rsidRPr="005E6013">
        <w:t xml:space="preserve"> are in the range from </w:t>
      </w:r>
      <w:r w:rsidRPr="005E6013">
        <w:rPr>
          <w:rFonts w:ascii="Courier" w:hAnsi="Courier"/>
          <w:noProof/>
          <w:sz w:val="20"/>
          <w:szCs w:val="20"/>
        </w:rPr>
        <w:t>[0, 13]</w:t>
      </w:r>
      <w:r w:rsidRPr="005E6013">
        <w:t>. The denominator is computed as follows:</w:t>
      </w:r>
    </w:p>
    <w:p w14:paraId="61D9D690" w14:textId="77777777" w:rsidR="005E6013" w:rsidRPr="005E6013" w:rsidRDefault="005E6013" w:rsidP="005E601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ind w:left="357"/>
        <w:jc w:val="left"/>
        <w:rPr>
          <w:rFonts w:ascii="Courier" w:eastAsia="MS PMincho" w:hAnsi="Courier"/>
          <w:noProof/>
          <w:sz w:val="22"/>
          <w:szCs w:val="22"/>
          <w:vertAlign w:val="superscript"/>
          <w:lang w:val="en-GB"/>
        </w:rPr>
      </w:pPr>
      <w:r w:rsidRPr="005E6013">
        <w:rPr>
          <w:rFonts w:ascii="Courier" w:eastAsia="MS PMincho" w:hAnsi="Courier"/>
          <w:noProof/>
          <w:sz w:val="22"/>
          <w:szCs w:val="22"/>
          <w:lang w:val="en-GB"/>
        </w:rPr>
        <w:t xml:space="preserve">denominator = </w:t>
      </w:r>
      <w:r w:rsidRPr="005E6013">
        <w:rPr>
          <w:rFonts w:ascii="Courier" w:eastAsia="MS PMincho" w:hAnsi="Courier"/>
          <w:noProof/>
          <w:sz w:val="22"/>
          <w:szCs w:val="20"/>
          <w:lang w:val="en-GB"/>
        </w:rPr>
        <w:t>2</w:t>
      </w:r>
      <w:r w:rsidRPr="005E6013">
        <w:rPr>
          <w:rFonts w:ascii="Courier" w:eastAsia="MS PMincho" w:hAnsi="Courier"/>
          <w:b/>
          <w:bCs/>
          <w:noProof/>
          <w:sz w:val="22"/>
          <w:szCs w:val="20"/>
          <w:vertAlign w:val="superscript"/>
          <w:lang w:val="en-GB"/>
        </w:rPr>
        <w:t xml:space="preserve">quat_den_bits_minus1 </w:t>
      </w:r>
      <w:r w:rsidRPr="005E6013">
        <w:rPr>
          <w:rFonts w:ascii="Courier" w:eastAsia="MS PMincho" w:hAnsi="Courier"/>
          <w:noProof/>
          <w:sz w:val="22"/>
          <w:szCs w:val="20"/>
          <w:vertAlign w:val="superscript"/>
          <w:lang w:val="en-GB"/>
        </w:rPr>
        <w:t>+ 1</w:t>
      </w:r>
    </w:p>
    <w:p w14:paraId="7D093DE8" w14:textId="77777777" w:rsidR="005E6013" w:rsidRPr="005E6013" w:rsidRDefault="005E6013" w:rsidP="005E6013">
      <w:pPr>
        <w:pStyle w:val="fields"/>
        <w:spacing w:before="0" w:after="240"/>
        <w:ind w:left="357" w:hanging="357"/>
      </w:pPr>
      <w:r w:rsidRPr="005E6013">
        <w:rPr>
          <w:rStyle w:val="codeChar"/>
          <w:rFonts w:ascii="Courier" w:hAnsi="Courier"/>
          <w:szCs w:val="22"/>
        </w:rPr>
        <w:lastRenderedPageBreak/>
        <w:t>pos</w:t>
      </w:r>
      <w:r w:rsidRPr="005E6013">
        <w:rPr>
          <w:rFonts w:ascii="Courier" w:hAnsi="Courier"/>
          <w:noProof/>
          <w:sz w:val="20"/>
          <w:szCs w:val="20"/>
        </w:rPr>
        <w:t>_x</w:t>
      </w:r>
      <w:r w:rsidRPr="005E6013">
        <w:t xml:space="preserve">: Specifies the x-coordinate of the location of the camera in units specified by </w:t>
      </w:r>
      <w:r w:rsidRPr="005E6013">
        <w:rPr>
          <w:rFonts w:ascii="Courier" w:hAnsi="Courier"/>
          <w:noProof/>
          <w:sz w:val="20"/>
          <w:szCs w:val="20"/>
        </w:rPr>
        <w:t>pos_unit</w:t>
      </w:r>
      <w:r w:rsidRPr="005E6013">
        <w:t xml:space="preserve">. When not present, its value shall be inferred to be 0 if </w:t>
      </w:r>
      <w:r w:rsidRPr="005E6013">
        <w:rPr>
          <w:rFonts w:ascii="Courier" w:hAnsi="Courier"/>
          <w:noProof/>
          <w:sz w:val="20"/>
          <w:szCs w:val="20"/>
        </w:rPr>
        <w:t>abs_flag</w:t>
      </w:r>
      <w:r w:rsidRPr="005E6013">
        <w:t xml:space="preserve"> is 1.</w:t>
      </w:r>
    </w:p>
    <w:p w14:paraId="6698E730" w14:textId="77777777" w:rsidR="005E6013" w:rsidRPr="005E6013" w:rsidRDefault="005E6013" w:rsidP="005E6013">
      <w:pPr>
        <w:pStyle w:val="fields"/>
        <w:spacing w:before="0" w:after="240"/>
        <w:ind w:left="357" w:hanging="357"/>
      </w:pPr>
      <w:r w:rsidRPr="005E6013">
        <w:rPr>
          <w:rFonts w:ascii="Courier" w:hAnsi="Courier"/>
          <w:noProof/>
          <w:sz w:val="20"/>
          <w:szCs w:val="20"/>
        </w:rPr>
        <w:t>pos_y</w:t>
      </w:r>
      <w:r w:rsidRPr="005E6013">
        <w:t xml:space="preserve">: Specifies the y-coordinate of the location of the camera in units specified by </w:t>
      </w:r>
      <w:r w:rsidRPr="005E6013">
        <w:rPr>
          <w:rFonts w:ascii="Courier" w:hAnsi="Courier"/>
          <w:noProof/>
          <w:sz w:val="20"/>
          <w:szCs w:val="20"/>
        </w:rPr>
        <w:t>pos_unit</w:t>
      </w:r>
      <w:r w:rsidRPr="005E6013">
        <w:t xml:space="preserve">. When not present, its value shall be inferred to be 0 if </w:t>
      </w:r>
      <w:r w:rsidRPr="005E6013">
        <w:rPr>
          <w:rFonts w:ascii="Courier" w:hAnsi="Courier"/>
          <w:noProof/>
          <w:sz w:val="20"/>
          <w:szCs w:val="20"/>
        </w:rPr>
        <w:t>abs_flag</w:t>
      </w:r>
      <w:r w:rsidRPr="005E6013">
        <w:t xml:space="preserve"> is 1.</w:t>
      </w:r>
    </w:p>
    <w:p w14:paraId="12EA0AA9" w14:textId="77777777" w:rsidR="005E6013" w:rsidRPr="005E6013" w:rsidRDefault="005E6013" w:rsidP="005E6013">
      <w:pPr>
        <w:pStyle w:val="fields"/>
        <w:spacing w:before="0" w:after="240"/>
        <w:ind w:left="357" w:hanging="357"/>
      </w:pPr>
      <w:r w:rsidRPr="005E6013">
        <w:rPr>
          <w:rStyle w:val="codeChar"/>
          <w:rFonts w:ascii="Courier" w:hAnsi="Courier"/>
          <w:szCs w:val="22"/>
        </w:rPr>
        <w:t>pos</w:t>
      </w:r>
      <w:r w:rsidRPr="005E6013">
        <w:rPr>
          <w:rFonts w:ascii="Courier" w:hAnsi="Courier"/>
          <w:noProof/>
          <w:sz w:val="20"/>
          <w:szCs w:val="20"/>
        </w:rPr>
        <w:t>_z</w:t>
      </w:r>
      <w:r w:rsidRPr="005E6013">
        <w:t xml:space="preserve">: Specifies the z-coordinate of the location of the camera in units specified by </w:t>
      </w:r>
      <w:r w:rsidRPr="005E6013">
        <w:rPr>
          <w:rFonts w:ascii="Courier" w:hAnsi="Courier"/>
          <w:noProof/>
          <w:sz w:val="20"/>
          <w:szCs w:val="20"/>
        </w:rPr>
        <w:t>pos_unit</w:t>
      </w:r>
      <w:r w:rsidRPr="005E6013">
        <w:t xml:space="preserve">. When not present, its value shall be inferred to be 0 if </w:t>
      </w:r>
      <w:r w:rsidRPr="005E6013">
        <w:rPr>
          <w:rFonts w:ascii="Courier" w:hAnsi="Courier"/>
          <w:noProof/>
          <w:sz w:val="20"/>
          <w:szCs w:val="20"/>
        </w:rPr>
        <w:t>abs_flag</w:t>
      </w:r>
      <w:r w:rsidRPr="005E6013">
        <w:t xml:space="preserve"> is 1.</w:t>
      </w:r>
    </w:p>
    <w:p w14:paraId="37A7B04A" w14:textId="424A1A6C" w:rsidR="005E6013" w:rsidRPr="005E6013" w:rsidRDefault="005E6013" w:rsidP="005E6013">
      <w:pPr>
        <w:pStyle w:val="fields"/>
        <w:spacing w:before="0" w:after="240"/>
        <w:ind w:left="357" w:hanging="357"/>
      </w:pPr>
      <w:r w:rsidRPr="005E6013">
        <w:rPr>
          <w:rStyle w:val="codeChar"/>
          <w:rFonts w:ascii="Courier" w:hAnsi="Courier"/>
          <w:szCs w:val="22"/>
        </w:rPr>
        <w:t>quat</w:t>
      </w:r>
      <w:ins w:id="49" w:author="XinWang MediaTek" w:date="2022-10-24T00:24:00Z">
        <w:r w:rsidR="00725E45">
          <w:rPr>
            <w:rFonts w:ascii="Courier" w:hAnsi="Courier"/>
            <w:noProof/>
            <w:sz w:val="20"/>
            <w:szCs w:val="20"/>
          </w:rPr>
          <w:t>.</w:t>
        </w:r>
      </w:ins>
      <w:del w:id="50" w:author="XinWang MediaTek" w:date="2022-10-24T00:24:00Z">
        <w:r w:rsidRPr="005E6013" w:rsidDel="00725E45">
          <w:rPr>
            <w:rFonts w:ascii="Courier" w:hAnsi="Courier"/>
            <w:noProof/>
            <w:sz w:val="20"/>
            <w:szCs w:val="20"/>
          </w:rPr>
          <w:delText>_</w:delText>
        </w:r>
      </w:del>
      <w:r w:rsidRPr="005E6013">
        <w:rPr>
          <w:rFonts w:ascii="Courier" w:hAnsi="Courier"/>
          <w:noProof/>
          <w:sz w:val="20"/>
          <w:szCs w:val="20"/>
        </w:rPr>
        <w:t>x</w:t>
      </w:r>
      <w:r w:rsidRPr="005E6013">
        <w:t xml:space="preserve">: Specifies the x component, </w:t>
      </w:r>
      <w:r w:rsidRPr="005E6013">
        <w:rPr>
          <w:rFonts w:ascii="Courier" w:hAnsi="Courier"/>
          <w:noProof/>
        </w:rPr>
        <w:t>qX</w:t>
      </w:r>
      <w:r w:rsidRPr="005E6013">
        <w:t xml:space="preserve">, for the rotation of the camera using the quaternion representation. The range of </w:t>
      </w:r>
      <w:r w:rsidRPr="005E6013">
        <w:rPr>
          <w:rFonts w:ascii="Courier" w:hAnsi="Courier"/>
          <w:noProof/>
          <w:sz w:val="20"/>
          <w:szCs w:val="20"/>
        </w:rPr>
        <w:t>quat_x</w:t>
      </w:r>
      <w:r w:rsidRPr="005E6013">
        <w:t xml:space="preserve"> shall be in the range of -2</w:t>
      </w:r>
      <w:r w:rsidRPr="005E6013">
        <w:rPr>
          <w:vertAlign w:val="superscript"/>
        </w:rPr>
        <w:t>quat_den_bits_minus1+1</w:t>
      </w:r>
      <w:r w:rsidRPr="005E6013">
        <w:t xml:space="preserve"> to 2</w:t>
      </w:r>
      <w:r w:rsidRPr="005E6013">
        <w:rPr>
          <w:vertAlign w:val="superscript"/>
        </w:rPr>
        <w:t>quat_den_bits_minus1+1</w:t>
      </w:r>
      <w:r w:rsidRPr="005E6013">
        <w:t xml:space="preserve">, inclusive. When not present, its value shall be inferred to be 0 if </w:t>
      </w:r>
      <w:r w:rsidRPr="005E6013">
        <w:rPr>
          <w:rFonts w:ascii="Courier" w:hAnsi="Courier"/>
          <w:noProof/>
          <w:sz w:val="20"/>
          <w:szCs w:val="20"/>
        </w:rPr>
        <w:t>abs_flag</w:t>
      </w:r>
      <w:r w:rsidRPr="005E6013">
        <w:t xml:space="preserve"> is set to 1.</w:t>
      </w:r>
    </w:p>
    <w:p w14:paraId="3722D7E2" w14:textId="2A56F569" w:rsidR="005E6013" w:rsidRPr="005E6013" w:rsidRDefault="005E6013" w:rsidP="005E6013">
      <w:pPr>
        <w:pStyle w:val="fields"/>
        <w:spacing w:before="0" w:after="240"/>
        <w:ind w:left="357" w:hanging="357"/>
      </w:pPr>
      <w:r w:rsidRPr="005E6013">
        <w:rPr>
          <w:rStyle w:val="codeChar"/>
          <w:rFonts w:ascii="Courier" w:hAnsi="Courier"/>
          <w:szCs w:val="22"/>
        </w:rPr>
        <w:t>quat</w:t>
      </w:r>
      <w:ins w:id="51" w:author="XinWang MediaTek" w:date="2022-10-24T00:24:00Z">
        <w:r w:rsidR="00725E45">
          <w:rPr>
            <w:rFonts w:ascii="Courier" w:hAnsi="Courier"/>
            <w:noProof/>
            <w:sz w:val="20"/>
            <w:szCs w:val="20"/>
          </w:rPr>
          <w:t>.</w:t>
        </w:r>
      </w:ins>
      <w:del w:id="52" w:author="XinWang MediaTek" w:date="2022-10-24T00:24:00Z">
        <w:r w:rsidRPr="005E6013" w:rsidDel="00725E45">
          <w:rPr>
            <w:rFonts w:ascii="Courier" w:hAnsi="Courier"/>
            <w:noProof/>
            <w:sz w:val="20"/>
            <w:szCs w:val="20"/>
          </w:rPr>
          <w:delText>_</w:delText>
        </w:r>
      </w:del>
      <w:r w:rsidRPr="005E6013">
        <w:rPr>
          <w:rFonts w:ascii="Courier" w:hAnsi="Courier"/>
          <w:noProof/>
          <w:sz w:val="20"/>
          <w:szCs w:val="20"/>
        </w:rPr>
        <w:t>y</w:t>
      </w:r>
      <w:r w:rsidRPr="005E6013">
        <w:t xml:space="preserve">: Specifies the y component, </w:t>
      </w:r>
      <w:r w:rsidRPr="005E6013">
        <w:rPr>
          <w:rFonts w:ascii="Courier" w:hAnsi="Courier"/>
          <w:noProof/>
        </w:rPr>
        <w:t>qY</w:t>
      </w:r>
      <w:r w:rsidRPr="005E6013">
        <w:t xml:space="preserve">, for the rotation of the camera using the quaternion representation. The range of </w:t>
      </w:r>
      <w:r w:rsidRPr="005E6013">
        <w:rPr>
          <w:rFonts w:ascii="Courier" w:hAnsi="Courier"/>
          <w:noProof/>
          <w:sz w:val="20"/>
          <w:szCs w:val="20"/>
        </w:rPr>
        <w:t>quat_y</w:t>
      </w:r>
      <w:r w:rsidRPr="005E6013">
        <w:t xml:space="preserve"> shall be in the range of -2</w:t>
      </w:r>
      <w:r w:rsidRPr="005E6013">
        <w:rPr>
          <w:vertAlign w:val="superscript"/>
        </w:rPr>
        <w:t>quat_den_bits_minus1+1</w:t>
      </w:r>
      <w:r w:rsidRPr="005E6013">
        <w:t xml:space="preserve"> to 2</w:t>
      </w:r>
      <w:r w:rsidRPr="005E6013">
        <w:rPr>
          <w:vertAlign w:val="superscript"/>
        </w:rPr>
        <w:t>quat_den_bits_minus1+1</w:t>
      </w:r>
      <w:r w:rsidRPr="005E6013">
        <w:t xml:space="preserve">, inclusive. When not present, its value shall be inferred to be 0 if </w:t>
      </w:r>
      <w:r w:rsidRPr="005E6013">
        <w:rPr>
          <w:rFonts w:ascii="Courier" w:hAnsi="Courier"/>
          <w:noProof/>
          <w:sz w:val="20"/>
          <w:szCs w:val="20"/>
        </w:rPr>
        <w:t>abs_flag</w:t>
      </w:r>
      <w:r w:rsidRPr="005E6013">
        <w:t xml:space="preserve"> is set to 1.</w:t>
      </w:r>
    </w:p>
    <w:p w14:paraId="4EC0BA24" w14:textId="413054A9" w:rsidR="005E6013" w:rsidRPr="005E6013" w:rsidRDefault="005E6013" w:rsidP="005E6013">
      <w:pPr>
        <w:pStyle w:val="fields"/>
        <w:spacing w:before="0" w:after="240"/>
        <w:ind w:left="357" w:hanging="357"/>
      </w:pPr>
      <w:r w:rsidRPr="005E6013">
        <w:rPr>
          <w:rStyle w:val="codeChar"/>
          <w:rFonts w:ascii="Courier" w:hAnsi="Courier"/>
          <w:szCs w:val="22"/>
        </w:rPr>
        <w:t>quat</w:t>
      </w:r>
      <w:ins w:id="53" w:author="XinWang MediaTek" w:date="2022-10-24T00:24:00Z">
        <w:r w:rsidR="00725E45">
          <w:rPr>
            <w:rFonts w:ascii="Courier" w:hAnsi="Courier"/>
            <w:noProof/>
            <w:sz w:val="20"/>
            <w:szCs w:val="20"/>
          </w:rPr>
          <w:t>.</w:t>
        </w:r>
      </w:ins>
      <w:del w:id="54" w:author="XinWang MediaTek" w:date="2022-10-24T00:24:00Z">
        <w:r w:rsidRPr="005E6013" w:rsidDel="00725E45">
          <w:rPr>
            <w:rFonts w:ascii="Courier" w:hAnsi="Courier"/>
            <w:noProof/>
            <w:sz w:val="20"/>
            <w:szCs w:val="20"/>
          </w:rPr>
          <w:delText>_</w:delText>
        </w:r>
      </w:del>
      <w:r w:rsidRPr="005E6013">
        <w:rPr>
          <w:rFonts w:ascii="Courier" w:hAnsi="Courier"/>
          <w:noProof/>
          <w:sz w:val="20"/>
          <w:szCs w:val="20"/>
        </w:rPr>
        <w:t>z</w:t>
      </w:r>
      <w:r w:rsidRPr="005E6013">
        <w:t xml:space="preserve">: Specifies the z component, </w:t>
      </w:r>
      <w:r w:rsidRPr="005E6013">
        <w:rPr>
          <w:rFonts w:ascii="Courier" w:hAnsi="Courier"/>
          <w:noProof/>
        </w:rPr>
        <w:t>qZ</w:t>
      </w:r>
      <w:r w:rsidRPr="005E6013">
        <w:t xml:space="preserve">, for the rotation of the camera using the quaternion representation. The range of </w:t>
      </w:r>
      <w:r w:rsidRPr="005E6013">
        <w:rPr>
          <w:rFonts w:ascii="Courier" w:hAnsi="Courier"/>
          <w:noProof/>
          <w:sz w:val="20"/>
          <w:szCs w:val="20"/>
        </w:rPr>
        <w:t>quat_z</w:t>
      </w:r>
      <w:r w:rsidRPr="005E6013">
        <w:t xml:space="preserve"> shall be in the range of -2</w:t>
      </w:r>
      <w:r w:rsidRPr="005E6013">
        <w:rPr>
          <w:vertAlign w:val="superscript"/>
        </w:rPr>
        <w:t>quat_den_bits_minus1+1</w:t>
      </w:r>
      <w:r w:rsidRPr="005E6013">
        <w:t xml:space="preserve"> to 2</w:t>
      </w:r>
      <w:r w:rsidRPr="005E6013">
        <w:rPr>
          <w:vertAlign w:val="superscript"/>
        </w:rPr>
        <w:t>quat_den_bits_minus1+1</w:t>
      </w:r>
      <w:r w:rsidRPr="005E6013">
        <w:t xml:space="preserve">, inclusive. When not present, its value shall be inferred to be 0 if </w:t>
      </w:r>
      <w:r w:rsidRPr="005E6013">
        <w:rPr>
          <w:rFonts w:ascii="Courier" w:hAnsi="Courier"/>
          <w:noProof/>
          <w:sz w:val="20"/>
          <w:szCs w:val="20"/>
        </w:rPr>
        <w:t>abs_flag</w:t>
      </w:r>
      <w:r w:rsidRPr="005E6013">
        <w:t xml:space="preserve"> is set to 1.</w:t>
      </w:r>
    </w:p>
    <w:p w14:paraId="52B1C407" w14:textId="77777777" w:rsidR="005E6013" w:rsidRPr="005E6013" w:rsidRDefault="005E6013" w:rsidP="005E6013">
      <w:r w:rsidRPr="005E6013">
        <w:t>The values of the quaternion representation are computed as follows:</w:t>
      </w:r>
    </w:p>
    <w:p w14:paraId="08BA2F4A" w14:textId="51D7CBD3" w:rsidR="005E6013" w:rsidRPr="005E6013" w:rsidRDefault="005E6013" w:rsidP="005E601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ind w:left="360"/>
        <w:jc w:val="left"/>
        <w:rPr>
          <w:rFonts w:ascii="Courier" w:eastAsia="MS PMincho" w:hAnsi="Courier"/>
          <w:noProof/>
          <w:sz w:val="22"/>
          <w:szCs w:val="22"/>
          <w:lang w:val="en-GB"/>
        </w:rPr>
      </w:pPr>
      <w:r w:rsidRPr="005E6013">
        <w:rPr>
          <w:rFonts w:ascii="Courier" w:eastAsia="MS PMincho" w:hAnsi="Courier"/>
          <w:noProof/>
          <w:sz w:val="22"/>
          <w:szCs w:val="22"/>
          <w:lang w:val="en-GB"/>
        </w:rPr>
        <w:t>qX = quat</w:t>
      </w:r>
      <w:ins w:id="55" w:author="XinWang MediaTek" w:date="2022-10-24T00:24:00Z">
        <w:r w:rsidR="00725E45">
          <w:rPr>
            <w:rFonts w:ascii="Courier" w:eastAsia="MS PMincho" w:hAnsi="Courier"/>
            <w:noProof/>
            <w:sz w:val="22"/>
            <w:szCs w:val="22"/>
            <w:lang w:val="en-GB"/>
          </w:rPr>
          <w:t>.</w:t>
        </w:r>
      </w:ins>
      <w:del w:id="56" w:author="XinWang MediaTek" w:date="2022-10-24T00:24:00Z">
        <w:r w:rsidRPr="005E6013" w:rsidDel="00725E45">
          <w:rPr>
            <w:rFonts w:ascii="Courier" w:eastAsia="MS PMincho" w:hAnsi="Courier"/>
            <w:noProof/>
            <w:sz w:val="22"/>
            <w:szCs w:val="22"/>
            <w:lang w:val="en-GB"/>
          </w:rPr>
          <w:delText>_</w:delText>
        </w:r>
      </w:del>
      <w:r w:rsidRPr="005E6013">
        <w:rPr>
          <w:rFonts w:ascii="Courier" w:eastAsia="MS PMincho" w:hAnsi="Courier"/>
          <w:noProof/>
          <w:sz w:val="22"/>
          <w:szCs w:val="22"/>
          <w:lang w:val="en-GB"/>
        </w:rPr>
        <w:t>x / denominator</w:t>
      </w:r>
      <w:r w:rsidRPr="005E6013">
        <w:rPr>
          <w:rFonts w:ascii="Courier" w:eastAsia="MS PMincho" w:hAnsi="Courier"/>
          <w:noProof/>
          <w:sz w:val="22"/>
          <w:szCs w:val="22"/>
          <w:lang w:val="en-GB"/>
        </w:rPr>
        <w:br/>
        <w:t>qY = quat</w:t>
      </w:r>
      <w:ins w:id="57" w:author="XinWang MediaTek" w:date="2022-10-24T00:24:00Z">
        <w:r w:rsidR="00725E45">
          <w:rPr>
            <w:rFonts w:ascii="Courier" w:eastAsia="MS PMincho" w:hAnsi="Courier"/>
            <w:noProof/>
            <w:sz w:val="22"/>
            <w:szCs w:val="22"/>
            <w:lang w:val="en-GB"/>
          </w:rPr>
          <w:t>.</w:t>
        </w:r>
      </w:ins>
      <w:del w:id="58" w:author="XinWang MediaTek" w:date="2022-10-24T00:24:00Z">
        <w:r w:rsidRPr="005E6013" w:rsidDel="00725E45">
          <w:rPr>
            <w:rFonts w:ascii="Courier" w:eastAsia="MS PMincho" w:hAnsi="Courier"/>
            <w:noProof/>
            <w:sz w:val="22"/>
            <w:szCs w:val="22"/>
            <w:lang w:val="en-GB"/>
          </w:rPr>
          <w:delText>_</w:delText>
        </w:r>
      </w:del>
      <w:r w:rsidRPr="005E6013">
        <w:rPr>
          <w:rFonts w:ascii="Courier" w:eastAsia="MS PMincho" w:hAnsi="Courier"/>
          <w:noProof/>
          <w:sz w:val="22"/>
          <w:szCs w:val="22"/>
          <w:lang w:val="en-GB"/>
        </w:rPr>
        <w:t>y / denominator</w:t>
      </w:r>
      <w:r w:rsidRPr="005E6013">
        <w:rPr>
          <w:rFonts w:ascii="Courier" w:eastAsia="MS PMincho" w:hAnsi="Courier"/>
          <w:noProof/>
          <w:sz w:val="22"/>
          <w:szCs w:val="22"/>
          <w:lang w:val="en-GB"/>
        </w:rPr>
        <w:br/>
        <w:t>qZ = quat</w:t>
      </w:r>
      <w:ins w:id="59" w:author="XinWang MediaTek" w:date="2022-10-24T00:24:00Z">
        <w:r w:rsidR="00725E45">
          <w:rPr>
            <w:rFonts w:ascii="Courier" w:eastAsia="MS PMincho" w:hAnsi="Courier"/>
            <w:noProof/>
            <w:sz w:val="22"/>
            <w:szCs w:val="22"/>
            <w:lang w:val="en-GB"/>
          </w:rPr>
          <w:t>.</w:t>
        </w:r>
      </w:ins>
      <w:del w:id="60" w:author="XinWang MediaTek" w:date="2022-10-24T00:24:00Z">
        <w:r w:rsidRPr="005E6013" w:rsidDel="00725E45">
          <w:rPr>
            <w:rFonts w:ascii="Courier" w:eastAsia="MS PMincho" w:hAnsi="Courier"/>
            <w:noProof/>
            <w:sz w:val="22"/>
            <w:szCs w:val="22"/>
            <w:lang w:val="en-GB"/>
          </w:rPr>
          <w:delText>_</w:delText>
        </w:r>
      </w:del>
      <w:r w:rsidRPr="005E6013">
        <w:rPr>
          <w:rFonts w:ascii="Courier" w:eastAsia="MS PMincho" w:hAnsi="Courier"/>
          <w:noProof/>
          <w:sz w:val="22"/>
          <w:szCs w:val="22"/>
          <w:lang w:val="en-GB"/>
        </w:rPr>
        <w:t>z / denominator</w:t>
      </w:r>
    </w:p>
    <w:p w14:paraId="69B4EF30" w14:textId="77777777" w:rsidR="005E6013" w:rsidRPr="005E6013" w:rsidRDefault="005E6013" w:rsidP="005E6013">
      <w:r w:rsidRPr="005E6013">
        <w:t>It is a requirement of bitstream conformance that:</w:t>
      </w:r>
    </w:p>
    <w:p w14:paraId="5D490550" w14:textId="77777777" w:rsidR="005E6013" w:rsidRPr="005E6013" w:rsidRDefault="005E6013" w:rsidP="005E601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ind w:left="360"/>
        <w:jc w:val="left"/>
        <w:rPr>
          <w:rFonts w:ascii="Courier" w:eastAsia="MS PMincho" w:hAnsi="Courier"/>
          <w:noProof/>
          <w:sz w:val="22"/>
          <w:szCs w:val="22"/>
          <w:lang w:val="en-GB"/>
        </w:rPr>
      </w:pPr>
      <w:r w:rsidRPr="005E6013">
        <w:rPr>
          <w:rFonts w:ascii="Courier" w:eastAsia="MS PMincho" w:hAnsi="Courier"/>
          <w:noProof/>
          <w:sz w:val="22"/>
          <w:szCs w:val="22"/>
          <w:lang w:val="en-GB"/>
        </w:rPr>
        <w:t>qX2 + qY2 +qZ2 &lt;= 1</w:t>
      </w:r>
    </w:p>
    <w:p w14:paraId="555DB816" w14:textId="77777777" w:rsidR="005E6013" w:rsidRPr="005E6013" w:rsidRDefault="005E6013" w:rsidP="005E6013">
      <w:r w:rsidRPr="005E6013">
        <w:t xml:space="preserve">The fourth component of the quaternion representation, </w:t>
      </w:r>
      <w:r w:rsidRPr="005E6013">
        <w:rPr>
          <w:rFonts w:ascii="Courier" w:hAnsi="Courier"/>
          <w:noProof/>
          <w:sz w:val="20"/>
          <w:szCs w:val="20"/>
          <w:lang w:val="en-GB"/>
        </w:rPr>
        <w:t>qW</w:t>
      </w:r>
      <w:r w:rsidRPr="005E6013">
        <w:t>, is computed as follows:</w:t>
      </w:r>
    </w:p>
    <w:p w14:paraId="076BFEA9" w14:textId="77777777" w:rsidR="005E6013" w:rsidRPr="005E6013" w:rsidRDefault="005E6013" w:rsidP="005E601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ind w:left="357"/>
        <w:jc w:val="left"/>
        <w:rPr>
          <w:rFonts w:ascii="Courier" w:eastAsia="MS PMincho" w:hAnsi="Courier"/>
          <w:noProof/>
          <w:sz w:val="22"/>
          <w:szCs w:val="22"/>
          <w:lang w:val="en-GB"/>
        </w:rPr>
      </w:pPr>
      <w:r w:rsidRPr="005E6013">
        <w:rPr>
          <w:rFonts w:ascii="Courier" w:eastAsia="MS PMincho" w:hAnsi="Courier"/>
          <w:noProof/>
          <w:sz w:val="22"/>
          <w:szCs w:val="22"/>
          <w:lang w:val="en-GB"/>
        </w:rPr>
        <w:t>qW = Sqrt( 1 – ( qX</w:t>
      </w:r>
      <w:r w:rsidRPr="005E6013">
        <w:rPr>
          <w:rFonts w:ascii="Courier" w:eastAsia="MS PMincho" w:hAnsi="Courier"/>
          <w:noProof/>
          <w:sz w:val="22"/>
          <w:szCs w:val="22"/>
          <w:vertAlign w:val="superscript"/>
          <w:lang w:val="en-GB"/>
        </w:rPr>
        <w:t>2</w:t>
      </w:r>
      <w:r w:rsidRPr="005E6013">
        <w:rPr>
          <w:rFonts w:ascii="Courier" w:eastAsia="MS PMincho" w:hAnsi="Courier"/>
          <w:noProof/>
          <w:sz w:val="22"/>
          <w:szCs w:val="22"/>
          <w:lang w:val="en-GB"/>
        </w:rPr>
        <w:t xml:space="preserve"> + qY</w:t>
      </w:r>
      <w:r w:rsidRPr="005E6013">
        <w:rPr>
          <w:rFonts w:ascii="Courier" w:eastAsia="MS PMincho" w:hAnsi="Courier"/>
          <w:noProof/>
          <w:sz w:val="22"/>
          <w:szCs w:val="22"/>
          <w:vertAlign w:val="superscript"/>
          <w:lang w:val="en-GB"/>
        </w:rPr>
        <w:t>2</w:t>
      </w:r>
      <w:r w:rsidRPr="005E6013">
        <w:rPr>
          <w:rFonts w:ascii="Courier" w:eastAsia="MS PMincho" w:hAnsi="Courier"/>
          <w:noProof/>
          <w:sz w:val="22"/>
          <w:szCs w:val="22"/>
          <w:lang w:val="en-GB"/>
        </w:rPr>
        <w:t xml:space="preserve"> + qZ</w:t>
      </w:r>
      <w:r w:rsidRPr="005E6013">
        <w:rPr>
          <w:rFonts w:ascii="Courier" w:eastAsia="MS PMincho" w:hAnsi="Courier"/>
          <w:noProof/>
          <w:sz w:val="22"/>
          <w:szCs w:val="22"/>
          <w:vertAlign w:val="superscript"/>
          <w:lang w:val="en-GB"/>
        </w:rPr>
        <w:t>2</w:t>
      </w:r>
      <w:r w:rsidRPr="005E6013">
        <w:rPr>
          <w:rFonts w:ascii="Courier" w:eastAsia="MS PMincho" w:hAnsi="Courier"/>
          <w:noProof/>
          <w:sz w:val="22"/>
          <w:szCs w:val="22"/>
          <w:lang w:val="en-GB"/>
        </w:rPr>
        <w:t xml:space="preserve"> ) )</w:t>
      </w:r>
    </w:p>
    <w:p w14:paraId="7DF68505" w14:textId="180DBBB4" w:rsidR="00F1303F" w:rsidRDefault="00F1303F" w:rsidP="00F1303F">
      <w:pPr>
        <w:ind w:left="357" w:hanging="357"/>
        <w:rPr>
          <w:bCs/>
        </w:rPr>
      </w:pPr>
      <w:r w:rsidRPr="00371670">
        <w:rPr>
          <w:bCs/>
        </w:rPr>
        <w:t xml:space="preserve">The point </w:t>
      </w:r>
      <w:r w:rsidRPr="002B0921">
        <w:rPr>
          <w:rFonts w:ascii="Courier" w:eastAsia="MS PMincho" w:hAnsi="Courier"/>
          <w:noProof/>
          <w:sz w:val="22"/>
          <w:szCs w:val="22"/>
          <w:lang w:val="en-GB"/>
        </w:rPr>
        <w:t>(w,</w:t>
      </w:r>
      <w:r w:rsidRPr="002B0921">
        <w:rPr>
          <w:rFonts w:ascii="Cambria Math" w:eastAsia="MS PMincho" w:hAnsi="Cambria Math" w:cs="Cambria Math"/>
          <w:noProof/>
          <w:sz w:val="22"/>
          <w:szCs w:val="22"/>
          <w:lang w:val="en-GB"/>
        </w:rPr>
        <w:t> </w:t>
      </w:r>
      <w:r w:rsidRPr="002B0921">
        <w:rPr>
          <w:rFonts w:ascii="Courier" w:eastAsia="MS PMincho" w:hAnsi="Courier"/>
          <w:noProof/>
          <w:sz w:val="22"/>
          <w:szCs w:val="22"/>
          <w:lang w:val="en-GB"/>
        </w:rPr>
        <w:t>x,</w:t>
      </w:r>
      <w:r w:rsidRPr="002B0921">
        <w:rPr>
          <w:rFonts w:ascii="Cambria Math" w:eastAsia="MS PMincho" w:hAnsi="Cambria Math" w:cs="Cambria Math"/>
          <w:noProof/>
          <w:sz w:val="22"/>
          <w:szCs w:val="22"/>
          <w:lang w:val="en-GB"/>
        </w:rPr>
        <w:t> </w:t>
      </w:r>
      <w:r w:rsidRPr="002B0921">
        <w:rPr>
          <w:rFonts w:ascii="Courier" w:eastAsia="MS PMincho" w:hAnsi="Courier"/>
          <w:noProof/>
          <w:sz w:val="22"/>
          <w:szCs w:val="22"/>
          <w:lang w:val="en-GB"/>
        </w:rPr>
        <w:t>y,</w:t>
      </w:r>
      <w:r w:rsidRPr="002B0921">
        <w:rPr>
          <w:rFonts w:ascii="Cambria Math" w:eastAsia="MS PMincho" w:hAnsi="Cambria Math" w:cs="Cambria Math"/>
          <w:noProof/>
          <w:sz w:val="22"/>
          <w:szCs w:val="22"/>
          <w:lang w:val="en-GB"/>
        </w:rPr>
        <w:t> </w:t>
      </w:r>
      <w:r w:rsidRPr="002B0921">
        <w:rPr>
          <w:rFonts w:ascii="Courier" w:eastAsia="MS PMincho" w:hAnsi="Courier"/>
          <w:noProof/>
          <w:sz w:val="22"/>
          <w:szCs w:val="22"/>
          <w:lang w:val="en-GB"/>
        </w:rPr>
        <w:t>z)</w:t>
      </w:r>
      <w:r w:rsidRPr="00371670">
        <w:rPr>
          <w:bCs/>
        </w:rPr>
        <w:t xml:space="preserve"> represents a rotation around the axis directed by the vector </w:t>
      </w:r>
      <w:r w:rsidRPr="002B0921">
        <w:rPr>
          <w:rFonts w:ascii="Courier" w:eastAsia="MS PMincho" w:hAnsi="Courier"/>
          <w:noProof/>
          <w:sz w:val="22"/>
          <w:szCs w:val="22"/>
          <w:lang w:val="en-GB"/>
        </w:rPr>
        <w:t>(x,</w:t>
      </w:r>
      <w:r w:rsidRPr="002B0921">
        <w:rPr>
          <w:rFonts w:ascii="Cambria Math" w:eastAsia="MS PMincho" w:hAnsi="Cambria Math" w:cs="Cambria Math"/>
          <w:noProof/>
          <w:sz w:val="22"/>
          <w:szCs w:val="22"/>
          <w:lang w:val="en-GB"/>
        </w:rPr>
        <w:t> </w:t>
      </w:r>
      <w:r w:rsidRPr="002B0921">
        <w:rPr>
          <w:rFonts w:ascii="Courier" w:eastAsia="MS PMincho" w:hAnsi="Courier"/>
          <w:noProof/>
          <w:sz w:val="22"/>
          <w:szCs w:val="22"/>
          <w:lang w:val="en-GB"/>
        </w:rPr>
        <w:t>y,</w:t>
      </w:r>
      <w:r w:rsidRPr="002B0921">
        <w:rPr>
          <w:rFonts w:ascii="Cambria Math" w:eastAsia="MS PMincho" w:hAnsi="Cambria Math" w:cs="Cambria Math"/>
          <w:noProof/>
          <w:sz w:val="22"/>
          <w:szCs w:val="22"/>
          <w:lang w:val="en-GB"/>
        </w:rPr>
        <w:t> </w:t>
      </w:r>
      <w:r w:rsidRPr="002B0921">
        <w:rPr>
          <w:rFonts w:ascii="Courier" w:eastAsia="MS PMincho" w:hAnsi="Courier"/>
          <w:noProof/>
          <w:sz w:val="22"/>
          <w:szCs w:val="22"/>
          <w:lang w:val="en-GB"/>
        </w:rPr>
        <w:t>z)</w:t>
      </w:r>
      <w:r w:rsidRPr="00371670">
        <w:rPr>
          <w:bCs/>
        </w:rPr>
        <w:t xml:space="preserve"> by an angle </w:t>
      </w:r>
      <w:r w:rsidRPr="002B0921">
        <w:rPr>
          <w:rFonts w:ascii="Courier" w:eastAsia="MS PMincho" w:hAnsi="Courier"/>
          <w:noProof/>
          <w:sz w:val="22"/>
          <w:szCs w:val="22"/>
          <w:lang w:val="en-GB"/>
        </w:rPr>
        <w:t>2*cos ^{-1}(w)=2*sin ^{-1}(sqrt(x^{2}+y^{2}+z^{2}))</w:t>
      </w:r>
      <w:r w:rsidRPr="00371670">
        <w:rPr>
          <w:bCs/>
        </w:rPr>
        <w:t>.</w:t>
      </w:r>
    </w:p>
    <w:p w14:paraId="61E69AF7" w14:textId="77777777" w:rsidR="005E6013" w:rsidRDefault="005E6013" w:rsidP="00F1303F">
      <w:pPr>
        <w:ind w:left="357" w:hanging="357"/>
        <w:rPr>
          <w:bCs/>
        </w:rPr>
      </w:pPr>
    </w:p>
    <w:p w14:paraId="7559FC1C" w14:textId="77777777" w:rsidR="00F1303F" w:rsidRPr="005E6013" w:rsidRDefault="00F1303F" w:rsidP="00725E45">
      <w:pPr>
        <w:rPr>
          <w:lang w:eastAsia="zh-CN"/>
        </w:rPr>
      </w:pPr>
      <w:r w:rsidRPr="002B0921">
        <w:rPr>
          <w:bCs/>
        </w:rPr>
        <w:t>NOTE – As aligned ISO/IEC FDIS 23090-5,</w:t>
      </w:r>
      <w:r w:rsidRPr="005E6013">
        <w:rPr>
          <w:lang w:eastAsia="zh-CN"/>
        </w:rPr>
        <w:t xml:space="preserve"> </w:t>
      </w:r>
      <w:r w:rsidRPr="002B0921">
        <w:rPr>
          <w:rFonts w:ascii="Courier" w:eastAsia="MS PMincho" w:hAnsi="Courier"/>
          <w:noProof/>
          <w:sz w:val="22"/>
          <w:szCs w:val="22"/>
        </w:rPr>
        <w:t>qW</w:t>
      </w:r>
      <w:r w:rsidRPr="005E6013">
        <w:rPr>
          <w:lang w:eastAsia="zh-CN"/>
        </w:rPr>
        <w:t xml:space="preserve"> is </w:t>
      </w:r>
      <w:r w:rsidRPr="002B0921">
        <w:rPr>
          <w:bCs/>
        </w:rPr>
        <w:t>always positive</w:t>
      </w:r>
      <w:r w:rsidRPr="005E6013">
        <w:rPr>
          <w:lang w:eastAsia="zh-CN"/>
        </w:rPr>
        <w:t xml:space="preserve">. If a negative </w:t>
      </w:r>
      <w:r w:rsidRPr="002B0921">
        <w:rPr>
          <w:rFonts w:ascii="Courier" w:eastAsia="MS PMincho" w:hAnsi="Courier"/>
          <w:noProof/>
          <w:sz w:val="22"/>
          <w:szCs w:val="22"/>
        </w:rPr>
        <w:t>qW</w:t>
      </w:r>
      <w:r w:rsidRPr="005E6013">
        <w:rPr>
          <w:lang w:eastAsia="zh-CN"/>
        </w:rPr>
        <w:t xml:space="preserve"> is desired, one can signal all three syntax elements, </w:t>
      </w:r>
      <w:r w:rsidRPr="002B0921">
        <w:rPr>
          <w:rFonts w:ascii="Courier" w:eastAsia="MS PMincho" w:hAnsi="Courier"/>
          <w:noProof/>
          <w:sz w:val="22"/>
          <w:szCs w:val="22"/>
        </w:rPr>
        <w:t>cam_quat_x</w:t>
      </w:r>
      <w:r w:rsidRPr="005E6013">
        <w:rPr>
          <w:rFonts w:eastAsiaTheme="minorEastAsia"/>
          <w:lang w:eastAsia="zh-CN"/>
        </w:rPr>
        <w:t xml:space="preserve">, </w:t>
      </w:r>
      <w:r w:rsidRPr="002B0921">
        <w:rPr>
          <w:rFonts w:ascii="Courier" w:eastAsia="MS PMincho" w:hAnsi="Courier"/>
          <w:noProof/>
          <w:sz w:val="22"/>
          <w:szCs w:val="22"/>
        </w:rPr>
        <w:t>cam_quat_y</w:t>
      </w:r>
      <w:r w:rsidRPr="005E6013">
        <w:rPr>
          <w:rFonts w:eastAsiaTheme="minorEastAsia"/>
          <w:lang w:eastAsia="zh-CN"/>
        </w:rPr>
        <w:t xml:space="preserve">, and </w:t>
      </w:r>
      <w:r w:rsidRPr="002B0921">
        <w:rPr>
          <w:rFonts w:ascii="Courier" w:eastAsia="MS PMincho" w:hAnsi="Courier"/>
          <w:noProof/>
          <w:sz w:val="22"/>
          <w:szCs w:val="22"/>
        </w:rPr>
        <w:t>cam_quat_z</w:t>
      </w:r>
      <w:r w:rsidRPr="005E6013">
        <w:rPr>
          <w:lang w:eastAsia="zh-CN"/>
        </w:rPr>
        <w:t xml:space="preserve"> with an opposite sign, which is equivalent.</w:t>
      </w:r>
    </w:p>
    <w:p w14:paraId="1829C293" w14:textId="18929087" w:rsidR="00F1303F" w:rsidRPr="00F1303F" w:rsidRDefault="00F1303F" w:rsidP="00F1303F">
      <w:pPr>
        <w:pStyle w:val="Heading3"/>
        <w:rPr>
          <w:rFonts w:eastAsia="MS Mincho"/>
          <w:sz w:val="24"/>
          <w:szCs w:val="24"/>
          <w:lang w:eastAsia="ja-JP"/>
        </w:rPr>
      </w:pPr>
      <w:bookmarkStart w:id="61" w:name="_Toc66367998"/>
      <w:bookmarkStart w:id="62" w:name="_Toc67308036"/>
      <w:bookmarkStart w:id="63" w:name="_Toc79755750"/>
      <w:bookmarkStart w:id="64" w:name="_Toc80301777"/>
      <w:bookmarkStart w:id="65" w:name="_Toc66367999"/>
      <w:bookmarkStart w:id="66" w:name="_Toc67308037"/>
      <w:bookmarkStart w:id="67" w:name="_Toc79755751"/>
      <w:bookmarkStart w:id="68" w:name="_Toc80301778"/>
      <w:bookmarkStart w:id="69" w:name="_Toc57208314"/>
      <w:bookmarkStart w:id="70" w:name="_Toc80301779"/>
      <w:bookmarkStart w:id="71" w:name="_Toc109574469"/>
      <w:bookmarkEnd w:id="61"/>
      <w:bookmarkEnd w:id="62"/>
      <w:bookmarkEnd w:id="63"/>
      <w:bookmarkEnd w:id="64"/>
      <w:bookmarkEnd w:id="65"/>
      <w:bookmarkEnd w:id="66"/>
      <w:bookmarkEnd w:id="67"/>
      <w:bookmarkEnd w:id="68"/>
      <w:r w:rsidRPr="00F1303F">
        <w:rPr>
          <w:rFonts w:eastAsia="MS Mincho"/>
          <w:sz w:val="24"/>
          <w:szCs w:val="24"/>
          <w:lang w:eastAsia="ja-JP"/>
        </w:rPr>
        <w:lastRenderedPageBreak/>
        <w:t xml:space="preserve">Intrinsic </w:t>
      </w:r>
      <w:r>
        <w:rPr>
          <w:rFonts w:eastAsia="MS Mincho"/>
          <w:sz w:val="24"/>
          <w:szCs w:val="24"/>
          <w:lang w:eastAsia="ja-JP"/>
        </w:rPr>
        <w:t>C</w:t>
      </w:r>
      <w:r w:rsidRPr="00F1303F">
        <w:rPr>
          <w:rFonts w:eastAsia="MS Mincho"/>
          <w:sz w:val="24"/>
          <w:szCs w:val="24"/>
          <w:lang w:eastAsia="ja-JP"/>
        </w:rPr>
        <w:t xml:space="preserve">amera </w:t>
      </w:r>
      <w:r>
        <w:rPr>
          <w:rFonts w:eastAsia="MS Mincho"/>
          <w:sz w:val="24"/>
          <w:szCs w:val="24"/>
          <w:lang w:eastAsia="ja-JP"/>
        </w:rPr>
        <w:t>I</w:t>
      </w:r>
      <w:r w:rsidRPr="00F1303F">
        <w:rPr>
          <w:rFonts w:eastAsia="MS Mincho"/>
          <w:sz w:val="24"/>
          <w:szCs w:val="24"/>
          <w:lang w:eastAsia="ja-JP"/>
        </w:rPr>
        <w:t>nformation</w:t>
      </w:r>
      <w:bookmarkEnd w:id="69"/>
      <w:bookmarkEnd w:id="70"/>
      <w:bookmarkEnd w:id="71"/>
    </w:p>
    <w:p w14:paraId="151A3362" w14:textId="77777777" w:rsidR="00F1303F" w:rsidRPr="00F1303F" w:rsidRDefault="00F1303F" w:rsidP="00F1303F">
      <w:pPr>
        <w:pStyle w:val="Heading4"/>
        <w:ind w:left="864"/>
        <w:rPr>
          <w:rFonts w:ascii="Times New Roman" w:eastAsia="MS Mincho" w:hAnsi="Times New Roman"/>
          <w:sz w:val="24"/>
          <w:szCs w:val="24"/>
          <w:lang w:eastAsia="ja-JP"/>
        </w:rPr>
      </w:pPr>
      <w:bookmarkStart w:id="72" w:name="_Toc57208315"/>
      <w:r w:rsidRPr="00F1303F">
        <w:rPr>
          <w:rFonts w:ascii="Times New Roman" w:eastAsia="MS Mincho" w:hAnsi="Times New Roman"/>
          <w:sz w:val="24"/>
          <w:szCs w:val="24"/>
          <w:lang w:eastAsia="ja-JP"/>
        </w:rPr>
        <w:t>Syntax</w:t>
      </w:r>
      <w:bookmarkEnd w:id="72"/>
    </w:p>
    <w:p w14:paraId="66F18761" w14:textId="08AB8D94" w:rsidR="00F1303F" w:rsidRPr="00651B13" w:rsidRDefault="00F1303F" w:rsidP="005E6013">
      <w:pPr>
        <w:pStyle w:val="code"/>
      </w:pPr>
      <w:commentRangeStart w:id="73"/>
      <w:r w:rsidRPr="00B84547">
        <w:t>aligned(8) class IntCameraInf</w:t>
      </w:r>
      <w:r w:rsidRPr="007D2436">
        <w:t>o</w:t>
      </w:r>
      <w:r>
        <w:t xml:space="preserve"> </w:t>
      </w:r>
      <w:r w:rsidRPr="00B84547">
        <w:t>() {</w:t>
      </w:r>
      <w:r>
        <w:br/>
      </w:r>
      <w:r w:rsidRPr="00B84547">
        <w:tab/>
        <w:t>unsigned int(10) camera_id;</w:t>
      </w:r>
      <w:r w:rsidRPr="00F1303F">
        <w:t xml:space="preserve"> </w:t>
      </w:r>
      <w:r>
        <w:br/>
      </w:r>
      <w:r w:rsidRPr="00B84547">
        <w:tab/>
      </w:r>
      <w:r>
        <w:t>bit</w:t>
      </w:r>
      <w:r w:rsidRPr="00B84547">
        <w:t>(3)</w:t>
      </w:r>
      <w:r>
        <w:t xml:space="preserve"> </w:t>
      </w:r>
      <w:r w:rsidRPr="00B84547">
        <w:t>reserved</w:t>
      </w:r>
      <w:r>
        <w:t xml:space="preserve"> </w:t>
      </w:r>
      <w:r w:rsidRPr="00B84547">
        <w:t>=</w:t>
      </w:r>
      <w:r>
        <w:t xml:space="preserve"> </w:t>
      </w:r>
      <w:r w:rsidRPr="00B84547">
        <w:t>0;</w:t>
      </w:r>
      <w:r w:rsidRPr="00F1303F">
        <w:t xml:space="preserve"> </w:t>
      </w:r>
      <w:r>
        <w:br/>
      </w:r>
      <w:r w:rsidRPr="00B84547">
        <w:tab/>
        <w:t>unsigned int(</w:t>
      </w:r>
      <w:r w:rsidRPr="00651B13">
        <w:t>3)</w:t>
      </w:r>
      <w:r>
        <w:t xml:space="preserve"> </w:t>
      </w:r>
      <w:r w:rsidRPr="00651B13">
        <w:t>camera_type;</w:t>
      </w:r>
      <w:r w:rsidRPr="00F1303F">
        <w:t xml:space="preserve"> </w:t>
      </w:r>
      <w:r>
        <w:br/>
      </w:r>
      <w:r w:rsidRPr="00651B13">
        <w:tab/>
        <w:t>if (camera_type</w:t>
      </w:r>
      <w:r>
        <w:t xml:space="preserve"> </w:t>
      </w:r>
      <w:r w:rsidRPr="00651B13">
        <w:t>==</w:t>
      </w:r>
      <w:r>
        <w:t xml:space="preserve"> </w:t>
      </w:r>
      <w:r w:rsidRPr="00651B13">
        <w:t>0)</w:t>
      </w:r>
      <w:r>
        <w:t xml:space="preserve"> </w:t>
      </w:r>
      <w:r w:rsidRPr="00651B13">
        <w:t>{</w:t>
      </w:r>
      <w:r>
        <w:br/>
      </w:r>
      <w:r w:rsidRPr="00651B13">
        <w:tab/>
      </w:r>
      <w:r>
        <w:tab/>
      </w:r>
      <w:r w:rsidRPr="00651B13">
        <w:t>signed int(32)</w:t>
      </w:r>
      <w:r>
        <w:t xml:space="preserve"> </w:t>
      </w:r>
      <w:r w:rsidRPr="00651B13">
        <w:t>erp_horizontal_fov;</w:t>
      </w:r>
      <w:r w:rsidRPr="00F1303F">
        <w:t xml:space="preserve"> </w:t>
      </w:r>
      <w:r>
        <w:br/>
      </w:r>
      <w:r w:rsidRPr="00651B13">
        <w:tab/>
      </w:r>
      <w:r>
        <w:tab/>
      </w:r>
      <w:r w:rsidRPr="00651B13">
        <w:t>signed int(32) erp_vertical_fov;</w:t>
      </w:r>
      <w:r w:rsidRPr="00F1303F">
        <w:t xml:space="preserve"> </w:t>
      </w:r>
      <w:r>
        <w:br/>
      </w:r>
      <w:r w:rsidRPr="00651B13">
        <w:tab/>
        <w:t>}</w:t>
      </w:r>
      <w:r>
        <w:br/>
      </w:r>
      <w:r w:rsidRPr="00651B13">
        <w:tab/>
        <w:t>if (camera_type</w:t>
      </w:r>
      <w:r>
        <w:t xml:space="preserve"> </w:t>
      </w:r>
      <w:r w:rsidRPr="00651B13">
        <w:t>==</w:t>
      </w:r>
      <w:r>
        <w:t xml:space="preserve"> </w:t>
      </w:r>
      <w:r w:rsidRPr="00651B13">
        <w:t>1)</w:t>
      </w:r>
      <w:r>
        <w:t xml:space="preserve"> </w:t>
      </w:r>
      <w:r w:rsidRPr="00651B13">
        <w:t>{</w:t>
      </w:r>
      <w:r>
        <w:br/>
      </w:r>
      <w:r w:rsidRPr="00651B13">
        <w:tab/>
      </w:r>
      <w:r>
        <w:tab/>
      </w:r>
      <w:r w:rsidRPr="00651B13">
        <w:t>signed int(32)</w:t>
      </w:r>
      <w:r>
        <w:t xml:space="preserve"> </w:t>
      </w:r>
      <w:r w:rsidRPr="00651B13">
        <w:t>perspective_horizontal_fov;</w:t>
      </w:r>
      <w:r w:rsidRPr="00F1303F">
        <w:t xml:space="preserve"> </w:t>
      </w:r>
      <w:r>
        <w:br/>
      </w:r>
      <w:r w:rsidRPr="00651B13">
        <w:tab/>
      </w:r>
      <w:r>
        <w:tab/>
        <w:t>un</w:t>
      </w:r>
      <w:r w:rsidRPr="00651B13">
        <w:t>signed int(</w:t>
      </w:r>
      <w:r>
        <w:t>8</w:t>
      </w:r>
      <w:r w:rsidRPr="00651B13">
        <w:t>)</w:t>
      </w:r>
      <w:r>
        <w:t xml:space="preserve">[4] </w:t>
      </w:r>
      <w:r w:rsidRPr="00651B13">
        <w:t>perspective_aspect_ratio;</w:t>
      </w:r>
      <w:r w:rsidRPr="00F1303F">
        <w:t xml:space="preserve"> </w:t>
      </w:r>
      <w:r>
        <w:br/>
      </w:r>
      <w:r w:rsidRPr="00651B13">
        <w:tab/>
        <w:t>}</w:t>
      </w:r>
      <w:r>
        <w:br/>
      </w:r>
      <w:r w:rsidRPr="00651B13">
        <w:tab/>
        <w:t>if (camera_type</w:t>
      </w:r>
      <w:r>
        <w:t xml:space="preserve"> </w:t>
      </w:r>
      <w:r w:rsidRPr="00651B13">
        <w:t>==</w:t>
      </w:r>
      <w:r>
        <w:t xml:space="preserve"> </w:t>
      </w:r>
      <w:r w:rsidRPr="00651B13">
        <w:t>2)</w:t>
      </w:r>
      <w:r>
        <w:t xml:space="preserve"> </w:t>
      </w:r>
      <w:r w:rsidRPr="00651B13">
        <w:t>{</w:t>
      </w:r>
      <w:r>
        <w:br/>
      </w:r>
      <w:r w:rsidRPr="00651B13">
        <w:tab/>
      </w:r>
      <w:r>
        <w:tab/>
        <w:t>un</w:t>
      </w:r>
      <w:r w:rsidRPr="00651B13">
        <w:t>signed int(</w:t>
      </w:r>
      <w:r>
        <w:t>8</w:t>
      </w:r>
      <w:r w:rsidRPr="00651B13">
        <w:t>)</w:t>
      </w:r>
      <w:r>
        <w:t xml:space="preserve">[4] </w:t>
      </w:r>
      <w:r w:rsidRPr="00651B13">
        <w:t>ortho_aspect_ratio;</w:t>
      </w:r>
      <w:r w:rsidRPr="00F1303F">
        <w:t xml:space="preserve"> </w:t>
      </w:r>
      <w:r>
        <w:br/>
      </w:r>
      <w:r w:rsidRPr="00651B13">
        <w:tab/>
      </w:r>
      <w:r>
        <w:tab/>
        <w:t>un</w:t>
      </w:r>
      <w:r w:rsidRPr="00651B13">
        <w:t>signed int(</w:t>
      </w:r>
      <w:r>
        <w:t>8</w:t>
      </w:r>
      <w:r w:rsidRPr="00651B13">
        <w:t>)</w:t>
      </w:r>
      <w:r>
        <w:t xml:space="preserve">[4] </w:t>
      </w:r>
      <w:r w:rsidRPr="00651B13">
        <w:t>ortho_horizontal_size;</w:t>
      </w:r>
      <w:r w:rsidRPr="00F1303F">
        <w:t xml:space="preserve"> </w:t>
      </w:r>
      <w:r>
        <w:br/>
      </w:r>
      <w:r w:rsidRPr="00651B13">
        <w:tab/>
        <w:t>}</w:t>
      </w:r>
      <w:r>
        <w:br/>
      </w:r>
      <w:r w:rsidRPr="00651B13">
        <w:tab/>
        <w:t>unsigned int(</w:t>
      </w:r>
      <w:r>
        <w:t>8</w:t>
      </w:r>
      <w:r w:rsidRPr="00651B13">
        <w:t>)</w:t>
      </w:r>
      <w:r>
        <w:t>[4]</w:t>
      </w:r>
      <w:r w:rsidRPr="00651B13">
        <w:t xml:space="preserve"> clipping_near_plane;</w:t>
      </w:r>
      <w:r w:rsidRPr="00F1303F">
        <w:t xml:space="preserve"> </w:t>
      </w:r>
      <w:r>
        <w:br/>
      </w:r>
      <w:r w:rsidRPr="00651B13">
        <w:tab/>
        <w:t>unsigned int(</w:t>
      </w:r>
      <w:r>
        <w:t>8</w:t>
      </w:r>
      <w:r w:rsidRPr="00651B13">
        <w:t>)</w:t>
      </w:r>
      <w:r>
        <w:t>[4]</w:t>
      </w:r>
      <w:r w:rsidRPr="00651B13">
        <w:t xml:space="preserve"> clipping_far_plane;</w:t>
      </w:r>
      <w:r w:rsidRPr="00F1303F">
        <w:t xml:space="preserve"> </w:t>
      </w:r>
      <w:r>
        <w:br/>
      </w:r>
      <w:r w:rsidRPr="00651B13">
        <w:t>}</w:t>
      </w:r>
      <w:commentRangeEnd w:id="73"/>
      <w:r w:rsidR="005078D7">
        <w:rPr>
          <w:rStyle w:val="CommentReference"/>
          <w:rFonts w:ascii="Times New Roman" w:hAnsi="Times New Roman"/>
          <w:noProof w:val="0"/>
          <w:lang w:val="en-US"/>
        </w:rPr>
        <w:commentReference w:id="73"/>
      </w:r>
    </w:p>
    <w:p w14:paraId="5AE36F33" w14:textId="77777777" w:rsidR="00F1303F" w:rsidRPr="00F1303F" w:rsidRDefault="00F1303F" w:rsidP="00F1303F">
      <w:pPr>
        <w:pStyle w:val="Heading4"/>
        <w:ind w:left="864"/>
        <w:rPr>
          <w:rFonts w:ascii="Times New Roman" w:eastAsia="MS Mincho" w:hAnsi="Times New Roman"/>
          <w:sz w:val="24"/>
          <w:szCs w:val="24"/>
          <w:lang w:eastAsia="ja-JP"/>
        </w:rPr>
      </w:pPr>
      <w:bookmarkStart w:id="74" w:name="_Toc57208316"/>
      <w:r w:rsidRPr="00F1303F">
        <w:rPr>
          <w:rFonts w:ascii="Times New Roman" w:eastAsia="MS Mincho" w:hAnsi="Times New Roman"/>
          <w:sz w:val="24"/>
          <w:szCs w:val="24"/>
          <w:lang w:eastAsia="ja-JP"/>
        </w:rPr>
        <w:t>Semantics</w:t>
      </w:r>
      <w:bookmarkEnd w:id="74"/>
    </w:p>
    <w:p w14:paraId="622DE4FF" w14:textId="77777777" w:rsidR="00F1303F" w:rsidRPr="00371670" w:rsidRDefault="00F1303F" w:rsidP="00F1303F">
      <w:pPr>
        <w:pStyle w:val="fields"/>
        <w:spacing w:before="0" w:after="240"/>
        <w:ind w:left="357" w:hanging="357"/>
        <w:rPr>
          <w:rStyle w:val="codeChar"/>
          <w:rFonts w:ascii="Courier" w:hAnsi="Courier"/>
          <w:szCs w:val="22"/>
        </w:rPr>
      </w:pPr>
      <w:r w:rsidRPr="00371670">
        <w:rPr>
          <w:rStyle w:val="codeChar"/>
          <w:rFonts w:ascii="Courier" w:hAnsi="Courier"/>
          <w:szCs w:val="22"/>
        </w:rPr>
        <w:t>camera_id</w:t>
      </w:r>
      <w:r w:rsidRPr="00371670">
        <w:rPr>
          <w:rFonts w:ascii="Cambria" w:eastAsiaTheme="minorEastAsia" w:hAnsi="Cambria"/>
          <w:szCs w:val="22"/>
          <w:lang w:eastAsia="en-US"/>
        </w:rPr>
        <w:t xml:space="preserve"> is an identifier number that is used to identify a given viewport camera parameters.</w:t>
      </w:r>
    </w:p>
    <w:p w14:paraId="15B6F2F1" w14:textId="77777777" w:rsidR="00F1303F" w:rsidRPr="00371670" w:rsidRDefault="00F1303F" w:rsidP="00F1303F">
      <w:pPr>
        <w:pStyle w:val="fields"/>
        <w:spacing w:before="0" w:after="240"/>
        <w:ind w:left="357" w:hanging="357"/>
        <w:rPr>
          <w:rStyle w:val="codeChar"/>
          <w:rFonts w:ascii="Courier" w:hAnsi="Courier"/>
          <w:szCs w:val="22"/>
        </w:rPr>
      </w:pPr>
      <w:r w:rsidRPr="00371670">
        <w:rPr>
          <w:rStyle w:val="codeChar"/>
          <w:rFonts w:ascii="Courier" w:hAnsi="Courier"/>
          <w:szCs w:val="22"/>
        </w:rPr>
        <w:t>camera_type</w:t>
      </w:r>
      <w:r w:rsidRPr="00371670">
        <w:rPr>
          <w:rFonts w:ascii="Cambria" w:eastAsiaTheme="minorEastAsia" w:hAnsi="Cambria"/>
          <w:szCs w:val="22"/>
          <w:lang w:eastAsia="en-US"/>
        </w:rPr>
        <w:t xml:space="preserve"> indicates the projection method of the viewport camera. The value 0 specifies ERP projection. The value 1 specifies a perspective projection. The value 2 specifies an orthographic projection. Values in the range 3 to 255 are reserved for future use by ISO/IEC. </w:t>
      </w:r>
    </w:p>
    <w:p w14:paraId="2692B509" w14:textId="77777777" w:rsidR="00F1303F" w:rsidRPr="007D2436" w:rsidRDefault="00F1303F" w:rsidP="00F1303F">
      <w:pPr>
        <w:tabs>
          <w:tab w:val="left" w:pos="216"/>
          <w:tab w:val="left" w:pos="432"/>
          <w:tab w:val="left" w:pos="648"/>
          <w:tab w:val="left" w:pos="864"/>
          <w:tab w:val="left" w:pos="1080"/>
          <w:tab w:val="left" w:pos="1296"/>
          <w:tab w:val="left" w:pos="1512"/>
          <w:tab w:val="left" w:pos="1728"/>
          <w:tab w:val="left" w:pos="1944"/>
        </w:tabs>
        <w:ind w:left="363" w:hanging="360"/>
      </w:pPr>
      <w:r w:rsidRPr="00371670">
        <w:rPr>
          <w:rStyle w:val="codeChar"/>
          <w:rFonts w:ascii="Courier" w:hAnsi="Courier"/>
        </w:rPr>
        <w:t>erp_horizontal_fov</w:t>
      </w:r>
      <w:r w:rsidRPr="00371670">
        <w:t xml:space="preserve"> specifies the longitude range for an ERP projection corresponding to the horizontal size of the viewport region, in units of radians. </w:t>
      </w:r>
      <w:r w:rsidRPr="007D2436">
        <w:t>The value s</w:t>
      </w:r>
      <w:r w:rsidRPr="008B0C79">
        <w:t xml:space="preserve">hall be in the range </w:t>
      </w:r>
      <w:r w:rsidRPr="007D2436">
        <w:t>0</w:t>
      </w:r>
      <w:r w:rsidRPr="008B0C79">
        <w:t xml:space="preserve"> to </w:t>
      </w:r>
      <w:r w:rsidRPr="007D2436">
        <w:t>2</w:t>
      </w:r>
      <w:r w:rsidRPr="008B0C79">
        <w:t>π</w:t>
      </w:r>
      <w:r w:rsidRPr="007D2436">
        <w:t xml:space="preserve">. </w:t>
      </w:r>
    </w:p>
    <w:p w14:paraId="6537D78F" w14:textId="77777777" w:rsidR="00F1303F" w:rsidRPr="007D2436" w:rsidRDefault="00F1303F" w:rsidP="00F1303F">
      <w:pPr>
        <w:tabs>
          <w:tab w:val="left" w:pos="216"/>
          <w:tab w:val="left" w:pos="432"/>
          <w:tab w:val="left" w:pos="648"/>
          <w:tab w:val="left" w:pos="864"/>
          <w:tab w:val="left" w:pos="1080"/>
          <w:tab w:val="left" w:pos="1296"/>
          <w:tab w:val="left" w:pos="1512"/>
          <w:tab w:val="left" w:pos="1728"/>
          <w:tab w:val="left" w:pos="1944"/>
        </w:tabs>
        <w:ind w:left="363" w:hanging="360"/>
      </w:pPr>
      <w:r w:rsidRPr="007D2436">
        <w:rPr>
          <w:rStyle w:val="codeChar"/>
          <w:rFonts w:ascii="Courier" w:eastAsia="Batang" w:hAnsi="Courier"/>
        </w:rPr>
        <w:t>erp_vertical_fov</w:t>
      </w:r>
      <w:r w:rsidRPr="008B0C79">
        <w:t xml:space="preserve"> specifies the latitude range for an ERP projection corresponding to the vertical size of the </w:t>
      </w:r>
      <w:r w:rsidRPr="00371670">
        <w:t xml:space="preserve">viewport region, in units of radians. </w:t>
      </w:r>
      <w:r w:rsidRPr="007D2436">
        <w:t>The value s</w:t>
      </w:r>
      <w:r w:rsidRPr="008B0C79">
        <w:t xml:space="preserve">hall be in the range </w:t>
      </w:r>
      <w:r w:rsidRPr="007D2436">
        <w:t>0</w:t>
      </w:r>
      <w:r w:rsidRPr="008B0C79">
        <w:t xml:space="preserve"> to π.</w:t>
      </w:r>
      <w:r w:rsidRPr="007D2436">
        <w:rPr>
          <w:rStyle w:val="codeChar"/>
          <w:rFonts w:ascii="Courier" w:hAnsi="Courier"/>
        </w:rPr>
        <w:t xml:space="preserve"> </w:t>
      </w:r>
    </w:p>
    <w:p w14:paraId="2A55791E" w14:textId="77777777" w:rsidR="00F1303F" w:rsidRPr="007D2436" w:rsidRDefault="00F1303F" w:rsidP="00F1303F">
      <w:pPr>
        <w:tabs>
          <w:tab w:val="left" w:pos="216"/>
          <w:tab w:val="left" w:pos="432"/>
          <w:tab w:val="left" w:pos="648"/>
          <w:tab w:val="left" w:pos="864"/>
          <w:tab w:val="left" w:pos="1080"/>
          <w:tab w:val="left" w:pos="1296"/>
          <w:tab w:val="left" w:pos="1512"/>
          <w:tab w:val="left" w:pos="1728"/>
          <w:tab w:val="left" w:pos="1944"/>
        </w:tabs>
        <w:ind w:left="363" w:hanging="360"/>
      </w:pPr>
      <w:r w:rsidRPr="007D2436">
        <w:rPr>
          <w:rStyle w:val="codeChar"/>
          <w:rFonts w:ascii="Courier" w:eastAsia="Batang" w:hAnsi="Courier"/>
        </w:rPr>
        <w:t>perspective_horizontal_fov</w:t>
      </w:r>
      <w:r w:rsidRPr="008B0C79">
        <w:t xml:space="preserve"> specifies the horizontal field of view </w:t>
      </w:r>
      <w:r w:rsidRPr="009560EF">
        <w:t xml:space="preserve">for perspective projection in radians. The value of shall be in the range of 0 and </w:t>
      </w:r>
      <w:r w:rsidRPr="008B0C79">
        <w:t>π</w:t>
      </w:r>
      <w:r w:rsidRPr="009560EF">
        <w:t>.</w:t>
      </w:r>
      <w:r w:rsidRPr="007D2436">
        <w:t xml:space="preserve"> </w:t>
      </w:r>
    </w:p>
    <w:p w14:paraId="2C144A84" w14:textId="77777777" w:rsidR="00F1303F" w:rsidRPr="00371670" w:rsidRDefault="00F1303F" w:rsidP="00F1303F">
      <w:pPr>
        <w:pStyle w:val="fields"/>
        <w:spacing w:before="0" w:after="240"/>
        <w:ind w:left="357" w:hanging="357"/>
        <w:rPr>
          <w:rStyle w:val="codeChar"/>
          <w:rFonts w:ascii="Courier" w:hAnsi="Courier"/>
          <w:szCs w:val="22"/>
        </w:rPr>
      </w:pPr>
      <w:r w:rsidRPr="00371670">
        <w:rPr>
          <w:rStyle w:val="codeChar"/>
          <w:rFonts w:ascii="Courier" w:hAnsi="Courier"/>
          <w:szCs w:val="22"/>
        </w:rPr>
        <w:t>perspective_aspect_ratio</w:t>
      </w:r>
      <w:r w:rsidRPr="00371670">
        <w:rPr>
          <w:rFonts w:ascii="Cambria" w:eastAsiaTheme="minorEastAsia" w:hAnsi="Cambria"/>
          <w:szCs w:val="22"/>
          <w:lang w:eastAsia="en-US"/>
        </w:rPr>
        <w:t xml:space="preserve"> specifies the relative aspect ratio of viewport for perspective projection (horizontal/vertical).</w:t>
      </w:r>
      <w:r>
        <w:rPr>
          <w:rFonts w:ascii="Cambria" w:eastAsiaTheme="minorEastAsia" w:hAnsi="Cambria"/>
          <w:szCs w:val="22"/>
          <w:lang w:eastAsia="en-US"/>
        </w:rPr>
        <w:t xml:space="preserve"> </w:t>
      </w:r>
      <w:r w:rsidRPr="004766DA">
        <w:rPr>
          <w:rFonts w:ascii="Cambria" w:eastAsia="Times New Roman" w:hAnsi="Cambria"/>
          <w:szCs w:val="22"/>
          <w:lang w:eastAsia="en-US"/>
        </w:rPr>
        <w:t xml:space="preserve">The value shall be expressed in 32-bit binary floating-point format with </w:t>
      </w:r>
      <w:r>
        <w:rPr>
          <w:rFonts w:ascii="Cambria" w:eastAsia="Times New Roman" w:hAnsi="Cambria"/>
          <w:szCs w:val="22"/>
          <w:lang w:eastAsia="en-US"/>
        </w:rPr>
        <w:t xml:space="preserve">the </w:t>
      </w:r>
      <w:r w:rsidRPr="004766DA">
        <w:rPr>
          <w:rFonts w:ascii="Cambria" w:hAnsi="Cambria"/>
        </w:rPr>
        <w:t>4 bytes in big-endian order</w:t>
      </w:r>
      <w:r w:rsidRPr="004766DA">
        <w:rPr>
          <w:rFonts w:ascii="Cambria" w:eastAsia="Times New Roman" w:hAnsi="Cambria"/>
          <w:szCs w:val="22"/>
          <w:lang w:eastAsia="en-US"/>
        </w:rPr>
        <w:t xml:space="preserve"> and with the parsing process as specified in IEEE 754.</w:t>
      </w:r>
    </w:p>
    <w:p w14:paraId="217B82E5" w14:textId="77777777" w:rsidR="00F1303F" w:rsidRPr="00371670" w:rsidRDefault="00F1303F" w:rsidP="00F1303F">
      <w:pPr>
        <w:pStyle w:val="fields"/>
        <w:spacing w:before="0" w:after="240"/>
        <w:ind w:left="357" w:hanging="357"/>
        <w:rPr>
          <w:rStyle w:val="codeChar"/>
          <w:rFonts w:ascii="Courier" w:hAnsi="Courier"/>
          <w:szCs w:val="22"/>
        </w:rPr>
      </w:pPr>
      <w:r w:rsidRPr="00371670">
        <w:rPr>
          <w:rStyle w:val="codeChar"/>
          <w:rFonts w:ascii="Courier" w:hAnsi="Courier"/>
          <w:szCs w:val="22"/>
        </w:rPr>
        <w:t>ortho_aspect_ratio</w:t>
      </w:r>
      <w:r w:rsidRPr="00371670">
        <w:rPr>
          <w:rFonts w:ascii="Cambria" w:eastAsiaTheme="minorEastAsia" w:hAnsi="Cambria"/>
          <w:szCs w:val="22"/>
          <w:lang w:eastAsia="en-US"/>
        </w:rPr>
        <w:t xml:space="preserve"> specifies the relative aspect ratio of viewport for orthogonal projection (horizontal/vertical). </w:t>
      </w:r>
      <w:r>
        <w:rPr>
          <w:rFonts w:ascii="Cambria" w:eastAsia="Times New Roman" w:hAnsi="Cambria"/>
          <w:szCs w:val="22"/>
          <w:lang w:eastAsia="en-US"/>
        </w:rPr>
        <w:t>The value shall be expressed in 32-bit b</w:t>
      </w:r>
      <w:r w:rsidRPr="000718E3">
        <w:rPr>
          <w:rFonts w:ascii="Cambria" w:eastAsia="Times New Roman" w:hAnsi="Cambria"/>
          <w:szCs w:val="22"/>
          <w:lang w:eastAsia="en-US"/>
        </w:rPr>
        <w:t xml:space="preserve">inary floating-point </w:t>
      </w:r>
      <w:r>
        <w:rPr>
          <w:rFonts w:ascii="Cambria" w:eastAsia="Times New Roman" w:hAnsi="Cambria"/>
          <w:szCs w:val="22"/>
          <w:lang w:eastAsia="en-US"/>
        </w:rPr>
        <w:t xml:space="preserve">format </w:t>
      </w:r>
      <w:r w:rsidRPr="000718E3">
        <w:rPr>
          <w:rFonts w:ascii="Cambria" w:eastAsia="Times New Roman" w:hAnsi="Cambria"/>
          <w:szCs w:val="22"/>
          <w:lang w:eastAsia="en-US"/>
        </w:rPr>
        <w:t xml:space="preserve">with </w:t>
      </w:r>
      <w:r>
        <w:rPr>
          <w:rFonts w:ascii="Cambria" w:eastAsia="Times New Roman" w:hAnsi="Cambria"/>
          <w:szCs w:val="22"/>
          <w:lang w:eastAsia="en-US"/>
        </w:rPr>
        <w:t xml:space="preserve">the </w:t>
      </w:r>
      <w:r w:rsidRPr="004766DA">
        <w:rPr>
          <w:rFonts w:ascii="Cambria" w:hAnsi="Cambria"/>
        </w:rPr>
        <w:t>4 bytes in big-endian order</w:t>
      </w:r>
      <w:r w:rsidRPr="004766DA">
        <w:rPr>
          <w:rFonts w:ascii="Cambria" w:eastAsia="Times New Roman" w:hAnsi="Cambria"/>
          <w:szCs w:val="22"/>
          <w:lang w:eastAsia="en-US"/>
        </w:rPr>
        <w:t xml:space="preserve"> and with </w:t>
      </w:r>
      <w:r w:rsidRPr="000718E3">
        <w:rPr>
          <w:rFonts w:ascii="Cambria" w:eastAsia="Times New Roman" w:hAnsi="Cambria"/>
          <w:szCs w:val="22"/>
          <w:lang w:eastAsia="en-US"/>
        </w:rPr>
        <w:t>the parsing process as specified in IEEE 754.</w:t>
      </w:r>
    </w:p>
    <w:p w14:paraId="1A5955F9" w14:textId="77777777" w:rsidR="00F1303F" w:rsidRPr="00371670" w:rsidRDefault="00F1303F" w:rsidP="00F1303F">
      <w:pPr>
        <w:pStyle w:val="fields"/>
        <w:spacing w:before="0" w:after="240"/>
        <w:ind w:left="357" w:hanging="357"/>
        <w:rPr>
          <w:rStyle w:val="codeChar"/>
          <w:rFonts w:ascii="Courier" w:hAnsi="Courier"/>
          <w:szCs w:val="22"/>
        </w:rPr>
      </w:pPr>
      <w:r w:rsidRPr="00371670">
        <w:rPr>
          <w:rStyle w:val="codeChar"/>
          <w:rFonts w:ascii="Courier" w:hAnsi="Courier"/>
          <w:szCs w:val="22"/>
        </w:rPr>
        <w:t>ortho_horizontal_size</w:t>
      </w:r>
      <w:r w:rsidRPr="00371670">
        <w:rPr>
          <w:rFonts w:ascii="Cambria" w:eastAsiaTheme="minorEastAsia" w:hAnsi="Cambria"/>
          <w:szCs w:val="22"/>
          <w:lang w:eastAsia="en-US"/>
        </w:rPr>
        <w:t xml:space="preserve"> specifies the horizontal size of the orthogonal in metr</w:t>
      </w:r>
      <w:r>
        <w:rPr>
          <w:rFonts w:ascii="Cambria" w:eastAsiaTheme="minorEastAsia" w:hAnsi="Cambria"/>
          <w:szCs w:val="22"/>
          <w:lang w:eastAsia="en-US"/>
        </w:rPr>
        <w:t>e</w:t>
      </w:r>
      <w:r w:rsidRPr="00371670">
        <w:rPr>
          <w:rFonts w:ascii="Cambria" w:eastAsiaTheme="minorEastAsia" w:hAnsi="Cambria"/>
          <w:szCs w:val="22"/>
          <w:lang w:eastAsia="en-US"/>
        </w:rPr>
        <w:t>s.</w:t>
      </w:r>
      <w:r>
        <w:rPr>
          <w:rFonts w:ascii="Cambria" w:eastAsiaTheme="minorEastAsia" w:hAnsi="Cambria"/>
          <w:szCs w:val="22"/>
          <w:lang w:eastAsia="en-US"/>
        </w:rPr>
        <w:t xml:space="preserve"> </w:t>
      </w:r>
      <w:r>
        <w:rPr>
          <w:rFonts w:ascii="Cambria" w:eastAsia="Times New Roman" w:hAnsi="Cambria"/>
          <w:szCs w:val="22"/>
          <w:lang w:eastAsia="en-US"/>
        </w:rPr>
        <w:t>The value shall be expressed in 32-bit b</w:t>
      </w:r>
      <w:r w:rsidRPr="000718E3">
        <w:rPr>
          <w:rFonts w:ascii="Cambria" w:eastAsia="Times New Roman" w:hAnsi="Cambria"/>
          <w:szCs w:val="22"/>
          <w:lang w:eastAsia="en-US"/>
        </w:rPr>
        <w:t xml:space="preserve">inary floating-point </w:t>
      </w:r>
      <w:r>
        <w:rPr>
          <w:rFonts w:ascii="Cambria" w:eastAsia="Times New Roman" w:hAnsi="Cambria"/>
          <w:szCs w:val="22"/>
          <w:lang w:eastAsia="en-US"/>
        </w:rPr>
        <w:t xml:space="preserve">format </w:t>
      </w:r>
      <w:r w:rsidRPr="000718E3">
        <w:rPr>
          <w:rFonts w:ascii="Cambria" w:eastAsia="Times New Roman" w:hAnsi="Cambria"/>
          <w:szCs w:val="22"/>
          <w:lang w:eastAsia="en-US"/>
        </w:rPr>
        <w:t xml:space="preserve">with </w:t>
      </w:r>
      <w:r>
        <w:rPr>
          <w:rFonts w:ascii="Cambria" w:eastAsia="Times New Roman" w:hAnsi="Cambria"/>
          <w:szCs w:val="22"/>
          <w:lang w:eastAsia="en-US"/>
        </w:rPr>
        <w:t xml:space="preserve">the </w:t>
      </w:r>
      <w:r w:rsidRPr="004766DA">
        <w:rPr>
          <w:rFonts w:ascii="Cambria" w:hAnsi="Cambria"/>
        </w:rPr>
        <w:t>4 bytes in big-endian order</w:t>
      </w:r>
      <w:r w:rsidRPr="004766DA">
        <w:rPr>
          <w:rFonts w:ascii="Cambria" w:eastAsia="Times New Roman" w:hAnsi="Cambria"/>
          <w:szCs w:val="22"/>
          <w:lang w:eastAsia="en-US"/>
        </w:rPr>
        <w:t xml:space="preserve"> and with </w:t>
      </w:r>
      <w:r w:rsidRPr="000718E3">
        <w:rPr>
          <w:rFonts w:ascii="Cambria" w:eastAsia="Times New Roman" w:hAnsi="Cambria"/>
          <w:szCs w:val="22"/>
          <w:lang w:eastAsia="en-US"/>
        </w:rPr>
        <w:t>the parsing process as specified in IEEE 754.</w:t>
      </w:r>
    </w:p>
    <w:p w14:paraId="7043EF92" w14:textId="77777777" w:rsidR="00F1303F" w:rsidRDefault="00F1303F" w:rsidP="00F1303F">
      <w:pPr>
        <w:pStyle w:val="fields"/>
        <w:spacing w:before="0" w:after="240"/>
        <w:ind w:left="357" w:hanging="357"/>
        <w:rPr>
          <w:rFonts w:ascii="Cambria" w:eastAsia="Times New Roman" w:hAnsi="Cambria"/>
          <w:szCs w:val="22"/>
          <w:lang w:eastAsia="en-US"/>
        </w:rPr>
      </w:pPr>
      <w:r w:rsidRPr="00371670">
        <w:rPr>
          <w:rStyle w:val="codeChar"/>
          <w:rFonts w:ascii="Courier" w:hAnsi="Courier"/>
          <w:szCs w:val="22"/>
        </w:rPr>
        <w:lastRenderedPageBreak/>
        <w:t>clipping_near_plane</w:t>
      </w:r>
      <w:r w:rsidRPr="00371670">
        <w:rPr>
          <w:rFonts w:ascii="Cambria" w:eastAsiaTheme="minorEastAsia" w:hAnsi="Cambria"/>
          <w:szCs w:val="22"/>
          <w:lang w:eastAsia="en-US"/>
        </w:rPr>
        <w:t xml:space="preserve"> and </w:t>
      </w:r>
      <w:r w:rsidRPr="00371670">
        <w:rPr>
          <w:rStyle w:val="codeChar"/>
          <w:rFonts w:ascii="Courier" w:hAnsi="Courier"/>
          <w:szCs w:val="22"/>
        </w:rPr>
        <w:t>clipping_far_plane</w:t>
      </w:r>
      <w:r w:rsidRPr="00371670">
        <w:rPr>
          <w:rFonts w:ascii="Cambria" w:eastAsiaTheme="minorEastAsia" w:hAnsi="Cambria"/>
          <w:szCs w:val="22"/>
          <w:lang w:eastAsia="en-US"/>
        </w:rPr>
        <w:t xml:space="preserve"> indicate the near and far depths (or distances) based on the near and far clipping planes of the viewport in metr</w:t>
      </w:r>
      <w:r>
        <w:rPr>
          <w:rFonts w:ascii="Cambria" w:eastAsiaTheme="minorEastAsia" w:hAnsi="Cambria"/>
          <w:szCs w:val="22"/>
          <w:lang w:eastAsia="en-US"/>
        </w:rPr>
        <w:t>e</w:t>
      </w:r>
      <w:r w:rsidRPr="00371670">
        <w:rPr>
          <w:rFonts w:ascii="Cambria" w:eastAsiaTheme="minorEastAsia" w:hAnsi="Cambria"/>
          <w:szCs w:val="22"/>
          <w:lang w:eastAsia="en-US"/>
        </w:rPr>
        <w:t>s.</w:t>
      </w:r>
      <w:r>
        <w:rPr>
          <w:rFonts w:ascii="Cambria" w:eastAsiaTheme="minorEastAsia" w:hAnsi="Cambria"/>
          <w:szCs w:val="22"/>
          <w:lang w:eastAsia="en-US"/>
        </w:rPr>
        <w:t xml:space="preserve"> </w:t>
      </w:r>
      <w:r>
        <w:rPr>
          <w:rFonts w:ascii="Cambria" w:eastAsia="Times New Roman" w:hAnsi="Cambria"/>
          <w:szCs w:val="22"/>
          <w:lang w:eastAsia="en-US"/>
        </w:rPr>
        <w:t>The values shall be expressed in 32-bit b</w:t>
      </w:r>
      <w:r w:rsidRPr="000718E3">
        <w:rPr>
          <w:rFonts w:ascii="Cambria" w:eastAsia="Times New Roman" w:hAnsi="Cambria"/>
          <w:szCs w:val="22"/>
          <w:lang w:eastAsia="en-US"/>
        </w:rPr>
        <w:t xml:space="preserve">inary floating-point </w:t>
      </w:r>
      <w:r>
        <w:rPr>
          <w:rFonts w:ascii="Cambria" w:eastAsia="Times New Roman" w:hAnsi="Cambria"/>
          <w:szCs w:val="22"/>
          <w:lang w:eastAsia="en-US"/>
        </w:rPr>
        <w:t xml:space="preserve">format </w:t>
      </w:r>
      <w:r w:rsidRPr="000718E3">
        <w:rPr>
          <w:rFonts w:ascii="Cambria" w:eastAsia="Times New Roman" w:hAnsi="Cambria"/>
          <w:szCs w:val="22"/>
          <w:lang w:eastAsia="en-US"/>
        </w:rPr>
        <w:t xml:space="preserve">with </w:t>
      </w:r>
      <w:r>
        <w:rPr>
          <w:rFonts w:ascii="Cambria" w:eastAsia="Times New Roman" w:hAnsi="Cambria"/>
          <w:szCs w:val="22"/>
          <w:lang w:eastAsia="en-US"/>
        </w:rPr>
        <w:t xml:space="preserve">the </w:t>
      </w:r>
      <w:r w:rsidRPr="004766DA">
        <w:rPr>
          <w:rFonts w:ascii="Cambria" w:hAnsi="Cambria"/>
        </w:rPr>
        <w:t>4 bytes in big-endian order</w:t>
      </w:r>
      <w:r w:rsidRPr="004766DA">
        <w:rPr>
          <w:rFonts w:ascii="Cambria" w:eastAsia="Times New Roman" w:hAnsi="Cambria"/>
          <w:szCs w:val="22"/>
          <w:lang w:eastAsia="en-US"/>
        </w:rPr>
        <w:t xml:space="preserve"> and with </w:t>
      </w:r>
      <w:r w:rsidRPr="000718E3">
        <w:rPr>
          <w:rFonts w:ascii="Cambria" w:eastAsia="Times New Roman" w:hAnsi="Cambria"/>
          <w:szCs w:val="22"/>
          <w:lang w:eastAsia="en-US"/>
        </w:rPr>
        <w:t>the parsing process as specified in IEEE 754.</w:t>
      </w:r>
    </w:p>
    <w:p w14:paraId="3500A263" w14:textId="425246E4" w:rsidR="00F1303F" w:rsidRPr="00F1303F" w:rsidRDefault="00F1303F" w:rsidP="00F1303F">
      <w:pPr>
        <w:tabs>
          <w:tab w:val="left" w:pos="403"/>
        </w:tabs>
        <w:spacing w:after="240" w:line="240" w:lineRule="atLeast"/>
        <w:contextualSpacing/>
        <w:rPr>
          <w:highlight w:val="yellow"/>
          <w:lang w:val="en-GB" w:eastAsia="ja-JP"/>
        </w:rPr>
      </w:pPr>
    </w:p>
    <w:p w14:paraId="6976724A" w14:textId="65867FED" w:rsidR="00F1303F" w:rsidRPr="00F1303F" w:rsidRDefault="00F1303F" w:rsidP="00F1303F">
      <w:pPr>
        <w:tabs>
          <w:tab w:val="left" w:pos="403"/>
        </w:tabs>
        <w:spacing w:after="240" w:line="240" w:lineRule="atLeast"/>
        <w:contextualSpacing/>
        <w:rPr>
          <w:highlight w:val="yellow"/>
          <w:lang w:val="en-GB" w:eastAsia="ja-JP"/>
        </w:rPr>
      </w:pPr>
    </w:p>
    <w:p w14:paraId="73E69218" w14:textId="77777777" w:rsidR="00F1303F" w:rsidRPr="00F1303F" w:rsidRDefault="00F1303F" w:rsidP="00F1303F">
      <w:pPr>
        <w:tabs>
          <w:tab w:val="left" w:pos="403"/>
        </w:tabs>
        <w:spacing w:after="240" w:line="240" w:lineRule="atLeast"/>
        <w:contextualSpacing/>
        <w:rPr>
          <w:highlight w:val="yellow"/>
          <w:lang w:eastAsia="ja-JP"/>
        </w:rPr>
      </w:pPr>
    </w:p>
    <w:p w14:paraId="49D5A3AB" w14:textId="19817B70" w:rsidR="004475E7" w:rsidRPr="0072376F" w:rsidRDefault="004475E7" w:rsidP="004475E7">
      <w:pPr>
        <w:pStyle w:val="Heading2"/>
        <w:rPr>
          <w:rFonts w:ascii="Times New Roman" w:eastAsia="MS Mincho" w:hAnsi="Times New Roman"/>
          <w:sz w:val="26"/>
          <w:szCs w:val="26"/>
          <w:lang w:eastAsia="ja-JP"/>
        </w:rPr>
      </w:pPr>
      <w:bookmarkStart w:id="75" w:name="_Toc109574470"/>
      <w:r w:rsidRPr="0072376F">
        <w:rPr>
          <w:rFonts w:ascii="Times New Roman" w:eastAsia="MS Mincho" w:hAnsi="Times New Roman"/>
          <w:sz w:val="26"/>
          <w:szCs w:val="26"/>
          <w:lang w:eastAsia="ja-JP"/>
        </w:rPr>
        <w:t>Viewing Spaces</w:t>
      </w:r>
      <w:bookmarkEnd w:id="75"/>
    </w:p>
    <w:p w14:paraId="17692600" w14:textId="2B82BEF7" w:rsidR="004475E7" w:rsidRPr="0072376F" w:rsidRDefault="004475E7" w:rsidP="00227F5F">
      <w:pPr>
        <w:pStyle w:val="Heading3"/>
        <w:rPr>
          <w:rFonts w:eastAsia="MS Mincho"/>
          <w:sz w:val="24"/>
          <w:szCs w:val="24"/>
          <w:lang w:eastAsia="ja-JP"/>
        </w:rPr>
      </w:pPr>
      <w:bookmarkStart w:id="76" w:name="_Toc109574471"/>
      <w:r w:rsidRPr="0072376F">
        <w:rPr>
          <w:rFonts w:eastAsia="MS Mincho"/>
          <w:sz w:val="24"/>
          <w:szCs w:val="24"/>
          <w:lang w:eastAsia="ja-JP"/>
        </w:rPr>
        <w:t>Cuboid Viewing Spaces</w:t>
      </w:r>
      <w:bookmarkEnd w:id="76"/>
    </w:p>
    <w:p w14:paraId="34A518BF" w14:textId="630F017C" w:rsidR="00FB3160" w:rsidRDefault="00FB3160" w:rsidP="00FB3160">
      <w:pPr>
        <w:tabs>
          <w:tab w:val="left" w:pos="403"/>
        </w:tabs>
        <w:spacing w:after="240" w:line="240" w:lineRule="atLeast"/>
        <w:contextualSpacing/>
      </w:pPr>
      <w:bookmarkStart w:id="77" w:name="_Toc94083889"/>
      <w:bookmarkStart w:id="78" w:name="_Toc94083891"/>
      <w:bookmarkEnd w:id="77"/>
      <w:bookmarkEnd w:id="78"/>
      <w:r>
        <w:t>A cuboid viewing space is defined as follows:</w:t>
      </w:r>
    </w:p>
    <w:p w14:paraId="3CB3319A" w14:textId="58E7F5B8" w:rsidR="00FB3160" w:rsidRPr="0072376F" w:rsidRDefault="00FB3160" w:rsidP="0072376F">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Syntax</w:t>
      </w:r>
    </w:p>
    <w:p w14:paraId="40D26E3C" w14:textId="5115EB69" w:rsidR="00FB3160" w:rsidRDefault="00FB3160" w:rsidP="005E6013">
      <w:pPr>
        <w:pStyle w:val="code"/>
        <w:rPr>
          <w:lang w:eastAsia="ja-JP"/>
        </w:rPr>
      </w:pPr>
      <w:r w:rsidRPr="00491569">
        <w:t xml:space="preserve">aligned(8) class </w:t>
      </w:r>
      <w:r>
        <w:t>ViewingSpace</w:t>
      </w:r>
      <w:r w:rsidRPr="00491569">
        <w:t>(</w:t>
      </w:r>
      <w:r>
        <w:rPr>
          <w:lang w:eastAsia="ja-JP"/>
        </w:rPr>
        <w:t>unsigned int(8) precision</w:t>
      </w:r>
      <w:r w:rsidRPr="00491569">
        <w:t>) {</w:t>
      </w:r>
      <w:r w:rsidR="00F1303F">
        <w:br/>
      </w:r>
      <w:r>
        <w:tab/>
      </w:r>
      <w:r w:rsidRPr="00491569">
        <w:t xml:space="preserve">Vector3 </w:t>
      </w:r>
      <w:bookmarkStart w:id="79" w:name="_Hlk92917845"/>
      <w:r w:rsidRPr="00491569">
        <w:t>anchor</w:t>
      </w:r>
      <w:bookmarkEnd w:id="79"/>
      <w:r w:rsidRPr="00491569">
        <w:t>(</w:t>
      </w:r>
      <w:r>
        <w:rPr>
          <w:lang w:eastAsia="ja-JP"/>
        </w:rPr>
        <w:t>precision)</w:t>
      </w:r>
      <w:r w:rsidRPr="00491569">
        <w:t>;</w:t>
      </w:r>
      <w:r w:rsidR="00F1303F">
        <w:br/>
      </w:r>
      <w:r w:rsidRPr="00491569">
        <w:tab/>
        <w:t xml:space="preserve">Vector3 </w:t>
      </w:r>
      <w:bookmarkStart w:id="80" w:name="_Hlk92917979"/>
      <w:r w:rsidRPr="00491569">
        <w:t>dimensions</w:t>
      </w:r>
      <w:bookmarkEnd w:id="80"/>
      <w:r w:rsidRPr="00491569">
        <w:t>(</w:t>
      </w:r>
      <w:r>
        <w:rPr>
          <w:lang w:eastAsia="ja-JP"/>
        </w:rPr>
        <w:t>precision</w:t>
      </w:r>
      <w:r w:rsidRPr="00491569">
        <w:t>);</w:t>
      </w:r>
      <w:r w:rsidR="00F1303F" w:rsidRPr="00F1303F">
        <w:t xml:space="preserve"> </w:t>
      </w:r>
      <w:r w:rsidR="00F1303F">
        <w:br/>
      </w:r>
      <w:r w:rsidRPr="00491569">
        <w:t>}</w:t>
      </w:r>
    </w:p>
    <w:p w14:paraId="63DBB7AE" w14:textId="6AE8F7C6" w:rsidR="00FB3160" w:rsidRPr="0072376F" w:rsidRDefault="00FB3160" w:rsidP="0072376F">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Semantics</w:t>
      </w:r>
    </w:p>
    <w:p w14:paraId="7F227DC7" w14:textId="77777777" w:rsidR="00FB3160" w:rsidRPr="00271A85" w:rsidRDefault="00FB3160" w:rsidP="006016CC">
      <w:pPr>
        <w:tabs>
          <w:tab w:val="left" w:pos="1701"/>
        </w:tabs>
        <w:ind w:left="357" w:hanging="357"/>
        <w:rPr>
          <w:szCs w:val="20"/>
        </w:rPr>
      </w:pPr>
      <w:r w:rsidRPr="00E34E8F">
        <w:rPr>
          <w:rFonts w:ascii="Courier" w:hAnsi="Courier"/>
          <w:sz w:val="20"/>
        </w:rPr>
        <w:t>anchor</w:t>
      </w:r>
      <w:r w:rsidRPr="00A42187">
        <w:rPr>
          <w:rFonts w:ascii="Courier" w:hAnsi="Courier"/>
          <w:sz w:val="20"/>
        </w:rPr>
        <w:t>.</w:t>
      </w:r>
      <w:r w:rsidRPr="00E23869">
        <w:rPr>
          <w:rFonts w:ascii="Courier" w:hAnsi="Courier"/>
          <w:sz w:val="20"/>
        </w:rPr>
        <w:t>x</w:t>
      </w:r>
      <w:r w:rsidRPr="00C44DF0">
        <w:rPr>
          <w:szCs w:val="20"/>
        </w:rPr>
        <w:t xml:space="preserve">, </w:t>
      </w:r>
      <w:r w:rsidRPr="00E34E8F">
        <w:rPr>
          <w:rFonts w:ascii="Courier" w:hAnsi="Courier"/>
          <w:sz w:val="20"/>
        </w:rPr>
        <w:t>anchor</w:t>
      </w:r>
      <w:r>
        <w:rPr>
          <w:rFonts w:ascii="Courier" w:hAnsi="Courier"/>
          <w:sz w:val="20"/>
        </w:rPr>
        <w:t>.</w:t>
      </w:r>
      <w:r w:rsidRPr="00E23869">
        <w:rPr>
          <w:rFonts w:ascii="Courier" w:hAnsi="Courier"/>
          <w:sz w:val="20"/>
        </w:rPr>
        <w:t>y</w:t>
      </w:r>
      <w:r w:rsidRPr="00C44DF0">
        <w:rPr>
          <w:szCs w:val="20"/>
        </w:rPr>
        <w:t>, and</w:t>
      </w:r>
      <w:r w:rsidRPr="00E23869">
        <w:rPr>
          <w:szCs w:val="20"/>
        </w:rPr>
        <w:t xml:space="preserve"> </w:t>
      </w:r>
      <w:r w:rsidRPr="00E34E8F">
        <w:rPr>
          <w:rFonts w:ascii="Courier" w:hAnsi="Courier"/>
          <w:sz w:val="20"/>
        </w:rPr>
        <w:t>anchor</w:t>
      </w:r>
      <w:r>
        <w:rPr>
          <w:rFonts w:ascii="Courier" w:hAnsi="Courier"/>
          <w:sz w:val="20"/>
        </w:rPr>
        <w:t>.</w:t>
      </w:r>
      <w:r w:rsidRPr="00E23869">
        <w:rPr>
          <w:rFonts w:ascii="Courier" w:hAnsi="Courier"/>
          <w:sz w:val="20"/>
        </w:rPr>
        <w:t>z</w:t>
      </w:r>
      <w:r w:rsidRPr="000753F9">
        <w:rPr>
          <w:szCs w:val="20"/>
        </w:rPr>
        <w:t xml:space="preserve"> </w:t>
      </w:r>
      <w:r w:rsidRPr="00C44DF0">
        <w:rPr>
          <w:szCs w:val="20"/>
        </w:rPr>
        <w:t xml:space="preserve">indicate </w:t>
      </w:r>
      <w:r>
        <w:rPr>
          <w:szCs w:val="20"/>
        </w:rPr>
        <w:t xml:space="preserve">the x, y, z position values of the anchor point of the viewing space, </w:t>
      </w:r>
      <w:r w:rsidRPr="00C44DF0">
        <w:rPr>
          <w:szCs w:val="20"/>
        </w:rPr>
        <w:t>respectively, relative to the origin</w:t>
      </w:r>
      <w:r>
        <w:rPr>
          <w:szCs w:val="20"/>
        </w:rPr>
        <w:t xml:space="preserve"> </w:t>
      </w:r>
      <w:r w:rsidRPr="00B15378">
        <w:rPr>
          <w:rFonts w:ascii="Courier" w:hAnsi="Courier"/>
          <w:sz w:val="20"/>
          <w:szCs w:val="20"/>
        </w:rPr>
        <w:t>(0,0,0)</w:t>
      </w:r>
      <w:r>
        <w:rPr>
          <w:szCs w:val="20"/>
        </w:rPr>
        <w:t>.</w:t>
      </w:r>
    </w:p>
    <w:p w14:paraId="694026E3" w14:textId="77777777" w:rsidR="00FB3160" w:rsidRPr="00E06F14" w:rsidRDefault="00FB3160" w:rsidP="006016CC">
      <w:pPr>
        <w:ind w:left="363" w:hanging="360"/>
      </w:pPr>
      <w:r w:rsidRPr="007F728C">
        <w:rPr>
          <w:rFonts w:ascii="Courier" w:hAnsi="Courier"/>
          <w:sz w:val="20"/>
        </w:rPr>
        <w:t>dimensions</w:t>
      </w:r>
      <w:r w:rsidRPr="00A42187">
        <w:rPr>
          <w:rFonts w:ascii="Courier" w:hAnsi="Courier"/>
          <w:sz w:val="20"/>
        </w:rPr>
        <w:t>.</w:t>
      </w:r>
      <w:r w:rsidRPr="00E23869">
        <w:rPr>
          <w:rFonts w:ascii="Courier" w:hAnsi="Courier"/>
          <w:sz w:val="20"/>
        </w:rPr>
        <w:t>x</w:t>
      </w:r>
      <w:r w:rsidRPr="00C44DF0">
        <w:rPr>
          <w:szCs w:val="20"/>
        </w:rPr>
        <w:t xml:space="preserve">, </w:t>
      </w:r>
      <w:r w:rsidRPr="007F728C">
        <w:rPr>
          <w:rFonts w:ascii="Courier" w:hAnsi="Courier"/>
          <w:sz w:val="20"/>
        </w:rPr>
        <w:t>dimensions</w:t>
      </w:r>
      <w:r>
        <w:rPr>
          <w:rFonts w:ascii="Courier" w:hAnsi="Courier"/>
          <w:sz w:val="20"/>
        </w:rPr>
        <w:t>.</w:t>
      </w:r>
      <w:r w:rsidRPr="00E23869">
        <w:rPr>
          <w:rFonts w:ascii="Courier" w:hAnsi="Courier"/>
          <w:sz w:val="20"/>
        </w:rPr>
        <w:t>y</w:t>
      </w:r>
      <w:r w:rsidRPr="00C44DF0">
        <w:rPr>
          <w:szCs w:val="20"/>
        </w:rPr>
        <w:t>, and</w:t>
      </w:r>
      <w:r w:rsidRPr="00E23869">
        <w:rPr>
          <w:szCs w:val="20"/>
        </w:rPr>
        <w:t xml:space="preserve"> </w:t>
      </w:r>
      <w:r w:rsidRPr="007F728C">
        <w:rPr>
          <w:rFonts w:ascii="Courier" w:hAnsi="Courier"/>
          <w:sz w:val="20"/>
        </w:rPr>
        <w:t>dimensions</w:t>
      </w:r>
      <w:r>
        <w:rPr>
          <w:rFonts w:ascii="Courier" w:hAnsi="Courier"/>
          <w:sz w:val="20"/>
        </w:rPr>
        <w:t>.</w:t>
      </w:r>
      <w:r w:rsidRPr="00E23869">
        <w:rPr>
          <w:rFonts w:ascii="Courier" w:hAnsi="Courier"/>
          <w:sz w:val="20"/>
        </w:rPr>
        <w:t>z</w:t>
      </w:r>
      <w:r w:rsidRPr="000753F9">
        <w:rPr>
          <w:szCs w:val="20"/>
        </w:rPr>
        <w:t xml:space="preserve"> </w:t>
      </w:r>
      <w:r w:rsidRPr="00C44DF0">
        <w:rPr>
          <w:szCs w:val="20"/>
        </w:rPr>
        <w:t xml:space="preserve">indicate the </w:t>
      </w:r>
      <w:r>
        <w:rPr>
          <w:szCs w:val="20"/>
        </w:rPr>
        <w:t>dimensions</w:t>
      </w:r>
      <w:r w:rsidRPr="00C44DF0">
        <w:rPr>
          <w:szCs w:val="20"/>
        </w:rPr>
        <w:t xml:space="preserve"> </w:t>
      </w:r>
      <w:r>
        <w:rPr>
          <w:szCs w:val="20"/>
        </w:rPr>
        <w:t xml:space="preserve">(or ranges) </w:t>
      </w:r>
      <w:r w:rsidRPr="00C44DF0">
        <w:rPr>
          <w:szCs w:val="20"/>
        </w:rPr>
        <w:t xml:space="preserve">in the Cartesian coordinates along the x, y, and z axes, respectively, </w:t>
      </w:r>
      <w:r>
        <w:rPr>
          <w:szCs w:val="20"/>
        </w:rPr>
        <w:t>from</w:t>
      </w:r>
      <w:r w:rsidRPr="00C44DF0">
        <w:rPr>
          <w:szCs w:val="20"/>
        </w:rPr>
        <w:t xml:space="preserve"> to the </w:t>
      </w:r>
      <w:r>
        <w:rPr>
          <w:szCs w:val="20"/>
        </w:rPr>
        <w:t xml:space="preserve">anchor </w:t>
      </w:r>
      <w:r w:rsidRPr="00B15378">
        <w:rPr>
          <w:rFonts w:ascii="Courier" w:hAnsi="Courier"/>
          <w:sz w:val="20"/>
          <w:szCs w:val="20"/>
        </w:rPr>
        <w:t>(</w:t>
      </w:r>
      <w:r w:rsidRPr="00E34E8F">
        <w:rPr>
          <w:rFonts w:ascii="Courier" w:hAnsi="Courier"/>
          <w:sz w:val="20"/>
        </w:rPr>
        <w:t>anchor</w:t>
      </w:r>
      <w:r w:rsidRPr="00A42187">
        <w:rPr>
          <w:rFonts w:ascii="Courier" w:hAnsi="Courier"/>
          <w:sz w:val="20"/>
        </w:rPr>
        <w:t>.</w:t>
      </w:r>
      <w:r w:rsidRPr="00E23869">
        <w:rPr>
          <w:rFonts w:ascii="Courier" w:hAnsi="Courier"/>
          <w:sz w:val="20"/>
        </w:rPr>
        <w:t>x</w:t>
      </w:r>
      <w:r w:rsidRPr="00C44DF0">
        <w:rPr>
          <w:szCs w:val="20"/>
        </w:rPr>
        <w:t xml:space="preserve">, </w:t>
      </w:r>
      <w:r w:rsidRPr="00E34E8F">
        <w:rPr>
          <w:rFonts w:ascii="Courier" w:hAnsi="Courier"/>
          <w:sz w:val="20"/>
        </w:rPr>
        <w:t>anchor</w:t>
      </w:r>
      <w:r>
        <w:rPr>
          <w:rFonts w:ascii="Courier" w:hAnsi="Courier"/>
          <w:sz w:val="20"/>
        </w:rPr>
        <w:t>.</w:t>
      </w:r>
      <w:r w:rsidRPr="00E23869">
        <w:rPr>
          <w:rFonts w:ascii="Courier" w:hAnsi="Courier"/>
          <w:sz w:val="20"/>
        </w:rPr>
        <w:t>y</w:t>
      </w:r>
      <w:r w:rsidRPr="00C44DF0">
        <w:rPr>
          <w:szCs w:val="20"/>
        </w:rPr>
        <w:t xml:space="preserve">, </w:t>
      </w:r>
      <w:r w:rsidRPr="00E34E8F">
        <w:rPr>
          <w:rFonts w:ascii="Courier" w:hAnsi="Courier"/>
          <w:sz w:val="20"/>
        </w:rPr>
        <w:t>anchor</w:t>
      </w:r>
      <w:r>
        <w:rPr>
          <w:rFonts w:ascii="Courier" w:hAnsi="Courier"/>
          <w:sz w:val="20"/>
        </w:rPr>
        <w:t>.</w:t>
      </w:r>
      <w:r w:rsidRPr="00E23869">
        <w:rPr>
          <w:rFonts w:ascii="Courier" w:hAnsi="Courier"/>
          <w:sz w:val="20"/>
        </w:rPr>
        <w:t>z</w:t>
      </w:r>
      <w:r w:rsidRPr="00B15378">
        <w:rPr>
          <w:rFonts w:ascii="Courier" w:hAnsi="Courier"/>
          <w:sz w:val="20"/>
          <w:szCs w:val="20"/>
        </w:rPr>
        <w:t>)</w:t>
      </w:r>
      <w:r>
        <w:rPr>
          <w:sz w:val="20"/>
          <w:szCs w:val="15"/>
        </w:rPr>
        <w:t>.</w:t>
      </w:r>
    </w:p>
    <w:p w14:paraId="5D20CC5F" w14:textId="37683B74" w:rsidR="00FB3160" w:rsidRDefault="008D01AC" w:rsidP="008D01AC">
      <w:pPr>
        <w:tabs>
          <w:tab w:val="left" w:pos="403"/>
        </w:tabs>
        <w:spacing w:after="240" w:line="240" w:lineRule="atLeast"/>
        <w:contextualSpacing/>
        <w:rPr>
          <w:lang w:eastAsia="ja-JP"/>
        </w:rPr>
      </w:pPr>
      <w:ins w:id="81" w:author="XinWang MediaTek" w:date="2022-10-24T00:30:00Z">
        <w:r>
          <w:rPr>
            <w:lang w:eastAsia="ja-JP"/>
          </w:rPr>
          <w:t>Note.</w:t>
        </w:r>
      </w:ins>
    </w:p>
    <w:p w14:paraId="4E4D46A8"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Dimensions: 3D and 2D</w:t>
      </w:r>
    </w:p>
    <w:p w14:paraId="059C7553" w14:textId="77777777" w:rsidR="00FB3160" w:rsidRPr="009951EF" w:rsidRDefault="00FB3160" w:rsidP="00AE0A69">
      <w:pPr>
        <w:pStyle w:val="ListParagraph"/>
        <w:numPr>
          <w:ilvl w:val="1"/>
          <w:numId w:val="1"/>
        </w:numPr>
        <w:tabs>
          <w:tab w:val="left" w:pos="403"/>
        </w:tabs>
        <w:spacing w:after="240" w:line="240" w:lineRule="atLeast"/>
        <w:contextualSpacing/>
        <w:rPr>
          <w:highlight w:val="yellow"/>
          <w:lang w:eastAsia="ja-JP"/>
        </w:rPr>
      </w:pPr>
      <w:commentRangeStart w:id="82"/>
      <w:r w:rsidRPr="009951EF">
        <w:rPr>
          <w:highlight w:val="yellow"/>
          <w:lang w:eastAsia="ja-JP"/>
        </w:rPr>
        <w:t>TBD: What is a 2D viewing space?</w:t>
      </w:r>
      <w:commentRangeEnd w:id="82"/>
      <w:r w:rsidR="008D01AC">
        <w:rPr>
          <w:rStyle w:val="CommentReference"/>
        </w:rPr>
        <w:commentReference w:id="82"/>
      </w:r>
    </w:p>
    <w:p w14:paraId="5E4D9FE8"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 xml:space="preserve">Shapes: </w:t>
      </w:r>
      <w:r w:rsidRPr="00AD4EC8">
        <w:rPr>
          <w:lang w:eastAsia="ja-JP"/>
        </w:rPr>
        <w:t xml:space="preserve">Cuboid </w:t>
      </w:r>
      <w:r>
        <w:rPr>
          <w:lang w:eastAsia="ja-JP"/>
        </w:rPr>
        <w:t xml:space="preserve">(Bounding Box), </w:t>
      </w:r>
      <w:commentRangeStart w:id="83"/>
      <w:r w:rsidRPr="00AD4EC8">
        <w:rPr>
          <w:lang w:eastAsia="ja-JP"/>
        </w:rPr>
        <w:t>Sphere</w:t>
      </w:r>
      <w:r>
        <w:rPr>
          <w:lang w:eastAsia="ja-JP"/>
        </w:rPr>
        <w:t xml:space="preserve">, </w:t>
      </w:r>
      <w:r w:rsidRPr="00AD4EC8">
        <w:rPr>
          <w:lang w:eastAsia="ja-JP"/>
        </w:rPr>
        <w:t>Cylinder</w:t>
      </w:r>
      <w:r>
        <w:rPr>
          <w:lang w:eastAsia="ja-JP"/>
        </w:rPr>
        <w:t xml:space="preserve">, </w:t>
      </w:r>
      <w:r w:rsidRPr="00AD4EC8">
        <w:rPr>
          <w:rFonts w:hint="eastAsia"/>
          <w:lang w:eastAsia="ja-JP"/>
        </w:rPr>
        <w:t>Ellipsoid</w:t>
      </w:r>
      <w:r>
        <w:rPr>
          <w:lang w:eastAsia="ja-JP"/>
        </w:rPr>
        <w:t>, etc</w:t>
      </w:r>
      <w:commentRangeEnd w:id="83"/>
      <w:r w:rsidR="008D01AC">
        <w:rPr>
          <w:rStyle w:val="CommentReference"/>
        </w:rPr>
        <w:commentReference w:id="83"/>
      </w:r>
      <w:r>
        <w:rPr>
          <w:lang w:eastAsia="ja-JP"/>
        </w:rPr>
        <w:t xml:space="preserve">. </w:t>
      </w:r>
    </w:p>
    <w:p w14:paraId="62FC6E4E" w14:textId="481A72F3" w:rsidR="00FB3160" w:rsidRPr="0072376F" w:rsidRDefault="00FB3160" w:rsidP="00227F5F">
      <w:pPr>
        <w:pStyle w:val="Heading2"/>
        <w:rPr>
          <w:rFonts w:ascii="Times New Roman" w:eastAsia="MS Mincho" w:hAnsi="Times New Roman"/>
          <w:sz w:val="26"/>
          <w:szCs w:val="26"/>
          <w:lang w:eastAsia="ja-JP"/>
        </w:rPr>
      </w:pPr>
      <w:bookmarkStart w:id="84" w:name="_Toc109574472"/>
      <w:r w:rsidRPr="0072376F">
        <w:rPr>
          <w:rFonts w:ascii="Times New Roman" w:eastAsia="MS Mincho" w:hAnsi="Times New Roman"/>
          <w:sz w:val="26"/>
          <w:szCs w:val="26"/>
          <w:lang w:eastAsia="ja-JP"/>
        </w:rPr>
        <w:lastRenderedPageBreak/>
        <w:t>Regions</w:t>
      </w:r>
      <w:bookmarkEnd w:id="84"/>
    </w:p>
    <w:p w14:paraId="09209D2D" w14:textId="182B3732" w:rsidR="00FB3160" w:rsidRPr="0072376F" w:rsidRDefault="00FB3160" w:rsidP="00227F5F">
      <w:pPr>
        <w:pStyle w:val="Heading3"/>
        <w:rPr>
          <w:rFonts w:eastAsia="MS Mincho"/>
          <w:sz w:val="24"/>
          <w:szCs w:val="24"/>
          <w:lang w:eastAsia="ja-JP"/>
        </w:rPr>
      </w:pPr>
      <w:bookmarkStart w:id="85" w:name="_Toc109574473"/>
      <w:r w:rsidRPr="0072376F">
        <w:rPr>
          <w:rFonts w:eastAsia="MS Mincho"/>
          <w:sz w:val="24"/>
          <w:szCs w:val="24"/>
          <w:lang w:eastAsia="ja-JP"/>
        </w:rPr>
        <w:t>Cuboid Regions</w:t>
      </w:r>
      <w:bookmarkStart w:id="86" w:name="_Hlk92919039"/>
      <w:bookmarkEnd w:id="85"/>
    </w:p>
    <w:bookmarkEnd w:id="86"/>
    <w:p w14:paraId="7835728E" w14:textId="77777777" w:rsidR="0072376F" w:rsidRPr="0072376F" w:rsidRDefault="0072376F" w:rsidP="0072376F">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Syntax</w:t>
      </w:r>
    </w:p>
    <w:p w14:paraId="17F84A33" w14:textId="273EC1C8" w:rsidR="004475E7" w:rsidRDefault="00FB3160" w:rsidP="005E6013">
      <w:pPr>
        <w:pStyle w:val="code"/>
        <w:rPr>
          <w:lang w:eastAsia="ja-JP"/>
        </w:rPr>
      </w:pPr>
      <w:r>
        <w:rPr>
          <w:lang w:eastAsia="ja-JP"/>
        </w:rPr>
        <w:t>aligned(8) class CubiodRegion (</w:t>
      </w:r>
      <w:r w:rsidR="00670CB8">
        <w:rPr>
          <w:lang w:eastAsia="ja-JP"/>
        </w:rPr>
        <w:br/>
      </w:r>
      <w:r>
        <w:rPr>
          <w:lang w:eastAsia="ja-JP"/>
        </w:rPr>
        <w:tab/>
      </w:r>
      <w:r>
        <w:rPr>
          <w:lang w:eastAsia="ja-JP"/>
        </w:rPr>
        <w:tab/>
        <w:t>unsigned int(1) anchor_included,</w:t>
      </w:r>
      <w:r w:rsidR="00670CB8">
        <w:rPr>
          <w:lang w:eastAsia="ja-JP"/>
        </w:rPr>
        <w:br/>
      </w:r>
      <w:r>
        <w:rPr>
          <w:lang w:eastAsia="ja-JP"/>
        </w:rPr>
        <w:tab/>
      </w:r>
      <w:r>
        <w:rPr>
          <w:lang w:eastAsia="ja-JP"/>
        </w:rPr>
        <w:tab/>
        <w:t>unsigned int(1) scale_included,</w:t>
      </w:r>
      <w:r w:rsidR="00670CB8">
        <w:rPr>
          <w:lang w:eastAsia="ja-JP"/>
        </w:rPr>
        <w:br/>
      </w:r>
      <w:r>
        <w:rPr>
          <w:lang w:eastAsia="ja-JP"/>
        </w:rPr>
        <w:tab/>
      </w:r>
      <w:r>
        <w:rPr>
          <w:lang w:eastAsia="ja-JP"/>
        </w:rPr>
        <w:tab/>
        <w:t>unsigned int(8) precision)</w:t>
      </w:r>
      <w:r w:rsidR="00670CB8">
        <w:rPr>
          <w:lang w:eastAsia="ja-JP"/>
        </w:rPr>
        <w:br/>
      </w:r>
      <w:r>
        <w:rPr>
          <w:lang w:eastAsia="ja-JP"/>
        </w:rPr>
        <w:t>{</w:t>
      </w:r>
      <w:r w:rsidR="00670CB8">
        <w:rPr>
          <w:lang w:eastAsia="ja-JP"/>
        </w:rPr>
        <w:br/>
      </w:r>
      <w:r w:rsidR="00670CB8">
        <w:rPr>
          <w:lang w:eastAsia="ja-JP"/>
        </w:rPr>
        <w:tab/>
      </w:r>
      <w:r>
        <w:rPr>
          <w:lang w:eastAsia="ja-JP"/>
        </w:rPr>
        <w:t>unsigned int(16) id;</w:t>
      </w:r>
      <w:r w:rsidR="00670CB8">
        <w:rPr>
          <w:lang w:eastAsia="ja-JP"/>
        </w:rPr>
        <w:br/>
      </w:r>
      <w:r w:rsidR="00670CB8">
        <w:rPr>
          <w:lang w:eastAsia="ja-JP"/>
        </w:rPr>
        <w:tab/>
      </w:r>
      <w:r>
        <w:rPr>
          <w:lang w:eastAsia="ja-JP"/>
        </w:rPr>
        <w:t>unsigned int(32) size;</w:t>
      </w:r>
      <w:r w:rsidR="00670CB8">
        <w:rPr>
          <w:lang w:eastAsia="ja-JP"/>
        </w:rPr>
        <w:br/>
      </w:r>
      <w:r>
        <w:rPr>
          <w:lang w:eastAsia="ja-JP"/>
        </w:rPr>
        <w:tab/>
        <w:t>if (anchor_included) { // anchor is not 0,0,0</w:t>
      </w:r>
      <w:r w:rsidR="00670CB8">
        <w:rPr>
          <w:lang w:eastAsia="ja-JP"/>
        </w:rPr>
        <w:br/>
      </w:r>
      <w:r>
        <w:rPr>
          <w:lang w:eastAsia="ja-JP"/>
        </w:rPr>
        <w:tab/>
      </w:r>
      <w:r>
        <w:rPr>
          <w:lang w:eastAsia="ja-JP"/>
        </w:rPr>
        <w:tab/>
        <w:t>Vector3 anchor(precision);</w:t>
      </w:r>
      <w:r w:rsidR="00670CB8">
        <w:rPr>
          <w:lang w:eastAsia="ja-JP"/>
        </w:rPr>
        <w:br/>
      </w:r>
      <w:r>
        <w:rPr>
          <w:lang w:eastAsia="ja-JP"/>
        </w:rPr>
        <w:tab/>
        <w:t>}</w:t>
      </w:r>
      <w:r w:rsidR="00670CB8">
        <w:rPr>
          <w:lang w:eastAsia="ja-JP"/>
        </w:rPr>
        <w:br/>
      </w:r>
      <w:r>
        <w:rPr>
          <w:lang w:eastAsia="ja-JP"/>
        </w:rPr>
        <w:tab/>
        <w:t>if (scale_included) { // scale is not (1,1,1)</w:t>
      </w:r>
      <w:r w:rsidR="00670CB8">
        <w:rPr>
          <w:lang w:eastAsia="ja-JP"/>
        </w:rPr>
        <w:br/>
      </w:r>
      <w:r>
        <w:rPr>
          <w:lang w:eastAsia="ja-JP"/>
        </w:rPr>
        <w:tab/>
      </w:r>
      <w:r>
        <w:rPr>
          <w:lang w:eastAsia="ja-JP"/>
        </w:rPr>
        <w:tab/>
        <w:t>Vector3 scale(precision);</w:t>
      </w:r>
      <w:r w:rsidR="00670CB8">
        <w:rPr>
          <w:lang w:eastAsia="ja-JP"/>
        </w:rPr>
        <w:br/>
      </w:r>
      <w:r>
        <w:rPr>
          <w:lang w:eastAsia="ja-JP"/>
        </w:rPr>
        <w:tab/>
        <w:t>}</w:t>
      </w:r>
      <w:r w:rsidR="00670CB8">
        <w:rPr>
          <w:lang w:eastAsia="ja-JP"/>
        </w:rPr>
        <w:br/>
      </w:r>
      <w:r>
        <w:rPr>
          <w:lang w:eastAsia="ja-JP"/>
        </w:rPr>
        <w:tab/>
        <w:t>Vector3 dimension(precision);</w:t>
      </w:r>
      <w:r w:rsidR="00670CB8">
        <w:rPr>
          <w:lang w:eastAsia="ja-JP"/>
        </w:rPr>
        <w:br/>
      </w:r>
      <w:r>
        <w:rPr>
          <w:lang w:eastAsia="ja-JP"/>
        </w:rPr>
        <w:tab/>
        <w:t>}</w:t>
      </w:r>
    </w:p>
    <w:p w14:paraId="0DD61857" w14:textId="67738760" w:rsidR="004475E7" w:rsidRPr="0072376F" w:rsidRDefault="004475E7" w:rsidP="0072376F">
      <w:pPr>
        <w:pStyle w:val="Heading4"/>
        <w:ind w:left="864"/>
        <w:rPr>
          <w:rFonts w:ascii="Times New Roman" w:eastAsia="MS Mincho" w:hAnsi="Times New Roman"/>
          <w:sz w:val="24"/>
          <w:szCs w:val="24"/>
          <w:lang w:eastAsia="ja-JP"/>
        </w:rPr>
      </w:pPr>
      <w:r w:rsidRPr="0072376F">
        <w:rPr>
          <w:rFonts w:ascii="Times New Roman" w:eastAsia="MS Mincho" w:hAnsi="Times New Roman"/>
          <w:sz w:val="24"/>
          <w:szCs w:val="24"/>
          <w:lang w:eastAsia="ja-JP"/>
        </w:rPr>
        <w:t>Semantics</w:t>
      </w:r>
    </w:p>
    <w:p w14:paraId="465024C1"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Dimensions: 2D and 3D</w:t>
      </w:r>
    </w:p>
    <w:p w14:paraId="0B9EDFCD"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Shapes</w:t>
      </w:r>
    </w:p>
    <w:p w14:paraId="68FC6D39"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Sizes</w:t>
      </w:r>
    </w:p>
    <w:p w14:paraId="36F714ED" w14:textId="77777777" w:rsidR="00FB3160" w:rsidRPr="00B63C07" w:rsidRDefault="00FB3160" w:rsidP="00AE0A69">
      <w:pPr>
        <w:pStyle w:val="ListParagraph"/>
        <w:numPr>
          <w:ilvl w:val="1"/>
          <w:numId w:val="1"/>
        </w:numPr>
        <w:tabs>
          <w:tab w:val="left" w:pos="403"/>
        </w:tabs>
        <w:spacing w:after="240" w:line="240" w:lineRule="atLeast"/>
        <w:contextualSpacing/>
        <w:rPr>
          <w:highlight w:val="yellow"/>
          <w:lang w:eastAsia="ja-JP"/>
        </w:rPr>
      </w:pPr>
      <w:r w:rsidRPr="00B63C07">
        <w:rPr>
          <w:highlight w:val="yellow"/>
          <w:lang w:eastAsia="ja-JP"/>
        </w:rPr>
        <w:t>TBD: Depending on the definition isn’t the size of the region or shape included in the definition itself?</w:t>
      </w:r>
    </w:p>
    <w:p w14:paraId="3FEA8D2F"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IDs</w:t>
      </w:r>
    </w:p>
    <w:p w14:paraId="243709AF" w14:textId="60E7E84B" w:rsidR="00FB3160" w:rsidRDefault="00FB3160" w:rsidP="00AE0A69">
      <w:pPr>
        <w:pStyle w:val="ListParagraph"/>
        <w:numPr>
          <w:ilvl w:val="1"/>
          <w:numId w:val="1"/>
        </w:numPr>
        <w:tabs>
          <w:tab w:val="left" w:pos="403"/>
        </w:tabs>
        <w:spacing w:after="240" w:line="240" w:lineRule="atLeast"/>
        <w:contextualSpacing/>
        <w:rPr>
          <w:highlight w:val="yellow"/>
          <w:lang w:eastAsia="ja-JP"/>
        </w:rPr>
      </w:pPr>
      <w:r>
        <w:rPr>
          <w:highlight w:val="yellow"/>
          <w:lang w:eastAsia="ja-JP"/>
        </w:rPr>
        <w:t xml:space="preserve">TBD: </w:t>
      </w:r>
      <w:r w:rsidRPr="00B63C07">
        <w:rPr>
          <w:highlight w:val="yellow"/>
          <w:lang w:eastAsia="ja-JP"/>
        </w:rPr>
        <w:t>Not sure if ID can be considered generic enough. People can create other standard specific structures that use the common metadata here.</w:t>
      </w:r>
    </w:p>
    <w:p w14:paraId="3025EDF3" w14:textId="1DE5BA1E" w:rsidR="004804CD" w:rsidRPr="0072376F" w:rsidRDefault="004804CD" w:rsidP="00227F5F">
      <w:pPr>
        <w:pStyle w:val="Heading2"/>
        <w:rPr>
          <w:rFonts w:ascii="Times New Roman" w:eastAsia="MS Mincho" w:hAnsi="Times New Roman"/>
          <w:sz w:val="26"/>
          <w:szCs w:val="26"/>
          <w:lang w:eastAsia="ja-JP"/>
        </w:rPr>
      </w:pPr>
      <w:bookmarkStart w:id="87" w:name="_Toc109574474"/>
      <w:commentRangeStart w:id="88"/>
      <w:commentRangeStart w:id="89"/>
      <w:r w:rsidRPr="0072376F">
        <w:rPr>
          <w:rFonts w:ascii="Times New Roman" w:eastAsia="MS Mincho" w:hAnsi="Times New Roman"/>
          <w:sz w:val="26"/>
          <w:szCs w:val="26"/>
          <w:lang w:eastAsia="ja-JP"/>
        </w:rPr>
        <w:t>Viewpoint</w:t>
      </w:r>
      <w:commentRangeEnd w:id="88"/>
      <w:r w:rsidR="00931D2F" w:rsidRPr="0072376F">
        <w:rPr>
          <w:rFonts w:eastAsia="MS Mincho"/>
          <w:sz w:val="26"/>
          <w:szCs w:val="26"/>
          <w:lang w:eastAsia="ja-JP"/>
        </w:rPr>
        <w:commentReference w:id="88"/>
      </w:r>
      <w:commentRangeEnd w:id="89"/>
      <w:r w:rsidR="00632DA3" w:rsidRPr="0072376F">
        <w:rPr>
          <w:rFonts w:eastAsia="MS Mincho"/>
          <w:sz w:val="26"/>
          <w:szCs w:val="26"/>
          <w:lang w:eastAsia="ja-JP"/>
        </w:rPr>
        <w:commentReference w:id="89"/>
      </w:r>
      <w:bookmarkEnd w:id="87"/>
    </w:p>
    <w:p w14:paraId="46D2ABA2" w14:textId="76A0B158" w:rsidR="004804CD" w:rsidRDefault="00FB3160" w:rsidP="00FB3160">
      <w:pPr>
        <w:tabs>
          <w:tab w:val="left" w:pos="403"/>
        </w:tabs>
        <w:spacing w:after="240" w:line="240" w:lineRule="atLeast"/>
        <w:contextualSpacing/>
      </w:pPr>
      <w:bookmarkStart w:id="90" w:name="_Toc94083896"/>
      <w:bookmarkStart w:id="91" w:name="_Toc94083898"/>
      <w:bookmarkEnd w:id="90"/>
      <w:bookmarkEnd w:id="91"/>
      <w:r>
        <w:t>A viewpoint (an anchor and a rotation) is defined as follows:</w:t>
      </w:r>
    </w:p>
    <w:p w14:paraId="337EBA9A" w14:textId="0E7B720D" w:rsidR="00FB3160" w:rsidRPr="0072376F" w:rsidRDefault="004804CD" w:rsidP="00227F5F">
      <w:pPr>
        <w:pStyle w:val="Heading3"/>
        <w:rPr>
          <w:rFonts w:eastAsia="MS Mincho"/>
          <w:sz w:val="24"/>
          <w:szCs w:val="24"/>
          <w:lang w:eastAsia="ja-JP"/>
        </w:rPr>
      </w:pPr>
      <w:bookmarkStart w:id="92" w:name="_Toc109574475"/>
      <w:r w:rsidRPr="0072376F">
        <w:rPr>
          <w:rFonts w:eastAsia="MS Mincho"/>
          <w:sz w:val="24"/>
          <w:szCs w:val="24"/>
          <w:lang w:eastAsia="ja-JP"/>
        </w:rPr>
        <w:t>Syntax</w:t>
      </w:r>
      <w:bookmarkEnd w:id="92"/>
    </w:p>
    <w:p w14:paraId="38101F16" w14:textId="77777777" w:rsidR="00DD51EC" w:rsidRDefault="00DD51EC" w:rsidP="005E6013">
      <w:pPr>
        <w:pStyle w:val="code"/>
        <w:rPr>
          <w:lang w:eastAsia="ja-JP"/>
        </w:rPr>
      </w:pPr>
    </w:p>
    <w:p w14:paraId="1134A46F" w14:textId="2E2908F4" w:rsidR="00DD51EC" w:rsidRDefault="00DD51EC" w:rsidP="005E6013">
      <w:pPr>
        <w:pStyle w:val="code"/>
        <w:rPr>
          <w:lang w:eastAsia="ja-JP"/>
        </w:rPr>
      </w:pPr>
      <w:r w:rsidRPr="00DD51EC">
        <w:rPr>
          <w:rFonts w:ascii="Courier New" w:eastAsia="Times New Roman" w:hAnsi="Courier New" w:cs="Courier New"/>
          <w:szCs w:val="20"/>
          <w:lang w:eastAsia="zh-CN"/>
        </w:rPr>
        <w:t>aligned(8) class OmnidirectionalViwepointStruc</w:t>
      </w:r>
      <w:r>
        <w:rPr>
          <w:rFonts w:ascii="Courier New" w:eastAsia="Times New Roman" w:hAnsi="Courier New" w:cs="Courier New"/>
          <w:szCs w:val="20"/>
          <w:lang w:eastAsia="zh-CN"/>
        </w:rPr>
        <w:t>t (</w:t>
      </w:r>
      <w:r>
        <w:rPr>
          <w:lang w:eastAsia="ja-JP"/>
        </w:rPr>
        <w:t>unsigned int anchor_included, unsigned int precision)</w:t>
      </w:r>
      <w:r>
        <w:rPr>
          <w:lang w:eastAsia="ja-JP"/>
        </w:rPr>
        <w:br/>
        <w:t>{</w:t>
      </w:r>
      <w:r>
        <w:rPr>
          <w:lang w:eastAsia="ja-JP"/>
        </w:rPr>
        <w:br/>
      </w:r>
      <w:r>
        <w:rPr>
          <w:lang w:eastAsia="ja-JP"/>
        </w:rPr>
        <w:tab/>
        <w:t>if (anchor_included) { // anchor is not 0,0,0</w:t>
      </w:r>
      <w:r>
        <w:rPr>
          <w:lang w:eastAsia="ja-JP"/>
        </w:rPr>
        <w:br/>
      </w:r>
      <w:r>
        <w:rPr>
          <w:lang w:eastAsia="ja-JP"/>
        </w:rPr>
        <w:tab/>
      </w:r>
      <w:r>
        <w:rPr>
          <w:lang w:eastAsia="ja-JP"/>
        </w:rPr>
        <w:tab/>
        <w:t>Vector3 anchor(precision);</w:t>
      </w:r>
      <w:r>
        <w:rPr>
          <w:lang w:eastAsia="ja-JP"/>
        </w:rPr>
        <w:br/>
      </w:r>
      <w:r>
        <w:rPr>
          <w:lang w:eastAsia="ja-JP"/>
        </w:rPr>
        <w:tab/>
        <w:t>}</w:t>
      </w:r>
      <w:r>
        <w:rPr>
          <w:lang w:eastAsia="ja-JP"/>
        </w:rPr>
        <w:br/>
      </w:r>
      <w:r>
        <w:rPr>
          <w:lang w:eastAsia="ja-JP"/>
        </w:rPr>
        <w:tab/>
        <w:t>Vector3 srotation(precision);</w:t>
      </w:r>
      <w:r>
        <w:rPr>
          <w:lang w:eastAsia="ja-JP"/>
        </w:rPr>
        <w:br/>
        <w:t>}</w:t>
      </w:r>
    </w:p>
    <w:p w14:paraId="68837A66" w14:textId="65B3F9FB" w:rsidR="00DD51EC" w:rsidRDefault="00DD51EC" w:rsidP="00DD51EC">
      <w:pPr>
        <w:rPr>
          <w:lang w:val="en-GB" w:eastAsia="ja-JP"/>
        </w:rPr>
      </w:pPr>
    </w:p>
    <w:p w14:paraId="78150562" w14:textId="27D1E64F" w:rsidR="008D01AC" w:rsidRDefault="00AD05FB" w:rsidP="005E6013">
      <w:pPr>
        <w:pStyle w:val="code"/>
        <w:rPr>
          <w:ins w:id="93" w:author="XinWang MediaTek" w:date="2022-10-24T00:35:00Z"/>
        </w:rPr>
      </w:pPr>
      <w:commentRangeStart w:id="94"/>
      <w:r w:rsidRPr="007D2436">
        <w:t xml:space="preserve">aligned(8) class </w:t>
      </w:r>
      <w:r>
        <w:t>V3</w:t>
      </w:r>
      <w:ins w:id="95" w:author="XinWang MediaTek" w:date="2022-10-24T00:33:00Z">
        <w:r w:rsidR="008D01AC">
          <w:t>C</w:t>
        </w:r>
      </w:ins>
      <w:del w:id="96" w:author="XinWang MediaTek" w:date="2022-10-24T00:33:00Z">
        <w:r w:rsidDel="008D01AC">
          <w:delText>cd</w:delText>
        </w:r>
      </w:del>
      <w:r w:rsidRPr="007D2436">
        <w:t>Viewpo</w:t>
      </w:r>
      <w:r w:rsidR="005078D7">
        <w:t>int</w:t>
      </w:r>
      <w:r>
        <w:t xml:space="preserve">Struct </w:t>
      </w:r>
      <w:r w:rsidRPr="007D2436">
        <w:t>(</w:t>
      </w:r>
      <w:r w:rsidR="005078D7" w:rsidRPr="003975BD">
        <w:rPr>
          <w:highlight w:val="yellow"/>
          <w:lang w:eastAsia="ja-JP"/>
        </w:rPr>
        <w:t>unsigned int anchor_included, unsigned int precision</w:t>
      </w:r>
      <w:r w:rsidRPr="007D2436">
        <w:t xml:space="preserve">) </w:t>
      </w:r>
      <w:r w:rsidR="005078D7">
        <w:rPr>
          <w:lang w:eastAsia="ja-JP"/>
        </w:rPr>
        <w:br/>
      </w:r>
      <w:r w:rsidRPr="007D2436">
        <w:t>{</w:t>
      </w:r>
      <w:r w:rsidR="005078D7">
        <w:rPr>
          <w:lang w:eastAsia="ja-JP"/>
        </w:rPr>
        <w:br/>
      </w:r>
      <w:ins w:id="97" w:author="XinWang MediaTek" w:date="2022-10-24T00:35:00Z">
        <w:r w:rsidR="008D01AC">
          <w:t xml:space="preserve">   </w:t>
        </w:r>
      </w:ins>
      <w:ins w:id="98" w:author="XinWang MediaTek" w:date="2022-10-24T00:36:00Z">
        <w:r w:rsidR="008D01AC">
          <w:t xml:space="preserve"> </w:t>
        </w:r>
      </w:ins>
      <w:ins w:id="99" w:author="XinWang MediaTek" w:date="2022-10-24T00:34:00Z">
        <w:r w:rsidR="008D01AC" w:rsidRPr="005E6013">
          <w:t xml:space="preserve">unsigned char </w:t>
        </w:r>
        <w:r w:rsidR="008D01AC" w:rsidRPr="005E6013">
          <w:rPr>
            <w:b/>
            <w:bCs/>
          </w:rPr>
          <w:t>abs_flag</w:t>
        </w:r>
      </w:ins>
      <w:ins w:id="100" w:author="XinWang MediaTek" w:date="2022-10-24T00:35:00Z">
        <w:r w:rsidR="008D01AC">
          <w:t xml:space="preserve">; </w:t>
        </w:r>
      </w:ins>
    </w:p>
    <w:p w14:paraId="1FD082C5" w14:textId="1429EF66" w:rsidR="008D01AC" w:rsidRDefault="008D01AC" w:rsidP="005E6013">
      <w:pPr>
        <w:pStyle w:val="code"/>
        <w:rPr>
          <w:ins w:id="101" w:author="XinWang MediaTek" w:date="2022-10-24T00:35:00Z"/>
        </w:rPr>
      </w:pPr>
      <w:ins w:id="102" w:author="XinWang MediaTek" w:date="2022-10-24T00:35:00Z">
        <w:r>
          <w:tab/>
        </w:r>
      </w:ins>
      <w:ins w:id="103" w:author="XinWang MediaTek" w:date="2022-10-24T00:36:00Z">
        <w:r>
          <w:t xml:space="preserve"> </w:t>
        </w:r>
      </w:ins>
      <w:ins w:id="104" w:author="XinWang MediaTek" w:date="2022-10-24T00:34:00Z">
        <w:r w:rsidRPr="005E6013">
          <w:t xml:space="preserve">unsigned char </w:t>
        </w:r>
        <w:r w:rsidRPr="005E6013">
          <w:rPr>
            <w:b/>
            <w:bCs/>
          </w:rPr>
          <w:t>mode</w:t>
        </w:r>
      </w:ins>
      <w:ins w:id="105" w:author="XinWang MediaTek" w:date="2022-10-24T00:35:00Z">
        <w:r>
          <w:t>;</w:t>
        </w:r>
      </w:ins>
      <w:ins w:id="106" w:author="XinWang MediaTek" w:date="2022-10-24T00:34:00Z">
        <w:r w:rsidRPr="005E6013">
          <w:t xml:space="preserve"> </w:t>
        </w:r>
      </w:ins>
    </w:p>
    <w:p w14:paraId="5272AF38" w14:textId="3AE8E870" w:rsidR="008D01AC" w:rsidRDefault="008D01AC" w:rsidP="005E6013">
      <w:pPr>
        <w:pStyle w:val="code"/>
        <w:rPr>
          <w:ins w:id="107" w:author="XinWang MediaTek" w:date="2022-10-24T00:35:00Z"/>
        </w:rPr>
      </w:pPr>
      <w:ins w:id="108" w:author="XinWang MediaTek" w:date="2022-10-24T00:36:00Z">
        <w:r>
          <w:t xml:space="preserve">    </w:t>
        </w:r>
      </w:ins>
      <w:ins w:id="109" w:author="XinWang MediaTek" w:date="2022-10-24T00:34:00Z">
        <w:r w:rsidRPr="005E6013">
          <w:t xml:space="preserve">unsigned char </w:t>
        </w:r>
        <w:r w:rsidRPr="005E6013">
          <w:rPr>
            <w:b/>
            <w:bCs/>
          </w:rPr>
          <w:t>pos_bytes_minus1</w:t>
        </w:r>
      </w:ins>
      <w:ins w:id="110" w:author="XinWang MediaTek" w:date="2022-10-24T00:35:00Z">
        <w:r>
          <w:t>;</w:t>
        </w:r>
      </w:ins>
    </w:p>
    <w:p w14:paraId="1104FC12" w14:textId="611E34E7" w:rsidR="008D01AC" w:rsidRDefault="008D01AC" w:rsidP="005E6013">
      <w:pPr>
        <w:pStyle w:val="code"/>
        <w:rPr>
          <w:ins w:id="111" w:author="XinWang MediaTek" w:date="2022-10-24T00:35:00Z"/>
        </w:rPr>
      </w:pPr>
      <w:ins w:id="112" w:author="XinWang MediaTek" w:date="2022-10-24T00:36:00Z">
        <w:r>
          <w:lastRenderedPageBreak/>
          <w:t xml:space="preserve">    </w:t>
        </w:r>
      </w:ins>
      <w:ins w:id="113" w:author="XinWang MediaTek" w:date="2022-10-24T00:34:00Z">
        <w:r w:rsidRPr="005E6013">
          <w:t xml:space="preserve">unsigned char </w:t>
        </w:r>
        <w:r w:rsidRPr="005E6013">
          <w:rPr>
            <w:b/>
            <w:bCs/>
          </w:rPr>
          <w:t>pos_unit</w:t>
        </w:r>
      </w:ins>
      <w:ins w:id="114" w:author="XinWang MediaTek" w:date="2022-10-24T00:35:00Z">
        <w:r>
          <w:t>;</w:t>
        </w:r>
      </w:ins>
      <w:ins w:id="115" w:author="XinWang MediaTek" w:date="2022-10-24T00:34:00Z">
        <w:r w:rsidRPr="005E6013">
          <w:t xml:space="preserve"> </w:t>
        </w:r>
      </w:ins>
    </w:p>
    <w:p w14:paraId="1B743E32" w14:textId="0CB1EB80" w:rsidR="008D01AC" w:rsidRDefault="008D01AC" w:rsidP="005E6013">
      <w:pPr>
        <w:pStyle w:val="code"/>
        <w:rPr>
          <w:ins w:id="116" w:author="XinWang MediaTek" w:date="2022-10-24T00:35:00Z"/>
        </w:rPr>
      </w:pPr>
      <w:ins w:id="117" w:author="XinWang MediaTek" w:date="2022-10-24T00:36:00Z">
        <w:r>
          <w:t xml:space="preserve">    </w:t>
        </w:r>
      </w:ins>
      <w:ins w:id="118" w:author="XinWang MediaTek" w:date="2022-10-24T00:34:00Z">
        <w:r w:rsidRPr="005E6013">
          <w:t xml:space="preserve">unsigned char </w:t>
        </w:r>
        <w:r w:rsidRPr="005E6013">
          <w:rPr>
            <w:b/>
            <w:bCs/>
          </w:rPr>
          <w:t>quat_bytes_minus1</w:t>
        </w:r>
      </w:ins>
      <w:ins w:id="119" w:author="XinWang MediaTek" w:date="2022-10-24T00:35:00Z">
        <w:r>
          <w:rPr>
            <w:b/>
            <w:bCs/>
          </w:rPr>
          <w:t>;</w:t>
        </w:r>
      </w:ins>
    </w:p>
    <w:p w14:paraId="3119AADD" w14:textId="79DD2F3F" w:rsidR="008D01AC" w:rsidRDefault="008D01AC" w:rsidP="005E6013">
      <w:pPr>
        <w:pStyle w:val="code"/>
        <w:rPr>
          <w:ins w:id="120" w:author="XinWang MediaTek" w:date="2022-10-24T00:34:00Z"/>
        </w:rPr>
      </w:pPr>
      <w:ins w:id="121" w:author="XinWang MediaTek" w:date="2022-10-24T00:36:00Z">
        <w:r>
          <w:t xml:space="preserve">    </w:t>
        </w:r>
      </w:ins>
      <w:ins w:id="122" w:author="XinWang MediaTek" w:date="2022-10-24T00:34:00Z">
        <w:r w:rsidRPr="005E6013">
          <w:t xml:space="preserve">unsigned char </w:t>
        </w:r>
        <w:r w:rsidRPr="005E6013">
          <w:rPr>
            <w:b/>
            <w:bCs/>
          </w:rPr>
          <w:t>quat_den_bits_minus1</w:t>
        </w:r>
      </w:ins>
      <w:ins w:id="123" w:author="XinWang MediaTek" w:date="2022-10-24T00:35:00Z">
        <w:r>
          <w:rPr>
            <w:b/>
            <w:bCs/>
          </w:rPr>
          <w:t>;</w:t>
        </w:r>
      </w:ins>
    </w:p>
    <w:p w14:paraId="6C12D993" w14:textId="3C30B49D" w:rsidR="00AD05FB" w:rsidRPr="005078D7" w:rsidRDefault="00AD05FB" w:rsidP="005E6013">
      <w:pPr>
        <w:pStyle w:val="code"/>
        <w:rPr>
          <w:lang w:val="en-US"/>
        </w:rPr>
      </w:pPr>
      <w:r w:rsidRPr="007D2436">
        <w:tab/>
      </w:r>
      <w:del w:id="124" w:author="XinWang MediaTek" w:date="2022-10-24T00:36:00Z">
        <w:r w:rsidRPr="007D2436" w:rsidDel="008D01AC">
          <w:tab/>
        </w:r>
      </w:del>
      <w:r w:rsidRPr="007D2436">
        <w:t>ExtCameraInfo extCamInfo(</w:t>
      </w:r>
      <w:ins w:id="125" w:author="XinWang MediaTek" w:date="2022-10-24T00:34:00Z">
        <w:r w:rsidR="008D01AC" w:rsidRPr="005E6013">
          <w:rPr>
            <w:b/>
            <w:bCs/>
          </w:rPr>
          <w:t>abs_flag</w:t>
        </w:r>
        <w:r w:rsidR="008D01AC" w:rsidRPr="005E6013">
          <w:t xml:space="preserve">, </w:t>
        </w:r>
        <w:r w:rsidR="008D01AC" w:rsidRPr="005E6013">
          <w:rPr>
            <w:b/>
            <w:bCs/>
          </w:rPr>
          <w:t>mode</w:t>
        </w:r>
        <w:r w:rsidR="008D01AC" w:rsidRPr="005E6013">
          <w:t xml:space="preserve">, </w:t>
        </w:r>
        <w:r w:rsidR="008D01AC" w:rsidRPr="005E6013">
          <w:rPr>
            <w:b/>
            <w:bCs/>
          </w:rPr>
          <w:t>pos_bytes_minus1</w:t>
        </w:r>
        <w:r w:rsidR="008D01AC" w:rsidRPr="005E6013">
          <w:t xml:space="preserve">, </w:t>
        </w:r>
        <w:r w:rsidR="008D01AC" w:rsidRPr="005E6013">
          <w:rPr>
            <w:b/>
            <w:bCs/>
          </w:rPr>
          <w:t>pos_unit</w:t>
        </w:r>
        <w:r w:rsidR="008D01AC" w:rsidRPr="005E6013">
          <w:t xml:space="preserve">, </w:t>
        </w:r>
        <w:r w:rsidR="008D01AC" w:rsidRPr="005E6013">
          <w:rPr>
            <w:b/>
            <w:bCs/>
          </w:rPr>
          <w:t>quat_bytes_minus1</w:t>
        </w:r>
        <w:r w:rsidR="008D01AC" w:rsidRPr="005E6013">
          <w:t xml:space="preserve">, </w:t>
        </w:r>
        <w:r w:rsidR="008D01AC" w:rsidRPr="005E6013">
          <w:rPr>
            <w:b/>
            <w:bCs/>
          </w:rPr>
          <w:t>quat_den_bits_minus1</w:t>
        </w:r>
      </w:ins>
      <w:r w:rsidRPr="007D2436">
        <w:t>);</w:t>
      </w:r>
      <w:r>
        <w:rPr>
          <w:lang w:eastAsia="ja-JP"/>
        </w:rPr>
        <w:br/>
      </w:r>
      <w:r>
        <w:t>}</w:t>
      </w:r>
      <w:commentRangeEnd w:id="94"/>
      <w:r w:rsidR="005078D7">
        <w:rPr>
          <w:rStyle w:val="CommentReference"/>
          <w:rFonts w:ascii="Times New Roman" w:hAnsi="Times New Roman"/>
          <w:noProof w:val="0"/>
          <w:lang w:val="en-US"/>
        </w:rPr>
        <w:commentReference w:id="94"/>
      </w:r>
    </w:p>
    <w:p w14:paraId="4489ECFF" w14:textId="7E2A52FD" w:rsidR="00DD51EC" w:rsidRDefault="00DD51EC" w:rsidP="00DD51EC">
      <w:pPr>
        <w:rPr>
          <w:lang w:val="en-GB" w:eastAsia="ja-JP"/>
        </w:rPr>
      </w:pPr>
    </w:p>
    <w:p w14:paraId="05810030" w14:textId="4E58535D" w:rsidR="00DD51EC" w:rsidRDefault="00DD51EC" w:rsidP="005E6013">
      <w:pPr>
        <w:pStyle w:val="code"/>
        <w:rPr>
          <w:lang w:eastAsia="ja-JP"/>
        </w:rPr>
      </w:pPr>
      <w:r w:rsidRPr="00DD51EC">
        <w:rPr>
          <w:rFonts w:ascii="Courier New" w:eastAsia="Times New Roman" w:hAnsi="Courier New" w:cs="Courier New"/>
          <w:szCs w:val="20"/>
          <w:lang w:eastAsia="zh-CN"/>
        </w:rPr>
        <w:t>aligned(8) class ViwepointStruc</w:t>
      </w:r>
      <w:r>
        <w:rPr>
          <w:rFonts w:ascii="Courier New" w:eastAsia="Times New Roman" w:hAnsi="Courier New" w:cs="Courier New"/>
          <w:szCs w:val="20"/>
          <w:lang w:eastAsia="zh-CN"/>
        </w:rPr>
        <w:t>t (</w:t>
      </w:r>
      <w:r w:rsidR="005078D7">
        <w:rPr>
          <w:lang w:eastAsia="ja-JP"/>
        </w:rPr>
        <w:t xml:space="preserve">unsigned int media_type, </w:t>
      </w:r>
      <w:r>
        <w:rPr>
          <w:lang w:eastAsia="ja-JP"/>
        </w:rPr>
        <w:t>unsigned int anchor_included, unsigned int precision)</w:t>
      </w:r>
      <w:r>
        <w:rPr>
          <w:lang w:eastAsia="ja-JP"/>
        </w:rPr>
        <w:br/>
        <w:t>{</w:t>
      </w:r>
      <w:r>
        <w:rPr>
          <w:lang w:eastAsia="ja-JP"/>
        </w:rPr>
        <w:br/>
      </w:r>
      <w:commentRangeStart w:id="126"/>
      <w:r>
        <w:rPr>
          <w:lang w:eastAsia="ja-JP"/>
        </w:rPr>
        <w:tab/>
        <w:t xml:space="preserve">if (media_type == 0) { // </w:t>
      </w:r>
      <w:r w:rsidR="006016CC">
        <w:rPr>
          <w:lang w:eastAsia="ja-JP"/>
        </w:rPr>
        <w:t>omnidireactional media</w:t>
      </w:r>
      <w:r>
        <w:rPr>
          <w:lang w:eastAsia="ja-JP"/>
        </w:rPr>
        <w:br/>
      </w:r>
      <w:r>
        <w:rPr>
          <w:lang w:eastAsia="ja-JP"/>
        </w:rPr>
        <w:tab/>
      </w:r>
      <w:r>
        <w:rPr>
          <w:lang w:eastAsia="ja-JP"/>
        </w:rPr>
        <w:tab/>
      </w:r>
      <w:r w:rsidR="006016CC" w:rsidRPr="00DD51EC">
        <w:rPr>
          <w:rFonts w:ascii="Courier New" w:eastAsia="Times New Roman" w:hAnsi="Courier New" w:cs="Courier New"/>
          <w:szCs w:val="20"/>
          <w:lang w:eastAsia="zh-CN"/>
        </w:rPr>
        <w:t>OmnidirectionalViwepointStruc</w:t>
      </w:r>
      <w:r w:rsidR="006016CC">
        <w:rPr>
          <w:rFonts w:ascii="Courier New" w:eastAsia="Times New Roman" w:hAnsi="Courier New" w:cs="Courier New"/>
          <w:szCs w:val="20"/>
          <w:lang w:eastAsia="zh-CN"/>
        </w:rPr>
        <w:t>t</w:t>
      </w:r>
      <w:r>
        <w:rPr>
          <w:lang w:eastAsia="ja-JP"/>
        </w:rPr>
        <w:t xml:space="preserve"> </w:t>
      </w:r>
      <w:r w:rsidR="006016CC">
        <w:rPr>
          <w:lang w:eastAsia="ja-JP"/>
        </w:rPr>
        <w:t>viewpoint</w:t>
      </w:r>
      <w:r>
        <w:rPr>
          <w:lang w:eastAsia="ja-JP"/>
        </w:rPr>
        <w:t>(</w:t>
      </w:r>
      <w:r w:rsidR="006016CC">
        <w:rPr>
          <w:lang w:eastAsia="ja-JP"/>
        </w:rPr>
        <w:t xml:space="preserve">anchor_included, </w:t>
      </w:r>
      <w:r>
        <w:rPr>
          <w:lang w:eastAsia="ja-JP"/>
        </w:rPr>
        <w:t>precision);</w:t>
      </w:r>
      <w:r>
        <w:rPr>
          <w:lang w:eastAsia="ja-JP"/>
        </w:rPr>
        <w:br/>
      </w:r>
      <w:r>
        <w:rPr>
          <w:lang w:eastAsia="ja-JP"/>
        </w:rPr>
        <w:tab/>
        <w:t>}</w:t>
      </w:r>
      <w:r>
        <w:rPr>
          <w:lang w:eastAsia="ja-JP"/>
        </w:rPr>
        <w:br/>
      </w:r>
      <w:r w:rsidR="006016CC">
        <w:rPr>
          <w:lang w:eastAsia="ja-JP"/>
        </w:rPr>
        <w:tab/>
        <w:t>if (media_type == 1) { // V3CD media</w:t>
      </w:r>
      <w:r w:rsidR="006016CC">
        <w:rPr>
          <w:lang w:eastAsia="ja-JP"/>
        </w:rPr>
        <w:br/>
      </w:r>
      <w:r w:rsidR="006016CC">
        <w:rPr>
          <w:lang w:eastAsia="ja-JP"/>
        </w:rPr>
        <w:tab/>
      </w:r>
      <w:r w:rsidR="006016CC">
        <w:rPr>
          <w:lang w:eastAsia="ja-JP"/>
        </w:rPr>
        <w:tab/>
      </w:r>
      <w:r w:rsidR="006016CC">
        <w:rPr>
          <w:rFonts w:ascii="Courier New" w:eastAsia="Times New Roman" w:hAnsi="Courier New" w:cs="Courier New"/>
          <w:szCs w:val="20"/>
          <w:lang w:eastAsia="zh-CN"/>
        </w:rPr>
        <w:t>V3cd</w:t>
      </w:r>
      <w:r w:rsidR="006016CC" w:rsidRPr="00DD51EC">
        <w:rPr>
          <w:rFonts w:ascii="Courier New" w:eastAsia="Times New Roman" w:hAnsi="Courier New" w:cs="Courier New"/>
          <w:szCs w:val="20"/>
          <w:lang w:eastAsia="zh-CN"/>
        </w:rPr>
        <w:t>ViwepointStruc</w:t>
      </w:r>
      <w:r w:rsidR="006016CC">
        <w:rPr>
          <w:rFonts w:ascii="Courier New" w:eastAsia="Times New Roman" w:hAnsi="Courier New" w:cs="Courier New"/>
          <w:szCs w:val="20"/>
          <w:lang w:eastAsia="zh-CN"/>
        </w:rPr>
        <w:t>t</w:t>
      </w:r>
      <w:r w:rsidR="006016CC">
        <w:rPr>
          <w:lang w:eastAsia="ja-JP"/>
        </w:rPr>
        <w:t xml:space="preserve"> viewpoint(anchor_included, precision);</w:t>
      </w:r>
      <w:r w:rsidR="006016CC">
        <w:rPr>
          <w:lang w:eastAsia="ja-JP"/>
        </w:rPr>
        <w:br/>
      </w:r>
      <w:r w:rsidR="006016CC">
        <w:rPr>
          <w:lang w:eastAsia="ja-JP"/>
        </w:rPr>
        <w:tab/>
        <w:t>}</w:t>
      </w:r>
      <w:r w:rsidR="006016CC">
        <w:rPr>
          <w:lang w:eastAsia="ja-JP"/>
        </w:rPr>
        <w:br/>
      </w:r>
      <w:commentRangeEnd w:id="126"/>
      <w:r w:rsidR="008D01AC">
        <w:rPr>
          <w:rStyle w:val="CommentReference"/>
          <w:rFonts w:ascii="Times New Roman" w:hAnsi="Times New Roman"/>
          <w:noProof w:val="0"/>
          <w:lang w:val="en-US"/>
        </w:rPr>
        <w:commentReference w:id="126"/>
      </w:r>
      <w:r>
        <w:rPr>
          <w:lang w:eastAsia="ja-JP"/>
        </w:rPr>
        <w:t>}</w:t>
      </w:r>
    </w:p>
    <w:p w14:paraId="61A649F7" w14:textId="080414C8" w:rsidR="00DD51EC" w:rsidRDefault="00DD51EC" w:rsidP="005E6013">
      <w:pPr>
        <w:pStyle w:val="code"/>
        <w:rPr>
          <w:lang w:eastAsia="ja-JP"/>
        </w:rPr>
      </w:pPr>
    </w:p>
    <w:p w14:paraId="61FA5F82" w14:textId="1F9DFF1F" w:rsidR="004804CD" w:rsidRDefault="004804CD" w:rsidP="00827100">
      <w:pPr>
        <w:pStyle w:val="Heading3"/>
        <w:rPr>
          <w:rFonts w:eastAsia="MS Mincho"/>
          <w:sz w:val="24"/>
          <w:szCs w:val="24"/>
          <w:lang w:eastAsia="ja-JP"/>
        </w:rPr>
      </w:pPr>
      <w:bookmarkStart w:id="127" w:name="_Toc109574476"/>
      <w:r w:rsidRPr="0072376F">
        <w:rPr>
          <w:rFonts w:eastAsia="MS Mincho"/>
          <w:sz w:val="24"/>
          <w:szCs w:val="24"/>
          <w:lang w:eastAsia="ja-JP"/>
        </w:rPr>
        <w:t>Semantics</w:t>
      </w:r>
      <w:bookmarkEnd w:id="127"/>
    </w:p>
    <w:p w14:paraId="0B510029" w14:textId="20821C7F" w:rsidR="006016CC" w:rsidRDefault="006016CC" w:rsidP="006016CC">
      <w:pPr>
        <w:rPr>
          <w:lang w:eastAsia="ja-JP"/>
        </w:rPr>
      </w:pPr>
      <w:r>
        <w:rPr>
          <w:lang w:eastAsia="ja-JP"/>
        </w:rPr>
        <w:t>TBD</w:t>
      </w:r>
    </w:p>
    <w:p w14:paraId="3A8C097B" w14:textId="77777777" w:rsidR="00B56A3C" w:rsidRPr="006016CC" w:rsidRDefault="00B56A3C" w:rsidP="006016CC">
      <w:pPr>
        <w:rPr>
          <w:lang w:eastAsia="ja-JP"/>
        </w:rPr>
      </w:pPr>
    </w:p>
    <w:p w14:paraId="6737D006" w14:textId="216B4FC4" w:rsidR="00FB3160" w:rsidRPr="0072376F" w:rsidRDefault="00632DA3" w:rsidP="00827100">
      <w:pPr>
        <w:pStyle w:val="Heading2"/>
        <w:rPr>
          <w:rFonts w:ascii="Times New Roman" w:eastAsia="MS Mincho" w:hAnsi="Times New Roman"/>
          <w:sz w:val="26"/>
          <w:szCs w:val="26"/>
          <w:lang w:eastAsia="ja-JP"/>
        </w:rPr>
      </w:pPr>
      <w:bookmarkStart w:id="128" w:name="_Toc94032974"/>
      <w:bookmarkStart w:id="129" w:name="_Toc94033034"/>
      <w:bookmarkStart w:id="130" w:name="_Toc94036135"/>
      <w:bookmarkStart w:id="131" w:name="_Toc94032975"/>
      <w:bookmarkStart w:id="132" w:name="_Toc94033035"/>
      <w:bookmarkStart w:id="133" w:name="_Toc94036136"/>
      <w:bookmarkStart w:id="134" w:name="_Toc94032976"/>
      <w:bookmarkStart w:id="135" w:name="_Toc94033036"/>
      <w:bookmarkStart w:id="136" w:name="_Toc94036137"/>
      <w:bookmarkStart w:id="137" w:name="_Toc94032977"/>
      <w:bookmarkStart w:id="138" w:name="_Toc94033037"/>
      <w:bookmarkStart w:id="139" w:name="_Toc94036138"/>
      <w:bookmarkStart w:id="140" w:name="_Toc94032978"/>
      <w:bookmarkStart w:id="141" w:name="_Toc94033038"/>
      <w:bookmarkStart w:id="142" w:name="_Toc94036139"/>
      <w:bookmarkStart w:id="143" w:name="_Toc94083902"/>
      <w:bookmarkStart w:id="144" w:name="_Toc10957447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72376F">
        <w:rPr>
          <w:rFonts w:ascii="Times New Roman" w:eastAsia="MS Mincho" w:hAnsi="Times New Roman"/>
          <w:sz w:val="26"/>
          <w:szCs w:val="26"/>
          <w:lang w:eastAsia="ja-JP"/>
        </w:rPr>
        <w:t>Viewport</w:t>
      </w:r>
      <w:bookmarkEnd w:id="144"/>
    </w:p>
    <w:p w14:paraId="7216C843" w14:textId="77777777" w:rsidR="006016CC" w:rsidRPr="0072376F" w:rsidRDefault="006016CC" w:rsidP="006016CC">
      <w:pPr>
        <w:pStyle w:val="Heading3"/>
        <w:rPr>
          <w:rFonts w:eastAsia="MS Mincho"/>
          <w:sz w:val="24"/>
          <w:szCs w:val="24"/>
          <w:lang w:eastAsia="ja-JP"/>
        </w:rPr>
      </w:pPr>
      <w:bookmarkStart w:id="145" w:name="_Toc109574478"/>
      <w:r w:rsidRPr="0072376F">
        <w:rPr>
          <w:rFonts w:eastAsia="MS Mincho"/>
          <w:sz w:val="24"/>
          <w:szCs w:val="24"/>
          <w:lang w:eastAsia="ja-JP"/>
        </w:rPr>
        <w:t>Syntax</w:t>
      </w:r>
      <w:bookmarkEnd w:id="145"/>
    </w:p>
    <w:p w14:paraId="6F0D9CBC" w14:textId="77777777" w:rsidR="006016CC" w:rsidRDefault="006016CC" w:rsidP="005E6013">
      <w:pPr>
        <w:pStyle w:val="code"/>
        <w:rPr>
          <w:lang w:eastAsia="ja-JP"/>
        </w:rPr>
      </w:pPr>
    </w:p>
    <w:p w14:paraId="3F5778DB" w14:textId="68711CC2" w:rsidR="006016CC" w:rsidRDefault="006016CC" w:rsidP="005E6013">
      <w:pPr>
        <w:pStyle w:val="code"/>
        <w:rPr>
          <w:lang w:eastAsia="ja-JP"/>
        </w:rPr>
      </w:pPr>
      <w:r w:rsidRPr="00DD51EC">
        <w:rPr>
          <w:rFonts w:ascii="Courier New" w:hAnsi="Courier New"/>
          <w:lang w:eastAsia="zh-CN"/>
        </w:rPr>
        <w:t>aligned(8) class OmnidirectionalViwepo</w:t>
      </w:r>
      <w:r>
        <w:rPr>
          <w:rFonts w:ascii="Courier New" w:hAnsi="Courier New"/>
          <w:lang w:eastAsia="zh-CN"/>
        </w:rPr>
        <w:t>rt</w:t>
      </w:r>
      <w:r w:rsidRPr="00DD51EC">
        <w:rPr>
          <w:rFonts w:ascii="Courier New" w:hAnsi="Courier New"/>
          <w:lang w:eastAsia="zh-CN"/>
        </w:rPr>
        <w:t>Struc</w:t>
      </w:r>
      <w:r>
        <w:rPr>
          <w:rFonts w:ascii="Courier New" w:hAnsi="Courier New"/>
          <w:lang w:eastAsia="zh-CN"/>
        </w:rPr>
        <w:t>t (</w:t>
      </w:r>
      <w:r>
        <w:rPr>
          <w:lang w:eastAsia="ja-JP"/>
        </w:rPr>
        <w:t>unsigned int anchor_included, unsigned int precision)</w:t>
      </w:r>
      <w:r>
        <w:rPr>
          <w:lang w:eastAsia="ja-JP"/>
        </w:rPr>
        <w:br/>
        <w:t>{</w:t>
      </w:r>
      <w:r>
        <w:rPr>
          <w:lang w:eastAsia="ja-JP"/>
        </w:rPr>
        <w:br/>
      </w:r>
      <w:r>
        <w:rPr>
          <w:lang w:eastAsia="ja-JP"/>
        </w:rPr>
        <w:tab/>
      </w:r>
      <w:r w:rsidRPr="00DD51EC">
        <w:rPr>
          <w:rFonts w:ascii="Courier New" w:hAnsi="Courier New"/>
          <w:lang w:eastAsia="zh-CN"/>
        </w:rPr>
        <w:t>OmnidirectionalViwepointStruc</w:t>
      </w:r>
      <w:r>
        <w:rPr>
          <w:rFonts w:ascii="Courier New" w:hAnsi="Courier New"/>
          <w:lang w:eastAsia="zh-CN"/>
        </w:rPr>
        <w:t>t viewpoint (</w:t>
      </w:r>
      <w:r>
        <w:rPr>
          <w:lang w:eastAsia="ja-JP"/>
        </w:rPr>
        <w:t>anchor_included, precision</w:t>
      </w:r>
      <w:r>
        <w:rPr>
          <w:rFonts w:ascii="Courier New" w:hAnsi="Courier New"/>
          <w:lang w:eastAsia="zh-CN"/>
        </w:rPr>
        <w:t>);</w:t>
      </w:r>
      <w:r>
        <w:rPr>
          <w:lang w:eastAsia="ja-JP"/>
        </w:rPr>
        <w:tab/>
      </w:r>
      <w:r w:rsidR="00B56A3C" w:rsidRPr="00BD5076">
        <w:t>unsigned int(</w:t>
      </w:r>
      <w:r w:rsidR="00B56A3C">
        <w:t>32</w:t>
      </w:r>
      <w:r w:rsidR="00B56A3C" w:rsidRPr="00BD5076">
        <w:t xml:space="preserve">) </w:t>
      </w:r>
      <w:r w:rsidR="00B56A3C">
        <w:t>azimuth</w:t>
      </w:r>
      <w:r w:rsidR="00B56A3C" w:rsidRPr="00BD5076">
        <w:t>_range;</w:t>
      </w:r>
      <w:r w:rsidR="00B56A3C" w:rsidRPr="00BD5076">
        <w:br/>
      </w:r>
      <w:r w:rsidR="00B56A3C" w:rsidRPr="00BD5076">
        <w:tab/>
        <w:t>unsigned int(</w:t>
      </w:r>
      <w:r w:rsidR="00B56A3C">
        <w:t>32</w:t>
      </w:r>
      <w:r w:rsidR="00B56A3C" w:rsidRPr="00BD5076">
        <w:t xml:space="preserve">) </w:t>
      </w:r>
      <w:r w:rsidR="00B56A3C">
        <w:t>elevation</w:t>
      </w:r>
      <w:r w:rsidR="00B56A3C" w:rsidRPr="00BD5076">
        <w:t>_range;</w:t>
      </w:r>
      <w:r>
        <w:rPr>
          <w:lang w:eastAsia="ja-JP"/>
        </w:rPr>
        <w:br/>
        <w:t>}</w:t>
      </w:r>
    </w:p>
    <w:p w14:paraId="19C43756" w14:textId="77777777" w:rsidR="006016CC" w:rsidRDefault="006016CC" w:rsidP="006016CC">
      <w:pPr>
        <w:rPr>
          <w:lang w:val="en-GB" w:eastAsia="ja-JP"/>
        </w:rPr>
      </w:pPr>
    </w:p>
    <w:p w14:paraId="37A0EA6B" w14:textId="77777777" w:rsidR="005078D7" w:rsidRDefault="005078D7" w:rsidP="005E6013">
      <w:pPr>
        <w:pStyle w:val="code"/>
      </w:pPr>
      <w:commentRangeStart w:id="146"/>
      <w:r w:rsidRPr="007D2436">
        <w:t xml:space="preserve">aligned(8) class </w:t>
      </w:r>
      <w:r>
        <w:t>V3cd</w:t>
      </w:r>
      <w:r w:rsidRPr="007D2436">
        <w:t>Viewport</w:t>
      </w:r>
      <w:r>
        <w:t xml:space="preserve">Struct </w:t>
      </w:r>
      <w:r w:rsidRPr="007D2436">
        <w:t>(ext_camera_flag, int_camera_flag) {</w:t>
      </w:r>
      <w:r>
        <w:rPr>
          <w:lang w:eastAsia="ja-JP"/>
        </w:rPr>
        <w:br/>
      </w:r>
      <w:r w:rsidRPr="00C077DF">
        <w:tab/>
      </w:r>
      <w:r w:rsidRPr="007D2436">
        <w:t>if (ext_camera_flag == 1) {</w:t>
      </w:r>
      <w:r>
        <w:rPr>
          <w:lang w:eastAsia="ja-JP"/>
        </w:rPr>
        <w:br/>
      </w:r>
      <w:r w:rsidRPr="007D2436">
        <w:tab/>
      </w:r>
      <w:r w:rsidRPr="007D2436">
        <w:tab/>
      </w:r>
      <w:r>
        <w:t>unsigned int</w:t>
      </w:r>
      <w:r w:rsidRPr="007D2436">
        <w:t>(1) center_view_flag;</w:t>
      </w:r>
      <w:r w:rsidRPr="00AD05FB">
        <w:rPr>
          <w:lang w:eastAsia="ja-JP"/>
        </w:rPr>
        <w:t xml:space="preserve"> </w:t>
      </w:r>
      <w:r>
        <w:rPr>
          <w:lang w:eastAsia="ja-JP"/>
        </w:rPr>
        <w:br/>
      </w:r>
      <w:r w:rsidRPr="007D2436">
        <w:tab/>
      </w:r>
      <w:r w:rsidRPr="007D2436">
        <w:tab/>
        <w:t>bit(6) reserved = 0;</w:t>
      </w:r>
      <w:r w:rsidRPr="00AD05FB">
        <w:rPr>
          <w:lang w:eastAsia="ja-JP"/>
        </w:rPr>
        <w:t xml:space="preserve"> </w:t>
      </w:r>
      <w:r>
        <w:rPr>
          <w:lang w:eastAsia="ja-JP"/>
        </w:rPr>
        <w:br/>
      </w:r>
      <w:r w:rsidRPr="007D2436">
        <w:tab/>
      </w:r>
      <w:r w:rsidRPr="007D2436">
        <w:tab/>
        <w:t>if (center_view_flag == 0) {</w:t>
      </w:r>
      <w:r>
        <w:rPr>
          <w:lang w:eastAsia="ja-JP"/>
        </w:rPr>
        <w:br/>
      </w:r>
      <w:r w:rsidRPr="007D2436">
        <w:tab/>
      </w:r>
      <w:r w:rsidRPr="007D2436">
        <w:tab/>
      </w:r>
      <w:r w:rsidRPr="007D2436">
        <w:tab/>
      </w:r>
      <w:r>
        <w:rPr>
          <w:rFonts w:eastAsia="Malgun Gothic" w:cs="Malgun Gothic"/>
          <w:lang w:eastAsia="ko-KR"/>
        </w:rPr>
        <w:t>unsigned int</w:t>
      </w:r>
      <w:r w:rsidRPr="007D2436">
        <w:t>(1) left_view_flag;</w:t>
      </w:r>
      <w:r w:rsidRPr="00AD05FB">
        <w:rPr>
          <w:lang w:eastAsia="ja-JP"/>
        </w:rPr>
        <w:t xml:space="preserve"> </w:t>
      </w:r>
      <w:r>
        <w:rPr>
          <w:lang w:eastAsia="ja-JP"/>
        </w:rPr>
        <w:br/>
      </w:r>
      <w:r w:rsidRPr="007D2436">
        <w:tab/>
      </w:r>
      <w:r w:rsidRPr="007D2436">
        <w:tab/>
        <w:t>} else {</w:t>
      </w:r>
      <w:r>
        <w:rPr>
          <w:lang w:eastAsia="ja-JP"/>
        </w:rPr>
        <w:br/>
      </w:r>
      <w:r w:rsidRPr="007D2436">
        <w:tab/>
      </w:r>
      <w:r w:rsidRPr="007D2436">
        <w:tab/>
      </w:r>
      <w:r w:rsidRPr="007D2436">
        <w:tab/>
        <w:t>bit(1) reserved = 0;</w:t>
      </w:r>
      <w:r w:rsidRPr="00AD05FB">
        <w:rPr>
          <w:lang w:eastAsia="ja-JP"/>
        </w:rPr>
        <w:t xml:space="preserve"> </w:t>
      </w:r>
      <w:r>
        <w:rPr>
          <w:lang w:eastAsia="ja-JP"/>
        </w:rPr>
        <w:br/>
      </w:r>
      <w:r w:rsidRPr="007D2436">
        <w:tab/>
      </w:r>
      <w:r w:rsidRPr="007D2436">
        <w:tab/>
        <w:t>}</w:t>
      </w:r>
      <w:r>
        <w:rPr>
          <w:lang w:eastAsia="ja-JP"/>
        </w:rPr>
        <w:br/>
      </w:r>
      <w:r w:rsidRPr="007D2436">
        <w:tab/>
      </w:r>
      <w:r w:rsidRPr="007D2436">
        <w:tab/>
        <w:t>ExtCameraInfo extCamInfo();</w:t>
      </w:r>
      <w:r>
        <w:rPr>
          <w:lang w:eastAsia="ja-JP"/>
        </w:rPr>
        <w:br/>
      </w:r>
      <w:r w:rsidRPr="007D2436">
        <w:tab/>
        <w:t>}</w:t>
      </w:r>
      <w:r>
        <w:rPr>
          <w:lang w:eastAsia="ja-JP"/>
        </w:rPr>
        <w:br/>
      </w:r>
      <w:r w:rsidRPr="007D2436">
        <w:tab/>
        <w:t>if (int_camera_flag == 1) {</w:t>
      </w:r>
      <w:r>
        <w:rPr>
          <w:lang w:eastAsia="ja-JP"/>
        </w:rPr>
        <w:br/>
      </w:r>
      <w:r w:rsidRPr="007D2436">
        <w:tab/>
      </w:r>
      <w:r w:rsidRPr="007D2436">
        <w:tab/>
        <w:t>IntCameraInfo intCamInfo();</w:t>
      </w:r>
      <w:r>
        <w:rPr>
          <w:lang w:eastAsia="ja-JP"/>
        </w:rPr>
        <w:br/>
      </w:r>
      <w:r w:rsidRPr="007D2436">
        <w:tab/>
        <w:t>}</w:t>
      </w:r>
      <w:r>
        <w:rPr>
          <w:lang w:eastAsia="ja-JP"/>
        </w:rPr>
        <w:br/>
      </w:r>
      <w:r>
        <w:t>}</w:t>
      </w:r>
      <w:commentRangeEnd w:id="146"/>
      <w:r>
        <w:rPr>
          <w:rStyle w:val="CommentReference"/>
          <w:rFonts w:ascii="Times New Roman" w:hAnsi="Times New Roman"/>
          <w:noProof w:val="0"/>
          <w:lang w:val="en-US"/>
        </w:rPr>
        <w:commentReference w:id="146"/>
      </w:r>
    </w:p>
    <w:p w14:paraId="63812D90" w14:textId="77777777" w:rsidR="006016CC" w:rsidRDefault="006016CC" w:rsidP="006016CC">
      <w:pPr>
        <w:rPr>
          <w:lang w:val="en-GB" w:eastAsia="ja-JP"/>
        </w:rPr>
      </w:pPr>
    </w:p>
    <w:p w14:paraId="6DBDCBF2" w14:textId="2D5369C9" w:rsidR="006016CC" w:rsidRDefault="006016CC" w:rsidP="005E6013">
      <w:pPr>
        <w:pStyle w:val="code"/>
        <w:rPr>
          <w:lang w:eastAsia="ja-JP"/>
        </w:rPr>
      </w:pPr>
      <w:r w:rsidRPr="00DD51EC">
        <w:rPr>
          <w:rFonts w:ascii="Courier New" w:eastAsia="Times New Roman" w:hAnsi="Courier New" w:cs="Courier New"/>
          <w:szCs w:val="20"/>
          <w:lang w:eastAsia="zh-CN"/>
        </w:rPr>
        <w:lastRenderedPageBreak/>
        <w:t>aligned(8) class Viwepo</w:t>
      </w:r>
      <w:r>
        <w:rPr>
          <w:rFonts w:ascii="Courier New" w:eastAsia="Times New Roman" w:hAnsi="Courier New" w:cs="Courier New"/>
          <w:szCs w:val="20"/>
          <w:lang w:eastAsia="zh-CN"/>
        </w:rPr>
        <w:t>rt</w:t>
      </w:r>
      <w:r w:rsidRPr="00DD51EC">
        <w:rPr>
          <w:rFonts w:ascii="Courier New" w:eastAsia="Times New Roman" w:hAnsi="Courier New" w:cs="Courier New"/>
          <w:szCs w:val="20"/>
          <w:lang w:eastAsia="zh-CN"/>
        </w:rPr>
        <w:t>Struc</w:t>
      </w:r>
      <w:r>
        <w:rPr>
          <w:rFonts w:ascii="Courier New" w:eastAsia="Times New Roman" w:hAnsi="Courier New" w:cs="Courier New"/>
          <w:szCs w:val="20"/>
          <w:lang w:eastAsia="zh-CN"/>
        </w:rPr>
        <w:t>t (</w:t>
      </w:r>
      <w:commentRangeStart w:id="147"/>
      <w:r w:rsidR="005078D7">
        <w:rPr>
          <w:lang w:eastAsia="ja-JP"/>
        </w:rPr>
        <w:t xml:space="preserve">unsigned int media_type, </w:t>
      </w:r>
      <w:r>
        <w:rPr>
          <w:lang w:eastAsia="ja-JP"/>
        </w:rPr>
        <w:t>unsigned int anchor_included, unsigned int precision,</w:t>
      </w:r>
      <w:r w:rsidR="005078D7" w:rsidRPr="005078D7">
        <w:t xml:space="preserve"> </w:t>
      </w:r>
      <w:r w:rsidR="005078D7" w:rsidRPr="007D2436">
        <w:t>ext_camera_flag, int_camera_flag</w:t>
      </w:r>
      <w:commentRangeEnd w:id="147"/>
      <w:r w:rsidR="00AE0A69">
        <w:rPr>
          <w:rStyle w:val="CommentReference"/>
          <w:rFonts w:ascii="Times New Roman" w:hAnsi="Times New Roman"/>
          <w:noProof w:val="0"/>
          <w:lang w:val="en-US"/>
        </w:rPr>
        <w:commentReference w:id="147"/>
      </w:r>
      <w:r>
        <w:rPr>
          <w:lang w:eastAsia="ja-JP"/>
        </w:rPr>
        <w:t>)</w:t>
      </w:r>
      <w:r>
        <w:rPr>
          <w:lang w:eastAsia="ja-JP"/>
        </w:rPr>
        <w:br/>
        <w:t>{</w:t>
      </w:r>
      <w:r>
        <w:rPr>
          <w:lang w:eastAsia="ja-JP"/>
        </w:rPr>
        <w:br/>
      </w:r>
      <w:r>
        <w:rPr>
          <w:lang w:eastAsia="ja-JP"/>
        </w:rPr>
        <w:tab/>
        <w:t>if (media_type == 0) { // omnidireactional media</w:t>
      </w:r>
      <w:r>
        <w:rPr>
          <w:lang w:eastAsia="ja-JP"/>
        </w:rPr>
        <w:br/>
      </w:r>
      <w:r>
        <w:rPr>
          <w:lang w:eastAsia="ja-JP"/>
        </w:rPr>
        <w:tab/>
      </w:r>
      <w:r>
        <w:rPr>
          <w:lang w:eastAsia="ja-JP"/>
        </w:rPr>
        <w:tab/>
      </w:r>
      <w:r w:rsidRPr="00DD51EC">
        <w:rPr>
          <w:rFonts w:ascii="Courier New" w:eastAsia="Times New Roman" w:hAnsi="Courier New" w:cs="Courier New"/>
          <w:szCs w:val="20"/>
          <w:lang w:eastAsia="zh-CN"/>
        </w:rPr>
        <w:t>OmnidirectionalViwepo</w:t>
      </w:r>
      <w:r w:rsidR="005078D7">
        <w:rPr>
          <w:rFonts w:ascii="Courier New" w:eastAsia="Times New Roman" w:hAnsi="Courier New" w:cs="Courier New"/>
          <w:szCs w:val="20"/>
          <w:lang w:eastAsia="zh-CN"/>
        </w:rPr>
        <w:t>rt</w:t>
      </w:r>
      <w:r w:rsidRPr="00DD51EC">
        <w:rPr>
          <w:rFonts w:ascii="Courier New" w:eastAsia="Times New Roman" w:hAnsi="Courier New" w:cs="Courier New"/>
          <w:szCs w:val="20"/>
          <w:lang w:eastAsia="zh-CN"/>
        </w:rPr>
        <w:t>Struc</w:t>
      </w:r>
      <w:r>
        <w:rPr>
          <w:rFonts w:ascii="Courier New" w:eastAsia="Times New Roman" w:hAnsi="Courier New" w:cs="Courier New"/>
          <w:szCs w:val="20"/>
          <w:lang w:eastAsia="zh-CN"/>
        </w:rPr>
        <w:t>t</w:t>
      </w:r>
      <w:r>
        <w:rPr>
          <w:lang w:eastAsia="ja-JP"/>
        </w:rPr>
        <w:t xml:space="preserve"> viewpoint(anchor_included, precision);</w:t>
      </w:r>
      <w:r>
        <w:rPr>
          <w:lang w:eastAsia="ja-JP"/>
        </w:rPr>
        <w:br/>
      </w:r>
      <w:r>
        <w:rPr>
          <w:lang w:eastAsia="ja-JP"/>
        </w:rPr>
        <w:tab/>
        <w:t>}</w:t>
      </w:r>
      <w:r>
        <w:rPr>
          <w:lang w:eastAsia="ja-JP"/>
        </w:rPr>
        <w:br/>
      </w:r>
      <w:r>
        <w:rPr>
          <w:lang w:eastAsia="ja-JP"/>
        </w:rPr>
        <w:tab/>
        <w:t>if (media_type == 1) { // V3CD media</w:t>
      </w:r>
      <w:r>
        <w:rPr>
          <w:lang w:eastAsia="ja-JP"/>
        </w:rPr>
        <w:br/>
      </w:r>
      <w:r>
        <w:rPr>
          <w:lang w:eastAsia="ja-JP"/>
        </w:rPr>
        <w:tab/>
      </w:r>
      <w:r>
        <w:rPr>
          <w:lang w:eastAsia="ja-JP"/>
        </w:rPr>
        <w:tab/>
      </w:r>
      <w:r>
        <w:rPr>
          <w:rFonts w:ascii="Courier New" w:eastAsia="Times New Roman" w:hAnsi="Courier New" w:cs="Courier New"/>
          <w:szCs w:val="20"/>
          <w:lang w:eastAsia="zh-CN"/>
        </w:rPr>
        <w:t>V3cd</w:t>
      </w:r>
      <w:r w:rsidRPr="00DD51EC">
        <w:rPr>
          <w:rFonts w:ascii="Courier New" w:eastAsia="Times New Roman" w:hAnsi="Courier New" w:cs="Courier New"/>
          <w:szCs w:val="20"/>
          <w:lang w:eastAsia="zh-CN"/>
        </w:rPr>
        <w:t>ViwepointStruc</w:t>
      </w:r>
      <w:r>
        <w:rPr>
          <w:rFonts w:ascii="Courier New" w:eastAsia="Times New Roman" w:hAnsi="Courier New" w:cs="Courier New"/>
          <w:szCs w:val="20"/>
          <w:lang w:eastAsia="zh-CN"/>
        </w:rPr>
        <w:t>t</w:t>
      </w:r>
      <w:r>
        <w:rPr>
          <w:lang w:eastAsia="ja-JP"/>
        </w:rPr>
        <w:t xml:space="preserve"> viewpo</w:t>
      </w:r>
      <w:r w:rsidR="005078D7">
        <w:rPr>
          <w:lang w:eastAsia="ja-JP"/>
        </w:rPr>
        <w:t>r</w:t>
      </w:r>
      <w:r>
        <w:rPr>
          <w:lang w:eastAsia="ja-JP"/>
        </w:rPr>
        <w:t>t(</w:t>
      </w:r>
      <w:r w:rsidR="005078D7" w:rsidRPr="007D2436">
        <w:t>ext_camera_flag, int_camera_flag</w:t>
      </w:r>
      <w:r>
        <w:rPr>
          <w:lang w:eastAsia="ja-JP"/>
        </w:rPr>
        <w:t>);</w:t>
      </w:r>
      <w:r>
        <w:rPr>
          <w:lang w:eastAsia="ja-JP"/>
        </w:rPr>
        <w:br/>
      </w:r>
      <w:r>
        <w:rPr>
          <w:lang w:eastAsia="ja-JP"/>
        </w:rPr>
        <w:tab/>
        <w:t>}</w:t>
      </w:r>
      <w:r>
        <w:rPr>
          <w:lang w:eastAsia="ja-JP"/>
        </w:rPr>
        <w:br/>
        <w:t>}</w:t>
      </w:r>
    </w:p>
    <w:p w14:paraId="1C18658E" w14:textId="77777777" w:rsidR="00FB3160" w:rsidRPr="006016CC" w:rsidRDefault="00FB3160" w:rsidP="00FB3160">
      <w:pPr>
        <w:rPr>
          <w:lang w:val="en-GB" w:eastAsia="ja-JP"/>
        </w:rPr>
      </w:pPr>
    </w:p>
    <w:p w14:paraId="7842D5CC" w14:textId="4B63EF88" w:rsidR="006016CC" w:rsidRDefault="006016CC" w:rsidP="006016CC">
      <w:pPr>
        <w:pStyle w:val="Heading3"/>
        <w:rPr>
          <w:rFonts w:eastAsia="MS Mincho"/>
          <w:sz w:val="24"/>
          <w:szCs w:val="24"/>
          <w:lang w:eastAsia="ja-JP"/>
        </w:rPr>
      </w:pPr>
      <w:bookmarkStart w:id="148" w:name="_Toc109574479"/>
      <w:r>
        <w:rPr>
          <w:rFonts w:eastAsia="MS Mincho"/>
          <w:sz w:val="24"/>
          <w:szCs w:val="24"/>
          <w:lang w:eastAsia="ja-JP"/>
        </w:rPr>
        <w:t>Semantics</w:t>
      </w:r>
      <w:bookmarkEnd w:id="148"/>
    </w:p>
    <w:p w14:paraId="53E8FECF" w14:textId="17603110" w:rsidR="006016CC" w:rsidRPr="006016CC" w:rsidRDefault="006016CC" w:rsidP="006016CC">
      <w:pPr>
        <w:rPr>
          <w:lang w:eastAsia="ja-JP"/>
        </w:rPr>
      </w:pPr>
      <w:r>
        <w:rPr>
          <w:lang w:eastAsia="ja-JP"/>
        </w:rPr>
        <w:t>TBD</w:t>
      </w:r>
    </w:p>
    <w:p w14:paraId="3710FCE7" w14:textId="2A6B2160" w:rsidR="006016CC" w:rsidRDefault="006016CC" w:rsidP="005E6013">
      <w:pPr>
        <w:pStyle w:val="code"/>
        <w:rPr>
          <w:lang w:eastAsia="ja-JP"/>
        </w:rPr>
      </w:pPr>
    </w:p>
    <w:p w14:paraId="6934B619" w14:textId="77777777" w:rsidR="00A145FF" w:rsidRPr="00A145FF" w:rsidRDefault="00A145FF" w:rsidP="00A145FF">
      <w:pPr>
        <w:pStyle w:val="Heading2"/>
        <w:rPr>
          <w:rFonts w:ascii="Times New Roman" w:eastAsia="MS Mincho" w:hAnsi="Times New Roman"/>
          <w:sz w:val="26"/>
          <w:szCs w:val="26"/>
          <w:lang w:eastAsia="ja-JP"/>
        </w:rPr>
      </w:pPr>
      <w:bookmarkStart w:id="149" w:name="_Toc109574480"/>
      <w:commentRangeStart w:id="150"/>
      <w:r w:rsidRPr="00A145FF">
        <w:rPr>
          <w:rFonts w:ascii="Times New Roman" w:eastAsia="MS Mincho" w:hAnsi="Times New Roman"/>
          <w:sz w:val="26"/>
          <w:szCs w:val="26"/>
          <w:lang w:eastAsia="ja-JP"/>
        </w:rPr>
        <w:t>3D Region Set</w:t>
      </w:r>
      <w:commentRangeEnd w:id="150"/>
      <w:r>
        <w:rPr>
          <w:rStyle w:val="CommentReference"/>
          <w:rFonts w:ascii="Times New Roman" w:eastAsia="MS Mincho" w:hAnsi="Times New Roman"/>
          <w:b w:val="0"/>
          <w:bCs w:val="0"/>
          <w:iCs w:val="0"/>
        </w:rPr>
        <w:commentReference w:id="150"/>
      </w:r>
      <w:bookmarkEnd w:id="149"/>
    </w:p>
    <w:p w14:paraId="263AD7BE" w14:textId="32B35BBC" w:rsidR="00A145FF" w:rsidRPr="00A145FF" w:rsidRDefault="00A145FF" w:rsidP="00A145FF">
      <w:pPr>
        <w:pStyle w:val="Heading3"/>
        <w:rPr>
          <w:rFonts w:eastAsia="MS Mincho"/>
          <w:sz w:val="24"/>
          <w:szCs w:val="24"/>
          <w:lang w:eastAsia="ja-JP"/>
        </w:rPr>
      </w:pPr>
      <w:bookmarkStart w:id="151" w:name="_Toc109574481"/>
      <w:r w:rsidRPr="00A145FF">
        <w:rPr>
          <w:rFonts w:eastAsia="MS Mincho"/>
          <w:sz w:val="24"/>
          <w:szCs w:val="24"/>
          <w:lang w:eastAsia="ja-JP"/>
        </w:rPr>
        <w:t>Definition</w:t>
      </w:r>
      <w:bookmarkEnd w:id="151"/>
    </w:p>
    <w:p w14:paraId="3A7354C3" w14:textId="77777777" w:rsidR="00A145FF" w:rsidRDefault="00A145FF" w:rsidP="00A145FF">
      <w:r>
        <w:t>A 3D region set is a structure that defines a part of a volumetric media as a set of one or more regions.</w:t>
      </w:r>
      <w:r w:rsidRPr="006E0161">
        <w:t xml:space="preserve"> </w:t>
      </w:r>
      <w:r>
        <w:t xml:space="preserve">Each region of the set is specified as a geometry that </w:t>
      </w:r>
      <w:r w:rsidRPr="006E0161">
        <w:t>define</w:t>
      </w:r>
      <w:r>
        <w:t>s</w:t>
      </w:r>
      <w:r w:rsidRPr="006E0161">
        <w:t xml:space="preserve"> the shape, position and size of th</w:t>
      </w:r>
      <w:r>
        <w:t>is</w:t>
      </w:r>
      <w:r w:rsidRPr="006E0161">
        <w:t xml:space="preserve"> region</w:t>
      </w:r>
      <w:r>
        <w:t xml:space="preserve"> </w:t>
      </w:r>
      <w:r w:rsidRPr="006E0161">
        <w:t>inside a reference space</w:t>
      </w:r>
      <w:r>
        <w:t xml:space="preserve"> </w:t>
      </w:r>
      <w:r w:rsidRPr="006E0161">
        <w:t xml:space="preserve">that is mapped to the </w:t>
      </w:r>
      <w:r>
        <w:t xml:space="preserve">volumetric media </w:t>
      </w:r>
      <w:r w:rsidRPr="006E0161">
        <w:t xml:space="preserve">with which the </w:t>
      </w:r>
      <w:r>
        <w:t xml:space="preserve">3D </w:t>
      </w:r>
      <w:r w:rsidRPr="006E0161">
        <w:t>regi</w:t>
      </w:r>
      <w:r>
        <w:t xml:space="preserve">on set is associated. </w:t>
      </w:r>
    </w:p>
    <w:p w14:paraId="75879447" w14:textId="77777777" w:rsidR="00A145FF" w:rsidRPr="006E0161" w:rsidRDefault="00A145FF" w:rsidP="00A145FF"/>
    <w:p w14:paraId="6D506705" w14:textId="77777777" w:rsidR="00A145FF" w:rsidRDefault="00A145FF" w:rsidP="00A145FF">
      <w:r w:rsidRPr="006E0161">
        <w:t xml:space="preserve">The geometry of a region described by the </w:t>
      </w:r>
      <w:r>
        <w:t xml:space="preserve">3D </w:t>
      </w:r>
      <w:r w:rsidRPr="006E0161">
        <w:t>region</w:t>
      </w:r>
      <w:r>
        <w:t xml:space="preserve"> set</w:t>
      </w:r>
      <w:r w:rsidRPr="006E0161">
        <w:t xml:space="preserve"> can be represented either by:</w:t>
      </w:r>
    </w:p>
    <w:p w14:paraId="408D1524" w14:textId="77777777" w:rsidR="00A145FF" w:rsidRDefault="00A145FF" w:rsidP="00476255">
      <w:pPr>
        <w:pStyle w:val="ListParagraph"/>
        <w:numPr>
          <w:ilvl w:val="0"/>
          <w:numId w:val="18"/>
        </w:numPr>
        <w:spacing w:before="0" w:after="0"/>
        <w:contextualSpacing/>
      </w:pPr>
      <w:r>
        <w:t>A point</w:t>
      </w:r>
    </w:p>
    <w:p w14:paraId="7F70D653" w14:textId="77777777" w:rsidR="00A145FF" w:rsidRDefault="00A145FF" w:rsidP="00476255">
      <w:pPr>
        <w:pStyle w:val="ListParagraph"/>
        <w:numPr>
          <w:ilvl w:val="0"/>
          <w:numId w:val="18"/>
        </w:numPr>
        <w:spacing w:before="0" w:after="0"/>
        <w:contextualSpacing/>
      </w:pPr>
      <w:r>
        <w:t>A polyline</w:t>
      </w:r>
    </w:p>
    <w:p w14:paraId="26DB1C99" w14:textId="77777777" w:rsidR="00A145FF" w:rsidRDefault="00A145FF" w:rsidP="00476255">
      <w:pPr>
        <w:pStyle w:val="ListParagraph"/>
        <w:numPr>
          <w:ilvl w:val="0"/>
          <w:numId w:val="18"/>
        </w:numPr>
        <w:spacing w:before="0" w:after="0"/>
        <w:contextualSpacing/>
      </w:pPr>
      <w:r>
        <w:t>A plane</w:t>
      </w:r>
    </w:p>
    <w:p w14:paraId="3EE4E988" w14:textId="77777777" w:rsidR="00A145FF" w:rsidRDefault="00A145FF" w:rsidP="00476255">
      <w:pPr>
        <w:pStyle w:val="ListParagraph"/>
        <w:numPr>
          <w:ilvl w:val="0"/>
          <w:numId w:val="18"/>
        </w:numPr>
        <w:spacing w:before="0" w:after="0"/>
        <w:contextualSpacing/>
      </w:pPr>
      <w:r>
        <w:t>A rectangular cuboid</w:t>
      </w:r>
    </w:p>
    <w:p w14:paraId="6EDFD8FA" w14:textId="77777777" w:rsidR="00A145FF" w:rsidRDefault="00A145FF" w:rsidP="00476255">
      <w:pPr>
        <w:pStyle w:val="ListParagraph"/>
        <w:numPr>
          <w:ilvl w:val="0"/>
          <w:numId w:val="18"/>
        </w:numPr>
        <w:spacing w:before="0" w:after="0"/>
        <w:contextualSpacing/>
      </w:pPr>
      <w:r>
        <w:t>A value for an attribute of the volumetric media.</w:t>
      </w:r>
    </w:p>
    <w:p w14:paraId="1C93CF1B" w14:textId="77777777" w:rsidR="00A145FF" w:rsidRDefault="00A145FF" w:rsidP="00A145FF">
      <w:r>
        <w:t>The part of the volumetric media that is contained in a region depends on the geometry of the region as follows:</w:t>
      </w:r>
    </w:p>
    <w:p w14:paraId="6D7D0204" w14:textId="77777777" w:rsidR="00A145FF" w:rsidRDefault="00A145FF" w:rsidP="00476255">
      <w:pPr>
        <w:pStyle w:val="ListParagraph"/>
        <w:numPr>
          <w:ilvl w:val="0"/>
          <w:numId w:val="18"/>
        </w:numPr>
        <w:spacing w:before="0" w:after="0"/>
        <w:contextualSpacing/>
      </w:pPr>
      <w:r>
        <w:t>When the geometry of a region is represented by a point, the region contains the location of this point.</w:t>
      </w:r>
    </w:p>
    <w:p w14:paraId="6FC35108" w14:textId="77777777" w:rsidR="00A145FF" w:rsidRDefault="00A145FF" w:rsidP="00476255">
      <w:pPr>
        <w:pStyle w:val="ListParagraph"/>
        <w:numPr>
          <w:ilvl w:val="0"/>
          <w:numId w:val="18"/>
        </w:numPr>
        <w:spacing w:before="0" w:after="0"/>
        <w:contextualSpacing/>
      </w:pPr>
      <w:r>
        <w:t>When the geometry of a region is represented by a polyline, the region contains the lines that are part of the polyline.</w:t>
      </w:r>
    </w:p>
    <w:p w14:paraId="33088A3B" w14:textId="77777777" w:rsidR="00A145FF" w:rsidRDefault="00A145FF" w:rsidP="00476255">
      <w:pPr>
        <w:pStyle w:val="ListParagraph"/>
        <w:numPr>
          <w:ilvl w:val="0"/>
          <w:numId w:val="18"/>
        </w:numPr>
        <w:spacing w:before="0" w:after="0"/>
        <w:contextualSpacing/>
      </w:pPr>
      <w:r>
        <w:t>When the geometry of a region is represented by a plane, the region contains the surface of the plane included in the bounding box of the volumetric media.</w:t>
      </w:r>
    </w:p>
    <w:p w14:paraId="69ABC9AE" w14:textId="77777777" w:rsidR="00A145FF" w:rsidRDefault="00A145FF" w:rsidP="00476255">
      <w:pPr>
        <w:pStyle w:val="ListParagraph"/>
        <w:numPr>
          <w:ilvl w:val="0"/>
          <w:numId w:val="18"/>
        </w:numPr>
        <w:spacing w:before="0" w:after="0"/>
        <w:contextualSpacing/>
      </w:pPr>
      <w:r>
        <w:t>When the geometry of a region is represented by a rectangular cuboid, the region contains the volume inside this rectangular cuboid, including its faces.</w:t>
      </w:r>
    </w:p>
    <w:p w14:paraId="7E6506A7" w14:textId="77777777" w:rsidR="00A145FF" w:rsidRPr="00737339" w:rsidRDefault="00A145FF" w:rsidP="00476255">
      <w:pPr>
        <w:pStyle w:val="ListParagraph"/>
        <w:numPr>
          <w:ilvl w:val="0"/>
          <w:numId w:val="18"/>
        </w:numPr>
        <w:spacing w:before="0" w:after="0"/>
        <w:contextualSpacing/>
      </w:pPr>
      <w:r>
        <w:t>When the geometry of a region is represented by a value for an attribute of the volumetric media, the region contains all the points from the volumetric media whose attribute’s value is the same as the value specified for the region.</w:t>
      </w:r>
    </w:p>
    <w:p w14:paraId="04BD2AD5" w14:textId="77777777" w:rsidR="00A145FF" w:rsidRDefault="00A145FF" w:rsidP="00A145FF"/>
    <w:p w14:paraId="6820F216" w14:textId="77777777" w:rsidR="00A145FF" w:rsidRDefault="00A145FF" w:rsidP="00A145FF">
      <w:r>
        <w:t>A region may be empty if it falls entirely outside the bounding box of the volumetric media with which it is associated. An empty region should be ignored.</w:t>
      </w:r>
    </w:p>
    <w:p w14:paraId="52F4257C" w14:textId="1505C732" w:rsidR="00A145FF" w:rsidRPr="00A145FF" w:rsidRDefault="00A145FF" w:rsidP="00A145FF">
      <w:pPr>
        <w:pStyle w:val="Heading3"/>
        <w:rPr>
          <w:rFonts w:eastAsia="MS Mincho"/>
          <w:sz w:val="24"/>
          <w:szCs w:val="24"/>
          <w:lang w:eastAsia="ja-JP"/>
        </w:rPr>
      </w:pPr>
      <w:bookmarkStart w:id="152" w:name="_Toc109574482"/>
      <w:r w:rsidRPr="00A145FF">
        <w:rPr>
          <w:rFonts w:eastAsia="MS Mincho"/>
          <w:sz w:val="24"/>
          <w:szCs w:val="24"/>
          <w:lang w:eastAsia="ja-JP"/>
        </w:rPr>
        <w:lastRenderedPageBreak/>
        <w:t>Syntax</w:t>
      </w:r>
      <w:bookmarkEnd w:id="152"/>
    </w:p>
    <w:p w14:paraId="7B4EEAAC" w14:textId="77777777" w:rsidR="00A145FF" w:rsidRDefault="00A145FF" w:rsidP="00A145FF">
      <w:pPr>
        <w:pStyle w:val="Codefixedfont"/>
        <w:contextualSpacing/>
      </w:pPr>
      <w:r>
        <w:t>aligned (8) class 3DRegionSet(version, flags) {</w:t>
      </w:r>
    </w:p>
    <w:p w14:paraId="1D8DC684" w14:textId="77777777" w:rsidR="00A145FF" w:rsidRDefault="00A145FF" w:rsidP="00A145FF">
      <w:pPr>
        <w:pStyle w:val="Codefixedfont"/>
        <w:contextualSpacing/>
      </w:pPr>
      <w:r>
        <w:t xml:space="preserve">    unsigned int precision = flags &amp; 3;</w:t>
      </w:r>
    </w:p>
    <w:p w14:paraId="63057D82" w14:textId="77777777" w:rsidR="00A145FF" w:rsidRDefault="00A145FF" w:rsidP="00A145FF">
      <w:pPr>
        <w:pStyle w:val="Codefixedfont"/>
        <w:contextualSpacing/>
      </w:pPr>
      <w:r>
        <w:t xml:space="preserve">    unsigned int(8) region_count;</w:t>
      </w:r>
    </w:p>
    <w:p w14:paraId="64ACCFF9" w14:textId="77777777" w:rsidR="00A145FF" w:rsidRDefault="00A145FF" w:rsidP="00A145FF">
      <w:pPr>
        <w:pStyle w:val="Codefixedfont"/>
        <w:contextualSpacing/>
      </w:pPr>
      <w:r>
        <w:t xml:space="preserve">    for (r=0; r &lt; region_count; r++) {</w:t>
      </w:r>
    </w:p>
    <w:p w14:paraId="54B364F0" w14:textId="77777777" w:rsidR="00A145FF" w:rsidRDefault="00A145FF" w:rsidP="00A145FF">
      <w:pPr>
        <w:pStyle w:val="Codefixedfont"/>
        <w:contextualSpacing/>
      </w:pPr>
      <w:r>
        <w:t xml:space="preserve">        unsigned int(8) geometry_type;</w:t>
      </w:r>
    </w:p>
    <w:p w14:paraId="01343118" w14:textId="77777777" w:rsidR="00A145FF" w:rsidRDefault="00A145FF" w:rsidP="00A145FF">
      <w:pPr>
        <w:pStyle w:val="Codefixedfont"/>
        <w:contextualSpacing/>
      </w:pPr>
      <w:r>
        <w:t xml:space="preserve">        if (geometry_type == 0) {</w:t>
      </w:r>
    </w:p>
    <w:p w14:paraId="4A4C1A65" w14:textId="77777777" w:rsidR="00A145FF" w:rsidRDefault="00A145FF" w:rsidP="00A145FF">
      <w:pPr>
        <w:pStyle w:val="Codefixedfont"/>
        <w:contextualSpacing/>
      </w:pPr>
      <w:r>
        <w:t xml:space="preserve">            // Use a 3D Point from Part-7. </w:t>
      </w:r>
    </w:p>
    <w:p w14:paraId="649D62C4" w14:textId="77777777" w:rsidR="00A145FF" w:rsidRDefault="00A145FF" w:rsidP="00A145FF">
      <w:pPr>
        <w:pStyle w:val="Codefixedfont"/>
        <w:contextualSpacing/>
      </w:pPr>
      <w:r>
        <w:t xml:space="preserve">            Vector3 anchor(precision);</w:t>
      </w:r>
    </w:p>
    <w:p w14:paraId="04E2E8DA" w14:textId="77777777" w:rsidR="00A145FF" w:rsidRDefault="00A145FF" w:rsidP="00A145FF">
      <w:pPr>
        <w:pStyle w:val="Codefixedfont"/>
        <w:contextualSpacing/>
      </w:pPr>
      <w:r>
        <w:t xml:space="preserve">        }</w:t>
      </w:r>
    </w:p>
    <w:p w14:paraId="100B990A" w14:textId="77777777" w:rsidR="00A145FF" w:rsidRDefault="00A145FF" w:rsidP="00A145FF">
      <w:pPr>
        <w:pStyle w:val="Codefixedfont"/>
        <w:contextualSpacing/>
      </w:pPr>
      <w:r>
        <w:t xml:space="preserve">        if (geometry_type == 1) {</w:t>
      </w:r>
    </w:p>
    <w:p w14:paraId="27FABDB2" w14:textId="77777777" w:rsidR="00A145FF" w:rsidRDefault="00A145FF" w:rsidP="00A145FF">
      <w:pPr>
        <w:pStyle w:val="Codefixedfont"/>
        <w:contextualSpacing/>
      </w:pPr>
      <w:r>
        <w:t xml:space="preserve">            // polyline</w:t>
      </w:r>
    </w:p>
    <w:p w14:paraId="594C1DD2" w14:textId="77777777" w:rsidR="00A145FF" w:rsidRDefault="00A145FF" w:rsidP="00A145FF">
      <w:pPr>
        <w:pStyle w:val="Codefixedfont"/>
        <w:contextualSpacing/>
      </w:pPr>
      <w:r>
        <w:t xml:space="preserve">            unsigned int(field_size) point_count;</w:t>
      </w:r>
    </w:p>
    <w:p w14:paraId="5820D80E" w14:textId="77777777" w:rsidR="00A145FF" w:rsidRDefault="00A145FF" w:rsidP="00A145FF">
      <w:pPr>
        <w:pStyle w:val="Codefixedfont"/>
        <w:contextualSpacing/>
      </w:pPr>
      <w:r>
        <w:t xml:space="preserve">            for (i=0; i &lt; point_count; i++) {</w:t>
      </w:r>
    </w:p>
    <w:p w14:paraId="7F0D77F5" w14:textId="77777777" w:rsidR="00A145FF" w:rsidRDefault="00A145FF" w:rsidP="00A145FF">
      <w:pPr>
        <w:pStyle w:val="Codefixedfont"/>
        <w:contextualSpacing/>
      </w:pPr>
      <w:r>
        <w:t xml:space="preserve">                // Use a 3D Point from Part-7. </w:t>
      </w:r>
    </w:p>
    <w:p w14:paraId="42C00144" w14:textId="77777777" w:rsidR="00A145FF" w:rsidRDefault="00A145FF" w:rsidP="00A145FF">
      <w:pPr>
        <w:pStyle w:val="Codefixedfont"/>
        <w:contextualSpacing/>
      </w:pPr>
      <w:r>
        <w:t xml:space="preserve">                Vector3 point(precision);</w:t>
      </w:r>
    </w:p>
    <w:p w14:paraId="5AFD72EE" w14:textId="77777777" w:rsidR="00A145FF" w:rsidRDefault="00A145FF" w:rsidP="00A145FF">
      <w:pPr>
        <w:pStyle w:val="Codefixedfont"/>
        <w:contextualSpacing/>
      </w:pPr>
      <w:r>
        <w:t xml:space="preserve">            }</w:t>
      </w:r>
    </w:p>
    <w:p w14:paraId="482EFD83" w14:textId="77777777" w:rsidR="00A145FF" w:rsidRDefault="00A145FF" w:rsidP="00A145FF">
      <w:pPr>
        <w:pStyle w:val="Codefixedfont"/>
        <w:contextualSpacing/>
      </w:pPr>
      <w:r>
        <w:t xml:space="preserve">        }</w:t>
      </w:r>
    </w:p>
    <w:p w14:paraId="4DC05764" w14:textId="77777777" w:rsidR="00A145FF" w:rsidRDefault="00A145FF" w:rsidP="00A145FF">
      <w:pPr>
        <w:pStyle w:val="Codefixedfont"/>
        <w:contextualSpacing/>
      </w:pPr>
      <w:r>
        <w:t xml:space="preserve">        if (geometry_type == 2) {</w:t>
      </w:r>
    </w:p>
    <w:p w14:paraId="66E57822" w14:textId="77777777" w:rsidR="00A145FF" w:rsidRDefault="00A145FF" w:rsidP="00A145FF">
      <w:pPr>
        <w:pStyle w:val="Codefixedfont"/>
        <w:contextualSpacing/>
      </w:pPr>
      <w:r>
        <w:t xml:space="preserve">            // plane: to be defined in Part-7. </w:t>
      </w:r>
    </w:p>
    <w:p w14:paraId="0C3EA445" w14:textId="77777777" w:rsidR="00A145FF" w:rsidRDefault="00A145FF" w:rsidP="00A145FF">
      <w:pPr>
        <w:pStyle w:val="Codefixedfont"/>
        <w:contextualSpacing/>
      </w:pPr>
      <w:r>
        <w:t xml:space="preserve">            Vector3 anchor(precision);</w:t>
      </w:r>
    </w:p>
    <w:p w14:paraId="5A309E77" w14:textId="77777777" w:rsidR="00A145FF" w:rsidRDefault="00A145FF" w:rsidP="00A145FF">
      <w:pPr>
        <w:pStyle w:val="Codefixedfont"/>
        <w:contextualSpacing/>
      </w:pPr>
      <w:r>
        <w:t xml:space="preserve">            Vector3 normal(precision);</w:t>
      </w:r>
    </w:p>
    <w:p w14:paraId="163C2C4D" w14:textId="77777777" w:rsidR="00A145FF" w:rsidRDefault="00A145FF" w:rsidP="00A145FF">
      <w:pPr>
        <w:pStyle w:val="Codefixedfont"/>
        <w:contextualSpacing/>
      </w:pPr>
      <w:r>
        <w:t xml:space="preserve">        }</w:t>
      </w:r>
    </w:p>
    <w:p w14:paraId="1D7C3D1F" w14:textId="77777777" w:rsidR="00A145FF" w:rsidRDefault="00A145FF" w:rsidP="00A145FF">
      <w:pPr>
        <w:pStyle w:val="Codefixedfont"/>
        <w:contextualSpacing/>
      </w:pPr>
      <w:r>
        <w:t xml:space="preserve">        if (geometry_type == 3) {</w:t>
      </w:r>
    </w:p>
    <w:p w14:paraId="42419C1D" w14:textId="77777777" w:rsidR="00A145FF" w:rsidRDefault="00A145FF" w:rsidP="00A145FF">
      <w:pPr>
        <w:pStyle w:val="Codefixedfont"/>
        <w:contextualSpacing/>
      </w:pPr>
      <w:r>
        <w:t xml:space="preserve">            // rectangular cuboid</w:t>
      </w:r>
    </w:p>
    <w:p w14:paraId="6A0ED3CF" w14:textId="77777777" w:rsidR="00A145FF" w:rsidRDefault="00A145FF" w:rsidP="00A145FF">
      <w:pPr>
        <w:pStyle w:val="Codefixedfont"/>
        <w:contextualSpacing/>
      </w:pPr>
      <w:r>
        <w:t xml:space="preserve">            // Defined in Part-7. </w:t>
      </w:r>
    </w:p>
    <w:p w14:paraId="55E08CC8" w14:textId="77777777" w:rsidR="00A145FF" w:rsidRDefault="00A145FF" w:rsidP="00A145FF">
      <w:pPr>
        <w:pStyle w:val="Codefixedfont"/>
        <w:contextualSpacing/>
      </w:pPr>
      <w:r>
        <w:t xml:space="preserve">            CuboidRegion cuboid(1, 0, precision);</w:t>
      </w:r>
    </w:p>
    <w:p w14:paraId="2285B3AB" w14:textId="77777777" w:rsidR="00A145FF" w:rsidRDefault="00A145FF" w:rsidP="00A145FF">
      <w:pPr>
        <w:pStyle w:val="Codefixedfont"/>
        <w:contextualSpacing/>
      </w:pPr>
      <w:r>
        <w:t xml:space="preserve">            QuaternionRotation rotation();</w:t>
      </w:r>
    </w:p>
    <w:p w14:paraId="7E4A66E2" w14:textId="77777777" w:rsidR="00A145FF" w:rsidRDefault="00A145FF" w:rsidP="00A145FF">
      <w:pPr>
        <w:pStyle w:val="Codefixedfont"/>
        <w:contextualSpacing/>
      </w:pPr>
      <w:r>
        <w:t xml:space="preserve">        }</w:t>
      </w:r>
    </w:p>
    <w:p w14:paraId="0759DC0C" w14:textId="77777777" w:rsidR="00A145FF" w:rsidRDefault="00A145FF" w:rsidP="00A145FF">
      <w:pPr>
        <w:pStyle w:val="Codefixedfont"/>
        <w:contextualSpacing/>
      </w:pPr>
      <w:r>
        <w:t xml:space="preserve">        // … possibly other 3D shapes</w:t>
      </w:r>
    </w:p>
    <w:p w14:paraId="1D5B7A39" w14:textId="77777777" w:rsidR="00A145FF" w:rsidRDefault="00A145FF" w:rsidP="00A145FF">
      <w:pPr>
        <w:pStyle w:val="Codefixedfont"/>
        <w:contextualSpacing/>
      </w:pPr>
      <w:r>
        <w:t xml:space="preserve">        if (geometry_type == 5) {</w:t>
      </w:r>
    </w:p>
    <w:p w14:paraId="596CA995" w14:textId="77777777" w:rsidR="00A145FF" w:rsidRDefault="00A145FF" w:rsidP="00A145FF">
      <w:pPr>
        <w:pStyle w:val="Codefixedfont"/>
        <w:contextualSpacing/>
      </w:pPr>
      <w:r>
        <w:t xml:space="preserve">            // region defined by an attribute</w:t>
      </w:r>
    </w:p>
    <w:p w14:paraId="38B2A0E8" w14:textId="77777777" w:rsidR="00A145FF" w:rsidRDefault="00A145FF" w:rsidP="00A145FF">
      <w:pPr>
        <w:pStyle w:val="Codefixedfont"/>
        <w:contextualSpacing/>
      </w:pPr>
      <w:r>
        <w:t xml:space="preserve">            // Bounding box of the region. Could be optional.</w:t>
      </w:r>
    </w:p>
    <w:p w14:paraId="37D3ADB6" w14:textId="77777777" w:rsidR="00A145FF" w:rsidRDefault="00A145FF" w:rsidP="00A145FF">
      <w:pPr>
        <w:pStyle w:val="Codefixedfont"/>
        <w:contextualSpacing/>
      </w:pPr>
      <w:r>
        <w:t xml:space="preserve">            CuboidRegion cuboid(1, 0, precision)</w:t>
      </w:r>
    </w:p>
    <w:p w14:paraId="4EBBF941" w14:textId="77777777" w:rsidR="00A145FF" w:rsidRDefault="00A145FF" w:rsidP="00A145FF">
      <w:pPr>
        <w:pStyle w:val="Codefixedfont"/>
        <w:contextualSpacing/>
      </w:pPr>
      <w:r>
        <w:t xml:space="preserve">            unsigned int(8) region_identifier_value;</w:t>
      </w:r>
    </w:p>
    <w:p w14:paraId="1C562029" w14:textId="77777777" w:rsidR="00A145FF" w:rsidRDefault="00A145FF" w:rsidP="00A145FF">
      <w:pPr>
        <w:pStyle w:val="Codefixedfont"/>
        <w:contextualSpacing/>
      </w:pPr>
      <w:r>
        <w:t xml:space="preserve">        }</w:t>
      </w:r>
    </w:p>
    <w:p w14:paraId="2F1C8DCD" w14:textId="77777777" w:rsidR="00A145FF" w:rsidRDefault="00A145FF" w:rsidP="00A145FF">
      <w:pPr>
        <w:pStyle w:val="Codefixedfont"/>
        <w:contextualSpacing/>
      </w:pPr>
      <w:r>
        <w:t xml:space="preserve">    }</w:t>
      </w:r>
    </w:p>
    <w:p w14:paraId="7578C132" w14:textId="77777777" w:rsidR="00A145FF" w:rsidRPr="00737339" w:rsidRDefault="00A145FF" w:rsidP="00A145FF">
      <w:pPr>
        <w:ind w:firstLine="709"/>
        <w:rPr>
          <w:rFonts w:ascii="Consolas" w:hAnsi="Consolas"/>
          <w:sz w:val="20"/>
          <w:szCs w:val="20"/>
        </w:rPr>
      </w:pPr>
      <w:r w:rsidRPr="00EF3BB3">
        <w:t>}</w:t>
      </w:r>
    </w:p>
    <w:p w14:paraId="34987F32" w14:textId="4C781FA4" w:rsidR="00A145FF" w:rsidRPr="00A145FF" w:rsidRDefault="00A145FF" w:rsidP="00A145FF">
      <w:pPr>
        <w:pStyle w:val="Heading3"/>
        <w:rPr>
          <w:rFonts w:eastAsia="MS Mincho"/>
          <w:sz w:val="24"/>
          <w:szCs w:val="24"/>
          <w:lang w:eastAsia="ja-JP"/>
        </w:rPr>
      </w:pPr>
      <w:bookmarkStart w:id="153" w:name="_Toc109574483"/>
      <w:r w:rsidRPr="00A145FF">
        <w:rPr>
          <w:rFonts w:eastAsia="MS Mincho"/>
          <w:sz w:val="24"/>
          <w:szCs w:val="24"/>
          <w:lang w:eastAsia="ja-JP"/>
        </w:rPr>
        <w:t>Semantics</w:t>
      </w:r>
      <w:bookmarkEnd w:id="153"/>
    </w:p>
    <w:p w14:paraId="59546785" w14:textId="77777777" w:rsidR="00A145FF" w:rsidRDefault="00A145FF" w:rsidP="00A145FF">
      <w:r w:rsidRPr="008906BB">
        <w:rPr>
          <w:rFonts w:ascii="Consolas" w:hAnsi="Consolas"/>
          <w:sz w:val="20"/>
        </w:rPr>
        <w:t>version</w:t>
      </w:r>
      <w:r w:rsidRPr="008906BB">
        <w:rPr>
          <w:sz w:val="20"/>
        </w:rPr>
        <w:t xml:space="preserve"> </w:t>
      </w:r>
      <w:r>
        <w:t>shall be equal to 0.</w:t>
      </w:r>
    </w:p>
    <w:p w14:paraId="161448AA" w14:textId="77777777" w:rsidR="00A145FF" w:rsidRDefault="00A145FF" w:rsidP="00A145FF">
      <w:r w:rsidRPr="008906BB">
        <w:rPr>
          <w:rFonts w:ascii="Consolas" w:hAnsi="Consolas"/>
          <w:sz w:val="20"/>
        </w:rPr>
        <w:t>flags</w:t>
      </w:r>
      <w:r>
        <w:t>: the 2 least-significant bits define the precision used by the different geometry attributes of the 3D region set. The values of flags greater than 3 are reserved.</w:t>
      </w:r>
    </w:p>
    <w:p w14:paraId="23345217" w14:textId="77777777" w:rsidR="00A145FF" w:rsidRDefault="00A145FF" w:rsidP="00A145FF">
      <w:r w:rsidRPr="008906BB">
        <w:rPr>
          <w:rFonts w:ascii="Consolas" w:hAnsi="Consolas"/>
          <w:sz w:val="20"/>
        </w:rPr>
        <w:t>region_count</w:t>
      </w:r>
      <w:r>
        <w:t xml:space="preserve"> is the number of regions contained in this 3D region set.</w:t>
      </w:r>
    </w:p>
    <w:p w14:paraId="293DF5E7" w14:textId="77777777" w:rsidR="00A145FF" w:rsidRDefault="00A145FF" w:rsidP="00A145FF">
      <w:r w:rsidRPr="008906BB">
        <w:rPr>
          <w:rFonts w:ascii="Consolas" w:hAnsi="Consolas"/>
          <w:sz w:val="20"/>
        </w:rPr>
        <w:t>geometry_type</w:t>
      </w:r>
      <w:r>
        <w:t xml:space="preserve"> specifies the type of the geometry of a region. The following values for </w:t>
      </w:r>
      <w:r w:rsidRPr="008906BB">
        <w:rPr>
          <w:rFonts w:ascii="Consolas" w:hAnsi="Consolas"/>
          <w:sz w:val="20"/>
        </w:rPr>
        <w:t>geometry_type</w:t>
      </w:r>
      <w:r>
        <w:t xml:space="preserve"> are defined:</w:t>
      </w:r>
    </w:p>
    <w:p w14:paraId="490F6593" w14:textId="77777777" w:rsidR="00A145FF" w:rsidRDefault="00A145FF" w:rsidP="00476255">
      <w:pPr>
        <w:pStyle w:val="ListParagraph"/>
        <w:numPr>
          <w:ilvl w:val="0"/>
          <w:numId w:val="18"/>
        </w:numPr>
        <w:spacing w:before="0" w:after="0"/>
        <w:contextualSpacing/>
      </w:pPr>
      <w:r>
        <w:t>0: the region is described as a point</w:t>
      </w:r>
    </w:p>
    <w:p w14:paraId="6EB89D41" w14:textId="77777777" w:rsidR="00A145FF" w:rsidRDefault="00A145FF" w:rsidP="00476255">
      <w:pPr>
        <w:pStyle w:val="ListParagraph"/>
        <w:numPr>
          <w:ilvl w:val="0"/>
          <w:numId w:val="18"/>
        </w:numPr>
        <w:spacing w:before="0" w:after="0"/>
        <w:contextualSpacing/>
      </w:pPr>
      <w:r>
        <w:t>1: the region is described as a polyline</w:t>
      </w:r>
    </w:p>
    <w:p w14:paraId="3B75B32F" w14:textId="77777777" w:rsidR="00A145FF" w:rsidRDefault="00A145FF" w:rsidP="00476255">
      <w:pPr>
        <w:pStyle w:val="ListParagraph"/>
        <w:numPr>
          <w:ilvl w:val="0"/>
          <w:numId w:val="18"/>
        </w:numPr>
        <w:spacing w:before="0" w:after="0"/>
        <w:contextualSpacing/>
      </w:pPr>
      <w:r>
        <w:t>2: the region is described as a plane</w:t>
      </w:r>
    </w:p>
    <w:p w14:paraId="2D67F38F" w14:textId="77777777" w:rsidR="00A145FF" w:rsidRDefault="00A145FF" w:rsidP="00476255">
      <w:pPr>
        <w:pStyle w:val="ListParagraph"/>
        <w:numPr>
          <w:ilvl w:val="0"/>
          <w:numId w:val="18"/>
        </w:numPr>
        <w:spacing w:before="0" w:after="0"/>
        <w:contextualSpacing/>
      </w:pPr>
      <w:r>
        <w:t>3: the region is described as a rectangular cuboid</w:t>
      </w:r>
    </w:p>
    <w:p w14:paraId="07F7747E" w14:textId="77777777" w:rsidR="00A145FF" w:rsidRDefault="00A145FF" w:rsidP="00476255">
      <w:pPr>
        <w:pStyle w:val="ListParagraph"/>
        <w:numPr>
          <w:ilvl w:val="0"/>
          <w:numId w:val="18"/>
        </w:numPr>
        <w:spacing w:before="0" w:after="0"/>
        <w:contextualSpacing/>
      </w:pPr>
      <w:r>
        <w:t>5: the region is described using an attribute of the volumetric media.</w:t>
      </w:r>
    </w:p>
    <w:p w14:paraId="3B3CBA73" w14:textId="77777777" w:rsidR="00A145FF" w:rsidRDefault="00A145FF" w:rsidP="00476255">
      <w:pPr>
        <w:pStyle w:val="ListParagraph"/>
        <w:numPr>
          <w:ilvl w:val="0"/>
          <w:numId w:val="18"/>
        </w:numPr>
        <w:spacing w:before="0" w:after="0"/>
        <w:contextualSpacing/>
      </w:pPr>
      <w:r>
        <w:t>Other values are reserved.</w:t>
      </w:r>
    </w:p>
    <w:p w14:paraId="23C99BDB" w14:textId="77777777" w:rsidR="00A145FF" w:rsidRDefault="00A145FF" w:rsidP="00A145FF">
      <w:r w:rsidRPr="008906BB">
        <w:rPr>
          <w:rFonts w:ascii="Consolas" w:hAnsi="Consolas"/>
          <w:sz w:val="20"/>
        </w:rPr>
        <w:lastRenderedPageBreak/>
        <w:t>anchor</w:t>
      </w:r>
      <w:r>
        <w:t xml:space="preserve"> specifies the position of the point composing a region when its geometry is a point. It specifies the position of a point contained in the plane composing a region when its geometry is a plane.</w:t>
      </w:r>
    </w:p>
    <w:p w14:paraId="086CDE61" w14:textId="77777777" w:rsidR="00A145FF" w:rsidRDefault="00A145FF" w:rsidP="00A145FF">
      <w:r w:rsidRPr="008906BB">
        <w:rPr>
          <w:rFonts w:ascii="Consolas" w:hAnsi="Consolas"/>
          <w:sz w:val="20"/>
        </w:rPr>
        <w:t>point</w:t>
      </w:r>
      <w:r>
        <w:t xml:space="preserve"> specifies the position of a point belonging to the polyline composing a region when its geometry is a polyline.</w:t>
      </w:r>
    </w:p>
    <w:p w14:paraId="539BDD18" w14:textId="77777777" w:rsidR="00A145FF" w:rsidRDefault="00A145FF" w:rsidP="00A145FF">
      <w:r w:rsidRPr="008906BB">
        <w:rPr>
          <w:rFonts w:ascii="Consolas" w:hAnsi="Consolas"/>
          <w:sz w:val="20"/>
        </w:rPr>
        <w:t>normal</w:t>
      </w:r>
      <w:r>
        <w:t xml:space="preserve"> specifies the normal vector of the plane composing a region when its geometry is a plane.</w:t>
      </w:r>
    </w:p>
    <w:p w14:paraId="1D7DC1DB" w14:textId="77777777" w:rsidR="00A145FF" w:rsidRDefault="00A145FF" w:rsidP="00A145FF">
      <w:r w:rsidRPr="008906BB">
        <w:rPr>
          <w:rFonts w:ascii="Consolas" w:hAnsi="Consolas"/>
          <w:sz w:val="20"/>
        </w:rPr>
        <w:t>cuboid</w:t>
      </w:r>
      <w:r>
        <w:t xml:space="preserve"> specifies the rectangular cuboid composing a region when its geometry is a rectangular cuboid. It specifies a bounding box for a region when its geometry is described using an attribute of the volumetric media.</w:t>
      </w:r>
    </w:p>
    <w:p w14:paraId="7C82A3C1" w14:textId="77777777" w:rsidR="00A145FF" w:rsidRDefault="00A145FF" w:rsidP="00A145FF">
      <w:r w:rsidRPr="008906BB">
        <w:rPr>
          <w:rFonts w:ascii="Consolas" w:hAnsi="Consolas"/>
          <w:sz w:val="20"/>
        </w:rPr>
        <w:t>rotation</w:t>
      </w:r>
      <w:r>
        <w:t xml:space="preserve"> specifies the rotation applied to the cuboid composing a region when its geometry is a rectangular cuboid.</w:t>
      </w:r>
    </w:p>
    <w:p w14:paraId="3AD121F8" w14:textId="77777777" w:rsidR="00A145FF" w:rsidRDefault="00A145FF" w:rsidP="00A145FF">
      <w:r w:rsidRPr="008906BB">
        <w:rPr>
          <w:rFonts w:ascii="Consolas" w:hAnsi="Consolas"/>
          <w:sz w:val="20"/>
        </w:rPr>
        <w:t>region_identifier_value</w:t>
      </w:r>
      <w:r>
        <w:t xml:space="preserve"> specifies the value of the attribute defining a region when its geometry is described using an attribute of the volumetric media.</w:t>
      </w:r>
    </w:p>
    <w:p w14:paraId="0410EE81" w14:textId="77777777" w:rsidR="00A145FF" w:rsidRDefault="00A145FF" w:rsidP="00A145FF"/>
    <w:p w14:paraId="6AEC209C" w14:textId="77777777" w:rsidR="00A145FF" w:rsidRPr="00A145FF" w:rsidRDefault="00A145FF" w:rsidP="00A145FF">
      <w:pPr>
        <w:rPr>
          <w:lang w:eastAsia="ja-JP"/>
        </w:rPr>
      </w:pPr>
    </w:p>
    <w:p w14:paraId="6EFCAE4F" w14:textId="77777777" w:rsidR="00FB3160" w:rsidRPr="009951EF" w:rsidRDefault="00FB3160" w:rsidP="00FB3160">
      <w:pPr>
        <w:tabs>
          <w:tab w:val="left" w:pos="403"/>
        </w:tabs>
        <w:spacing w:after="240" w:line="240" w:lineRule="atLeast"/>
        <w:contextualSpacing/>
        <w:rPr>
          <w:lang w:eastAsia="ja-JP"/>
        </w:rPr>
      </w:pPr>
    </w:p>
    <w:p w14:paraId="6EB7EF9A" w14:textId="5910921B" w:rsidR="00FB3160" w:rsidRPr="000F5FF0" w:rsidRDefault="00FB3160" w:rsidP="00827100">
      <w:pPr>
        <w:pStyle w:val="Heading1"/>
        <w:rPr>
          <w:lang w:eastAsia="ja-JP"/>
        </w:rPr>
      </w:pPr>
      <w:bookmarkStart w:id="154" w:name="_Toc109574484"/>
      <w:r w:rsidRPr="000F5FF0">
        <w:rPr>
          <w:rFonts w:eastAsia="MS Mincho"/>
          <w:lang w:eastAsia="ja-JP"/>
        </w:rPr>
        <w:t>Metadata of spatially related features</w:t>
      </w:r>
      <w:bookmarkEnd w:id="154"/>
    </w:p>
    <w:p w14:paraId="690C64B7" w14:textId="77777777" w:rsidR="00DE6F2A" w:rsidRDefault="00FB3160" w:rsidP="00827100">
      <w:pPr>
        <w:pStyle w:val="Heading2"/>
        <w:rPr>
          <w:rFonts w:ascii="Times New Roman" w:eastAsia="MS Mincho" w:hAnsi="Times New Roman"/>
          <w:sz w:val="26"/>
          <w:szCs w:val="26"/>
          <w:lang w:eastAsia="ja-JP"/>
        </w:rPr>
      </w:pPr>
      <w:bookmarkStart w:id="155" w:name="_Toc109574485"/>
      <w:r w:rsidRPr="0072376F">
        <w:rPr>
          <w:rFonts w:ascii="Times New Roman" w:eastAsia="MS Mincho" w:hAnsi="Times New Roman"/>
          <w:sz w:val="26"/>
          <w:szCs w:val="26"/>
          <w:lang w:eastAsia="ja-JP"/>
        </w:rPr>
        <w:t>Localized coordinate systems</w:t>
      </w:r>
      <w:bookmarkEnd w:id="155"/>
      <w:r w:rsidRPr="0072376F">
        <w:rPr>
          <w:rFonts w:ascii="Times New Roman" w:eastAsia="MS Mincho" w:hAnsi="Times New Roman"/>
          <w:sz w:val="26"/>
          <w:szCs w:val="26"/>
          <w:lang w:eastAsia="ja-JP"/>
        </w:rPr>
        <w:t xml:space="preserve"> </w:t>
      </w:r>
    </w:p>
    <w:p w14:paraId="216FDE29" w14:textId="546B4889" w:rsidR="00FB3160" w:rsidRPr="0072376F" w:rsidRDefault="00DE6F2A" w:rsidP="00DE6F2A">
      <w:pPr>
        <w:rPr>
          <w:lang w:eastAsia="ja-JP"/>
        </w:rPr>
      </w:pPr>
      <w:r>
        <w:rPr>
          <w:lang w:eastAsia="ja-JP"/>
        </w:rPr>
        <w:t>E</w:t>
      </w:r>
      <w:r w:rsidR="00FB3160" w:rsidRPr="0072376F">
        <w:rPr>
          <w:lang w:eastAsia="ja-JP"/>
        </w:rPr>
        <w:t>.g., one is in another “global” coordinate system</w:t>
      </w:r>
      <w:r>
        <w:rPr>
          <w:lang w:eastAsia="ja-JP"/>
        </w:rPr>
        <w:t>:</w:t>
      </w:r>
    </w:p>
    <w:p w14:paraId="5BAA7E12"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References to global coordinate systems </w:t>
      </w:r>
    </w:p>
    <w:p w14:paraId="36B354B4"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Positions</w:t>
      </w:r>
    </w:p>
    <w:p w14:paraId="18C540E7"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Rotations </w:t>
      </w:r>
    </w:p>
    <w:p w14:paraId="6257AAA5"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Scaling </w:t>
      </w:r>
    </w:p>
    <w:p w14:paraId="1DC36638" w14:textId="77777777" w:rsidR="00DE6F2A" w:rsidRDefault="00FB3160" w:rsidP="00827100">
      <w:pPr>
        <w:pStyle w:val="Heading2"/>
        <w:rPr>
          <w:rFonts w:ascii="Times New Roman" w:eastAsia="MS Mincho" w:hAnsi="Times New Roman"/>
          <w:sz w:val="26"/>
          <w:szCs w:val="26"/>
          <w:lang w:eastAsia="ja-JP"/>
        </w:rPr>
      </w:pPr>
      <w:bookmarkStart w:id="156" w:name="_Toc109574486"/>
      <w:r w:rsidRPr="0072376F">
        <w:rPr>
          <w:rFonts w:ascii="Times New Roman" w:eastAsia="MS Mincho" w:hAnsi="Times New Roman"/>
          <w:sz w:val="26"/>
          <w:szCs w:val="26"/>
          <w:lang w:eastAsia="ja-JP"/>
        </w:rPr>
        <w:t>Localized viewing spaces</w:t>
      </w:r>
      <w:bookmarkEnd w:id="156"/>
      <w:r w:rsidRPr="0072376F">
        <w:rPr>
          <w:rFonts w:ascii="Times New Roman" w:eastAsia="MS Mincho" w:hAnsi="Times New Roman"/>
          <w:sz w:val="26"/>
          <w:szCs w:val="26"/>
          <w:lang w:eastAsia="ja-JP"/>
        </w:rPr>
        <w:t xml:space="preserve"> </w:t>
      </w:r>
    </w:p>
    <w:p w14:paraId="583A55C7" w14:textId="0A22C95A" w:rsidR="00FB3160" w:rsidRPr="00DE6F2A" w:rsidRDefault="00DE6F2A" w:rsidP="00DE6F2A">
      <w:pPr>
        <w:rPr>
          <w:lang w:eastAsia="ja-JP"/>
        </w:rPr>
      </w:pPr>
      <w:r>
        <w:rPr>
          <w:lang w:eastAsia="ja-JP"/>
        </w:rPr>
        <w:t>E</w:t>
      </w:r>
      <w:r w:rsidRPr="0072376F">
        <w:rPr>
          <w:lang w:eastAsia="ja-JP"/>
        </w:rPr>
        <w:t xml:space="preserve">.g., </w:t>
      </w:r>
      <w:r w:rsidR="00FB3160" w:rsidRPr="00DE6F2A">
        <w:rPr>
          <w:lang w:eastAsia="ja-JP"/>
        </w:rPr>
        <w:t>one is in another “larger” viewing space</w:t>
      </w:r>
      <w:r>
        <w:rPr>
          <w:lang w:eastAsia="ja-JP"/>
        </w:rPr>
        <w:t>:</w:t>
      </w:r>
    </w:p>
    <w:p w14:paraId="50F9AB54"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References to global viewing spaces</w:t>
      </w:r>
    </w:p>
    <w:p w14:paraId="152E8EE8"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Positions</w:t>
      </w:r>
    </w:p>
    <w:p w14:paraId="362D2882"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Rotations </w:t>
      </w:r>
    </w:p>
    <w:p w14:paraId="7D77CEFA"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Scaling </w:t>
      </w:r>
    </w:p>
    <w:p w14:paraId="3E06BC0F" w14:textId="77777777" w:rsidR="00DE6F2A" w:rsidRDefault="00FB3160" w:rsidP="00827100">
      <w:pPr>
        <w:pStyle w:val="Heading2"/>
        <w:rPr>
          <w:rFonts w:ascii="Times New Roman" w:eastAsia="MS Mincho" w:hAnsi="Times New Roman"/>
          <w:sz w:val="26"/>
          <w:szCs w:val="26"/>
          <w:lang w:eastAsia="ja-JP"/>
        </w:rPr>
      </w:pPr>
      <w:bookmarkStart w:id="157" w:name="_Toc109574487"/>
      <w:r w:rsidRPr="0072376F">
        <w:rPr>
          <w:rFonts w:ascii="Times New Roman" w:eastAsia="MS Mincho" w:hAnsi="Times New Roman"/>
          <w:sz w:val="26"/>
          <w:szCs w:val="26"/>
          <w:lang w:eastAsia="ja-JP"/>
        </w:rPr>
        <w:t>Sub-regions</w:t>
      </w:r>
      <w:bookmarkEnd w:id="157"/>
      <w:r w:rsidRPr="0072376F">
        <w:rPr>
          <w:rFonts w:ascii="Times New Roman" w:eastAsia="MS Mincho" w:hAnsi="Times New Roman"/>
          <w:sz w:val="26"/>
          <w:szCs w:val="26"/>
          <w:lang w:eastAsia="ja-JP"/>
        </w:rPr>
        <w:t xml:space="preserve"> </w:t>
      </w:r>
    </w:p>
    <w:p w14:paraId="784C3F28" w14:textId="58030F76" w:rsidR="00FB3160" w:rsidRPr="00DE6F2A" w:rsidRDefault="00DE6F2A" w:rsidP="00DE6F2A">
      <w:pPr>
        <w:rPr>
          <w:lang w:eastAsia="ja-JP"/>
        </w:rPr>
      </w:pPr>
      <w:r>
        <w:rPr>
          <w:lang w:eastAsia="ja-JP"/>
        </w:rPr>
        <w:t>E</w:t>
      </w:r>
      <w:r w:rsidRPr="0072376F">
        <w:rPr>
          <w:lang w:eastAsia="ja-JP"/>
        </w:rPr>
        <w:t xml:space="preserve">.g., </w:t>
      </w:r>
      <w:r w:rsidR="00FB3160" w:rsidRPr="00DE6F2A">
        <w:rPr>
          <w:lang w:eastAsia="ja-JP"/>
        </w:rPr>
        <w:t>one or more are parts of another “source” region</w:t>
      </w:r>
      <w:r>
        <w:rPr>
          <w:lang w:eastAsia="ja-JP"/>
        </w:rPr>
        <w:t>:</w:t>
      </w:r>
    </w:p>
    <w:p w14:paraId="201FE8EE"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Positions</w:t>
      </w:r>
    </w:p>
    <w:p w14:paraId="0337AEA2"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 xml:space="preserve">Rotations </w:t>
      </w:r>
    </w:p>
    <w:p w14:paraId="0A332ADC"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Scaling</w:t>
      </w:r>
    </w:p>
    <w:p w14:paraId="1A463D40" w14:textId="77777777" w:rsidR="00DE6F2A" w:rsidRDefault="00FB3160" w:rsidP="00827100">
      <w:pPr>
        <w:pStyle w:val="Heading2"/>
        <w:rPr>
          <w:rFonts w:ascii="Times New Roman" w:eastAsia="MS Mincho" w:hAnsi="Times New Roman"/>
          <w:sz w:val="26"/>
          <w:szCs w:val="26"/>
          <w:lang w:eastAsia="ja-JP"/>
        </w:rPr>
      </w:pPr>
      <w:bookmarkStart w:id="158" w:name="_Toc109574488"/>
      <w:r w:rsidRPr="0072376F">
        <w:rPr>
          <w:rFonts w:ascii="Times New Roman" w:eastAsia="MS Mincho" w:hAnsi="Times New Roman"/>
          <w:sz w:val="26"/>
          <w:szCs w:val="26"/>
          <w:lang w:eastAsia="ja-JP"/>
        </w:rPr>
        <w:t>Objects in Regions</w:t>
      </w:r>
      <w:bookmarkEnd w:id="158"/>
      <w:r w:rsidRPr="0072376F">
        <w:rPr>
          <w:rFonts w:ascii="Times New Roman" w:eastAsia="MS Mincho" w:hAnsi="Times New Roman"/>
          <w:sz w:val="26"/>
          <w:szCs w:val="26"/>
          <w:lang w:eastAsia="ja-JP"/>
        </w:rPr>
        <w:t xml:space="preserve"> </w:t>
      </w:r>
    </w:p>
    <w:p w14:paraId="680001A1" w14:textId="770B869D" w:rsidR="00FB3160" w:rsidRPr="00DE6F2A" w:rsidRDefault="00DE6F2A" w:rsidP="00DE6F2A">
      <w:pPr>
        <w:rPr>
          <w:lang w:eastAsia="ja-JP"/>
        </w:rPr>
      </w:pPr>
      <w:r>
        <w:rPr>
          <w:lang w:eastAsia="ja-JP"/>
        </w:rPr>
        <w:t>E</w:t>
      </w:r>
      <w:r w:rsidRPr="0072376F">
        <w:rPr>
          <w:lang w:eastAsia="ja-JP"/>
        </w:rPr>
        <w:t xml:space="preserve">.g., </w:t>
      </w:r>
      <w:r w:rsidR="00FB3160" w:rsidRPr="00DE6F2A">
        <w:rPr>
          <w:lang w:eastAsia="ja-JP"/>
        </w:rPr>
        <w:t>one or more objects are in a “containing” region</w:t>
      </w:r>
      <w:r>
        <w:rPr>
          <w:lang w:eastAsia="ja-JP"/>
        </w:rPr>
        <w:t>:</w:t>
      </w:r>
      <w:r w:rsidR="00FB3160" w:rsidRPr="00DE6F2A">
        <w:rPr>
          <w:lang w:eastAsia="ja-JP"/>
        </w:rPr>
        <w:t xml:space="preserve"> </w:t>
      </w:r>
    </w:p>
    <w:p w14:paraId="634B67CD"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lastRenderedPageBreak/>
        <w:t>Positions</w:t>
      </w:r>
    </w:p>
    <w:p w14:paraId="5EDA0AB9"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 xml:space="preserve">Rotations </w:t>
      </w:r>
    </w:p>
    <w:p w14:paraId="6DDA4095" w14:textId="77777777" w:rsidR="00FB3160" w:rsidRDefault="00FB3160" w:rsidP="00AE0A69">
      <w:pPr>
        <w:pStyle w:val="ListParagraph"/>
        <w:numPr>
          <w:ilvl w:val="0"/>
          <w:numId w:val="1"/>
        </w:numPr>
        <w:tabs>
          <w:tab w:val="left" w:pos="403"/>
        </w:tabs>
        <w:spacing w:after="240" w:line="240" w:lineRule="atLeast"/>
        <w:contextualSpacing/>
        <w:rPr>
          <w:lang w:eastAsia="ja-JP"/>
        </w:rPr>
      </w:pPr>
      <w:r>
        <w:rPr>
          <w:lang w:eastAsia="ja-JP"/>
        </w:rPr>
        <w:t>Scaling</w:t>
      </w:r>
    </w:p>
    <w:p w14:paraId="44158E15" w14:textId="77777777" w:rsidR="00DE6F2A" w:rsidRDefault="00FB3160" w:rsidP="00827100">
      <w:pPr>
        <w:pStyle w:val="Heading2"/>
        <w:rPr>
          <w:rFonts w:ascii="Times New Roman" w:eastAsia="MS Mincho" w:hAnsi="Times New Roman"/>
          <w:sz w:val="26"/>
          <w:szCs w:val="26"/>
          <w:lang w:eastAsia="ja-JP"/>
        </w:rPr>
      </w:pPr>
      <w:bookmarkStart w:id="159" w:name="_Toc109574489"/>
      <w:r w:rsidRPr="0072376F">
        <w:rPr>
          <w:rFonts w:ascii="Times New Roman" w:eastAsia="MS Mincho" w:hAnsi="Times New Roman"/>
          <w:sz w:val="26"/>
          <w:szCs w:val="26"/>
          <w:lang w:eastAsia="ja-JP"/>
        </w:rPr>
        <w:t>Overlay of Regions/Objects</w:t>
      </w:r>
      <w:bookmarkEnd w:id="159"/>
      <w:r w:rsidRPr="0072376F">
        <w:rPr>
          <w:rFonts w:ascii="Times New Roman" w:eastAsia="MS Mincho" w:hAnsi="Times New Roman"/>
          <w:sz w:val="26"/>
          <w:szCs w:val="26"/>
          <w:lang w:eastAsia="ja-JP"/>
        </w:rPr>
        <w:t xml:space="preserve"> </w:t>
      </w:r>
    </w:p>
    <w:p w14:paraId="68EC8B1D" w14:textId="35FEA05B" w:rsidR="00FB3160" w:rsidRPr="00DE6F2A" w:rsidRDefault="00DE6F2A" w:rsidP="00DE6F2A">
      <w:pPr>
        <w:rPr>
          <w:lang w:eastAsia="ja-JP"/>
        </w:rPr>
      </w:pPr>
      <w:r>
        <w:rPr>
          <w:lang w:eastAsia="ja-JP"/>
        </w:rPr>
        <w:t>E</w:t>
      </w:r>
      <w:r w:rsidRPr="0072376F">
        <w:rPr>
          <w:lang w:eastAsia="ja-JP"/>
        </w:rPr>
        <w:t xml:space="preserve">.g., </w:t>
      </w:r>
      <w:r w:rsidR="00FB3160" w:rsidRPr="00DE6F2A">
        <w:rPr>
          <w:lang w:eastAsia="ja-JP"/>
        </w:rPr>
        <w:t>one is in front a “background” region</w:t>
      </w:r>
      <w:r>
        <w:rPr>
          <w:lang w:eastAsia="ja-JP"/>
        </w:rPr>
        <w:t>:</w:t>
      </w:r>
    </w:p>
    <w:p w14:paraId="55A1C275"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Positions</w:t>
      </w:r>
    </w:p>
    <w:p w14:paraId="39ADE410"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 xml:space="preserve">Rotations </w:t>
      </w:r>
    </w:p>
    <w:p w14:paraId="5F130052" w14:textId="77777777" w:rsidR="00FB3160" w:rsidRPr="009951EF"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Scaling</w:t>
      </w:r>
    </w:p>
    <w:p w14:paraId="5AF38E34" w14:textId="39A7D20D" w:rsidR="00FB3160" w:rsidRDefault="00FB3160" w:rsidP="00AE0A69">
      <w:pPr>
        <w:pStyle w:val="ListParagraph"/>
        <w:numPr>
          <w:ilvl w:val="0"/>
          <w:numId w:val="1"/>
        </w:numPr>
        <w:tabs>
          <w:tab w:val="left" w:pos="403"/>
        </w:tabs>
        <w:spacing w:after="240" w:line="240" w:lineRule="atLeast"/>
        <w:contextualSpacing/>
        <w:rPr>
          <w:lang w:eastAsia="ja-JP"/>
        </w:rPr>
      </w:pPr>
      <w:r w:rsidRPr="009951EF">
        <w:rPr>
          <w:lang w:eastAsia="ja-JP"/>
        </w:rPr>
        <w:t>Alpha blending</w:t>
      </w:r>
    </w:p>
    <w:p w14:paraId="76321609" w14:textId="5949298C" w:rsidR="00A145FF" w:rsidRDefault="00A145FF" w:rsidP="00A145FF">
      <w:pPr>
        <w:tabs>
          <w:tab w:val="left" w:pos="403"/>
        </w:tabs>
        <w:spacing w:after="240" w:line="240" w:lineRule="atLeast"/>
        <w:contextualSpacing/>
        <w:rPr>
          <w:lang w:eastAsia="ja-JP"/>
        </w:rPr>
      </w:pPr>
    </w:p>
    <w:p w14:paraId="1BB281D5" w14:textId="1003FFB0" w:rsidR="00A145FF" w:rsidRPr="00A145FF" w:rsidRDefault="00A145FF" w:rsidP="00A145FF">
      <w:pPr>
        <w:pStyle w:val="Heading1"/>
        <w:rPr>
          <w:rFonts w:eastAsia="MS Mincho"/>
          <w:lang w:eastAsia="ja-JP"/>
        </w:rPr>
      </w:pPr>
      <w:bookmarkStart w:id="160" w:name="_Toc109574490"/>
      <w:commentRangeStart w:id="161"/>
      <w:r w:rsidRPr="00A145FF">
        <w:rPr>
          <w:rFonts w:eastAsia="MS Mincho"/>
          <w:lang w:eastAsia="ja-JP"/>
        </w:rPr>
        <w:t>Volumetric region item and region annotations</w:t>
      </w:r>
      <w:commentRangeEnd w:id="161"/>
      <w:r>
        <w:rPr>
          <w:rStyle w:val="CommentReference"/>
          <w:rFonts w:eastAsia="MS Mincho"/>
          <w:b w:val="0"/>
          <w:bCs w:val="0"/>
          <w:kern w:val="0"/>
        </w:rPr>
        <w:commentReference w:id="161"/>
      </w:r>
      <w:bookmarkEnd w:id="160"/>
    </w:p>
    <w:p w14:paraId="2A2B9841" w14:textId="5C93B161" w:rsidR="00A145FF" w:rsidRPr="00A145FF" w:rsidRDefault="00A145FF" w:rsidP="00A145FF">
      <w:pPr>
        <w:pStyle w:val="Heading2"/>
        <w:rPr>
          <w:rFonts w:ascii="Times New Roman" w:eastAsia="MS Mincho" w:hAnsi="Times New Roman"/>
          <w:sz w:val="26"/>
          <w:szCs w:val="26"/>
          <w:lang w:eastAsia="ja-JP"/>
        </w:rPr>
      </w:pPr>
      <w:bookmarkStart w:id="162" w:name="_Toc109574491"/>
      <w:r w:rsidRPr="00A145FF">
        <w:rPr>
          <w:rFonts w:ascii="Times New Roman" w:eastAsia="MS Mincho" w:hAnsi="Times New Roman"/>
          <w:sz w:val="26"/>
          <w:szCs w:val="26"/>
          <w:lang w:eastAsia="ja-JP"/>
        </w:rPr>
        <w:t>Volumetric region item</w:t>
      </w:r>
      <w:bookmarkEnd w:id="162"/>
    </w:p>
    <w:p w14:paraId="657CC137" w14:textId="789FB522" w:rsidR="00A145FF" w:rsidRPr="00A145FF" w:rsidRDefault="00A145FF" w:rsidP="00A145FF">
      <w:pPr>
        <w:pStyle w:val="Heading3"/>
        <w:rPr>
          <w:rFonts w:eastAsia="MS Mincho"/>
          <w:sz w:val="24"/>
          <w:szCs w:val="24"/>
          <w:lang w:eastAsia="ja-JP"/>
        </w:rPr>
      </w:pPr>
      <w:bookmarkStart w:id="163" w:name="_Toc109574492"/>
      <w:r w:rsidRPr="00A145FF">
        <w:rPr>
          <w:rFonts w:eastAsia="MS Mincho"/>
          <w:sz w:val="24"/>
          <w:szCs w:val="24"/>
          <w:lang w:eastAsia="ja-JP"/>
        </w:rPr>
        <w:t>Definition</w:t>
      </w:r>
      <w:bookmarkEnd w:id="163"/>
    </w:p>
    <w:p w14:paraId="7E0D3F62" w14:textId="77777777" w:rsidR="00A145FF" w:rsidRPr="006E0161" w:rsidRDefault="00A145FF" w:rsidP="00A145FF">
      <w:r w:rsidRPr="006E0161">
        <w:t xml:space="preserve">An item with an </w:t>
      </w:r>
      <w:r w:rsidRPr="005A6C9E">
        <w:rPr>
          <w:rFonts w:ascii="Consolas" w:hAnsi="Consolas"/>
          <w:sz w:val="20"/>
        </w:rPr>
        <w:t>item_type</w:t>
      </w:r>
      <w:r w:rsidRPr="006E0161">
        <w:t xml:space="preserve"> value of '</w:t>
      </w:r>
      <w:r>
        <w:rPr>
          <w:rFonts w:ascii="Consolas" w:hAnsi="Consolas"/>
          <w:sz w:val="20"/>
        </w:rPr>
        <w:t>v</w:t>
      </w:r>
      <w:r w:rsidRPr="003F5F24">
        <w:rPr>
          <w:rFonts w:ascii="Consolas" w:hAnsi="Consolas"/>
          <w:sz w:val="20"/>
        </w:rPr>
        <w:t>ran</w:t>
      </w:r>
      <w:r w:rsidRPr="006E0161">
        <w:t xml:space="preserve">' is a </w:t>
      </w:r>
      <w:r>
        <w:t xml:space="preserve">volumetric </w:t>
      </w:r>
      <w:r w:rsidRPr="006E0161">
        <w:t>region item that defines one or more regi</w:t>
      </w:r>
      <w:r>
        <w:t>ons of an item containing volumetric media</w:t>
      </w:r>
      <w:r w:rsidRPr="006E0161">
        <w:t>.</w:t>
      </w:r>
    </w:p>
    <w:p w14:paraId="5D457BB9" w14:textId="77777777" w:rsidR="00A145FF" w:rsidRPr="006E0161" w:rsidRDefault="00A145FF" w:rsidP="00A145FF">
      <w:r w:rsidRPr="006E0161">
        <w:t xml:space="preserve">A </w:t>
      </w:r>
      <w:r>
        <w:t xml:space="preserve">volumetric </w:t>
      </w:r>
      <w:r w:rsidRPr="006E0161">
        <w:t>region item allows associating a same set of item properties o</w:t>
      </w:r>
      <w:r>
        <w:t xml:space="preserve">r other items or both with each </w:t>
      </w:r>
      <w:r w:rsidRPr="006E0161">
        <w:t>individual region it defines inside a</w:t>
      </w:r>
      <w:r>
        <w:t xml:space="preserve"> volumetric media stored inside an item</w:t>
      </w:r>
      <w:r w:rsidRPr="006E0161">
        <w:t xml:space="preserve">. Item properties should only be associated with a </w:t>
      </w:r>
      <w:r>
        <w:t xml:space="preserve">volumetric </w:t>
      </w:r>
      <w:r w:rsidRPr="006E0161">
        <w:t>region</w:t>
      </w:r>
      <w:r>
        <w:t xml:space="preserve"> </w:t>
      </w:r>
      <w:r w:rsidRPr="006E0161">
        <w:t>item when the property value for the region differs from the matching (explicit or implied)</w:t>
      </w:r>
      <w:r>
        <w:t xml:space="preserve"> </w:t>
      </w:r>
      <w:r w:rsidRPr="006E0161">
        <w:t xml:space="preserve">property value for the whole </w:t>
      </w:r>
      <w:r>
        <w:t>volumetric media</w:t>
      </w:r>
      <w:r w:rsidRPr="006E0161">
        <w:t>.</w:t>
      </w:r>
    </w:p>
    <w:p w14:paraId="4DA8626A" w14:textId="77777777" w:rsidR="00A145FF" w:rsidRPr="006E0161" w:rsidRDefault="00A145FF" w:rsidP="00A145FF">
      <w:r w:rsidRPr="006E0161">
        <w:t xml:space="preserve">The </w:t>
      </w:r>
      <w:r>
        <w:t xml:space="preserve">volumetric </w:t>
      </w:r>
      <w:r w:rsidRPr="006E0161">
        <w:t>region item is associated with the item inside which t</w:t>
      </w:r>
      <w:r>
        <w:t xml:space="preserve">he regions are defined using an </w:t>
      </w:r>
      <w:r w:rsidRPr="006E0161">
        <w:t>item reference of type '</w:t>
      </w:r>
      <w:r w:rsidRPr="003F5F24">
        <w:rPr>
          <w:rFonts w:ascii="Consolas" w:hAnsi="Consolas"/>
          <w:sz w:val="20"/>
        </w:rPr>
        <w:t>cdsc</w:t>
      </w:r>
      <w:r w:rsidRPr="006E0161">
        <w:t xml:space="preserve">' from the </w:t>
      </w:r>
      <w:r>
        <w:t xml:space="preserve">volumetric </w:t>
      </w:r>
      <w:r w:rsidRPr="006E0161">
        <w:t>region item to the item</w:t>
      </w:r>
      <w:r>
        <w:t xml:space="preserve"> containing the volumetric media</w:t>
      </w:r>
      <w:r w:rsidRPr="006E0161">
        <w:t>.</w:t>
      </w:r>
    </w:p>
    <w:p w14:paraId="4FD46029" w14:textId="77777777" w:rsidR="00A145FF" w:rsidRDefault="00A145FF" w:rsidP="00A145FF">
      <w:r w:rsidRPr="006E0161">
        <w:t xml:space="preserve">The regions described by the </w:t>
      </w:r>
      <w:r>
        <w:t xml:space="preserve">volumetric </w:t>
      </w:r>
      <w:r w:rsidRPr="006E0161">
        <w:t xml:space="preserve">region item </w:t>
      </w:r>
      <w:r>
        <w:t xml:space="preserve">defined in </w:t>
      </w:r>
      <w:r w:rsidRPr="00C72A0E">
        <w:rPr>
          <w:rFonts w:ascii="Courier New" w:hAnsi="Courier New" w:cs="Courier New"/>
        </w:rPr>
        <w:t>VolumetricRegionItem</w:t>
      </w:r>
      <w:r w:rsidRPr="006E0161">
        <w:t xml:space="preserve"> are specified in the data of the </w:t>
      </w:r>
      <w:r>
        <w:t xml:space="preserve">volumetric </w:t>
      </w:r>
      <w:r w:rsidRPr="006E0161">
        <w:t>region</w:t>
      </w:r>
      <w:r>
        <w:t xml:space="preserve"> item.</w:t>
      </w:r>
    </w:p>
    <w:p w14:paraId="2179F510" w14:textId="77777777" w:rsidR="00A145FF" w:rsidRPr="006E0161" w:rsidRDefault="00A145FF" w:rsidP="00A145FF"/>
    <w:p w14:paraId="5EBB3D6E" w14:textId="2FB246A6" w:rsidR="00A145FF" w:rsidRPr="00A145FF" w:rsidRDefault="00A145FF" w:rsidP="00A145FF">
      <w:pPr>
        <w:pStyle w:val="Heading3"/>
        <w:rPr>
          <w:rFonts w:eastAsia="MS Mincho"/>
          <w:sz w:val="24"/>
          <w:szCs w:val="24"/>
          <w:lang w:eastAsia="ja-JP"/>
        </w:rPr>
      </w:pPr>
      <w:bookmarkStart w:id="164" w:name="_Toc109574493"/>
      <w:r w:rsidRPr="00A145FF">
        <w:rPr>
          <w:rFonts w:eastAsia="MS Mincho"/>
          <w:sz w:val="24"/>
          <w:szCs w:val="24"/>
          <w:lang w:eastAsia="ja-JP"/>
        </w:rPr>
        <w:t>Syntax</w:t>
      </w:r>
      <w:bookmarkEnd w:id="164"/>
    </w:p>
    <w:p w14:paraId="50307DE6" w14:textId="77777777" w:rsidR="00A145FF" w:rsidRPr="00A45D13" w:rsidRDefault="00A145FF" w:rsidP="00A145FF">
      <w:pPr>
        <w:pStyle w:val="Codefixedfont"/>
        <w:contextualSpacing/>
      </w:pPr>
      <w:r>
        <w:t xml:space="preserve">aligned (8) class </w:t>
      </w:r>
      <w:r w:rsidRPr="00C72A0E">
        <w:t xml:space="preserve">VolumetricRegionItem </w:t>
      </w:r>
      <w:r>
        <w:t>{</w:t>
      </w:r>
    </w:p>
    <w:p w14:paraId="6F5AD1B2" w14:textId="77777777" w:rsidR="00A145FF" w:rsidRDefault="00A145FF" w:rsidP="00A145FF">
      <w:pPr>
        <w:pStyle w:val="Codefixedfont"/>
        <w:contextualSpacing/>
      </w:pPr>
      <w:r>
        <w:t xml:space="preserve">    unsigned int(8) version = 0;</w:t>
      </w:r>
    </w:p>
    <w:p w14:paraId="0A2B7E26" w14:textId="77777777" w:rsidR="00A145FF" w:rsidRDefault="00A145FF" w:rsidP="00A145FF">
      <w:pPr>
        <w:pStyle w:val="Codefixedfont"/>
        <w:contextualSpacing/>
      </w:pPr>
      <w:r>
        <w:t xml:space="preserve">    unsigned int(8) flags;</w:t>
      </w:r>
    </w:p>
    <w:p w14:paraId="41931B3F" w14:textId="77777777" w:rsidR="00A145FF" w:rsidRDefault="00A145FF" w:rsidP="00A145FF">
      <w:pPr>
        <w:pStyle w:val="Codefixedfont"/>
        <w:contextualSpacing/>
      </w:pPr>
      <w:r>
        <w:t xml:space="preserve">    </w:t>
      </w:r>
      <w:r w:rsidRPr="00F54684">
        <w:rPr>
          <w:highlight w:val="yellow"/>
        </w:rPr>
        <w:t>3DRegionSet</w:t>
      </w:r>
      <w:r>
        <w:t xml:space="preserve"> regions(version, flags);</w:t>
      </w:r>
    </w:p>
    <w:p w14:paraId="43891681" w14:textId="77777777" w:rsidR="00A145FF" w:rsidRPr="00737339" w:rsidRDefault="00A145FF" w:rsidP="00A145FF">
      <w:pPr>
        <w:ind w:firstLine="709"/>
        <w:rPr>
          <w:rFonts w:ascii="Consolas" w:hAnsi="Consolas"/>
          <w:sz w:val="20"/>
          <w:szCs w:val="20"/>
        </w:rPr>
      </w:pPr>
      <w:r w:rsidRPr="00BF2024">
        <w:t>}</w:t>
      </w:r>
    </w:p>
    <w:p w14:paraId="7D312BCD" w14:textId="4AC2D6AB" w:rsidR="00A145FF" w:rsidRPr="00A145FF" w:rsidRDefault="00A145FF" w:rsidP="00A145FF">
      <w:pPr>
        <w:pStyle w:val="Heading3"/>
        <w:rPr>
          <w:rFonts w:eastAsia="MS Mincho"/>
          <w:sz w:val="24"/>
          <w:szCs w:val="24"/>
          <w:lang w:eastAsia="ja-JP"/>
        </w:rPr>
      </w:pPr>
      <w:bookmarkStart w:id="165" w:name="_Toc109574494"/>
      <w:r w:rsidRPr="00A145FF">
        <w:rPr>
          <w:rFonts w:eastAsia="MS Mincho"/>
          <w:sz w:val="24"/>
          <w:szCs w:val="24"/>
          <w:lang w:eastAsia="ja-JP"/>
        </w:rPr>
        <w:t>Semantics</w:t>
      </w:r>
      <w:bookmarkEnd w:id="165"/>
    </w:p>
    <w:p w14:paraId="626A489D" w14:textId="77777777" w:rsidR="00A145FF" w:rsidRDefault="00A145FF" w:rsidP="00A145FF">
      <w:r w:rsidRPr="00184196">
        <w:rPr>
          <w:rFonts w:ascii="Consolas" w:hAnsi="Consolas"/>
          <w:sz w:val="20"/>
        </w:rPr>
        <w:t>version</w:t>
      </w:r>
      <w:r w:rsidRPr="00184196">
        <w:rPr>
          <w:sz w:val="20"/>
        </w:rPr>
        <w:t xml:space="preserve"> </w:t>
      </w:r>
      <w:r>
        <w:t xml:space="preserve">shall be equal to 0. </w:t>
      </w:r>
      <w:r w:rsidRPr="00C72A0E">
        <w:t xml:space="preserve">Readers shall not process an </w:t>
      </w:r>
      <w:r w:rsidRPr="00C72A0E">
        <w:rPr>
          <w:rFonts w:ascii="Courier New" w:hAnsi="Courier New" w:cs="Courier New"/>
        </w:rPr>
        <w:t>VolumetricRegionItem</w:t>
      </w:r>
      <w:r w:rsidRPr="006E0161">
        <w:t xml:space="preserve"> </w:t>
      </w:r>
      <w:r w:rsidRPr="00C72A0E">
        <w:t>with an unrecognized</w:t>
      </w:r>
      <w:r>
        <w:t xml:space="preserve"> </w:t>
      </w:r>
      <w:r w:rsidRPr="00C72A0E">
        <w:t>version number.</w:t>
      </w:r>
    </w:p>
    <w:p w14:paraId="227093AA" w14:textId="77777777" w:rsidR="00A145FF" w:rsidRDefault="00A145FF" w:rsidP="00A145FF">
      <w:r w:rsidRPr="00184196">
        <w:rPr>
          <w:rFonts w:ascii="Consolas" w:hAnsi="Consolas"/>
          <w:sz w:val="20"/>
        </w:rPr>
        <w:t>flags</w:t>
      </w:r>
      <w:r w:rsidRPr="00184196">
        <w:rPr>
          <w:sz w:val="20"/>
        </w:rPr>
        <w:t xml:space="preserve"> </w:t>
      </w:r>
      <w:r>
        <w:t xml:space="preserve">is used to control the contents of the </w:t>
      </w:r>
      <w:r w:rsidRPr="00D612E2">
        <w:rPr>
          <w:rFonts w:ascii="Courier New" w:hAnsi="Courier New" w:cs="Courier New"/>
        </w:rPr>
        <w:t>3DRegionSet</w:t>
      </w:r>
      <w:r>
        <w:t xml:space="preserve"> structure used for defining the content of the volumetric region item.</w:t>
      </w:r>
    </w:p>
    <w:p w14:paraId="53DDB86C" w14:textId="77777777" w:rsidR="00A145FF" w:rsidRDefault="00A145FF" w:rsidP="00A145FF">
      <w:r w:rsidRPr="00184196">
        <w:rPr>
          <w:rFonts w:ascii="Consolas" w:hAnsi="Consolas"/>
          <w:sz w:val="20"/>
        </w:rPr>
        <w:lastRenderedPageBreak/>
        <w:t>regions</w:t>
      </w:r>
      <w:r w:rsidRPr="00184196">
        <w:rPr>
          <w:sz w:val="20"/>
        </w:rPr>
        <w:t xml:space="preserve"> </w:t>
      </w:r>
      <w:r>
        <w:t xml:space="preserve">is the structure defining the regions contained in the volumetric region item using the </w:t>
      </w:r>
      <w:r w:rsidRPr="00D612E2">
        <w:rPr>
          <w:rFonts w:ascii="Courier New" w:hAnsi="Courier New" w:cs="Courier New"/>
        </w:rPr>
        <w:t>3DRegionSet</w:t>
      </w:r>
      <w:r w:rsidRPr="00D612E2" w:rsidDel="00F54684">
        <w:rPr>
          <w:rFonts w:ascii="Courier New" w:hAnsi="Courier New" w:cs="Courier New"/>
        </w:rPr>
        <w:t xml:space="preserve"> </w:t>
      </w:r>
      <w:r>
        <w:t>defined in ISO/IEC 23090-7.</w:t>
      </w:r>
    </w:p>
    <w:p w14:paraId="66CBC815" w14:textId="77777777" w:rsidR="00A145FF" w:rsidRDefault="00A145FF" w:rsidP="00A145FF">
      <w:pPr>
        <w:tabs>
          <w:tab w:val="left" w:pos="403"/>
        </w:tabs>
        <w:spacing w:after="240" w:line="240" w:lineRule="atLeast"/>
        <w:contextualSpacing/>
        <w:rPr>
          <w:lang w:eastAsia="ja-JP"/>
        </w:rPr>
      </w:pPr>
    </w:p>
    <w:p w14:paraId="1A9BD709" w14:textId="091E5F95" w:rsidR="00A145FF" w:rsidRDefault="00A145FF" w:rsidP="00A145FF">
      <w:pPr>
        <w:tabs>
          <w:tab w:val="left" w:pos="403"/>
        </w:tabs>
        <w:spacing w:after="240" w:line="240" w:lineRule="atLeast"/>
        <w:contextualSpacing/>
        <w:rPr>
          <w:lang w:eastAsia="ja-JP"/>
        </w:rPr>
      </w:pPr>
    </w:p>
    <w:p w14:paraId="6D457F37" w14:textId="77777777" w:rsidR="00A145FF" w:rsidRPr="009951EF" w:rsidRDefault="00A145FF" w:rsidP="00A145FF">
      <w:pPr>
        <w:tabs>
          <w:tab w:val="left" w:pos="403"/>
        </w:tabs>
        <w:spacing w:after="240" w:line="240" w:lineRule="atLeast"/>
        <w:contextualSpacing/>
        <w:rPr>
          <w:lang w:eastAsia="ja-JP"/>
        </w:rPr>
      </w:pPr>
    </w:p>
    <w:p w14:paraId="4CA3419F" w14:textId="3B8C0136" w:rsidR="00FB3160" w:rsidRPr="00D31E2E" w:rsidRDefault="00FB3160" w:rsidP="00827100">
      <w:pPr>
        <w:pStyle w:val="Heading1"/>
        <w:rPr>
          <w:lang w:eastAsia="ja-JP"/>
        </w:rPr>
      </w:pPr>
      <w:bookmarkStart w:id="166" w:name="_Toc109574495"/>
      <w:r w:rsidRPr="00D31E2E">
        <w:rPr>
          <w:rFonts w:eastAsia="MS Mincho"/>
          <w:lang w:eastAsia="ja-JP"/>
        </w:rPr>
        <w:t>Dynamic metadata tracks</w:t>
      </w:r>
      <w:bookmarkEnd w:id="166"/>
    </w:p>
    <w:p w14:paraId="1E2CC6A4" w14:textId="1A748E96" w:rsidR="00FB3160" w:rsidRPr="00FE5DE9" w:rsidRDefault="00FB3160" w:rsidP="00AE0A69">
      <w:pPr>
        <w:pStyle w:val="ListParagraph"/>
        <w:numPr>
          <w:ilvl w:val="0"/>
          <w:numId w:val="7"/>
        </w:numPr>
        <w:tabs>
          <w:tab w:val="left" w:pos="403"/>
        </w:tabs>
        <w:spacing w:after="240" w:line="240" w:lineRule="atLeast"/>
        <w:contextualSpacing/>
        <w:rPr>
          <w:highlight w:val="yellow"/>
          <w:lang w:eastAsia="ja-JP"/>
        </w:rPr>
      </w:pPr>
      <w:r w:rsidRPr="00870AC9">
        <w:rPr>
          <w:highlight w:val="yellow"/>
          <w:lang w:eastAsia="ja-JP"/>
        </w:rPr>
        <w:t>TBD: needs to discuss, if we need to define sample and track design for some common dynamic metadata scenarios like viewport tracks</w:t>
      </w:r>
      <w:r>
        <w:rPr>
          <w:highlight w:val="yellow"/>
          <w:lang w:eastAsia="ja-JP"/>
        </w:rPr>
        <w:t>. One possibility is to define them in MPEG-B part 10 (Carriage of Timed Metadata in ISOBMFF)</w:t>
      </w:r>
    </w:p>
    <w:p w14:paraId="36CD4BE8" w14:textId="77777777" w:rsidR="00FB3160" w:rsidRPr="00D31E2E" w:rsidRDefault="00FB3160" w:rsidP="00827100">
      <w:pPr>
        <w:pStyle w:val="Heading1"/>
        <w:rPr>
          <w:lang w:eastAsia="ja-JP"/>
        </w:rPr>
      </w:pPr>
      <w:bookmarkStart w:id="167" w:name="_Toc109574496"/>
      <w:r w:rsidRPr="00D31E2E">
        <w:rPr>
          <w:rFonts w:eastAsia="MS Mincho"/>
          <w:lang w:eastAsia="ja-JP"/>
        </w:rPr>
        <w:t xml:space="preserve">DASH </w:t>
      </w:r>
      <w:r w:rsidRPr="00827100">
        <w:rPr>
          <w:rFonts w:eastAsia="MS Mincho"/>
        </w:rPr>
        <w:t>descriptors</w:t>
      </w:r>
      <w:bookmarkEnd w:id="167"/>
    </w:p>
    <w:p w14:paraId="2E3E7174" w14:textId="55570418" w:rsidR="00BC1590" w:rsidRPr="003975BD" w:rsidRDefault="00FB3160" w:rsidP="00AE0A69">
      <w:pPr>
        <w:pStyle w:val="ListParagraph"/>
        <w:numPr>
          <w:ilvl w:val="0"/>
          <w:numId w:val="6"/>
        </w:numPr>
        <w:tabs>
          <w:tab w:val="left" w:pos="403"/>
        </w:tabs>
        <w:spacing w:after="240" w:line="240" w:lineRule="atLeast"/>
        <w:contextualSpacing/>
        <w:rPr>
          <w:lang w:val="en-GB"/>
        </w:rPr>
      </w:pPr>
      <w:r w:rsidRPr="00B63C07">
        <w:rPr>
          <w:highlight w:val="yellow"/>
          <w:lang w:eastAsia="ja-JP"/>
        </w:rPr>
        <w:t>TBD</w:t>
      </w:r>
    </w:p>
    <w:p w14:paraId="0644F339" w14:textId="4DD6C1C9" w:rsidR="003975BD" w:rsidRDefault="003975BD" w:rsidP="003975BD">
      <w:pPr>
        <w:tabs>
          <w:tab w:val="left" w:pos="403"/>
        </w:tabs>
        <w:spacing w:after="240" w:line="240" w:lineRule="atLeast"/>
        <w:contextualSpacing/>
        <w:rPr>
          <w:lang w:val="en-GB"/>
        </w:rPr>
      </w:pPr>
    </w:p>
    <w:p w14:paraId="42D52691" w14:textId="10D7566F" w:rsidR="003975BD" w:rsidRDefault="003975BD" w:rsidP="003975BD">
      <w:pPr>
        <w:tabs>
          <w:tab w:val="left" w:pos="403"/>
        </w:tabs>
        <w:spacing w:after="240" w:line="240" w:lineRule="atLeast"/>
        <w:contextualSpacing/>
        <w:rPr>
          <w:lang w:val="en-GB"/>
        </w:rPr>
      </w:pPr>
    </w:p>
    <w:p w14:paraId="301B9CF1" w14:textId="2E60A15E" w:rsidR="00A145FF" w:rsidRDefault="00A145FF" w:rsidP="003975BD">
      <w:pPr>
        <w:tabs>
          <w:tab w:val="left" w:pos="403"/>
        </w:tabs>
        <w:spacing w:after="240" w:line="240" w:lineRule="atLeast"/>
        <w:contextualSpacing/>
        <w:rPr>
          <w:lang w:val="en-GB"/>
        </w:rPr>
      </w:pPr>
    </w:p>
    <w:p w14:paraId="4C1B687E" w14:textId="52847F57" w:rsidR="00A145FF" w:rsidRDefault="00A145FF" w:rsidP="003975BD">
      <w:pPr>
        <w:tabs>
          <w:tab w:val="left" w:pos="403"/>
        </w:tabs>
        <w:spacing w:after="240" w:line="240" w:lineRule="atLeast"/>
        <w:contextualSpacing/>
        <w:rPr>
          <w:lang w:val="en-GB"/>
        </w:rPr>
      </w:pPr>
    </w:p>
    <w:p w14:paraId="40161714" w14:textId="2A803861" w:rsidR="00A145FF" w:rsidRDefault="00A145FF" w:rsidP="003975BD">
      <w:pPr>
        <w:tabs>
          <w:tab w:val="left" w:pos="403"/>
        </w:tabs>
        <w:spacing w:after="240" w:line="240" w:lineRule="atLeast"/>
        <w:contextualSpacing/>
        <w:rPr>
          <w:lang w:val="en-GB"/>
        </w:rPr>
      </w:pPr>
    </w:p>
    <w:p w14:paraId="13FF9A1D" w14:textId="77777777" w:rsidR="00A145FF" w:rsidRDefault="00A145FF" w:rsidP="003975BD">
      <w:pPr>
        <w:tabs>
          <w:tab w:val="left" w:pos="403"/>
        </w:tabs>
        <w:spacing w:after="240" w:line="240" w:lineRule="atLeast"/>
        <w:contextualSpacing/>
        <w:rPr>
          <w:lang w:val="en-GB"/>
        </w:rPr>
      </w:pPr>
    </w:p>
    <w:p w14:paraId="4AC0603A" w14:textId="6A0F2C2A" w:rsidR="003975BD" w:rsidRDefault="003975BD" w:rsidP="003975BD">
      <w:pPr>
        <w:tabs>
          <w:tab w:val="left" w:pos="403"/>
        </w:tabs>
        <w:spacing w:after="240" w:line="240" w:lineRule="atLeast"/>
        <w:contextualSpacing/>
        <w:rPr>
          <w:lang w:val="en-GB"/>
        </w:rPr>
      </w:pPr>
    </w:p>
    <w:p w14:paraId="5755A748" w14:textId="77777777" w:rsidR="00A145FF" w:rsidRDefault="00A145FF" w:rsidP="00476255">
      <w:pPr>
        <w:pStyle w:val="ANNEX"/>
        <w:numPr>
          <w:ilvl w:val="0"/>
          <w:numId w:val="20"/>
        </w:numPr>
        <w:tabs>
          <w:tab w:val="left" w:pos="403"/>
        </w:tabs>
        <w:spacing w:after="480"/>
        <w:rPr>
          <w:rFonts w:eastAsiaTheme="minorEastAsia"/>
          <w:lang w:eastAsia="ko-KR"/>
        </w:rPr>
      </w:pPr>
      <w:bookmarkStart w:id="168" w:name="_Hlk97651084"/>
      <w:r>
        <w:rPr>
          <w:rFonts w:eastAsiaTheme="minorEastAsia"/>
          <w:lang w:eastAsia="ko-KR"/>
        </w:rPr>
        <w:lastRenderedPageBreak/>
        <w:br/>
      </w:r>
      <w:bookmarkStart w:id="169" w:name="_Toc80301845"/>
      <w:bookmarkStart w:id="170" w:name="_Toc109574497"/>
      <w:r w:rsidRPr="003A462C">
        <w:rPr>
          <w:rFonts w:eastAsiaTheme="minorEastAsia"/>
          <w:b w:val="0"/>
          <w:bCs/>
          <w:lang w:eastAsia="ko-KR"/>
        </w:rPr>
        <w:t>(</w:t>
      </w:r>
      <w:r>
        <w:rPr>
          <w:rFonts w:eastAsiaTheme="minorEastAsia"/>
          <w:b w:val="0"/>
          <w:bCs/>
          <w:lang w:eastAsia="ko-KR"/>
        </w:rPr>
        <w:t>normative</w:t>
      </w:r>
      <w:r w:rsidRPr="003A462C">
        <w:rPr>
          <w:rFonts w:eastAsiaTheme="minorEastAsia"/>
          <w:b w:val="0"/>
          <w:bCs/>
          <w:lang w:eastAsia="ko-KR"/>
        </w:rPr>
        <w:t>)</w:t>
      </w:r>
      <w:r>
        <w:rPr>
          <w:rFonts w:eastAsiaTheme="minorEastAsia"/>
          <w:lang w:eastAsia="ko-KR"/>
        </w:rPr>
        <w:br/>
      </w:r>
      <w:r>
        <w:rPr>
          <w:rFonts w:eastAsiaTheme="minorEastAsia"/>
          <w:lang w:eastAsia="ko-KR"/>
        </w:rPr>
        <w:br/>
      </w:r>
      <w:bookmarkEnd w:id="169"/>
      <w:commentRangeStart w:id="171"/>
      <w:r>
        <w:t>Annotation of non-timed visual volumetric data</w:t>
      </w:r>
      <w:r w:rsidRPr="006A439E">
        <w:t xml:space="preserve"> </w:t>
      </w:r>
      <w:commentRangeEnd w:id="171"/>
      <w:r w:rsidR="00DE6F2A">
        <w:rPr>
          <w:rStyle w:val="CommentReference"/>
          <w:rFonts w:ascii="Times New Roman" w:hAnsi="Times New Roman"/>
          <w:b w:val="0"/>
          <w:lang w:val="en-US" w:eastAsia="en-US"/>
        </w:rPr>
        <w:commentReference w:id="171"/>
      </w:r>
      <w:bookmarkEnd w:id="170"/>
    </w:p>
    <w:p w14:paraId="0BFF548B" w14:textId="77777777" w:rsidR="00A145FF" w:rsidRPr="0001423A" w:rsidRDefault="00A145FF" w:rsidP="00476255">
      <w:pPr>
        <w:pStyle w:val="AnnexA2"/>
        <w:numPr>
          <w:ilvl w:val="1"/>
          <w:numId w:val="20"/>
        </w:numPr>
        <w:tabs>
          <w:tab w:val="left" w:pos="720"/>
        </w:tabs>
        <w:rPr>
          <w:rFonts w:ascii="Cambria" w:eastAsia="Batang" w:hAnsi="Cambria"/>
          <w:sz w:val="24"/>
          <w:szCs w:val="24"/>
          <w:lang w:eastAsia="ko-KR"/>
        </w:rPr>
      </w:pPr>
      <w:bookmarkStart w:id="172" w:name="_Toc80301846"/>
      <w:bookmarkStart w:id="173" w:name="_Toc109574498"/>
      <w:r>
        <w:rPr>
          <w:rFonts w:ascii="Cambria" w:eastAsia="Batang" w:hAnsi="Cambria"/>
          <w:sz w:val="24"/>
          <w:szCs w:val="24"/>
          <w:lang w:eastAsia="ko-KR"/>
        </w:rPr>
        <w:t>General</w:t>
      </w:r>
      <w:bookmarkEnd w:id="172"/>
      <w:bookmarkEnd w:id="173"/>
    </w:p>
    <w:p w14:paraId="5D5B14BD" w14:textId="77777777" w:rsidR="00A145FF" w:rsidRPr="00B534DD" w:rsidRDefault="00A145FF" w:rsidP="00A145FF">
      <w:pPr>
        <w:rPr>
          <w:lang w:val="en-GB"/>
        </w:rPr>
      </w:pPr>
      <w:r w:rsidRPr="00B534DD">
        <w:rPr>
          <w:lang w:val="en-GB"/>
        </w:rPr>
        <w:t xml:space="preserve">This annex describes how a content creator </w:t>
      </w:r>
      <w:r>
        <w:rPr>
          <w:lang w:val="en-GB"/>
        </w:rPr>
        <w:t xml:space="preserve">shall </w:t>
      </w:r>
      <w:r w:rsidRPr="00B534DD">
        <w:rPr>
          <w:lang w:val="en-GB"/>
        </w:rPr>
        <w:t xml:space="preserve">associate annotations with spatial areas of non-timed visual volumetric data encoded and stored in a V3C item using a volumetric region item </w:t>
      </w:r>
      <w:r>
        <w:rPr>
          <w:lang w:val="en-GB"/>
        </w:rPr>
        <w:t xml:space="preserve">with </w:t>
      </w:r>
      <w:r w:rsidRPr="005A6C9E">
        <w:rPr>
          <w:rFonts w:ascii="Consolas" w:hAnsi="Consolas"/>
          <w:sz w:val="20"/>
        </w:rPr>
        <w:t>item_type</w:t>
      </w:r>
      <w:r w:rsidRPr="006E0161">
        <w:t xml:space="preserve"> value of '</w:t>
      </w:r>
      <w:r>
        <w:rPr>
          <w:rFonts w:ascii="Consolas" w:hAnsi="Consolas"/>
          <w:sz w:val="20"/>
        </w:rPr>
        <w:t>v</w:t>
      </w:r>
      <w:r w:rsidRPr="003F5F24">
        <w:rPr>
          <w:rFonts w:ascii="Consolas" w:hAnsi="Consolas"/>
          <w:sz w:val="20"/>
        </w:rPr>
        <w:t>ran</w:t>
      </w:r>
      <w:r w:rsidRPr="006E0161">
        <w:t xml:space="preserve">' </w:t>
      </w:r>
      <w:r>
        <w:t xml:space="preserve"> </w:t>
      </w:r>
      <w:r w:rsidRPr="00B534DD">
        <w:rPr>
          <w:lang w:val="en-GB"/>
        </w:rPr>
        <w:t>specified in ISO/IEC 23090-7.</w:t>
      </w:r>
    </w:p>
    <w:p w14:paraId="0A377200" w14:textId="77777777" w:rsidR="00A145FF" w:rsidRPr="00B534DD" w:rsidRDefault="00A145FF" w:rsidP="00476255">
      <w:pPr>
        <w:pStyle w:val="AnnexA2"/>
        <w:numPr>
          <w:ilvl w:val="1"/>
          <w:numId w:val="20"/>
        </w:numPr>
        <w:tabs>
          <w:tab w:val="left" w:pos="720"/>
        </w:tabs>
        <w:rPr>
          <w:rFonts w:ascii="Cambria" w:eastAsia="Batang" w:hAnsi="Cambria"/>
          <w:sz w:val="24"/>
          <w:szCs w:val="24"/>
          <w:lang w:val="en-GB" w:eastAsia="ko-KR"/>
        </w:rPr>
      </w:pPr>
      <w:bookmarkStart w:id="174" w:name="_Toc109574499"/>
      <w:r w:rsidRPr="00B534DD">
        <w:rPr>
          <w:rFonts w:ascii="Cambria" w:eastAsia="Batang" w:hAnsi="Cambria"/>
          <w:sz w:val="24"/>
          <w:szCs w:val="24"/>
          <w:lang w:val="en-GB" w:eastAsia="ko-KR"/>
        </w:rPr>
        <w:t>Region annotations</w:t>
      </w:r>
      <w:r>
        <w:rPr>
          <w:rFonts w:ascii="Cambria" w:eastAsia="Batang" w:hAnsi="Cambria"/>
          <w:sz w:val="24"/>
          <w:szCs w:val="24"/>
          <w:lang w:val="en-GB" w:eastAsia="ko-KR"/>
        </w:rPr>
        <w:t xml:space="preserve"> of V3C data</w:t>
      </w:r>
      <w:bookmarkEnd w:id="174"/>
    </w:p>
    <w:p w14:paraId="0C1D2D97" w14:textId="77777777" w:rsidR="00A145FF" w:rsidRPr="008C6D35" w:rsidRDefault="00A145FF" w:rsidP="00A145FF">
      <w:pPr>
        <w:rPr>
          <w:lang w:val="en-GB" w:eastAsia="de-DE"/>
        </w:rPr>
      </w:pPr>
      <w:r w:rsidRPr="008C6D35">
        <w:rPr>
          <w:lang w:val="en-GB" w:eastAsia="de-DE"/>
        </w:rPr>
        <w:t xml:space="preserve">A region annotation, i.e., the annotation of a spatial area, of </w:t>
      </w:r>
      <w:r w:rsidRPr="008C6D35">
        <w:rPr>
          <w:lang w:val="en-GB"/>
        </w:rPr>
        <w:t xml:space="preserve">non-timed visual volumetric data stored in a V3C item </w:t>
      </w:r>
      <w:r w:rsidRPr="008C6D35">
        <w:rPr>
          <w:lang w:val="en-GB" w:eastAsia="de-DE"/>
        </w:rPr>
        <w:t>may consist in:</w:t>
      </w:r>
    </w:p>
    <w:p w14:paraId="566AA730" w14:textId="77777777" w:rsidR="00A145FF" w:rsidRPr="00B534DD" w:rsidRDefault="00A145FF" w:rsidP="00476255">
      <w:pPr>
        <w:pStyle w:val="ListParagraph"/>
        <w:numPr>
          <w:ilvl w:val="0"/>
          <w:numId w:val="18"/>
        </w:numPr>
        <w:spacing w:before="0"/>
        <w:contextualSpacing/>
        <w:rPr>
          <w:lang w:val="en-GB" w:eastAsia="de-DE"/>
        </w:rPr>
      </w:pPr>
      <w:r w:rsidRPr="00B534DD">
        <w:rPr>
          <w:lang w:val="en-GB" w:eastAsia="de-DE"/>
        </w:rPr>
        <w:t>an item</w:t>
      </w:r>
      <w:r>
        <w:rPr>
          <w:lang w:val="en-GB" w:eastAsia="de-DE"/>
        </w:rPr>
        <w:t xml:space="preserve"> </w:t>
      </w:r>
      <w:r w:rsidRPr="00B534DD">
        <w:rPr>
          <w:lang w:val="en-GB" w:eastAsia="de-DE"/>
        </w:rPr>
        <w:t>carrying metadata describing the region ;</w:t>
      </w:r>
    </w:p>
    <w:p w14:paraId="549CB228" w14:textId="77777777" w:rsidR="00A145FF" w:rsidRPr="00B534DD" w:rsidRDefault="00A145FF" w:rsidP="00476255">
      <w:pPr>
        <w:pStyle w:val="ListParagraph"/>
        <w:numPr>
          <w:ilvl w:val="0"/>
          <w:numId w:val="18"/>
        </w:numPr>
        <w:spacing w:before="0"/>
        <w:contextualSpacing/>
        <w:rPr>
          <w:lang w:val="en-GB" w:eastAsia="de-DE"/>
        </w:rPr>
      </w:pPr>
      <w:r w:rsidRPr="00B534DD">
        <w:rPr>
          <w:lang w:val="en-GB" w:eastAsia="de-DE"/>
        </w:rPr>
        <w:t>an item property describing properties of the region ; or,</w:t>
      </w:r>
    </w:p>
    <w:p w14:paraId="1A6B7A95" w14:textId="77777777" w:rsidR="00A145FF" w:rsidRDefault="00A145FF" w:rsidP="00476255">
      <w:pPr>
        <w:pStyle w:val="ListParagraph"/>
        <w:numPr>
          <w:ilvl w:val="0"/>
          <w:numId w:val="18"/>
        </w:numPr>
        <w:spacing w:before="0"/>
        <w:contextualSpacing/>
        <w:rPr>
          <w:lang w:val="en-GB" w:eastAsia="de-DE"/>
        </w:rPr>
      </w:pPr>
      <w:r w:rsidRPr="00B534DD">
        <w:rPr>
          <w:lang w:val="en-GB" w:eastAsia="de-DE"/>
        </w:rPr>
        <w:t xml:space="preserve">an item carrying an image associated with the region. </w:t>
      </w:r>
    </w:p>
    <w:p w14:paraId="284A55A3" w14:textId="77777777" w:rsidR="00A145FF" w:rsidRPr="00B534DD" w:rsidRDefault="00A145FF" w:rsidP="00A145FF">
      <w:pPr>
        <w:pStyle w:val="Note"/>
      </w:pPr>
      <w:r>
        <w:t>NOTE</w:t>
      </w:r>
      <w:r>
        <w:tab/>
        <w:t>For example, t</w:t>
      </w:r>
      <w:r w:rsidRPr="00B534DD">
        <w:t xml:space="preserve">he image </w:t>
      </w:r>
      <w:r>
        <w:t>can</w:t>
      </w:r>
      <w:r w:rsidRPr="00B534DD">
        <w:t xml:space="preserve"> be</w:t>
      </w:r>
      <w:r>
        <w:t xml:space="preserve"> </w:t>
      </w:r>
      <w:r w:rsidRPr="00B534DD">
        <w:t xml:space="preserve">a 2D image carried in an image item compliant with ISO/IEC 23008-12, or a </w:t>
      </w:r>
      <w:r>
        <w:t xml:space="preserve">non-timed </w:t>
      </w:r>
      <w:r w:rsidRPr="00B534DD">
        <w:t xml:space="preserve">volumetric </w:t>
      </w:r>
      <w:r>
        <w:t>media</w:t>
      </w:r>
      <w:r w:rsidRPr="00B534DD">
        <w:t xml:space="preserve"> carried in an item complying with this document</w:t>
      </w:r>
      <w:r>
        <w:t>.</w:t>
      </w:r>
    </w:p>
    <w:p w14:paraId="46C407D6" w14:textId="77777777" w:rsidR="00A145FF" w:rsidRDefault="00A145FF" w:rsidP="00A145FF">
      <w:pPr>
        <w:rPr>
          <w:lang w:val="en-GB"/>
        </w:rPr>
      </w:pPr>
      <w:r>
        <w:rPr>
          <w:lang w:val="en-GB" w:eastAsia="de-DE"/>
        </w:rPr>
        <w:t xml:space="preserve">Region annotations are associated with one or more spatial areas (or regions) of </w:t>
      </w:r>
      <w:r w:rsidRPr="00B534DD">
        <w:rPr>
          <w:lang w:val="en-GB"/>
        </w:rPr>
        <w:t>non-timed visual volumetric data</w:t>
      </w:r>
      <w:r>
        <w:rPr>
          <w:lang w:val="en-GB"/>
        </w:rPr>
        <w:t xml:space="preserve"> by:</w:t>
      </w:r>
    </w:p>
    <w:p w14:paraId="696D6A5E" w14:textId="77777777" w:rsidR="00A145FF" w:rsidRDefault="00A145FF" w:rsidP="00476255">
      <w:pPr>
        <w:pStyle w:val="ListParagraph"/>
        <w:numPr>
          <w:ilvl w:val="0"/>
          <w:numId w:val="18"/>
        </w:numPr>
        <w:spacing w:before="0"/>
        <w:contextualSpacing/>
        <w:rPr>
          <w:lang w:val="en-GB" w:eastAsia="de-DE"/>
        </w:rPr>
      </w:pPr>
      <w:r>
        <w:rPr>
          <w:lang w:val="en-GB" w:eastAsia="de-DE"/>
        </w:rPr>
        <w:t>defining and describing the geometry of these one of more regions in a volumetric region item as specified in ISO/IEC 23090-7;</w:t>
      </w:r>
    </w:p>
    <w:p w14:paraId="259678E2" w14:textId="77777777" w:rsidR="00A145FF" w:rsidRPr="00AE2674" w:rsidRDefault="00A145FF" w:rsidP="00476255">
      <w:pPr>
        <w:pStyle w:val="ListParagraph"/>
        <w:numPr>
          <w:ilvl w:val="0"/>
          <w:numId w:val="18"/>
        </w:numPr>
        <w:spacing w:before="0"/>
        <w:contextualSpacing/>
        <w:rPr>
          <w:lang w:val="en-GB" w:eastAsia="de-DE"/>
        </w:rPr>
      </w:pPr>
      <w:r>
        <w:rPr>
          <w:lang w:val="en-GB" w:eastAsia="de-DE"/>
        </w:rPr>
        <w:t xml:space="preserve">associating the volumetric region item with the V3C item it describes using a </w:t>
      </w:r>
      <w:r w:rsidRPr="006E0161">
        <w:t>'</w:t>
      </w:r>
      <w:r w:rsidRPr="00AE2674">
        <w:rPr>
          <w:rFonts w:ascii="Courier New" w:hAnsi="Courier New" w:cs="Courier New"/>
          <w:sz w:val="20"/>
        </w:rPr>
        <w:t>csdc</w:t>
      </w:r>
      <w:r w:rsidRPr="006E0161">
        <w:t>'</w:t>
      </w:r>
      <w:r>
        <w:t xml:space="preserve"> (content describes) item reference from the volumetric region item to the V3C item; and,</w:t>
      </w:r>
    </w:p>
    <w:p w14:paraId="18A83CB0" w14:textId="77777777" w:rsidR="00A145FF" w:rsidRPr="00AE2674" w:rsidRDefault="00A145FF" w:rsidP="00476255">
      <w:pPr>
        <w:pStyle w:val="ListParagraph"/>
        <w:numPr>
          <w:ilvl w:val="0"/>
          <w:numId w:val="18"/>
        </w:numPr>
        <w:spacing w:before="0"/>
        <w:contextualSpacing/>
        <w:rPr>
          <w:lang w:val="en-GB" w:eastAsia="de-DE"/>
        </w:rPr>
      </w:pPr>
      <w:r>
        <w:t>associating any or all of the following with the volumetric region item:</w:t>
      </w:r>
    </w:p>
    <w:p w14:paraId="092CE377" w14:textId="77777777" w:rsidR="00A145FF" w:rsidRPr="00AE2674" w:rsidRDefault="00A145FF" w:rsidP="00476255">
      <w:pPr>
        <w:pStyle w:val="ListParagraph"/>
        <w:numPr>
          <w:ilvl w:val="1"/>
          <w:numId w:val="18"/>
        </w:numPr>
        <w:spacing w:before="0"/>
        <w:contextualSpacing/>
        <w:rPr>
          <w:lang w:val="en-GB" w:eastAsia="de-DE"/>
        </w:rPr>
      </w:pPr>
      <w:r>
        <w:t xml:space="preserve">one or more descriptive item properties, using the </w:t>
      </w:r>
      <w:r w:rsidRPr="003F5F24">
        <w:rPr>
          <w:rFonts w:ascii="Consolas" w:hAnsi="Consolas"/>
          <w:sz w:val="20"/>
        </w:rPr>
        <w:t>ItemPropertyAssociationBox</w:t>
      </w:r>
      <w:r>
        <w:t>;</w:t>
      </w:r>
    </w:p>
    <w:p w14:paraId="1A1EF033" w14:textId="77777777" w:rsidR="00A145FF" w:rsidRPr="00AE2674" w:rsidRDefault="00A145FF" w:rsidP="00A145FF">
      <w:pPr>
        <w:pStyle w:val="Note"/>
      </w:pPr>
      <w:r w:rsidRPr="00AE2674">
        <w:t>NOTE</w:t>
      </w:r>
      <w:r w:rsidRPr="00AE2674">
        <w:tab/>
        <w:t xml:space="preserve">For instance, a region annotation can use a </w:t>
      </w:r>
      <w:r w:rsidRPr="00AE2674">
        <w:rPr>
          <w:rFonts w:ascii="Courier New" w:hAnsi="Courier New" w:cs="Courier New"/>
          <w:sz w:val="22"/>
        </w:rPr>
        <w:t>UserDescriptionProperty</w:t>
      </w:r>
      <w:r w:rsidRPr="00AE2674">
        <w:rPr>
          <w:sz w:val="22"/>
        </w:rPr>
        <w:t xml:space="preserve"> </w:t>
      </w:r>
      <w:r w:rsidRPr="00C96A40">
        <w:t xml:space="preserve">as specified in ISO/IEC 23008-12 </w:t>
      </w:r>
      <w:r w:rsidRPr="00AE2674">
        <w:t xml:space="preserve">to associate a description/tags with a region of </w:t>
      </w:r>
      <w:r>
        <w:t xml:space="preserve">the </w:t>
      </w:r>
      <w:r w:rsidRPr="00B534DD">
        <w:t>non-timed visual volumetric data</w:t>
      </w:r>
      <w:r w:rsidRPr="00AE2674">
        <w:t>.</w:t>
      </w:r>
    </w:p>
    <w:p w14:paraId="2FF18F33" w14:textId="77777777" w:rsidR="00A145FF" w:rsidRPr="00C96A40" w:rsidRDefault="00A145FF" w:rsidP="00476255">
      <w:pPr>
        <w:pStyle w:val="ListParagraph"/>
        <w:numPr>
          <w:ilvl w:val="1"/>
          <w:numId w:val="18"/>
        </w:numPr>
        <w:spacing w:before="0"/>
        <w:contextualSpacing/>
        <w:rPr>
          <w:lang w:val="en-GB" w:eastAsia="de-DE"/>
        </w:rPr>
      </w:pPr>
      <w:r>
        <w:t xml:space="preserve">one or more </w:t>
      </w:r>
      <w:r w:rsidRPr="00AE2674">
        <w:t xml:space="preserve">metadata items, using an item reference of type </w:t>
      </w:r>
      <w:r w:rsidRPr="006E0161">
        <w:t>'</w:t>
      </w:r>
      <w:r w:rsidRPr="00AE2674">
        <w:rPr>
          <w:rFonts w:ascii="Courier New" w:hAnsi="Courier New" w:cs="Courier New"/>
          <w:sz w:val="22"/>
          <w:szCs w:val="22"/>
        </w:rPr>
        <w:t>cdsc</w:t>
      </w:r>
      <w:r w:rsidRPr="006E0161">
        <w:t>'</w:t>
      </w:r>
      <w:r w:rsidRPr="00AE2674">
        <w:rPr>
          <w:sz w:val="22"/>
          <w:szCs w:val="22"/>
        </w:rPr>
        <w:t xml:space="preserve"> </w:t>
      </w:r>
      <w:r w:rsidRPr="00AE2674">
        <w:t xml:space="preserve">from the metadata item to the </w:t>
      </w:r>
      <w:r>
        <w:t>volumetric</w:t>
      </w:r>
      <w:r w:rsidRPr="00AE2674">
        <w:t xml:space="preserve"> region item</w:t>
      </w:r>
      <w:r>
        <w:t>.</w:t>
      </w:r>
    </w:p>
    <w:p w14:paraId="610F539E" w14:textId="77777777" w:rsidR="00A145FF" w:rsidRPr="00BA226B" w:rsidRDefault="00A145FF" w:rsidP="00476255">
      <w:pPr>
        <w:pStyle w:val="ListParagraph"/>
        <w:numPr>
          <w:ilvl w:val="1"/>
          <w:numId w:val="18"/>
        </w:numPr>
        <w:spacing w:before="0"/>
        <w:contextualSpacing/>
        <w:rPr>
          <w:lang w:val="en-GB" w:eastAsia="de-DE"/>
        </w:rPr>
      </w:pPr>
      <w:r>
        <w:t xml:space="preserve">one or more items carrying a two-dimensional image or non-timed </w:t>
      </w:r>
      <w:r w:rsidRPr="00B534DD">
        <w:t xml:space="preserve">volumetric </w:t>
      </w:r>
      <w:r>
        <w:t xml:space="preserve">media, using an item reference of type </w:t>
      </w:r>
      <w:r w:rsidRPr="006E0161">
        <w:t>'</w:t>
      </w:r>
      <w:r w:rsidRPr="003F5F24">
        <w:rPr>
          <w:rFonts w:ascii="Consolas" w:hAnsi="Consolas"/>
          <w:sz w:val="20"/>
        </w:rPr>
        <w:t>eroi</w:t>
      </w:r>
      <w:r w:rsidRPr="006E0161">
        <w:t>'</w:t>
      </w:r>
      <w:r>
        <w:t xml:space="preserve"> from the volumetric region item to the item.</w:t>
      </w:r>
    </w:p>
    <w:p w14:paraId="2407C82A" w14:textId="77777777" w:rsidR="00A145FF" w:rsidRPr="00C96A40" w:rsidRDefault="00A145FF" w:rsidP="00A145FF">
      <w:pPr>
        <w:rPr>
          <w:lang w:val="en-GB" w:eastAsia="de-DE"/>
        </w:rPr>
      </w:pPr>
      <w:r w:rsidRPr="00C96A40">
        <w:rPr>
          <w:lang w:val="en-GB" w:eastAsia="de-DE"/>
        </w:rPr>
        <w:t xml:space="preserve">The region annotation applies to each region described in the </w:t>
      </w:r>
      <w:r>
        <w:rPr>
          <w:lang w:val="en-GB" w:eastAsia="de-DE"/>
        </w:rPr>
        <w:t>volumetric</w:t>
      </w:r>
      <w:r w:rsidRPr="00C96A40">
        <w:rPr>
          <w:lang w:val="en-GB" w:eastAsia="de-DE"/>
        </w:rPr>
        <w:t xml:space="preserve"> region item individually.</w:t>
      </w:r>
    </w:p>
    <w:p w14:paraId="5996BF16" w14:textId="77777777" w:rsidR="00A145FF" w:rsidRDefault="00A145FF" w:rsidP="00A145FF">
      <w:pPr>
        <w:rPr>
          <w:lang w:val="en-GB" w:eastAsia="de-DE"/>
        </w:rPr>
      </w:pPr>
      <w:r w:rsidRPr="00C96A40">
        <w:rPr>
          <w:lang w:val="en-GB" w:eastAsia="de-DE"/>
        </w:rPr>
        <w:t>The same region annotation</w:t>
      </w:r>
      <w:r>
        <w:rPr>
          <w:lang w:val="en-GB" w:eastAsia="de-DE"/>
        </w:rPr>
        <w:t>s</w:t>
      </w:r>
      <w:r w:rsidRPr="00C96A40">
        <w:rPr>
          <w:lang w:val="en-GB" w:eastAsia="de-DE"/>
        </w:rPr>
        <w:t xml:space="preserve"> may be associated with several V3C items by associating the </w:t>
      </w:r>
      <w:r w:rsidRPr="00042F51">
        <w:rPr>
          <w:lang w:val="en-GB" w:eastAsia="de-DE"/>
        </w:rPr>
        <w:t xml:space="preserve">same </w:t>
      </w:r>
      <w:r>
        <w:rPr>
          <w:lang w:val="en-GB" w:eastAsia="de-DE"/>
        </w:rPr>
        <w:t>volumetric</w:t>
      </w:r>
      <w:r w:rsidRPr="00042F51">
        <w:rPr>
          <w:lang w:val="en-GB" w:eastAsia="de-DE"/>
        </w:rPr>
        <w:t xml:space="preserve"> region item with multiple </w:t>
      </w:r>
      <w:r>
        <w:rPr>
          <w:lang w:val="en-GB" w:eastAsia="de-DE"/>
        </w:rPr>
        <w:t xml:space="preserve">V3C </w:t>
      </w:r>
      <w:r w:rsidRPr="00042F51">
        <w:rPr>
          <w:lang w:val="en-GB" w:eastAsia="de-DE"/>
        </w:rPr>
        <w:t>items.</w:t>
      </w:r>
    </w:p>
    <w:p w14:paraId="072D81F1" w14:textId="77777777" w:rsidR="00A145FF" w:rsidRDefault="00A145FF" w:rsidP="00A145FF">
      <w:pPr>
        <w:jc w:val="left"/>
      </w:pPr>
      <w:r>
        <w:br w:type="page"/>
      </w:r>
    </w:p>
    <w:p w14:paraId="77DEB0F2" w14:textId="7C2D4B82" w:rsidR="00A145FF" w:rsidRDefault="00A145FF" w:rsidP="00476255">
      <w:pPr>
        <w:pStyle w:val="ANNEX"/>
        <w:numPr>
          <w:ilvl w:val="0"/>
          <w:numId w:val="20"/>
        </w:numPr>
        <w:tabs>
          <w:tab w:val="left" w:pos="403"/>
        </w:tabs>
        <w:spacing w:after="480"/>
        <w:rPr>
          <w:rFonts w:eastAsiaTheme="minorEastAsia"/>
          <w:lang w:eastAsia="ko-KR"/>
        </w:rPr>
      </w:pPr>
      <w:r>
        <w:rPr>
          <w:rFonts w:eastAsiaTheme="minorEastAsia"/>
          <w:lang w:eastAsia="ko-KR"/>
        </w:rPr>
        <w:lastRenderedPageBreak/>
        <w:br/>
      </w:r>
      <w:bookmarkStart w:id="175" w:name="_Toc109574500"/>
      <w:r w:rsidRPr="003A462C">
        <w:rPr>
          <w:rFonts w:eastAsiaTheme="minorEastAsia"/>
          <w:b w:val="0"/>
          <w:bCs/>
          <w:lang w:eastAsia="ko-KR"/>
        </w:rPr>
        <w:t>(</w:t>
      </w:r>
      <w:r>
        <w:rPr>
          <w:rFonts w:eastAsiaTheme="minorEastAsia"/>
          <w:b w:val="0"/>
          <w:bCs/>
          <w:lang w:eastAsia="ko-KR"/>
        </w:rPr>
        <w:t>normative</w:t>
      </w:r>
      <w:r w:rsidRPr="003A462C">
        <w:rPr>
          <w:rFonts w:eastAsiaTheme="minorEastAsia"/>
          <w:b w:val="0"/>
          <w:bCs/>
          <w:lang w:eastAsia="ko-KR"/>
        </w:rPr>
        <w:t>)</w:t>
      </w:r>
      <w:r>
        <w:rPr>
          <w:rFonts w:eastAsiaTheme="minorEastAsia"/>
          <w:lang w:eastAsia="ko-KR"/>
        </w:rPr>
        <w:br/>
      </w:r>
      <w:r>
        <w:rPr>
          <w:rFonts w:eastAsiaTheme="minorEastAsia"/>
          <w:lang w:eastAsia="ko-KR"/>
        </w:rPr>
        <w:br/>
      </w:r>
      <w:commentRangeStart w:id="176"/>
      <w:r>
        <w:t>Annotation of non-timed G-PCC data</w:t>
      </w:r>
      <w:r w:rsidRPr="006A439E">
        <w:t xml:space="preserve"> </w:t>
      </w:r>
      <w:commentRangeEnd w:id="176"/>
      <w:r w:rsidR="00DE6F2A">
        <w:rPr>
          <w:rStyle w:val="CommentReference"/>
          <w:rFonts w:ascii="Times New Roman" w:hAnsi="Times New Roman"/>
          <w:b w:val="0"/>
          <w:lang w:val="en-US" w:eastAsia="en-US"/>
        </w:rPr>
        <w:commentReference w:id="176"/>
      </w:r>
      <w:bookmarkEnd w:id="175"/>
    </w:p>
    <w:p w14:paraId="35372F2C" w14:textId="77777777" w:rsidR="00A145FF" w:rsidRPr="0001423A" w:rsidRDefault="00A145FF" w:rsidP="00476255">
      <w:pPr>
        <w:pStyle w:val="AnnexA2"/>
        <w:numPr>
          <w:ilvl w:val="1"/>
          <w:numId w:val="20"/>
        </w:numPr>
        <w:tabs>
          <w:tab w:val="left" w:pos="720"/>
        </w:tabs>
        <w:rPr>
          <w:rFonts w:ascii="Cambria" w:eastAsia="Batang" w:hAnsi="Cambria"/>
          <w:sz w:val="24"/>
          <w:szCs w:val="24"/>
          <w:lang w:eastAsia="ko-KR"/>
        </w:rPr>
      </w:pPr>
      <w:bookmarkStart w:id="177" w:name="_Toc109574501"/>
      <w:r>
        <w:rPr>
          <w:rFonts w:ascii="Cambria" w:eastAsia="Batang" w:hAnsi="Cambria"/>
          <w:sz w:val="24"/>
          <w:szCs w:val="24"/>
          <w:lang w:eastAsia="ko-KR"/>
        </w:rPr>
        <w:t>General</w:t>
      </w:r>
      <w:bookmarkEnd w:id="177"/>
    </w:p>
    <w:p w14:paraId="21197D2F" w14:textId="77777777" w:rsidR="00A145FF" w:rsidRPr="00B534DD" w:rsidRDefault="00A145FF" w:rsidP="00A145FF">
      <w:pPr>
        <w:rPr>
          <w:lang w:val="en-GB"/>
        </w:rPr>
      </w:pPr>
      <w:r w:rsidRPr="00B534DD">
        <w:rPr>
          <w:lang w:val="en-GB"/>
        </w:rPr>
        <w:t xml:space="preserve">This annex describes how a content creator </w:t>
      </w:r>
      <w:r>
        <w:rPr>
          <w:lang w:val="en-GB"/>
        </w:rPr>
        <w:t xml:space="preserve">shall </w:t>
      </w:r>
      <w:r w:rsidRPr="00B534DD">
        <w:rPr>
          <w:lang w:val="en-GB"/>
        </w:rPr>
        <w:t xml:space="preserve">associate annotations with spatial areas of non-timed </w:t>
      </w:r>
      <w:r>
        <w:rPr>
          <w:lang w:val="en-GB"/>
        </w:rPr>
        <w:t>G-PCC</w:t>
      </w:r>
      <w:r w:rsidRPr="00B534DD">
        <w:rPr>
          <w:lang w:val="en-GB"/>
        </w:rPr>
        <w:t xml:space="preserve"> data encoded and stored in a </w:t>
      </w:r>
      <w:r>
        <w:rPr>
          <w:lang w:val="en-GB"/>
        </w:rPr>
        <w:t>G-PCC</w:t>
      </w:r>
      <w:r w:rsidRPr="00B534DD">
        <w:rPr>
          <w:lang w:val="en-GB"/>
        </w:rPr>
        <w:t xml:space="preserve"> item using a volumetric region item</w:t>
      </w:r>
      <w:r>
        <w:rPr>
          <w:lang w:val="en-GB"/>
        </w:rPr>
        <w:t xml:space="preserve"> with</w:t>
      </w:r>
      <w:r w:rsidRPr="00B534DD">
        <w:rPr>
          <w:lang w:val="en-GB"/>
        </w:rPr>
        <w:t xml:space="preserve"> </w:t>
      </w:r>
      <w:r w:rsidRPr="005A6C9E">
        <w:rPr>
          <w:rFonts w:ascii="Consolas" w:hAnsi="Consolas"/>
          <w:sz w:val="20"/>
        </w:rPr>
        <w:t>item_type</w:t>
      </w:r>
      <w:r w:rsidRPr="006E0161">
        <w:t xml:space="preserve"> value of '</w:t>
      </w:r>
      <w:r>
        <w:rPr>
          <w:rFonts w:ascii="Consolas" w:hAnsi="Consolas"/>
          <w:sz w:val="20"/>
        </w:rPr>
        <w:t>v</w:t>
      </w:r>
      <w:r w:rsidRPr="003F5F24">
        <w:rPr>
          <w:rFonts w:ascii="Consolas" w:hAnsi="Consolas"/>
          <w:sz w:val="20"/>
        </w:rPr>
        <w:t>ran</w:t>
      </w:r>
      <w:r w:rsidRPr="006E0161">
        <w:t xml:space="preserve">' </w:t>
      </w:r>
      <w:r w:rsidRPr="00B534DD">
        <w:rPr>
          <w:lang w:val="en-GB"/>
        </w:rPr>
        <w:t>specified in ISO/IEC 23090-7.</w:t>
      </w:r>
    </w:p>
    <w:p w14:paraId="69E43183" w14:textId="77777777" w:rsidR="00A145FF" w:rsidRPr="00B534DD" w:rsidRDefault="00A145FF" w:rsidP="00476255">
      <w:pPr>
        <w:pStyle w:val="AnnexA2"/>
        <w:numPr>
          <w:ilvl w:val="1"/>
          <w:numId w:val="20"/>
        </w:numPr>
        <w:tabs>
          <w:tab w:val="left" w:pos="720"/>
        </w:tabs>
        <w:rPr>
          <w:rFonts w:ascii="Cambria" w:eastAsia="Batang" w:hAnsi="Cambria"/>
          <w:sz w:val="24"/>
          <w:szCs w:val="24"/>
          <w:lang w:val="en-GB" w:eastAsia="ko-KR"/>
        </w:rPr>
      </w:pPr>
      <w:bookmarkStart w:id="178" w:name="_Toc109574502"/>
      <w:r w:rsidRPr="00B534DD">
        <w:rPr>
          <w:rFonts w:ascii="Cambria" w:eastAsia="Batang" w:hAnsi="Cambria"/>
          <w:sz w:val="24"/>
          <w:szCs w:val="24"/>
          <w:lang w:val="en-GB" w:eastAsia="ko-KR"/>
        </w:rPr>
        <w:t>Region annotations</w:t>
      </w:r>
      <w:r>
        <w:rPr>
          <w:rFonts w:ascii="Cambria" w:eastAsia="Batang" w:hAnsi="Cambria"/>
          <w:sz w:val="24"/>
          <w:szCs w:val="24"/>
          <w:lang w:val="en-GB" w:eastAsia="ko-KR"/>
        </w:rPr>
        <w:t xml:space="preserve"> of G-PCC data</w:t>
      </w:r>
      <w:bookmarkEnd w:id="178"/>
    </w:p>
    <w:p w14:paraId="724C6CB1" w14:textId="77777777" w:rsidR="00A145FF" w:rsidRPr="008C6D35" w:rsidRDefault="00A145FF" w:rsidP="00A145FF">
      <w:pPr>
        <w:rPr>
          <w:lang w:val="en-GB" w:eastAsia="de-DE"/>
        </w:rPr>
      </w:pPr>
      <w:r w:rsidRPr="008C6D35">
        <w:rPr>
          <w:lang w:val="en-GB" w:eastAsia="de-DE"/>
        </w:rPr>
        <w:t xml:space="preserve">A region annotation, i.e., the annotation of a spatial area, of </w:t>
      </w:r>
      <w:r w:rsidRPr="008C6D35">
        <w:rPr>
          <w:lang w:val="en-GB"/>
        </w:rPr>
        <w:t xml:space="preserve">non-timed </w:t>
      </w:r>
      <w:r>
        <w:rPr>
          <w:lang w:val="en-GB"/>
        </w:rPr>
        <w:t>G-PCC</w:t>
      </w:r>
      <w:r w:rsidRPr="008C6D35">
        <w:rPr>
          <w:lang w:val="en-GB"/>
        </w:rPr>
        <w:t xml:space="preserve"> data stored in a </w:t>
      </w:r>
      <w:r>
        <w:rPr>
          <w:lang w:val="en-GB"/>
        </w:rPr>
        <w:t>G-PCC</w:t>
      </w:r>
      <w:r w:rsidRPr="008C6D35">
        <w:rPr>
          <w:lang w:val="en-GB"/>
        </w:rPr>
        <w:t xml:space="preserve"> item </w:t>
      </w:r>
      <w:r w:rsidRPr="008C6D35">
        <w:rPr>
          <w:lang w:val="en-GB" w:eastAsia="de-DE"/>
        </w:rPr>
        <w:t>may consist in:</w:t>
      </w:r>
    </w:p>
    <w:p w14:paraId="78F2B709" w14:textId="77777777" w:rsidR="00A145FF" w:rsidRPr="00B534DD" w:rsidRDefault="00A145FF" w:rsidP="00476255">
      <w:pPr>
        <w:pStyle w:val="ListParagraph"/>
        <w:numPr>
          <w:ilvl w:val="0"/>
          <w:numId w:val="18"/>
        </w:numPr>
        <w:spacing w:before="0"/>
        <w:contextualSpacing/>
        <w:rPr>
          <w:lang w:val="en-GB" w:eastAsia="de-DE"/>
        </w:rPr>
      </w:pPr>
      <w:r w:rsidRPr="00B534DD">
        <w:rPr>
          <w:lang w:val="en-GB" w:eastAsia="de-DE"/>
        </w:rPr>
        <w:t>an item</w:t>
      </w:r>
      <w:r>
        <w:rPr>
          <w:lang w:val="en-GB" w:eastAsia="de-DE"/>
        </w:rPr>
        <w:t xml:space="preserve"> </w:t>
      </w:r>
      <w:r w:rsidRPr="00B534DD">
        <w:rPr>
          <w:lang w:val="en-GB" w:eastAsia="de-DE"/>
        </w:rPr>
        <w:t>carrying metadata describing the region ;</w:t>
      </w:r>
    </w:p>
    <w:p w14:paraId="1264D47A" w14:textId="77777777" w:rsidR="00A145FF" w:rsidRPr="00B534DD" w:rsidRDefault="00A145FF" w:rsidP="00476255">
      <w:pPr>
        <w:pStyle w:val="ListParagraph"/>
        <w:numPr>
          <w:ilvl w:val="0"/>
          <w:numId w:val="18"/>
        </w:numPr>
        <w:spacing w:before="0"/>
        <w:contextualSpacing/>
        <w:rPr>
          <w:lang w:val="en-GB" w:eastAsia="de-DE"/>
        </w:rPr>
      </w:pPr>
      <w:r w:rsidRPr="00B534DD">
        <w:rPr>
          <w:lang w:val="en-GB" w:eastAsia="de-DE"/>
        </w:rPr>
        <w:t>an item property describing properties of the region ; or,</w:t>
      </w:r>
    </w:p>
    <w:p w14:paraId="4137F7B4" w14:textId="77777777" w:rsidR="00A145FF" w:rsidRDefault="00A145FF" w:rsidP="00476255">
      <w:pPr>
        <w:pStyle w:val="ListParagraph"/>
        <w:numPr>
          <w:ilvl w:val="0"/>
          <w:numId w:val="18"/>
        </w:numPr>
        <w:spacing w:before="0"/>
        <w:contextualSpacing/>
        <w:rPr>
          <w:lang w:val="en-GB" w:eastAsia="de-DE"/>
        </w:rPr>
      </w:pPr>
      <w:r w:rsidRPr="00B534DD">
        <w:rPr>
          <w:lang w:val="en-GB" w:eastAsia="de-DE"/>
        </w:rPr>
        <w:t xml:space="preserve">an item carrying an image associated with the region. </w:t>
      </w:r>
    </w:p>
    <w:p w14:paraId="1B2694C0" w14:textId="77777777" w:rsidR="00A145FF" w:rsidRPr="00B534DD" w:rsidRDefault="00A145FF" w:rsidP="00A145FF">
      <w:pPr>
        <w:pStyle w:val="Note"/>
      </w:pPr>
      <w:r>
        <w:t>NOTE</w:t>
      </w:r>
      <w:r>
        <w:tab/>
        <w:t>For example, t</w:t>
      </w:r>
      <w:r w:rsidRPr="00B534DD">
        <w:t xml:space="preserve">he image </w:t>
      </w:r>
      <w:r>
        <w:t>can</w:t>
      </w:r>
      <w:r w:rsidRPr="00B534DD">
        <w:t xml:space="preserve"> be</w:t>
      </w:r>
      <w:r>
        <w:t xml:space="preserve"> </w:t>
      </w:r>
      <w:r w:rsidRPr="00B534DD">
        <w:t xml:space="preserve">a 2D image carried in an image item compliant with ISO/IEC 23008-12, or a </w:t>
      </w:r>
      <w:r>
        <w:t xml:space="preserve">non-timed </w:t>
      </w:r>
      <w:r w:rsidRPr="00B534DD">
        <w:t xml:space="preserve">volumetric </w:t>
      </w:r>
      <w:r>
        <w:t>media</w:t>
      </w:r>
      <w:r w:rsidRPr="00B534DD">
        <w:t xml:space="preserve"> carried in an item complying with this document</w:t>
      </w:r>
      <w:r>
        <w:t>.</w:t>
      </w:r>
    </w:p>
    <w:p w14:paraId="322553DB" w14:textId="77777777" w:rsidR="00A145FF" w:rsidRDefault="00A145FF" w:rsidP="00A145FF">
      <w:pPr>
        <w:rPr>
          <w:lang w:val="en-GB"/>
        </w:rPr>
      </w:pPr>
      <w:r>
        <w:rPr>
          <w:lang w:val="en-GB" w:eastAsia="de-DE"/>
        </w:rPr>
        <w:t xml:space="preserve">Region annotations are associated with one or more spatial areas (or regions) of </w:t>
      </w:r>
      <w:r w:rsidRPr="00B534DD">
        <w:rPr>
          <w:lang w:val="en-GB"/>
        </w:rPr>
        <w:t xml:space="preserve">non-timed </w:t>
      </w:r>
      <w:r>
        <w:rPr>
          <w:lang w:val="en-GB"/>
        </w:rPr>
        <w:t>G-PCC</w:t>
      </w:r>
      <w:r w:rsidRPr="00B534DD">
        <w:rPr>
          <w:lang w:val="en-GB"/>
        </w:rPr>
        <w:t xml:space="preserve"> data</w:t>
      </w:r>
      <w:r>
        <w:rPr>
          <w:lang w:val="en-GB"/>
        </w:rPr>
        <w:t xml:space="preserve"> by:</w:t>
      </w:r>
    </w:p>
    <w:p w14:paraId="5D0EC4AF" w14:textId="77777777" w:rsidR="00A145FF" w:rsidRDefault="00A145FF" w:rsidP="00476255">
      <w:pPr>
        <w:pStyle w:val="ListParagraph"/>
        <w:numPr>
          <w:ilvl w:val="0"/>
          <w:numId w:val="18"/>
        </w:numPr>
        <w:spacing w:before="0"/>
        <w:contextualSpacing/>
        <w:rPr>
          <w:lang w:val="en-GB" w:eastAsia="de-DE"/>
        </w:rPr>
      </w:pPr>
      <w:r>
        <w:rPr>
          <w:lang w:val="en-GB" w:eastAsia="de-DE"/>
        </w:rPr>
        <w:t>defining and describing the geometry of these one of more regions in a volumetric region item as specified in ISO/IEC 23090-7;</w:t>
      </w:r>
    </w:p>
    <w:p w14:paraId="1A9C5C65" w14:textId="77777777" w:rsidR="00A145FF" w:rsidRPr="00AE2674" w:rsidRDefault="00A145FF" w:rsidP="00476255">
      <w:pPr>
        <w:pStyle w:val="ListParagraph"/>
        <w:numPr>
          <w:ilvl w:val="0"/>
          <w:numId w:val="18"/>
        </w:numPr>
        <w:spacing w:before="0"/>
        <w:contextualSpacing/>
        <w:rPr>
          <w:lang w:val="en-GB" w:eastAsia="de-DE"/>
        </w:rPr>
      </w:pPr>
      <w:r>
        <w:rPr>
          <w:lang w:val="en-GB" w:eastAsia="de-DE"/>
        </w:rPr>
        <w:t xml:space="preserve">associating the volumetric region item with the G-PCC item it describes using a </w:t>
      </w:r>
      <w:r w:rsidRPr="006E0161">
        <w:t>'</w:t>
      </w:r>
      <w:r w:rsidRPr="00AE2674">
        <w:rPr>
          <w:rFonts w:ascii="Courier New" w:hAnsi="Courier New" w:cs="Courier New"/>
          <w:sz w:val="20"/>
        </w:rPr>
        <w:t>csdc</w:t>
      </w:r>
      <w:r w:rsidRPr="006E0161">
        <w:t>'</w:t>
      </w:r>
      <w:r>
        <w:t xml:space="preserve"> (content describes) item reference from the volumetric region item to the G-PCC item; and,</w:t>
      </w:r>
    </w:p>
    <w:p w14:paraId="7B915AF7" w14:textId="77777777" w:rsidR="00A145FF" w:rsidRPr="00AE2674" w:rsidRDefault="00A145FF" w:rsidP="00476255">
      <w:pPr>
        <w:pStyle w:val="ListParagraph"/>
        <w:numPr>
          <w:ilvl w:val="0"/>
          <w:numId w:val="18"/>
        </w:numPr>
        <w:spacing w:before="0"/>
        <w:contextualSpacing/>
        <w:rPr>
          <w:lang w:val="en-GB" w:eastAsia="de-DE"/>
        </w:rPr>
      </w:pPr>
      <w:r>
        <w:t>associating any or all of the following with the volumetric region item:</w:t>
      </w:r>
    </w:p>
    <w:p w14:paraId="125BB27D" w14:textId="77777777" w:rsidR="00A145FF" w:rsidRPr="00AE2674" w:rsidRDefault="00A145FF" w:rsidP="00476255">
      <w:pPr>
        <w:pStyle w:val="ListParagraph"/>
        <w:numPr>
          <w:ilvl w:val="1"/>
          <w:numId w:val="18"/>
        </w:numPr>
        <w:spacing w:before="0"/>
        <w:contextualSpacing/>
        <w:rPr>
          <w:lang w:val="en-GB" w:eastAsia="de-DE"/>
        </w:rPr>
      </w:pPr>
      <w:r>
        <w:t xml:space="preserve">one or more descriptive item properties, using the </w:t>
      </w:r>
      <w:r w:rsidRPr="003F5F24">
        <w:rPr>
          <w:rFonts w:ascii="Consolas" w:hAnsi="Consolas"/>
          <w:sz w:val="20"/>
        </w:rPr>
        <w:t>ItemPropertyAssociationBox</w:t>
      </w:r>
      <w:r>
        <w:t>;</w:t>
      </w:r>
    </w:p>
    <w:p w14:paraId="62DB2985" w14:textId="77777777" w:rsidR="00A145FF" w:rsidRPr="00AE2674" w:rsidRDefault="00A145FF" w:rsidP="00A145FF">
      <w:pPr>
        <w:pStyle w:val="Note"/>
      </w:pPr>
      <w:r w:rsidRPr="00AE2674">
        <w:t>NOTE</w:t>
      </w:r>
      <w:r w:rsidRPr="00AE2674">
        <w:tab/>
        <w:t xml:space="preserve">For instance, a region annotation can use a </w:t>
      </w:r>
      <w:r w:rsidRPr="00AE2674">
        <w:rPr>
          <w:rFonts w:ascii="Courier New" w:hAnsi="Courier New" w:cs="Courier New"/>
          <w:sz w:val="22"/>
        </w:rPr>
        <w:t>UserDescriptionProperty</w:t>
      </w:r>
      <w:r w:rsidRPr="00AE2674">
        <w:rPr>
          <w:sz w:val="22"/>
        </w:rPr>
        <w:t xml:space="preserve"> </w:t>
      </w:r>
      <w:r w:rsidRPr="00C96A40">
        <w:t xml:space="preserve">as specified in ISO/IEC 23008-12 </w:t>
      </w:r>
      <w:r w:rsidRPr="00AE2674">
        <w:t xml:space="preserve">to associate a description/tags with a region of </w:t>
      </w:r>
      <w:r>
        <w:t xml:space="preserve">the </w:t>
      </w:r>
      <w:r w:rsidRPr="00B534DD">
        <w:t>non-timed visual volumetric data</w:t>
      </w:r>
      <w:r w:rsidRPr="00AE2674">
        <w:t>.</w:t>
      </w:r>
    </w:p>
    <w:p w14:paraId="0CD4B16E" w14:textId="77777777" w:rsidR="00A145FF" w:rsidRPr="00C96A40" w:rsidRDefault="00A145FF" w:rsidP="00476255">
      <w:pPr>
        <w:pStyle w:val="ListParagraph"/>
        <w:numPr>
          <w:ilvl w:val="1"/>
          <w:numId w:val="18"/>
        </w:numPr>
        <w:spacing w:before="0"/>
        <w:contextualSpacing/>
        <w:rPr>
          <w:lang w:val="en-GB" w:eastAsia="de-DE"/>
        </w:rPr>
      </w:pPr>
      <w:r>
        <w:t xml:space="preserve">one or more </w:t>
      </w:r>
      <w:r w:rsidRPr="00AE2674">
        <w:t xml:space="preserve">metadata items, using an item reference of type </w:t>
      </w:r>
      <w:r w:rsidRPr="006E0161">
        <w:t>'</w:t>
      </w:r>
      <w:r w:rsidRPr="00AE2674">
        <w:rPr>
          <w:rFonts w:ascii="Courier New" w:hAnsi="Courier New" w:cs="Courier New"/>
          <w:sz w:val="22"/>
          <w:szCs w:val="22"/>
        </w:rPr>
        <w:t>cdsc</w:t>
      </w:r>
      <w:r w:rsidRPr="006E0161">
        <w:t>'</w:t>
      </w:r>
      <w:r w:rsidRPr="00AE2674">
        <w:rPr>
          <w:sz w:val="22"/>
          <w:szCs w:val="22"/>
        </w:rPr>
        <w:t xml:space="preserve"> </w:t>
      </w:r>
      <w:r w:rsidRPr="00AE2674">
        <w:t xml:space="preserve">from the metadata item to the </w:t>
      </w:r>
      <w:r>
        <w:t>volumetric</w:t>
      </w:r>
      <w:r w:rsidRPr="00AE2674">
        <w:t xml:space="preserve"> region item</w:t>
      </w:r>
      <w:r>
        <w:t>.</w:t>
      </w:r>
    </w:p>
    <w:p w14:paraId="56A781D5" w14:textId="77777777" w:rsidR="00A145FF" w:rsidRPr="00BA226B" w:rsidRDefault="00A145FF" w:rsidP="00476255">
      <w:pPr>
        <w:pStyle w:val="ListParagraph"/>
        <w:numPr>
          <w:ilvl w:val="1"/>
          <w:numId w:val="18"/>
        </w:numPr>
        <w:spacing w:before="0"/>
        <w:contextualSpacing/>
        <w:rPr>
          <w:lang w:val="en-GB" w:eastAsia="de-DE"/>
        </w:rPr>
      </w:pPr>
      <w:r>
        <w:t xml:space="preserve">one or more items carrying a two-dimensional image or non-timed </w:t>
      </w:r>
      <w:r w:rsidRPr="00B534DD">
        <w:t xml:space="preserve">volumetric </w:t>
      </w:r>
      <w:r>
        <w:t xml:space="preserve">media, using an item reference of type </w:t>
      </w:r>
      <w:r w:rsidRPr="006E0161">
        <w:t>'</w:t>
      </w:r>
      <w:r w:rsidRPr="003F5F24">
        <w:rPr>
          <w:rFonts w:ascii="Consolas" w:hAnsi="Consolas"/>
          <w:sz w:val="20"/>
        </w:rPr>
        <w:t>eroi</w:t>
      </w:r>
      <w:r w:rsidRPr="006E0161">
        <w:t>'</w:t>
      </w:r>
      <w:r>
        <w:t xml:space="preserve"> from the volumetric region item to the item.</w:t>
      </w:r>
    </w:p>
    <w:p w14:paraId="732C9D0C" w14:textId="77777777" w:rsidR="00A145FF" w:rsidRPr="00C96A40" w:rsidRDefault="00A145FF" w:rsidP="00A145FF">
      <w:pPr>
        <w:rPr>
          <w:lang w:val="en-GB" w:eastAsia="de-DE"/>
        </w:rPr>
      </w:pPr>
      <w:r w:rsidRPr="00C96A40">
        <w:rPr>
          <w:lang w:val="en-GB" w:eastAsia="de-DE"/>
        </w:rPr>
        <w:t xml:space="preserve">The region annotation applies to each region described in the </w:t>
      </w:r>
      <w:r>
        <w:rPr>
          <w:lang w:val="en-GB" w:eastAsia="de-DE"/>
        </w:rPr>
        <w:t>volumetric</w:t>
      </w:r>
      <w:r w:rsidRPr="00C96A40">
        <w:rPr>
          <w:lang w:val="en-GB" w:eastAsia="de-DE"/>
        </w:rPr>
        <w:t xml:space="preserve"> region item individually.</w:t>
      </w:r>
    </w:p>
    <w:p w14:paraId="1191B8F1" w14:textId="77777777" w:rsidR="00A145FF" w:rsidRDefault="00A145FF" w:rsidP="00A145FF">
      <w:pPr>
        <w:rPr>
          <w:lang w:val="en-GB" w:eastAsia="de-DE"/>
        </w:rPr>
      </w:pPr>
      <w:r w:rsidRPr="00C96A40">
        <w:rPr>
          <w:lang w:val="en-GB" w:eastAsia="de-DE"/>
        </w:rPr>
        <w:t>The same region annotation</w:t>
      </w:r>
      <w:r>
        <w:rPr>
          <w:lang w:val="en-GB" w:eastAsia="de-DE"/>
        </w:rPr>
        <w:t>s</w:t>
      </w:r>
      <w:r w:rsidRPr="00C96A40">
        <w:rPr>
          <w:lang w:val="en-GB" w:eastAsia="de-DE"/>
        </w:rPr>
        <w:t xml:space="preserve"> may be associated with several </w:t>
      </w:r>
      <w:r>
        <w:rPr>
          <w:lang w:val="en-GB" w:eastAsia="de-DE"/>
        </w:rPr>
        <w:t>G-PCC</w:t>
      </w:r>
      <w:r w:rsidRPr="00C96A40">
        <w:rPr>
          <w:lang w:val="en-GB" w:eastAsia="de-DE"/>
        </w:rPr>
        <w:t xml:space="preserve"> items by associating the </w:t>
      </w:r>
      <w:r w:rsidRPr="00042F51">
        <w:rPr>
          <w:lang w:val="en-GB" w:eastAsia="de-DE"/>
        </w:rPr>
        <w:t xml:space="preserve">same </w:t>
      </w:r>
      <w:r>
        <w:rPr>
          <w:lang w:val="en-GB" w:eastAsia="de-DE"/>
        </w:rPr>
        <w:t>volumetric</w:t>
      </w:r>
      <w:r w:rsidRPr="00042F51">
        <w:rPr>
          <w:lang w:val="en-GB" w:eastAsia="de-DE"/>
        </w:rPr>
        <w:t xml:space="preserve"> region item with multiple </w:t>
      </w:r>
      <w:r>
        <w:rPr>
          <w:lang w:val="en-GB" w:eastAsia="de-DE"/>
        </w:rPr>
        <w:t xml:space="preserve">G-PCC </w:t>
      </w:r>
      <w:r w:rsidRPr="00042F51">
        <w:rPr>
          <w:lang w:val="en-GB" w:eastAsia="de-DE"/>
        </w:rPr>
        <w:t>items.</w:t>
      </w:r>
    </w:p>
    <w:p w14:paraId="1E70B877" w14:textId="77777777" w:rsidR="00A145FF" w:rsidRPr="00EF3BB3" w:rsidRDefault="00A145FF" w:rsidP="00A145FF"/>
    <w:p w14:paraId="373853D4" w14:textId="391D9215" w:rsidR="00DE6F2A" w:rsidRDefault="00DE6F2A" w:rsidP="00476255">
      <w:pPr>
        <w:pStyle w:val="ANNEX"/>
        <w:numPr>
          <w:ilvl w:val="0"/>
          <w:numId w:val="20"/>
        </w:numPr>
        <w:tabs>
          <w:tab w:val="left" w:pos="403"/>
        </w:tabs>
        <w:spacing w:after="480"/>
        <w:rPr>
          <w:rFonts w:eastAsiaTheme="minorEastAsia"/>
          <w:lang w:eastAsia="ko-KR"/>
        </w:rPr>
      </w:pPr>
      <w:r>
        <w:rPr>
          <w:rFonts w:eastAsiaTheme="minorEastAsia"/>
          <w:lang w:eastAsia="ko-KR"/>
        </w:rPr>
        <w:lastRenderedPageBreak/>
        <w:br/>
      </w:r>
      <w:bookmarkStart w:id="179" w:name="_Toc109574503"/>
      <w:r w:rsidRPr="003A462C">
        <w:rPr>
          <w:rFonts w:eastAsiaTheme="minorEastAsia"/>
          <w:b w:val="0"/>
          <w:bCs/>
          <w:lang w:eastAsia="ko-KR"/>
        </w:rPr>
        <w:t>(</w:t>
      </w:r>
      <w:r w:rsidR="00B07266">
        <w:rPr>
          <w:rFonts w:eastAsiaTheme="minorEastAsia"/>
          <w:b w:val="0"/>
          <w:bCs/>
          <w:lang w:eastAsia="ko-KR"/>
        </w:rPr>
        <w:t>Infor</w:t>
      </w:r>
      <w:r>
        <w:rPr>
          <w:rFonts w:eastAsiaTheme="minorEastAsia"/>
          <w:b w:val="0"/>
          <w:bCs/>
          <w:lang w:eastAsia="ko-KR"/>
        </w:rPr>
        <w:t>mative</w:t>
      </w:r>
      <w:r w:rsidRPr="003A462C">
        <w:rPr>
          <w:rFonts w:eastAsiaTheme="minorEastAsia"/>
          <w:b w:val="0"/>
          <w:bCs/>
          <w:lang w:eastAsia="ko-KR"/>
        </w:rPr>
        <w:t>)</w:t>
      </w:r>
      <w:r>
        <w:rPr>
          <w:rFonts w:eastAsiaTheme="minorEastAsia"/>
          <w:lang w:eastAsia="ko-KR"/>
        </w:rPr>
        <w:br/>
      </w:r>
      <w:r>
        <w:rPr>
          <w:rFonts w:eastAsiaTheme="minorEastAsia"/>
          <w:lang w:eastAsia="ko-KR"/>
        </w:rPr>
        <w:br/>
      </w:r>
      <w:commentRangeStart w:id="180"/>
      <w:r w:rsidR="00B07266" w:rsidRPr="00DE6F2A">
        <w:rPr>
          <w:rFonts w:eastAsiaTheme="minorEastAsia"/>
          <w:lang w:eastAsia="ko-KR"/>
        </w:rPr>
        <w:t>The Existing Definitions of Viewpoint and Viewport</w:t>
      </w:r>
      <w:commentRangeEnd w:id="180"/>
      <w:r w:rsidR="00B07266">
        <w:rPr>
          <w:rStyle w:val="CommentReference"/>
          <w:rFonts w:ascii="Times New Roman" w:hAnsi="Times New Roman"/>
          <w:b w:val="0"/>
          <w:lang w:val="en-US" w:eastAsia="en-US"/>
        </w:rPr>
        <w:commentReference w:id="180"/>
      </w:r>
      <w:bookmarkEnd w:id="179"/>
    </w:p>
    <w:p w14:paraId="155832F7" w14:textId="77777777" w:rsidR="00A145FF" w:rsidRPr="00A145FF" w:rsidRDefault="00A145FF" w:rsidP="00476255">
      <w:pPr>
        <w:pStyle w:val="ListParagraph"/>
        <w:keepNext/>
        <w:widowControl w:val="0"/>
        <w:numPr>
          <w:ilvl w:val="0"/>
          <w:numId w:val="12"/>
        </w:numPr>
        <w:tabs>
          <w:tab w:val="left" w:pos="560"/>
        </w:tabs>
        <w:suppressAutoHyphens/>
        <w:autoSpaceDE w:val="0"/>
        <w:autoSpaceDN w:val="0"/>
        <w:spacing w:before="270" w:after="0" w:line="270" w:lineRule="atLeast"/>
        <w:jc w:val="left"/>
        <w:outlineLvl w:val="0"/>
        <w:rPr>
          <w:rFonts w:cs="Arial"/>
          <w:b/>
          <w:bCs/>
          <w:vanish/>
          <w:kern w:val="32"/>
          <w:sz w:val="26"/>
          <w:szCs w:val="26"/>
          <w:lang w:eastAsia="ja-JP"/>
        </w:rPr>
      </w:pPr>
      <w:bookmarkStart w:id="181" w:name="_Toc105688916"/>
      <w:bookmarkStart w:id="182" w:name="_Toc105689134"/>
      <w:bookmarkStart w:id="183" w:name="_Toc105689301"/>
      <w:bookmarkStart w:id="184" w:name="_Toc105689429"/>
      <w:bookmarkStart w:id="185" w:name="_Toc109574504"/>
      <w:bookmarkEnd w:id="181"/>
      <w:bookmarkEnd w:id="182"/>
      <w:bookmarkEnd w:id="183"/>
      <w:bookmarkEnd w:id="184"/>
      <w:bookmarkEnd w:id="185"/>
    </w:p>
    <w:p w14:paraId="0C156D4E" w14:textId="77777777" w:rsidR="00A145FF" w:rsidRPr="00A145FF" w:rsidRDefault="00A145FF" w:rsidP="00476255">
      <w:pPr>
        <w:pStyle w:val="ListParagraph"/>
        <w:keepNext/>
        <w:widowControl w:val="0"/>
        <w:numPr>
          <w:ilvl w:val="0"/>
          <w:numId w:val="12"/>
        </w:numPr>
        <w:tabs>
          <w:tab w:val="left" w:pos="560"/>
        </w:tabs>
        <w:suppressAutoHyphens/>
        <w:autoSpaceDE w:val="0"/>
        <w:autoSpaceDN w:val="0"/>
        <w:spacing w:before="270" w:after="0" w:line="270" w:lineRule="atLeast"/>
        <w:jc w:val="left"/>
        <w:outlineLvl w:val="0"/>
        <w:rPr>
          <w:rFonts w:cs="Arial"/>
          <w:b/>
          <w:bCs/>
          <w:vanish/>
          <w:kern w:val="32"/>
          <w:sz w:val="26"/>
          <w:szCs w:val="26"/>
          <w:lang w:eastAsia="ja-JP"/>
        </w:rPr>
      </w:pPr>
      <w:bookmarkStart w:id="186" w:name="_Toc105688917"/>
      <w:bookmarkStart w:id="187" w:name="_Toc105689135"/>
      <w:bookmarkStart w:id="188" w:name="_Toc105689302"/>
      <w:bookmarkStart w:id="189" w:name="_Toc105689430"/>
      <w:bookmarkStart w:id="190" w:name="_Toc109574505"/>
      <w:bookmarkEnd w:id="186"/>
      <w:bookmarkEnd w:id="187"/>
      <w:bookmarkEnd w:id="188"/>
      <w:bookmarkEnd w:id="189"/>
      <w:bookmarkEnd w:id="190"/>
    </w:p>
    <w:p w14:paraId="3607E693" w14:textId="77777777" w:rsidR="00A145FF" w:rsidRPr="00A145FF" w:rsidRDefault="00A145FF" w:rsidP="00476255">
      <w:pPr>
        <w:pStyle w:val="ListParagraph"/>
        <w:keepNext/>
        <w:widowControl w:val="0"/>
        <w:numPr>
          <w:ilvl w:val="0"/>
          <w:numId w:val="12"/>
        </w:numPr>
        <w:tabs>
          <w:tab w:val="left" w:pos="560"/>
        </w:tabs>
        <w:suppressAutoHyphens/>
        <w:autoSpaceDE w:val="0"/>
        <w:autoSpaceDN w:val="0"/>
        <w:spacing w:before="270" w:after="0" w:line="270" w:lineRule="atLeast"/>
        <w:jc w:val="left"/>
        <w:outlineLvl w:val="0"/>
        <w:rPr>
          <w:rFonts w:cs="Arial"/>
          <w:b/>
          <w:bCs/>
          <w:vanish/>
          <w:kern w:val="32"/>
          <w:sz w:val="26"/>
          <w:szCs w:val="26"/>
          <w:lang w:eastAsia="ja-JP"/>
        </w:rPr>
      </w:pPr>
      <w:bookmarkStart w:id="191" w:name="_Toc105688918"/>
      <w:bookmarkStart w:id="192" w:name="_Toc105689136"/>
      <w:bookmarkStart w:id="193" w:name="_Toc105689303"/>
      <w:bookmarkStart w:id="194" w:name="_Toc105689431"/>
      <w:bookmarkStart w:id="195" w:name="_Toc109574506"/>
      <w:bookmarkEnd w:id="191"/>
      <w:bookmarkEnd w:id="192"/>
      <w:bookmarkEnd w:id="193"/>
      <w:bookmarkEnd w:id="194"/>
      <w:bookmarkEnd w:id="195"/>
    </w:p>
    <w:p w14:paraId="3BF6EE09" w14:textId="2D0F10E5" w:rsidR="008F6368" w:rsidRPr="008F6368" w:rsidRDefault="008F6368" w:rsidP="00476255">
      <w:pPr>
        <w:keepNext/>
        <w:widowControl w:val="0"/>
        <w:numPr>
          <w:ilvl w:val="1"/>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196" w:name="_Toc109574507"/>
      <w:r w:rsidRPr="008F6368">
        <w:rPr>
          <w:rFonts w:cs="Arial"/>
          <w:b/>
          <w:bCs/>
          <w:kern w:val="32"/>
          <w:sz w:val="26"/>
          <w:szCs w:val="26"/>
          <w:lang w:eastAsia="ja-JP"/>
        </w:rPr>
        <w:t xml:space="preserve">OMAF </w:t>
      </w:r>
      <w:r w:rsidRPr="008F6368">
        <w:rPr>
          <w:rFonts w:cs="Arial"/>
          <w:b/>
          <w:bCs/>
          <w:kern w:val="32"/>
          <w:sz w:val="26"/>
          <w:szCs w:val="26"/>
          <w:lang w:eastAsia="ja-JP"/>
        </w:rPr>
        <w:fldChar w:fldCharType="begin"/>
      </w:r>
      <w:r w:rsidRPr="008F6368">
        <w:rPr>
          <w:rFonts w:cs="Arial"/>
          <w:b/>
          <w:bCs/>
          <w:kern w:val="32"/>
          <w:sz w:val="26"/>
          <w:szCs w:val="26"/>
          <w:lang w:eastAsia="ja-JP"/>
        </w:rPr>
        <w:instrText xml:space="preserve"> REF _Ref101286758 \r \h </w:instrText>
      </w:r>
      <w:r w:rsidRPr="008F6368">
        <w:rPr>
          <w:rFonts w:cs="Arial"/>
          <w:b/>
          <w:bCs/>
          <w:kern w:val="32"/>
          <w:sz w:val="26"/>
          <w:szCs w:val="26"/>
          <w:lang w:eastAsia="ja-JP"/>
        </w:rPr>
      </w:r>
      <w:r w:rsidRPr="008F6368">
        <w:rPr>
          <w:rFonts w:cs="Arial"/>
          <w:b/>
          <w:bCs/>
          <w:kern w:val="32"/>
          <w:sz w:val="26"/>
          <w:szCs w:val="26"/>
          <w:lang w:eastAsia="ja-JP"/>
        </w:rPr>
        <w:fldChar w:fldCharType="separate"/>
      </w:r>
      <w:r w:rsidRPr="008F6368">
        <w:rPr>
          <w:rFonts w:cs="Arial"/>
          <w:b/>
          <w:bCs/>
          <w:kern w:val="32"/>
          <w:sz w:val="26"/>
          <w:szCs w:val="26"/>
          <w:lang w:eastAsia="ja-JP"/>
        </w:rPr>
        <w:t>[8]</w:t>
      </w:r>
      <w:bookmarkEnd w:id="196"/>
      <w:r w:rsidRPr="008F6368">
        <w:rPr>
          <w:rFonts w:cs="Arial"/>
          <w:b/>
          <w:bCs/>
          <w:kern w:val="32"/>
          <w:sz w:val="26"/>
          <w:szCs w:val="26"/>
          <w:lang w:eastAsia="ja-JP"/>
        </w:rPr>
        <w:fldChar w:fldCharType="end"/>
      </w:r>
    </w:p>
    <w:p w14:paraId="0B16AB36"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197" w:name="_Toc109574508"/>
      <w:r w:rsidRPr="008F6368">
        <w:rPr>
          <w:rFonts w:cs="Arial"/>
          <w:b/>
          <w:bCs/>
          <w:kern w:val="32"/>
          <w:sz w:val="26"/>
          <w:szCs w:val="26"/>
          <w:lang w:eastAsia="ja-JP"/>
        </w:rPr>
        <w:t>Definitions</w:t>
      </w:r>
      <w:bookmarkEnd w:id="197"/>
    </w:p>
    <w:p w14:paraId="7FB2E538"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198" w:name="_Ref57986477"/>
      <w:bookmarkStart w:id="199" w:name="_Toc109574509"/>
      <w:bookmarkStart w:id="200" w:name="_Ref57985443"/>
      <w:bookmarkStart w:id="201" w:name="_Ref57985016"/>
      <w:r w:rsidRPr="008F6368">
        <w:rPr>
          <w:rFonts w:asciiTheme="majorHAnsi" w:eastAsiaTheme="majorEastAsia" w:hAnsiTheme="majorHAnsi" w:cstheme="majorBidi"/>
          <w:color w:val="243F60" w:themeColor="accent1" w:themeShade="7F"/>
        </w:rPr>
        <w:t>3.1.3</w:t>
      </w:r>
      <w:r w:rsidRPr="008F6368">
        <w:rPr>
          <w:rFonts w:asciiTheme="majorHAnsi" w:eastAsiaTheme="majorEastAsia" w:hAnsiTheme="majorHAnsi" w:cstheme="majorBidi"/>
          <w:color w:val="243F60" w:themeColor="accent1" w:themeShade="7F"/>
        </w:rPr>
        <w:tab/>
        <w:t>background visual media</w:t>
      </w:r>
      <w:bookmarkEnd w:id="198"/>
      <w:bookmarkEnd w:id="199"/>
    </w:p>
    <w:p w14:paraId="0D1094CD" w14:textId="77777777" w:rsidR="008F6368" w:rsidRPr="008F6368" w:rsidRDefault="008F6368" w:rsidP="008F6368">
      <w:pPr>
        <w:spacing w:before="0" w:after="160"/>
        <w:ind w:left="306"/>
        <w:rPr>
          <w:rFonts w:eastAsia="Times New Roman"/>
          <w:sz w:val="20"/>
          <w:szCs w:val="20"/>
          <w:lang w:val="en-GB"/>
        </w:rPr>
      </w:pPr>
      <w:r w:rsidRPr="008F6368">
        <w:rPr>
          <w:rFonts w:eastAsia="Times New Roman"/>
          <w:sz w:val="20"/>
          <w:szCs w:val="20"/>
          <w:lang w:val="en-GB"/>
        </w:rPr>
        <w:t xml:space="preserve">piece of </w:t>
      </w:r>
      <w:r w:rsidRPr="008F6368">
        <w:rPr>
          <w:rFonts w:eastAsia="Times New Roman"/>
          <w:i/>
          <w:sz w:val="20"/>
          <w:szCs w:val="20"/>
          <w:lang w:val="en-GB"/>
        </w:rPr>
        <w:t>visual media</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_Ref57984853 \r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3.1.62</w:t>
      </w:r>
      <w:r w:rsidRPr="008F6368">
        <w:rPr>
          <w:rFonts w:eastAsia="Times New Roman"/>
          <w:sz w:val="20"/>
          <w:szCs w:val="20"/>
          <w:lang w:val="en-GB"/>
        </w:rPr>
        <w:fldChar w:fldCharType="end"/>
      </w:r>
      <w:r w:rsidRPr="008F6368">
        <w:rPr>
          <w:rFonts w:eastAsia="Times New Roman"/>
          <w:sz w:val="20"/>
          <w:szCs w:val="20"/>
          <w:lang w:val="en-GB"/>
        </w:rPr>
        <w:t xml:space="preserve">) on which an </w:t>
      </w:r>
      <w:r w:rsidRPr="008F6368">
        <w:rPr>
          <w:rFonts w:eastAsia="Times New Roman"/>
          <w:i/>
          <w:sz w:val="20"/>
          <w:szCs w:val="20"/>
          <w:lang w:val="en-GB"/>
        </w:rPr>
        <w:t>overlay</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_Ref57984873 \r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3.1.31</w:t>
      </w:r>
      <w:r w:rsidRPr="008F6368">
        <w:rPr>
          <w:rFonts w:eastAsia="Times New Roman"/>
          <w:sz w:val="20"/>
          <w:szCs w:val="20"/>
          <w:lang w:val="en-GB"/>
        </w:rPr>
        <w:fldChar w:fldCharType="end"/>
      </w:r>
      <w:r w:rsidRPr="008F6368">
        <w:rPr>
          <w:rFonts w:eastAsia="Times New Roman"/>
          <w:sz w:val="20"/>
          <w:szCs w:val="20"/>
          <w:lang w:val="en-GB"/>
        </w:rPr>
        <w:t>) is superimposed</w:t>
      </w:r>
    </w:p>
    <w:p w14:paraId="50292EE6"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202" w:name="_Toc109574510"/>
      <w:r w:rsidRPr="008F6368">
        <w:rPr>
          <w:rFonts w:asciiTheme="majorHAnsi" w:eastAsiaTheme="majorEastAsia" w:hAnsiTheme="majorHAnsi" w:cstheme="majorBidi"/>
          <w:color w:val="243F60" w:themeColor="accent1" w:themeShade="7F"/>
        </w:rPr>
        <w:t>3.1.29</w:t>
      </w:r>
      <w:r w:rsidRPr="008F6368">
        <w:rPr>
          <w:rFonts w:asciiTheme="majorHAnsi" w:eastAsiaTheme="majorEastAsia" w:hAnsiTheme="majorHAnsi" w:cstheme="majorBidi"/>
          <w:color w:val="243F60" w:themeColor="accent1" w:themeShade="7F"/>
        </w:rPr>
        <w:tab/>
        <w:t>omnidirectional media</w:t>
      </w:r>
      <w:bookmarkEnd w:id="200"/>
      <w:bookmarkEnd w:id="202"/>
    </w:p>
    <w:p w14:paraId="56F910C2" w14:textId="77777777" w:rsidR="008F6368" w:rsidRPr="008F6368" w:rsidRDefault="008F6368" w:rsidP="008F6368">
      <w:pPr>
        <w:spacing w:before="0" w:after="160"/>
        <w:ind w:left="306"/>
        <w:rPr>
          <w:rFonts w:eastAsia="Times New Roman"/>
          <w:sz w:val="20"/>
          <w:szCs w:val="20"/>
          <w:lang w:val="en-GB"/>
        </w:rPr>
      </w:pPr>
      <w:r w:rsidRPr="008F6368">
        <w:rPr>
          <w:rFonts w:eastAsia="Times New Roman"/>
          <w:sz w:val="20"/>
          <w:szCs w:val="20"/>
          <w:lang w:val="en-GB"/>
        </w:rPr>
        <w:t xml:space="preserve">media such as image or video and its associated audio that enable rendering according to the user's </w:t>
      </w:r>
      <w:r w:rsidRPr="008F6368">
        <w:rPr>
          <w:rFonts w:eastAsia="Times New Roman"/>
          <w:i/>
          <w:sz w:val="20"/>
          <w:szCs w:val="20"/>
          <w:lang w:val="en-GB"/>
        </w:rPr>
        <w:t xml:space="preserve">viewing orientation </w:t>
      </w:r>
      <w:r w:rsidRPr="008F6368">
        <w:rPr>
          <w:rFonts w:eastAsia="Times New Roman"/>
          <w:iCs/>
          <w:sz w:val="20"/>
          <w:szCs w:val="20"/>
          <w:lang w:val="en-GB"/>
        </w:rPr>
        <w:t>(</w:t>
      </w:r>
      <w:r w:rsidRPr="008F6368">
        <w:rPr>
          <w:rFonts w:eastAsia="Times New Roman"/>
          <w:iCs/>
          <w:sz w:val="20"/>
          <w:szCs w:val="20"/>
          <w:lang w:val="en-GB"/>
        </w:rPr>
        <w:fldChar w:fldCharType="begin"/>
      </w:r>
      <w:r w:rsidRPr="008F6368">
        <w:rPr>
          <w:rFonts w:eastAsia="Times New Roman"/>
          <w:iCs/>
          <w:sz w:val="20"/>
          <w:szCs w:val="20"/>
          <w:lang w:val="en-GB"/>
        </w:rPr>
        <w:instrText xml:space="preserve"> REF _Ref57985717 \r \h </w:instrText>
      </w:r>
      <w:r w:rsidRPr="008F6368">
        <w:rPr>
          <w:rFonts w:eastAsia="Times New Roman"/>
          <w:iCs/>
          <w:sz w:val="20"/>
          <w:szCs w:val="20"/>
          <w:lang w:val="en-GB"/>
        </w:rPr>
      </w:r>
      <w:r w:rsidRPr="008F6368">
        <w:rPr>
          <w:rFonts w:eastAsia="Times New Roman"/>
          <w:iCs/>
          <w:sz w:val="20"/>
          <w:szCs w:val="20"/>
          <w:lang w:val="en-GB"/>
        </w:rPr>
        <w:fldChar w:fldCharType="separate"/>
      </w:r>
      <w:r w:rsidRPr="008F6368">
        <w:rPr>
          <w:rFonts w:eastAsia="Times New Roman"/>
          <w:iCs/>
          <w:sz w:val="20"/>
          <w:szCs w:val="20"/>
          <w:lang w:val="en-GB"/>
        </w:rPr>
        <w:t>3.1.56</w:t>
      </w:r>
      <w:r w:rsidRPr="008F6368">
        <w:rPr>
          <w:rFonts w:eastAsia="Times New Roman"/>
          <w:iCs/>
          <w:sz w:val="20"/>
          <w:szCs w:val="20"/>
          <w:lang w:val="en-GB"/>
        </w:rPr>
        <w:fldChar w:fldCharType="end"/>
      </w:r>
      <w:r w:rsidRPr="008F6368">
        <w:rPr>
          <w:rFonts w:eastAsia="Times New Roman"/>
          <w:iCs/>
          <w:sz w:val="20"/>
          <w:szCs w:val="20"/>
          <w:lang w:val="en-GB"/>
        </w:rPr>
        <w:t>)</w:t>
      </w:r>
      <w:r w:rsidRPr="008F6368">
        <w:rPr>
          <w:rFonts w:eastAsia="Times New Roman"/>
          <w:sz w:val="20"/>
          <w:szCs w:val="20"/>
          <w:lang w:val="en-GB"/>
        </w:rPr>
        <w:t xml:space="preserve">, if consumed with a head-mounted device, or according to user's desired </w:t>
      </w:r>
      <w:r w:rsidRPr="008F6368">
        <w:rPr>
          <w:rFonts w:eastAsia="Times New Roman"/>
          <w:i/>
          <w:sz w:val="20"/>
          <w:szCs w:val="20"/>
          <w:lang w:val="en-GB"/>
        </w:rPr>
        <w:t xml:space="preserve">viewport </w:t>
      </w:r>
      <w:r w:rsidRPr="008F6368">
        <w:rPr>
          <w:rFonts w:eastAsia="Times New Roman"/>
          <w:iCs/>
          <w:sz w:val="20"/>
          <w:szCs w:val="20"/>
          <w:lang w:val="en-GB"/>
        </w:rPr>
        <w:t>(</w:t>
      </w:r>
      <w:r w:rsidRPr="008F6368">
        <w:rPr>
          <w:rFonts w:eastAsia="Times New Roman"/>
          <w:iCs/>
          <w:sz w:val="20"/>
          <w:szCs w:val="20"/>
          <w:lang w:val="en-GB"/>
        </w:rPr>
        <w:fldChar w:fldCharType="begin"/>
      </w:r>
      <w:r w:rsidRPr="008F6368">
        <w:rPr>
          <w:rFonts w:eastAsia="Times New Roman"/>
          <w:iCs/>
          <w:sz w:val="20"/>
          <w:szCs w:val="20"/>
          <w:lang w:val="en-GB"/>
        </w:rPr>
        <w:instrText xml:space="preserve"> REF _Ref57985687 \r \h </w:instrText>
      </w:r>
      <w:r w:rsidRPr="008F6368">
        <w:rPr>
          <w:rFonts w:eastAsia="Times New Roman"/>
          <w:iCs/>
          <w:sz w:val="20"/>
          <w:szCs w:val="20"/>
          <w:lang w:val="en-GB"/>
        </w:rPr>
      </w:r>
      <w:r w:rsidRPr="008F6368">
        <w:rPr>
          <w:rFonts w:eastAsia="Times New Roman"/>
          <w:iCs/>
          <w:sz w:val="20"/>
          <w:szCs w:val="20"/>
          <w:lang w:val="en-GB"/>
        </w:rPr>
        <w:fldChar w:fldCharType="separate"/>
      </w:r>
      <w:r w:rsidRPr="008F6368">
        <w:rPr>
          <w:rFonts w:eastAsia="Times New Roman"/>
          <w:iCs/>
          <w:sz w:val="20"/>
          <w:szCs w:val="20"/>
          <w:lang w:val="en-GB"/>
        </w:rPr>
        <w:t>3.1.61</w:t>
      </w:r>
      <w:r w:rsidRPr="008F6368">
        <w:rPr>
          <w:rFonts w:eastAsia="Times New Roman"/>
          <w:iCs/>
          <w:sz w:val="20"/>
          <w:szCs w:val="20"/>
          <w:lang w:val="en-GB"/>
        </w:rPr>
        <w:fldChar w:fldCharType="end"/>
      </w:r>
      <w:r w:rsidRPr="008F6368">
        <w:rPr>
          <w:rFonts w:eastAsia="Times New Roman"/>
          <w:iCs/>
          <w:sz w:val="20"/>
          <w:szCs w:val="20"/>
          <w:lang w:val="en-GB"/>
        </w:rPr>
        <w:t>)</w:t>
      </w:r>
      <w:r w:rsidRPr="008F6368">
        <w:rPr>
          <w:rFonts w:eastAsia="Times New Roman"/>
          <w:sz w:val="20"/>
          <w:szCs w:val="20"/>
          <w:lang w:val="en-GB"/>
        </w:rPr>
        <w:t>, otherwise, as if the user was in the spot where and when the media was captured</w:t>
      </w:r>
    </w:p>
    <w:p w14:paraId="2C04CF33"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203" w:name="_Ref57984873"/>
      <w:bookmarkStart w:id="204" w:name="_Toc109574511"/>
      <w:bookmarkStart w:id="205" w:name="_Ref57985717"/>
      <w:r w:rsidRPr="008F6368">
        <w:rPr>
          <w:rFonts w:asciiTheme="majorHAnsi" w:eastAsiaTheme="majorEastAsia" w:hAnsiTheme="majorHAnsi" w:cstheme="majorBidi"/>
          <w:color w:val="243F60" w:themeColor="accent1" w:themeShade="7F"/>
        </w:rPr>
        <w:t>3.1.31</w:t>
      </w:r>
      <w:r w:rsidRPr="008F6368">
        <w:rPr>
          <w:rFonts w:asciiTheme="majorHAnsi" w:eastAsiaTheme="majorEastAsia" w:hAnsiTheme="majorHAnsi" w:cstheme="majorBidi"/>
          <w:color w:val="243F60" w:themeColor="accent1" w:themeShade="7F"/>
        </w:rPr>
        <w:tab/>
        <w:t>overlay</w:t>
      </w:r>
      <w:bookmarkEnd w:id="203"/>
      <w:bookmarkEnd w:id="204"/>
    </w:p>
    <w:p w14:paraId="4F8DA082" w14:textId="77777777" w:rsidR="008F6368" w:rsidRPr="008F6368" w:rsidRDefault="008F6368" w:rsidP="008F6368">
      <w:pPr>
        <w:spacing w:before="0" w:after="160"/>
        <w:ind w:left="306"/>
        <w:rPr>
          <w:rFonts w:eastAsia="Times New Roman"/>
          <w:iCs/>
          <w:sz w:val="20"/>
          <w:szCs w:val="20"/>
          <w:lang w:val="en-GB"/>
        </w:rPr>
      </w:pPr>
      <w:r w:rsidRPr="008F6368">
        <w:rPr>
          <w:rFonts w:eastAsia="Times New Roman"/>
          <w:sz w:val="20"/>
          <w:szCs w:val="20"/>
          <w:lang w:val="en-GB"/>
        </w:rPr>
        <w:t xml:space="preserve">piece of </w:t>
      </w:r>
      <w:r w:rsidRPr="008F6368">
        <w:rPr>
          <w:rFonts w:eastAsia="Times New Roman"/>
          <w:i/>
          <w:sz w:val="20"/>
          <w:szCs w:val="20"/>
          <w:lang w:val="en-GB"/>
        </w:rPr>
        <w:t>visual media</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_Ref57984853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3.1.62</w:t>
      </w:r>
      <w:r w:rsidRPr="008F6368">
        <w:rPr>
          <w:rFonts w:eastAsia="Times New Roman"/>
          <w:sz w:val="20"/>
          <w:szCs w:val="20"/>
          <w:lang w:val="en-GB"/>
        </w:rPr>
        <w:fldChar w:fldCharType="end"/>
      </w:r>
      <w:r w:rsidRPr="008F6368">
        <w:rPr>
          <w:rFonts w:eastAsia="Times New Roman"/>
          <w:sz w:val="20"/>
          <w:szCs w:val="20"/>
          <w:lang w:val="en-GB"/>
        </w:rPr>
        <w:t xml:space="preserve">) rendered over omnidirectional video or image item or over a </w:t>
      </w:r>
      <w:r w:rsidRPr="008F6368">
        <w:rPr>
          <w:rFonts w:eastAsia="Times New Roman"/>
          <w:i/>
          <w:sz w:val="20"/>
          <w:szCs w:val="20"/>
          <w:lang w:val="en-GB"/>
        </w:rPr>
        <w:t xml:space="preserve">viewport </w:t>
      </w:r>
      <w:r w:rsidRPr="008F6368">
        <w:rPr>
          <w:rFonts w:eastAsia="Times New Roman"/>
          <w:iCs/>
          <w:sz w:val="20"/>
          <w:szCs w:val="20"/>
          <w:lang w:val="en-GB"/>
        </w:rPr>
        <w:t>(</w:t>
      </w:r>
      <w:r w:rsidRPr="008F6368">
        <w:rPr>
          <w:rFonts w:eastAsia="Times New Roman"/>
          <w:iCs/>
          <w:sz w:val="20"/>
          <w:szCs w:val="20"/>
          <w:lang w:val="en-GB"/>
        </w:rPr>
        <w:fldChar w:fldCharType="begin"/>
      </w:r>
      <w:r w:rsidRPr="008F6368">
        <w:rPr>
          <w:rFonts w:eastAsia="Times New Roman"/>
          <w:iCs/>
          <w:sz w:val="20"/>
          <w:szCs w:val="20"/>
          <w:lang w:val="en-GB"/>
        </w:rPr>
        <w:instrText xml:space="preserve"> REF _Ref57985687 \n \h </w:instrText>
      </w:r>
      <w:r w:rsidRPr="008F6368">
        <w:rPr>
          <w:rFonts w:eastAsia="Times New Roman"/>
          <w:iCs/>
          <w:sz w:val="20"/>
          <w:szCs w:val="20"/>
          <w:lang w:val="en-GB"/>
        </w:rPr>
      </w:r>
      <w:r w:rsidRPr="008F6368">
        <w:rPr>
          <w:rFonts w:eastAsia="Times New Roman"/>
          <w:iCs/>
          <w:sz w:val="20"/>
          <w:szCs w:val="20"/>
          <w:lang w:val="en-GB"/>
        </w:rPr>
        <w:fldChar w:fldCharType="separate"/>
      </w:r>
      <w:r w:rsidRPr="008F6368">
        <w:rPr>
          <w:rFonts w:eastAsia="Times New Roman"/>
          <w:iCs/>
          <w:sz w:val="20"/>
          <w:szCs w:val="20"/>
          <w:lang w:val="en-GB"/>
        </w:rPr>
        <w:t>3.1.61</w:t>
      </w:r>
      <w:r w:rsidRPr="008F6368">
        <w:rPr>
          <w:rFonts w:eastAsia="Times New Roman"/>
          <w:iCs/>
          <w:sz w:val="20"/>
          <w:szCs w:val="20"/>
          <w:lang w:val="en-GB"/>
        </w:rPr>
        <w:fldChar w:fldCharType="end"/>
      </w:r>
      <w:r w:rsidRPr="008F6368">
        <w:rPr>
          <w:rFonts w:eastAsia="Times New Roman"/>
          <w:iCs/>
          <w:sz w:val="20"/>
          <w:szCs w:val="20"/>
          <w:lang w:val="en-GB"/>
        </w:rPr>
        <w:t>)</w:t>
      </w:r>
    </w:p>
    <w:p w14:paraId="075371EC"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206" w:name="_Ref57986957"/>
      <w:bookmarkStart w:id="207" w:name="_Toc109574512"/>
      <w:r w:rsidRPr="008F6368">
        <w:rPr>
          <w:rFonts w:asciiTheme="majorHAnsi" w:eastAsiaTheme="majorEastAsia" w:hAnsiTheme="majorHAnsi" w:cstheme="majorBidi"/>
          <w:color w:val="243F60" w:themeColor="accent1" w:themeShade="7F"/>
        </w:rPr>
        <w:t xml:space="preserve">3.1.44 </w:t>
      </w:r>
      <w:r w:rsidRPr="008F6368">
        <w:rPr>
          <w:rFonts w:asciiTheme="majorHAnsi" w:eastAsiaTheme="majorEastAsia" w:hAnsiTheme="majorHAnsi" w:cstheme="majorBidi"/>
          <w:color w:val="243F60" w:themeColor="accent1" w:themeShade="7F"/>
        </w:rPr>
        <w:tab/>
        <w:t>rendering</w:t>
      </w:r>
      <w:bookmarkEnd w:id="206"/>
      <w:bookmarkEnd w:id="207"/>
    </w:p>
    <w:p w14:paraId="27462448" w14:textId="77777777" w:rsidR="008F6368" w:rsidRPr="008F6368" w:rsidDel="00EF255C" w:rsidRDefault="008F6368" w:rsidP="008F6368">
      <w:pPr>
        <w:spacing w:before="0" w:after="160"/>
        <w:ind w:left="306"/>
        <w:rPr>
          <w:rFonts w:eastAsia="Times New Roman"/>
          <w:sz w:val="20"/>
          <w:szCs w:val="20"/>
          <w:lang w:val="en-GB"/>
        </w:rPr>
      </w:pPr>
      <w:r w:rsidRPr="008F6368">
        <w:rPr>
          <w:rFonts w:eastAsia="Times New Roman"/>
          <w:sz w:val="20"/>
          <w:szCs w:val="20"/>
          <w:lang w:val="en-GB"/>
        </w:rPr>
        <w:t xml:space="preserve">process of generating audio-visual content for playback from the decoded audio-visual data according to the user's </w:t>
      </w:r>
      <w:r w:rsidRPr="008F6368">
        <w:rPr>
          <w:rFonts w:eastAsia="Times New Roman"/>
          <w:i/>
          <w:sz w:val="20"/>
          <w:szCs w:val="20"/>
          <w:lang w:val="en-GB"/>
        </w:rPr>
        <w:t xml:space="preserve">viewing orientation </w:t>
      </w:r>
      <w:r w:rsidRPr="008F6368">
        <w:rPr>
          <w:rFonts w:eastAsia="Times New Roman"/>
          <w:iCs/>
          <w:sz w:val="20"/>
          <w:szCs w:val="20"/>
          <w:lang w:val="en-GB"/>
        </w:rPr>
        <w:t>(</w:t>
      </w:r>
      <w:r w:rsidRPr="008F6368">
        <w:rPr>
          <w:rFonts w:eastAsia="Times New Roman"/>
          <w:iCs/>
          <w:sz w:val="20"/>
          <w:szCs w:val="20"/>
          <w:lang w:val="en-GB"/>
        </w:rPr>
        <w:fldChar w:fldCharType="begin"/>
      </w:r>
      <w:r w:rsidRPr="008F6368">
        <w:rPr>
          <w:rFonts w:eastAsia="Times New Roman"/>
          <w:iCs/>
          <w:sz w:val="20"/>
          <w:szCs w:val="20"/>
          <w:lang w:val="en-GB"/>
        </w:rPr>
        <w:instrText xml:space="preserve"> REF _Ref57985717 \n \h </w:instrText>
      </w:r>
      <w:r w:rsidRPr="008F6368">
        <w:rPr>
          <w:rFonts w:eastAsia="Times New Roman"/>
          <w:iCs/>
          <w:sz w:val="20"/>
          <w:szCs w:val="20"/>
          <w:lang w:val="en-GB"/>
        </w:rPr>
      </w:r>
      <w:r w:rsidRPr="008F6368">
        <w:rPr>
          <w:rFonts w:eastAsia="Times New Roman"/>
          <w:iCs/>
          <w:sz w:val="20"/>
          <w:szCs w:val="20"/>
          <w:lang w:val="en-GB"/>
        </w:rPr>
        <w:fldChar w:fldCharType="separate"/>
      </w:r>
      <w:r w:rsidRPr="008F6368">
        <w:rPr>
          <w:rFonts w:eastAsia="Times New Roman"/>
          <w:iCs/>
          <w:sz w:val="20"/>
          <w:szCs w:val="20"/>
          <w:lang w:val="en-GB"/>
        </w:rPr>
        <w:t>3.1.56</w:t>
      </w:r>
      <w:r w:rsidRPr="008F6368">
        <w:rPr>
          <w:rFonts w:eastAsia="Times New Roman"/>
          <w:iCs/>
          <w:sz w:val="20"/>
          <w:szCs w:val="20"/>
          <w:lang w:val="en-GB"/>
        </w:rPr>
        <w:fldChar w:fldCharType="end"/>
      </w:r>
      <w:r w:rsidRPr="008F6368">
        <w:rPr>
          <w:rFonts w:eastAsia="Times New Roman"/>
          <w:iCs/>
          <w:sz w:val="20"/>
          <w:szCs w:val="20"/>
          <w:lang w:val="en-GB"/>
        </w:rPr>
        <w:t>)</w:t>
      </w:r>
      <w:r w:rsidRPr="008F6368">
        <w:rPr>
          <w:rFonts w:eastAsia="Times New Roman"/>
          <w:sz w:val="20"/>
          <w:szCs w:val="20"/>
          <w:lang w:val="en-GB"/>
        </w:rPr>
        <w:t xml:space="preserve">, if consumed with a head-mounted device, or according to user's desired </w:t>
      </w:r>
      <w:r w:rsidRPr="008F6368">
        <w:rPr>
          <w:rFonts w:eastAsia="Times New Roman"/>
          <w:i/>
          <w:iCs/>
          <w:sz w:val="20"/>
          <w:szCs w:val="20"/>
          <w:lang w:val="en-GB"/>
        </w:rPr>
        <w:t>viewport</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_Ref57985687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3.1.61</w:t>
      </w:r>
      <w:r w:rsidRPr="008F6368">
        <w:rPr>
          <w:rFonts w:eastAsia="Times New Roman"/>
          <w:sz w:val="20"/>
          <w:szCs w:val="20"/>
          <w:lang w:val="en-GB"/>
        </w:rPr>
        <w:fldChar w:fldCharType="end"/>
      </w:r>
      <w:r w:rsidRPr="008F6368">
        <w:rPr>
          <w:rFonts w:eastAsia="Times New Roman"/>
          <w:sz w:val="20"/>
          <w:szCs w:val="20"/>
          <w:lang w:val="en-GB"/>
        </w:rPr>
        <w:t xml:space="preserve">), otherwise, as well as optionally the user's </w:t>
      </w:r>
      <w:r w:rsidRPr="008F6368">
        <w:rPr>
          <w:rFonts w:eastAsia="Times New Roman"/>
          <w:i/>
          <w:iCs/>
          <w:sz w:val="20"/>
          <w:szCs w:val="20"/>
          <w:lang w:val="en-GB"/>
        </w:rPr>
        <w:t>viewing position</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_Ref57986446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3.1.57</w:t>
      </w:r>
      <w:r w:rsidRPr="008F6368">
        <w:rPr>
          <w:rFonts w:eastAsia="Times New Roman"/>
          <w:sz w:val="20"/>
          <w:szCs w:val="20"/>
          <w:lang w:val="en-GB"/>
        </w:rPr>
        <w:fldChar w:fldCharType="end"/>
      </w:r>
      <w:r w:rsidRPr="008F6368">
        <w:rPr>
          <w:rFonts w:eastAsia="Times New Roman"/>
          <w:sz w:val="20"/>
          <w:szCs w:val="20"/>
          <w:lang w:val="en-GB"/>
        </w:rPr>
        <w:t xml:space="preserve">) when sphere-relative </w:t>
      </w:r>
      <w:r w:rsidRPr="008F6368">
        <w:rPr>
          <w:rFonts w:eastAsia="Times New Roman"/>
          <w:i/>
          <w:iCs/>
          <w:sz w:val="20"/>
          <w:szCs w:val="20"/>
          <w:lang w:val="en-GB"/>
        </w:rPr>
        <w:t>overlays</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_Ref57984873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3.1.31</w:t>
      </w:r>
      <w:r w:rsidRPr="008F6368">
        <w:rPr>
          <w:rFonts w:eastAsia="Times New Roman"/>
          <w:sz w:val="20"/>
          <w:szCs w:val="20"/>
          <w:lang w:val="en-GB"/>
        </w:rPr>
        <w:fldChar w:fldCharType="end"/>
      </w:r>
      <w:r w:rsidRPr="008F6368">
        <w:rPr>
          <w:rFonts w:eastAsia="Times New Roman"/>
          <w:sz w:val="20"/>
          <w:szCs w:val="20"/>
          <w:lang w:val="en-GB"/>
        </w:rPr>
        <w:t xml:space="preserve">) are displayed with </w:t>
      </w:r>
      <w:r w:rsidRPr="008F6368">
        <w:rPr>
          <w:rFonts w:eastAsia="Times New Roman"/>
          <w:i/>
          <w:iCs/>
          <w:sz w:val="20"/>
          <w:szCs w:val="20"/>
          <w:lang w:val="en-GB"/>
        </w:rPr>
        <w:t>background visual media</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_Ref57986477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3.1.3</w:t>
      </w:r>
      <w:r w:rsidRPr="008F6368">
        <w:rPr>
          <w:rFonts w:eastAsia="Times New Roman"/>
          <w:sz w:val="20"/>
          <w:szCs w:val="20"/>
          <w:lang w:val="en-GB"/>
        </w:rPr>
        <w:fldChar w:fldCharType="end"/>
      </w:r>
      <w:r w:rsidRPr="008F6368">
        <w:rPr>
          <w:rFonts w:eastAsia="Times New Roman"/>
          <w:sz w:val="20"/>
          <w:szCs w:val="20"/>
          <w:lang w:val="en-GB"/>
        </w:rPr>
        <w:t>)</w:t>
      </w:r>
    </w:p>
    <w:p w14:paraId="48EAA4D0"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208" w:name="_Toc109574513"/>
      <w:r w:rsidRPr="008F6368">
        <w:rPr>
          <w:rFonts w:asciiTheme="majorHAnsi" w:eastAsiaTheme="majorEastAsia" w:hAnsiTheme="majorHAnsi" w:cstheme="majorBidi"/>
          <w:color w:val="243F60" w:themeColor="accent1" w:themeShade="7F"/>
        </w:rPr>
        <w:t>3.1.56</w:t>
      </w:r>
      <w:r w:rsidRPr="008F6368">
        <w:rPr>
          <w:rFonts w:asciiTheme="majorHAnsi" w:eastAsiaTheme="majorEastAsia" w:hAnsiTheme="majorHAnsi" w:cstheme="majorBidi"/>
          <w:color w:val="243F60" w:themeColor="accent1" w:themeShade="7F"/>
        </w:rPr>
        <w:tab/>
      </w:r>
      <w:r w:rsidRPr="008F6368">
        <w:rPr>
          <w:rFonts w:asciiTheme="majorHAnsi" w:eastAsiaTheme="majorEastAsia" w:hAnsiTheme="majorHAnsi" w:cstheme="majorBidi"/>
          <w:color w:val="243F60" w:themeColor="accent1" w:themeShade="7F"/>
          <w:highlight w:val="yellow"/>
        </w:rPr>
        <w:t>viewing orientation</w:t>
      </w:r>
      <w:bookmarkEnd w:id="205"/>
      <w:bookmarkEnd w:id="208"/>
    </w:p>
    <w:p w14:paraId="6CC1A46A" w14:textId="77777777" w:rsidR="008F6368" w:rsidRPr="008F6368" w:rsidRDefault="008F6368" w:rsidP="008F6368">
      <w:pPr>
        <w:spacing w:before="0" w:after="160"/>
        <w:ind w:left="306"/>
        <w:rPr>
          <w:rFonts w:eastAsia="Times New Roman"/>
          <w:iCs/>
          <w:sz w:val="20"/>
          <w:szCs w:val="20"/>
          <w:lang w:val="en-GB"/>
        </w:rPr>
      </w:pPr>
      <w:r w:rsidRPr="008F6368">
        <w:rPr>
          <w:rFonts w:eastAsia="Times New Roman"/>
          <w:sz w:val="20"/>
          <w:szCs w:val="20"/>
          <w:lang w:val="en-GB"/>
        </w:rPr>
        <w:t xml:space="preserve">triplet of </w:t>
      </w:r>
      <w:r w:rsidRPr="008F6368">
        <w:rPr>
          <w:rFonts w:eastAsia="Times New Roman"/>
          <w:i/>
          <w:iCs/>
          <w:sz w:val="20"/>
          <w:szCs w:val="20"/>
          <w:lang w:val="en-GB"/>
        </w:rPr>
        <w:t>azimuth</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_Ref57986112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3.1.1</w:t>
      </w:r>
      <w:r w:rsidRPr="008F6368">
        <w:rPr>
          <w:rFonts w:eastAsia="Times New Roman"/>
          <w:sz w:val="20"/>
          <w:szCs w:val="20"/>
          <w:lang w:val="en-GB"/>
        </w:rPr>
        <w:fldChar w:fldCharType="end"/>
      </w:r>
      <w:r w:rsidRPr="008F6368">
        <w:rPr>
          <w:rFonts w:eastAsia="Times New Roman"/>
          <w:sz w:val="20"/>
          <w:szCs w:val="20"/>
          <w:lang w:val="en-GB"/>
        </w:rPr>
        <w:t xml:space="preserve">), </w:t>
      </w:r>
      <w:r w:rsidRPr="008F6368">
        <w:rPr>
          <w:rFonts w:eastAsia="Times New Roman"/>
          <w:i/>
          <w:iCs/>
          <w:sz w:val="20"/>
          <w:szCs w:val="20"/>
          <w:lang w:val="en-GB"/>
        </w:rPr>
        <w:t>elevation</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_Ref57986121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3.1.11</w:t>
      </w:r>
      <w:r w:rsidRPr="008F6368">
        <w:rPr>
          <w:rFonts w:eastAsia="Times New Roman"/>
          <w:sz w:val="20"/>
          <w:szCs w:val="20"/>
          <w:lang w:val="en-GB"/>
        </w:rPr>
        <w:fldChar w:fldCharType="end"/>
      </w:r>
      <w:r w:rsidRPr="008F6368">
        <w:rPr>
          <w:rFonts w:eastAsia="Times New Roman"/>
          <w:sz w:val="20"/>
          <w:szCs w:val="20"/>
          <w:lang w:val="en-GB"/>
        </w:rPr>
        <w:t xml:space="preserve">), and </w:t>
      </w:r>
      <w:r w:rsidRPr="008F6368">
        <w:rPr>
          <w:rFonts w:eastAsia="Times New Roman"/>
          <w:i/>
          <w:iCs/>
          <w:sz w:val="20"/>
          <w:szCs w:val="20"/>
          <w:lang w:val="en-GB"/>
        </w:rPr>
        <w:t>tilt angle</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_Ref57986856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3.1.53</w:t>
      </w:r>
      <w:r w:rsidRPr="008F6368">
        <w:rPr>
          <w:rFonts w:eastAsia="Times New Roman"/>
          <w:sz w:val="20"/>
          <w:szCs w:val="20"/>
          <w:lang w:val="en-GB"/>
        </w:rPr>
        <w:fldChar w:fldCharType="end"/>
      </w:r>
      <w:r w:rsidRPr="008F6368">
        <w:rPr>
          <w:rFonts w:eastAsia="Times New Roman"/>
          <w:sz w:val="20"/>
          <w:szCs w:val="20"/>
          <w:lang w:val="en-GB"/>
        </w:rPr>
        <w:t xml:space="preserve">) characterizing the orientation that a user is consuming the audio-visual content; in case of image or video, characterizing the orientation of the </w:t>
      </w:r>
      <w:r w:rsidRPr="008F6368">
        <w:rPr>
          <w:rFonts w:eastAsia="Times New Roman"/>
          <w:i/>
          <w:sz w:val="20"/>
          <w:szCs w:val="20"/>
          <w:lang w:val="en-GB"/>
        </w:rPr>
        <w:t xml:space="preserve">viewport </w:t>
      </w:r>
      <w:r w:rsidRPr="008F6368">
        <w:rPr>
          <w:rFonts w:eastAsia="Times New Roman"/>
          <w:iCs/>
          <w:sz w:val="20"/>
          <w:szCs w:val="20"/>
          <w:lang w:val="en-GB"/>
        </w:rPr>
        <w:t>(</w:t>
      </w:r>
      <w:r w:rsidRPr="008F6368">
        <w:rPr>
          <w:rFonts w:eastAsia="Times New Roman"/>
          <w:iCs/>
          <w:sz w:val="20"/>
          <w:szCs w:val="20"/>
          <w:lang w:val="en-GB"/>
        </w:rPr>
        <w:fldChar w:fldCharType="begin"/>
      </w:r>
      <w:r w:rsidRPr="008F6368">
        <w:rPr>
          <w:rFonts w:eastAsia="Times New Roman"/>
          <w:iCs/>
          <w:sz w:val="20"/>
          <w:szCs w:val="20"/>
          <w:lang w:val="en-GB"/>
        </w:rPr>
        <w:instrText xml:space="preserve"> REF _Ref57985687 \n \h </w:instrText>
      </w:r>
      <w:r w:rsidRPr="008F6368">
        <w:rPr>
          <w:rFonts w:eastAsia="Times New Roman"/>
          <w:iCs/>
          <w:sz w:val="20"/>
          <w:szCs w:val="20"/>
          <w:lang w:val="en-GB"/>
        </w:rPr>
      </w:r>
      <w:r w:rsidRPr="008F6368">
        <w:rPr>
          <w:rFonts w:eastAsia="Times New Roman"/>
          <w:iCs/>
          <w:sz w:val="20"/>
          <w:szCs w:val="20"/>
          <w:lang w:val="en-GB"/>
        </w:rPr>
        <w:fldChar w:fldCharType="separate"/>
      </w:r>
      <w:r w:rsidRPr="008F6368">
        <w:rPr>
          <w:rFonts w:eastAsia="Times New Roman"/>
          <w:iCs/>
          <w:sz w:val="20"/>
          <w:szCs w:val="20"/>
          <w:lang w:val="en-GB"/>
        </w:rPr>
        <w:t>3.1.61</w:t>
      </w:r>
      <w:r w:rsidRPr="008F6368">
        <w:rPr>
          <w:rFonts w:eastAsia="Times New Roman"/>
          <w:iCs/>
          <w:sz w:val="20"/>
          <w:szCs w:val="20"/>
          <w:lang w:val="en-GB"/>
        </w:rPr>
        <w:fldChar w:fldCharType="end"/>
      </w:r>
      <w:r w:rsidRPr="008F6368">
        <w:rPr>
          <w:rFonts w:eastAsia="Times New Roman"/>
          <w:iCs/>
          <w:sz w:val="20"/>
          <w:szCs w:val="20"/>
          <w:lang w:val="en-GB"/>
        </w:rPr>
        <w:t>)</w:t>
      </w:r>
    </w:p>
    <w:p w14:paraId="5BCD6314"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209" w:name="_Ref57986446"/>
      <w:bookmarkStart w:id="210" w:name="_Toc109574514"/>
      <w:r w:rsidRPr="008F6368">
        <w:rPr>
          <w:rFonts w:asciiTheme="majorHAnsi" w:eastAsiaTheme="majorEastAsia" w:hAnsiTheme="majorHAnsi" w:cstheme="majorBidi"/>
          <w:color w:val="243F60" w:themeColor="accent1" w:themeShade="7F"/>
        </w:rPr>
        <w:t>3.1.57</w:t>
      </w:r>
      <w:r w:rsidRPr="008F6368">
        <w:rPr>
          <w:rFonts w:asciiTheme="majorHAnsi" w:eastAsiaTheme="majorEastAsia" w:hAnsiTheme="majorHAnsi" w:cstheme="majorBidi"/>
          <w:color w:val="243F60" w:themeColor="accent1" w:themeShade="7F"/>
        </w:rPr>
        <w:tab/>
      </w:r>
      <w:r w:rsidRPr="008F6368">
        <w:rPr>
          <w:rFonts w:asciiTheme="majorHAnsi" w:eastAsiaTheme="majorEastAsia" w:hAnsiTheme="majorHAnsi" w:cstheme="majorBidi"/>
          <w:color w:val="243F60" w:themeColor="accent1" w:themeShade="7F"/>
          <w:highlight w:val="yellow"/>
        </w:rPr>
        <w:t>viewing position</w:t>
      </w:r>
      <w:bookmarkEnd w:id="209"/>
      <w:bookmarkEnd w:id="210"/>
    </w:p>
    <w:p w14:paraId="715ED7BF" w14:textId="77777777" w:rsidR="008F6368" w:rsidRPr="008F6368" w:rsidRDefault="008F6368" w:rsidP="008F6368">
      <w:pPr>
        <w:spacing w:before="0" w:after="160"/>
        <w:ind w:left="306"/>
        <w:rPr>
          <w:rFonts w:eastAsia="Times New Roman"/>
          <w:sz w:val="20"/>
          <w:szCs w:val="20"/>
          <w:lang w:val="en-GB"/>
        </w:rPr>
      </w:pPr>
      <w:r w:rsidRPr="008F6368">
        <w:rPr>
          <w:rFonts w:eastAsia="Times New Roman"/>
          <w:sz w:val="20"/>
          <w:szCs w:val="18"/>
          <w:lang w:val="en-GB"/>
        </w:rPr>
        <w:t>position from which video and image content is viewed</w:t>
      </w:r>
    </w:p>
    <w:p w14:paraId="5E87A04A"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211" w:name="_Ref57986893"/>
      <w:bookmarkStart w:id="212" w:name="_Toc109574515"/>
      <w:r w:rsidRPr="008F6368">
        <w:rPr>
          <w:rFonts w:asciiTheme="majorHAnsi" w:eastAsiaTheme="majorEastAsia" w:hAnsiTheme="majorHAnsi" w:cstheme="majorBidi"/>
          <w:color w:val="243F60" w:themeColor="accent1" w:themeShade="7F"/>
        </w:rPr>
        <w:t>3.1.58</w:t>
      </w:r>
      <w:r w:rsidRPr="008F6368">
        <w:rPr>
          <w:rFonts w:asciiTheme="majorHAnsi" w:eastAsiaTheme="majorEastAsia" w:hAnsiTheme="majorHAnsi" w:cstheme="majorBidi"/>
          <w:color w:val="243F60" w:themeColor="accent1" w:themeShade="7F"/>
        </w:rPr>
        <w:tab/>
        <w:t>viewing space</w:t>
      </w:r>
      <w:bookmarkEnd w:id="211"/>
      <w:bookmarkEnd w:id="212"/>
    </w:p>
    <w:p w14:paraId="141D11EC" w14:textId="77777777" w:rsidR="008F6368" w:rsidRPr="008F6368" w:rsidRDefault="008F6368" w:rsidP="008F6368">
      <w:pPr>
        <w:spacing w:before="0" w:after="160"/>
        <w:ind w:left="306"/>
        <w:rPr>
          <w:rFonts w:eastAsia="Times New Roman"/>
          <w:sz w:val="20"/>
          <w:szCs w:val="20"/>
          <w:lang w:val="en-GB"/>
        </w:rPr>
      </w:pPr>
      <w:bookmarkStart w:id="213" w:name="_Hlk25226174"/>
      <w:r w:rsidRPr="008F6368">
        <w:rPr>
          <w:rFonts w:eastAsia="Times New Roman"/>
          <w:sz w:val="20"/>
          <w:szCs w:val="20"/>
          <w:lang w:val="en-GB"/>
        </w:rPr>
        <w:t xml:space="preserve">three-dimensional space of </w:t>
      </w:r>
      <w:r w:rsidRPr="008F6368">
        <w:rPr>
          <w:rFonts w:eastAsia="Times New Roman"/>
          <w:i/>
          <w:iCs/>
          <w:sz w:val="20"/>
          <w:szCs w:val="20"/>
          <w:lang w:val="en-GB"/>
        </w:rPr>
        <w:t>viewing positions</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_Ref57986446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3.1.57</w:t>
      </w:r>
      <w:r w:rsidRPr="008F6368">
        <w:rPr>
          <w:rFonts w:eastAsia="Times New Roman"/>
          <w:sz w:val="20"/>
          <w:szCs w:val="20"/>
          <w:lang w:val="en-GB"/>
        </w:rPr>
        <w:fldChar w:fldCharType="end"/>
      </w:r>
      <w:r w:rsidRPr="008F6368">
        <w:rPr>
          <w:rFonts w:eastAsia="Times New Roman"/>
          <w:sz w:val="20"/>
          <w:szCs w:val="20"/>
          <w:lang w:val="en-GB"/>
        </w:rPr>
        <w:t xml:space="preserve">) within which </w:t>
      </w:r>
      <w:r w:rsidRPr="008F6368">
        <w:rPr>
          <w:rFonts w:eastAsia="Times New Roman"/>
          <w:i/>
          <w:iCs/>
          <w:sz w:val="20"/>
          <w:szCs w:val="20"/>
          <w:lang w:val="en-GB"/>
        </w:rPr>
        <w:t>rendering</w:t>
      </w:r>
      <w:r w:rsidRPr="008F6368">
        <w:rPr>
          <w:rFonts w:eastAsia="Times New Roman"/>
          <w:sz w:val="20"/>
          <w:szCs w:val="20"/>
          <w:lang w:val="en-GB"/>
        </w:rPr>
        <w:t xml:space="preserve"> (</w:t>
      </w:r>
      <w:r w:rsidRPr="008F6368">
        <w:rPr>
          <w:rFonts w:eastAsia="Times New Roman"/>
          <w:sz w:val="20"/>
          <w:szCs w:val="20"/>
          <w:lang w:val="en-GB"/>
        </w:rPr>
        <w:fldChar w:fldCharType="begin"/>
      </w:r>
      <w:r w:rsidRPr="008F6368">
        <w:rPr>
          <w:rFonts w:eastAsia="Times New Roman"/>
          <w:sz w:val="20"/>
          <w:szCs w:val="20"/>
          <w:lang w:val="en-GB"/>
        </w:rPr>
        <w:instrText xml:space="preserve"> REF _Ref57986957 \n \h </w:instrText>
      </w:r>
      <w:r w:rsidRPr="008F6368">
        <w:rPr>
          <w:rFonts w:eastAsia="Times New Roman"/>
          <w:sz w:val="20"/>
          <w:szCs w:val="20"/>
          <w:lang w:val="en-GB"/>
        </w:rPr>
      </w:r>
      <w:r w:rsidRPr="008F6368">
        <w:rPr>
          <w:rFonts w:eastAsia="Times New Roman"/>
          <w:sz w:val="20"/>
          <w:szCs w:val="20"/>
          <w:lang w:val="en-GB"/>
        </w:rPr>
        <w:fldChar w:fldCharType="separate"/>
      </w:r>
      <w:r w:rsidRPr="008F6368">
        <w:rPr>
          <w:rFonts w:eastAsia="Times New Roman"/>
          <w:sz w:val="20"/>
          <w:szCs w:val="20"/>
          <w:lang w:val="en-GB"/>
        </w:rPr>
        <w:t>3.1.44</w:t>
      </w:r>
      <w:r w:rsidRPr="008F6368">
        <w:rPr>
          <w:rFonts w:eastAsia="Times New Roman"/>
          <w:sz w:val="20"/>
          <w:szCs w:val="20"/>
          <w:lang w:val="en-GB"/>
        </w:rPr>
        <w:fldChar w:fldCharType="end"/>
      </w:r>
      <w:r w:rsidRPr="008F6368">
        <w:rPr>
          <w:rFonts w:eastAsia="Times New Roman"/>
          <w:sz w:val="20"/>
          <w:szCs w:val="20"/>
          <w:lang w:val="en-GB"/>
        </w:rPr>
        <w:t>) of image and video is enabled and VR experience is valid</w:t>
      </w:r>
      <w:bookmarkEnd w:id="213"/>
    </w:p>
    <w:p w14:paraId="3A4558CF"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214" w:name="_Toc109574516"/>
      <w:r w:rsidRPr="008F6368">
        <w:rPr>
          <w:rFonts w:asciiTheme="majorHAnsi" w:eastAsiaTheme="majorEastAsia" w:hAnsiTheme="majorHAnsi" w:cstheme="majorBidi"/>
          <w:color w:val="243F60" w:themeColor="accent1" w:themeShade="7F"/>
        </w:rPr>
        <w:t>3.1.59</w:t>
      </w:r>
      <w:r w:rsidRPr="008F6368">
        <w:rPr>
          <w:rFonts w:asciiTheme="majorHAnsi" w:eastAsiaTheme="majorEastAsia" w:hAnsiTheme="majorHAnsi" w:cstheme="majorBidi"/>
          <w:color w:val="243F60" w:themeColor="accent1" w:themeShade="7F"/>
        </w:rPr>
        <w:tab/>
      </w:r>
      <w:r w:rsidRPr="008F6368">
        <w:rPr>
          <w:rFonts w:asciiTheme="majorHAnsi" w:eastAsiaTheme="majorEastAsia" w:hAnsiTheme="majorHAnsi" w:cstheme="majorBidi"/>
          <w:color w:val="243F60" w:themeColor="accent1" w:themeShade="7F"/>
          <w:highlight w:val="yellow"/>
        </w:rPr>
        <w:t>viewpoint</w:t>
      </w:r>
      <w:bookmarkEnd w:id="201"/>
      <w:bookmarkEnd w:id="214"/>
    </w:p>
    <w:p w14:paraId="116CE162" w14:textId="77777777" w:rsidR="008F6368" w:rsidRPr="008F6368" w:rsidRDefault="008F6368" w:rsidP="008F6368">
      <w:pPr>
        <w:spacing w:before="0" w:after="160"/>
        <w:ind w:left="306"/>
        <w:rPr>
          <w:rFonts w:eastAsia="Times New Roman"/>
          <w:sz w:val="20"/>
          <w:lang w:val="en-GB"/>
        </w:rPr>
      </w:pPr>
      <w:r w:rsidRPr="008F6368">
        <w:rPr>
          <w:rFonts w:eastAsia="Times New Roman"/>
          <w:i/>
          <w:sz w:val="20"/>
          <w:szCs w:val="20"/>
          <w:highlight w:val="red"/>
          <w:lang w:val="en-GB"/>
        </w:rPr>
        <w:t>omnidirectional media</w:t>
      </w:r>
      <w:r w:rsidRPr="008F6368">
        <w:rPr>
          <w:rFonts w:eastAsia="Times New Roman"/>
          <w:sz w:val="20"/>
          <w:szCs w:val="20"/>
          <w:highlight w:val="red"/>
          <w:lang w:val="en-GB"/>
        </w:rPr>
        <w:t xml:space="preserve"> </w:t>
      </w:r>
      <w:r w:rsidRPr="008F6368">
        <w:rPr>
          <w:rFonts w:eastAsia="Times New Roman"/>
          <w:sz w:val="20"/>
          <w:szCs w:val="20"/>
          <w:highlight w:val="yellow"/>
          <w:lang w:val="en-GB"/>
        </w:rPr>
        <w:t>(</w:t>
      </w:r>
      <w:r w:rsidRPr="008F6368">
        <w:rPr>
          <w:rFonts w:eastAsia="Times New Roman"/>
          <w:sz w:val="20"/>
          <w:szCs w:val="20"/>
          <w:highlight w:val="yellow"/>
          <w:lang w:val="en-GB"/>
        </w:rPr>
        <w:fldChar w:fldCharType="begin"/>
      </w:r>
      <w:r w:rsidRPr="008F6368">
        <w:rPr>
          <w:rFonts w:eastAsia="Times New Roman"/>
          <w:sz w:val="20"/>
          <w:szCs w:val="20"/>
          <w:highlight w:val="yellow"/>
          <w:lang w:val="en-GB"/>
        </w:rPr>
        <w:instrText xml:space="preserve"> REF _Ref57985443 \n \h  \* MERGEFORMAT </w:instrText>
      </w:r>
      <w:r w:rsidRPr="008F6368">
        <w:rPr>
          <w:rFonts w:eastAsia="Times New Roman"/>
          <w:sz w:val="20"/>
          <w:szCs w:val="20"/>
          <w:highlight w:val="yellow"/>
          <w:lang w:val="en-GB"/>
        </w:rPr>
      </w:r>
      <w:r w:rsidRPr="008F6368">
        <w:rPr>
          <w:rFonts w:eastAsia="Times New Roman"/>
          <w:sz w:val="20"/>
          <w:szCs w:val="20"/>
          <w:highlight w:val="yellow"/>
          <w:lang w:val="en-GB"/>
        </w:rPr>
        <w:fldChar w:fldCharType="separate"/>
      </w:r>
      <w:r w:rsidRPr="008F6368">
        <w:rPr>
          <w:rFonts w:eastAsia="Times New Roman"/>
          <w:sz w:val="20"/>
          <w:szCs w:val="20"/>
          <w:highlight w:val="yellow"/>
          <w:lang w:val="en-GB"/>
        </w:rPr>
        <w:t>3.1.29</w:t>
      </w:r>
      <w:r w:rsidRPr="008F6368">
        <w:rPr>
          <w:rFonts w:eastAsia="Times New Roman"/>
          <w:sz w:val="20"/>
          <w:szCs w:val="20"/>
          <w:highlight w:val="yellow"/>
          <w:lang w:val="en-GB"/>
        </w:rPr>
        <w:fldChar w:fldCharType="end"/>
      </w:r>
      <w:r w:rsidRPr="008F6368">
        <w:rPr>
          <w:rFonts w:eastAsia="Times New Roman"/>
          <w:sz w:val="20"/>
          <w:szCs w:val="20"/>
          <w:highlight w:val="yellow"/>
          <w:lang w:val="en-GB"/>
        </w:rPr>
        <w:t xml:space="preserve">) corresponding to one </w:t>
      </w:r>
      <w:r w:rsidRPr="008F6368">
        <w:rPr>
          <w:rFonts w:eastAsia="Times New Roman"/>
          <w:sz w:val="20"/>
          <w:szCs w:val="20"/>
          <w:highlight w:val="green"/>
          <w:lang w:val="en-GB"/>
        </w:rPr>
        <w:t>omnidirectional camera</w:t>
      </w:r>
    </w:p>
    <w:p w14:paraId="190F1A76"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215" w:name="_Ref57985687"/>
      <w:bookmarkStart w:id="216" w:name="_Toc109574517"/>
      <w:r w:rsidRPr="008F6368">
        <w:rPr>
          <w:rFonts w:asciiTheme="majorHAnsi" w:eastAsiaTheme="majorEastAsia" w:hAnsiTheme="majorHAnsi" w:cstheme="majorBidi"/>
          <w:color w:val="243F60" w:themeColor="accent1" w:themeShade="7F"/>
        </w:rPr>
        <w:t>3.1.61</w:t>
      </w:r>
      <w:r w:rsidRPr="008F6368">
        <w:rPr>
          <w:rFonts w:asciiTheme="majorHAnsi" w:eastAsiaTheme="majorEastAsia" w:hAnsiTheme="majorHAnsi" w:cstheme="majorBidi"/>
          <w:color w:val="243F60" w:themeColor="accent1" w:themeShade="7F"/>
        </w:rPr>
        <w:tab/>
      </w:r>
      <w:r w:rsidRPr="008F6368">
        <w:rPr>
          <w:rFonts w:asciiTheme="majorHAnsi" w:eastAsiaTheme="majorEastAsia" w:hAnsiTheme="majorHAnsi" w:cstheme="majorBidi"/>
          <w:color w:val="243F60" w:themeColor="accent1" w:themeShade="7F"/>
          <w:highlight w:val="yellow"/>
        </w:rPr>
        <w:t>viewport</w:t>
      </w:r>
      <w:bookmarkEnd w:id="215"/>
      <w:bookmarkEnd w:id="216"/>
    </w:p>
    <w:p w14:paraId="7376DAA2" w14:textId="77777777" w:rsidR="008F6368" w:rsidRPr="008F6368" w:rsidRDefault="008F6368" w:rsidP="008F6368">
      <w:pPr>
        <w:spacing w:before="0" w:after="160"/>
        <w:ind w:left="306"/>
        <w:rPr>
          <w:rFonts w:eastAsia="Times New Roman"/>
          <w:sz w:val="20"/>
          <w:lang w:val="en-GB"/>
        </w:rPr>
      </w:pPr>
      <w:r w:rsidRPr="008F6368">
        <w:rPr>
          <w:rFonts w:eastAsia="Times New Roman"/>
          <w:sz w:val="20"/>
          <w:szCs w:val="20"/>
          <w:highlight w:val="yellow"/>
          <w:lang w:val="en-GB"/>
        </w:rPr>
        <w:t xml:space="preserve">region of </w:t>
      </w:r>
      <w:r w:rsidRPr="008F6368">
        <w:rPr>
          <w:rFonts w:eastAsia="Times New Roman"/>
          <w:i/>
          <w:iCs/>
          <w:sz w:val="20"/>
          <w:szCs w:val="20"/>
          <w:highlight w:val="yellow"/>
          <w:lang w:val="en-GB"/>
        </w:rPr>
        <w:t>omnidirectional image or video</w:t>
      </w:r>
      <w:r w:rsidRPr="008F6368">
        <w:rPr>
          <w:rFonts w:eastAsia="Times New Roman"/>
          <w:sz w:val="20"/>
          <w:szCs w:val="20"/>
          <w:highlight w:val="yellow"/>
          <w:lang w:val="en-GB"/>
        </w:rPr>
        <w:t xml:space="preserve"> (</w:t>
      </w:r>
      <w:r w:rsidRPr="008F6368">
        <w:rPr>
          <w:rFonts w:eastAsia="Times New Roman"/>
          <w:sz w:val="20"/>
          <w:szCs w:val="20"/>
          <w:highlight w:val="yellow"/>
          <w:lang w:val="en-GB"/>
        </w:rPr>
        <w:fldChar w:fldCharType="begin"/>
      </w:r>
      <w:r w:rsidRPr="008F6368">
        <w:rPr>
          <w:rFonts w:eastAsia="Times New Roman"/>
          <w:sz w:val="20"/>
          <w:szCs w:val="20"/>
          <w:highlight w:val="yellow"/>
          <w:lang w:val="en-GB"/>
        </w:rPr>
        <w:instrText xml:space="preserve"> REF _Ref57985443 \n \h  \* MERGEFORMAT </w:instrText>
      </w:r>
      <w:r w:rsidRPr="008F6368">
        <w:rPr>
          <w:rFonts w:eastAsia="Times New Roman"/>
          <w:sz w:val="20"/>
          <w:szCs w:val="20"/>
          <w:highlight w:val="yellow"/>
          <w:lang w:val="en-GB"/>
        </w:rPr>
      </w:r>
      <w:r w:rsidRPr="008F6368">
        <w:rPr>
          <w:rFonts w:eastAsia="Times New Roman"/>
          <w:sz w:val="20"/>
          <w:szCs w:val="20"/>
          <w:highlight w:val="yellow"/>
          <w:lang w:val="en-GB"/>
        </w:rPr>
        <w:fldChar w:fldCharType="separate"/>
      </w:r>
      <w:r w:rsidRPr="008F6368">
        <w:rPr>
          <w:rFonts w:eastAsia="Times New Roman"/>
          <w:sz w:val="20"/>
          <w:szCs w:val="20"/>
          <w:highlight w:val="yellow"/>
          <w:lang w:val="en-GB"/>
        </w:rPr>
        <w:t>3.1.29</w:t>
      </w:r>
      <w:r w:rsidRPr="008F6368">
        <w:rPr>
          <w:rFonts w:eastAsia="Times New Roman"/>
          <w:sz w:val="20"/>
          <w:szCs w:val="20"/>
          <w:highlight w:val="yellow"/>
          <w:lang w:val="en-GB"/>
        </w:rPr>
        <w:fldChar w:fldCharType="end"/>
      </w:r>
      <w:r w:rsidRPr="008F6368">
        <w:rPr>
          <w:rFonts w:eastAsia="Times New Roman"/>
          <w:sz w:val="20"/>
          <w:szCs w:val="20"/>
          <w:highlight w:val="yellow"/>
          <w:lang w:val="en-GB"/>
        </w:rPr>
        <w:t xml:space="preserve">) suitable for </w:t>
      </w:r>
      <w:r w:rsidRPr="008F6368">
        <w:rPr>
          <w:rFonts w:eastAsia="Times New Roman"/>
          <w:sz w:val="20"/>
          <w:szCs w:val="20"/>
          <w:highlight w:val="green"/>
          <w:lang w:val="en-GB"/>
        </w:rPr>
        <w:t>display and viewing by the user</w:t>
      </w:r>
    </w:p>
    <w:p w14:paraId="31AE7AC7" w14:textId="77777777" w:rsidR="008F6368" w:rsidRPr="008F6368" w:rsidRDefault="008F6368" w:rsidP="008F6368">
      <w:pPr>
        <w:keepNext/>
        <w:keepLines/>
        <w:widowControl w:val="0"/>
        <w:autoSpaceDE w:val="0"/>
        <w:autoSpaceDN w:val="0"/>
        <w:spacing w:before="40" w:after="0"/>
        <w:ind w:left="255"/>
        <w:outlineLvl w:val="2"/>
        <w:rPr>
          <w:rFonts w:asciiTheme="majorHAnsi" w:eastAsiaTheme="majorEastAsia" w:hAnsiTheme="majorHAnsi" w:cstheme="majorBidi"/>
          <w:color w:val="243F60" w:themeColor="accent1" w:themeShade="7F"/>
        </w:rPr>
      </w:pPr>
      <w:bookmarkStart w:id="217" w:name="_Ref57984853"/>
      <w:bookmarkStart w:id="218" w:name="_Toc109574518"/>
      <w:r w:rsidRPr="008F6368">
        <w:rPr>
          <w:rFonts w:asciiTheme="majorHAnsi" w:eastAsiaTheme="majorEastAsia" w:hAnsiTheme="majorHAnsi" w:cstheme="majorBidi"/>
          <w:color w:val="243F60" w:themeColor="accent1" w:themeShade="7F"/>
        </w:rPr>
        <w:t>3.1.62</w:t>
      </w:r>
      <w:r w:rsidRPr="008F6368">
        <w:rPr>
          <w:rFonts w:asciiTheme="majorHAnsi" w:eastAsiaTheme="majorEastAsia" w:hAnsiTheme="majorHAnsi" w:cstheme="majorBidi"/>
          <w:color w:val="243F60" w:themeColor="accent1" w:themeShade="7F"/>
        </w:rPr>
        <w:tab/>
        <w:t>visual media</w:t>
      </w:r>
      <w:bookmarkEnd w:id="217"/>
      <w:bookmarkEnd w:id="218"/>
    </w:p>
    <w:p w14:paraId="0DA8FCF0" w14:textId="77777777" w:rsidR="008F6368" w:rsidRPr="008F6368" w:rsidRDefault="008F6368" w:rsidP="008F6368">
      <w:pPr>
        <w:spacing w:before="0" w:after="160"/>
        <w:ind w:left="306"/>
        <w:rPr>
          <w:rFonts w:eastAsia="Times New Roman"/>
          <w:sz w:val="20"/>
          <w:szCs w:val="20"/>
          <w:lang w:val="en-GB"/>
        </w:rPr>
      </w:pPr>
      <w:r w:rsidRPr="008F6368">
        <w:rPr>
          <w:rFonts w:eastAsia="Times New Roman"/>
          <w:sz w:val="20"/>
          <w:szCs w:val="20"/>
          <w:lang w:val="en-GB"/>
        </w:rPr>
        <w:t>video, image item, or timed text</w:t>
      </w:r>
    </w:p>
    <w:p w14:paraId="26FC3218"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219" w:name="_Toc109574519"/>
      <w:r w:rsidRPr="008F6368">
        <w:rPr>
          <w:rFonts w:cs="Arial"/>
          <w:b/>
          <w:bCs/>
          <w:kern w:val="32"/>
          <w:sz w:val="26"/>
          <w:szCs w:val="26"/>
          <w:lang w:eastAsia="ja-JP"/>
        </w:rPr>
        <w:t>Viewport</w:t>
      </w:r>
      <w:bookmarkEnd w:id="219"/>
    </w:p>
    <w:p w14:paraId="341A9152"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220" w:name="_Toc103703914"/>
      <w:bookmarkStart w:id="221" w:name="_Toc105688932"/>
      <w:bookmarkStart w:id="222" w:name="_Toc105689150"/>
      <w:bookmarkStart w:id="223" w:name="_Toc105689317"/>
      <w:bookmarkStart w:id="224" w:name="_Toc105689445"/>
      <w:bookmarkStart w:id="225" w:name="_Toc109574520"/>
      <w:bookmarkStart w:id="226" w:name="_Ref500232861"/>
      <w:bookmarkEnd w:id="220"/>
      <w:bookmarkEnd w:id="221"/>
      <w:bookmarkEnd w:id="222"/>
      <w:bookmarkEnd w:id="223"/>
      <w:bookmarkEnd w:id="224"/>
      <w:bookmarkEnd w:id="225"/>
    </w:p>
    <w:p w14:paraId="7A45BF04"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227" w:name="_Toc103703915"/>
      <w:bookmarkStart w:id="228" w:name="_Toc105688933"/>
      <w:bookmarkStart w:id="229" w:name="_Toc105689151"/>
      <w:bookmarkStart w:id="230" w:name="_Toc105689318"/>
      <w:bookmarkStart w:id="231" w:name="_Toc105689446"/>
      <w:bookmarkStart w:id="232" w:name="_Toc109574521"/>
      <w:bookmarkEnd w:id="227"/>
      <w:bookmarkEnd w:id="228"/>
      <w:bookmarkEnd w:id="229"/>
      <w:bookmarkEnd w:id="230"/>
      <w:bookmarkEnd w:id="231"/>
      <w:bookmarkEnd w:id="232"/>
    </w:p>
    <w:p w14:paraId="60BE008D"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233" w:name="_Toc103703916"/>
      <w:bookmarkStart w:id="234" w:name="_Toc105688934"/>
      <w:bookmarkStart w:id="235" w:name="_Toc105689152"/>
      <w:bookmarkStart w:id="236" w:name="_Toc105689319"/>
      <w:bookmarkStart w:id="237" w:name="_Toc105689447"/>
      <w:bookmarkStart w:id="238" w:name="_Toc109574522"/>
      <w:bookmarkEnd w:id="233"/>
      <w:bookmarkEnd w:id="234"/>
      <w:bookmarkEnd w:id="235"/>
      <w:bookmarkEnd w:id="236"/>
      <w:bookmarkEnd w:id="237"/>
      <w:bookmarkEnd w:id="238"/>
    </w:p>
    <w:p w14:paraId="7428040D"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239" w:name="_Toc103703917"/>
      <w:bookmarkStart w:id="240" w:name="_Toc105688935"/>
      <w:bookmarkStart w:id="241" w:name="_Toc105689153"/>
      <w:bookmarkStart w:id="242" w:name="_Toc105689320"/>
      <w:bookmarkStart w:id="243" w:name="_Toc105689448"/>
      <w:bookmarkStart w:id="244" w:name="_Toc109574523"/>
      <w:bookmarkEnd w:id="239"/>
      <w:bookmarkEnd w:id="240"/>
      <w:bookmarkEnd w:id="241"/>
      <w:bookmarkEnd w:id="242"/>
      <w:bookmarkEnd w:id="243"/>
      <w:bookmarkEnd w:id="244"/>
    </w:p>
    <w:p w14:paraId="3E3056F7"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245" w:name="_Toc103703918"/>
      <w:bookmarkStart w:id="246" w:name="_Toc105688936"/>
      <w:bookmarkStart w:id="247" w:name="_Toc105689154"/>
      <w:bookmarkStart w:id="248" w:name="_Toc105689321"/>
      <w:bookmarkStart w:id="249" w:name="_Toc105689449"/>
      <w:bookmarkStart w:id="250" w:name="_Toc109574524"/>
      <w:bookmarkEnd w:id="245"/>
      <w:bookmarkEnd w:id="246"/>
      <w:bookmarkEnd w:id="247"/>
      <w:bookmarkEnd w:id="248"/>
      <w:bookmarkEnd w:id="249"/>
      <w:bookmarkEnd w:id="250"/>
    </w:p>
    <w:p w14:paraId="5F851F77"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251" w:name="_Toc103703919"/>
      <w:bookmarkStart w:id="252" w:name="_Toc105688937"/>
      <w:bookmarkStart w:id="253" w:name="_Toc105689155"/>
      <w:bookmarkStart w:id="254" w:name="_Toc105689322"/>
      <w:bookmarkStart w:id="255" w:name="_Toc105689450"/>
      <w:bookmarkStart w:id="256" w:name="_Toc109574525"/>
      <w:bookmarkEnd w:id="251"/>
      <w:bookmarkEnd w:id="252"/>
      <w:bookmarkEnd w:id="253"/>
      <w:bookmarkEnd w:id="254"/>
      <w:bookmarkEnd w:id="255"/>
      <w:bookmarkEnd w:id="256"/>
    </w:p>
    <w:p w14:paraId="1114FAFD"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rPr>
      </w:pPr>
      <w:bookmarkStart w:id="257" w:name="_Toc103703920"/>
      <w:bookmarkStart w:id="258" w:name="_Toc105688938"/>
      <w:bookmarkStart w:id="259" w:name="_Toc105689156"/>
      <w:bookmarkStart w:id="260" w:name="_Toc105689323"/>
      <w:bookmarkStart w:id="261" w:name="_Toc105689451"/>
      <w:bookmarkStart w:id="262" w:name="_Toc109574526"/>
      <w:bookmarkEnd w:id="257"/>
      <w:bookmarkEnd w:id="258"/>
      <w:bookmarkEnd w:id="259"/>
      <w:bookmarkEnd w:id="260"/>
      <w:bookmarkEnd w:id="261"/>
      <w:bookmarkEnd w:id="262"/>
    </w:p>
    <w:p w14:paraId="6CED7ED2"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263" w:name="_Toc103703921"/>
      <w:bookmarkStart w:id="264" w:name="_Toc105688939"/>
      <w:bookmarkStart w:id="265" w:name="_Toc105689157"/>
      <w:bookmarkStart w:id="266" w:name="_Toc105689324"/>
      <w:bookmarkStart w:id="267" w:name="_Toc105689452"/>
      <w:bookmarkStart w:id="268" w:name="_Toc109574527"/>
      <w:bookmarkEnd w:id="263"/>
      <w:bookmarkEnd w:id="264"/>
      <w:bookmarkEnd w:id="265"/>
      <w:bookmarkEnd w:id="266"/>
      <w:bookmarkEnd w:id="267"/>
      <w:bookmarkEnd w:id="268"/>
    </w:p>
    <w:p w14:paraId="6E271FFE"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269" w:name="_Toc103703922"/>
      <w:bookmarkStart w:id="270" w:name="_Toc105688940"/>
      <w:bookmarkStart w:id="271" w:name="_Toc105689158"/>
      <w:bookmarkStart w:id="272" w:name="_Toc105689325"/>
      <w:bookmarkStart w:id="273" w:name="_Toc105689453"/>
      <w:bookmarkStart w:id="274" w:name="_Toc109574528"/>
      <w:bookmarkEnd w:id="269"/>
      <w:bookmarkEnd w:id="270"/>
      <w:bookmarkEnd w:id="271"/>
      <w:bookmarkEnd w:id="272"/>
      <w:bookmarkEnd w:id="273"/>
      <w:bookmarkEnd w:id="274"/>
    </w:p>
    <w:p w14:paraId="6E034E14"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275" w:name="_Toc103703923"/>
      <w:bookmarkStart w:id="276" w:name="_Toc105688941"/>
      <w:bookmarkStart w:id="277" w:name="_Toc105689159"/>
      <w:bookmarkStart w:id="278" w:name="_Toc105689326"/>
      <w:bookmarkStart w:id="279" w:name="_Toc105689454"/>
      <w:bookmarkStart w:id="280" w:name="_Toc109574529"/>
      <w:bookmarkEnd w:id="275"/>
      <w:bookmarkEnd w:id="276"/>
      <w:bookmarkEnd w:id="277"/>
      <w:bookmarkEnd w:id="278"/>
      <w:bookmarkEnd w:id="279"/>
      <w:bookmarkEnd w:id="280"/>
    </w:p>
    <w:p w14:paraId="0FD74A62"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281" w:name="_Toc103703924"/>
      <w:bookmarkStart w:id="282" w:name="_Toc105688942"/>
      <w:bookmarkStart w:id="283" w:name="_Toc105689160"/>
      <w:bookmarkStart w:id="284" w:name="_Toc105689327"/>
      <w:bookmarkStart w:id="285" w:name="_Toc105689455"/>
      <w:bookmarkStart w:id="286" w:name="_Toc109574530"/>
      <w:bookmarkEnd w:id="281"/>
      <w:bookmarkEnd w:id="282"/>
      <w:bookmarkEnd w:id="283"/>
      <w:bookmarkEnd w:id="284"/>
      <w:bookmarkEnd w:id="285"/>
      <w:bookmarkEnd w:id="286"/>
    </w:p>
    <w:p w14:paraId="514D417B"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287" w:name="_Toc103703925"/>
      <w:bookmarkStart w:id="288" w:name="_Toc105688943"/>
      <w:bookmarkStart w:id="289" w:name="_Toc105689161"/>
      <w:bookmarkStart w:id="290" w:name="_Toc105689328"/>
      <w:bookmarkStart w:id="291" w:name="_Toc105689456"/>
      <w:bookmarkStart w:id="292" w:name="_Toc109574531"/>
      <w:bookmarkEnd w:id="287"/>
      <w:bookmarkEnd w:id="288"/>
      <w:bookmarkEnd w:id="289"/>
      <w:bookmarkEnd w:id="290"/>
      <w:bookmarkEnd w:id="291"/>
      <w:bookmarkEnd w:id="292"/>
    </w:p>
    <w:p w14:paraId="1BD5E826"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293" w:name="_Toc103703926"/>
      <w:bookmarkStart w:id="294" w:name="_Toc105688944"/>
      <w:bookmarkStart w:id="295" w:name="_Toc105689162"/>
      <w:bookmarkStart w:id="296" w:name="_Toc105689329"/>
      <w:bookmarkStart w:id="297" w:name="_Toc105689457"/>
      <w:bookmarkStart w:id="298" w:name="_Toc109574532"/>
      <w:bookmarkEnd w:id="293"/>
      <w:bookmarkEnd w:id="294"/>
      <w:bookmarkEnd w:id="295"/>
      <w:bookmarkEnd w:id="296"/>
      <w:bookmarkEnd w:id="297"/>
      <w:bookmarkEnd w:id="298"/>
    </w:p>
    <w:p w14:paraId="7837B2D2"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299" w:name="_Toc103703927"/>
      <w:bookmarkStart w:id="300" w:name="_Toc105688945"/>
      <w:bookmarkStart w:id="301" w:name="_Toc105689163"/>
      <w:bookmarkStart w:id="302" w:name="_Toc105689330"/>
      <w:bookmarkStart w:id="303" w:name="_Toc105689458"/>
      <w:bookmarkStart w:id="304" w:name="_Toc109574533"/>
      <w:bookmarkEnd w:id="299"/>
      <w:bookmarkEnd w:id="300"/>
      <w:bookmarkEnd w:id="301"/>
      <w:bookmarkEnd w:id="302"/>
      <w:bookmarkEnd w:id="303"/>
      <w:bookmarkEnd w:id="304"/>
    </w:p>
    <w:p w14:paraId="0BD42B43" w14:textId="77777777" w:rsidR="008F6368" w:rsidRPr="008F6368" w:rsidRDefault="008F6368" w:rsidP="00476255">
      <w:pPr>
        <w:keepNext/>
        <w:keepLines/>
        <w:widowControl w:val="0"/>
        <w:numPr>
          <w:ilvl w:val="2"/>
          <w:numId w:val="11"/>
        </w:numPr>
        <w:autoSpaceDE w:val="0"/>
        <w:autoSpaceDN w:val="0"/>
        <w:spacing w:before="40" w:after="0"/>
        <w:ind w:left="720"/>
        <w:jc w:val="left"/>
        <w:outlineLvl w:val="2"/>
        <w:rPr>
          <w:rFonts w:asciiTheme="majorHAnsi" w:eastAsiaTheme="majorEastAsia" w:hAnsiTheme="majorHAnsi" w:cstheme="majorBidi"/>
          <w:vanish/>
          <w:color w:val="243F60" w:themeColor="accent1" w:themeShade="7F"/>
        </w:rPr>
      </w:pPr>
      <w:bookmarkStart w:id="305" w:name="_Toc103703928"/>
      <w:bookmarkStart w:id="306" w:name="_Toc105688946"/>
      <w:bookmarkStart w:id="307" w:name="_Toc105689164"/>
      <w:bookmarkStart w:id="308" w:name="_Toc105689331"/>
      <w:bookmarkStart w:id="309" w:name="_Toc105689459"/>
      <w:bookmarkStart w:id="310" w:name="_Toc109574534"/>
      <w:bookmarkEnd w:id="305"/>
      <w:bookmarkEnd w:id="306"/>
      <w:bookmarkEnd w:id="307"/>
      <w:bookmarkEnd w:id="308"/>
      <w:bookmarkEnd w:id="309"/>
      <w:bookmarkEnd w:id="310"/>
    </w:p>
    <w:p w14:paraId="658C5E50" w14:textId="77777777" w:rsidR="008F6368" w:rsidRPr="008F6368" w:rsidRDefault="008F6368" w:rsidP="00476255">
      <w:pPr>
        <w:keepNext/>
        <w:keepLines/>
        <w:widowControl w:val="0"/>
        <w:numPr>
          <w:ilvl w:val="2"/>
          <w:numId w:val="11"/>
        </w:numPr>
        <w:autoSpaceDE w:val="0"/>
        <w:autoSpaceDN w:val="0"/>
        <w:spacing w:before="40" w:after="0"/>
        <w:ind w:left="720"/>
        <w:jc w:val="left"/>
        <w:outlineLvl w:val="2"/>
        <w:rPr>
          <w:rFonts w:asciiTheme="majorHAnsi" w:eastAsiaTheme="majorEastAsia" w:hAnsiTheme="majorHAnsi" w:cstheme="majorBidi"/>
          <w:vanish/>
          <w:color w:val="243F60" w:themeColor="accent1" w:themeShade="7F"/>
        </w:rPr>
      </w:pPr>
      <w:bookmarkStart w:id="311" w:name="_Toc103703929"/>
      <w:bookmarkStart w:id="312" w:name="_Toc105688947"/>
      <w:bookmarkStart w:id="313" w:name="_Toc105689165"/>
      <w:bookmarkStart w:id="314" w:name="_Toc105689332"/>
      <w:bookmarkStart w:id="315" w:name="_Toc105689460"/>
      <w:bookmarkStart w:id="316" w:name="_Toc109574535"/>
      <w:bookmarkEnd w:id="311"/>
      <w:bookmarkEnd w:id="312"/>
      <w:bookmarkEnd w:id="313"/>
      <w:bookmarkEnd w:id="314"/>
      <w:bookmarkEnd w:id="315"/>
      <w:bookmarkEnd w:id="316"/>
    </w:p>
    <w:p w14:paraId="550B0D03" w14:textId="77777777" w:rsidR="008F6368" w:rsidRPr="008F6368" w:rsidRDefault="008F6368" w:rsidP="00476255">
      <w:pPr>
        <w:keepNext/>
        <w:keepLines/>
        <w:widowControl w:val="0"/>
        <w:numPr>
          <w:ilvl w:val="2"/>
          <w:numId w:val="11"/>
        </w:numPr>
        <w:autoSpaceDE w:val="0"/>
        <w:autoSpaceDN w:val="0"/>
        <w:spacing w:before="40" w:after="0"/>
        <w:ind w:left="720"/>
        <w:jc w:val="left"/>
        <w:outlineLvl w:val="2"/>
        <w:rPr>
          <w:rFonts w:asciiTheme="majorHAnsi" w:eastAsiaTheme="majorEastAsia" w:hAnsiTheme="majorHAnsi" w:cstheme="majorBidi"/>
          <w:vanish/>
          <w:color w:val="243F60" w:themeColor="accent1" w:themeShade="7F"/>
        </w:rPr>
      </w:pPr>
      <w:bookmarkStart w:id="317" w:name="_Toc103703930"/>
      <w:bookmarkStart w:id="318" w:name="_Toc105688948"/>
      <w:bookmarkStart w:id="319" w:name="_Toc105689166"/>
      <w:bookmarkStart w:id="320" w:name="_Toc105689333"/>
      <w:bookmarkStart w:id="321" w:name="_Toc105689461"/>
      <w:bookmarkStart w:id="322" w:name="_Toc109574536"/>
      <w:bookmarkEnd w:id="317"/>
      <w:bookmarkEnd w:id="318"/>
      <w:bookmarkEnd w:id="319"/>
      <w:bookmarkEnd w:id="320"/>
      <w:bookmarkEnd w:id="321"/>
      <w:bookmarkEnd w:id="322"/>
    </w:p>
    <w:p w14:paraId="23FEFFC9" w14:textId="77777777" w:rsidR="008F6368" w:rsidRPr="008F6368" w:rsidRDefault="008F6368" w:rsidP="00476255">
      <w:pPr>
        <w:keepNext/>
        <w:keepLines/>
        <w:widowControl w:val="0"/>
        <w:numPr>
          <w:ilvl w:val="2"/>
          <w:numId w:val="11"/>
        </w:numPr>
        <w:autoSpaceDE w:val="0"/>
        <w:autoSpaceDN w:val="0"/>
        <w:spacing w:before="40" w:after="0"/>
        <w:ind w:left="720"/>
        <w:jc w:val="left"/>
        <w:outlineLvl w:val="2"/>
        <w:rPr>
          <w:rFonts w:asciiTheme="majorHAnsi" w:eastAsiaTheme="majorEastAsia" w:hAnsiTheme="majorHAnsi" w:cstheme="majorBidi"/>
          <w:vanish/>
          <w:color w:val="243F60" w:themeColor="accent1" w:themeShade="7F"/>
        </w:rPr>
      </w:pPr>
      <w:bookmarkStart w:id="323" w:name="_Toc103703931"/>
      <w:bookmarkStart w:id="324" w:name="_Toc105688949"/>
      <w:bookmarkStart w:id="325" w:name="_Toc105689167"/>
      <w:bookmarkStart w:id="326" w:name="_Toc105689334"/>
      <w:bookmarkStart w:id="327" w:name="_Toc105689462"/>
      <w:bookmarkStart w:id="328" w:name="_Toc109574537"/>
      <w:bookmarkEnd w:id="323"/>
      <w:bookmarkEnd w:id="324"/>
      <w:bookmarkEnd w:id="325"/>
      <w:bookmarkEnd w:id="326"/>
      <w:bookmarkEnd w:id="327"/>
      <w:bookmarkEnd w:id="328"/>
    </w:p>
    <w:p w14:paraId="08A797BE" w14:textId="77777777" w:rsidR="008F6368" w:rsidRPr="008F6368" w:rsidRDefault="008F6368" w:rsidP="008F6368">
      <w:pPr>
        <w:keepNext/>
        <w:keepLines/>
        <w:widowControl w:val="0"/>
        <w:numPr>
          <w:ilvl w:val="2"/>
          <w:numId w:val="4"/>
        </w:numPr>
        <w:autoSpaceDE w:val="0"/>
        <w:autoSpaceDN w:val="0"/>
        <w:spacing w:before="40" w:after="0"/>
        <w:ind w:left="980"/>
        <w:jc w:val="left"/>
        <w:outlineLvl w:val="2"/>
        <w:rPr>
          <w:rFonts w:asciiTheme="majorHAnsi" w:eastAsiaTheme="majorEastAsia" w:hAnsiTheme="majorHAnsi" w:cstheme="majorBidi"/>
          <w:color w:val="243F60" w:themeColor="accent1" w:themeShade="7F"/>
        </w:rPr>
      </w:pPr>
      <w:bookmarkStart w:id="329" w:name="_Toc109574538"/>
      <w:r w:rsidRPr="008F6368">
        <w:rPr>
          <w:rFonts w:asciiTheme="majorHAnsi" w:eastAsiaTheme="majorEastAsia" w:hAnsiTheme="majorHAnsi" w:cstheme="majorBidi"/>
          <w:color w:val="243F60" w:themeColor="accent1" w:themeShade="7F"/>
        </w:rPr>
        <w:t>Recommended viewport</w:t>
      </w:r>
      <w:bookmarkEnd w:id="226"/>
      <w:bookmarkEnd w:id="329"/>
    </w:p>
    <w:p w14:paraId="2074FFB5" w14:textId="77777777" w:rsidR="008F6368" w:rsidRPr="008F6368" w:rsidRDefault="008F6368" w:rsidP="00476255">
      <w:pPr>
        <w:keepNext/>
        <w:keepLines/>
        <w:widowControl w:val="0"/>
        <w:numPr>
          <w:ilvl w:val="3"/>
          <w:numId w:val="11"/>
        </w:numPr>
        <w:autoSpaceDE w:val="0"/>
        <w:autoSpaceDN w:val="0"/>
        <w:spacing w:before="0" w:after="0" w:line="240" w:lineRule="atLeast"/>
        <w:ind w:left="1176"/>
        <w:jc w:val="left"/>
        <w:outlineLvl w:val="3"/>
        <w:rPr>
          <w:rFonts w:eastAsia="Times New Roman"/>
          <w:b/>
          <w:spacing w:val="5"/>
          <w:kern w:val="20"/>
          <w:sz w:val="20"/>
        </w:rPr>
      </w:pPr>
      <w:r w:rsidRPr="008F6368">
        <w:rPr>
          <w:rFonts w:eastAsia="Times New Roman"/>
          <w:b/>
          <w:spacing w:val="5"/>
          <w:kern w:val="20"/>
          <w:sz w:val="20"/>
        </w:rPr>
        <w:t>Definition</w:t>
      </w:r>
    </w:p>
    <w:p w14:paraId="4382989F" w14:textId="77777777" w:rsidR="008F6368" w:rsidRPr="008F6368" w:rsidRDefault="008F6368" w:rsidP="008F6368">
      <w:pPr>
        <w:spacing w:before="0" w:after="160"/>
        <w:ind w:left="312"/>
        <w:rPr>
          <w:rFonts w:eastAsia="Candara"/>
          <w:sz w:val="20"/>
          <w:szCs w:val="20"/>
          <w:lang w:val="en-CA"/>
        </w:rPr>
      </w:pPr>
      <w:r w:rsidRPr="008F6368">
        <w:rPr>
          <w:rFonts w:eastAsia="Candara"/>
          <w:sz w:val="20"/>
          <w:szCs w:val="20"/>
          <w:lang w:val="en-CA"/>
        </w:rPr>
        <w:t>The recommended viewport timed metadata track indicates the viewport that should be displayed when the user does not have control of the viewing orientation or has released control of the viewing orientation.</w:t>
      </w:r>
    </w:p>
    <w:p w14:paraId="0425EBC0" w14:textId="77777777" w:rsidR="008F6368" w:rsidRPr="008F6368" w:rsidRDefault="008F6368" w:rsidP="008F6368">
      <w:pPr>
        <w:tabs>
          <w:tab w:val="left" w:pos="720"/>
        </w:tabs>
        <w:spacing w:before="0" w:after="160"/>
        <w:ind w:left="1482" w:hanging="810"/>
        <w:rPr>
          <w:rFonts w:eastAsia="Malgun Gothic"/>
          <w:sz w:val="18"/>
          <w:szCs w:val="20"/>
          <w:lang w:val="en-CA" w:eastAsia="zh-CN"/>
        </w:rPr>
      </w:pPr>
      <w:bookmarkStart w:id="330" w:name="_Hlk32389113"/>
      <w:r w:rsidRPr="008F6368">
        <w:rPr>
          <w:rFonts w:eastAsia="Malgun Gothic"/>
          <w:sz w:val="18"/>
          <w:szCs w:val="20"/>
          <w:lang w:val="en-CA" w:eastAsia="zh-CN"/>
        </w:rPr>
        <w:t xml:space="preserve">NOTE 1: </w:t>
      </w:r>
      <w:r w:rsidRPr="008F6368">
        <w:rPr>
          <w:rFonts w:eastAsia="Malgun Gothic"/>
          <w:sz w:val="18"/>
          <w:szCs w:val="20"/>
          <w:lang w:val="en-CA" w:eastAsia="zh-CN"/>
        </w:rPr>
        <w:tab/>
        <w:t xml:space="preserve">The </w:t>
      </w:r>
      <w:r w:rsidRPr="008F6368">
        <w:rPr>
          <w:rFonts w:eastAsia="Malgun Gothic"/>
          <w:noProof/>
          <w:sz w:val="18"/>
          <w:szCs w:val="18"/>
          <w:lang w:eastAsia="zh-CN"/>
        </w:rPr>
        <w:t>recommended</w:t>
      </w:r>
      <w:r w:rsidRPr="008F6368">
        <w:rPr>
          <w:rFonts w:eastAsia="Malgun Gothic"/>
          <w:sz w:val="18"/>
          <w:szCs w:val="20"/>
          <w:lang w:val="en-CA" w:eastAsia="zh-CN"/>
        </w:rPr>
        <w:t xml:space="preserve"> viewport timed metadata track could be used for indicating a recommended viewport based on a director's cut or based on measurements of viewing statistics.</w:t>
      </w:r>
    </w:p>
    <w:bookmarkEnd w:id="330"/>
    <w:p w14:paraId="3DD1CC03" w14:textId="77777777" w:rsidR="008F6368" w:rsidRPr="008F6368" w:rsidRDefault="008F6368" w:rsidP="008F6368">
      <w:pPr>
        <w:spacing w:before="0" w:after="160"/>
        <w:ind w:left="312"/>
        <w:rPr>
          <w:rFonts w:eastAsia="Candara"/>
          <w:sz w:val="20"/>
          <w:szCs w:val="20"/>
          <w:lang w:val="en-CA"/>
        </w:rPr>
      </w:pPr>
      <w:r w:rsidRPr="008F6368">
        <w:rPr>
          <w:rFonts w:eastAsia="Candara"/>
          <w:sz w:val="20"/>
          <w:szCs w:val="20"/>
          <w:lang w:val="en-CA"/>
        </w:rPr>
        <w:lastRenderedPageBreak/>
        <w:t xml:space="preserve">If the timed metadata track concerns more than one viewpoint or the referenced media tracks contain media data for more than one viewpoint, the track sample entry type </w:t>
      </w:r>
      <w:r w:rsidRPr="008F6368">
        <w:rPr>
          <w:rFonts w:ascii="Courier" w:eastAsia="Candara" w:hAnsi="Courier"/>
          <w:sz w:val="20"/>
          <w:szCs w:val="20"/>
          <w:lang w:val="en-CA"/>
        </w:rPr>
        <w:t>'rvp2'</w:t>
      </w:r>
      <w:r w:rsidRPr="008F6368">
        <w:rPr>
          <w:rFonts w:eastAsia="Candara"/>
          <w:sz w:val="20"/>
          <w:szCs w:val="20"/>
          <w:lang w:val="en-CA"/>
        </w:rPr>
        <w:t xml:space="preserve"> shall be used. Otherwise, the track sample entry type </w:t>
      </w:r>
      <w:r w:rsidRPr="008F6368">
        <w:rPr>
          <w:rFonts w:ascii="Courier" w:eastAsia="Candara" w:hAnsi="Courier"/>
          <w:sz w:val="20"/>
          <w:szCs w:val="20"/>
          <w:lang w:val="en-CA"/>
        </w:rPr>
        <w:t>'rcvp'</w:t>
      </w:r>
      <w:r w:rsidRPr="008F6368">
        <w:rPr>
          <w:rFonts w:eastAsia="Candara"/>
          <w:sz w:val="20"/>
          <w:szCs w:val="20"/>
          <w:lang w:val="en-CA"/>
        </w:rPr>
        <w:t xml:space="preserve"> or </w:t>
      </w:r>
      <w:r w:rsidRPr="008F6368">
        <w:rPr>
          <w:rFonts w:ascii="Courier" w:eastAsia="Candara" w:hAnsi="Courier"/>
          <w:sz w:val="20"/>
          <w:szCs w:val="20"/>
          <w:lang w:val="en-CA"/>
        </w:rPr>
        <w:t>'rvp2'</w:t>
      </w:r>
      <w:r w:rsidRPr="008F6368">
        <w:rPr>
          <w:rFonts w:eastAsia="Candara"/>
          <w:sz w:val="20"/>
          <w:szCs w:val="20"/>
          <w:lang w:val="en-CA"/>
        </w:rPr>
        <w:t xml:space="preserve"> shall be used.</w:t>
      </w:r>
    </w:p>
    <w:p w14:paraId="348C6FD3" w14:textId="77777777" w:rsidR="008F6368" w:rsidRPr="008F6368" w:rsidRDefault="008F6368" w:rsidP="008F6368">
      <w:pPr>
        <w:spacing w:before="0" w:after="160"/>
        <w:ind w:left="312"/>
        <w:rPr>
          <w:rFonts w:eastAsia="Candara"/>
          <w:sz w:val="20"/>
          <w:szCs w:val="20"/>
          <w:lang w:val="en-CA"/>
        </w:rPr>
      </w:pPr>
      <w:r w:rsidRPr="008F6368">
        <w:rPr>
          <w:rFonts w:eastAsia="Candara"/>
          <w:sz w:val="20"/>
          <w:szCs w:val="18"/>
        </w:rPr>
        <w:t xml:space="preserve">Each video track referenced by a </w:t>
      </w:r>
      <w:r w:rsidRPr="008F6368">
        <w:rPr>
          <w:rFonts w:ascii="Courier" w:eastAsia="Candara" w:hAnsi="Courier"/>
          <w:sz w:val="20"/>
          <w:szCs w:val="18"/>
        </w:rPr>
        <w:t>'cdsc'</w:t>
      </w:r>
      <w:r w:rsidRPr="008F6368">
        <w:rPr>
          <w:rFonts w:eastAsia="Candara"/>
          <w:sz w:val="20"/>
          <w:szCs w:val="18"/>
        </w:rPr>
        <w:t xml:space="preserve"> track reference from a recommended viewport timed metadata track shall cover the indicated recommended viewports completely for the entire duration of the timed metadata track. The group of video tracks that are referenced by a </w:t>
      </w:r>
      <w:r w:rsidRPr="008F6368">
        <w:rPr>
          <w:rFonts w:ascii="Courier" w:eastAsia="Candara" w:hAnsi="Courier"/>
          <w:sz w:val="20"/>
          <w:szCs w:val="18"/>
        </w:rPr>
        <w:t>'cdtg'</w:t>
      </w:r>
      <w:r w:rsidRPr="008F6368">
        <w:rPr>
          <w:rFonts w:eastAsia="Candara"/>
          <w:sz w:val="20"/>
          <w:szCs w:val="18"/>
        </w:rPr>
        <w:t xml:space="preserve"> track reference from a recommended viewport timed metadata track shall collectively cover the indicated recommended viewports completely for the entire duration of the timed metadata track.</w:t>
      </w:r>
    </w:p>
    <w:p w14:paraId="0AAAB83D" w14:textId="77777777" w:rsidR="008F6368" w:rsidRPr="008F6368" w:rsidRDefault="008F6368" w:rsidP="008F6368">
      <w:pPr>
        <w:tabs>
          <w:tab w:val="left" w:pos="720"/>
        </w:tabs>
        <w:spacing w:before="0" w:after="160"/>
        <w:ind w:left="1482" w:hanging="810"/>
        <w:rPr>
          <w:rFonts w:eastAsia="Malgun Gothic"/>
          <w:sz w:val="18"/>
          <w:szCs w:val="20"/>
          <w:lang w:val="en-CA" w:eastAsia="zh-CN"/>
        </w:rPr>
      </w:pPr>
      <w:r w:rsidRPr="008F6368">
        <w:rPr>
          <w:rFonts w:eastAsia="Malgun Gothic"/>
          <w:sz w:val="18"/>
          <w:szCs w:val="20"/>
          <w:lang w:val="en-CA" w:eastAsia="zh-CN"/>
        </w:rPr>
        <w:t xml:space="preserve">NOTE 2: </w:t>
      </w:r>
      <w:r w:rsidRPr="008F6368">
        <w:rPr>
          <w:rFonts w:eastAsia="Malgun Gothic"/>
          <w:sz w:val="18"/>
          <w:szCs w:val="20"/>
          <w:lang w:val="en-CA" w:eastAsia="zh-CN"/>
        </w:rPr>
        <w:tab/>
        <w:t xml:space="preserve">When a recommended viewport timed metadata track is used to derive the viewport </w:t>
      </w:r>
      <w:r w:rsidRPr="008F6368">
        <w:rPr>
          <w:rFonts w:eastAsia="Malgun Gothic"/>
          <w:sz w:val="20"/>
          <w:lang w:val="en-CA" w:eastAsia="zh-CN"/>
        </w:rPr>
        <w:t>and</w:t>
      </w:r>
      <w:r w:rsidRPr="008F6368">
        <w:rPr>
          <w:rFonts w:eastAsia="Malgun Gothic"/>
          <w:sz w:val="18"/>
          <w:szCs w:val="20"/>
          <w:lang w:val="en-CA" w:eastAsia="zh-CN"/>
        </w:rPr>
        <w:t xml:space="preserve"> the video track(s) referenced by the recommended viewport timed metadata track have associated overlays, an OMAF player is expected to render the overlays like in rendering with user-controlled viewing orientation.</w:t>
      </w:r>
    </w:p>
    <w:p w14:paraId="526AB3AE" w14:textId="77777777" w:rsidR="008F6368" w:rsidRPr="008F6368" w:rsidRDefault="008F6368" w:rsidP="008F6368">
      <w:pPr>
        <w:spacing w:before="0" w:after="160"/>
        <w:ind w:left="312"/>
        <w:rPr>
          <w:rFonts w:eastAsia="Candara"/>
          <w:sz w:val="20"/>
          <w:szCs w:val="20"/>
          <w:lang w:val="en-CA"/>
        </w:rPr>
      </w:pPr>
      <w:bookmarkStart w:id="331" w:name="_Hlk33022809"/>
      <w:r w:rsidRPr="008F6368">
        <w:rPr>
          <w:rFonts w:eastAsia="Candara"/>
          <w:sz w:val="20"/>
          <w:szCs w:val="20"/>
          <w:lang w:val="en-CA"/>
        </w:rPr>
        <w:t xml:space="preserve">When playing the content by following a recommended viewport timed metadata track indicating a viewpoint switch, if the current viewpoint’s </w:t>
      </w:r>
      <w:r w:rsidRPr="008F6368">
        <w:rPr>
          <w:rFonts w:ascii="Courier" w:eastAsia="Candara" w:hAnsi="Courier"/>
          <w:sz w:val="20"/>
          <w:szCs w:val="20"/>
          <w:lang w:val="en-CA"/>
        </w:rPr>
        <w:t>ViewpointInformationStruct()</w:t>
      </w:r>
      <w:r w:rsidRPr="008F6368">
        <w:rPr>
          <w:rFonts w:eastAsia="Candara"/>
          <w:sz w:val="20"/>
          <w:szCs w:val="20"/>
          <w:lang w:val="en-CA"/>
        </w:rPr>
        <w:t xml:space="preserve"> contains </w:t>
      </w:r>
      <w:bookmarkStart w:id="332" w:name="OLE_LINK34"/>
      <w:bookmarkStart w:id="333" w:name="OLE_LINK35"/>
      <w:r w:rsidRPr="008F6368">
        <w:rPr>
          <w:rFonts w:ascii="Courier" w:eastAsia="Candara" w:hAnsi="Courier"/>
          <w:sz w:val="20"/>
          <w:szCs w:val="20"/>
          <w:lang w:val="en-CA"/>
        </w:rPr>
        <w:t>ViewpointSwitchingListStruct</w:t>
      </w:r>
      <w:bookmarkEnd w:id="332"/>
      <w:bookmarkEnd w:id="333"/>
      <w:r w:rsidRPr="008F6368">
        <w:rPr>
          <w:rFonts w:ascii="Courier" w:eastAsia="Candara" w:hAnsi="Courier"/>
          <w:sz w:val="20"/>
          <w:szCs w:val="20"/>
          <w:lang w:val="en-CA"/>
        </w:rPr>
        <w:t>(),</w:t>
      </w:r>
      <w:r w:rsidRPr="008F6368">
        <w:rPr>
          <w:rFonts w:eastAsia="Candara"/>
          <w:sz w:val="20"/>
          <w:szCs w:val="20"/>
          <w:lang w:val="en-CA"/>
        </w:rPr>
        <w:t xml:space="preserve"> an OMAF player should obey the timeline switching offsets and transition effects as specified in the current viewpoint’s </w:t>
      </w:r>
      <w:r w:rsidRPr="008F6368">
        <w:rPr>
          <w:rFonts w:ascii="Courier" w:eastAsia="Candara" w:hAnsi="Courier"/>
          <w:sz w:val="20"/>
          <w:szCs w:val="20"/>
          <w:lang w:val="en-CA"/>
        </w:rPr>
        <w:t>ViewpointSwitchingListStruct()</w:t>
      </w:r>
      <w:r w:rsidRPr="008F6368">
        <w:rPr>
          <w:rFonts w:eastAsia="Candara"/>
          <w:sz w:val="20"/>
          <w:szCs w:val="20"/>
          <w:lang w:val="en-CA"/>
        </w:rPr>
        <w:t xml:space="preserve">. When there is more than one entry corresponding to the same </w:t>
      </w:r>
      <w:r w:rsidRPr="008F6368">
        <w:rPr>
          <w:rFonts w:ascii="Courier" w:eastAsia="Candara" w:hAnsi="Courier"/>
          <w:sz w:val="20"/>
          <w:szCs w:val="20"/>
          <w:lang w:val="en-CA"/>
        </w:rPr>
        <w:t>destination_viewpoint_id</w:t>
      </w:r>
      <w:r w:rsidRPr="008F6368">
        <w:rPr>
          <w:rFonts w:eastAsia="Candara"/>
          <w:sz w:val="20"/>
          <w:szCs w:val="20"/>
          <w:lang w:val="en-CA"/>
        </w:rPr>
        <w:t xml:space="preserve"> in </w:t>
      </w:r>
      <w:r w:rsidRPr="008F6368">
        <w:rPr>
          <w:rFonts w:ascii="Courier" w:eastAsia="Candara" w:hAnsi="Courier"/>
          <w:sz w:val="20"/>
          <w:szCs w:val="20"/>
          <w:lang w:val="en-CA"/>
        </w:rPr>
        <w:t>ViewpointSwitchingListStruct()</w:t>
      </w:r>
      <w:r w:rsidRPr="008F6368">
        <w:rPr>
          <w:rFonts w:eastAsia="Candara"/>
          <w:sz w:val="20"/>
          <w:szCs w:val="20"/>
          <w:lang w:val="en-CA"/>
        </w:rPr>
        <w:t>, the first entry should be used.</w:t>
      </w:r>
    </w:p>
    <w:bookmarkEnd w:id="331"/>
    <w:p w14:paraId="627C0AE7" w14:textId="77777777" w:rsidR="008F6368" w:rsidRPr="008F6368" w:rsidRDefault="008F6368" w:rsidP="008F6368">
      <w:pPr>
        <w:spacing w:before="136" w:after="0"/>
        <w:ind w:left="312"/>
        <w:rPr>
          <w:rFonts w:eastAsia="Malgun Gothic"/>
          <w:sz w:val="20"/>
          <w:szCs w:val="20"/>
          <w:lang w:eastAsia="zh-CN"/>
        </w:rPr>
      </w:pPr>
      <w:r w:rsidRPr="008F6368">
        <w:rPr>
          <w:rFonts w:eastAsia="Malgun Gothic"/>
          <w:sz w:val="20"/>
          <w:szCs w:val="20"/>
          <w:lang w:eastAsia="zh-CN"/>
        </w:rPr>
        <w:t>The recommended viewport metadata track (</w:t>
      </w:r>
      <w:r w:rsidRPr="008F6368">
        <w:rPr>
          <w:rFonts w:ascii="Courier" w:eastAsia="Malgun Gothic" w:hAnsi="Courier"/>
          <w:sz w:val="20"/>
          <w:szCs w:val="20"/>
          <w:lang w:eastAsia="zh-CN"/>
        </w:rPr>
        <w:t>'rcvp'</w:t>
      </w:r>
      <w:r w:rsidRPr="008F6368">
        <w:rPr>
          <w:rFonts w:eastAsia="Malgun Gothic"/>
          <w:sz w:val="20"/>
          <w:szCs w:val="20"/>
          <w:lang w:eastAsia="zh-CN"/>
        </w:rPr>
        <w:t xml:space="preserve"> or </w:t>
      </w:r>
      <w:r w:rsidRPr="008F6368">
        <w:rPr>
          <w:rFonts w:ascii="Courier" w:eastAsia="Malgun Gothic" w:hAnsi="Courier"/>
          <w:sz w:val="20"/>
          <w:szCs w:val="20"/>
          <w:lang w:eastAsia="zh-CN"/>
        </w:rPr>
        <w:t>'rvp2'</w:t>
      </w:r>
      <w:r w:rsidRPr="008F6368">
        <w:rPr>
          <w:rFonts w:eastAsia="Malgun Gothic"/>
          <w:sz w:val="20"/>
          <w:szCs w:val="20"/>
          <w:lang w:eastAsia="zh-CN"/>
        </w:rPr>
        <w:t xml:space="preserve">) may be linked to one or more tracks carrying the recommended-viewport rectangular 2D media content that it defines by means of an </w:t>
      </w:r>
      <w:r w:rsidRPr="008F6368">
        <w:rPr>
          <w:rFonts w:ascii="Courier" w:eastAsia="Malgun Gothic" w:hAnsi="Courier"/>
          <w:sz w:val="20"/>
          <w:szCs w:val="20"/>
          <w:lang w:eastAsia="zh-CN"/>
        </w:rPr>
        <w:t>'esri'</w:t>
      </w:r>
      <w:r w:rsidRPr="008F6368">
        <w:rPr>
          <w:rFonts w:eastAsia="Malgun Gothic"/>
          <w:sz w:val="20"/>
          <w:szCs w:val="20"/>
          <w:lang w:eastAsia="zh-CN"/>
        </w:rPr>
        <w:t xml:space="preserve"> (encoded spherical region-of-interest) track reference from the recommended viewport metadata track to the rectangular 2D video track. </w:t>
      </w:r>
      <w:r w:rsidRPr="008F6368">
        <w:rPr>
          <w:rFonts w:eastAsia="Malgun Gothic"/>
          <w:sz w:val="20"/>
          <w:szCs w:val="20"/>
          <w:lang w:eastAsia="zh-CN"/>
        </w:rPr>
        <w:fldChar w:fldCharType="begin"/>
      </w:r>
      <w:r w:rsidRPr="008F6368">
        <w:rPr>
          <w:rFonts w:eastAsia="Malgun Gothic"/>
          <w:sz w:val="20"/>
          <w:szCs w:val="20"/>
          <w:lang w:eastAsia="zh-CN"/>
        </w:rPr>
        <w:instrText xml:space="preserve"> REF _Ref59040406 \h  \* MERGEFORMAT </w:instrText>
      </w:r>
      <w:r w:rsidRPr="008F6368">
        <w:rPr>
          <w:rFonts w:eastAsia="Malgun Gothic"/>
          <w:sz w:val="20"/>
          <w:szCs w:val="20"/>
          <w:lang w:eastAsia="zh-CN"/>
        </w:rPr>
      </w:r>
      <w:r w:rsidRPr="008F6368">
        <w:rPr>
          <w:rFonts w:eastAsia="Malgun Gothic"/>
          <w:sz w:val="20"/>
          <w:szCs w:val="20"/>
          <w:lang w:eastAsia="zh-CN"/>
        </w:rPr>
        <w:fldChar w:fldCharType="separate"/>
      </w:r>
      <w:r w:rsidRPr="008F6368">
        <w:rPr>
          <w:rFonts w:eastAsia="Malgun Gothic"/>
          <w:sz w:val="20"/>
          <w:szCs w:val="20"/>
          <w:lang w:eastAsia="zh-CN"/>
        </w:rPr>
        <w:t>Figure 23</w:t>
      </w:r>
      <w:r w:rsidRPr="008F6368">
        <w:rPr>
          <w:rFonts w:eastAsia="Malgun Gothic"/>
          <w:sz w:val="20"/>
          <w:szCs w:val="20"/>
          <w:lang w:eastAsia="zh-CN"/>
        </w:rPr>
        <w:fldChar w:fldCharType="end"/>
      </w:r>
      <w:r w:rsidRPr="008F6368">
        <w:rPr>
          <w:rFonts w:eastAsia="Malgun Gothic"/>
          <w:sz w:val="20"/>
          <w:szCs w:val="20"/>
          <w:lang w:eastAsia="zh-CN"/>
        </w:rPr>
        <w:t xml:space="preserve"> illustrates the relationship between the recommended viewport and the rectangular 2D video, linked via the </w:t>
      </w:r>
      <w:r w:rsidRPr="008F6368">
        <w:rPr>
          <w:rFonts w:ascii="Courier" w:eastAsia="Malgun Gothic" w:hAnsi="Courier"/>
          <w:sz w:val="20"/>
          <w:szCs w:val="20"/>
          <w:lang w:eastAsia="zh-CN"/>
        </w:rPr>
        <w:t>'esri'</w:t>
      </w:r>
      <w:r w:rsidRPr="008F6368">
        <w:rPr>
          <w:rFonts w:eastAsia="Malgun Gothic"/>
          <w:sz w:val="20"/>
          <w:szCs w:val="20"/>
          <w:lang w:eastAsia="zh-CN"/>
        </w:rPr>
        <w:t xml:space="preserve"> track reference.</w:t>
      </w:r>
    </w:p>
    <w:p w14:paraId="4BBB20F3" w14:textId="77777777" w:rsidR="008F6368" w:rsidRPr="008F6368" w:rsidRDefault="008F6368" w:rsidP="008F6368">
      <w:pPr>
        <w:spacing w:before="0" w:after="160"/>
        <w:ind w:left="312"/>
        <w:jc w:val="center"/>
        <w:rPr>
          <w:rFonts w:eastAsia="Calibri"/>
          <w:sz w:val="20"/>
          <w:szCs w:val="20"/>
          <w:lang w:val="en-GB" w:eastAsia="zh-CN"/>
        </w:rPr>
      </w:pPr>
      <w:r w:rsidRPr="008F6368">
        <w:rPr>
          <w:rFonts w:eastAsia="Malgun Gothic"/>
          <w:b/>
          <w:noProof/>
          <w:sz w:val="20"/>
          <w:szCs w:val="20"/>
          <w:lang w:eastAsia="ko-KR"/>
        </w:rPr>
        <w:drawing>
          <wp:inline distT="0" distB="0" distL="0" distR="0" wp14:anchorId="479A098A" wp14:editId="7B6CC9D2">
            <wp:extent cx="4188092" cy="3140397"/>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2596" cy="3143774"/>
                    </a:xfrm>
                    <a:prstGeom prst="rect">
                      <a:avLst/>
                    </a:prstGeom>
                    <a:noFill/>
                    <a:ln>
                      <a:noFill/>
                    </a:ln>
                  </pic:spPr>
                </pic:pic>
              </a:graphicData>
            </a:graphic>
          </wp:inline>
        </w:drawing>
      </w:r>
    </w:p>
    <w:p w14:paraId="64EBECBB" w14:textId="77777777" w:rsidR="008F6368" w:rsidRPr="008F6368" w:rsidRDefault="008F6368" w:rsidP="008F6368">
      <w:pPr>
        <w:spacing w:before="0" w:after="134"/>
        <w:ind w:left="312"/>
        <w:jc w:val="center"/>
        <w:rPr>
          <w:rFonts w:eastAsia="Candara"/>
          <w:b/>
          <w:iCs/>
          <w:sz w:val="20"/>
          <w:szCs w:val="20"/>
          <w:lang w:eastAsia="ko-KR"/>
        </w:rPr>
      </w:pPr>
      <w:bookmarkStart w:id="334" w:name="_Ref59040406"/>
      <w:r w:rsidRPr="008F6368">
        <w:rPr>
          <w:rFonts w:eastAsia="Candara"/>
          <w:b/>
          <w:iCs/>
          <w:sz w:val="20"/>
          <w:szCs w:val="20"/>
        </w:rPr>
        <w:t xml:space="preserve">Figure </w:t>
      </w:r>
      <w:r w:rsidRPr="008F6368">
        <w:rPr>
          <w:rFonts w:eastAsia="Candara"/>
          <w:b/>
          <w:iCs/>
          <w:sz w:val="20"/>
          <w:szCs w:val="20"/>
        </w:rPr>
        <w:fldChar w:fldCharType="begin"/>
      </w:r>
      <w:r w:rsidRPr="008F6368">
        <w:rPr>
          <w:rFonts w:eastAsia="Candara"/>
          <w:b/>
          <w:iCs/>
          <w:sz w:val="20"/>
          <w:szCs w:val="20"/>
        </w:rPr>
        <w:instrText xml:space="preserve"> SEQ Figure \* ARABIC </w:instrText>
      </w:r>
      <w:r w:rsidRPr="008F6368">
        <w:rPr>
          <w:rFonts w:eastAsia="Candara"/>
          <w:b/>
          <w:iCs/>
          <w:sz w:val="20"/>
          <w:szCs w:val="20"/>
        </w:rPr>
        <w:fldChar w:fldCharType="separate"/>
      </w:r>
      <w:r w:rsidRPr="008F6368">
        <w:rPr>
          <w:rFonts w:eastAsia="Candara"/>
          <w:b/>
          <w:iCs/>
          <w:noProof/>
          <w:sz w:val="20"/>
          <w:szCs w:val="20"/>
        </w:rPr>
        <w:t>23</w:t>
      </w:r>
      <w:r w:rsidRPr="008F6368">
        <w:rPr>
          <w:rFonts w:eastAsia="Candara"/>
          <w:b/>
          <w:iCs/>
          <w:noProof/>
          <w:sz w:val="20"/>
          <w:szCs w:val="20"/>
        </w:rPr>
        <w:fldChar w:fldCharType="end"/>
      </w:r>
      <w:bookmarkEnd w:id="334"/>
      <w:r w:rsidRPr="008F6368">
        <w:rPr>
          <w:rFonts w:eastAsia="Malgun Gothic"/>
          <w:b/>
          <w:iCs/>
          <w:sz w:val="20"/>
          <w:szCs w:val="20"/>
          <w:lang w:eastAsia="ko-KR"/>
        </w:rPr>
        <w:t xml:space="preserve">– </w:t>
      </w:r>
      <w:bookmarkStart w:id="335" w:name="OLE_LINK323"/>
      <w:bookmarkStart w:id="336" w:name="OLE_LINK324"/>
      <w:r w:rsidRPr="008F6368">
        <w:rPr>
          <w:rFonts w:eastAsia="Malgun Gothic"/>
          <w:b/>
          <w:iCs/>
          <w:sz w:val="20"/>
          <w:szCs w:val="20"/>
          <w:lang w:eastAsia="ko-KR"/>
        </w:rPr>
        <w:t>Illustration of '</w:t>
      </w:r>
      <w:r w:rsidRPr="008F6368">
        <w:rPr>
          <w:rFonts w:ascii="Courier New" w:eastAsia="Malgun Gothic" w:hAnsi="Courier New" w:cs="Courier New"/>
          <w:b/>
          <w:iCs/>
          <w:sz w:val="20"/>
          <w:szCs w:val="20"/>
          <w:lang w:eastAsia="ko-KR"/>
        </w:rPr>
        <w:t>esri'</w:t>
      </w:r>
      <w:r w:rsidRPr="008F6368">
        <w:rPr>
          <w:rFonts w:eastAsia="Malgun Gothic"/>
          <w:b/>
          <w:iCs/>
          <w:sz w:val="20"/>
          <w:szCs w:val="20"/>
          <w:lang w:eastAsia="ko-KR"/>
        </w:rPr>
        <w:t xml:space="preserve"> track reference</w:t>
      </w:r>
      <w:bookmarkEnd w:id="335"/>
      <w:bookmarkEnd w:id="336"/>
    </w:p>
    <w:p w14:paraId="49E5B5B3" w14:textId="77777777" w:rsidR="008F6368" w:rsidRPr="008F6368" w:rsidRDefault="008F6368" w:rsidP="00476255">
      <w:pPr>
        <w:keepNext/>
        <w:keepLines/>
        <w:widowControl w:val="0"/>
        <w:numPr>
          <w:ilvl w:val="3"/>
          <w:numId w:val="11"/>
        </w:numPr>
        <w:autoSpaceDE w:val="0"/>
        <w:autoSpaceDN w:val="0"/>
        <w:spacing w:before="0" w:after="0" w:line="240" w:lineRule="atLeast"/>
        <w:ind w:left="1176"/>
        <w:jc w:val="left"/>
        <w:outlineLvl w:val="3"/>
        <w:rPr>
          <w:rFonts w:eastAsia="Times New Roman"/>
          <w:b/>
          <w:spacing w:val="5"/>
          <w:kern w:val="20"/>
          <w:sz w:val="20"/>
        </w:rPr>
      </w:pPr>
      <w:r w:rsidRPr="008F6368">
        <w:rPr>
          <w:rFonts w:eastAsia="Times New Roman"/>
          <w:b/>
          <w:spacing w:val="5"/>
          <w:kern w:val="20"/>
          <w:sz w:val="20"/>
        </w:rPr>
        <w:t>Sample entry syntax</w:t>
      </w:r>
    </w:p>
    <w:p w14:paraId="0C785FDC" w14:textId="77777777" w:rsidR="008F6368" w:rsidRPr="008F6368" w:rsidRDefault="008F6368" w:rsidP="008F6368">
      <w:pPr>
        <w:keepLines/>
        <w:tabs>
          <w:tab w:val="left" w:pos="36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bookmarkStart w:id="337" w:name="_Hlk101303742"/>
      <w:r w:rsidRPr="008F6368">
        <w:rPr>
          <w:rFonts w:ascii="Courier" w:eastAsia="Times New Roman" w:hAnsi="Courier"/>
          <w:noProof/>
          <w:sz w:val="20"/>
          <w:lang w:val="en-GB" w:eastAsia="zh-CN"/>
        </w:rPr>
        <w:t>class</w:t>
      </w:r>
      <w:bookmarkEnd w:id="337"/>
      <w:r w:rsidRPr="008F6368">
        <w:rPr>
          <w:rFonts w:ascii="Courier" w:eastAsia="Times New Roman" w:hAnsi="Courier"/>
          <w:noProof/>
          <w:sz w:val="20"/>
          <w:lang w:val="en-GB" w:eastAsia="zh-CN"/>
        </w:rPr>
        <w:t xml:space="preserve"> </w:t>
      </w:r>
      <w:r w:rsidRPr="008F6368">
        <w:rPr>
          <w:rFonts w:ascii="Courier" w:eastAsia="Times New Roman" w:hAnsi="Courier"/>
          <w:noProof/>
          <w:sz w:val="20"/>
          <w:highlight w:val="yellow"/>
          <w:lang w:val="en-GB" w:eastAsia="zh-CN"/>
        </w:rPr>
        <w:t xml:space="preserve">RcvpSampleEntry() extends </w:t>
      </w:r>
      <w:r w:rsidRPr="008F6368">
        <w:rPr>
          <w:rFonts w:ascii="Courier" w:eastAsia="Times New Roman" w:hAnsi="Courier"/>
          <w:noProof/>
          <w:sz w:val="20"/>
          <w:highlight w:val="green"/>
          <w:lang w:val="en-GB" w:eastAsia="zh-CN"/>
        </w:rPr>
        <w:t>SphereRegionSampleEntry</w:t>
      </w:r>
      <w:r w:rsidRPr="008F6368">
        <w:rPr>
          <w:rFonts w:ascii="Courier" w:eastAsia="Times New Roman" w:hAnsi="Courier"/>
          <w:noProof/>
          <w:sz w:val="20"/>
          <w:lang w:val="en-GB" w:eastAsia="zh-CN"/>
        </w:rPr>
        <w:t>('rcvp') {</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t>RcvpInfoBox(); // mandatory</w:t>
      </w:r>
      <w:r w:rsidRPr="008F6368">
        <w:rPr>
          <w:rFonts w:ascii="Courier" w:eastAsia="Times New Roman" w:hAnsi="Courier"/>
          <w:noProof/>
          <w:sz w:val="20"/>
          <w:lang w:val="en-GB" w:eastAsia="zh-CN"/>
        </w:rPr>
        <w:br/>
        <w:t>}</w:t>
      </w:r>
    </w:p>
    <w:p w14:paraId="01022782" w14:textId="77777777" w:rsidR="008F6368" w:rsidRPr="008F6368" w:rsidRDefault="008F6368" w:rsidP="008F6368">
      <w:pPr>
        <w:keepLines/>
        <w:tabs>
          <w:tab w:val="left" w:pos="36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r w:rsidRPr="008F6368">
        <w:rPr>
          <w:rFonts w:ascii="Courier" w:eastAsia="Times New Roman" w:hAnsi="Courier"/>
          <w:noProof/>
          <w:sz w:val="20"/>
          <w:lang w:val="en-GB" w:eastAsia="zh-CN"/>
        </w:rPr>
        <w:t>class Rvp2SampleEntry() extends SphereRegionSampleEntry('rvp2') {</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t>RcvpInfoBox(); // mandatory</w:t>
      </w:r>
      <w:r w:rsidRPr="008F6368">
        <w:rPr>
          <w:rFonts w:ascii="Courier" w:eastAsia="Times New Roman" w:hAnsi="Courier"/>
          <w:noProof/>
          <w:sz w:val="20"/>
          <w:lang w:val="en-GB" w:eastAsia="zh-CN"/>
        </w:rPr>
        <w:br/>
        <w:t>}</w:t>
      </w:r>
    </w:p>
    <w:p w14:paraId="4AB25CA0"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r w:rsidRPr="008F6368">
        <w:rPr>
          <w:rFonts w:ascii="Courier" w:eastAsia="Times New Roman" w:hAnsi="Courier"/>
          <w:noProof/>
          <w:sz w:val="20"/>
          <w:lang w:val="en-GB" w:eastAsia="zh-CN"/>
        </w:rPr>
        <w:lastRenderedPageBreak/>
        <w:t>class RcvpInfoBox extends FullBox('rvif', version, 0) {</w:t>
      </w:r>
      <w:r w:rsidRPr="008F6368">
        <w:rPr>
          <w:rFonts w:ascii="Courier" w:eastAsia="Times New Roman" w:hAnsi="Courier"/>
          <w:noProof/>
          <w:sz w:val="20"/>
          <w:lang w:val="en-GB" w:eastAsia="zh-CN"/>
        </w:rPr>
        <w:br/>
      </w:r>
      <w:r w:rsidRPr="008F6368">
        <w:rPr>
          <w:rFonts w:ascii="Courier" w:eastAsia="Times New Roman" w:hAnsi="Courier" w:cs="Courier New"/>
          <w:noProof/>
          <w:sz w:val="20"/>
          <w:lang w:val="en-GB" w:eastAsia="zh-CN"/>
        </w:rPr>
        <w:tab/>
        <w:t>unsigned int(8) viewport_type;</w:t>
      </w:r>
      <w:r w:rsidRPr="008F6368">
        <w:rPr>
          <w:rFonts w:ascii="Courier" w:eastAsia="Times New Roman" w:hAnsi="Courier" w:cs="Courier New"/>
          <w:noProof/>
          <w:sz w:val="20"/>
          <w:lang w:val="en-GB" w:eastAsia="zh-CN"/>
        </w:rPr>
        <w:br/>
      </w:r>
      <w:r w:rsidRPr="008F6368">
        <w:rPr>
          <w:rFonts w:ascii="Courier" w:eastAsia="Times New Roman" w:hAnsi="Courier" w:cs="Courier New"/>
          <w:noProof/>
          <w:sz w:val="20"/>
          <w:lang w:val="en-GB" w:eastAsia="zh-CN"/>
        </w:rPr>
        <w:tab/>
        <w:t>string viewport_description;</w:t>
      </w:r>
      <w:r w:rsidRPr="008F6368">
        <w:rPr>
          <w:rFonts w:ascii="Courier" w:eastAsia="Times New Roman" w:hAnsi="Courier" w:cs="Courier New"/>
          <w:noProof/>
          <w:sz w:val="20"/>
          <w:lang w:val="en-GB" w:eastAsia="zh-CN"/>
        </w:rPr>
        <w:br/>
      </w:r>
      <w:r w:rsidRPr="008F6368">
        <w:rPr>
          <w:rFonts w:ascii="Courier" w:eastAsia="Times New Roman" w:hAnsi="Courier"/>
          <w:noProof/>
          <w:sz w:val="20"/>
          <w:lang w:val="en-GB" w:eastAsia="zh-CN"/>
        </w:rPr>
        <w:tab/>
        <w:t>if (version &gt; 0) {</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r>
      <w:r w:rsidRPr="008F6368">
        <w:rPr>
          <w:rFonts w:ascii="Courier" w:eastAsia="Times New Roman" w:hAnsi="Courier"/>
          <w:noProof/>
          <w:sz w:val="20"/>
          <w:lang w:val="en-GB" w:eastAsia="zh-CN"/>
        </w:rPr>
        <w:tab/>
        <w:t>unsigned int(2) viewpoint_idc;</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r>
      <w:r w:rsidRPr="008F6368">
        <w:rPr>
          <w:rFonts w:ascii="Courier" w:eastAsia="Times New Roman" w:hAnsi="Courier"/>
          <w:noProof/>
          <w:sz w:val="20"/>
          <w:lang w:val="en-GB" w:eastAsia="zh-CN"/>
        </w:rPr>
        <w:tab/>
        <w:t>bit(6) reserved = 0;</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r>
      <w:r w:rsidRPr="008F6368">
        <w:rPr>
          <w:rFonts w:ascii="Courier" w:eastAsia="Times New Roman" w:hAnsi="Courier"/>
          <w:noProof/>
          <w:sz w:val="20"/>
          <w:lang w:val="en-GB" w:eastAsia="zh-CN"/>
        </w:rPr>
        <w:tab/>
        <w:t>if(viewpoint_idc == 1)</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r>
      <w:r w:rsidRPr="008F6368">
        <w:rPr>
          <w:rFonts w:ascii="Courier" w:eastAsia="Times New Roman" w:hAnsi="Courier"/>
          <w:noProof/>
          <w:sz w:val="20"/>
          <w:lang w:val="en-GB" w:eastAsia="zh-CN"/>
        </w:rPr>
        <w:tab/>
      </w:r>
      <w:r w:rsidRPr="008F6368">
        <w:rPr>
          <w:rFonts w:ascii="Courier" w:eastAsia="Times New Roman" w:hAnsi="Courier"/>
          <w:noProof/>
          <w:sz w:val="20"/>
          <w:lang w:val="en-GB" w:eastAsia="zh-CN"/>
        </w:rPr>
        <w:tab/>
        <w:t>unsigned int(32) rvif_viewpoint_id;</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t>}</w:t>
      </w:r>
      <w:r w:rsidRPr="008F6368">
        <w:rPr>
          <w:rFonts w:ascii="Courier" w:eastAsia="Times New Roman" w:hAnsi="Courier"/>
          <w:noProof/>
          <w:sz w:val="20"/>
          <w:lang w:val="en-GB" w:eastAsia="zh-CN"/>
        </w:rPr>
        <w:br/>
        <w:t>}</w:t>
      </w:r>
    </w:p>
    <w:p w14:paraId="37983B05"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p>
    <w:p w14:paraId="661D0C66" w14:textId="77777777" w:rsidR="008F6368" w:rsidRPr="008F6368" w:rsidRDefault="008F6368" w:rsidP="008F636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jc w:val="left"/>
        <w:rPr>
          <w:rFonts w:ascii="Courier" w:eastAsia="Times New Roman" w:hAnsi="Courier"/>
          <w:noProof/>
          <w:sz w:val="20"/>
          <w:szCs w:val="20"/>
          <w:highlight w:val="green"/>
          <w:lang w:val="en-GB"/>
        </w:rPr>
      </w:pPr>
      <w:r w:rsidRPr="008F6368">
        <w:rPr>
          <w:rFonts w:ascii="Courier" w:eastAsia="Times New Roman" w:hAnsi="Courier"/>
          <w:noProof/>
          <w:sz w:val="20"/>
          <w:szCs w:val="20"/>
          <w:highlight w:val="green"/>
          <w:lang w:val="en-GB"/>
        </w:rPr>
        <w:t>class SphereRegionSampleEntry(type) extends MetaDataSampleEntry(type) {</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t>SphereRegionConfigBox(); // mandatory</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r>
      <w:r w:rsidRPr="008F6368">
        <w:rPr>
          <w:rFonts w:ascii="Courier" w:eastAsia="Times New Roman" w:hAnsi="Courier" w:cs="Courier New"/>
          <w:noProof/>
          <w:sz w:val="20"/>
          <w:szCs w:val="20"/>
          <w:highlight w:val="green"/>
          <w:lang w:val="en-GB"/>
        </w:rPr>
        <w:t>Box[] other_boxes; // optional</w:t>
      </w:r>
      <w:r w:rsidRPr="008F6368">
        <w:rPr>
          <w:rFonts w:ascii="Courier" w:eastAsia="Times New Roman" w:hAnsi="Courier"/>
          <w:noProof/>
          <w:sz w:val="20"/>
          <w:szCs w:val="20"/>
          <w:highlight w:val="green"/>
          <w:lang w:val="en-GB"/>
        </w:rPr>
        <w:br/>
        <w:t>}</w:t>
      </w:r>
    </w:p>
    <w:p w14:paraId="0371A03E" w14:textId="77777777" w:rsidR="008F6368" w:rsidRPr="008F6368" w:rsidRDefault="008F6368" w:rsidP="008F636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jc w:val="left"/>
        <w:rPr>
          <w:rFonts w:ascii="Courier" w:eastAsia="Times New Roman" w:hAnsi="Courier"/>
          <w:noProof/>
          <w:sz w:val="20"/>
          <w:szCs w:val="20"/>
          <w:lang w:val="en-GB"/>
        </w:rPr>
      </w:pPr>
      <w:r w:rsidRPr="008F6368">
        <w:rPr>
          <w:rFonts w:ascii="Courier" w:eastAsia="Times New Roman" w:hAnsi="Courier"/>
          <w:noProof/>
          <w:sz w:val="20"/>
          <w:szCs w:val="20"/>
          <w:highlight w:val="green"/>
          <w:lang w:val="en-GB"/>
        </w:rPr>
        <w:t>class SphereRegionConfigBox extends FullBox('rosc', 0, 0) {</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t>unsigned int(8) shape_type;</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t>bit(7) reserved = 0;</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t>unsigned int(1) dynamic_range_flag;</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t>if (dynamic_range_flag == 0) {</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r>
      <w:r w:rsidRPr="008F6368">
        <w:rPr>
          <w:rFonts w:ascii="Courier" w:eastAsia="Times New Roman" w:hAnsi="Courier"/>
          <w:noProof/>
          <w:sz w:val="20"/>
          <w:szCs w:val="20"/>
          <w:highlight w:val="green"/>
          <w:lang w:val="en-GB"/>
        </w:rPr>
        <w:tab/>
        <w:t xml:space="preserve">unsigned int(32) </w:t>
      </w:r>
      <w:r w:rsidRPr="008F6368">
        <w:rPr>
          <w:rFonts w:ascii="Courier" w:eastAsia="Times New Roman" w:hAnsi="Courier" w:cs="Courier New"/>
          <w:noProof/>
          <w:sz w:val="20"/>
          <w:szCs w:val="20"/>
          <w:highlight w:val="green"/>
          <w:lang w:val="en-GB"/>
        </w:rPr>
        <w:t>static_azimuth_range;</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r>
      <w:r w:rsidRPr="008F6368">
        <w:rPr>
          <w:rFonts w:ascii="Courier" w:eastAsia="Times New Roman" w:hAnsi="Courier" w:cs="Courier New"/>
          <w:noProof/>
          <w:sz w:val="20"/>
          <w:szCs w:val="20"/>
          <w:highlight w:val="green"/>
          <w:lang w:val="en-GB"/>
        </w:rPr>
        <w:tab/>
        <w:t>unsigned int(32) static_elevation_range;</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t>}</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t>unsigned int(8) num_regions;</w:t>
      </w:r>
      <w:r w:rsidRPr="008F6368">
        <w:rPr>
          <w:rFonts w:ascii="Courier" w:eastAsia="Times New Roman" w:hAnsi="Courier" w:cs="Courier New"/>
          <w:noProof/>
          <w:sz w:val="20"/>
          <w:szCs w:val="20"/>
          <w:highlight w:val="green"/>
          <w:lang w:val="en-GB"/>
        </w:rPr>
        <w:br/>
      </w:r>
      <w:r w:rsidRPr="008F6368">
        <w:rPr>
          <w:rFonts w:ascii="Courier" w:eastAsia="Times New Roman" w:hAnsi="Courier"/>
          <w:noProof/>
          <w:sz w:val="20"/>
          <w:szCs w:val="20"/>
          <w:highlight w:val="green"/>
          <w:lang w:val="en-GB"/>
        </w:rPr>
        <w:t>}</w:t>
      </w:r>
    </w:p>
    <w:p w14:paraId="391D0F50"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p>
    <w:p w14:paraId="2AE15105" w14:textId="77777777" w:rsidR="008F6368" w:rsidRPr="008F6368" w:rsidRDefault="008F6368" w:rsidP="00476255">
      <w:pPr>
        <w:keepNext/>
        <w:keepLines/>
        <w:widowControl w:val="0"/>
        <w:numPr>
          <w:ilvl w:val="3"/>
          <w:numId w:val="11"/>
        </w:numPr>
        <w:autoSpaceDE w:val="0"/>
        <w:autoSpaceDN w:val="0"/>
        <w:spacing w:before="0" w:after="0" w:line="240" w:lineRule="atLeast"/>
        <w:ind w:left="1176"/>
        <w:jc w:val="left"/>
        <w:outlineLvl w:val="3"/>
        <w:rPr>
          <w:rFonts w:eastAsia="Times New Roman"/>
          <w:b/>
          <w:spacing w:val="5"/>
          <w:kern w:val="20"/>
          <w:sz w:val="20"/>
        </w:rPr>
      </w:pPr>
      <w:r w:rsidRPr="008F6368">
        <w:rPr>
          <w:rFonts w:eastAsia="Times New Roman"/>
          <w:b/>
          <w:spacing w:val="5"/>
          <w:kern w:val="20"/>
          <w:sz w:val="20"/>
        </w:rPr>
        <w:t>Sample entry semantics</w:t>
      </w:r>
    </w:p>
    <w:p w14:paraId="20EE084E" w14:textId="77777777" w:rsidR="008F6368" w:rsidRPr="008F6368" w:rsidRDefault="008F6368" w:rsidP="008F6368">
      <w:pPr>
        <w:tabs>
          <w:tab w:val="left" w:pos="1701"/>
        </w:tabs>
        <w:spacing w:before="0" w:after="160"/>
        <w:ind w:left="1032" w:hanging="360"/>
        <w:rPr>
          <w:rFonts w:eastAsia="Malgun Gothic"/>
          <w:sz w:val="20"/>
          <w:lang w:val="en-CA" w:eastAsia="zh-CN"/>
        </w:rPr>
      </w:pPr>
      <w:r w:rsidRPr="008F6368">
        <w:rPr>
          <w:rFonts w:ascii="Courier" w:eastAsia="Malgun Gothic" w:hAnsi="Courier"/>
          <w:noProof/>
          <w:sz w:val="20"/>
          <w:lang w:eastAsia="zh-CN"/>
        </w:rPr>
        <w:t>version</w:t>
      </w:r>
      <w:r w:rsidRPr="008F6368">
        <w:rPr>
          <w:rFonts w:eastAsia="Malgun Gothic"/>
          <w:bCs/>
          <w:sz w:val="20"/>
          <w:lang w:val="en-CA" w:eastAsia="zh-CN"/>
        </w:rPr>
        <w:t xml:space="preserve"> </w:t>
      </w:r>
      <w:r w:rsidRPr="008F6368">
        <w:rPr>
          <w:rFonts w:eastAsia="Malgun Gothic"/>
          <w:noProof/>
          <w:sz w:val="20"/>
          <w:lang w:eastAsia="zh-CN"/>
        </w:rPr>
        <w:t xml:space="preserve">shall be equal to 0 when </w:t>
      </w:r>
      <w:r w:rsidRPr="008F6368">
        <w:rPr>
          <w:rFonts w:ascii="Courier" w:eastAsia="Malgun Gothic" w:hAnsi="Courier"/>
          <w:noProof/>
          <w:sz w:val="20"/>
          <w:lang w:eastAsia="zh-CN"/>
        </w:rPr>
        <w:t>RcvpInfoBox</w:t>
      </w:r>
      <w:r w:rsidRPr="008F6368">
        <w:rPr>
          <w:rFonts w:eastAsia="Malgun Gothic"/>
          <w:noProof/>
          <w:sz w:val="20"/>
          <w:lang w:eastAsia="zh-CN"/>
        </w:rPr>
        <w:t xml:space="preserve"> is contained in a </w:t>
      </w:r>
      <w:r w:rsidRPr="008F6368">
        <w:rPr>
          <w:rFonts w:ascii="Courier" w:eastAsia="Malgun Gothic" w:hAnsi="Courier"/>
          <w:noProof/>
          <w:sz w:val="20"/>
          <w:lang w:eastAsia="zh-CN"/>
        </w:rPr>
        <w:t>'rcvp'</w:t>
      </w:r>
      <w:r w:rsidRPr="008F6368">
        <w:rPr>
          <w:rFonts w:eastAsia="Malgun Gothic"/>
          <w:noProof/>
          <w:sz w:val="20"/>
          <w:lang w:eastAsia="zh-CN"/>
        </w:rPr>
        <w:t xml:space="preserve"> sample entry</w:t>
      </w:r>
      <w:r w:rsidRPr="008F6368">
        <w:rPr>
          <w:rFonts w:eastAsia="Malgun Gothic"/>
          <w:sz w:val="20"/>
          <w:lang w:val="en-CA" w:eastAsia="zh-CN"/>
        </w:rPr>
        <w:t xml:space="preserve">. </w:t>
      </w:r>
      <w:r w:rsidRPr="008F6368">
        <w:rPr>
          <w:rFonts w:ascii="Courier" w:eastAsia="Malgun Gothic" w:hAnsi="Courier"/>
          <w:sz w:val="20"/>
          <w:lang w:val="en-CA" w:eastAsia="zh-CN"/>
        </w:rPr>
        <w:t>version</w:t>
      </w:r>
      <w:r w:rsidRPr="008F6368">
        <w:rPr>
          <w:rFonts w:eastAsia="Malgun Gothic"/>
          <w:sz w:val="20"/>
          <w:lang w:val="en-CA" w:eastAsia="zh-CN"/>
        </w:rPr>
        <w:t xml:space="preserve"> shall be equal to 1 when </w:t>
      </w:r>
      <w:r w:rsidRPr="008F6368">
        <w:rPr>
          <w:rFonts w:ascii="Courier" w:eastAsia="Malgun Gothic" w:hAnsi="Courier"/>
          <w:sz w:val="20"/>
          <w:lang w:val="en-CA" w:eastAsia="zh-CN"/>
        </w:rPr>
        <w:t>RcvpInfoBox</w:t>
      </w:r>
      <w:r w:rsidRPr="008F6368">
        <w:rPr>
          <w:rFonts w:eastAsia="Malgun Gothic"/>
          <w:sz w:val="20"/>
          <w:lang w:val="en-CA" w:eastAsia="zh-CN"/>
        </w:rPr>
        <w:t xml:space="preserve"> is contained in </w:t>
      </w:r>
      <w:r w:rsidRPr="008F6368">
        <w:rPr>
          <w:rFonts w:ascii="Courier" w:eastAsia="Malgun Gothic" w:hAnsi="Courier"/>
          <w:sz w:val="20"/>
          <w:lang w:val="en-CA" w:eastAsia="zh-CN"/>
        </w:rPr>
        <w:t>'rvp2'</w:t>
      </w:r>
      <w:r w:rsidRPr="008F6368">
        <w:rPr>
          <w:rFonts w:eastAsia="Malgun Gothic"/>
          <w:sz w:val="20"/>
          <w:lang w:val="en-CA" w:eastAsia="zh-CN"/>
        </w:rPr>
        <w:t xml:space="preserve"> sample entry.</w:t>
      </w:r>
    </w:p>
    <w:p w14:paraId="66C169DB" w14:textId="77777777" w:rsidR="008F6368" w:rsidRPr="008F6368" w:rsidRDefault="008F6368" w:rsidP="008F6368">
      <w:pPr>
        <w:tabs>
          <w:tab w:val="left" w:pos="1701"/>
        </w:tabs>
        <w:spacing w:before="0" w:after="160"/>
        <w:ind w:left="1032" w:hanging="360"/>
        <w:rPr>
          <w:rFonts w:eastAsia="Malgun Gothic"/>
          <w:sz w:val="20"/>
          <w:lang w:val="en-CA" w:eastAsia="zh-CN"/>
        </w:rPr>
      </w:pPr>
      <w:r w:rsidRPr="008F6368">
        <w:rPr>
          <w:rFonts w:ascii="Courier" w:eastAsia="Malgun Gothic" w:hAnsi="Courier"/>
          <w:noProof/>
          <w:sz w:val="20"/>
          <w:lang w:eastAsia="zh-CN"/>
        </w:rPr>
        <w:t>viewport_type</w:t>
      </w:r>
      <w:r w:rsidRPr="008F6368">
        <w:rPr>
          <w:rFonts w:eastAsia="Malgun Gothic"/>
          <w:bCs/>
          <w:sz w:val="20"/>
          <w:lang w:val="en-CA" w:eastAsia="zh-CN"/>
        </w:rPr>
        <w:t xml:space="preserve"> </w:t>
      </w:r>
      <w:r w:rsidRPr="008F6368">
        <w:rPr>
          <w:rFonts w:eastAsia="Malgun Gothic"/>
          <w:noProof/>
          <w:sz w:val="20"/>
          <w:lang w:eastAsia="zh-CN"/>
        </w:rPr>
        <w:t>specifies</w:t>
      </w:r>
      <w:r w:rsidRPr="008F6368">
        <w:rPr>
          <w:rFonts w:eastAsia="Malgun Gothic"/>
          <w:bCs/>
          <w:sz w:val="20"/>
          <w:lang w:val="en-CA" w:eastAsia="zh-CN"/>
        </w:rPr>
        <w:t xml:space="preserve"> the type of the recommended viewport</w:t>
      </w:r>
      <w:r w:rsidRPr="008F6368">
        <w:rPr>
          <w:rFonts w:eastAsia="Malgun Gothic"/>
          <w:sz w:val="20"/>
          <w:lang w:val="en-CA" w:eastAsia="zh-CN"/>
        </w:rPr>
        <w:t xml:space="preserve"> as listed </w:t>
      </w:r>
      <w:r w:rsidRPr="008F6368">
        <w:rPr>
          <w:rFonts w:eastAsia="Malgun Gothic"/>
          <w:sz w:val="20"/>
          <w:szCs w:val="20"/>
          <w:lang w:val="en-CA" w:eastAsia="zh-CN"/>
        </w:rPr>
        <w:t xml:space="preserve">in </w:t>
      </w:r>
      <w:r w:rsidRPr="008F6368">
        <w:rPr>
          <w:rFonts w:eastAsia="Malgun Gothic"/>
          <w:sz w:val="20"/>
          <w:szCs w:val="20"/>
          <w:lang w:val="en-CA" w:eastAsia="zh-CN"/>
        </w:rPr>
        <w:fldChar w:fldCharType="begin"/>
      </w:r>
      <w:r w:rsidRPr="008F6368">
        <w:rPr>
          <w:rFonts w:eastAsia="Malgun Gothic"/>
          <w:sz w:val="20"/>
          <w:szCs w:val="20"/>
          <w:lang w:val="en-CA" w:eastAsia="zh-CN"/>
        </w:rPr>
        <w:instrText xml:space="preserve"> REF _Ref58262427 \h  \* MERGEFORMAT </w:instrText>
      </w:r>
      <w:r w:rsidRPr="008F6368">
        <w:rPr>
          <w:rFonts w:eastAsia="Malgun Gothic"/>
          <w:sz w:val="20"/>
          <w:szCs w:val="20"/>
          <w:lang w:val="en-CA" w:eastAsia="zh-CN"/>
        </w:rPr>
      </w:r>
      <w:r w:rsidRPr="008F6368">
        <w:rPr>
          <w:rFonts w:eastAsia="Malgun Gothic"/>
          <w:sz w:val="20"/>
          <w:szCs w:val="20"/>
          <w:lang w:val="en-CA" w:eastAsia="zh-CN"/>
        </w:rPr>
        <w:fldChar w:fldCharType="separate"/>
      </w:r>
      <w:r w:rsidRPr="008F6368">
        <w:rPr>
          <w:rFonts w:eastAsia="Malgun Gothic"/>
          <w:sz w:val="20"/>
          <w:szCs w:val="20"/>
          <w:lang w:eastAsia="zh-CN"/>
        </w:rPr>
        <w:t xml:space="preserve">Table </w:t>
      </w:r>
      <w:r w:rsidRPr="008F6368">
        <w:rPr>
          <w:rFonts w:eastAsia="Malgun Gothic"/>
          <w:noProof/>
          <w:sz w:val="20"/>
          <w:szCs w:val="20"/>
          <w:lang w:eastAsia="zh-CN"/>
        </w:rPr>
        <w:t>13</w:t>
      </w:r>
      <w:r w:rsidRPr="008F6368">
        <w:rPr>
          <w:rFonts w:eastAsia="Malgun Gothic"/>
          <w:sz w:val="20"/>
          <w:szCs w:val="20"/>
          <w:lang w:val="en-CA" w:eastAsia="zh-CN"/>
        </w:rPr>
        <w:fldChar w:fldCharType="end"/>
      </w:r>
      <w:r w:rsidRPr="008F6368">
        <w:rPr>
          <w:rFonts w:eastAsia="Malgun Gothic"/>
          <w:sz w:val="20"/>
          <w:lang w:val="en-CA" w:eastAsia="zh-CN"/>
        </w:rPr>
        <w:t>.</w:t>
      </w:r>
    </w:p>
    <w:p w14:paraId="2506E860" w14:textId="77777777" w:rsidR="008F6368" w:rsidRPr="008F6368" w:rsidRDefault="008F6368" w:rsidP="008F6368">
      <w:pPr>
        <w:keepNext/>
        <w:spacing w:before="0" w:after="134"/>
        <w:ind w:left="312"/>
        <w:jc w:val="center"/>
        <w:rPr>
          <w:rFonts w:eastAsia="Candara"/>
          <w:b/>
          <w:iCs/>
          <w:sz w:val="20"/>
          <w:szCs w:val="20"/>
        </w:rPr>
      </w:pPr>
      <w:bookmarkStart w:id="338" w:name="_Ref58262427"/>
      <w:r w:rsidRPr="008F6368">
        <w:rPr>
          <w:rFonts w:eastAsia="Candara"/>
          <w:b/>
          <w:iCs/>
          <w:sz w:val="20"/>
          <w:szCs w:val="20"/>
        </w:rPr>
        <w:t xml:space="preserve">Table </w:t>
      </w:r>
      <w:r w:rsidRPr="008F6368">
        <w:rPr>
          <w:rFonts w:eastAsia="Candara"/>
          <w:b/>
          <w:iCs/>
          <w:sz w:val="20"/>
          <w:szCs w:val="20"/>
        </w:rPr>
        <w:fldChar w:fldCharType="begin"/>
      </w:r>
      <w:r w:rsidRPr="008F6368">
        <w:rPr>
          <w:rFonts w:eastAsia="Candara"/>
          <w:b/>
          <w:iCs/>
          <w:sz w:val="20"/>
          <w:szCs w:val="20"/>
        </w:rPr>
        <w:instrText xml:space="preserve"> SEQ Table \* ARABIC </w:instrText>
      </w:r>
      <w:r w:rsidRPr="008F6368">
        <w:rPr>
          <w:rFonts w:eastAsia="Candara"/>
          <w:b/>
          <w:iCs/>
          <w:sz w:val="20"/>
          <w:szCs w:val="20"/>
        </w:rPr>
        <w:fldChar w:fldCharType="separate"/>
      </w:r>
      <w:r w:rsidRPr="008F6368">
        <w:rPr>
          <w:rFonts w:eastAsia="Candara"/>
          <w:b/>
          <w:iCs/>
          <w:noProof/>
          <w:sz w:val="20"/>
          <w:szCs w:val="20"/>
        </w:rPr>
        <w:t>13</w:t>
      </w:r>
      <w:r w:rsidRPr="008F6368">
        <w:rPr>
          <w:rFonts w:eastAsia="Candara"/>
          <w:b/>
          <w:iCs/>
          <w:noProof/>
          <w:sz w:val="20"/>
          <w:szCs w:val="20"/>
        </w:rPr>
        <w:fldChar w:fldCharType="end"/>
      </w:r>
      <w:bookmarkEnd w:id="338"/>
      <w:r w:rsidRPr="008F6368">
        <w:rPr>
          <w:rFonts w:eastAsia="Candara"/>
          <w:b/>
          <w:iCs/>
          <w:sz w:val="20"/>
          <w:szCs w:val="20"/>
        </w:rPr>
        <w:t>. Recommended viewport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5"/>
        <w:gridCol w:w="5136"/>
      </w:tblGrid>
      <w:tr w:rsidR="008F6368" w:rsidRPr="008F6368" w14:paraId="0D953E7B" w14:textId="77777777" w:rsidTr="00713430">
        <w:trPr>
          <w:cantSplit/>
          <w:trHeight w:val="261"/>
          <w:jc w:val="center"/>
        </w:trPr>
        <w:tc>
          <w:tcPr>
            <w:tcW w:w="1365" w:type="dxa"/>
            <w:vAlign w:val="center"/>
          </w:tcPr>
          <w:p w14:paraId="150D8158" w14:textId="77777777" w:rsidR="008F6368" w:rsidRPr="008F6368" w:rsidRDefault="008F6368" w:rsidP="008F6368">
            <w:pPr>
              <w:keepNext/>
              <w:jc w:val="left"/>
              <w:rPr>
                <w:rFonts w:eastAsia="Candara"/>
                <w:b/>
                <w:sz w:val="20"/>
                <w:szCs w:val="20"/>
              </w:rPr>
            </w:pPr>
            <w:r w:rsidRPr="008F6368">
              <w:rPr>
                <w:rFonts w:eastAsia="Candara"/>
                <w:b/>
                <w:sz w:val="20"/>
                <w:szCs w:val="20"/>
              </w:rPr>
              <w:t>Value</w:t>
            </w:r>
          </w:p>
        </w:tc>
        <w:tc>
          <w:tcPr>
            <w:tcW w:w="5136" w:type="dxa"/>
            <w:vAlign w:val="center"/>
          </w:tcPr>
          <w:p w14:paraId="4227D7F9" w14:textId="77777777" w:rsidR="008F6368" w:rsidRPr="008F6368" w:rsidRDefault="008F6368" w:rsidP="008F6368">
            <w:pPr>
              <w:jc w:val="left"/>
              <w:rPr>
                <w:rFonts w:eastAsia="Candara"/>
                <w:b/>
                <w:sz w:val="20"/>
                <w:szCs w:val="20"/>
              </w:rPr>
            </w:pPr>
            <w:r w:rsidRPr="008F6368">
              <w:rPr>
                <w:rFonts w:eastAsia="Candara"/>
                <w:b/>
                <w:sz w:val="20"/>
                <w:szCs w:val="20"/>
              </w:rPr>
              <w:t>Description</w:t>
            </w:r>
          </w:p>
        </w:tc>
      </w:tr>
      <w:tr w:rsidR="008F6368" w:rsidRPr="008F6368" w14:paraId="39BE73A2" w14:textId="77777777" w:rsidTr="00713430">
        <w:trPr>
          <w:cantSplit/>
          <w:jc w:val="center"/>
        </w:trPr>
        <w:tc>
          <w:tcPr>
            <w:tcW w:w="1365" w:type="dxa"/>
            <w:vAlign w:val="center"/>
          </w:tcPr>
          <w:p w14:paraId="318AB20D" w14:textId="77777777" w:rsidR="008F6368" w:rsidRPr="008F6368" w:rsidRDefault="008F6368" w:rsidP="008F6368">
            <w:pPr>
              <w:keepNext/>
              <w:jc w:val="left"/>
              <w:rPr>
                <w:rFonts w:eastAsia="Candara"/>
                <w:sz w:val="20"/>
                <w:szCs w:val="20"/>
              </w:rPr>
            </w:pPr>
            <w:r w:rsidRPr="008F6368">
              <w:rPr>
                <w:rFonts w:eastAsia="Candara"/>
                <w:sz w:val="20"/>
                <w:szCs w:val="20"/>
              </w:rPr>
              <w:t>0</w:t>
            </w:r>
          </w:p>
        </w:tc>
        <w:tc>
          <w:tcPr>
            <w:tcW w:w="5136" w:type="dxa"/>
            <w:vAlign w:val="center"/>
          </w:tcPr>
          <w:p w14:paraId="30DD6D7F" w14:textId="77777777" w:rsidR="008F6368" w:rsidRPr="008F6368" w:rsidRDefault="008F6368" w:rsidP="008F6368">
            <w:pPr>
              <w:jc w:val="left"/>
              <w:rPr>
                <w:rFonts w:eastAsia="Candara"/>
                <w:sz w:val="20"/>
                <w:szCs w:val="20"/>
              </w:rPr>
            </w:pPr>
            <w:r w:rsidRPr="008F6368">
              <w:rPr>
                <w:rFonts w:eastAsia="Candara"/>
                <w:sz w:val="20"/>
                <w:szCs w:val="20"/>
              </w:rPr>
              <w:t xml:space="preserve">A </w:t>
            </w:r>
            <w:r w:rsidRPr="008F6368">
              <w:rPr>
                <w:rFonts w:eastAsia="Candara"/>
                <w:bCs/>
                <w:sz w:val="20"/>
                <w:szCs w:val="20"/>
                <w:lang w:val="en-CA"/>
              </w:rPr>
              <w:t>recommended viewport</w:t>
            </w:r>
            <w:r w:rsidRPr="008F6368">
              <w:rPr>
                <w:rFonts w:eastAsia="Candara"/>
                <w:sz w:val="20"/>
                <w:szCs w:val="20"/>
                <w:lang w:val="en-CA"/>
              </w:rPr>
              <w:t xml:space="preserve"> </w:t>
            </w:r>
            <w:r w:rsidRPr="008F6368">
              <w:rPr>
                <w:rFonts w:eastAsia="Candara"/>
                <w:sz w:val="20"/>
                <w:szCs w:val="20"/>
              </w:rPr>
              <w:t>per the director's cut, i.e., a viewport suggested according to the creative intent of the content author or content provider</w:t>
            </w:r>
          </w:p>
        </w:tc>
      </w:tr>
      <w:tr w:rsidR="008F6368" w:rsidRPr="008F6368" w14:paraId="17D03E9D" w14:textId="77777777" w:rsidTr="00713430">
        <w:trPr>
          <w:cantSplit/>
          <w:jc w:val="center"/>
        </w:trPr>
        <w:tc>
          <w:tcPr>
            <w:tcW w:w="1365" w:type="dxa"/>
            <w:vAlign w:val="center"/>
          </w:tcPr>
          <w:p w14:paraId="5A66E72A" w14:textId="77777777" w:rsidR="008F6368" w:rsidRPr="008F6368" w:rsidRDefault="008F6368" w:rsidP="008F6368">
            <w:pPr>
              <w:keepNext/>
              <w:jc w:val="left"/>
              <w:rPr>
                <w:rFonts w:eastAsia="Candara"/>
                <w:sz w:val="20"/>
                <w:szCs w:val="20"/>
              </w:rPr>
            </w:pPr>
            <w:r w:rsidRPr="008F6368">
              <w:rPr>
                <w:rFonts w:eastAsia="Candara"/>
                <w:sz w:val="20"/>
                <w:szCs w:val="20"/>
              </w:rPr>
              <w:t>1</w:t>
            </w:r>
          </w:p>
        </w:tc>
        <w:tc>
          <w:tcPr>
            <w:tcW w:w="5136" w:type="dxa"/>
            <w:vAlign w:val="center"/>
          </w:tcPr>
          <w:p w14:paraId="38BF23E1" w14:textId="77777777" w:rsidR="008F6368" w:rsidRPr="008F6368" w:rsidRDefault="008F6368" w:rsidP="008F6368">
            <w:pPr>
              <w:jc w:val="left"/>
              <w:rPr>
                <w:rFonts w:eastAsia="Candara"/>
                <w:sz w:val="20"/>
                <w:szCs w:val="20"/>
              </w:rPr>
            </w:pPr>
            <w:r w:rsidRPr="008F6368">
              <w:rPr>
                <w:rFonts w:eastAsia="Candara"/>
                <w:sz w:val="20"/>
                <w:szCs w:val="20"/>
              </w:rPr>
              <w:t>A recommended</w:t>
            </w:r>
            <w:r w:rsidRPr="008F6368">
              <w:rPr>
                <w:rFonts w:eastAsia="Candara"/>
                <w:bCs/>
                <w:sz w:val="20"/>
                <w:szCs w:val="20"/>
                <w:lang w:val="en-CA"/>
              </w:rPr>
              <w:t xml:space="preserve"> viewport</w:t>
            </w:r>
            <w:r w:rsidRPr="008F6368">
              <w:rPr>
                <w:rFonts w:eastAsia="Candara"/>
                <w:sz w:val="20"/>
                <w:szCs w:val="20"/>
                <w:lang w:val="en-CA"/>
              </w:rPr>
              <w:t xml:space="preserve"> selected based on measurements of viewing statistics</w:t>
            </w:r>
          </w:p>
        </w:tc>
      </w:tr>
      <w:tr w:rsidR="008F6368" w:rsidRPr="008F6368" w14:paraId="11489B87" w14:textId="77777777" w:rsidTr="00713430">
        <w:trPr>
          <w:cantSplit/>
          <w:trHeight w:val="427"/>
          <w:jc w:val="center"/>
        </w:trPr>
        <w:tc>
          <w:tcPr>
            <w:tcW w:w="1365" w:type="dxa"/>
            <w:vAlign w:val="center"/>
          </w:tcPr>
          <w:p w14:paraId="2AFED8A4" w14:textId="77777777" w:rsidR="008F6368" w:rsidRPr="008F6368" w:rsidRDefault="008F6368" w:rsidP="008F6368">
            <w:pPr>
              <w:keepNext/>
              <w:jc w:val="left"/>
              <w:rPr>
                <w:rFonts w:eastAsia="Candara"/>
                <w:sz w:val="20"/>
                <w:szCs w:val="20"/>
              </w:rPr>
            </w:pPr>
            <w:r w:rsidRPr="008F6368">
              <w:rPr>
                <w:rFonts w:eastAsia="Candara"/>
                <w:sz w:val="20"/>
                <w:szCs w:val="20"/>
              </w:rPr>
              <w:t>2..239</w:t>
            </w:r>
          </w:p>
        </w:tc>
        <w:tc>
          <w:tcPr>
            <w:tcW w:w="5136" w:type="dxa"/>
            <w:vAlign w:val="center"/>
          </w:tcPr>
          <w:p w14:paraId="0DC9C99F" w14:textId="77777777" w:rsidR="008F6368" w:rsidRPr="008F6368" w:rsidRDefault="008F6368" w:rsidP="008F6368">
            <w:pPr>
              <w:jc w:val="left"/>
              <w:rPr>
                <w:rFonts w:eastAsia="Candara"/>
                <w:sz w:val="20"/>
                <w:szCs w:val="20"/>
              </w:rPr>
            </w:pPr>
            <w:r w:rsidRPr="008F6368">
              <w:rPr>
                <w:rFonts w:eastAsia="Candara"/>
                <w:sz w:val="20"/>
                <w:szCs w:val="20"/>
              </w:rPr>
              <w:t>Reserved (for use by future extensions of ISO/IEC 23090-2)</w:t>
            </w:r>
          </w:p>
        </w:tc>
      </w:tr>
      <w:tr w:rsidR="008F6368" w:rsidRPr="008F6368" w14:paraId="6D3E8A27" w14:textId="77777777" w:rsidTr="00713430">
        <w:trPr>
          <w:cantSplit/>
          <w:trHeight w:val="427"/>
          <w:jc w:val="center"/>
        </w:trPr>
        <w:tc>
          <w:tcPr>
            <w:tcW w:w="1365" w:type="dxa"/>
            <w:vAlign w:val="center"/>
          </w:tcPr>
          <w:p w14:paraId="29833774" w14:textId="77777777" w:rsidR="008F6368" w:rsidRPr="008F6368" w:rsidRDefault="008F6368" w:rsidP="008F6368">
            <w:pPr>
              <w:jc w:val="left"/>
              <w:rPr>
                <w:rFonts w:eastAsia="Candara"/>
                <w:sz w:val="20"/>
                <w:szCs w:val="20"/>
              </w:rPr>
            </w:pPr>
            <w:r w:rsidRPr="008F6368">
              <w:rPr>
                <w:rFonts w:eastAsia="Candara"/>
                <w:sz w:val="20"/>
                <w:szCs w:val="20"/>
              </w:rPr>
              <w:t>240..255</w:t>
            </w:r>
          </w:p>
        </w:tc>
        <w:tc>
          <w:tcPr>
            <w:tcW w:w="5136" w:type="dxa"/>
            <w:vAlign w:val="center"/>
          </w:tcPr>
          <w:p w14:paraId="29F31377" w14:textId="77777777" w:rsidR="008F6368" w:rsidRPr="008F6368" w:rsidRDefault="008F6368" w:rsidP="008F6368">
            <w:pPr>
              <w:jc w:val="left"/>
              <w:rPr>
                <w:rFonts w:eastAsia="Candara"/>
                <w:sz w:val="20"/>
                <w:szCs w:val="20"/>
              </w:rPr>
            </w:pPr>
            <w:r w:rsidRPr="008F6368">
              <w:rPr>
                <w:rFonts w:eastAsia="Candara"/>
                <w:sz w:val="20"/>
                <w:szCs w:val="20"/>
              </w:rPr>
              <w:t>Unspecified (for use by applications or external specifications)</w:t>
            </w:r>
          </w:p>
        </w:tc>
      </w:tr>
    </w:tbl>
    <w:p w14:paraId="1346F6C7" w14:textId="77777777" w:rsidR="008F6368" w:rsidRPr="008F6368" w:rsidRDefault="008F6368" w:rsidP="008F6368">
      <w:pPr>
        <w:spacing w:before="0" w:after="160"/>
        <w:ind w:left="312"/>
        <w:jc w:val="left"/>
        <w:rPr>
          <w:rFonts w:eastAsia="Malgun Gothic"/>
          <w:sz w:val="20"/>
          <w:szCs w:val="22"/>
          <w:lang w:eastAsia="zh-CN"/>
        </w:rPr>
      </w:pPr>
    </w:p>
    <w:p w14:paraId="2475E678" w14:textId="77777777" w:rsidR="008F6368" w:rsidRPr="008F6368" w:rsidRDefault="008F6368" w:rsidP="008F6368">
      <w:pPr>
        <w:tabs>
          <w:tab w:val="left" w:pos="1701"/>
        </w:tabs>
        <w:spacing w:before="0" w:after="160"/>
        <w:ind w:left="1032" w:hanging="360"/>
        <w:rPr>
          <w:rFonts w:eastAsia="Malgun Gothic"/>
          <w:bCs/>
          <w:noProof/>
          <w:sz w:val="20"/>
          <w:lang w:eastAsia="zh-CN"/>
        </w:rPr>
      </w:pPr>
      <w:r w:rsidRPr="008F6368">
        <w:rPr>
          <w:rFonts w:ascii="Courier" w:eastAsia="Malgun Gothic" w:hAnsi="Courier"/>
          <w:noProof/>
          <w:sz w:val="20"/>
          <w:lang w:eastAsia="zh-CN"/>
        </w:rPr>
        <w:t>viewport_description</w:t>
      </w:r>
      <w:r w:rsidRPr="008F6368">
        <w:rPr>
          <w:rFonts w:eastAsia="Malgun Gothic"/>
          <w:bCs/>
          <w:sz w:val="20"/>
          <w:lang w:val="en-CA" w:eastAsia="zh-CN"/>
        </w:rPr>
        <w:t xml:space="preserve"> is null-terminated UTF-8 string that </w:t>
      </w:r>
      <w:r w:rsidRPr="008F6368">
        <w:rPr>
          <w:rFonts w:eastAsia="Malgun Gothic"/>
          <w:sz w:val="20"/>
          <w:lang w:val="en-CA" w:eastAsia="zh-CN"/>
        </w:rPr>
        <w:t>provides a textual description of the recommended viewport.</w:t>
      </w:r>
    </w:p>
    <w:p w14:paraId="5A174995" w14:textId="77777777" w:rsidR="008F6368" w:rsidRPr="008F6368" w:rsidRDefault="008F6368" w:rsidP="008F6368">
      <w:pPr>
        <w:tabs>
          <w:tab w:val="left" w:pos="1701"/>
        </w:tabs>
        <w:spacing w:before="0" w:after="160"/>
        <w:ind w:left="1032" w:hanging="360"/>
        <w:rPr>
          <w:rFonts w:eastAsia="Malgun Gothic"/>
          <w:bCs/>
          <w:sz w:val="20"/>
          <w:szCs w:val="20"/>
          <w:lang w:val="en-CA" w:eastAsia="zh-CN"/>
        </w:rPr>
      </w:pPr>
      <w:r w:rsidRPr="008F6368">
        <w:rPr>
          <w:rFonts w:ascii="Courier" w:eastAsia="Malgun Gothic" w:hAnsi="Courier"/>
          <w:noProof/>
          <w:sz w:val="20"/>
          <w:szCs w:val="20"/>
          <w:lang w:eastAsia="zh-CN"/>
        </w:rPr>
        <w:t>viewpoint_idc</w:t>
      </w:r>
      <w:r w:rsidRPr="008F6368">
        <w:rPr>
          <w:rFonts w:eastAsia="Malgun Gothic"/>
          <w:bCs/>
          <w:sz w:val="20"/>
          <w:szCs w:val="20"/>
          <w:lang w:val="en-CA" w:eastAsia="zh-CN"/>
        </w:rPr>
        <w:t xml:space="preserve"> equal to 0 specifies that all the media tracks referenced by this timed metadata track represent the same viewpoint. </w:t>
      </w:r>
      <w:r w:rsidRPr="008F6368">
        <w:rPr>
          <w:rFonts w:ascii="Courier" w:eastAsia="Malgun Gothic" w:hAnsi="Courier"/>
          <w:bCs/>
          <w:sz w:val="20"/>
          <w:szCs w:val="20"/>
          <w:lang w:val="en-CA" w:eastAsia="zh-CN"/>
        </w:rPr>
        <w:t>viewpoint_idc</w:t>
      </w:r>
      <w:r w:rsidRPr="008F6368">
        <w:rPr>
          <w:rFonts w:eastAsia="Malgun Gothic"/>
          <w:bCs/>
          <w:sz w:val="20"/>
          <w:szCs w:val="20"/>
          <w:lang w:val="en-CA" w:eastAsia="zh-CN"/>
        </w:rPr>
        <w:t xml:space="preserve"> equal to 1 specifies that the viewpoint identifiers referenced by the sample entry containing this </w:t>
      </w:r>
      <w:r w:rsidRPr="008F6368">
        <w:rPr>
          <w:rFonts w:ascii="Courier" w:eastAsia="Malgun Gothic" w:hAnsi="Courier"/>
          <w:bCs/>
          <w:sz w:val="20"/>
          <w:szCs w:val="20"/>
          <w:lang w:val="en-CA" w:eastAsia="zh-CN"/>
        </w:rPr>
        <w:t>RcvpInfoBox</w:t>
      </w:r>
      <w:r w:rsidRPr="008F6368">
        <w:rPr>
          <w:rFonts w:eastAsia="Malgun Gothic"/>
          <w:bCs/>
          <w:sz w:val="20"/>
          <w:szCs w:val="20"/>
          <w:lang w:val="en-CA" w:eastAsia="zh-CN"/>
        </w:rPr>
        <w:t xml:space="preserve"> represent the viewpoint with viewpoint identifier equal to </w:t>
      </w:r>
      <w:r w:rsidRPr="008F6368">
        <w:rPr>
          <w:rFonts w:ascii="Courier" w:eastAsia="Malgun Gothic" w:hAnsi="Courier"/>
          <w:bCs/>
          <w:sz w:val="20"/>
          <w:szCs w:val="20"/>
          <w:lang w:val="en-CA" w:eastAsia="zh-CN"/>
        </w:rPr>
        <w:t>rvif_viewpoint_id</w:t>
      </w:r>
      <w:r w:rsidRPr="008F6368">
        <w:rPr>
          <w:rFonts w:eastAsia="Malgun Gothic"/>
          <w:bCs/>
          <w:sz w:val="20"/>
          <w:szCs w:val="20"/>
          <w:lang w:val="en-CA" w:eastAsia="zh-CN"/>
        </w:rPr>
        <w:t xml:space="preserve">. </w:t>
      </w:r>
      <w:r w:rsidRPr="008F6368">
        <w:rPr>
          <w:rFonts w:ascii="Courier" w:eastAsia="Malgun Gothic" w:hAnsi="Courier"/>
          <w:sz w:val="20"/>
          <w:szCs w:val="20"/>
          <w:lang w:val="en-CA" w:eastAsia="zh-CN"/>
        </w:rPr>
        <w:t>v</w:t>
      </w:r>
      <w:r w:rsidRPr="008F6368">
        <w:rPr>
          <w:rFonts w:ascii="Courier" w:eastAsia="Malgun Gothic" w:hAnsi="Courier"/>
          <w:noProof/>
          <w:sz w:val="20"/>
          <w:szCs w:val="20"/>
          <w:lang w:eastAsia="zh-CN"/>
        </w:rPr>
        <w:t>iewpoint_idc</w:t>
      </w:r>
      <w:r w:rsidRPr="008F6368">
        <w:rPr>
          <w:rFonts w:eastAsia="Malgun Gothic"/>
          <w:bCs/>
          <w:sz w:val="20"/>
          <w:szCs w:val="20"/>
          <w:lang w:val="en-CA" w:eastAsia="zh-CN"/>
        </w:rPr>
        <w:t xml:space="preserve"> equal to 2 specifies that </w:t>
      </w:r>
      <w:r w:rsidRPr="008F6368">
        <w:rPr>
          <w:rFonts w:eastAsia="Malgun Gothic"/>
          <w:bCs/>
          <w:sz w:val="20"/>
          <w:szCs w:val="20"/>
          <w:lang w:val="en-CA" w:eastAsia="zh-CN"/>
        </w:rPr>
        <w:lastRenderedPageBreak/>
        <w:t xml:space="preserve">the samples contain </w:t>
      </w:r>
      <w:r w:rsidRPr="008F6368">
        <w:rPr>
          <w:rFonts w:ascii="Courier" w:eastAsia="Malgun Gothic" w:hAnsi="Courier"/>
          <w:bCs/>
          <w:sz w:val="20"/>
          <w:szCs w:val="20"/>
          <w:lang w:val="en-CA" w:eastAsia="zh-CN"/>
        </w:rPr>
        <w:t>viewpoint_id</w:t>
      </w:r>
      <w:r w:rsidRPr="008F6368">
        <w:rPr>
          <w:rFonts w:eastAsia="Malgun Gothic"/>
          <w:sz w:val="20"/>
          <w:szCs w:val="20"/>
          <w:lang w:val="en-CA" w:eastAsia="zh-CN"/>
        </w:rPr>
        <w:t xml:space="preserve">. </w:t>
      </w:r>
      <w:r w:rsidRPr="008F6368">
        <w:rPr>
          <w:rFonts w:ascii="Courier" w:eastAsia="Malgun Gothic" w:hAnsi="Courier"/>
          <w:sz w:val="20"/>
          <w:szCs w:val="20"/>
          <w:lang w:val="en-CA" w:eastAsia="zh-CN"/>
        </w:rPr>
        <w:t>viewpoint_idc</w:t>
      </w:r>
      <w:r w:rsidRPr="008F6368">
        <w:rPr>
          <w:rFonts w:eastAsia="Malgun Gothic"/>
          <w:sz w:val="20"/>
          <w:szCs w:val="20"/>
          <w:lang w:val="en-CA" w:eastAsia="zh-CN"/>
        </w:rPr>
        <w:t xml:space="preserve"> equal to 3 is reserved. When not present, </w:t>
      </w:r>
      <w:r w:rsidRPr="008F6368">
        <w:rPr>
          <w:rFonts w:ascii="Courier" w:eastAsia="Malgun Gothic" w:hAnsi="Courier"/>
          <w:sz w:val="20"/>
          <w:szCs w:val="20"/>
          <w:lang w:val="en-CA" w:eastAsia="zh-CN"/>
        </w:rPr>
        <w:t>v</w:t>
      </w:r>
      <w:r w:rsidRPr="008F6368">
        <w:rPr>
          <w:rFonts w:ascii="Courier" w:eastAsia="Malgun Gothic" w:hAnsi="Courier"/>
          <w:noProof/>
          <w:sz w:val="20"/>
          <w:szCs w:val="20"/>
          <w:lang w:eastAsia="zh-CN"/>
        </w:rPr>
        <w:t>iewpoint_idc</w:t>
      </w:r>
      <w:r w:rsidRPr="008F6368">
        <w:rPr>
          <w:rFonts w:eastAsia="Malgun Gothic"/>
          <w:bCs/>
          <w:sz w:val="20"/>
          <w:szCs w:val="20"/>
          <w:lang w:val="en-CA" w:eastAsia="zh-CN"/>
        </w:rPr>
        <w:t xml:space="preserve"> is inferred to be equal to 0. </w:t>
      </w:r>
    </w:p>
    <w:p w14:paraId="4A6EB79D" w14:textId="77777777" w:rsidR="008F6368" w:rsidRPr="008F6368" w:rsidRDefault="008F6368" w:rsidP="008F6368">
      <w:pPr>
        <w:tabs>
          <w:tab w:val="left" w:pos="1701"/>
        </w:tabs>
        <w:spacing w:before="0" w:after="160"/>
        <w:ind w:left="1032" w:hanging="360"/>
        <w:rPr>
          <w:rFonts w:eastAsia="Malgun Gothic"/>
          <w:bCs/>
          <w:sz w:val="20"/>
          <w:szCs w:val="20"/>
          <w:lang w:val="en-CA" w:eastAsia="zh-CN"/>
        </w:rPr>
      </w:pPr>
      <w:r w:rsidRPr="008F6368">
        <w:rPr>
          <w:rFonts w:ascii="Courier" w:eastAsia="Malgun Gothic" w:hAnsi="Courier"/>
          <w:bCs/>
          <w:sz w:val="20"/>
          <w:szCs w:val="20"/>
          <w:lang w:val="en-CA" w:eastAsia="zh-CN"/>
        </w:rPr>
        <w:t>rvif_viewpoint_id</w:t>
      </w:r>
      <w:r w:rsidRPr="008F6368">
        <w:rPr>
          <w:rFonts w:eastAsia="Malgun Gothic"/>
          <w:bCs/>
          <w:sz w:val="20"/>
          <w:szCs w:val="20"/>
          <w:lang w:val="en-CA" w:eastAsia="zh-CN"/>
        </w:rPr>
        <w:t xml:space="preserve"> specifies the viewpoint identifier that identifies the viewpoint containing the recommended viewport for the samples referencing the sample entry containing this </w:t>
      </w:r>
      <w:r w:rsidRPr="008F6368">
        <w:rPr>
          <w:rFonts w:ascii="Courier" w:eastAsia="Malgun Gothic" w:hAnsi="Courier"/>
          <w:bCs/>
          <w:sz w:val="20"/>
          <w:szCs w:val="20"/>
          <w:lang w:val="en-CA" w:eastAsia="zh-CN"/>
        </w:rPr>
        <w:t>RcvpInfoBox</w:t>
      </w:r>
      <w:r w:rsidRPr="008F6368">
        <w:rPr>
          <w:rFonts w:eastAsia="Malgun Gothic"/>
          <w:bCs/>
          <w:sz w:val="20"/>
          <w:szCs w:val="20"/>
          <w:lang w:val="en-CA" w:eastAsia="zh-CN"/>
        </w:rPr>
        <w:t>.</w:t>
      </w:r>
    </w:p>
    <w:p w14:paraId="1486DDC0" w14:textId="77777777" w:rsidR="008F6368" w:rsidRPr="008F6368" w:rsidRDefault="008F6368" w:rsidP="00476255">
      <w:pPr>
        <w:keepNext/>
        <w:keepLines/>
        <w:widowControl w:val="0"/>
        <w:numPr>
          <w:ilvl w:val="3"/>
          <w:numId w:val="11"/>
        </w:numPr>
        <w:autoSpaceDE w:val="0"/>
        <w:autoSpaceDN w:val="0"/>
        <w:spacing w:before="0" w:after="0" w:line="240" w:lineRule="atLeast"/>
        <w:ind w:left="1176"/>
        <w:jc w:val="left"/>
        <w:outlineLvl w:val="3"/>
        <w:rPr>
          <w:rFonts w:eastAsia="Times New Roman"/>
          <w:b/>
          <w:spacing w:val="5"/>
          <w:kern w:val="20"/>
          <w:sz w:val="20"/>
        </w:rPr>
      </w:pPr>
      <w:r w:rsidRPr="008F6368">
        <w:rPr>
          <w:rFonts w:eastAsia="Times New Roman"/>
          <w:b/>
          <w:spacing w:val="5"/>
          <w:kern w:val="20"/>
          <w:sz w:val="20"/>
        </w:rPr>
        <w:t>Sample syntax</w:t>
      </w:r>
    </w:p>
    <w:p w14:paraId="14F5CED1"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r w:rsidRPr="008F6368">
        <w:rPr>
          <w:rFonts w:ascii="Courier" w:eastAsia="Times New Roman" w:hAnsi="Courier"/>
          <w:noProof/>
          <w:sz w:val="20"/>
          <w:lang w:val="en-GB" w:eastAsia="zh-CN"/>
        </w:rPr>
        <w:t xml:space="preserve">class </w:t>
      </w:r>
      <w:r w:rsidRPr="008F6368">
        <w:rPr>
          <w:rFonts w:ascii="Courier" w:eastAsia="Times New Roman" w:hAnsi="Courier"/>
          <w:noProof/>
          <w:sz w:val="20"/>
          <w:highlight w:val="yellow"/>
          <w:lang w:val="en-GB" w:eastAsia="zh-CN"/>
        </w:rPr>
        <w:t xml:space="preserve">RecommendedViewportSample() </w:t>
      </w:r>
      <w:bookmarkStart w:id="339" w:name="_Hlk101303306"/>
      <w:r w:rsidRPr="008F6368">
        <w:rPr>
          <w:rFonts w:ascii="Courier" w:eastAsia="Times New Roman" w:hAnsi="Courier"/>
          <w:noProof/>
          <w:sz w:val="20"/>
          <w:highlight w:val="yellow"/>
          <w:lang w:val="en-GB" w:eastAsia="zh-CN"/>
        </w:rPr>
        <w:t xml:space="preserve">extends </w:t>
      </w:r>
      <w:r w:rsidRPr="008F6368">
        <w:rPr>
          <w:rFonts w:ascii="Courier" w:eastAsia="Times New Roman" w:hAnsi="Courier"/>
          <w:noProof/>
          <w:sz w:val="20"/>
          <w:highlight w:val="green"/>
          <w:lang w:val="en-GB" w:eastAsia="zh-CN"/>
        </w:rPr>
        <w:t>SphereRegionSample</w:t>
      </w:r>
      <w:r w:rsidRPr="008F6368">
        <w:rPr>
          <w:rFonts w:ascii="Courier" w:eastAsia="Times New Roman" w:hAnsi="Courier"/>
          <w:noProof/>
          <w:sz w:val="20"/>
          <w:lang w:val="en-GB" w:eastAsia="zh-CN"/>
        </w:rPr>
        <w:t xml:space="preserve">() </w:t>
      </w:r>
      <w:bookmarkEnd w:id="339"/>
      <w:r w:rsidRPr="008F6368">
        <w:rPr>
          <w:rFonts w:ascii="Courier" w:eastAsia="Times New Roman" w:hAnsi="Courier"/>
          <w:noProof/>
          <w:sz w:val="20"/>
          <w:lang w:val="en-GB" w:eastAsia="zh-CN"/>
        </w:rPr>
        <w:t>{</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t>if (viewpoint_idc == 2)</w:t>
      </w:r>
      <w:r w:rsidRPr="008F6368">
        <w:rPr>
          <w:rFonts w:ascii="Courier" w:eastAsia="Times New Roman" w:hAnsi="Courier"/>
          <w:noProof/>
          <w:sz w:val="20"/>
          <w:lang w:val="en-GB" w:eastAsia="zh-CN"/>
        </w:rPr>
        <w:br/>
      </w:r>
      <w:r w:rsidRPr="008F6368">
        <w:rPr>
          <w:rFonts w:ascii="Courier" w:eastAsia="Times New Roman" w:hAnsi="Courier"/>
          <w:noProof/>
          <w:sz w:val="20"/>
          <w:lang w:val="en-GB" w:eastAsia="zh-CN"/>
        </w:rPr>
        <w:tab/>
      </w:r>
      <w:r w:rsidRPr="008F6368">
        <w:rPr>
          <w:rFonts w:ascii="Courier" w:eastAsia="Times New Roman" w:hAnsi="Courier"/>
          <w:noProof/>
          <w:sz w:val="20"/>
          <w:lang w:val="en-GB" w:eastAsia="zh-CN"/>
        </w:rPr>
        <w:tab/>
        <w:t>unsigned int(32) viewpoint_id;</w:t>
      </w:r>
      <w:r w:rsidRPr="008F6368">
        <w:rPr>
          <w:rFonts w:ascii="Courier" w:eastAsia="Times New Roman" w:hAnsi="Courier"/>
          <w:noProof/>
          <w:sz w:val="20"/>
          <w:lang w:val="en-GB" w:eastAsia="zh-CN"/>
        </w:rPr>
        <w:br/>
        <w:t>}</w:t>
      </w:r>
    </w:p>
    <w:p w14:paraId="350BE704" w14:textId="77777777" w:rsidR="008F6368" w:rsidRPr="008F6368" w:rsidRDefault="008F6368" w:rsidP="008F636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jc w:val="left"/>
        <w:rPr>
          <w:rFonts w:ascii="Courier" w:eastAsia="Times New Roman" w:hAnsi="Courier"/>
          <w:noProof/>
          <w:sz w:val="20"/>
          <w:szCs w:val="20"/>
          <w:highlight w:val="green"/>
          <w:lang w:val="en-GB"/>
        </w:rPr>
      </w:pPr>
    </w:p>
    <w:p w14:paraId="24AA5C0C" w14:textId="77777777" w:rsidR="008F6368" w:rsidRPr="008F6368" w:rsidRDefault="008F6368" w:rsidP="008F636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ind w:left="360"/>
        <w:jc w:val="left"/>
        <w:rPr>
          <w:rFonts w:ascii="Courier" w:eastAsia="Times New Roman" w:hAnsi="Courier"/>
          <w:noProof/>
          <w:sz w:val="20"/>
          <w:szCs w:val="20"/>
          <w:lang w:val="en-GB"/>
        </w:rPr>
      </w:pPr>
      <w:r w:rsidRPr="008F6368">
        <w:rPr>
          <w:rFonts w:ascii="Courier" w:eastAsia="Times New Roman" w:hAnsi="Courier"/>
          <w:noProof/>
          <w:sz w:val="20"/>
          <w:szCs w:val="20"/>
          <w:highlight w:val="green"/>
          <w:lang w:val="en-GB"/>
        </w:rPr>
        <w:t>aligned(8) SphereRegionSample() {</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t xml:space="preserve">for (i = 0; i &lt; num_regions; i++) </w:t>
      </w:r>
      <w:r w:rsidRPr="008F6368">
        <w:rPr>
          <w:rFonts w:ascii="Courier" w:eastAsia="Times New Roman" w:hAnsi="Courier"/>
          <w:noProof/>
          <w:sz w:val="20"/>
          <w:szCs w:val="20"/>
          <w:highlight w:val="green"/>
          <w:lang w:val="en-GB"/>
        </w:rPr>
        <w:br/>
      </w:r>
      <w:r w:rsidRPr="008F6368">
        <w:rPr>
          <w:rFonts w:ascii="Courier" w:eastAsia="Times New Roman" w:hAnsi="Courier"/>
          <w:noProof/>
          <w:sz w:val="20"/>
          <w:szCs w:val="20"/>
          <w:highlight w:val="green"/>
          <w:lang w:val="en-GB"/>
        </w:rPr>
        <w:tab/>
      </w:r>
      <w:r w:rsidRPr="008F6368">
        <w:rPr>
          <w:rFonts w:ascii="Courier" w:eastAsia="Times New Roman" w:hAnsi="Courier"/>
          <w:noProof/>
          <w:sz w:val="20"/>
          <w:szCs w:val="20"/>
          <w:highlight w:val="green"/>
          <w:lang w:val="en-GB"/>
        </w:rPr>
        <w:tab/>
        <w:t>SphereRegionStruct(dynamic_range_flag, 1);</w:t>
      </w:r>
      <w:r w:rsidRPr="008F6368">
        <w:rPr>
          <w:rFonts w:ascii="Courier" w:eastAsia="Times New Roman" w:hAnsi="Courier"/>
          <w:noProof/>
          <w:sz w:val="20"/>
          <w:szCs w:val="20"/>
          <w:highlight w:val="green"/>
          <w:lang w:val="en-GB"/>
        </w:rPr>
        <w:br/>
        <w:t>}</w:t>
      </w:r>
    </w:p>
    <w:p w14:paraId="3699F8CC"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jc w:val="left"/>
        <w:rPr>
          <w:rFonts w:ascii="Courier" w:eastAsia="Times New Roman" w:hAnsi="Courier"/>
          <w:noProof/>
          <w:sz w:val="20"/>
          <w:lang w:val="en-GB" w:eastAsia="zh-CN"/>
        </w:rPr>
      </w:pPr>
    </w:p>
    <w:p w14:paraId="4BEA8C0A" w14:textId="77777777" w:rsidR="008F6368" w:rsidRPr="008F6368" w:rsidRDefault="008F6368" w:rsidP="008F6368">
      <w:pPr>
        <w:keepLines/>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before="60"/>
        <w:ind w:left="408"/>
        <w:jc w:val="left"/>
        <w:rPr>
          <w:rFonts w:ascii="Courier" w:eastAsia="Times New Roman" w:hAnsi="Courier" w:cs="Arial"/>
          <w:noProof/>
          <w:sz w:val="20"/>
          <w:szCs w:val="20"/>
          <w:lang w:val="en-GB"/>
        </w:rPr>
      </w:pPr>
      <w:r w:rsidRPr="008F6368">
        <w:rPr>
          <w:rFonts w:ascii="Courier" w:eastAsia="Times New Roman" w:hAnsi="Courier" w:cs="Arial"/>
          <w:noProof/>
          <w:sz w:val="20"/>
          <w:szCs w:val="20"/>
          <w:highlight w:val="green"/>
          <w:lang w:val="en-GB"/>
        </w:rPr>
        <w:t>aligned(8) SphereRegionStruct(range_included_flag, interpolate_included_flag) {</w:t>
      </w:r>
      <w:r w:rsidRPr="008F6368">
        <w:rPr>
          <w:rFonts w:ascii="Courier" w:eastAsia="Times New Roman" w:hAnsi="Courier" w:cs="Arial"/>
          <w:noProof/>
          <w:sz w:val="20"/>
          <w:szCs w:val="20"/>
          <w:highlight w:val="green"/>
          <w:lang w:val="en-GB"/>
        </w:rPr>
        <w:br/>
      </w:r>
      <w:r w:rsidRPr="008F6368">
        <w:rPr>
          <w:rFonts w:ascii="Courier" w:eastAsia="Times New Roman" w:hAnsi="Courier" w:cs="Arial"/>
          <w:noProof/>
          <w:sz w:val="20"/>
          <w:szCs w:val="20"/>
          <w:highlight w:val="green"/>
          <w:lang w:val="en-GB"/>
        </w:rPr>
        <w:tab/>
        <w:t>signed int(32) centre_azimuth;</w:t>
      </w:r>
      <w:r w:rsidRPr="008F6368">
        <w:rPr>
          <w:rFonts w:ascii="Courier" w:eastAsia="Times New Roman" w:hAnsi="Courier" w:cs="Arial"/>
          <w:noProof/>
          <w:sz w:val="20"/>
          <w:szCs w:val="20"/>
          <w:highlight w:val="green"/>
          <w:lang w:val="en-GB"/>
        </w:rPr>
        <w:br/>
      </w:r>
      <w:r w:rsidRPr="008F6368">
        <w:rPr>
          <w:rFonts w:ascii="Courier" w:eastAsia="Times New Roman" w:hAnsi="Courier" w:cs="Arial"/>
          <w:noProof/>
          <w:sz w:val="20"/>
          <w:szCs w:val="20"/>
          <w:highlight w:val="green"/>
          <w:lang w:val="en-GB"/>
        </w:rPr>
        <w:tab/>
        <w:t>signed int(32) centre_elevation;</w:t>
      </w:r>
      <w:r w:rsidRPr="008F6368">
        <w:rPr>
          <w:rFonts w:ascii="Courier" w:eastAsia="Arial" w:hAnsi="Courier" w:cs="Arial" w:hint="eastAsia"/>
          <w:noProof/>
          <w:sz w:val="20"/>
          <w:szCs w:val="20"/>
          <w:highlight w:val="green"/>
          <w:lang w:val="en-GB" w:eastAsia="ko-KR"/>
        </w:rPr>
        <w:br/>
      </w:r>
      <w:r w:rsidRPr="008F6368">
        <w:rPr>
          <w:rFonts w:ascii="Courier" w:eastAsia="Arial" w:hAnsi="Courier" w:cs="Arial" w:hint="eastAsia"/>
          <w:noProof/>
          <w:sz w:val="20"/>
          <w:szCs w:val="20"/>
          <w:highlight w:val="green"/>
          <w:lang w:val="en-GB" w:eastAsia="ko-KR"/>
        </w:rPr>
        <w:tab/>
      </w:r>
      <w:r w:rsidRPr="008F6368">
        <w:rPr>
          <w:rFonts w:ascii="Courier" w:eastAsia="Arial" w:hAnsi="Courier" w:cs="Arial"/>
          <w:noProof/>
          <w:sz w:val="20"/>
          <w:szCs w:val="20"/>
          <w:highlight w:val="green"/>
          <w:lang w:val="en-GB" w:eastAsia="ko-KR"/>
        </w:rPr>
        <w:t>signed</w:t>
      </w:r>
      <w:r w:rsidRPr="008F6368">
        <w:rPr>
          <w:rFonts w:ascii="Courier" w:eastAsia="Arial" w:hAnsi="Courier" w:cs="Arial" w:hint="eastAsia"/>
          <w:noProof/>
          <w:sz w:val="20"/>
          <w:szCs w:val="20"/>
          <w:highlight w:val="green"/>
          <w:lang w:val="en-GB" w:eastAsia="ko-KR"/>
        </w:rPr>
        <w:t xml:space="preserve"> int(</w:t>
      </w:r>
      <w:r w:rsidRPr="008F6368">
        <w:rPr>
          <w:rFonts w:ascii="Courier" w:eastAsia="Arial" w:hAnsi="Courier" w:cs="Arial"/>
          <w:noProof/>
          <w:sz w:val="20"/>
          <w:szCs w:val="20"/>
          <w:highlight w:val="green"/>
          <w:lang w:val="en-GB" w:eastAsia="ko-KR"/>
        </w:rPr>
        <w:t>32</w:t>
      </w:r>
      <w:r w:rsidRPr="008F6368">
        <w:rPr>
          <w:rFonts w:ascii="Courier" w:eastAsia="Arial" w:hAnsi="Courier" w:cs="Arial" w:hint="eastAsia"/>
          <w:noProof/>
          <w:sz w:val="20"/>
          <w:szCs w:val="20"/>
          <w:highlight w:val="green"/>
          <w:lang w:val="en-GB" w:eastAsia="ko-KR"/>
        </w:rPr>
        <w:t>) centre_</w:t>
      </w:r>
      <w:r w:rsidRPr="008F6368">
        <w:rPr>
          <w:rFonts w:ascii="Courier" w:eastAsia="Arial" w:hAnsi="Courier" w:cs="Arial"/>
          <w:noProof/>
          <w:sz w:val="20"/>
          <w:szCs w:val="20"/>
          <w:highlight w:val="green"/>
          <w:lang w:val="en-GB" w:eastAsia="ko-KR"/>
        </w:rPr>
        <w:t>tilt</w:t>
      </w:r>
      <w:r w:rsidRPr="008F6368">
        <w:rPr>
          <w:rFonts w:ascii="Courier" w:eastAsia="Arial" w:hAnsi="Courier" w:cs="Arial" w:hint="eastAsia"/>
          <w:noProof/>
          <w:sz w:val="20"/>
          <w:szCs w:val="20"/>
          <w:highlight w:val="green"/>
          <w:lang w:val="en-GB" w:eastAsia="ko-KR"/>
        </w:rPr>
        <w:t>;</w:t>
      </w:r>
      <w:r w:rsidRPr="008F6368">
        <w:rPr>
          <w:rFonts w:ascii="Courier" w:eastAsia="Times New Roman" w:hAnsi="Courier" w:cs="Arial"/>
          <w:noProof/>
          <w:sz w:val="20"/>
          <w:szCs w:val="20"/>
          <w:highlight w:val="green"/>
          <w:lang w:val="en-GB"/>
        </w:rPr>
        <w:br/>
      </w:r>
      <w:r w:rsidRPr="008F6368">
        <w:rPr>
          <w:rFonts w:ascii="Courier" w:eastAsia="Times New Roman" w:hAnsi="Courier" w:cs="Arial"/>
          <w:noProof/>
          <w:sz w:val="20"/>
          <w:szCs w:val="20"/>
          <w:highlight w:val="green"/>
          <w:lang w:val="en-GB"/>
        </w:rPr>
        <w:tab/>
        <w:t>if (range_included_flag) {</w:t>
      </w:r>
      <w:r w:rsidRPr="008F6368">
        <w:rPr>
          <w:rFonts w:ascii="Courier" w:eastAsia="Times New Roman" w:hAnsi="Courier" w:cs="Arial"/>
          <w:noProof/>
          <w:sz w:val="20"/>
          <w:szCs w:val="20"/>
          <w:highlight w:val="green"/>
          <w:lang w:val="en-GB"/>
        </w:rPr>
        <w:br/>
      </w:r>
      <w:r w:rsidRPr="008F6368">
        <w:rPr>
          <w:rFonts w:ascii="Courier" w:eastAsia="Times New Roman" w:hAnsi="Courier" w:cs="Arial"/>
          <w:noProof/>
          <w:sz w:val="20"/>
          <w:szCs w:val="20"/>
          <w:highlight w:val="green"/>
          <w:lang w:val="en-GB"/>
        </w:rPr>
        <w:tab/>
      </w:r>
      <w:r w:rsidRPr="008F6368">
        <w:rPr>
          <w:rFonts w:ascii="Courier" w:eastAsia="Times New Roman" w:hAnsi="Courier" w:cs="Arial"/>
          <w:noProof/>
          <w:sz w:val="20"/>
          <w:szCs w:val="20"/>
          <w:highlight w:val="green"/>
          <w:lang w:val="en-GB"/>
        </w:rPr>
        <w:tab/>
        <w:t xml:space="preserve">unsigned int(32) </w:t>
      </w:r>
      <w:r w:rsidRPr="008F6368">
        <w:rPr>
          <w:rFonts w:ascii="Courier" w:hAnsi="Courier" w:cs="Arial"/>
          <w:noProof/>
          <w:sz w:val="20"/>
          <w:szCs w:val="20"/>
          <w:highlight w:val="green"/>
        </w:rPr>
        <w:t>azimuth</w:t>
      </w:r>
      <w:r w:rsidRPr="008F6368">
        <w:rPr>
          <w:rFonts w:ascii="Courier" w:eastAsia="Times New Roman" w:hAnsi="Courier" w:cs="Courier New"/>
          <w:noProof/>
          <w:sz w:val="20"/>
          <w:szCs w:val="20"/>
          <w:highlight w:val="green"/>
          <w:lang w:val="en-GB"/>
        </w:rPr>
        <w:t>_range;</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r>
      <w:r w:rsidRPr="008F6368">
        <w:rPr>
          <w:rFonts w:ascii="Courier" w:eastAsia="Times New Roman" w:hAnsi="Courier" w:cs="Courier New"/>
          <w:noProof/>
          <w:sz w:val="20"/>
          <w:szCs w:val="20"/>
          <w:highlight w:val="green"/>
          <w:lang w:val="en-GB"/>
        </w:rPr>
        <w:tab/>
        <w:t>unsigned int(32) elevation_range;</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t>}</w:t>
      </w:r>
      <w:r w:rsidRPr="008F6368">
        <w:rPr>
          <w:rFonts w:ascii="Courier" w:eastAsia="Times New Roman" w:hAnsi="Courier" w:cs="Arial"/>
          <w:noProof/>
          <w:sz w:val="20"/>
          <w:szCs w:val="20"/>
          <w:highlight w:val="green"/>
          <w:lang w:val="en-GB"/>
        </w:rPr>
        <w:br/>
      </w:r>
      <w:r w:rsidRPr="008F6368">
        <w:rPr>
          <w:rFonts w:ascii="Courier" w:eastAsia="Times New Roman" w:hAnsi="Courier" w:cs="Arial"/>
          <w:noProof/>
          <w:sz w:val="20"/>
          <w:szCs w:val="20"/>
          <w:highlight w:val="green"/>
          <w:lang w:val="en-GB"/>
        </w:rPr>
        <w:tab/>
        <w:t>if (interpolate_included_flag) {</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r>
      <w:r w:rsidRPr="008F6368">
        <w:rPr>
          <w:rFonts w:ascii="Courier" w:eastAsia="Times New Roman" w:hAnsi="Courier" w:cs="Courier New"/>
          <w:noProof/>
          <w:sz w:val="20"/>
          <w:szCs w:val="20"/>
          <w:highlight w:val="green"/>
          <w:lang w:val="en-GB"/>
        </w:rPr>
        <w:tab/>
        <w:t>unsigned int(1) interpolate;</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r>
      <w:r w:rsidRPr="008F6368">
        <w:rPr>
          <w:rFonts w:ascii="Courier" w:eastAsia="Times New Roman" w:hAnsi="Courier" w:cs="Courier New"/>
          <w:noProof/>
          <w:sz w:val="20"/>
          <w:szCs w:val="20"/>
          <w:highlight w:val="green"/>
          <w:lang w:val="en-GB"/>
        </w:rPr>
        <w:tab/>
        <w:t>bit(7) reserved = 0;</w:t>
      </w:r>
      <w:r w:rsidRPr="008F6368">
        <w:rPr>
          <w:rFonts w:ascii="Courier" w:eastAsia="Times New Roman" w:hAnsi="Courier" w:cs="Courier New"/>
          <w:noProof/>
          <w:sz w:val="20"/>
          <w:szCs w:val="20"/>
          <w:highlight w:val="green"/>
          <w:lang w:val="en-GB"/>
        </w:rPr>
        <w:br/>
      </w:r>
      <w:r w:rsidRPr="008F6368">
        <w:rPr>
          <w:rFonts w:ascii="Courier" w:eastAsia="Times New Roman" w:hAnsi="Courier" w:cs="Courier New"/>
          <w:noProof/>
          <w:sz w:val="20"/>
          <w:szCs w:val="20"/>
          <w:highlight w:val="green"/>
          <w:lang w:val="en-GB"/>
        </w:rPr>
        <w:tab/>
        <w:t>}</w:t>
      </w:r>
      <w:r w:rsidRPr="008F6368">
        <w:rPr>
          <w:rFonts w:ascii="Courier" w:eastAsia="Times New Roman" w:hAnsi="Courier" w:cs="Courier New"/>
          <w:noProof/>
          <w:sz w:val="20"/>
          <w:szCs w:val="20"/>
          <w:highlight w:val="green"/>
          <w:lang w:val="en-GB"/>
        </w:rPr>
        <w:br/>
        <w:t>}</w:t>
      </w:r>
    </w:p>
    <w:p w14:paraId="000B44FC"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p>
    <w:p w14:paraId="4B6239DC" w14:textId="77777777" w:rsidR="008F6368" w:rsidRPr="008F6368" w:rsidRDefault="008F6368" w:rsidP="008F6368">
      <w:pPr>
        <w:keepLines/>
        <w:tabs>
          <w:tab w:val="left" w:pos="360"/>
          <w:tab w:val="left" w:pos="720"/>
          <w:tab w:val="left" w:pos="1080"/>
          <w:tab w:val="left" w:pos="1800"/>
          <w:tab w:val="left" w:pos="2160"/>
          <w:tab w:val="left" w:pos="2520"/>
          <w:tab w:val="left" w:pos="2880"/>
          <w:tab w:val="left" w:pos="3240"/>
          <w:tab w:val="left" w:pos="3600"/>
          <w:tab w:val="left" w:pos="3960"/>
          <w:tab w:val="left" w:pos="4320"/>
        </w:tabs>
        <w:spacing w:before="60"/>
        <w:ind w:left="312"/>
        <w:jc w:val="left"/>
        <w:rPr>
          <w:rFonts w:ascii="Courier" w:eastAsia="Times New Roman" w:hAnsi="Courier"/>
          <w:noProof/>
          <w:sz w:val="20"/>
          <w:lang w:val="en-GB" w:eastAsia="zh-CN"/>
        </w:rPr>
      </w:pPr>
    </w:p>
    <w:p w14:paraId="12527D40" w14:textId="77777777" w:rsidR="008F6368" w:rsidRPr="008F6368" w:rsidRDefault="008F6368" w:rsidP="00476255">
      <w:pPr>
        <w:keepNext/>
        <w:keepLines/>
        <w:widowControl w:val="0"/>
        <w:numPr>
          <w:ilvl w:val="3"/>
          <w:numId w:val="11"/>
        </w:numPr>
        <w:autoSpaceDE w:val="0"/>
        <w:autoSpaceDN w:val="0"/>
        <w:spacing w:before="0" w:after="0" w:line="240" w:lineRule="atLeast"/>
        <w:ind w:left="1176"/>
        <w:jc w:val="left"/>
        <w:outlineLvl w:val="3"/>
        <w:rPr>
          <w:rFonts w:eastAsia="Times New Roman"/>
          <w:b/>
          <w:spacing w:val="5"/>
          <w:kern w:val="20"/>
          <w:sz w:val="20"/>
        </w:rPr>
      </w:pPr>
      <w:r w:rsidRPr="008F6368">
        <w:rPr>
          <w:rFonts w:eastAsia="Times New Roman"/>
          <w:b/>
          <w:spacing w:val="5"/>
          <w:kern w:val="20"/>
          <w:sz w:val="20"/>
        </w:rPr>
        <w:t>Sample semantics</w:t>
      </w:r>
    </w:p>
    <w:p w14:paraId="019BB694" w14:textId="77777777" w:rsidR="008F6368" w:rsidRPr="008F6368" w:rsidRDefault="008F6368" w:rsidP="008F6368">
      <w:pPr>
        <w:spacing w:before="0" w:after="160"/>
        <w:ind w:left="312"/>
        <w:rPr>
          <w:rFonts w:eastAsia="Candara"/>
          <w:sz w:val="20"/>
          <w:szCs w:val="20"/>
          <w:lang w:val="en-CA"/>
        </w:rPr>
      </w:pPr>
      <w:r w:rsidRPr="008F6368">
        <w:rPr>
          <w:rFonts w:ascii="Courier" w:eastAsia="Candara" w:hAnsi="Courier"/>
          <w:sz w:val="20"/>
          <w:szCs w:val="20"/>
          <w:lang w:val="en-CA"/>
        </w:rPr>
        <w:t>shape_type</w:t>
      </w:r>
      <w:r w:rsidRPr="008F6368">
        <w:rPr>
          <w:rFonts w:eastAsia="Candara"/>
          <w:sz w:val="20"/>
          <w:szCs w:val="20"/>
          <w:lang w:val="en-CA"/>
        </w:rPr>
        <w:t xml:space="preserve"> shall be equal to 0 in the </w:t>
      </w:r>
      <w:r w:rsidRPr="008F6368">
        <w:rPr>
          <w:rFonts w:ascii="Courier" w:eastAsia="Candara" w:hAnsi="Courier"/>
          <w:sz w:val="20"/>
          <w:szCs w:val="20"/>
          <w:lang w:val="en-CA"/>
        </w:rPr>
        <w:t>SphereRegionConfigBox</w:t>
      </w:r>
      <w:r w:rsidRPr="008F6368">
        <w:rPr>
          <w:rFonts w:eastAsia="Candara"/>
          <w:sz w:val="20"/>
          <w:szCs w:val="20"/>
          <w:lang w:val="en-CA"/>
        </w:rPr>
        <w:t xml:space="preserve"> of the sample entry.</w:t>
      </w:r>
    </w:p>
    <w:p w14:paraId="4DB7F354" w14:textId="77777777" w:rsidR="008F6368" w:rsidRPr="008F6368" w:rsidRDefault="008F6368" w:rsidP="008F6368">
      <w:pPr>
        <w:spacing w:before="0" w:after="160"/>
        <w:ind w:left="312"/>
        <w:rPr>
          <w:rFonts w:eastAsia="Candara"/>
          <w:sz w:val="20"/>
          <w:szCs w:val="20"/>
          <w:lang w:val="en-CA"/>
        </w:rPr>
      </w:pPr>
      <w:r w:rsidRPr="008F6368">
        <w:rPr>
          <w:rFonts w:ascii="Courier" w:eastAsia="Candara" w:hAnsi="Courier"/>
          <w:sz w:val="20"/>
          <w:szCs w:val="20"/>
          <w:lang w:val="en-CA"/>
        </w:rPr>
        <w:t>static_azimuth_range</w:t>
      </w:r>
      <w:r w:rsidRPr="008F6368">
        <w:rPr>
          <w:rFonts w:eastAsia="Candara"/>
          <w:sz w:val="20"/>
          <w:szCs w:val="20"/>
          <w:lang w:val="en-CA"/>
        </w:rPr>
        <w:t xml:space="preserve"> and </w:t>
      </w:r>
      <w:r w:rsidRPr="008F6368">
        <w:rPr>
          <w:rFonts w:ascii="Courier" w:eastAsia="Candara" w:hAnsi="Courier"/>
          <w:sz w:val="20"/>
          <w:szCs w:val="20"/>
          <w:lang w:val="en-CA"/>
        </w:rPr>
        <w:t>static_elevation_range</w:t>
      </w:r>
      <w:r w:rsidRPr="008F6368">
        <w:rPr>
          <w:rFonts w:eastAsia="Candara"/>
          <w:sz w:val="20"/>
          <w:szCs w:val="20"/>
          <w:lang w:val="en-CA"/>
        </w:rPr>
        <w:t xml:space="preserve">, when present, or </w:t>
      </w:r>
      <w:r w:rsidRPr="008F6368">
        <w:rPr>
          <w:rFonts w:ascii="Courier" w:eastAsia="Candara" w:hAnsi="Courier"/>
          <w:sz w:val="20"/>
          <w:szCs w:val="20"/>
          <w:lang w:val="en-CA"/>
        </w:rPr>
        <w:t>azimuth_range</w:t>
      </w:r>
      <w:r w:rsidRPr="008F6368">
        <w:rPr>
          <w:rFonts w:eastAsia="Candara"/>
          <w:sz w:val="20"/>
          <w:szCs w:val="20"/>
          <w:lang w:val="en-CA"/>
        </w:rPr>
        <w:t xml:space="preserve"> and </w:t>
      </w:r>
      <w:r w:rsidRPr="008F6368">
        <w:rPr>
          <w:rFonts w:ascii="Courier" w:eastAsia="Candara" w:hAnsi="Courier"/>
          <w:sz w:val="20"/>
          <w:szCs w:val="20"/>
          <w:lang w:val="en-CA"/>
        </w:rPr>
        <w:t>elevation_range</w:t>
      </w:r>
      <w:r w:rsidRPr="008F6368">
        <w:rPr>
          <w:rFonts w:eastAsia="Candara"/>
          <w:sz w:val="20"/>
          <w:szCs w:val="20"/>
          <w:lang w:val="en-CA"/>
        </w:rPr>
        <w:t>, when present, indicate the azimuth and elevation ranges, respectively, of the recommended viewport.</w:t>
      </w:r>
    </w:p>
    <w:p w14:paraId="24FEB3C3" w14:textId="77777777" w:rsidR="008F6368" w:rsidRPr="008F6368" w:rsidRDefault="008F6368" w:rsidP="008F6368">
      <w:pPr>
        <w:spacing w:before="0" w:after="160"/>
        <w:ind w:left="312"/>
        <w:rPr>
          <w:noProof/>
          <w:sz w:val="20"/>
          <w:szCs w:val="20"/>
        </w:rPr>
      </w:pPr>
      <w:bookmarkStart w:id="340" w:name="_Hlk490733007"/>
      <w:r w:rsidRPr="008F6368">
        <w:rPr>
          <w:rFonts w:ascii="Courier" w:eastAsia="Candara" w:hAnsi="Courier"/>
          <w:sz w:val="20"/>
          <w:szCs w:val="20"/>
          <w:lang w:val="en-CA"/>
        </w:rPr>
        <w:t>centre_azimuth</w:t>
      </w:r>
      <w:r w:rsidRPr="008F6368">
        <w:rPr>
          <w:rFonts w:eastAsia="Candara"/>
          <w:sz w:val="20"/>
          <w:szCs w:val="20"/>
          <w:lang w:val="en-CA"/>
        </w:rPr>
        <w:t xml:space="preserve"> and </w:t>
      </w:r>
      <w:r w:rsidRPr="008F6368">
        <w:rPr>
          <w:rFonts w:ascii="Courier" w:eastAsia="Candara" w:hAnsi="Courier"/>
          <w:sz w:val="20"/>
          <w:szCs w:val="20"/>
          <w:lang w:val="en-CA"/>
        </w:rPr>
        <w:t>centre_elevation</w:t>
      </w:r>
      <w:r w:rsidRPr="008F6368">
        <w:rPr>
          <w:rFonts w:eastAsia="Candara"/>
          <w:sz w:val="20"/>
          <w:szCs w:val="20"/>
          <w:lang w:val="en-CA"/>
        </w:rPr>
        <w:t xml:space="preserve"> indicate the centre point of the recommended viewport relative to the global coordinate axes.</w:t>
      </w:r>
      <w:bookmarkEnd w:id="340"/>
      <w:r w:rsidRPr="008F6368">
        <w:rPr>
          <w:noProof/>
          <w:sz w:val="20"/>
          <w:szCs w:val="20"/>
        </w:rPr>
        <w:t xml:space="preserve"> </w:t>
      </w:r>
      <w:r w:rsidRPr="008F6368">
        <w:rPr>
          <w:rFonts w:ascii="Courier" w:hAnsi="Courier"/>
          <w:noProof/>
          <w:sz w:val="20"/>
          <w:szCs w:val="20"/>
        </w:rPr>
        <w:t>centre_tilt</w:t>
      </w:r>
      <w:r w:rsidRPr="008F6368">
        <w:rPr>
          <w:noProof/>
          <w:sz w:val="20"/>
          <w:szCs w:val="20"/>
        </w:rPr>
        <w:t xml:space="preserve"> indicates the tilt angle of the recommended viewport.</w:t>
      </w:r>
      <w:bookmarkStart w:id="341" w:name="_Toc472672515"/>
      <w:bookmarkStart w:id="342" w:name="_Toc472672516"/>
      <w:bookmarkStart w:id="343" w:name="_Toc472672517"/>
      <w:bookmarkStart w:id="344" w:name="_Toc472672518"/>
      <w:bookmarkStart w:id="345" w:name="_Toc472672519"/>
      <w:bookmarkStart w:id="346" w:name="_Toc472672520"/>
      <w:bookmarkStart w:id="347" w:name="_Toc472672521"/>
      <w:bookmarkStart w:id="348" w:name="_Toc472672522"/>
      <w:bookmarkStart w:id="349" w:name="_Toc472672523"/>
      <w:bookmarkStart w:id="350" w:name="_Toc472672524"/>
      <w:bookmarkStart w:id="351" w:name="_Toc472672525"/>
      <w:bookmarkStart w:id="352" w:name="_Toc472672526"/>
      <w:bookmarkStart w:id="353" w:name="_Toc455482116"/>
      <w:bookmarkStart w:id="354" w:name="_Toc455482117"/>
      <w:bookmarkStart w:id="355" w:name="_Toc454997851"/>
      <w:bookmarkStart w:id="356" w:name="_Toc455152374"/>
      <w:bookmarkStart w:id="357" w:name="_Toc454997852"/>
      <w:bookmarkStart w:id="358" w:name="_Toc455152375"/>
      <w:bookmarkStart w:id="359" w:name="_Toc454997853"/>
      <w:bookmarkStart w:id="360" w:name="_Toc455152376"/>
      <w:bookmarkStart w:id="361" w:name="_Toc454997854"/>
      <w:bookmarkStart w:id="362" w:name="_Toc455152377"/>
      <w:bookmarkStart w:id="363" w:name="_Toc454997855"/>
      <w:bookmarkStart w:id="364" w:name="_Toc455152378"/>
      <w:bookmarkStart w:id="365" w:name="_Toc454997856"/>
      <w:bookmarkStart w:id="366" w:name="_Toc455152379"/>
      <w:bookmarkStart w:id="367" w:name="_Toc454997857"/>
      <w:bookmarkStart w:id="368" w:name="_Toc455152380"/>
      <w:bookmarkStart w:id="369" w:name="_Toc480808728"/>
      <w:bookmarkStart w:id="370" w:name="_Toc481048557"/>
      <w:bookmarkStart w:id="371" w:name="_Toc481048857"/>
      <w:bookmarkStart w:id="372" w:name="_Toc481049157"/>
      <w:bookmarkStart w:id="373" w:name="_Toc481049457"/>
      <w:bookmarkStart w:id="374" w:name="_Toc481049926"/>
      <w:bookmarkStart w:id="375" w:name="_Toc481050765"/>
      <w:bookmarkStart w:id="376" w:name="_Toc480808729"/>
      <w:bookmarkStart w:id="377" w:name="_Toc481048558"/>
      <w:bookmarkStart w:id="378" w:name="_Toc481048858"/>
      <w:bookmarkStart w:id="379" w:name="_Toc481049158"/>
      <w:bookmarkStart w:id="380" w:name="_Toc481049458"/>
      <w:bookmarkStart w:id="381" w:name="_Toc481049927"/>
      <w:bookmarkStart w:id="382" w:name="_Toc481050766"/>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14:paraId="5A430167" w14:textId="77777777" w:rsidR="008F6368" w:rsidRPr="008F6368" w:rsidRDefault="008F6368" w:rsidP="008F6368">
      <w:pPr>
        <w:spacing w:before="0" w:after="160"/>
        <w:ind w:left="312"/>
        <w:rPr>
          <w:noProof/>
          <w:sz w:val="20"/>
          <w:szCs w:val="20"/>
        </w:rPr>
      </w:pPr>
      <w:r w:rsidRPr="008F6368">
        <w:rPr>
          <w:rFonts w:ascii="Courier" w:eastAsia="Malgun Gothic" w:hAnsi="Courier"/>
          <w:noProof/>
          <w:sz w:val="20"/>
          <w:szCs w:val="20"/>
          <w:lang w:eastAsia="zh-CN"/>
        </w:rPr>
        <w:t>viewpoint_id</w:t>
      </w:r>
      <w:r w:rsidRPr="008F6368">
        <w:rPr>
          <w:rFonts w:eastAsia="Malgun Gothic"/>
          <w:bCs/>
          <w:sz w:val="20"/>
          <w:szCs w:val="20"/>
          <w:lang w:val="en-CA" w:eastAsia="zh-CN"/>
        </w:rPr>
        <w:t xml:space="preserve"> specifies </w:t>
      </w:r>
      <w:r w:rsidRPr="008F6368">
        <w:rPr>
          <w:rFonts w:eastAsia="Candara"/>
          <w:sz w:val="20"/>
          <w:szCs w:val="20"/>
        </w:rPr>
        <w:t>the viewpoint identifier of the viewpoint that contains the recommended viewport</w:t>
      </w:r>
      <w:r w:rsidRPr="008F6368">
        <w:rPr>
          <w:rFonts w:eastAsia="Malgun Gothic"/>
          <w:bCs/>
          <w:sz w:val="20"/>
          <w:szCs w:val="20"/>
          <w:lang w:val="en-CA" w:eastAsia="zh-CN"/>
        </w:rPr>
        <w:t>.</w:t>
      </w:r>
    </w:p>
    <w:p w14:paraId="5799A3C9"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3C2D27EB"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lang w:eastAsia="ko-KR"/>
        </w:rPr>
      </w:pPr>
      <w:bookmarkStart w:id="383" w:name="_Toc103703933"/>
      <w:bookmarkStart w:id="384" w:name="_Toc105688951"/>
      <w:bookmarkStart w:id="385" w:name="_Toc105689169"/>
      <w:bookmarkStart w:id="386" w:name="_Toc105689336"/>
      <w:bookmarkStart w:id="387" w:name="_Toc105689464"/>
      <w:bookmarkStart w:id="388" w:name="_Toc109574539"/>
      <w:bookmarkStart w:id="389" w:name="_Toc59439782"/>
      <w:bookmarkEnd w:id="383"/>
      <w:bookmarkEnd w:id="384"/>
      <w:bookmarkEnd w:id="385"/>
      <w:bookmarkEnd w:id="386"/>
      <w:bookmarkEnd w:id="387"/>
      <w:bookmarkEnd w:id="388"/>
    </w:p>
    <w:p w14:paraId="2B612A4E"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lang w:eastAsia="ko-KR"/>
        </w:rPr>
      </w:pPr>
      <w:bookmarkStart w:id="390" w:name="_Toc103703934"/>
      <w:bookmarkStart w:id="391" w:name="_Toc105688952"/>
      <w:bookmarkStart w:id="392" w:name="_Toc105689170"/>
      <w:bookmarkStart w:id="393" w:name="_Toc105689337"/>
      <w:bookmarkStart w:id="394" w:name="_Toc105689465"/>
      <w:bookmarkStart w:id="395" w:name="_Toc109574540"/>
      <w:bookmarkEnd w:id="390"/>
      <w:bookmarkEnd w:id="391"/>
      <w:bookmarkEnd w:id="392"/>
      <w:bookmarkEnd w:id="393"/>
      <w:bookmarkEnd w:id="394"/>
      <w:bookmarkEnd w:id="395"/>
    </w:p>
    <w:p w14:paraId="49A0B433" w14:textId="77777777" w:rsidR="008F6368" w:rsidRPr="008F6368" w:rsidRDefault="008F6368" w:rsidP="00476255">
      <w:pPr>
        <w:widowControl w:val="0"/>
        <w:numPr>
          <w:ilvl w:val="0"/>
          <w:numId w:val="11"/>
        </w:numPr>
        <w:autoSpaceDE w:val="0"/>
        <w:autoSpaceDN w:val="0"/>
        <w:spacing w:before="0" w:after="0"/>
        <w:jc w:val="left"/>
        <w:outlineLvl w:val="0"/>
        <w:rPr>
          <w:rFonts w:ascii="Arial" w:eastAsia="Arial" w:hAnsi="Arial" w:cs="Arial"/>
          <w:b/>
          <w:bCs/>
          <w:vanish/>
          <w:lang w:eastAsia="ko-KR"/>
        </w:rPr>
      </w:pPr>
      <w:bookmarkStart w:id="396" w:name="_Toc103703935"/>
      <w:bookmarkStart w:id="397" w:name="_Toc105688953"/>
      <w:bookmarkStart w:id="398" w:name="_Toc105689171"/>
      <w:bookmarkStart w:id="399" w:name="_Toc105689338"/>
      <w:bookmarkStart w:id="400" w:name="_Toc105689466"/>
      <w:bookmarkStart w:id="401" w:name="_Toc109574541"/>
      <w:bookmarkEnd w:id="396"/>
      <w:bookmarkEnd w:id="397"/>
      <w:bookmarkEnd w:id="398"/>
      <w:bookmarkEnd w:id="399"/>
      <w:bookmarkEnd w:id="400"/>
      <w:bookmarkEnd w:id="401"/>
    </w:p>
    <w:p w14:paraId="352DD568"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lang w:eastAsia="ko-KR"/>
        </w:rPr>
      </w:pPr>
      <w:bookmarkStart w:id="402" w:name="_Toc103703936"/>
      <w:bookmarkStart w:id="403" w:name="_Toc105688954"/>
      <w:bookmarkStart w:id="404" w:name="_Toc105689172"/>
      <w:bookmarkStart w:id="405" w:name="_Toc105689339"/>
      <w:bookmarkStart w:id="406" w:name="_Toc105689467"/>
      <w:bookmarkStart w:id="407" w:name="_Toc109574542"/>
      <w:bookmarkEnd w:id="402"/>
      <w:bookmarkEnd w:id="403"/>
      <w:bookmarkEnd w:id="404"/>
      <w:bookmarkEnd w:id="405"/>
      <w:bookmarkEnd w:id="406"/>
      <w:bookmarkEnd w:id="407"/>
    </w:p>
    <w:p w14:paraId="3A60B832"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lang w:eastAsia="ko-KR"/>
        </w:rPr>
      </w:pPr>
      <w:bookmarkStart w:id="408" w:name="_Toc103703937"/>
      <w:bookmarkStart w:id="409" w:name="_Toc105688955"/>
      <w:bookmarkStart w:id="410" w:name="_Toc105689173"/>
      <w:bookmarkStart w:id="411" w:name="_Toc105689340"/>
      <w:bookmarkStart w:id="412" w:name="_Toc105689468"/>
      <w:bookmarkStart w:id="413" w:name="_Toc109574543"/>
      <w:bookmarkEnd w:id="408"/>
      <w:bookmarkEnd w:id="409"/>
      <w:bookmarkEnd w:id="410"/>
      <w:bookmarkEnd w:id="411"/>
      <w:bookmarkEnd w:id="412"/>
      <w:bookmarkEnd w:id="413"/>
    </w:p>
    <w:p w14:paraId="2B871F98"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lang w:eastAsia="ko-KR"/>
        </w:rPr>
      </w:pPr>
      <w:bookmarkStart w:id="414" w:name="_Toc103703938"/>
      <w:bookmarkStart w:id="415" w:name="_Toc105688956"/>
      <w:bookmarkStart w:id="416" w:name="_Toc105689174"/>
      <w:bookmarkStart w:id="417" w:name="_Toc105689341"/>
      <w:bookmarkStart w:id="418" w:name="_Toc105689469"/>
      <w:bookmarkStart w:id="419" w:name="_Toc109574544"/>
      <w:bookmarkEnd w:id="414"/>
      <w:bookmarkEnd w:id="415"/>
      <w:bookmarkEnd w:id="416"/>
      <w:bookmarkEnd w:id="417"/>
      <w:bookmarkEnd w:id="418"/>
      <w:bookmarkEnd w:id="419"/>
    </w:p>
    <w:p w14:paraId="79D3E45B"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lang w:eastAsia="ko-KR"/>
        </w:rPr>
      </w:pPr>
      <w:bookmarkStart w:id="420" w:name="_Toc103703939"/>
      <w:bookmarkStart w:id="421" w:name="_Toc105688957"/>
      <w:bookmarkStart w:id="422" w:name="_Toc105689175"/>
      <w:bookmarkStart w:id="423" w:name="_Toc105689342"/>
      <w:bookmarkStart w:id="424" w:name="_Toc105689470"/>
      <w:bookmarkStart w:id="425" w:name="_Toc109574545"/>
      <w:bookmarkEnd w:id="420"/>
      <w:bookmarkEnd w:id="421"/>
      <w:bookmarkEnd w:id="422"/>
      <w:bookmarkEnd w:id="423"/>
      <w:bookmarkEnd w:id="424"/>
      <w:bookmarkEnd w:id="425"/>
    </w:p>
    <w:p w14:paraId="50EC649A"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lang w:eastAsia="ko-KR"/>
        </w:rPr>
      </w:pPr>
      <w:bookmarkStart w:id="426" w:name="_Toc103703940"/>
      <w:bookmarkStart w:id="427" w:name="_Toc105688958"/>
      <w:bookmarkStart w:id="428" w:name="_Toc105689176"/>
      <w:bookmarkStart w:id="429" w:name="_Toc105689343"/>
      <w:bookmarkStart w:id="430" w:name="_Toc105689471"/>
      <w:bookmarkStart w:id="431" w:name="_Toc109574546"/>
      <w:bookmarkEnd w:id="426"/>
      <w:bookmarkEnd w:id="427"/>
      <w:bookmarkEnd w:id="428"/>
      <w:bookmarkEnd w:id="429"/>
      <w:bookmarkEnd w:id="430"/>
      <w:bookmarkEnd w:id="431"/>
    </w:p>
    <w:p w14:paraId="17DC575E"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lang w:eastAsia="ko-KR"/>
        </w:rPr>
      </w:pPr>
      <w:bookmarkStart w:id="432" w:name="_Toc103703941"/>
      <w:bookmarkStart w:id="433" w:name="_Toc105688959"/>
      <w:bookmarkStart w:id="434" w:name="_Toc105689177"/>
      <w:bookmarkStart w:id="435" w:name="_Toc105689344"/>
      <w:bookmarkStart w:id="436" w:name="_Toc105689472"/>
      <w:bookmarkStart w:id="437" w:name="_Toc109574547"/>
      <w:bookmarkEnd w:id="432"/>
      <w:bookmarkEnd w:id="433"/>
      <w:bookmarkEnd w:id="434"/>
      <w:bookmarkEnd w:id="435"/>
      <w:bookmarkEnd w:id="436"/>
      <w:bookmarkEnd w:id="437"/>
    </w:p>
    <w:p w14:paraId="7B106871"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38" w:name="_Toc109574548"/>
      <w:bookmarkEnd w:id="389"/>
      <w:r w:rsidRPr="008F6368">
        <w:rPr>
          <w:rFonts w:cs="Arial"/>
          <w:b/>
          <w:bCs/>
          <w:kern w:val="32"/>
          <w:sz w:val="26"/>
          <w:szCs w:val="26"/>
          <w:lang w:eastAsia="ja-JP"/>
        </w:rPr>
        <w:t>Viewpoint</w:t>
      </w:r>
      <w:bookmarkEnd w:id="438"/>
    </w:p>
    <w:p w14:paraId="3F83B934"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val="en-CA" w:eastAsia="ja-JP"/>
        </w:rPr>
      </w:pPr>
    </w:p>
    <w:p w14:paraId="3B64C700"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439" w:name="_Toc103703943"/>
      <w:bookmarkStart w:id="440" w:name="_Toc105688961"/>
      <w:bookmarkStart w:id="441" w:name="_Toc105689179"/>
      <w:bookmarkStart w:id="442" w:name="_Toc105689346"/>
      <w:bookmarkStart w:id="443" w:name="_Toc105689474"/>
      <w:bookmarkStart w:id="444" w:name="_Toc109574549"/>
      <w:bookmarkStart w:id="445" w:name="_Ref44676346"/>
      <w:bookmarkStart w:id="446" w:name="_Toc59439805"/>
      <w:bookmarkEnd w:id="439"/>
      <w:bookmarkEnd w:id="440"/>
      <w:bookmarkEnd w:id="441"/>
      <w:bookmarkEnd w:id="442"/>
      <w:bookmarkEnd w:id="443"/>
      <w:bookmarkEnd w:id="444"/>
    </w:p>
    <w:p w14:paraId="24330CF0"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447" w:name="_Toc103703944"/>
      <w:bookmarkStart w:id="448" w:name="_Toc105688962"/>
      <w:bookmarkStart w:id="449" w:name="_Toc105689180"/>
      <w:bookmarkStart w:id="450" w:name="_Toc105689347"/>
      <w:bookmarkStart w:id="451" w:name="_Toc105689475"/>
      <w:bookmarkStart w:id="452" w:name="_Toc109574550"/>
      <w:bookmarkEnd w:id="447"/>
      <w:bookmarkEnd w:id="448"/>
      <w:bookmarkEnd w:id="449"/>
      <w:bookmarkEnd w:id="450"/>
      <w:bookmarkEnd w:id="451"/>
      <w:bookmarkEnd w:id="452"/>
    </w:p>
    <w:p w14:paraId="55842708"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453" w:name="_Toc103703945"/>
      <w:bookmarkStart w:id="454" w:name="_Toc105688963"/>
      <w:bookmarkStart w:id="455" w:name="_Toc105689181"/>
      <w:bookmarkStart w:id="456" w:name="_Toc105689348"/>
      <w:bookmarkStart w:id="457" w:name="_Toc105689476"/>
      <w:bookmarkStart w:id="458" w:name="_Toc109574551"/>
      <w:bookmarkEnd w:id="453"/>
      <w:bookmarkEnd w:id="454"/>
      <w:bookmarkEnd w:id="455"/>
      <w:bookmarkEnd w:id="456"/>
      <w:bookmarkEnd w:id="457"/>
      <w:bookmarkEnd w:id="458"/>
    </w:p>
    <w:p w14:paraId="49DA4190" w14:textId="77777777" w:rsidR="008F6368" w:rsidRPr="008F6368" w:rsidRDefault="008F6368" w:rsidP="00476255">
      <w:pPr>
        <w:keepNext/>
        <w:keepLines/>
        <w:widowControl w:val="0"/>
        <w:numPr>
          <w:ilvl w:val="1"/>
          <w:numId w:val="11"/>
        </w:numPr>
        <w:autoSpaceDE w:val="0"/>
        <w:autoSpaceDN w:val="0"/>
        <w:spacing w:before="40" w:after="0"/>
        <w:jc w:val="left"/>
        <w:outlineLvl w:val="1"/>
        <w:rPr>
          <w:rFonts w:asciiTheme="majorHAnsi" w:eastAsiaTheme="majorEastAsia" w:hAnsiTheme="majorHAnsi" w:cstheme="majorBidi"/>
          <w:vanish/>
          <w:color w:val="365F91" w:themeColor="accent1" w:themeShade="BF"/>
          <w:sz w:val="26"/>
          <w:szCs w:val="26"/>
        </w:rPr>
      </w:pPr>
      <w:bookmarkStart w:id="459" w:name="_Toc103703946"/>
      <w:bookmarkStart w:id="460" w:name="_Toc105688964"/>
      <w:bookmarkStart w:id="461" w:name="_Toc105689182"/>
      <w:bookmarkStart w:id="462" w:name="_Toc105689349"/>
      <w:bookmarkStart w:id="463" w:name="_Toc105689477"/>
      <w:bookmarkStart w:id="464" w:name="_Toc109574552"/>
      <w:bookmarkEnd w:id="459"/>
      <w:bookmarkEnd w:id="460"/>
      <w:bookmarkEnd w:id="461"/>
      <w:bookmarkEnd w:id="462"/>
      <w:bookmarkEnd w:id="463"/>
      <w:bookmarkEnd w:id="464"/>
    </w:p>
    <w:p w14:paraId="5511FB1E" w14:textId="77777777" w:rsidR="008F6368" w:rsidRPr="008F6368" w:rsidRDefault="008F6368" w:rsidP="00476255">
      <w:pPr>
        <w:keepNext/>
        <w:keepLines/>
        <w:widowControl w:val="0"/>
        <w:numPr>
          <w:ilvl w:val="1"/>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465" w:name="_Toc109574553"/>
      <w:r w:rsidRPr="008F6368">
        <w:rPr>
          <w:rFonts w:asciiTheme="majorHAnsi" w:eastAsiaTheme="majorEastAsia" w:hAnsiTheme="majorHAnsi" w:cstheme="majorBidi"/>
          <w:color w:val="365F91" w:themeColor="accent1" w:themeShade="BF"/>
          <w:sz w:val="26"/>
          <w:szCs w:val="26"/>
        </w:rPr>
        <w:t>Storage and signalling of viewpoints for omnidirectional video and images</w:t>
      </w:r>
      <w:bookmarkEnd w:id="445"/>
      <w:bookmarkEnd w:id="446"/>
      <w:bookmarkEnd w:id="465"/>
    </w:p>
    <w:p w14:paraId="2DDB8484" w14:textId="77777777" w:rsidR="008F6368" w:rsidRPr="008F6368" w:rsidRDefault="008F6368" w:rsidP="00476255">
      <w:pPr>
        <w:keepNext/>
        <w:keepLines/>
        <w:widowControl w:val="0"/>
        <w:numPr>
          <w:ilvl w:val="2"/>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466" w:name="_Ref34934293"/>
      <w:bookmarkStart w:id="467" w:name="_Toc109574554"/>
      <w:r w:rsidRPr="008F6368">
        <w:rPr>
          <w:rFonts w:asciiTheme="majorHAnsi" w:eastAsiaTheme="majorEastAsia" w:hAnsiTheme="majorHAnsi" w:cstheme="majorBidi"/>
          <w:color w:val="365F91" w:themeColor="accent1" w:themeShade="BF"/>
          <w:sz w:val="26"/>
          <w:szCs w:val="26"/>
        </w:rPr>
        <w:t>Viewpoint information structures</w:t>
      </w:r>
      <w:bookmarkEnd w:id="466"/>
      <w:bookmarkEnd w:id="467"/>
    </w:p>
    <w:p w14:paraId="597794E4" w14:textId="77777777" w:rsidR="008F6368" w:rsidRPr="008F6368" w:rsidRDefault="008F6368" w:rsidP="00476255">
      <w:pPr>
        <w:keepNext/>
        <w:keepLines/>
        <w:widowControl w:val="0"/>
        <w:numPr>
          <w:ilvl w:val="3"/>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468" w:name="_Toc109574555"/>
      <w:r w:rsidRPr="008F6368">
        <w:rPr>
          <w:rFonts w:asciiTheme="majorHAnsi" w:eastAsiaTheme="majorEastAsia" w:hAnsiTheme="majorHAnsi" w:cstheme="majorBidi"/>
          <w:color w:val="365F91" w:themeColor="accent1" w:themeShade="BF"/>
          <w:sz w:val="26"/>
          <w:szCs w:val="26"/>
        </w:rPr>
        <w:t>Definition</w:t>
      </w:r>
      <w:bookmarkEnd w:id="468"/>
    </w:p>
    <w:p w14:paraId="5B97DFF8" w14:textId="77777777" w:rsidR="008F6368" w:rsidRPr="008F6368" w:rsidRDefault="008F6368" w:rsidP="008F6368">
      <w:pPr>
        <w:widowControl w:val="0"/>
        <w:autoSpaceDE w:val="0"/>
        <w:autoSpaceDN w:val="0"/>
        <w:spacing w:before="1" w:after="0"/>
        <w:ind w:left="756"/>
        <w:jc w:val="left"/>
        <w:rPr>
          <w:rFonts w:ascii="Arial" w:eastAsia="Arial" w:hAnsi="Arial" w:cs="Arial"/>
          <w:highlight w:val="yellow"/>
        </w:rPr>
      </w:pPr>
      <w:r w:rsidRPr="008F6368">
        <w:rPr>
          <w:rFonts w:ascii="Arial" w:eastAsia="Arial" w:hAnsi="Arial" w:cs="Arial"/>
        </w:rPr>
        <w:t xml:space="preserve">The viewpoint information structures provide information of a viewpoint, </w:t>
      </w:r>
      <w:r w:rsidRPr="008F6368">
        <w:rPr>
          <w:rFonts w:ascii="Arial" w:eastAsia="Arial" w:hAnsi="Arial" w:cs="Arial"/>
        </w:rPr>
        <w:lastRenderedPageBreak/>
        <w:t>viewpoint groups, viewpoint switching, and viewpoint looping.</w:t>
      </w:r>
    </w:p>
    <w:p w14:paraId="6C781192" w14:textId="77777777" w:rsidR="008F6368" w:rsidRPr="008F6368" w:rsidRDefault="008F6368" w:rsidP="008F6368">
      <w:pPr>
        <w:widowControl w:val="0"/>
        <w:autoSpaceDE w:val="0"/>
        <w:autoSpaceDN w:val="0"/>
        <w:spacing w:before="1" w:after="0"/>
        <w:ind w:left="756"/>
        <w:jc w:val="left"/>
        <w:rPr>
          <w:rFonts w:ascii="Arial" w:eastAsia="Arial" w:hAnsi="Arial" w:cs="Arial"/>
        </w:rPr>
      </w:pPr>
      <w:r w:rsidRPr="008F6368">
        <w:rPr>
          <w:rFonts w:ascii="Arial" w:eastAsia="Arial" w:hAnsi="Arial" w:cs="Arial"/>
        </w:rPr>
        <w:t>When an edit list is present, it is resolved to prior to considering viewpoint information structures related to timelines.</w:t>
      </w:r>
    </w:p>
    <w:p w14:paraId="5546FE21" w14:textId="77777777" w:rsidR="008F6368" w:rsidRPr="008F6368" w:rsidRDefault="008F6368" w:rsidP="008F6368">
      <w:pPr>
        <w:widowControl w:val="0"/>
        <w:autoSpaceDE w:val="0"/>
        <w:autoSpaceDN w:val="0"/>
        <w:spacing w:before="0" w:after="160"/>
        <w:ind w:left="2196" w:hanging="720"/>
        <w:rPr>
          <w:rFonts w:ascii="Arial" w:eastAsia="Arial" w:hAnsi="Arial" w:cs="Arial"/>
          <w:sz w:val="18"/>
          <w:szCs w:val="18"/>
        </w:rPr>
      </w:pPr>
      <w:r w:rsidRPr="008F6368">
        <w:rPr>
          <w:rFonts w:ascii="Arial" w:eastAsia="Arial" w:hAnsi="Arial" w:cs="Arial"/>
          <w:sz w:val="18"/>
          <w:szCs w:val="18"/>
          <w:lang w:val="en-CA"/>
        </w:rPr>
        <w:t>NOTE</w:t>
      </w:r>
      <w:r w:rsidRPr="008F6368">
        <w:rPr>
          <w:rFonts w:ascii="Arial" w:eastAsia="Arial" w:hAnsi="Arial" w:cs="Arial"/>
          <w:sz w:val="18"/>
          <w:szCs w:val="18"/>
        </w:rPr>
        <w:t>:</w:t>
      </w:r>
      <w:r w:rsidRPr="008F6368">
        <w:rPr>
          <w:rFonts w:ascii="Arial" w:eastAsia="Arial" w:hAnsi="Arial" w:cs="Arial"/>
          <w:sz w:val="18"/>
          <w:szCs w:val="18"/>
        </w:rPr>
        <w:tab/>
        <w:t>The "repeat flag" (</w:t>
      </w:r>
      <w:r w:rsidRPr="008F6368">
        <w:rPr>
          <w:rFonts w:ascii="Courier" w:eastAsia="Arial" w:hAnsi="Courier" w:cs="Arial"/>
          <w:sz w:val="18"/>
          <w:szCs w:val="18"/>
        </w:rPr>
        <w:t>flags</w:t>
      </w:r>
      <w:r w:rsidRPr="008F6368">
        <w:rPr>
          <w:rFonts w:ascii="Arial" w:eastAsia="Arial" w:hAnsi="Arial" w:cs="Arial"/>
          <w:sz w:val="18"/>
          <w:szCs w:val="18"/>
        </w:rPr>
        <w:t xml:space="preserve"> &amp; 1) of the </w:t>
      </w:r>
      <w:r w:rsidRPr="008F6368">
        <w:rPr>
          <w:rFonts w:ascii="Courier" w:eastAsia="Arial" w:hAnsi="Courier" w:cs="Arial"/>
          <w:sz w:val="18"/>
          <w:szCs w:val="18"/>
        </w:rPr>
        <w:t>EditListBox</w:t>
      </w:r>
      <w:r w:rsidRPr="008F6368">
        <w:rPr>
          <w:rFonts w:ascii="Arial" w:eastAsia="Arial" w:hAnsi="Arial" w:cs="Arial"/>
          <w:sz w:val="18"/>
          <w:szCs w:val="18"/>
        </w:rPr>
        <w:t xml:space="preserve"> equal to 1 enables repeating a video track in its entirety. The </w:t>
      </w:r>
      <w:r w:rsidRPr="008F6368">
        <w:rPr>
          <w:rFonts w:ascii="Courier" w:eastAsia="Arial" w:hAnsi="Courier" w:cs="Arial"/>
          <w:sz w:val="18"/>
          <w:szCs w:val="18"/>
        </w:rPr>
        <w:t>ViewpointLoopingStruct</w:t>
      </w:r>
      <w:r w:rsidRPr="008F6368">
        <w:rPr>
          <w:rFonts w:ascii="Courier" w:eastAsia="Calibri" w:hAnsi="Courier" w:cs="Arial"/>
          <w:sz w:val="20"/>
          <w:szCs w:val="22"/>
          <w:lang w:val="en-GB"/>
        </w:rPr>
        <w:t>()</w:t>
      </w:r>
      <w:r w:rsidRPr="008F6368">
        <w:rPr>
          <w:rFonts w:ascii="Arial" w:eastAsia="Arial" w:hAnsi="Arial" w:cs="Arial"/>
          <w:sz w:val="18"/>
          <w:szCs w:val="18"/>
        </w:rPr>
        <w:t xml:space="preserve"> includes controlling the looping, e.g. with the maximum number of loops and the time period that is looped.</w:t>
      </w:r>
    </w:p>
    <w:p w14:paraId="1F902E01" w14:textId="77777777" w:rsidR="008F6368" w:rsidRPr="008F6368" w:rsidRDefault="008F6368" w:rsidP="008F6368">
      <w:pPr>
        <w:widowControl w:val="0"/>
        <w:autoSpaceDE w:val="0"/>
        <w:autoSpaceDN w:val="0"/>
        <w:spacing w:before="1" w:after="0"/>
        <w:ind w:left="756"/>
        <w:jc w:val="left"/>
        <w:rPr>
          <w:rFonts w:ascii="Arial" w:eastAsia="Arial" w:hAnsi="Arial" w:cs="Arial"/>
        </w:rPr>
      </w:pPr>
      <w:r w:rsidRPr="008F6368">
        <w:rPr>
          <w:rFonts w:ascii="Arial" w:eastAsia="Arial" w:hAnsi="Arial" w:cs="Arial"/>
          <w:lang w:val="en-GB"/>
        </w:rPr>
        <w:t>In order to successfully locate the viewpoints, an OMAF player is expected to have access to geolocation tracking and magnetometer. This enables the player to align the common reference coordinate system with the geolocation coordinates and find the player device position with respect to the geolocation coordinates.</w:t>
      </w:r>
    </w:p>
    <w:p w14:paraId="7941930F" w14:textId="77777777" w:rsidR="008F6368" w:rsidRPr="008F6368" w:rsidRDefault="008F6368" w:rsidP="00476255">
      <w:pPr>
        <w:keepNext/>
        <w:keepLines/>
        <w:widowControl w:val="0"/>
        <w:numPr>
          <w:ilvl w:val="3"/>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469" w:name="_Ref34932950"/>
      <w:bookmarkStart w:id="470" w:name="_Toc109574556"/>
      <w:r w:rsidRPr="008F6368">
        <w:rPr>
          <w:rFonts w:asciiTheme="majorHAnsi" w:eastAsiaTheme="majorEastAsia" w:hAnsiTheme="majorHAnsi" w:cstheme="majorBidi"/>
          <w:color w:val="365F91" w:themeColor="accent1" w:themeShade="BF"/>
          <w:sz w:val="26"/>
          <w:szCs w:val="26"/>
        </w:rPr>
        <w:t>Viewpoint position structure</w:t>
      </w:r>
      <w:bookmarkEnd w:id="469"/>
      <w:bookmarkEnd w:id="470"/>
    </w:p>
    <w:p w14:paraId="63B39737" w14:textId="77777777" w:rsidR="008F6368" w:rsidRPr="008F6368" w:rsidRDefault="008F6368" w:rsidP="008F6368">
      <w:pPr>
        <w:widowControl w:val="0"/>
        <w:autoSpaceDE w:val="0"/>
        <w:autoSpaceDN w:val="0"/>
        <w:spacing w:before="1" w:after="0"/>
        <w:ind w:left="756"/>
        <w:jc w:val="left"/>
        <w:rPr>
          <w:rFonts w:ascii="Arial" w:eastAsia="Arial" w:hAnsi="Arial" w:cs="Arial"/>
          <w:highlight w:val="yellow"/>
        </w:rPr>
      </w:pPr>
      <w:r w:rsidRPr="008F6368">
        <w:rPr>
          <w:rFonts w:ascii="Arial" w:eastAsia="Arial" w:hAnsi="Arial" w:cs="Arial"/>
          <w:highlight w:val="yellow"/>
        </w:rPr>
        <w:t xml:space="preserve">The </w:t>
      </w:r>
      <w:r w:rsidRPr="008F6368">
        <w:rPr>
          <w:rFonts w:ascii="Courier" w:eastAsia="Times New Roman" w:hAnsi="Courier" w:cs="Arial"/>
          <w:noProof/>
          <w:kern w:val="2"/>
          <w:highlight w:val="yellow"/>
          <w:lang w:val="en-GB"/>
        </w:rPr>
        <w:t>ViewpointPosStruct()</w:t>
      </w:r>
      <w:r w:rsidRPr="008F6368">
        <w:rPr>
          <w:rFonts w:ascii="Arial" w:eastAsia="Arial" w:hAnsi="Arial" w:cs="Arial"/>
          <w:highlight w:val="yellow"/>
        </w:rPr>
        <w:t>provides the (X, Y, Z) position of the viewpoint.</w:t>
      </w:r>
    </w:p>
    <w:p w14:paraId="7BBD010D" w14:textId="77777777" w:rsidR="008F6368" w:rsidRPr="008F6368" w:rsidRDefault="008F6368" w:rsidP="008F6368">
      <w:pPr>
        <w:keepLines/>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before="60"/>
        <w:ind w:left="756"/>
        <w:jc w:val="left"/>
        <w:rPr>
          <w:rFonts w:ascii="Courier" w:eastAsia="Arial" w:hAnsi="Courier" w:cs="Arial"/>
          <w:noProof/>
          <w:sz w:val="20"/>
          <w:szCs w:val="20"/>
          <w:lang w:val="en-GB" w:eastAsia="ko-KR"/>
        </w:rPr>
      </w:pPr>
      <w:r w:rsidRPr="008F6368">
        <w:rPr>
          <w:rFonts w:ascii="Courier" w:eastAsia="Times New Roman" w:hAnsi="Courier" w:cs="Arial"/>
          <w:noProof/>
          <w:sz w:val="20"/>
          <w:szCs w:val="20"/>
          <w:highlight w:val="yellow"/>
          <w:lang w:val="en-GB"/>
        </w:rPr>
        <w:t>aligned(8) ViewpointPosStruct() {</w:t>
      </w:r>
      <w:r w:rsidRPr="008F6368">
        <w:rPr>
          <w:rFonts w:ascii="Courier" w:eastAsia="Times New Roman" w:hAnsi="Courier" w:cs="Arial"/>
          <w:noProof/>
          <w:sz w:val="20"/>
          <w:szCs w:val="20"/>
          <w:highlight w:val="yellow"/>
          <w:lang w:val="en-GB"/>
        </w:rPr>
        <w:br/>
      </w:r>
      <w:r w:rsidRPr="008F6368">
        <w:rPr>
          <w:rFonts w:ascii="Courier" w:eastAsia="Times New Roman" w:hAnsi="Courier" w:cs="Arial"/>
          <w:noProof/>
          <w:sz w:val="20"/>
          <w:szCs w:val="20"/>
          <w:highlight w:val="yellow"/>
          <w:lang w:val="en-GB"/>
        </w:rPr>
        <w:tab/>
        <w:t>signed int(32) viewpoint_pos_x;</w:t>
      </w:r>
      <w:r w:rsidRPr="008F6368">
        <w:rPr>
          <w:rFonts w:ascii="Courier" w:eastAsia="Times New Roman" w:hAnsi="Courier" w:cs="Arial"/>
          <w:noProof/>
          <w:sz w:val="20"/>
          <w:szCs w:val="20"/>
          <w:highlight w:val="yellow"/>
          <w:lang w:val="en-GB"/>
        </w:rPr>
        <w:br/>
      </w:r>
      <w:r w:rsidRPr="008F6368">
        <w:rPr>
          <w:rFonts w:ascii="Courier" w:eastAsia="Times New Roman" w:hAnsi="Courier" w:cs="Arial"/>
          <w:noProof/>
          <w:sz w:val="20"/>
          <w:szCs w:val="20"/>
          <w:highlight w:val="yellow"/>
          <w:lang w:val="en-GB"/>
        </w:rPr>
        <w:tab/>
        <w:t>signed int(32) viewpoint_pos_y;</w:t>
      </w:r>
      <w:r w:rsidRPr="008F6368">
        <w:rPr>
          <w:rFonts w:ascii="Courier" w:eastAsia="Arial" w:hAnsi="Courier" w:cs="Arial" w:hint="eastAsia"/>
          <w:noProof/>
          <w:sz w:val="20"/>
          <w:szCs w:val="20"/>
          <w:highlight w:val="yellow"/>
          <w:lang w:val="en-GB" w:eastAsia="ko-KR"/>
        </w:rPr>
        <w:br/>
      </w:r>
      <w:r w:rsidRPr="008F6368">
        <w:rPr>
          <w:rFonts w:ascii="Courier" w:eastAsia="Arial" w:hAnsi="Courier" w:cs="Arial" w:hint="eastAsia"/>
          <w:noProof/>
          <w:sz w:val="20"/>
          <w:szCs w:val="20"/>
          <w:highlight w:val="yellow"/>
          <w:lang w:val="en-GB" w:eastAsia="ko-KR"/>
        </w:rPr>
        <w:tab/>
      </w:r>
      <w:r w:rsidRPr="008F6368">
        <w:rPr>
          <w:rFonts w:ascii="Courier" w:eastAsia="Arial" w:hAnsi="Courier" w:cs="Arial"/>
          <w:noProof/>
          <w:sz w:val="20"/>
          <w:szCs w:val="20"/>
          <w:highlight w:val="yellow"/>
          <w:lang w:val="en-GB" w:eastAsia="ko-KR"/>
        </w:rPr>
        <w:t>signed</w:t>
      </w:r>
      <w:r w:rsidRPr="008F6368">
        <w:rPr>
          <w:rFonts w:ascii="Courier" w:eastAsia="Arial" w:hAnsi="Courier" w:cs="Arial" w:hint="eastAsia"/>
          <w:noProof/>
          <w:sz w:val="20"/>
          <w:szCs w:val="20"/>
          <w:highlight w:val="yellow"/>
          <w:lang w:val="en-GB" w:eastAsia="ko-KR"/>
        </w:rPr>
        <w:t xml:space="preserve"> int(</w:t>
      </w:r>
      <w:r w:rsidRPr="008F6368">
        <w:rPr>
          <w:rFonts w:ascii="Courier" w:eastAsia="Arial" w:hAnsi="Courier" w:cs="Arial"/>
          <w:noProof/>
          <w:sz w:val="20"/>
          <w:szCs w:val="20"/>
          <w:highlight w:val="yellow"/>
          <w:lang w:val="en-GB" w:eastAsia="ko-KR"/>
        </w:rPr>
        <w:t>32</w:t>
      </w:r>
      <w:r w:rsidRPr="008F6368">
        <w:rPr>
          <w:rFonts w:ascii="Courier" w:eastAsia="Arial" w:hAnsi="Courier" w:cs="Arial" w:hint="eastAsia"/>
          <w:noProof/>
          <w:sz w:val="20"/>
          <w:szCs w:val="20"/>
          <w:highlight w:val="yellow"/>
          <w:lang w:val="en-GB" w:eastAsia="ko-KR"/>
        </w:rPr>
        <w:t xml:space="preserve">) </w:t>
      </w:r>
      <w:r w:rsidRPr="008F6368">
        <w:rPr>
          <w:rFonts w:ascii="Courier" w:eastAsia="Times New Roman" w:hAnsi="Courier" w:cs="Arial"/>
          <w:noProof/>
          <w:sz w:val="20"/>
          <w:szCs w:val="20"/>
          <w:highlight w:val="yellow"/>
          <w:lang w:val="en-GB"/>
        </w:rPr>
        <w:t>viewpoint_pos_z</w:t>
      </w:r>
      <w:r w:rsidRPr="008F6368">
        <w:rPr>
          <w:rFonts w:ascii="Courier" w:eastAsia="Arial" w:hAnsi="Courier" w:cs="Arial" w:hint="eastAsia"/>
          <w:noProof/>
          <w:sz w:val="20"/>
          <w:szCs w:val="20"/>
          <w:highlight w:val="yellow"/>
          <w:lang w:val="en-GB" w:eastAsia="ko-KR"/>
        </w:rPr>
        <w:t>;</w:t>
      </w:r>
      <w:r w:rsidRPr="008F6368">
        <w:rPr>
          <w:rFonts w:ascii="Courier" w:eastAsia="Arial" w:hAnsi="Courier" w:cs="Arial"/>
          <w:noProof/>
          <w:sz w:val="20"/>
          <w:szCs w:val="20"/>
          <w:highlight w:val="yellow"/>
          <w:lang w:val="en-GB" w:eastAsia="ko-KR"/>
        </w:rPr>
        <w:br/>
        <w:t>}</w:t>
      </w:r>
    </w:p>
    <w:p w14:paraId="1CDE5B64" w14:textId="77777777" w:rsidR="008F6368" w:rsidRPr="008F6368" w:rsidRDefault="008F6368" w:rsidP="008F6368">
      <w:pPr>
        <w:widowControl w:val="0"/>
        <w:tabs>
          <w:tab w:val="left" w:pos="1701"/>
        </w:tabs>
        <w:autoSpaceDE w:val="0"/>
        <w:autoSpaceDN w:val="0"/>
        <w:spacing w:before="0" w:after="160"/>
        <w:ind w:left="1476" w:hanging="360"/>
        <w:rPr>
          <w:rFonts w:ascii="Arial" w:eastAsia="Calibri" w:hAnsi="Arial" w:cs="Arial"/>
          <w:sz w:val="20"/>
          <w:szCs w:val="20"/>
        </w:rPr>
      </w:pPr>
      <w:r w:rsidRPr="008F6368">
        <w:rPr>
          <w:rFonts w:ascii="Courier" w:hAnsi="Courier" w:cs="Arial"/>
          <w:noProof/>
          <w:sz w:val="20"/>
          <w:szCs w:val="20"/>
        </w:rPr>
        <w:t>viewpoint_pos_x</w:t>
      </w:r>
      <w:r w:rsidRPr="008F6368">
        <w:rPr>
          <w:rFonts w:ascii="Arial" w:eastAsia="Arial" w:hAnsi="Arial" w:cs="Arial"/>
          <w:noProof/>
          <w:sz w:val="20"/>
          <w:szCs w:val="20"/>
        </w:rPr>
        <w:t>,</w:t>
      </w:r>
      <w:r w:rsidRPr="008F6368">
        <w:rPr>
          <w:rFonts w:ascii="Arial" w:hAnsi="Arial" w:cs="Arial"/>
          <w:noProof/>
          <w:sz w:val="20"/>
          <w:szCs w:val="20"/>
        </w:rPr>
        <w:t xml:space="preserve"> </w:t>
      </w:r>
      <w:r w:rsidRPr="008F6368">
        <w:rPr>
          <w:rFonts w:ascii="Courier" w:hAnsi="Courier" w:cs="Arial"/>
          <w:noProof/>
          <w:sz w:val="20"/>
          <w:szCs w:val="20"/>
        </w:rPr>
        <w:t>viewpoint_pos_y</w:t>
      </w:r>
      <w:r w:rsidRPr="008F6368">
        <w:rPr>
          <w:rFonts w:ascii="Arial" w:eastAsia="Arial" w:hAnsi="Arial" w:cs="Arial"/>
          <w:noProof/>
          <w:sz w:val="20"/>
          <w:szCs w:val="20"/>
        </w:rPr>
        <w:t xml:space="preserve">, </w:t>
      </w:r>
      <w:r w:rsidRPr="008F6368">
        <w:rPr>
          <w:rFonts w:ascii="Arial" w:eastAsia="Calibri" w:hAnsi="Arial" w:cs="Arial"/>
          <w:sz w:val="20"/>
          <w:szCs w:val="20"/>
        </w:rPr>
        <w:t>and</w:t>
      </w:r>
      <w:r w:rsidRPr="008F6368">
        <w:rPr>
          <w:rFonts w:ascii="Arial" w:eastAsia="Arial" w:hAnsi="Arial" w:cs="Arial"/>
          <w:noProof/>
          <w:sz w:val="20"/>
          <w:szCs w:val="20"/>
        </w:rPr>
        <w:t xml:space="preserve"> </w:t>
      </w:r>
      <w:r w:rsidRPr="008F6368">
        <w:rPr>
          <w:rFonts w:ascii="Courier" w:hAnsi="Courier" w:cs="Arial"/>
          <w:noProof/>
          <w:sz w:val="20"/>
          <w:szCs w:val="20"/>
        </w:rPr>
        <w:t>viewpoint_pos_z</w:t>
      </w:r>
      <w:r w:rsidRPr="008F6368">
        <w:rPr>
          <w:rFonts w:ascii="Arial" w:eastAsia="Arial" w:hAnsi="Arial" w:cs="Arial"/>
          <w:noProof/>
          <w:sz w:val="20"/>
          <w:szCs w:val="20"/>
        </w:rPr>
        <w:t xml:space="preserve"> </w:t>
      </w:r>
      <w:r w:rsidRPr="008F6368">
        <w:rPr>
          <w:rFonts w:ascii="Arial" w:eastAsia="Calibri" w:hAnsi="Arial" w:cs="Arial"/>
          <w:sz w:val="20"/>
          <w:szCs w:val="20"/>
        </w:rPr>
        <w:t xml:space="preserve">specify the position of the viewpoint in units of </w:t>
      </w:r>
      <w:r w:rsidRPr="008F6368">
        <w:rPr>
          <w:rFonts w:ascii="Arial" w:eastAsiaTheme="minorHAnsi" w:hAnsi="Arial" w:cs="Arial"/>
          <w:sz w:val="20"/>
          <w:szCs w:val="20"/>
          <w:lang w:val="en-GB"/>
        </w:rPr>
        <w:t>10</w:t>
      </w:r>
      <w:r w:rsidRPr="008F6368">
        <w:rPr>
          <w:rFonts w:ascii="Arial" w:eastAsiaTheme="minorHAnsi" w:hAnsi="Arial" w:cs="Arial"/>
          <w:sz w:val="20"/>
          <w:szCs w:val="20"/>
          <w:vertAlign w:val="superscript"/>
          <w:lang w:val="en-GB"/>
        </w:rPr>
        <w:t>−1</w:t>
      </w:r>
      <w:r w:rsidRPr="008F6368">
        <w:rPr>
          <w:rFonts w:ascii="Arial" w:eastAsiaTheme="minorHAnsi" w:hAnsi="Arial" w:cs="Arial"/>
          <w:sz w:val="20"/>
          <w:szCs w:val="20"/>
          <w:lang w:val="en-GB"/>
        </w:rPr>
        <w:t xml:space="preserve"> </w:t>
      </w:r>
      <w:r w:rsidRPr="008F6368">
        <w:rPr>
          <w:rFonts w:ascii="Arial" w:eastAsia="Calibri" w:hAnsi="Arial" w:cs="Arial"/>
          <w:sz w:val="20"/>
          <w:szCs w:val="20"/>
        </w:rPr>
        <w:t>millimetres, in 3D space, relative to the common reference coordinate system. The semantics of this syntax structure depend on the containing syntax structure as follows:</w:t>
      </w:r>
    </w:p>
    <w:p w14:paraId="1964D4FC" w14:textId="77777777" w:rsidR="008F6368" w:rsidRPr="008F6368" w:rsidRDefault="008F6368" w:rsidP="00476255">
      <w:pPr>
        <w:widowControl w:val="0"/>
        <w:numPr>
          <w:ilvl w:val="0"/>
          <w:numId w:val="14"/>
        </w:numPr>
        <w:tabs>
          <w:tab w:val="left" w:pos="8010"/>
        </w:tabs>
        <w:autoSpaceDE w:val="0"/>
        <w:autoSpaceDN w:val="0"/>
        <w:spacing w:before="0" w:after="160"/>
        <w:ind w:left="1476"/>
        <w:jc w:val="left"/>
        <w:rPr>
          <w:rFonts w:eastAsia="Calibri"/>
          <w:noProof/>
          <w:sz w:val="20"/>
          <w:szCs w:val="20"/>
          <w:lang w:eastAsia="zh-CN"/>
        </w:rPr>
      </w:pPr>
      <w:r w:rsidRPr="008F6368">
        <w:rPr>
          <w:rFonts w:eastAsia="Calibri"/>
          <w:noProof/>
          <w:sz w:val="20"/>
          <w:szCs w:val="20"/>
          <w:lang w:eastAsia="zh-CN"/>
        </w:rPr>
        <w:t xml:space="preserve">If </w:t>
      </w:r>
      <w:r w:rsidRPr="008F6368">
        <w:rPr>
          <w:rFonts w:ascii="Courier" w:eastAsia="Calibri" w:hAnsi="Courier"/>
          <w:noProof/>
          <w:sz w:val="20"/>
          <w:szCs w:val="20"/>
          <w:lang w:eastAsia="zh-CN"/>
        </w:rPr>
        <w:t>ViewpointPosStruct</w:t>
      </w:r>
      <w:r w:rsidRPr="008F6368">
        <w:rPr>
          <w:rFonts w:ascii="Courier" w:eastAsia="Calibri" w:hAnsi="Courier"/>
          <w:noProof/>
          <w:sz w:val="20"/>
          <w:lang w:val="en-GB"/>
        </w:rPr>
        <w:t>()</w:t>
      </w:r>
      <w:r w:rsidRPr="008F6368">
        <w:rPr>
          <w:rFonts w:eastAsia="Calibri"/>
          <w:noProof/>
          <w:sz w:val="20"/>
          <w:szCs w:val="20"/>
          <w:lang w:eastAsia="zh-CN"/>
        </w:rPr>
        <w:t xml:space="preserve"> is contained in </w:t>
      </w:r>
      <w:r w:rsidRPr="008F6368">
        <w:rPr>
          <w:rFonts w:ascii="Courier" w:eastAsia="Times New Roman" w:hAnsi="Courier"/>
          <w:noProof/>
          <w:sz w:val="20"/>
          <w:szCs w:val="20"/>
          <w:lang w:eastAsia="zh-CN"/>
        </w:rPr>
        <w:t>ViewpointEntityGroupBox</w:t>
      </w:r>
      <w:r w:rsidRPr="008F6368">
        <w:rPr>
          <w:rFonts w:eastAsia="Calibri"/>
          <w:noProof/>
          <w:sz w:val="20"/>
          <w:szCs w:val="20"/>
          <w:lang w:eastAsia="zh-CN"/>
        </w:rPr>
        <w:t xml:space="preserve">, the viewpoint is static and its position is specified by this </w:t>
      </w:r>
      <w:r w:rsidRPr="008F6368">
        <w:rPr>
          <w:rFonts w:ascii="Courier" w:eastAsia="Calibri" w:hAnsi="Courier"/>
          <w:noProof/>
          <w:sz w:val="20"/>
          <w:szCs w:val="20"/>
          <w:lang w:eastAsia="zh-CN"/>
        </w:rPr>
        <w:t>ViewpointPosStruct</w:t>
      </w:r>
      <w:r w:rsidRPr="008F6368">
        <w:rPr>
          <w:rFonts w:ascii="Courier" w:eastAsia="Calibri" w:hAnsi="Courier"/>
          <w:noProof/>
          <w:sz w:val="20"/>
          <w:lang w:val="en-GB"/>
        </w:rPr>
        <w:t>()</w:t>
      </w:r>
      <w:r w:rsidRPr="008F6368">
        <w:rPr>
          <w:rFonts w:eastAsia="Calibri"/>
          <w:noProof/>
          <w:sz w:val="20"/>
          <w:szCs w:val="20"/>
          <w:lang w:eastAsia="zh-CN"/>
        </w:rPr>
        <w:t>.</w:t>
      </w:r>
    </w:p>
    <w:p w14:paraId="4C4B903A" w14:textId="77777777" w:rsidR="008F6368" w:rsidRPr="008F6368" w:rsidRDefault="008F6368" w:rsidP="00476255">
      <w:pPr>
        <w:widowControl w:val="0"/>
        <w:numPr>
          <w:ilvl w:val="0"/>
          <w:numId w:val="14"/>
        </w:numPr>
        <w:tabs>
          <w:tab w:val="left" w:pos="8010"/>
        </w:tabs>
        <w:autoSpaceDE w:val="0"/>
        <w:autoSpaceDN w:val="0"/>
        <w:spacing w:before="0" w:after="160"/>
        <w:ind w:left="1476"/>
        <w:jc w:val="left"/>
        <w:rPr>
          <w:rFonts w:eastAsia="Calibri"/>
          <w:noProof/>
          <w:sz w:val="20"/>
          <w:szCs w:val="20"/>
          <w:lang w:eastAsia="zh-CN"/>
        </w:rPr>
      </w:pPr>
      <w:r w:rsidRPr="008F6368">
        <w:rPr>
          <w:noProof/>
          <w:sz w:val="20"/>
          <w:szCs w:val="20"/>
          <w:lang w:eastAsia="zh-CN"/>
        </w:rPr>
        <w:t xml:space="preserve">Otherwise, if </w:t>
      </w:r>
      <w:r w:rsidRPr="008F6368">
        <w:rPr>
          <w:rFonts w:ascii="Courier" w:eastAsia="Calibri" w:hAnsi="Courier"/>
          <w:noProof/>
          <w:sz w:val="20"/>
          <w:szCs w:val="20"/>
          <w:lang w:eastAsia="zh-CN"/>
        </w:rPr>
        <w:t>ViewpointPosStruct</w:t>
      </w:r>
      <w:r w:rsidRPr="008F6368">
        <w:rPr>
          <w:rFonts w:ascii="Courier" w:eastAsia="Calibri" w:hAnsi="Courier"/>
          <w:noProof/>
          <w:sz w:val="20"/>
          <w:lang w:val="en-GB"/>
        </w:rPr>
        <w:t>()</w:t>
      </w:r>
      <w:r w:rsidRPr="008F6368">
        <w:rPr>
          <w:rFonts w:eastAsia="Calibri"/>
          <w:noProof/>
          <w:sz w:val="20"/>
          <w:szCs w:val="20"/>
          <w:lang w:eastAsia="zh-CN"/>
        </w:rPr>
        <w:t xml:space="preserve"> is contained in </w:t>
      </w:r>
      <w:r w:rsidRPr="008F6368">
        <w:rPr>
          <w:rFonts w:ascii="Courier" w:hAnsi="Courier"/>
          <w:noProof/>
          <w:sz w:val="20"/>
          <w:lang w:val="en-GB" w:eastAsia="zh-CN"/>
        </w:rPr>
        <w:t>DynamicViewpointSampleEntry</w:t>
      </w:r>
      <w:r w:rsidRPr="008F6368">
        <w:rPr>
          <w:rFonts w:eastAsia="Calibri"/>
          <w:noProof/>
          <w:sz w:val="20"/>
          <w:szCs w:val="20"/>
          <w:lang w:eastAsia="zh-CN"/>
        </w:rPr>
        <w:t xml:space="preserve">, the viewpoint position may be time-varying and this </w:t>
      </w:r>
      <w:r w:rsidRPr="008F6368">
        <w:rPr>
          <w:rFonts w:ascii="Courier" w:eastAsia="Calibri" w:hAnsi="Courier"/>
          <w:noProof/>
          <w:sz w:val="20"/>
          <w:szCs w:val="20"/>
          <w:lang w:eastAsia="zh-CN"/>
        </w:rPr>
        <w:t>ViewpointPosStruct</w:t>
      </w:r>
      <w:r w:rsidRPr="008F6368">
        <w:rPr>
          <w:rFonts w:ascii="Courier" w:eastAsia="Calibri" w:hAnsi="Courier"/>
          <w:noProof/>
          <w:sz w:val="20"/>
          <w:lang w:val="en-GB"/>
        </w:rPr>
        <w:t>()</w:t>
      </w:r>
      <w:r w:rsidRPr="008F6368">
        <w:rPr>
          <w:rFonts w:eastAsia="Calibri"/>
          <w:noProof/>
          <w:sz w:val="20"/>
          <w:szCs w:val="20"/>
          <w:lang w:eastAsia="zh-CN"/>
        </w:rPr>
        <w:t xml:space="preserve"> specifies the initial position of the viewpoint.</w:t>
      </w:r>
    </w:p>
    <w:p w14:paraId="09E8E242" w14:textId="77777777" w:rsidR="008F6368" w:rsidRPr="008F6368" w:rsidRDefault="008F6368" w:rsidP="00476255">
      <w:pPr>
        <w:widowControl w:val="0"/>
        <w:numPr>
          <w:ilvl w:val="0"/>
          <w:numId w:val="14"/>
        </w:numPr>
        <w:tabs>
          <w:tab w:val="left" w:pos="8010"/>
        </w:tabs>
        <w:autoSpaceDE w:val="0"/>
        <w:autoSpaceDN w:val="0"/>
        <w:spacing w:before="0" w:after="160"/>
        <w:ind w:left="1476"/>
        <w:jc w:val="left"/>
        <w:rPr>
          <w:rFonts w:eastAsia="Calibri"/>
          <w:noProof/>
          <w:sz w:val="20"/>
          <w:szCs w:val="20"/>
          <w:lang w:eastAsia="zh-CN"/>
        </w:rPr>
      </w:pPr>
      <w:r w:rsidRPr="008F6368">
        <w:rPr>
          <w:rFonts w:eastAsia="Calibri"/>
          <w:noProof/>
          <w:sz w:val="20"/>
          <w:szCs w:val="20"/>
          <w:lang w:eastAsia="zh-CN"/>
        </w:rPr>
        <w:t>Otherwise (</w:t>
      </w:r>
      <w:r w:rsidRPr="008F6368">
        <w:rPr>
          <w:noProof/>
          <w:sz w:val="20"/>
          <w:szCs w:val="20"/>
          <w:lang w:eastAsia="zh-CN"/>
        </w:rPr>
        <w:t xml:space="preserve">when </w:t>
      </w:r>
      <w:r w:rsidRPr="008F6368">
        <w:rPr>
          <w:rFonts w:ascii="Courier" w:eastAsia="Calibri" w:hAnsi="Courier"/>
          <w:noProof/>
          <w:sz w:val="20"/>
          <w:szCs w:val="20"/>
          <w:lang w:eastAsia="zh-CN"/>
        </w:rPr>
        <w:t>ViewpointPosStruct</w:t>
      </w:r>
      <w:r w:rsidRPr="008F6368">
        <w:rPr>
          <w:rFonts w:ascii="Courier" w:eastAsia="Calibri" w:hAnsi="Courier"/>
          <w:noProof/>
          <w:sz w:val="20"/>
          <w:lang w:val="en-GB"/>
        </w:rPr>
        <w:t>()</w:t>
      </w:r>
      <w:r w:rsidRPr="008F6368">
        <w:rPr>
          <w:rFonts w:eastAsia="Calibri"/>
          <w:noProof/>
          <w:sz w:val="20"/>
          <w:szCs w:val="20"/>
          <w:lang w:eastAsia="zh-CN"/>
        </w:rPr>
        <w:t xml:space="preserve"> is contained in </w:t>
      </w:r>
      <w:r w:rsidRPr="008F6368">
        <w:rPr>
          <w:rFonts w:ascii="Courier" w:hAnsi="Courier"/>
          <w:noProof/>
          <w:sz w:val="20"/>
          <w:lang w:val="en-GB" w:eastAsia="zh-CN"/>
        </w:rPr>
        <w:t>DynamicViewpointSample</w:t>
      </w:r>
      <w:r w:rsidRPr="008F6368">
        <w:rPr>
          <w:noProof/>
          <w:sz w:val="20"/>
          <w:szCs w:val="20"/>
          <w:lang w:eastAsia="zh-CN"/>
        </w:rPr>
        <w:t xml:space="preserve">), </w:t>
      </w:r>
      <w:r w:rsidRPr="008F6368">
        <w:rPr>
          <w:rFonts w:eastAsia="Calibri"/>
          <w:noProof/>
          <w:sz w:val="20"/>
          <w:szCs w:val="20"/>
          <w:lang w:eastAsia="zh-CN"/>
        </w:rPr>
        <w:t xml:space="preserve">this </w:t>
      </w:r>
      <w:r w:rsidRPr="008F6368">
        <w:rPr>
          <w:rFonts w:ascii="Courier" w:eastAsia="Calibri" w:hAnsi="Courier"/>
          <w:noProof/>
          <w:sz w:val="20"/>
          <w:szCs w:val="20"/>
          <w:lang w:eastAsia="zh-CN"/>
        </w:rPr>
        <w:t>ViewpointPosStruct</w:t>
      </w:r>
      <w:r w:rsidRPr="008F6368">
        <w:rPr>
          <w:rFonts w:ascii="Courier" w:eastAsia="Calibri" w:hAnsi="Courier"/>
          <w:noProof/>
          <w:sz w:val="20"/>
          <w:lang w:val="en-GB"/>
        </w:rPr>
        <w:t>()</w:t>
      </w:r>
      <w:r w:rsidRPr="008F6368">
        <w:rPr>
          <w:rFonts w:eastAsia="Calibri"/>
          <w:noProof/>
          <w:sz w:val="20"/>
          <w:szCs w:val="20"/>
          <w:lang w:eastAsia="zh-CN"/>
        </w:rPr>
        <w:t xml:space="preserve"> specifies the position of the viewpoint for the duration of the sample</w:t>
      </w:r>
      <w:r w:rsidRPr="008F6368">
        <w:rPr>
          <w:noProof/>
          <w:sz w:val="20"/>
          <w:szCs w:val="20"/>
          <w:lang w:val="en-GB" w:eastAsia="zh-CN"/>
        </w:rPr>
        <w:t xml:space="preserve">. </w:t>
      </w:r>
    </w:p>
    <w:p w14:paraId="463CA1A4" w14:textId="77777777" w:rsidR="008F6368" w:rsidRPr="008F6368" w:rsidRDefault="008F6368" w:rsidP="00476255">
      <w:pPr>
        <w:keepNext/>
        <w:keepLines/>
        <w:widowControl w:val="0"/>
        <w:numPr>
          <w:ilvl w:val="3"/>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471" w:name="_Ref34934229"/>
      <w:bookmarkStart w:id="472" w:name="_Toc109574557"/>
      <w:r w:rsidRPr="008F6368">
        <w:rPr>
          <w:rFonts w:asciiTheme="majorHAnsi" w:eastAsiaTheme="majorEastAsia" w:hAnsiTheme="majorHAnsi" w:cstheme="majorBidi"/>
          <w:color w:val="365F91" w:themeColor="accent1" w:themeShade="BF"/>
          <w:sz w:val="26"/>
          <w:szCs w:val="26"/>
        </w:rPr>
        <w:t>Viewpoint GPS position structure</w:t>
      </w:r>
      <w:bookmarkEnd w:id="471"/>
      <w:bookmarkEnd w:id="472"/>
    </w:p>
    <w:p w14:paraId="1F11FC1A" w14:textId="77777777" w:rsidR="008F6368" w:rsidRPr="008F6368" w:rsidRDefault="008F6368" w:rsidP="008F6368">
      <w:pPr>
        <w:widowControl w:val="0"/>
        <w:autoSpaceDE w:val="0"/>
        <w:autoSpaceDN w:val="0"/>
        <w:spacing w:before="1" w:after="0"/>
        <w:ind w:left="756"/>
        <w:jc w:val="left"/>
        <w:rPr>
          <w:rFonts w:ascii="Arial" w:eastAsia="Arial" w:hAnsi="Arial" w:cs="Arial"/>
          <w:highlight w:val="yellow"/>
        </w:rPr>
      </w:pPr>
      <w:r w:rsidRPr="008F6368">
        <w:rPr>
          <w:rFonts w:ascii="Arial" w:eastAsia="Arial" w:hAnsi="Arial" w:cs="Arial"/>
          <w:highlight w:val="yellow"/>
        </w:rPr>
        <w:t xml:space="preserve">The </w:t>
      </w:r>
      <w:r w:rsidRPr="008F6368">
        <w:rPr>
          <w:rFonts w:ascii="Courier" w:eastAsia="Arial" w:hAnsi="Courier" w:cs="Arial"/>
          <w:noProof/>
          <w:highlight w:val="yellow"/>
          <w:lang w:val="en-GB" w:eastAsia="ko-KR"/>
        </w:rPr>
        <w:t xml:space="preserve">ViewpointGpsPositionStruct() </w:t>
      </w:r>
      <w:r w:rsidRPr="008F6368">
        <w:rPr>
          <w:rFonts w:ascii="Arial" w:eastAsia="Arial" w:hAnsi="Arial" w:cs="Arial"/>
          <w:highlight w:val="yellow"/>
        </w:rPr>
        <w:t>provides the GPS position of the viewpoint.</w:t>
      </w:r>
    </w:p>
    <w:p w14:paraId="10013E06" w14:textId="77777777" w:rsidR="008F6368" w:rsidRPr="008F6368" w:rsidRDefault="008F6368" w:rsidP="008F6368">
      <w:pPr>
        <w:keepLines/>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before="60"/>
        <w:ind w:left="756"/>
        <w:jc w:val="left"/>
        <w:rPr>
          <w:rFonts w:ascii="Courier" w:eastAsia="Times New Roman" w:hAnsi="Courier" w:cs="Arial"/>
          <w:noProof/>
          <w:sz w:val="20"/>
          <w:szCs w:val="20"/>
          <w:lang w:val="en-GB"/>
        </w:rPr>
      </w:pPr>
      <w:r w:rsidRPr="008F6368">
        <w:rPr>
          <w:rFonts w:ascii="Courier" w:eastAsia="Arial" w:hAnsi="Courier" w:cs="Arial"/>
          <w:noProof/>
          <w:sz w:val="20"/>
          <w:szCs w:val="20"/>
          <w:highlight w:val="yellow"/>
          <w:lang w:val="en-GB" w:eastAsia="ko-KR"/>
        </w:rPr>
        <w:t>aligned(8) class ViewpointGpsPositionStruct() {</w:t>
      </w:r>
      <w:r w:rsidRPr="008F6368">
        <w:rPr>
          <w:rFonts w:ascii="Courier" w:eastAsia="Arial" w:hAnsi="Courier" w:cs="Arial"/>
          <w:noProof/>
          <w:sz w:val="20"/>
          <w:szCs w:val="20"/>
          <w:highlight w:val="yellow"/>
          <w:lang w:val="en-GB" w:eastAsia="ko-KR"/>
        </w:rPr>
        <w:br/>
      </w:r>
      <w:r w:rsidRPr="008F6368">
        <w:rPr>
          <w:rFonts w:ascii="Courier" w:eastAsia="Times New Roman" w:hAnsi="Courier" w:cs="Arial"/>
          <w:noProof/>
          <w:sz w:val="20"/>
          <w:szCs w:val="20"/>
          <w:highlight w:val="yellow"/>
          <w:lang w:val="en-GB"/>
        </w:rPr>
        <w:tab/>
        <w:t>signed int(32) viewpoint_gpspos_longitude;</w:t>
      </w:r>
      <w:r w:rsidRPr="008F6368">
        <w:rPr>
          <w:rFonts w:ascii="Courier" w:eastAsia="Times New Roman" w:hAnsi="Courier" w:cs="Arial"/>
          <w:noProof/>
          <w:sz w:val="20"/>
          <w:szCs w:val="20"/>
          <w:highlight w:val="yellow"/>
          <w:lang w:val="en-GB"/>
        </w:rPr>
        <w:br/>
      </w:r>
      <w:r w:rsidRPr="008F6368">
        <w:rPr>
          <w:rFonts w:ascii="Courier" w:eastAsia="Times New Roman" w:hAnsi="Courier" w:cs="Arial"/>
          <w:noProof/>
          <w:sz w:val="20"/>
          <w:szCs w:val="20"/>
          <w:highlight w:val="yellow"/>
          <w:lang w:val="en-GB"/>
        </w:rPr>
        <w:tab/>
        <w:t>signed int(32) viewpoint_gpspos_latitude;</w:t>
      </w:r>
      <w:r w:rsidRPr="008F6368">
        <w:rPr>
          <w:rFonts w:ascii="Courier" w:eastAsia="Arial" w:hAnsi="Courier" w:cs="Arial" w:hint="eastAsia"/>
          <w:noProof/>
          <w:sz w:val="20"/>
          <w:szCs w:val="20"/>
          <w:highlight w:val="yellow"/>
          <w:lang w:val="en-GB" w:eastAsia="ko-KR"/>
        </w:rPr>
        <w:br/>
      </w:r>
      <w:r w:rsidRPr="008F6368">
        <w:rPr>
          <w:rFonts w:ascii="Courier" w:eastAsia="Arial" w:hAnsi="Courier" w:cs="Arial"/>
          <w:noProof/>
          <w:sz w:val="20"/>
          <w:szCs w:val="20"/>
          <w:highlight w:val="yellow"/>
          <w:lang w:val="en-GB" w:eastAsia="ko-KR"/>
        </w:rPr>
        <w:tab/>
        <w:t>signed</w:t>
      </w:r>
      <w:r w:rsidRPr="008F6368">
        <w:rPr>
          <w:rFonts w:ascii="Courier" w:eastAsia="Arial" w:hAnsi="Courier" w:cs="Arial" w:hint="eastAsia"/>
          <w:noProof/>
          <w:sz w:val="20"/>
          <w:szCs w:val="20"/>
          <w:highlight w:val="yellow"/>
          <w:lang w:val="en-GB" w:eastAsia="ko-KR"/>
        </w:rPr>
        <w:t xml:space="preserve"> int(</w:t>
      </w:r>
      <w:r w:rsidRPr="008F6368">
        <w:rPr>
          <w:rFonts w:ascii="Courier" w:eastAsia="Arial" w:hAnsi="Courier" w:cs="Arial"/>
          <w:noProof/>
          <w:sz w:val="20"/>
          <w:szCs w:val="20"/>
          <w:highlight w:val="yellow"/>
          <w:lang w:val="en-GB" w:eastAsia="ko-KR"/>
        </w:rPr>
        <w:t>32</w:t>
      </w:r>
      <w:r w:rsidRPr="008F6368">
        <w:rPr>
          <w:rFonts w:ascii="Courier" w:eastAsia="Arial" w:hAnsi="Courier" w:cs="Arial" w:hint="eastAsia"/>
          <w:noProof/>
          <w:sz w:val="20"/>
          <w:szCs w:val="20"/>
          <w:highlight w:val="yellow"/>
          <w:lang w:val="en-GB" w:eastAsia="ko-KR"/>
        </w:rPr>
        <w:t xml:space="preserve">) </w:t>
      </w:r>
      <w:r w:rsidRPr="008F6368">
        <w:rPr>
          <w:rFonts w:ascii="Courier" w:eastAsia="Times New Roman" w:hAnsi="Courier" w:cs="Arial"/>
          <w:noProof/>
          <w:sz w:val="20"/>
          <w:szCs w:val="20"/>
          <w:highlight w:val="yellow"/>
          <w:lang w:val="en-GB"/>
        </w:rPr>
        <w:t>viewpoint_gpspos_altitude</w:t>
      </w:r>
      <w:r w:rsidRPr="008F6368">
        <w:rPr>
          <w:rFonts w:ascii="Courier" w:eastAsia="Arial" w:hAnsi="Courier" w:cs="Arial" w:hint="eastAsia"/>
          <w:noProof/>
          <w:sz w:val="20"/>
          <w:szCs w:val="20"/>
          <w:highlight w:val="yellow"/>
          <w:lang w:val="en-GB" w:eastAsia="ko-KR"/>
        </w:rPr>
        <w:t>;</w:t>
      </w:r>
      <w:r w:rsidRPr="008F6368">
        <w:rPr>
          <w:rFonts w:ascii="Courier" w:eastAsia="Times New Roman" w:hAnsi="Courier" w:cs="Arial"/>
          <w:noProof/>
          <w:sz w:val="20"/>
          <w:szCs w:val="20"/>
          <w:highlight w:val="yellow"/>
          <w:lang w:val="en-GB"/>
        </w:rPr>
        <w:br/>
        <w:t>}</w:t>
      </w:r>
    </w:p>
    <w:p w14:paraId="1AB53816" w14:textId="77777777" w:rsidR="008F6368" w:rsidRPr="008F6368" w:rsidRDefault="008F6368" w:rsidP="008F6368">
      <w:pPr>
        <w:widowControl w:val="0"/>
        <w:tabs>
          <w:tab w:val="left" w:pos="1701"/>
        </w:tabs>
        <w:autoSpaceDE w:val="0"/>
        <w:autoSpaceDN w:val="0"/>
        <w:spacing w:before="0" w:after="160"/>
        <w:ind w:left="1476" w:hanging="360"/>
        <w:rPr>
          <w:rFonts w:ascii="Arial" w:eastAsia="Calibri" w:hAnsi="Arial" w:cs="Arial"/>
          <w:sz w:val="20"/>
          <w:szCs w:val="20"/>
        </w:rPr>
      </w:pPr>
      <w:r w:rsidRPr="008F6368">
        <w:rPr>
          <w:rFonts w:ascii="Courier" w:hAnsi="Courier" w:cs="Arial"/>
          <w:noProof/>
          <w:sz w:val="20"/>
          <w:szCs w:val="20"/>
        </w:rPr>
        <w:t>viewpoint_gpspos_</w:t>
      </w:r>
      <w:r w:rsidRPr="008F6368">
        <w:rPr>
          <w:rFonts w:ascii="Courier" w:eastAsia="Times New Roman" w:hAnsi="Courier" w:cs="Arial"/>
          <w:noProof/>
          <w:sz w:val="20"/>
          <w:szCs w:val="20"/>
          <w:lang w:val="en-GB"/>
        </w:rPr>
        <w:t>longitude</w:t>
      </w:r>
      <w:r w:rsidRPr="008F6368">
        <w:rPr>
          <w:rFonts w:ascii="Arial" w:eastAsia="Arial" w:hAnsi="Arial" w:cs="Arial"/>
          <w:noProof/>
          <w:sz w:val="20"/>
          <w:szCs w:val="20"/>
        </w:rPr>
        <w:t xml:space="preserve"> indicates the longitude of the geolocation of the </w:t>
      </w:r>
      <w:r w:rsidRPr="008F6368">
        <w:rPr>
          <w:rFonts w:ascii="Arial" w:eastAsia="Calibri" w:hAnsi="Arial" w:cs="Arial"/>
          <w:sz w:val="20"/>
          <w:szCs w:val="20"/>
        </w:rPr>
        <w:t xml:space="preserve">viewpoint </w:t>
      </w:r>
      <w:r w:rsidRPr="008F6368">
        <w:rPr>
          <w:rFonts w:ascii="Arial" w:eastAsia="Arial" w:hAnsi="Arial" w:cs="Arial"/>
          <w:noProof/>
          <w:sz w:val="20"/>
          <w:szCs w:val="18"/>
        </w:rPr>
        <w:t>in units of 2</w:t>
      </w:r>
      <w:r w:rsidRPr="008F6368">
        <w:rPr>
          <w:rFonts w:ascii="Arial" w:eastAsia="Arial" w:hAnsi="Arial" w:cs="Arial"/>
          <w:noProof/>
          <w:sz w:val="20"/>
          <w:szCs w:val="18"/>
          <w:vertAlign w:val="superscript"/>
        </w:rPr>
        <w:t>−23</w:t>
      </w:r>
      <w:r w:rsidRPr="008F6368">
        <w:rPr>
          <w:rFonts w:ascii="Arial" w:eastAsia="Arial" w:hAnsi="Arial" w:cs="Arial"/>
          <w:noProof/>
          <w:sz w:val="20"/>
          <w:szCs w:val="18"/>
        </w:rPr>
        <w:t xml:space="preserve"> degrees. </w:t>
      </w:r>
      <w:r w:rsidRPr="008F6368">
        <w:rPr>
          <w:rFonts w:ascii="Courier" w:hAnsi="Courier" w:cs="Arial"/>
          <w:noProof/>
          <w:sz w:val="20"/>
          <w:szCs w:val="20"/>
        </w:rPr>
        <w:t>viewpoint_gpspos_</w:t>
      </w:r>
      <w:r w:rsidRPr="008F6368">
        <w:rPr>
          <w:rFonts w:ascii="Courier" w:eastAsia="Arial" w:hAnsi="Courier" w:cs="Arial"/>
          <w:noProof/>
          <w:sz w:val="20"/>
          <w:szCs w:val="20"/>
          <w:lang w:val="en-GB"/>
        </w:rPr>
        <w:t>longitude</w:t>
      </w:r>
      <w:r w:rsidRPr="008F6368">
        <w:rPr>
          <w:rFonts w:ascii="Arial" w:eastAsia="Arial" w:hAnsi="Arial" w:cs="Arial"/>
          <w:noProof/>
          <w:sz w:val="20"/>
          <w:szCs w:val="20"/>
        </w:rPr>
        <w:t xml:space="preserve"> </w:t>
      </w:r>
      <w:r w:rsidRPr="008F6368">
        <w:rPr>
          <w:rFonts w:ascii="Arial" w:eastAsia="Arial" w:hAnsi="Arial" w:cs="Arial"/>
          <w:noProof/>
          <w:sz w:val="20"/>
          <w:szCs w:val="18"/>
        </w:rPr>
        <w:t>shall be in range of −180 * 2</w:t>
      </w:r>
      <w:r w:rsidRPr="008F6368">
        <w:rPr>
          <w:rFonts w:ascii="Arial" w:eastAsia="Arial" w:hAnsi="Arial" w:cs="Arial"/>
          <w:noProof/>
          <w:sz w:val="20"/>
          <w:szCs w:val="18"/>
          <w:vertAlign w:val="superscript"/>
        </w:rPr>
        <w:t>23</w:t>
      </w:r>
      <w:r w:rsidRPr="008F6368">
        <w:rPr>
          <w:rFonts w:ascii="Arial" w:eastAsia="Arial" w:hAnsi="Arial" w:cs="Arial"/>
          <w:noProof/>
          <w:sz w:val="20"/>
          <w:szCs w:val="18"/>
        </w:rPr>
        <w:t xml:space="preserve"> to 180 * 2</w:t>
      </w:r>
      <w:r w:rsidRPr="008F6368">
        <w:rPr>
          <w:rFonts w:ascii="Arial" w:eastAsia="Arial" w:hAnsi="Arial" w:cs="Arial"/>
          <w:noProof/>
          <w:sz w:val="20"/>
          <w:szCs w:val="18"/>
          <w:vertAlign w:val="superscript"/>
        </w:rPr>
        <w:t>23</w:t>
      </w:r>
      <w:r w:rsidRPr="008F6368">
        <w:rPr>
          <w:rFonts w:ascii="Arial" w:eastAsia="Arial" w:hAnsi="Arial" w:cs="Arial"/>
          <w:noProof/>
          <w:sz w:val="20"/>
          <w:szCs w:val="18"/>
        </w:rPr>
        <w:t> − 1, inclusive. Positive values represent eastern longitude and negative values represent western longitude.</w:t>
      </w:r>
    </w:p>
    <w:p w14:paraId="3535578B" w14:textId="77777777" w:rsidR="008F6368" w:rsidRPr="008F6368" w:rsidRDefault="008F6368" w:rsidP="008F6368">
      <w:pPr>
        <w:widowControl w:val="0"/>
        <w:tabs>
          <w:tab w:val="left" w:pos="1701"/>
        </w:tabs>
        <w:autoSpaceDE w:val="0"/>
        <w:autoSpaceDN w:val="0"/>
        <w:spacing w:before="0" w:after="160"/>
        <w:ind w:left="1476" w:hanging="360"/>
        <w:rPr>
          <w:rFonts w:ascii="Arial" w:eastAsia="Calibri" w:hAnsi="Arial" w:cs="Arial"/>
          <w:sz w:val="20"/>
          <w:szCs w:val="20"/>
        </w:rPr>
      </w:pPr>
      <w:r w:rsidRPr="008F6368">
        <w:rPr>
          <w:rFonts w:ascii="Courier" w:hAnsi="Courier" w:cs="Arial"/>
          <w:noProof/>
          <w:sz w:val="20"/>
          <w:szCs w:val="20"/>
        </w:rPr>
        <w:t>viewpoint_gpspos_</w:t>
      </w:r>
      <w:r w:rsidRPr="008F6368">
        <w:rPr>
          <w:rFonts w:ascii="Courier" w:eastAsia="Times New Roman" w:hAnsi="Courier" w:cs="Arial"/>
          <w:noProof/>
          <w:sz w:val="20"/>
          <w:szCs w:val="20"/>
          <w:lang w:val="en-GB"/>
        </w:rPr>
        <w:t>latitude</w:t>
      </w:r>
      <w:r w:rsidRPr="008F6368">
        <w:rPr>
          <w:rFonts w:ascii="Arial" w:eastAsia="Arial" w:hAnsi="Arial" w:cs="Arial"/>
          <w:noProof/>
          <w:sz w:val="20"/>
          <w:szCs w:val="20"/>
        </w:rPr>
        <w:t xml:space="preserve"> indicates the latitude of the geolocation of the </w:t>
      </w:r>
      <w:r w:rsidRPr="008F6368">
        <w:rPr>
          <w:rFonts w:ascii="Arial" w:eastAsia="Calibri" w:hAnsi="Arial" w:cs="Arial"/>
          <w:sz w:val="20"/>
          <w:szCs w:val="20"/>
        </w:rPr>
        <w:t xml:space="preserve">viewpoint </w:t>
      </w:r>
      <w:r w:rsidRPr="008F6368">
        <w:rPr>
          <w:rFonts w:ascii="Arial" w:eastAsia="Arial" w:hAnsi="Arial" w:cs="Arial"/>
          <w:noProof/>
          <w:sz w:val="20"/>
          <w:szCs w:val="18"/>
        </w:rPr>
        <w:t>in units of 2</w:t>
      </w:r>
      <w:r w:rsidRPr="008F6368">
        <w:rPr>
          <w:rFonts w:ascii="Arial" w:eastAsia="Arial" w:hAnsi="Arial" w:cs="Arial"/>
          <w:noProof/>
          <w:sz w:val="20"/>
          <w:szCs w:val="18"/>
          <w:vertAlign w:val="superscript"/>
        </w:rPr>
        <w:t>−23</w:t>
      </w:r>
      <w:r w:rsidRPr="008F6368">
        <w:rPr>
          <w:rFonts w:ascii="Arial" w:eastAsia="Arial" w:hAnsi="Arial" w:cs="Arial"/>
          <w:noProof/>
          <w:sz w:val="20"/>
          <w:szCs w:val="18"/>
        </w:rPr>
        <w:t xml:space="preserve"> degrees. </w:t>
      </w:r>
      <w:r w:rsidRPr="008F6368">
        <w:rPr>
          <w:rFonts w:ascii="Courier" w:hAnsi="Courier" w:cs="Arial"/>
          <w:noProof/>
          <w:sz w:val="20"/>
          <w:szCs w:val="20"/>
        </w:rPr>
        <w:t>viewpoint_gpspos_</w:t>
      </w:r>
      <w:r w:rsidRPr="008F6368">
        <w:rPr>
          <w:rFonts w:ascii="Courier" w:eastAsia="Arial" w:hAnsi="Courier" w:cs="Arial"/>
          <w:noProof/>
          <w:sz w:val="20"/>
          <w:szCs w:val="20"/>
          <w:lang w:val="en-GB"/>
        </w:rPr>
        <w:t>latitude</w:t>
      </w:r>
      <w:r w:rsidRPr="008F6368">
        <w:rPr>
          <w:rFonts w:ascii="Arial" w:eastAsia="Arial" w:hAnsi="Arial" w:cs="Arial"/>
          <w:noProof/>
          <w:sz w:val="20"/>
          <w:szCs w:val="20"/>
        </w:rPr>
        <w:t xml:space="preserve"> </w:t>
      </w:r>
      <w:r w:rsidRPr="008F6368">
        <w:rPr>
          <w:rFonts w:ascii="Arial" w:eastAsia="Arial" w:hAnsi="Arial" w:cs="Arial"/>
          <w:noProof/>
          <w:sz w:val="20"/>
          <w:szCs w:val="18"/>
        </w:rPr>
        <w:t>shall be in range of −90 * 2</w:t>
      </w:r>
      <w:r w:rsidRPr="008F6368">
        <w:rPr>
          <w:rFonts w:ascii="Arial" w:eastAsia="Arial" w:hAnsi="Arial" w:cs="Arial"/>
          <w:noProof/>
          <w:sz w:val="20"/>
          <w:szCs w:val="18"/>
          <w:vertAlign w:val="superscript"/>
        </w:rPr>
        <w:t>23</w:t>
      </w:r>
      <w:r w:rsidRPr="008F6368">
        <w:rPr>
          <w:rFonts w:ascii="Arial" w:eastAsia="Arial" w:hAnsi="Arial" w:cs="Arial"/>
          <w:noProof/>
          <w:sz w:val="20"/>
          <w:szCs w:val="18"/>
        </w:rPr>
        <w:t xml:space="preserve"> to 90 * 2</w:t>
      </w:r>
      <w:r w:rsidRPr="008F6368">
        <w:rPr>
          <w:rFonts w:ascii="Arial" w:eastAsia="Arial" w:hAnsi="Arial" w:cs="Arial"/>
          <w:noProof/>
          <w:sz w:val="20"/>
          <w:szCs w:val="18"/>
          <w:vertAlign w:val="superscript"/>
        </w:rPr>
        <w:t>23</w:t>
      </w:r>
      <w:r w:rsidRPr="008F6368">
        <w:rPr>
          <w:rFonts w:ascii="Arial" w:eastAsia="Arial" w:hAnsi="Arial" w:cs="Arial"/>
          <w:noProof/>
          <w:sz w:val="20"/>
          <w:szCs w:val="18"/>
        </w:rPr>
        <w:t> − 1, inclusive. Positive value represents northern latitude and negative value represents southern latitude.</w:t>
      </w:r>
    </w:p>
    <w:p w14:paraId="5A6C4823" w14:textId="77777777" w:rsidR="008F6368" w:rsidRPr="008F6368" w:rsidRDefault="008F6368" w:rsidP="008F6368">
      <w:pPr>
        <w:widowControl w:val="0"/>
        <w:tabs>
          <w:tab w:val="left" w:pos="1701"/>
        </w:tabs>
        <w:autoSpaceDE w:val="0"/>
        <w:autoSpaceDN w:val="0"/>
        <w:spacing w:before="0" w:after="160"/>
        <w:ind w:left="1476" w:hanging="360"/>
        <w:rPr>
          <w:rFonts w:ascii="Arial" w:eastAsia="Arial" w:hAnsi="Arial" w:cs="Arial"/>
          <w:noProof/>
          <w:sz w:val="20"/>
          <w:szCs w:val="20"/>
        </w:rPr>
      </w:pPr>
      <w:r w:rsidRPr="008F6368">
        <w:rPr>
          <w:rFonts w:ascii="Courier" w:eastAsia="Arial" w:hAnsi="Courier" w:cs="Arial"/>
          <w:noProof/>
          <w:sz w:val="20"/>
          <w:szCs w:val="20"/>
          <w:lang w:val="en-GB"/>
        </w:rPr>
        <w:t>viewpoint_gpspos_altitude</w:t>
      </w:r>
      <w:r w:rsidRPr="008F6368">
        <w:rPr>
          <w:rFonts w:ascii="Arial" w:eastAsia="Arial" w:hAnsi="Arial" w:cs="Arial"/>
          <w:noProof/>
          <w:sz w:val="20"/>
          <w:szCs w:val="20"/>
        </w:rPr>
        <w:t xml:space="preserve"> indicates the altitude of the geolocation of the viewpoint in units of millimetres above the WGS 84 reference ellipsoid.</w:t>
      </w:r>
    </w:p>
    <w:p w14:paraId="07183BFD" w14:textId="77777777" w:rsidR="008F6368" w:rsidRPr="008F6368" w:rsidRDefault="008F6368" w:rsidP="008F6368">
      <w:pPr>
        <w:widowControl w:val="0"/>
        <w:tabs>
          <w:tab w:val="left" w:pos="720"/>
        </w:tabs>
        <w:autoSpaceDE w:val="0"/>
        <w:autoSpaceDN w:val="0"/>
        <w:spacing w:before="0" w:after="160"/>
        <w:ind w:left="2196" w:hanging="720"/>
        <w:rPr>
          <w:rFonts w:ascii="Arial" w:eastAsia="Malgun Gothic" w:hAnsi="Arial" w:cs="Arial"/>
          <w:sz w:val="18"/>
          <w:szCs w:val="18"/>
          <w:lang w:eastAsia="ko-KR"/>
        </w:rPr>
      </w:pPr>
      <w:r w:rsidRPr="008F6368">
        <w:rPr>
          <w:rFonts w:ascii="Arial" w:eastAsia="Malgun Gothic" w:hAnsi="Arial" w:cs="Arial"/>
          <w:sz w:val="18"/>
          <w:szCs w:val="18"/>
          <w:lang w:eastAsia="ko-KR"/>
        </w:rPr>
        <w:lastRenderedPageBreak/>
        <w:t xml:space="preserve">NOTE: The WGS 84 reference ellipsoid is specified in the EPSG:4326 database available at </w:t>
      </w:r>
      <w:hyperlink r:id="rId17" w:history="1">
        <w:r w:rsidRPr="008F6368">
          <w:rPr>
            <w:rFonts w:ascii="Arial" w:eastAsia="Malgun Gothic" w:hAnsi="Arial" w:cs="Arial"/>
            <w:sz w:val="18"/>
            <w:szCs w:val="18"/>
            <w:lang w:eastAsia="ko-KR"/>
          </w:rPr>
          <w:t>http://www.epsg.org/</w:t>
        </w:r>
      </w:hyperlink>
      <w:r w:rsidRPr="008F6368">
        <w:rPr>
          <w:rFonts w:ascii="Arial" w:eastAsia="Malgun Gothic" w:hAnsi="Arial" w:cs="Arial"/>
          <w:sz w:val="18"/>
          <w:szCs w:val="18"/>
          <w:lang w:eastAsia="ko-KR"/>
        </w:rPr>
        <w:t>.</w:t>
      </w:r>
    </w:p>
    <w:p w14:paraId="47C20126" w14:textId="77777777" w:rsidR="008F6368" w:rsidRPr="008F6368" w:rsidRDefault="008F6368" w:rsidP="00476255">
      <w:pPr>
        <w:keepNext/>
        <w:keepLines/>
        <w:widowControl w:val="0"/>
        <w:numPr>
          <w:ilvl w:val="3"/>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473" w:name="_Ref34934241"/>
      <w:bookmarkStart w:id="474" w:name="_Toc109574558"/>
      <w:r w:rsidRPr="008F6368">
        <w:rPr>
          <w:rFonts w:asciiTheme="majorHAnsi" w:eastAsiaTheme="majorEastAsia" w:hAnsiTheme="majorHAnsi" w:cstheme="majorBidi"/>
          <w:color w:val="365F91" w:themeColor="accent1" w:themeShade="BF"/>
          <w:sz w:val="26"/>
          <w:szCs w:val="26"/>
        </w:rPr>
        <w:t>Viewpoint geomagnetic information structure</w:t>
      </w:r>
      <w:bookmarkEnd w:id="473"/>
      <w:bookmarkEnd w:id="474"/>
    </w:p>
    <w:p w14:paraId="78B2D708" w14:textId="77777777" w:rsidR="008F6368" w:rsidRPr="008F6368" w:rsidRDefault="008F6368" w:rsidP="008F6368">
      <w:pPr>
        <w:widowControl w:val="0"/>
        <w:autoSpaceDE w:val="0"/>
        <w:autoSpaceDN w:val="0"/>
        <w:spacing w:before="1" w:after="0"/>
        <w:ind w:left="756"/>
        <w:jc w:val="left"/>
        <w:rPr>
          <w:rFonts w:ascii="Arial" w:eastAsia="Arial" w:hAnsi="Arial" w:cs="Arial"/>
          <w:highlight w:val="yellow"/>
        </w:rPr>
      </w:pPr>
      <w:r w:rsidRPr="008F6368">
        <w:rPr>
          <w:rFonts w:ascii="Arial" w:eastAsia="Arial" w:hAnsi="Arial" w:cs="Arial"/>
          <w:highlight w:val="yellow"/>
        </w:rPr>
        <w:t xml:space="preserve">The </w:t>
      </w:r>
      <w:r w:rsidRPr="008F6368">
        <w:rPr>
          <w:rFonts w:ascii="Courier" w:eastAsia="Arial" w:hAnsi="Courier" w:cs="Arial"/>
          <w:noProof/>
          <w:highlight w:val="yellow"/>
          <w:lang w:val="en-GB" w:eastAsia="ko-KR"/>
        </w:rPr>
        <w:t>ViewpointGeomagneticInfoStruct()</w:t>
      </w:r>
      <w:r w:rsidRPr="008F6368">
        <w:rPr>
          <w:rFonts w:ascii="Arial" w:eastAsia="Times New Roman" w:hAnsi="Arial" w:cs="Arial"/>
          <w:noProof/>
          <w:kern w:val="2"/>
          <w:highlight w:val="yellow"/>
          <w:lang w:val="en-GB"/>
        </w:rPr>
        <w:t xml:space="preserve"> </w:t>
      </w:r>
      <w:r w:rsidRPr="008F6368">
        <w:rPr>
          <w:rFonts w:ascii="Arial" w:eastAsia="Arial" w:hAnsi="Arial" w:cs="Arial"/>
          <w:highlight w:val="yellow"/>
        </w:rPr>
        <w:t>indicates the orientation of the common reference coordinate system relative to the geomagnetic North direction.</w:t>
      </w:r>
    </w:p>
    <w:p w14:paraId="7FF05200" w14:textId="77777777" w:rsidR="008F6368" w:rsidRPr="008F6368" w:rsidRDefault="008F6368" w:rsidP="008F6368">
      <w:pPr>
        <w:keepLines/>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before="60"/>
        <w:ind w:left="756"/>
        <w:jc w:val="left"/>
        <w:rPr>
          <w:rFonts w:ascii="Courier" w:eastAsia="Times New Roman" w:hAnsi="Courier" w:cs="Arial"/>
          <w:noProof/>
          <w:sz w:val="20"/>
          <w:szCs w:val="20"/>
          <w:lang w:val="en-GB"/>
        </w:rPr>
      </w:pPr>
      <w:r w:rsidRPr="008F6368">
        <w:rPr>
          <w:rFonts w:ascii="Courier" w:eastAsia="Arial" w:hAnsi="Courier" w:cs="Arial"/>
          <w:noProof/>
          <w:sz w:val="20"/>
          <w:szCs w:val="20"/>
          <w:highlight w:val="yellow"/>
          <w:lang w:val="en-GB" w:eastAsia="ko-KR"/>
        </w:rPr>
        <w:t>aligned(8) class ViewpointGeomagneticInfoStruct() {</w:t>
      </w:r>
      <w:r w:rsidRPr="008F6368">
        <w:rPr>
          <w:rFonts w:ascii="Courier New" w:eastAsia="Arial" w:hAnsi="Courier New" w:cs="Courier New"/>
          <w:color w:val="595959" w:themeColor="text1" w:themeTint="A6"/>
          <w:sz w:val="20"/>
          <w:szCs w:val="22"/>
          <w:highlight w:val="yellow"/>
          <w:lang w:val="en-GB"/>
        </w:rPr>
        <w:br/>
      </w:r>
      <w:r w:rsidRPr="008F6368">
        <w:rPr>
          <w:rFonts w:ascii="Courier" w:eastAsia="Times New Roman" w:hAnsi="Courier" w:cs="Arial"/>
          <w:noProof/>
          <w:sz w:val="20"/>
          <w:szCs w:val="20"/>
          <w:highlight w:val="yellow"/>
          <w:lang w:val="en-GB"/>
        </w:rPr>
        <w:tab/>
        <w:t>signed int(32) viewpoint_geomagnetic_yaw;</w:t>
      </w:r>
      <w:r w:rsidRPr="008F6368">
        <w:rPr>
          <w:rFonts w:ascii="Courier" w:eastAsia="Times New Roman" w:hAnsi="Courier" w:cs="Arial"/>
          <w:noProof/>
          <w:sz w:val="20"/>
          <w:szCs w:val="20"/>
          <w:highlight w:val="yellow"/>
          <w:lang w:val="en-GB"/>
        </w:rPr>
        <w:br/>
      </w:r>
      <w:r w:rsidRPr="008F6368">
        <w:rPr>
          <w:rFonts w:ascii="Courier" w:eastAsia="Times New Roman" w:hAnsi="Courier" w:cs="Arial"/>
          <w:noProof/>
          <w:sz w:val="20"/>
          <w:szCs w:val="20"/>
          <w:highlight w:val="yellow"/>
          <w:lang w:val="en-GB"/>
        </w:rPr>
        <w:tab/>
        <w:t>signed int(32) viewpoint_geomagnetic_pitch;</w:t>
      </w:r>
      <w:r w:rsidRPr="008F6368">
        <w:rPr>
          <w:rFonts w:ascii="Courier" w:eastAsia="Times New Roman" w:hAnsi="Courier" w:cs="Arial"/>
          <w:noProof/>
          <w:sz w:val="20"/>
          <w:szCs w:val="20"/>
          <w:highlight w:val="yellow"/>
          <w:lang w:val="en-GB"/>
        </w:rPr>
        <w:br/>
      </w:r>
      <w:r w:rsidRPr="008F6368">
        <w:rPr>
          <w:rFonts w:ascii="Courier" w:eastAsia="Times New Roman" w:hAnsi="Courier" w:cs="Arial"/>
          <w:noProof/>
          <w:sz w:val="20"/>
          <w:szCs w:val="20"/>
          <w:highlight w:val="yellow"/>
          <w:lang w:val="en-GB"/>
        </w:rPr>
        <w:tab/>
        <w:t>signed int(32) viewpoint_geomagnetic_roll;</w:t>
      </w:r>
      <w:r w:rsidRPr="008F6368">
        <w:rPr>
          <w:rFonts w:ascii="Courier" w:eastAsia="Times New Roman" w:hAnsi="Courier" w:cs="Arial"/>
          <w:noProof/>
          <w:sz w:val="20"/>
          <w:szCs w:val="20"/>
          <w:highlight w:val="yellow"/>
          <w:lang w:val="en-GB"/>
        </w:rPr>
        <w:br/>
      </w:r>
      <w:r w:rsidRPr="008F6368">
        <w:rPr>
          <w:rFonts w:ascii="Courier" w:eastAsia="Times New Roman" w:hAnsi="Courier" w:cs="Courier New"/>
          <w:noProof/>
          <w:sz w:val="20"/>
          <w:szCs w:val="20"/>
          <w:highlight w:val="yellow"/>
          <w:lang w:val="en-GB"/>
        </w:rPr>
        <w:t>}</w:t>
      </w:r>
    </w:p>
    <w:p w14:paraId="4186D332" w14:textId="77777777" w:rsidR="008F6368" w:rsidRPr="008F6368" w:rsidRDefault="008F6368" w:rsidP="008F6368">
      <w:pPr>
        <w:widowControl w:val="0"/>
        <w:tabs>
          <w:tab w:val="left" w:pos="1701"/>
        </w:tabs>
        <w:autoSpaceDE w:val="0"/>
        <w:autoSpaceDN w:val="0"/>
        <w:spacing w:before="0" w:after="160"/>
        <w:ind w:left="1476" w:hanging="360"/>
        <w:rPr>
          <w:rFonts w:ascii="Arial" w:eastAsia="Arial" w:hAnsi="Arial" w:cs="Arial"/>
          <w:sz w:val="20"/>
          <w:szCs w:val="20"/>
        </w:rPr>
      </w:pPr>
      <w:r w:rsidRPr="008F6368">
        <w:rPr>
          <w:rFonts w:ascii="Courier" w:eastAsia="Arial" w:hAnsi="Courier" w:cs="Arial"/>
          <w:noProof/>
          <w:sz w:val="20"/>
          <w:szCs w:val="20"/>
        </w:rPr>
        <w:t>viewpoint_geomagnetic_yaw</w:t>
      </w:r>
      <w:r w:rsidRPr="008F6368">
        <w:rPr>
          <w:rFonts w:ascii="Arial" w:eastAsia="Arial" w:hAnsi="Arial" w:cs="Arial"/>
          <w:sz w:val="20"/>
          <w:szCs w:val="22"/>
        </w:rPr>
        <w:t xml:space="preserve">, </w:t>
      </w:r>
      <w:r w:rsidRPr="008F6368">
        <w:rPr>
          <w:rFonts w:ascii="Courier" w:eastAsia="Arial" w:hAnsi="Courier" w:cs="Arial"/>
          <w:noProof/>
          <w:sz w:val="20"/>
          <w:szCs w:val="20"/>
        </w:rPr>
        <w:t>viewpoint_geomagnetic_pitch</w:t>
      </w:r>
      <w:r w:rsidRPr="008F6368">
        <w:rPr>
          <w:rFonts w:ascii="Arial" w:eastAsia="Arial" w:hAnsi="Arial" w:cs="Arial"/>
          <w:sz w:val="20"/>
          <w:szCs w:val="22"/>
        </w:rPr>
        <w:t xml:space="preserve">, and </w:t>
      </w:r>
      <w:r w:rsidRPr="008F6368">
        <w:rPr>
          <w:rFonts w:ascii="Courier" w:eastAsia="Arial" w:hAnsi="Courier" w:cs="Arial"/>
          <w:noProof/>
          <w:sz w:val="20"/>
          <w:szCs w:val="20"/>
        </w:rPr>
        <w:t xml:space="preserve">viewpoint_geomagnetic_roll </w:t>
      </w:r>
      <w:r w:rsidRPr="008F6368">
        <w:rPr>
          <w:rFonts w:ascii="Arial" w:eastAsia="Arial" w:hAnsi="Arial" w:cs="Arial"/>
          <w:sz w:val="20"/>
          <w:szCs w:val="22"/>
        </w:rPr>
        <w:t>specify the yaw, pitch, and roll angles, respectively, of the rotation angles of X, Y, Z axes of the common reference coordinate system relative to the geomagnetic North direction, in units of 2</w:t>
      </w:r>
      <w:r w:rsidRPr="008F6368">
        <w:rPr>
          <w:rFonts w:ascii="Arial" w:eastAsia="Arial" w:hAnsi="Arial" w:cs="Arial"/>
          <w:sz w:val="20"/>
          <w:szCs w:val="22"/>
          <w:vertAlign w:val="superscript"/>
        </w:rPr>
        <w:t>−16</w:t>
      </w:r>
      <w:r w:rsidRPr="008F6368">
        <w:rPr>
          <w:rFonts w:ascii="Arial" w:eastAsia="Arial" w:hAnsi="Arial" w:cs="Arial"/>
          <w:sz w:val="20"/>
          <w:szCs w:val="22"/>
        </w:rPr>
        <w:t xml:space="preserve"> degrees. </w:t>
      </w:r>
      <w:r w:rsidRPr="008F6368">
        <w:rPr>
          <w:rFonts w:ascii="Courier" w:eastAsia="Arial" w:hAnsi="Courier" w:cs="Arial"/>
          <w:noProof/>
          <w:sz w:val="20"/>
          <w:szCs w:val="20"/>
        </w:rPr>
        <w:t xml:space="preserve">viewpoint_geomagnetic_yaw </w:t>
      </w:r>
      <w:r w:rsidRPr="008F6368">
        <w:rPr>
          <w:rFonts w:ascii="Arial" w:eastAsia="Arial" w:hAnsi="Arial" w:cs="Arial"/>
          <w:sz w:val="20"/>
          <w:szCs w:val="22"/>
        </w:rPr>
        <w:t xml:space="preserve">shall be in the range of </w:t>
      </w:r>
      <w:r w:rsidRPr="008F6368">
        <w:rPr>
          <w:rFonts w:ascii="Arial" w:eastAsia="Arial" w:hAnsi="Arial" w:cs="Arial"/>
          <w:sz w:val="20"/>
          <w:szCs w:val="22"/>
          <w:lang w:val="en-CA"/>
        </w:rPr>
        <w:t>−180 * 2</w:t>
      </w:r>
      <w:r w:rsidRPr="008F6368">
        <w:rPr>
          <w:rFonts w:ascii="Arial" w:eastAsia="Arial" w:hAnsi="Arial" w:cs="Arial"/>
          <w:sz w:val="20"/>
          <w:szCs w:val="22"/>
          <w:vertAlign w:val="superscript"/>
          <w:lang w:val="en-CA"/>
        </w:rPr>
        <w:t>16</w:t>
      </w:r>
      <w:r w:rsidRPr="008F6368">
        <w:rPr>
          <w:rFonts w:ascii="Arial" w:eastAsia="Arial" w:hAnsi="Arial" w:cs="Arial"/>
          <w:sz w:val="20"/>
          <w:szCs w:val="22"/>
          <w:lang w:val="en-CA"/>
        </w:rPr>
        <w:t xml:space="preserve"> to 180 *2</w:t>
      </w:r>
      <w:r w:rsidRPr="008F6368">
        <w:rPr>
          <w:rFonts w:ascii="Arial" w:eastAsia="Arial" w:hAnsi="Arial" w:cs="Arial"/>
          <w:sz w:val="20"/>
          <w:szCs w:val="22"/>
          <w:vertAlign w:val="superscript"/>
          <w:lang w:val="en-CA"/>
        </w:rPr>
        <w:t>16</w:t>
      </w:r>
      <w:r w:rsidRPr="008F6368">
        <w:rPr>
          <w:rFonts w:ascii="Arial" w:eastAsia="Arial" w:hAnsi="Arial" w:cs="Arial"/>
          <w:sz w:val="20"/>
          <w:szCs w:val="22"/>
          <w:lang w:val="en-CA"/>
        </w:rPr>
        <w:t xml:space="preserve"> − 1, inclusive. </w:t>
      </w:r>
      <w:r w:rsidRPr="008F6368">
        <w:rPr>
          <w:rFonts w:ascii="Courier" w:eastAsia="Arial" w:hAnsi="Courier" w:cs="Arial"/>
          <w:noProof/>
          <w:sz w:val="20"/>
          <w:szCs w:val="20"/>
        </w:rPr>
        <w:t>viewpoint_geomagnetic_pitch</w:t>
      </w:r>
      <w:r w:rsidRPr="008F6368">
        <w:rPr>
          <w:rFonts w:ascii="Arial" w:eastAsia="Arial" w:hAnsi="Arial" w:cs="Arial"/>
          <w:sz w:val="20"/>
          <w:szCs w:val="22"/>
          <w:lang w:val="en-CA"/>
        </w:rPr>
        <w:t xml:space="preserve"> shall be in the range of −90 * 2</w:t>
      </w:r>
      <w:r w:rsidRPr="008F6368">
        <w:rPr>
          <w:rFonts w:ascii="Arial" w:eastAsia="Arial" w:hAnsi="Arial" w:cs="Arial"/>
          <w:sz w:val="20"/>
          <w:szCs w:val="22"/>
          <w:vertAlign w:val="superscript"/>
          <w:lang w:val="en-CA"/>
        </w:rPr>
        <w:t>16</w:t>
      </w:r>
      <w:r w:rsidRPr="008F6368">
        <w:rPr>
          <w:rFonts w:ascii="Arial" w:eastAsia="Arial" w:hAnsi="Arial" w:cs="Arial"/>
          <w:sz w:val="20"/>
          <w:szCs w:val="22"/>
          <w:lang w:val="en-CA"/>
        </w:rPr>
        <w:t xml:space="preserve"> to 90 * 2</w:t>
      </w:r>
      <w:r w:rsidRPr="008F6368">
        <w:rPr>
          <w:rFonts w:ascii="Arial" w:eastAsia="Arial" w:hAnsi="Arial" w:cs="Arial"/>
          <w:sz w:val="20"/>
          <w:szCs w:val="22"/>
          <w:vertAlign w:val="superscript"/>
          <w:lang w:val="en-CA"/>
        </w:rPr>
        <w:t>16</w:t>
      </w:r>
      <w:r w:rsidRPr="008F6368">
        <w:rPr>
          <w:rFonts w:ascii="Arial" w:eastAsia="Arial" w:hAnsi="Arial" w:cs="Arial"/>
          <w:sz w:val="20"/>
          <w:szCs w:val="22"/>
          <w:lang w:val="en-CA"/>
        </w:rPr>
        <w:t xml:space="preserve">, inclusive. </w:t>
      </w:r>
      <w:r w:rsidRPr="008F6368">
        <w:rPr>
          <w:rFonts w:ascii="Courier" w:eastAsia="Arial" w:hAnsi="Courier" w:cs="Arial"/>
          <w:noProof/>
          <w:sz w:val="20"/>
          <w:szCs w:val="20"/>
        </w:rPr>
        <w:t>viewpoint_geomagnetic_roll</w:t>
      </w:r>
      <w:r w:rsidRPr="008F6368">
        <w:rPr>
          <w:rFonts w:ascii="Arial" w:eastAsia="Arial" w:hAnsi="Arial" w:cs="Arial"/>
          <w:sz w:val="20"/>
          <w:szCs w:val="22"/>
          <w:lang w:val="en-CA"/>
        </w:rPr>
        <w:t xml:space="preserve"> shall be in the range of −180 * 2</w:t>
      </w:r>
      <w:r w:rsidRPr="008F6368">
        <w:rPr>
          <w:rFonts w:ascii="Arial" w:eastAsia="Arial" w:hAnsi="Arial" w:cs="Arial"/>
          <w:sz w:val="20"/>
          <w:szCs w:val="22"/>
          <w:vertAlign w:val="superscript"/>
          <w:lang w:val="en-CA"/>
        </w:rPr>
        <w:t>16</w:t>
      </w:r>
      <w:r w:rsidRPr="008F6368">
        <w:rPr>
          <w:rFonts w:ascii="Arial" w:eastAsia="Arial" w:hAnsi="Arial" w:cs="Arial"/>
          <w:sz w:val="20"/>
          <w:szCs w:val="22"/>
          <w:lang w:val="en-CA"/>
        </w:rPr>
        <w:t xml:space="preserve"> to 180 * 2</w:t>
      </w:r>
      <w:r w:rsidRPr="008F6368">
        <w:rPr>
          <w:rFonts w:ascii="Arial" w:eastAsia="Arial" w:hAnsi="Arial" w:cs="Arial"/>
          <w:sz w:val="20"/>
          <w:szCs w:val="22"/>
          <w:vertAlign w:val="superscript"/>
          <w:lang w:val="en-CA"/>
        </w:rPr>
        <w:t>16</w:t>
      </w:r>
      <w:r w:rsidRPr="008F6368">
        <w:rPr>
          <w:rFonts w:ascii="Arial" w:eastAsia="Arial" w:hAnsi="Arial" w:cs="Arial"/>
          <w:sz w:val="20"/>
          <w:szCs w:val="22"/>
          <w:lang w:val="en-CA"/>
        </w:rPr>
        <w:t> − 1, inclusive.</w:t>
      </w:r>
    </w:p>
    <w:p w14:paraId="6C60EF1E" w14:textId="77777777" w:rsidR="008F6368" w:rsidRPr="008F6368" w:rsidRDefault="008F6368" w:rsidP="00476255">
      <w:pPr>
        <w:keepNext/>
        <w:keepLines/>
        <w:widowControl w:val="0"/>
        <w:numPr>
          <w:ilvl w:val="3"/>
          <w:numId w:val="17"/>
        </w:numPr>
        <w:autoSpaceDE w:val="0"/>
        <w:autoSpaceDN w:val="0"/>
        <w:spacing w:before="40" w:after="0"/>
        <w:jc w:val="left"/>
        <w:outlineLvl w:val="1"/>
        <w:rPr>
          <w:rFonts w:asciiTheme="majorHAnsi" w:eastAsiaTheme="majorEastAsia" w:hAnsiTheme="majorHAnsi" w:cstheme="majorBidi"/>
          <w:color w:val="365F91" w:themeColor="accent1" w:themeShade="BF"/>
          <w:sz w:val="26"/>
          <w:szCs w:val="26"/>
        </w:rPr>
      </w:pPr>
      <w:bookmarkStart w:id="475" w:name="_Ref34934210"/>
      <w:bookmarkStart w:id="476" w:name="_Toc109574559"/>
      <w:r w:rsidRPr="008F6368">
        <w:rPr>
          <w:rFonts w:asciiTheme="majorHAnsi" w:eastAsiaTheme="majorEastAsia" w:hAnsiTheme="majorHAnsi" w:cstheme="majorBidi"/>
          <w:color w:val="365F91" w:themeColor="accent1" w:themeShade="BF"/>
          <w:sz w:val="26"/>
          <w:szCs w:val="26"/>
        </w:rPr>
        <w:t>Viewpoint global coordinate system rotation structure</w:t>
      </w:r>
      <w:bookmarkEnd w:id="475"/>
      <w:bookmarkEnd w:id="476"/>
    </w:p>
    <w:p w14:paraId="5DC23673" w14:textId="77777777" w:rsidR="008F6368" w:rsidRPr="008F6368" w:rsidRDefault="008F6368" w:rsidP="008F6368">
      <w:pPr>
        <w:widowControl w:val="0"/>
        <w:autoSpaceDE w:val="0"/>
        <w:autoSpaceDN w:val="0"/>
        <w:spacing w:before="1" w:after="0"/>
        <w:ind w:left="756"/>
        <w:jc w:val="left"/>
        <w:rPr>
          <w:rFonts w:ascii="Arial" w:eastAsia="Arial" w:hAnsi="Arial" w:cs="Arial"/>
          <w:highlight w:val="yellow"/>
        </w:rPr>
      </w:pPr>
      <w:r w:rsidRPr="008F6368">
        <w:rPr>
          <w:rFonts w:ascii="Arial" w:eastAsia="Arial" w:hAnsi="Arial" w:cs="Arial"/>
          <w:highlight w:val="yellow"/>
        </w:rPr>
        <w:t xml:space="preserve">The </w:t>
      </w:r>
      <w:r w:rsidRPr="008F6368">
        <w:rPr>
          <w:rFonts w:ascii="Courier" w:eastAsia="Times New Roman" w:hAnsi="Courier" w:cs="Arial"/>
          <w:noProof/>
          <w:kern w:val="2"/>
          <w:highlight w:val="yellow"/>
          <w:lang w:val="en-GB"/>
        </w:rPr>
        <w:t>ViewpointGlobalCoordinateSys</w:t>
      </w:r>
      <w:r w:rsidRPr="008F6368">
        <w:rPr>
          <w:rFonts w:ascii="Courier" w:eastAsia="SimSun" w:hAnsi="Courier" w:cs="Arial"/>
          <w:noProof/>
          <w:kern w:val="2"/>
          <w:highlight w:val="yellow"/>
          <w:lang w:val="en-GB" w:eastAsia="zh-CN"/>
        </w:rPr>
        <w:t>RotationStruct()</w:t>
      </w:r>
      <w:r w:rsidRPr="008F6368">
        <w:rPr>
          <w:rFonts w:ascii="Arial" w:eastAsia="SimSun" w:hAnsi="Arial" w:cs="Arial"/>
          <w:noProof/>
          <w:kern w:val="2"/>
          <w:highlight w:val="yellow"/>
          <w:lang w:val="en-GB" w:eastAsia="zh-CN"/>
        </w:rPr>
        <w:t xml:space="preserve"> </w:t>
      </w:r>
      <w:r w:rsidRPr="008F6368">
        <w:rPr>
          <w:rFonts w:ascii="Arial" w:eastAsia="Arial" w:hAnsi="Arial" w:cs="Arial"/>
          <w:highlight w:val="yellow"/>
        </w:rPr>
        <w:t>provides the yaw, pitch, and roll rotation angles of X, Y, and Z axes, respectively, of the global coordinate system of the viewpoint relative to the common reference coordinate system.</w:t>
      </w:r>
    </w:p>
    <w:p w14:paraId="7EAFD0FC" w14:textId="77777777" w:rsidR="008F6368" w:rsidRPr="008F6368" w:rsidRDefault="008F6368" w:rsidP="008F6368">
      <w:pPr>
        <w:keepLines/>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before="60"/>
        <w:ind w:left="756"/>
        <w:jc w:val="left"/>
        <w:rPr>
          <w:rFonts w:ascii="Courier" w:eastAsia="Arial" w:hAnsi="Courier" w:cs="Arial"/>
          <w:noProof/>
          <w:sz w:val="20"/>
          <w:szCs w:val="20"/>
          <w:lang w:val="en-GB"/>
        </w:rPr>
      </w:pPr>
      <w:r w:rsidRPr="008F6368">
        <w:rPr>
          <w:rFonts w:ascii="Courier" w:eastAsia="Arial" w:hAnsi="Courier" w:cs="Arial"/>
          <w:noProof/>
          <w:sz w:val="20"/>
          <w:szCs w:val="22"/>
          <w:highlight w:val="yellow"/>
          <w:lang w:val="en-GB"/>
        </w:rPr>
        <w:t xml:space="preserve">aligned(8) class </w:t>
      </w:r>
      <w:r w:rsidRPr="008F6368">
        <w:rPr>
          <w:rFonts w:ascii="Courier" w:eastAsia="Times New Roman" w:hAnsi="Courier" w:cs="Arial"/>
          <w:noProof/>
          <w:sz w:val="20"/>
          <w:szCs w:val="20"/>
          <w:highlight w:val="yellow"/>
          <w:lang w:val="en-GB"/>
        </w:rPr>
        <w:t>ViewpointGlobalCoordinateSys</w:t>
      </w:r>
      <w:r w:rsidRPr="008F6368">
        <w:rPr>
          <w:rFonts w:ascii="Courier" w:eastAsia="Arial" w:hAnsi="Courier" w:cs="Arial"/>
          <w:noProof/>
          <w:sz w:val="20"/>
          <w:szCs w:val="22"/>
          <w:highlight w:val="yellow"/>
          <w:lang w:val="en-GB"/>
        </w:rPr>
        <w:t>RotationStruct() {</w:t>
      </w:r>
      <w:r w:rsidRPr="008F6368">
        <w:rPr>
          <w:rFonts w:ascii="Courier" w:eastAsia="Arial" w:hAnsi="Courier" w:cs="Arial"/>
          <w:noProof/>
          <w:sz w:val="20"/>
          <w:szCs w:val="22"/>
          <w:highlight w:val="yellow"/>
          <w:lang w:val="en-GB"/>
        </w:rPr>
        <w:br/>
      </w:r>
      <w:r w:rsidRPr="008F6368">
        <w:rPr>
          <w:rFonts w:ascii="Courier" w:eastAsia="Arial" w:hAnsi="Courier" w:cs="Arial"/>
          <w:noProof/>
          <w:sz w:val="20"/>
          <w:szCs w:val="22"/>
          <w:highlight w:val="yellow"/>
          <w:lang w:val="en-GB"/>
        </w:rPr>
        <w:tab/>
        <w:t xml:space="preserve">signed int(32) </w:t>
      </w:r>
      <w:r w:rsidRPr="008F6368">
        <w:rPr>
          <w:rFonts w:ascii="Courier" w:eastAsia="Arial" w:hAnsi="Courier" w:cs="Arial"/>
          <w:sz w:val="20"/>
          <w:szCs w:val="22"/>
          <w:highlight w:val="yellow"/>
        </w:rPr>
        <w:t>viewpoint_gcs_</w:t>
      </w:r>
      <w:r w:rsidRPr="008F6368">
        <w:rPr>
          <w:rFonts w:ascii="Courier" w:eastAsia="Arial" w:hAnsi="Courier" w:cs="Arial"/>
          <w:noProof/>
          <w:sz w:val="20"/>
          <w:szCs w:val="22"/>
          <w:highlight w:val="yellow"/>
          <w:lang w:val="en-GB"/>
        </w:rPr>
        <w:t>yaw;</w:t>
      </w:r>
      <w:r w:rsidRPr="008F6368">
        <w:rPr>
          <w:rFonts w:ascii="Courier" w:eastAsia="Arial" w:hAnsi="Courier" w:cs="Arial"/>
          <w:noProof/>
          <w:sz w:val="20"/>
          <w:szCs w:val="22"/>
          <w:highlight w:val="yellow"/>
          <w:lang w:val="en-GB"/>
        </w:rPr>
        <w:br/>
      </w:r>
      <w:r w:rsidRPr="008F6368">
        <w:rPr>
          <w:rFonts w:ascii="Courier" w:eastAsia="Arial" w:hAnsi="Courier" w:cs="Arial"/>
          <w:noProof/>
          <w:sz w:val="20"/>
          <w:szCs w:val="22"/>
          <w:highlight w:val="yellow"/>
          <w:lang w:val="en-GB"/>
        </w:rPr>
        <w:tab/>
        <w:t xml:space="preserve">signed int(32) </w:t>
      </w:r>
      <w:r w:rsidRPr="008F6368">
        <w:rPr>
          <w:rFonts w:ascii="Courier" w:eastAsia="Arial" w:hAnsi="Courier" w:cs="Arial"/>
          <w:sz w:val="20"/>
          <w:szCs w:val="22"/>
          <w:highlight w:val="yellow"/>
        </w:rPr>
        <w:t>viewpoint_gcs_</w:t>
      </w:r>
      <w:r w:rsidRPr="008F6368">
        <w:rPr>
          <w:rFonts w:ascii="Courier" w:eastAsia="Arial" w:hAnsi="Courier" w:cs="Arial"/>
          <w:noProof/>
          <w:sz w:val="20"/>
          <w:szCs w:val="22"/>
          <w:highlight w:val="yellow"/>
          <w:lang w:val="en-GB"/>
        </w:rPr>
        <w:t>pitch;</w:t>
      </w:r>
      <w:r w:rsidRPr="008F6368">
        <w:rPr>
          <w:rFonts w:ascii="Courier" w:eastAsia="Arial" w:hAnsi="Courier" w:cs="Arial"/>
          <w:noProof/>
          <w:sz w:val="20"/>
          <w:szCs w:val="22"/>
          <w:highlight w:val="yellow"/>
          <w:lang w:val="en-GB"/>
        </w:rPr>
        <w:br/>
      </w:r>
      <w:r w:rsidRPr="008F6368">
        <w:rPr>
          <w:rFonts w:ascii="Courier" w:eastAsia="Arial" w:hAnsi="Courier" w:cs="Arial"/>
          <w:noProof/>
          <w:sz w:val="20"/>
          <w:szCs w:val="22"/>
          <w:highlight w:val="yellow"/>
          <w:lang w:val="en-GB"/>
        </w:rPr>
        <w:tab/>
        <w:t xml:space="preserve">signed int(32) </w:t>
      </w:r>
      <w:r w:rsidRPr="008F6368">
        <w:rPr>
          <w:rFonts w:ascii="Courier" w:eastAsia="Arial" w:hAnsi="Courier" w:cs="Arial"/>
          <w:sz w:val="20"/>
          <w:szCs w:val="22"/>
          <w:highlight w:val="yellow"/>
        </w:rPr>
        <w:t>viewpoint_gcs_</w:t>
      </w:r>
      <w:r w:rsidRPr="008F6368">
        <w:rPr>
          <w:rFonts w:ascii="Courier" w:eastAsia="Arial" w:hAnsi="Courier" w:cs="Arial"/>
          <w:noProof/>
          <w:sz w:val="20"/>
          <w:szCs w:val="22"/>
          <w:highlight w:val="yellow"/>
          <w:lang w:val="en-GB"/>
        </w:rPr>
        <w:t>roll;</w:t>
      </w:r>
      <w:r w:rsidRPr="008F6368">
        <w:rPr>
          <w:rFonts w:ascii="Courier" w:eastAsia="Arial" w:hAnsi="Courier" w:cs="Arial"/>
          <w:noProof/>
          <w:sz w:val="20"/>
          <w:szCs w:val="22"/>
          <w:highlight w:val="yellow"/>
          <w:lang w:val="en-GB"/>
        </w:rPr>
        <w:br/>
      </w:r>
      <w:r w:rsidRPr="008F6368">
        <w:rPr>
          <w:rFonts w:ascii="Courier" w:eastAsia="Arial" w:hAnsi="Courier" w:cs="Arial"/>
          <w:noProof/>
          <w:sz w:val="20"/>
          <w:szCs w:val="20"/>
          <w:highlight w:val="yellow"/>
          <w:lang w:val="en-GB"/>
        </w:rPr>
        <w:t>}</w:t>
      </w:r>
    </w:p>
    <w:p w14:paraId="39F15360" w14:textId="77777777" w:rsidR="008F6368" w:rsidRPr="008F6368" w:rsidRDefault="008F6368" w:rsidP="008F6368">
      <w:pPr>
        <w:widowControl w:val="0"/>
        <w:tabs>
          <w:tab w:val="left" w:pos="1701"/>
        </w:tabs>
        <w:autoSpaceDE w:val="0"/>
        <w:autoSpaceDN w:val="0"/>
        <w:spacing w:before="0" w:after="160"/>
        <w:ind w:left="1476" w:hanging="360"/>
        <w:rPr>
          <w:rFonts w:ascii="Arial" w:eastAsia="Arial" w:hAnsi="Arial" w:cs="Arial"/>
          <w:sz w:val="20"/>
          <w:szCs w:val="20"/>
          <w:lang w:val="en-CA"/>
        </w:rPr>
      </w:pPr>
      <w:r w:rsidRPr="008F6368">
        <w:rPr>
          <w:rFonts w:ascii="Courier" w:hAnsi="Courier" w:cs="Arial"/>
          <w:sz w:val="20"/>
          <w:szCs w:val="20"/>
        </w:rPr>
        <w:t>viewpoint</w:t>
      </w:r>
      <w:r w:rsidRPr="008F6368">
        <w:rPr>
          <w:rFonts w:ascii="Courier" w:eastAsia="Arial" w:hAnsi="Courier" w:cs="Arial"/>
          <w:sz w:val="20"/>
          <w:szCs w:val="20"/>
        </w:rPr>
        <w:t>_gcs_yaw</w:t>
      </w:r>
      <w:r w:rsidRPr="008F6368">
        <w:rPr>
          <w:rFonts w:ascii="Arial" w:eastAsia="Arial" w:hAnsi="Arial" w:cs="Arial"/>
          <w:sz w:val="20"/>
          <w:szCs w:val="20"/>
        </w:rPr>
        <w:t xml:space="preserve">, </w:t>
      </w:r>
      <w:r w:rsidRPr="008F6368">
        <w:rPr>
          <w:rFonts w:ascii="Courier" w:eastAsia="Arial" w:hAnsi="Courier" w:cs="Arial"/>
          <w:sz w:val="20"/>
          <w:szCs w:val="20"/>
        </w:rPr>
        <w:t>viewpoint_gcs_pitch</w:t>
      </w:r>
      <w:r w:rsidRPr="008F6368">
        <w:rPr>
          <w:rFonts w:ascii="Arial" w:eastAsia="Arial" w:hAnsi="Arial" w:cs="Arial"/>
          <w:sz w:val="20"/>
          <w:szCs w:val="20"/>
        </w:rPr>
        <w:t xml:space="preserve">, and </w:t>
      </w:r>
      <w:r w:rsidRPr="008F6368">
        <w:rPr>
          <w:rFonts w:ascii="Courier" w:eastAsia="Arial" w:hAnsi="Courier" w:cs="Arial"/>
          <w:sz w:val="20"/>
          <w:szCs w:val="20"/>
        </w:rPr>
        <w:t>viewpoint_gcs_roll</w:t>
      </w:r>
      <w:r w:rsidRPr="008F6368">
        <w:rPr>
          <w:rFonts w:ascii="Arial" w:eastAsia="Arial" w:hAnsi="Arial" w:cs="Arial"/>
          <w:sz w:val="20"/>
          <w:szCs w:val="20"/>
        </w:rPr>
        <w:t xml:space="preserve"> specify the yaw, pitch, and roll angles, respectively, of the rotation angles of X, Y, Z axes of the global coordinate system of the viewpoint relative to the common reference coordinate system, in units of 2</w:t>
      </w:r>
      <w:r w:rsidRPr="008F6368">
        <w:rPr>
          <w:rFonts w:ascii="Arial" w:eastAsia="Arial" w:hAnsi="Arial" w:cs="Arial"/>
          <w:sz w:val="20"/>
          <w:szCs w:val="20"/>
          <w:vertAlign w:val="superscript"/>
        </w:rPr>
        <w:t>−16</w:t>
      </w:r>
      <w:r w:rsidRPr="008F6368">
        <w:rPr>
          <w:rFonts w:ascii="Arial" w:eastAsia="Arial" w:hAnsi="Arial" w:cs="Arial"/>
          <w:sz w:val="20"/>
          <w:szCs w:val="20"/>
        </w:rPr>
        <w:t xml:space="preserve"> degrees. </w:t>
      </w:r>
      <w:r w:rsidRPr="008F6368">
        <w:rPr>
          <w:rFonts w:ascii="Courier" w:eastAsia="Arial" w:hAnsi="Courier" w:cs="Arial"/>
          <w:sz w:val="20"/>
          <w:szCs w:val="20"/>
        </w:rPr>
        <w:t>viewpoint_gcs_yaw</w:t>
      </w:r>
      <w:r w:rsidRPr="008F6368">
        <w:rPr>
          <w:rFonts w:ascii="Arial" w:eastAsia="Arial" w:hAnsi="Arial" w:cs="Arial"/>
          <w:sz w:val="20"/>
          <w:szCs w:val="20"/>
        </w:rPr>
        <w:t xml:space="preserve"> shall be in the range of </w:t>
      </w:r>
      <w:r w:rsidRPr="008F6368">
        <w:rPr>
          <w:rFonts w:ascii="Arial" w:eastAsia="Arial" w:hAnsi="Arial" w:cs="Arial"/>
          <w:sz w:val="20"/>
          <w:szCs w:val="20"/>
          <w:lang w:val="en-CA"/>
        </w:rPr>
        <w:t>−180 * 2</w:t>
      </w:r>
      <w:r w:rsidRPr="008F6368">
        <w:rPr>
          <w:rFonts w:ascii="Arial" w:eastAsia="Arial" w:hAnsi="Arial" w:cs="Arial"/>
          <w:sz w:val="20"/>
          <w:szCs w:val="20"/>
          <w:vertAlign w:val="superscript"/>
          <w:lang w:val="en-CA"/>
        </w:rPr>
        <w:t>16</w:t>
      </w:r>
      <w:r w:rsidRPr="008F6368">
        <w:rPr>
          <w:rFonts w:ascii="Arial" w:eastAsia="Arial" w:hAnsi="Arial" w:cs="Arial"/>
          <w:sz w:val="20"/>
          <w:szCs w:val="20"/>
          <w:lang w:val="en-CA"/>
        </w:rPr>
        <w:t xml:space="preserve"> to 180 *2</w:t>
      </w:r>
      <w:r w:rsidRPr="008F6368">
        <w:rPr>
          <w:rFonts w:ascii="Arial" w:eastAsia="Arial" w:hAnsi="Arial" w:cs="Arial"/>
          <w:sz w:val="20"/>
          <w:szCs w:val="20"/>
          <w:vertAlign w:val="superscript"/>
          <w:lang w:val="en-CA"/>
        </w:rPr>
        <w:t>16</w:t>
      </w:r>
      <w:r w:rsidRPr="008F6368">
        <w:rPr>
          <w:rFonts w:ascii="Arial" w:eastAsia="Arial" w:hAnsi="Arial" w:cs="Arial"/>
          <w:sz w:val="20"/>
          <w:szCs w:val="20"/>
          <w:lang w:val="en-CA"/>
        </w:rPr>
        <w:t xml:space="preserve"> − 1, inclusive. </w:t>
      </w:r>
      <w:r w:rsidRPr="008F6368">
        <w:rPr>
          <w:rFonts w:ascii="Courier" w:eastAsia="Arial" w:hAnsi="Courier" w:cs="Arial"/>
          <w:sz w:val="20"/>
          <w:szCs w:val="20"/>
        </w:rPr>
        <w:t>viewpoint_gcs_</w:t>
      </w:r>
      <w:r w:rsidRPr="008F6368">
        <w:rPr>
          <w:rFonts w:ascii="Courier" w:eastAsia="Arial" w:hAnsi="Courier" w:cs="Arial"/>
          <w:sz w:val="20"/>
          <w:szCs w:val="20"/>
          <w:lang w:val="en-CA"/>
        </w:rPr>
        <w:t>pitch</w:t>
      </w:r>
      <w:r w:rsidRPr="008F6368">
        <w:rPr>
          <w:rFonts w:ascii="Arial" w:eastAsia="Arial" w:hAnsi="Arial" w:cs="Arial"/>
          <w:sz w:val="20"/>
          <w:szCs w:val="20"/>
          <w:lang w:val="en-CA"/>
        </w:rPr>
        <w:t xml:space="preserve"> shall be in the range of −90 * 2</w:t>
      </w:r>
      <w:r w:rsidRPr="008F6368">
        <w:rPr>
          <w:rFonts w:ascii="Arial" w:eastAsia="Arial" w:hAnsi="Arial" w:cs="Arial"/>
          <w:sz w:val="20"/>
          <w:szCs w:val="20"/>
          <w:vertAlign w:val="superscript"/>
          <w:lang w:val="en-CA"/>
        </w:rPr>
        <w:t>16</w:t>
      </w:r>
      <w:r w:rsidRPr="008F6368">
        <w:rPr>
          <w:rFonts w:ascii="Arial" w:eastAsia="Arial" w:hAnsi="Arial" w:cs="Arial"/>
          <w:sz w:val="20"/>
          <w:szCs w:val="20"/>
          <w:lang w:val="en-CA"/>
        </w:rPr>
        <w:t xml:space="preserve"> to 90 * 2</w:t>
      </w:r>
      <w:r w:rsidRPr="008F6368">
        <w:rPr>
          <w:rFonts w:ascii="Arial" w:eastAsia="Arial" w:hAnsi="Arial" w:cs="Arial"/>
          <w:sz w:val="20"/>
          <w:szCs w:val="20"/>
          <w:vertAlign w:val="superscript"/>
          <w:lang w:val="en-CA"/>
        </w:rPr>
        <w:t>16</w:t>
      </w:r>
      <w:r w:rsidRPr="008F6368">
        <w:rPr>
          <w:rFonts w:ascii="Arial" w:eastAsia="Arial" w:hAnsi="Arial" w:cs="Arial"/>
          <w:sz w:val="20"/>
          <w:szCs w:val="20"/>
          <w:lang w:val="en-CA"/>
        </w:rPr>
        <w:t xml:space="preserve">, inclusive. </w:t>
      </w:r>
      <w:r w:rsidRPr="008F6368">
        <w:rPr>
          <w:rFonts w:ascii="Courier" w:eastAsia="Arial" w:hAnsi="Courier" w:cs="Arial"/>
          <w:sz w:val="20"/>
          <w:szCs w:val="20"/>
        </w:rPr>
        <w:t>viewpoint_gcs_</w:t>
      </w:r>
      <w:r w:rsidRPr="008F6368">
        <w:rPr>
          <w:rFonts w:ascii="Courier" w:eastAsia="Arial" w:hAnsi="Courier" w:cs="Arial"/>
          <w:sz w:val="20"/>
          <w:szCs w:val="20"/>
          <w:lang w:val="en-CA"/>
        </w:rPr>
        <w:t>roll</w:t>
      </w:r>
      <w:r w:rsidRPr="008F6368">
        <w:rPr>
          <w:rFonts w:ascii="Arial" w:eastAsia="Arial" w:hAnsi="Arial" w:cs="Arial"/>
          <w:sz w:val="20"/>
          <w:szCs w:val="20"/>
          <w:lang w:val="en-CA"/>
        </w:rPr>
        <w:t xml:space="preserve"> shall be in the range of −180 * 2</w:t>
      </w:r>
      <w:r w:rsidRPr="008F6368">
        <w:rPr>
          <w:rFonts w:ascii="Arial" w:eastAsia="Arial" w:hAnsi="Arial" w:cs="Arial"/>
          <w:sz w:val="20"/>
          <w:szCs w:val="20"/>
          <w:vertAlign w:val="superscript"/>
          <w:lang w:val="en-CA"/>
        </w:rPr>
        <w:t>16</w:t>
      </w:r>
      <w:r w:rsidRPr="008F6368">
        <w:rPr>
          <w:rFonts w:ascii="Arial" w:eastAsia="Arial" w:hAnsi="Arial" w:cs="Arial"/>
          <w:sz w:val="20"/>
          <w:szCs w:val="20"/>
          <w:lang w:val="en-CA"/>
        </w:rPr>
        <w:t xml:space="preserve"> to 180 * 2</w:t>
      </w:r>
      <w:r w:rsidRPr="008F6368">
        <w:rPr>
          <w:rFonts w:ascii="Arial" w:eastAsia="Arial" w:hAnsi="Arial" w:cs="Arial"/>
          <w:sz w:val="20"/>
          <w:szCs w:val="20"/>
          <w:vertAlign w:val="superscript"/>
          <w:lang w:val="en-CA"/>
        </w:rPr>
        <w:t>16</w:t>
      </w:r>
      <w:r w:rsidRPr="008F6368">
        <w:rPr>
          <w:rFonts w:ascii="Arial" w:eastAsia="Arial" w:hAnsi="Arial" w:cs="Arial"/>
          <w:sz w:val="20"/>
          <w:szCs w:val="20"/>
          <w:lang w:val="en-CA"/>
        </w:rPr>
        <w:t> − 1, inclusive.</w:t>
      </w:r>
    </w:p>
    <w:p w14:paraId="7A185F37" w14:textId="77777777" w:rsidR="008F6368" w:rsidRPr="008F6368" w:rsidRDefault="008F6368" w:rsidP="008F6368">
      <w:pPr>
        <w:widowControl w:val="0"/>
        <w:autoSpaceDE w:val="0"/>
        <w:autoSpaceDN w:val="0"/>
        <w:spacing w:before="0" w:after="0"/>
        <w:ind w:left="756"/>
        <w:jc w:val="left"/>
        <w:rPr>
          <w:rFonts w:cs="Arial"/>
          <w:b/>
          <w:bCs/>
          <w:kern w:val="32"/>
          <w:sz w:val="26"/>
          <w:szCs w:val="26"/>
          <w:lang w:val="en-CA" w:eastAsia="ja-JP"/>
        </w:rPr>
      </w:pPr>
    </w:p>
    <w:p w14:paraId="1409BCEA" w14:textId="77777777" w:rsidR="008F6368" w:rsidRPr="008F6368" w:rsidRDefault="008F6368" w:rsidP="00476255">
      <w:pPr>
        <w:keepNext/>
        <w:widowControl w:val="0"/>
        <w:numPr>
          <w:ilvl w:val="1"/>
          <w:numId w:val="12"/>
        </w:numPr>
        <w:tabs>
          <w:tab w:val="clear" w:pos="360"/>
          <w:tab w:val="left" w:pos="560"/>
        </w:tabs>
        <w:suppressAutoHyphens/>
        <w:autoSpaceDE w:val="0"/>
        <w:autoSpaceDN w:val="0"/>
        <w:spacing w:before="270" w:after="0" w:line="270" w:lineRule="atLeast"/>
        <w:ind w:left="432" w:hanging="432"/>
        <w:jc w:val="left"/>
        <w:outlineLvl w:val="0"/>
        <w:rPr>
          <w:rFonts w:cs="Arial"/>
          <w:b/>
          <w:bCs/>
          <w:kern w:val="32"/>
          <w:sz w:val="26"/>
          <w:szCs w:val="26"/>
          <w:lang w:eastAsia="ja-JP"/>
        </w:rPr>
      </w:pPr>
      <w:bookmarkStart w:id="477" w:name="_Toc109574560"/>
      <w:bookmarkEnd w:id="168"/>
      <w:r w:rsidRPr="008F6368">
        <w:rPr>
          <w:rFonts w:cs="Arial"/>
          <w:b/>
          <w:bCs/>
          <w:kern w:val="32"/>
          <w:sz w:val="26"/>
          <w:szCs w:val="26"/>
          <w:lang w:eastAsia="ja-JP"/>
        </w:rPr>
        <w:t xml:space="preserve">MPEG-I Part 10 (Carriage of V3CD) </w:t>
      </w:r>
      <w:r w:rsidRPr="008F6368">
        <w:rPr>
          <w:rFonts w:cs="Arial"/>
          <w:b/>
          <w:bCs/>
          <w:kern w:val="32"/>
          <w:sz w:val="26"/>
          <w:szCs w:val="26"/>
          <w:lang w:eastAsia="ja-JP"/>
        </w:rPr>
        <w:fldChar w:fldCharType="begin"/>
      </w:r>
      <w:r w:rsidRPr="008F6368">
        <w:rPr>
          <w:rFonts w:cs="Arial"/>
          <w:b/>
          <w:bCs/>
          <w:kern w:val="32"/>
          <w:sz w:val="26"/>
          <w:szCs w:val="26"/>
          <w:lang w:eastAsia="ja-JP"/>
        </w:rPr>
        <w:instrText xml:space="preserve"> REF _Ref92875507 \r \h  \* MERGEFORMAT </w:instrText>
      </w:r>
      <w:r w:rsidRPr="008F6368">
        <w:rPr>
          <w:rFonts w:cs="Arial"/>
          <w:b/>
          <w:bCs/>
          <w:kern w:val="32"/>
          <w:sz w:val="26"/>
          <w:szCs w:val="26"/>
          <w:lang w:eastAsia="ja-JP"/>
        </w:rPr>
      </w:r>
      <w:r w:rsidRPr="008F6368">
        <w:rPr>
          <w:rFonts w:cs="Arial"/>
          <w:b/>
          <w:bCs/>
          <w:kern w:val="32"/>
          <w:sz w:val="26"/>
          <w:szCs w:val="26"/>
          <w:lang w:eastAsia="ja-JP"/>
        </w:rPr>
        <w:fldChar w:fldCharType="separate"/>
      </w:r>
      <w:r w:rsidRPr="008F6368">
        <w:rPr>
          <w:rFonts w:cs="Arial"/>
          <w:b/>
          <w:bCs/>
          <w:kern w:val="32"/>
          <w:sz w:val="26"/>
          <w:szCs w:val="26"/>
          <w:lang w:eastAsia="ja-JP"/>
        </w:rPr>
        <w:t>[5]</w:t>
      </w:r>
      <w:bookmarkEnd w:id="477"/>
      <w:r w:rsidRPr="008F6368">
        <w:rPr>
          <w:rFonts w:cs="Arial"/>
          <w:b/>
          <w:bCs/>
          <w:kern w:val="32"/>
          <w:sz w:val="26"/>
          <w:szCs w:val="26"/>
          <w:lang w:eastAsia="ja-JP"/>
        </w:rPr>
        <w:fldChar w:fldCharType="end"/>
      </w:r>
      <w:r w:rsidRPr="008F6368">
        <w:rPr>
          <w:rFonts w:cs="Arial"/>
          <w:b/>
          <w:bCs/>
          <w:kern w:val="32"/>
          <w:sz w:val="26"/>
          <w:szCs w:val="26"/>
          <w:lang w:eastAsia="ja-JP"/>
        </w:rPr>
        <w:t xml:space="preserve">  </w:t>
      </w:r>
    </w:p>
    <w:p w14:paraId="54A12144"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78" w:name="_Toc109574561"/>
      <w:bookmarkStart w:id="479" w:name="_Hlk101298220"/>
      <w:r w:rsidRPr="008F6368">
        <w:rPr>
          <w:rFonts w:cs="Arial"/>
          <w:b/>
          <w:bCs/>
          <w:kern w:val="32"/>
          <w:sz w:val="26"/>
          <w:szCs w:val="26"/>
          <w:lang w:eastAsia="ja-JP"/>
        </w:rPr>
        <w:t>Definition</w:t>
      </w:r>
      <w:bookmarkEnd w:id="478"/>
    </w:p>
    <w:p w14:paraId="448619C0"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p>
    <w:p w14:paraId="6796B1BD"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There are no definitions provided for both viewpoint and viewport.</w:t>
      </w:r>
    </w:p>
    <w:p w14:paraId="1B2D9B72"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80" w:name="_Toc109574562"/>
      <w:r w:rsidRPr="008F6368">
        <w:rPr>
          <w:rFonts w:cs="Arial"/>
          <w:b/>
          <w:bCs/>
          <w:kern w:val="32"/>
          <w:sz w:val="26"/>
          <w:szCs w:val="26"/>
          <w:lang w:eastAsia="ja-JP"/>
        </w:rPr>
        <w:t>Viewpoint</w:t>
      </w:r>
      <w:bookmarkEnd w:id="480"/>
    </w:p>
    <w:p w14:paraId="3FB11A96"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p>
    <w:p w14:paraId="0855D2D9"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There is no data structure provided for viewpoint.</w:t>
      </w:r>
    </w:p>
    <w:p w14:paraId="5F8686F4"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481" w:name="_Toc109574563"/>
      <w:r w:rsidRPr="008F6368">
        <w:rPr>
          <w:rFonts w:cs="Arial"/>
          <w:b/>
          <w:bCs/>
          <w:kern w:val="32"/>
          <w:sz w:val="26"/>
          <w:szCs w:val="26"/>
          <w:lang w:eastAsia="ja-JP"/>
        </w:rPr>
        <w:t>Viewport</w:t>
      </w:r>
      <w:bookmarkEnd w:id="481"/>
    </w:p>
    <w:bookmarkEnd w:id="479"/>
    <w:p w14:paraId="46F41A5A"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1DA3D520" w14:textId="77777777" w:rsidR="008F6368" w:rsidRPr="008F6368" w:rsidRDefault="008F6368" w:rsidP="00476255">
      <w:pPr>
        <w:widowControl w:val="0"/>
        <w:numPr>
          <w:ilvl w:val="0"/>
          <w:numId w:val="15"/>
        </w:numPr>
        <w:autoSpaceDE w:val="0"/>
        <w:autoSpaceDN w:val="0"/>
        <w:spacing w:before="0" w:after="0"/>
        <w:ind w:left="1008"/>
        <w:jc w:val="left"/>
        <w:outlineLvl w:val="0"/>
        <w:rPr>
          <w:rFonts w:ascii="Arial" w:eastAsia="Arial" w:hAnsi="Arial" w:cs="Arial"/>
          <w:b/>
          <w:bCs/>
        </w:rPr>
      </w:pPr>
      <w:bookmarkStart w:id="482" w:name="_Ref74914735"/>
      <w:bookmarkStart w:id="483" w:name="_Ref75347393"/>
      <w:bookmarkStart w:id="484" w:name="_Toc80301768"/>
      <w:bookmarkStart w:id="485" w:name="_Toc109574564"/>
      <w:r w:rsidRPr="008F6368">
        <w:rPr>
          <w:rFonts w:ascii="Arial" w:eastAsia="Arial" w:hAnsi="Arial" w:cs="Arial"/>
          <w:b/>
          <w:bCs/>
        </w:rPr>
        <w:lastRenderedPageBreak/>
        <w:t>Viewport information</w:t>
      </w:r>
      <w:bookmarkEnd w:id="482"/>
      <w:bookmarkEnd w:id="483"/>
      <w:bookmarkEnd w:id="484"/>
      <w:bookmarkEnd w:id="485"/>
    </w:p>
    <w:p w14:paraId="3133EBB7" w14:textId="77777777" w:rsidR="008F6368" w:rsidRPr="008F6368" w:rsidRDefault="008F6368" w:rsidP="008F6368">
      <w:pPr>
        <w:keepNext/>
        <w:keepLines/>
        <w:widowControl w:val="0"/>
        <w:numPr>
          <w:ilvl w:val="1"/>
          <w:numId w:val="4"/>
        </w:numPr>
        <w:autoSpaceDE w:val="0"/>
        <w:autoSpaceDN w:val="0"/>
        <w:spacing w:before="40" w:after="0"/>
        <w:ind w:left="1152"/>
        <w:jc w:val="left"/>
        <w:outlineLvl w:val="1"/>
        <w:rPr>
          <w:rFonts w:asciiTheme="majorHAnsi" w:eastAsiaTheme="majorEastAsia" w:hAnsiTheme="majorHAnsi" w:cstheme="majorBidi"/>
          <w:color w:val="365F91" w:themeColor="accent1" w:themeShade="BF"/>
          <w:sz w:val="26"/>
          <w:szCs w:val="26"/>
        </w:rPr>
      </w:pPr>
      <w:bookmarkStart w:id="486" w:name="_Toc66367990"/>
      <w:bookmarkStart w:id="487" w:name="_Toc67308028"/>
      <w:bookmarkStart w:id="488" w:name="_Toc79755742"/>
      <w:bookmarkStart w:id="489" w:name="_Toc80301769"/>
      <w:bookmarkStart w:id="490" w:name="_Toc66367991"/>
      <w:bookmarkStart w:id="491" w:name="_Toc67308029"/>
      <w:bookmarkStart w:id="492" w:name="_Toc79755743"/>
      <w:bookmarkStart w:id="493" w:name="_Toc80301770"/>
      <w:bookmarkStart w:id="494" w:name="_Toc66367992"/>
      <w:bookmarkStart w:id="495" w:name="_Toc67308030"/>
      <w:bookmarkStart w:id="496" w:name="_Toc79755744"/>
      <w:bookmarkStart w:id="497" w:name="_Toc80301771"/>
      <w:bookmarkStart w:id="498" w:name="_Toc41623404"/>
      <w:bookmarkStart w:id="499" w:name="_Toc41883578"/>
      <w:bookmarkStart w:id="500" w:name="_Toc41904788"/>
      <w:bookmarkStart w:id="501" w:name="_Toc33113298"/>
      <w:bookmarkStart w:id="502" w:name="_Toc32500842"/>
      <w:bookmarkStart w:id="503" w:name="_Toc32932449"/>
      <w:bookmarkStart w:id="504" w:name="_Toc32964120"/>
      <w:bookmarkStart w:id="505" w:name="_Toc66367993"/>
      <w:bookmarkStart w:id="506" w:name="_Toc67308031"/>
      <w:bookmarkStart w:id="507" w:name="_Toc79755745"/>
      <w:bookmarkStart w:id="508" w:name="_Toc80301772"/>
      <w:bookmarkStart w:id="509" w:name="_Toc66367994"/>
      <w:bookmarkStart w:id="510" w:name="_Toc67308032"/>
      <w:bookmarkStart w:id="511" w:name="_Toc79755746"/>
      <w:bookmarkStart w:id="512" w:name="_Toc80301773"/>
      <w:bookmarkStart w:id="513" w:name="_Toc57208309"/>
      <w:bookmarkStart w:id="514" w:name="_Toc80301774"/>
      <w:bookmarkStart w:id="515" w:name="_Toc10957456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r w:rsidRPr="008F6368">
        <w:rPr>
          <w:rFonts w:asciiTheme="majorHAnsi" w:eastAsiaTheme="majorEastAsia" w:hAnsiTheme="majorHAnsi" w:cstheme="majorBidi"/>
          <w:color w:val="365F91" w:themeColor="accent1" w:themeShade="BF"/>
          <w:sz w:val="26"/>
          <w:szCs w:val="26"/>
        </w:rPr>
        <w:t>General</w:t>
      </w:r>
      <w:bookmarkEnd w:id="513"/>
      <w:bookmarkEnd w:id="514"/>
      <w:bookmarkEnd w:id="515"/>
      <w:r w:rsidRPr="008F6368">
        <w:rPr>
          <w:rFonts w:asciiTheme="majorHAnsi" w:eastAsiaTheme="majorEastAsia" w:hAnsiTheme="majorHAnsi" w:cstheme="majorBidi"/>
          <w:color w:val="365F91" w:themeColor="accent1" w:themeShade="BF"/>
          <w:sz w:val="26"/>
          <w:szCs w:val="26"/>
        </w:rPr>
        <w:t xml:space="preserve"> </w:t>
      </w:r>
    </w:p>
    <w:p w14:paraId="2FE6A313" w14:textId="77777777" w:rsidR="008F6368" w:rsidRPr="008F6368" w:rsidRDefault="008F6368" w:rsidP="008F6368">
      <w:pPr>
        <w:widowControl w:val="0"/>
        <w:autoSpaceDE w:val="0"/>
        <w:autoSpaceDN w:val="0"/>
        <w:spacing w:before="1" w:after="240"/>
        <w:ind w:left="576"/>
        <w:jc w:val="left"/>
        <w:rPr>
          <w:rFonts w:ascii="Arial" w:eastAsia="Arial" w:hAnsi="Arial" w:cs="Arial"/>
        </w:rPr>
      </w:pPr>
      <w:r w:rsidRPr="008F6368">
        <w:rPr>
          <w:rFonts w:ascii="Arial" w:eastAsia="Arial" w:hAnsi="Arial" w:cs="Arial"/>
        </w:rPr>
        <w:t>This clause specifies signalling of viewport information and associated intrinsic and extrinsic camera information for V3C content in container files. Viewport information may be conveyed through the defined viewport information structure that includes an extrinsic camera information structure that specifies the viewport’s position and the rotation. In addition, the viewport information structure includes an intrinsic camera information structure. The receiver may render the V3C content based on the signalled viewport information at any point in time.</w:t>
      </w:r>
    </w:p>
    <w:p w14:paraId="3E0AD057" w14:textId="77777777" w:rsidR="008F6368" w:rsidRPr="008F6368" w:rsidRDefault="008F6368" w:rsidP="008F6368">
      <w:pPr>
        <w:widowControl w:val="0"/>
        <w:autoSpaceDE w:val="0"/>
        <w:autoSpaceDN w:val="0"/>
        <w:spacing w:before="0" w:after="0"/>
        <w:ind w:left="576"/>
        <w:jc w:val="left"/>
        <w:rPr>
          <w:rFonts w:cs="Arial"/>
          <w:b/>
          <w:bCs/>
          <w:kern w:val="32"/>
          <w:sz w:val="26"/>
          <w:szCs w:val="26"/>
          <w:lang w:eastAsia="ja-JP"/>
        </w:rPr>
      </w:pPr>
    </w:p>
    <w:p w14:paraId="3FE77B89" w14:textId="77777777" w:rsidR="008F6368" w:rsidRPr="008F6368" w:rsidRDefault="008F6368" w:rsidP="008F6368">
      <w:pPr>
        <w:keepNext/>
        <w:keepLines/>
        <w:widowControl w:val="0"/>
        <w:numPr>
          <w:ilvl w:val="1"/>
          <w:numId w:val="4"/>
        </w:numPr>
        <w:autoSpaceDE w:val="0"/>
        <w:autoSpaceDN w:val="0"/>
        <w:spacing w:before="40" w:after="0"/>
        <w:ind w:left="1152"/>
        <w:jc w:val="left"/>
        <w:outlineLvl w:val="1"/>
        <w:rPr>
          <w:rFonts w:asciiTheme="majorHAnsi" w:eastAsiaTheme="majorEastAsia" w:hAnsiTheme="majorHAnsi" w:cstheme="majorBidi"/>
          <w:color w:val="365F91" w:themeColor="accent1" w:themeShade="BF"/>
          <w:sz w:val="26"/>
          <w:szCs w:val="26"/>
        </w:rPr>
      </w:pPr>
      <w:bookmarkStart w:id="516" w:name="_Toc57208310"/>
      <w:bookmarkStart w:id="517" w:name="_Toc80301775"/>
      <w:bookmarkStart w:id="518" w:name="_Toc109574566"/>
      <w:r w:rsidRPr="008F6368">
        <w:rPr>
          <w:rFonts w:asciiTheme="majorHAnsi" w:eastAsiaTheme="majorEastAsia" w:hAnsiTheme="majorHAnsi" w:cstheme="majorBidi"/>
          <w:color w:val="365F91" w:themeColor="accent1" w:themeShade="BF"/>
          <w:sz w:val="26"/>
          <w:szCs w:val="26"/>
        </w:rPr>
        <w:t>Structures</w:t>
      </w:r>
      <w:bookmarkEnd w:id="516"/>
      <w:bookmarkEnd w:id="517"/>
      <w:bookmarkEnd w:id="518"/>
    </w:p>
    <w:p w14:paraId="2E7B201F" w14:textId="77777777" w:rsidR="008F6368" w:rsidRPr="008F6368" w:rsidRDefault="008F6368" w:rsidP="008F6368">
      <w:pPr>
        <w:keepNext/>
        <w:keepLines/>
        <w:widowControl w:val="0"/>
        <w:numPr>
          <w:ilvl w:val="2"/>
          <w:numId w:val="4"/>
        </w:numPr>
        <w:autoSpaceDE w:val="0"/>
        <w:autoSpaceDN w:val="0"/>
        <w:spacing w:before="40" w:after="0"/>
        <w:ind w:left="1296"/>
        <w:jc w:val="left"/>
        <w:outlineLvl w:val="2"/>
        <w:rPr>
          <w:rFonts w:asciiTheme="majorHAnsi" w:eastAsiaTheme="majorEastAsia" w:hAnsiTheme="majorHAnsi" w:cstheme="majorBidi"/>
          <w:color w:val="243F60" w:themeColor="accent1" w:themeShade="7F"/>
        </w:rPr>
      </w:pPr>
      <w:bookmarkStart w:id="519" w:name="_Toc109574567"/>
      <w:r w:rsidRPr="008F6368">
        <w:rPr>
          <w:rFonts w:asciiTheme="majorHAnsi" w:eastAsiaTheme="majorEastAsia" w:hAnsiTheme="majorHAnsi" w:cstheme="majorBidi"/>
          <w:color w:val="243F60" w:themeColor="accent1" w:themeShade="7F"/>
        </w:rPr>
        <w:t>Extrinsic camera information</w:t>
      </w:r>
      <w:bookmarkEnd w:id="519"/>
    </w:p>
    <w:p w14:paraId="448C0793" w14:textId="77777777" w:rsidR="008F6368" w:rsidRPr="008F6368" w:rsidRDefault="008F6368" w:rsidP="008F6368">
      <w:pPr>
        <w:keepNext/>
        <w:keepLines/>
        <w:widowControl w:val="0"/>
        <w:numPr>
          <w:ilvl w:val="3"/>
          <w:numId w:val="4"/>
        </w:numPr>
        <w:autoSpaceDE w:val="0"/>
        <w:autoSpaceDN w:val="0"/>
        <w:spacing w:before="40" w:after="0"/>
        <w:ind w:left="1440"/>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Syntax</w:t>
      </w:r>
    </w:p>
    <w:p w14:paraId="4B0B62BA"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GB"/>
        </w:rPr>
      </w:pPr>
      <w:r w:rsidRPr="008F6368">
        <w:rPr>
          <w:rFonts w:ascii="Courier New" w:hAnsi="Courier New"/>
          <w:noProof/>
          <w:sz w:val="20"/>
          <w:szCs w:val="22"/>
          <w:lang w:val="en-GB"/>
        </w:rPr>
        <w:t>aligned(8) class ExtCameraInfo</w:t>
      </w:r>
      <w:r w:rsidRPr="008F6368" w:rsidDel="00B97079">
        <w:rPr>
          <w:rFonts w:ascii="Courier New" w:hAnsi="Courier New"/>
          <w:noProof/>
          <w:sz w:val="20"/>
          <w:szCs w:val="22"/>
          <w:lang w:val="en-GB"/>
        </w:rPr>
        <w:t xml:space="preserve"> </w:t>
      </w:r>
      <w:r w:rsidRPr="008F6368">
        <w:rPr>
          <w:rFonts w:ascii="Courier New" w:hAnsi="Courier New"/>
          <w:noProof/>
          <w:sz w:val="20"/>
          <w:szCs w:val="22"/>
          <w:lang w:val="en-GB"/>
        </w:rPr>
        <w:t>() {</w:t>
      </w:r>
    </w:p>
    <w:p w14:paraId="0ED7489F"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highlight w:val="yellow"/>
          <w:lang w:val="en-GB"/>
        </w:rPr>
      </w:pPr>
      <w:r w:rsidRPr="008F6368">
        <w:rPr>
          <w:rFonts w:ascii="Courier New" w:hAnsi="Courier New"/>
          <w:noProof/>
          <w:sz w:val="20"/>
          <w:szCs w:val="22"/>
          <w:lang w:val="en-GB"/>
        </w:rPr>
        <w:tab/>
      </w:r>
      <w:r w:rsidRPr="008F6368">
        <w:rPr>
          <w:rFonts w:ascii="Courier New" w:hAnsi="Courier New"/>
          <w:noProof/>
          <w:sz w:val="20"/>
          <w:szCs w:val="22"/>
          <w:highlight w:val="yellow"/>
          <w:lang w:val="en-GB"/>
        </w:rPr>
        <w:t xml:space="preserve">unsigned int(8)[4] cam_pos_x; </w:t>
      </w:r>
    </w:p>
    <w:p w14:paraId="7409C77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highlight w:val="yellow"/>
          <w:lang w:val="en-GB"/>
        </w:rPr>
      </w:pPr>
      <w:r w:rsidRPr="008F6368">
        <w:rPr>
          <w:rFonts w:ascii="Courier New" w:hAnsi="Courier New"/>
          <w:noProof/>
          <w:sz w:val="20"/>
          <w:szCs w:val="22"/>
          <w:highlight w:val="yellow"/>
          <w:lang w:val="en-GB"/>
        </w:rPr>
        <w:tab/>
        <w:t xml:space="preserve">unsigned int(8)[4] cam_pos_y; </w:t>
      </w:r>
    </w:p>
    <w:p w14:paraId="3634FF1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highlight w:val="yellow"/>
          <w:lang w:val="en-GB"/>
        </w:rPr>
      </w:pPr>
      <w:r w:rsidRPr="008F6368">
        <w:rPr>
          <w:rFonts w:ascii="Courier New" w:hAnsi="Courier New"/>
          <w:noProof/>
          <w:sz w:val="20"/>
          <w:szCs w:val="22"/>
          <w:highlight w:val="yellow"/>
          <w:lang w:val="en-GB"/>
        </w:rPr>
        <w:tab/>
        <w:t xml:space="preserve">unsigned int(8)[4] cam_pos_z; </w:t>
      </w:r>
    </w:p>
    <w:p w14:paraId="2A29C787"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highlight w:val="yellow"/>
          <w:lang w:val="en-GB"/>
        </w:rPr>
      </w:pPr>
      <w:r w:rsidRPr="008F6368">
        <w:rPr>
          <w:rFonts w:ascii="Courier New" w:hAnsi="Courier New"/>
          <w:noProof/>
          <w:sz w:val="20"/>
          <w:szCs w:val="22"/>
          <w:highlight w:val="yellow"/>
          <w:lang w:val="en-GB"/>
        </w:rPr>
        <w:tab/>
        <w:t xml:space="preserve">signed int(32) cam_quat_x; </w:t>
      </w:r>
    </w:p>
    <w:p w14:paraId="1FD86128"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highlight w:val="yellow"/>
          <w:lang w:val="en-GB"/>
        </w:rPr>
      </w:pPr>
      <w:r w:rsidRPr="008F6368">
        <w:rPr>
          <w:rFonts w:ascii="Courier New" w:hAnsi="Courier New"/>
          <w:noProof/>
          <w:sz w:val="20"/>
          <w:szCs w:val="22"/>
          <w:highlight w:val="yellow"/>
          <w:lang w:val="en-GB"/>
        </w:rPr>
        <w:tab/>
        <w:t xml:space="preserve">signed int(32) cam_quat_y; </w:t>
      </w:r>
    </w:p>
    <w:p w14:paraId="4B141093"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GB"/>
        </w:rPr>
      </w:pPr>
      <w:r w:rsidRPr="008F6368">
        <w:rPr>
          <w:rFonts w:ascii="Courier New" w:hAnsi="Courier New"/>
          <w:noProof/>
          <w:sz w:val="20"/>
          <w:szCs w:val="22"/>
          <w:highlight w:val="yellow"/>
          <w:lang w:val="en-GB"/>
        </w:rPr>
        <w:tab/>
        <w:t>signed int(32) cam_quat_z;</w:t>
      </w:r>
    </w:p>
    <w:p w14:paraId="5BCCB776"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GB"/>
        </w:rPr>
      </w:pPr>
      <w:r w:rsidRPr="008F6368">
        <w:rPr>
          <w:rFonts w:ascii="Courier New" w:hAnsi="Courier New"/>
          <w:noProof/>
          <w:sz w:val="20"/>
          <w:szCs w:val="22"/>
          <w:lang w:val="en-GB"/>
        </w:rPr>
        <w:t>}</w:t>
      </w:r>
    </w:p>
    <w:p w14:paraId="57A6FE76" w14:textId="77777777" w:rsidR="008F6368" w:rsidRPr="008F6368" w:rsidRDefault="008F6368" w:rsidP="008F6368">
      <w:pPr>
        <w:keepNext/>
        <w:keepLines/>
        <w:widowControl w:val="0"/>
        <w:numPr>
          <w:ilvl w:val="3"/>
          <w:numId w:val="4"/>
        </w:numPr>
        <w:autoSpaceDE w:val="0"/>
        <w:autoSpaceDN w:val="0"/>
        <w:spacing w:before="40" w:after="0"/>
        <w:ind w:left="1440"/>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Semantics</w:t>
      </w:r>
    </w:p>
    <w:p w14:paraId="3C7CD17B" w14:textId="77777777" w:rsidR="008F6368" w:rsidRPr="008F6368" w:rsidRDefault="008F6368" w:rsidP="008F6368">
      <w:pPr>
        <w:tabs>
          <w:tab w:val="left" w:pos="1701"/>
        </w:tabs>
        <w:spacing w:before="0" w:after="240"/>
        <w:ind w:left="1290" w:hanging="357"/>
        <w:rPr>
          <w:rFonts w:ascii="Courier" w:hAnsi="Courier"/>
          <w:noProof/>
          <w:sz w:val="20"/>
          <w:szCs w:val="22"/>
          <w:lang w:val="en-GB" w:eastAsia="ja-JP"/>
        </w:rPr>
      </w:pPr>
      <w:r w:rsidRPr="008F6368">
        <w:rPr>
          <w:rFonts w:ascii="Courier" w:hAnsi="Courier"/>
          <w:noProof/>
          <w:sz w:val="20"/>
          <w:szCs w:val="22"/>
          <w:lang w:val="en-GB" w:eastAsia="ja-JP"/>
        </w:rPr>
        <w:t>cam_pos_x</w:t>
      </w:r>
      <w:r w:rsidRPr="008F6368">
        <w:rPr>
          <w:rFonts w:ascii="Cambria" w:eastAsiaTheme="minorEastAsia" w:hAnsi="Cambria"/>
          <w:noProof/>
          <w:sz w:val="20"/>
        </w:rPr>
        <w:t xml:space="preserve">, </w:t>
      </w:r>
      <w:r w:rsidRPr="008F6368">
        <w:rPr>
          <w:rFonts w:ascii="Courier" w:hAnsi="Courier"/>
          <w:noProof/>
          <w:sz w:val="20"/>
          <w:szCs w:val="22"/>
          <w:lang w:val="en-GB" w:eastAsia="ja-JP"/>
        </w:rPr>
        <w:t>cam_pos_y</w:t>
      </w:r>
      <w:r w:rsidRPr="008F6368">
        <w:rPr>
          <w:rFonts w:ascii="Cambria" w:eastAsiaTheme="minorEastAsia" w:hAnsi="Cambria"/>
          <w:noProof/>
          <w:sz w:val="20"/>
        </w:rPr>
        <w:t xml:space="preserve">, </w:t>
      </w:r>
      <w:r w:rsidRPr="008F6368">
        <w:rPr>
          <w:rFonts w:ascii="Courier" w:hAnsi="Courier"/>
          <w:noProof/>
          <w:sz w:val="20"/>
          <w:szCs w:val="22"/>
          <w:lang w:val="en-GB" w:eastAsia="ja-JP"/>
        </w:rPr>
        <w:t>and</w:t>
      </w:r>
      <w:r w:rsidRPr="008F6368">
        <w:rPr>
          <w:rFonts w:ascii="Cambria" w:eastAsiaTheme="minorEastAsia" w:hAnsi="Cambria"/>
          <w:noProof/>
          <w:sz w:val="20"/>
        </w:rPr>
        <w:t xml:space="preserve"> </w:t>
      </w:r>
      <w:r w:rsidRPr="008F6368">
        <w:rPr>
          <w:rFonts w:ascii="Courier" w:hAnsi="Courier"/>
          <w:noProof/>
          <w:sz w:val="20"/>
          <w:szCs w:val="22"/>
          <w:lang w:val="en-GB" w:eastAsia="ja-JP"/>
        </w:rPr>
        <w:t>cam_pos_z</w:t>
      </w:r>
      <w:r w:rsidRPr="008F6368">
        <w:rPr>
          <w:rFonts w:ascii="Cambria" w:eastAsiaTheme="minorEastAsia" w:hAnsi="Cambria"/>
          <w:noProof/>
          <w:sz w:val="20"/>
        </w:rPr>
        <w:t>,</w:t>
      </w:r>
      <w:r w:rsidRPr="008F6368">
        <w:rPr>
          <w:rFonts w:ascii="Cambria" w:eastAsiaTheme="minorEastAsia" w:hAnsi="Cambria"/>
          <w:noProof/>
          <w:sz w:val="20"/>
          <w:szCs w:val="22"/>
        </w:rPr>
        <w:t xml:space="preserve"> respectively, indicate the x, y, and z coordinates of the position of the camera in metres in the global reference coordinate system. The values shall be </w:t>
      </w:r>
      <w:r w:rsidRPr="008F6368">
        <w:rPr>
          <w:rFonts w:ascii="Cambria" w:eastAsia="Times New Roman" w:hAnsi="Cambria"/>
          <w:noProof/>
          <w:sz w:val="20"/>
          <w:szCs w:val="22"/>
        </w:rPr>
        <w:t xml:space="preserve">expressed in 32-bit binary floating-point format with the </w:t>
      </w:r>
      <w:r w:rsidRPr="008F6368">
        <w:rPr>
          <w:rFonts w:ascii="Cambria" w:hAnsi="Cambria"/>
          <w:noProof/>
          <w:sz w:val="20"/>
          <w:lang w:eastAsia="zh-CN"/>
        </w:rPr>
        <w:t>4 bytes in big-endian order</w:t>
      </w:r>
      <w:r w:rsidRPr="008F6368">
        <w:rPr>
          <w:rFonts w:ascii="Cambria" w:eastAsia="Times New Roman" w:hAnsi="Cambria"/>
          <w:noProof/>
          <w:sz w:val="20"/>
          <w:szCs w:val="22"/>
        </w:rPr>
        <w:t xml:space="preserve"> and with the parsing process as specified in IEEE 754.</w:t>
      </w:r>
    </w:p>
    <w:p w14:paraId="1B7D22A5" w14:textId="77777777" w:rsidR="008F6368" w:rsidRPr="008F6368" w:rsidRDefault="008F6368" w:rsidP="008F6368">
      <w:pPr>
        <w:widowControl w:val="0"/>
        <w:tabs>
          <w:tab w:val="left" w:pos="1701"/>
        </w:tabs>
        <w:autoSpaceDE w:val="0"/>
        <w:autoSpaceDN w:val="0"/>
        <w:spacing w:before="0" w:after="160"/>
        <w:ind w:left="1296" w:hanging="360"/>
        <w:jc w:val="left"/>
        <w:rPr>
          <w:rFonts w:ascii="Arial" w:eastAsia="Arial" w:hAnsi="Arial" w:cs="Arial"/>
          <w:sz w:val="22"/>
          <w:szCs w:val="22"/>
        </w:rPr>
      </w:pPr>
      <w:r w:rsidRPr="008F6368">
        <w:rPr>
          <w:rFonts w:ascii="Courier" w:eastAsia="Arial" w:hAnsi="Courier" w:cs="Arial"/>
          <w:sz w:val="20"/>
          <w:szCs w:val="22"/>
          <w:lang w:val="en-GB" w:eastAsia="ja-JP"/>
        </w:rPr>
        <w:t>cam_quat_x</w:t>
      </w:r>
      <w:r w:rsidRPr="008F6368">
        <w:rPr>
          <w:rFonts w:ascii="Arial" w:eastAsia="Arial" w:hAnsi="Arial" w:cs="Arial"/>
          <w:sz w:val="22"/>
          <w:szCs w:val="22"/>
        </w:rPr>
        <w:t xml:space="preserve">, </w:t>
      </w:r>
      <w:r w:rsidRPr="008F6368">
        <w:rPr>
          <w:rFonts w:ascii="Courier" w:eastAsia="Arial" w:hAnsi="Courier" w:cs="Arial"/>
          <w:sz w:val="20"/>
          <w:szCs w:val="22"/>
          <w:lang w:val="en-GB" w:eastAsia="ja-JP"/>
        </w:rPr>
        <w:t>cam_quat_y</w:t>
      </w:r>
      <w:r w:rsidRPr="008F6368">
        <w:rPr>
          <w:rFonts w:ascii="Arial" w:eastAsia="Arial" w:hAnsi="Arial" w:cs="Arial"/>
          <w:sz w:val="22"/>
          <w:szCs w:val="22"/>
        </w:rPr>
        <w:t xml:space="preserve">, and </w:t>
      </w:r>
      <w:r w:rsidRPr="008F6368">
        <w:rPr>
          <w:rFonts w:ascii="Courier" w:eastAsia="Arial" w:hAnsi="Courier" w:cs="Arial"/>
          <w:sz w:val="20"/>
          <w:szCs w:val="22"/>
          <w:lang w:val="en-GB" w:eastAsia="ja-JP"/>
        </w:rPr>
        <w:t>cam_quat_z</w:t>
      </w:r>
      <w:r w:rsidRPr="008F6368">
        <w:rPr>
          <w:rFonts w:ascii="Arial" w:eastAsia="Arial" w:hAnsi="Arial" w:cs="Arial"/>
          <w:sz w:val="22"/>
          <w:szCs w:val="22"/>
        </w:rPr>
        <w:t>, indicate the x, y, and z components, respectively, of the rotation of the camera using the quaternion representation. The values shall be in the range of – 2</w:t>
      </w:r>
      <w:r w:rsidRPr="008F6368">
        <w:rPr>
          <w:rFonts w:ascii="Arial" w:eastAsia="Arial" w:hAnsi="Arial" w:cs="Arial"/>
          <w:sz w:val="22"/>
          <w:szCs w:val="22"/>
          <w:vertAlign w:val="superscript"/>
        </w:rPr>
        <w:t>30</w:t>
      </w:r>
      <w:r w:rsidRPr="008F6368">
        <w:rPr>
          <w:rFonts w:ascii="Arial" w:eastAsia="Arial" w:hAnsi="Arial" w:cs="Arial"/>
          <w:sz w:val="22"/>
          <w:szCs w:val="22"/>
        </w:rPr>
        <w:t xml:space="preserve"> to 2</w:t>
      </w:r>
      <w:r w:rsidRPr="008F6368">
        <w:rPr>
          <w:rFonts w:ascii="Arial" w:eastAsia="Arial" w:hAnsi="Arial" w:cs="Arial"/>
          <w:sz w:val="22"/>
          <w:szCs w:val="22"/>
          <w:vertAlign w:val="superscript"/>
        </w:rPr>
        <w:t>30</w:t>
      </w:r>
      <w:r w:rsidRPr="008F6368">
        <w:rPr>
          <w:rFonts w:ascii="Arial" w:eastAsia="Arial" w:hAnsi="Arial" w:cs="Arial"/>
          <w:sz w:val="22"/>
          <w:szCs w:val="22"/>
        </w:rPr>
        <w:t>, inclusive. When the component of rotation is not present, its value shall be inferred to be equal to 0. The value of rotation components may be calculated as follows:</w:t>
      </w:r>
    </w:p>
    <w:p w14:paraId="2AA6C7F1" w14:textId="77777777" w:rsidR="008F6368" w:rsidRPr="008F6368" w:rsidRDefault="008F6368" w:rsidP="008F6368">
      <w:pPr>
        <w:widowControl w:val="0"/>
        <w:tabs>
          <w:tab w:val="left" w:pos="806"/>
          <w:tab w:val="left" w:pos="1210"/>
          <w:tab w:val="left" w:pos="1613"/>
          <w:tab w:val="left" w:pos="2016"/>
          <w:tab w:val="left" w:pos="2419"/>
          <w:tab w:val="left" w:pos="2822"/>
          <w:tab w:val="left" w:pos="3226"/>
          <w:tab w:val="left" w:pos="3629"/>
          <w:tab w:val="left" w:pos="4032"/>
          <w:tab w:val="left" w:pos="4435"/>
          <w:tab w:val="right" w:pos="9677"/>
        </w:tabs>
        <w:autoSpaceDE w:val="0"/>
        <w:autoSpaceDN w:val="0"/>
        <w:spacing w:before="0" w:after="0"/>
        <w:ind w:left="576"/>
        <w:jc w:val="center"/>
        <w:rPr>
          <w:rFonts w:ascii="Arial" w:eastAsia="Arial" w:hAnsi="Arial" w:cs="Arial"/>
          <w:color w:val="000000" w:themeColor="text1"/>
          <w:sz w:val="22"/>
          <w:szCs w:val="22"/>
          <w:lang w:val="fr-FR"/>
        </w:rPr>
      </w:pPr>
      <w:r w:rsidRPr="008F6368">
        <w:rPr>
          <w:rFonts w:ascii="Arial" w:eastAsia="Arial" w:hAnsi="Arial" w:cs="Arial"/>
          <w:bCs/>
          <w:color w:val="000000" w:themeColor="text1"/>
          <w:sz w:val="22"/>
          <w:szCs w:val="22"/>
          <w:lang w:val="fr-FR"/>
        </w:rPr>
        <w:t>qX </w:t>
      </w:r>
      <w:r w:rsidRPr="008F6368">
        <w:rPr>
          <w:rFonts w:ascii="Arial" w:eastAsia="Arial" w:hAnsi="Arial" w:cs="Arial"/>
          <w:color w:val="000000" w:themeColor="text1"/>
          <w:sz w:val="22"/>
          <w:szCs w:val="22"/>
          <w:lang w:val="fr-FR" w:eastAsia="ja-JP"/>
        </w:rPr>
        <w:t>= </w:t>
      </w:r>
      <w:r w:rsidRPr="008F6368">
        <w:rPr>
          <w:rFonts w:ascii="Arial" w:eastAsia="Arial" w:hAnsi="Arial" w:cs="Arial"/>
          <w:bCs/>
          <w:color w:val="000000" w:themeColor="text1"/>
          <w:sz w:val="22"/>
          <w:szCs w:val="22"/>
          <w:lang w:val="fr-FR"/>
        </w:rPr>
        <w:t>cam_quat_x </w:t>
      </w:r>
      <w:r w:rsidRPr="008F6368">
        <w:rPr>
          <w:rFonts w:ascii="Arial" w:eastAsia="Arial" w:hAnsi="Arial" w:cs="Symbol"/>
          <w:color w:val="000000" w:themeColor="text1"/>
          <w:sz w:val="22"/>
          <w:szCs w:val="22"/>
          <w:lang w:val="en-CA"/>
        </w:rPr>
        <w:sym w:font="Symbol" w:char="F0B8"/>
      </w:r>
      <w:r w:rsidRPr="008F6368">
        <w:rPr>
          <w:rFonts w:ascii="Arial" w:eastAsia="Arial" w:hAnsi="Arial" w:cs="Arial"/>
          <w:color w:val="000000" w:themeColor="text1"/>
          <w:sz w:val="22"/>
          <w:szCs w:val="22"/>
          <w:lang w:val="fr-FR" w:eastAsia="ja-JP"/>
        </w:rPr>
        <w:t> </w:t>
      </w:r>
      <w:r w:rsidRPr="008F6368">
        <w:rPr>
          <w:rFonts w:eastAsia="Arial" w:cs="Arial"/>
          <w:color w:val="000000" w:themeColor="text1"/>
          <w:sz w:val="20"/>
          <w:szCs w:val="20"/>
          <w:lang w:val="fr-FR"/>
        </w:rPr>
        <w:t>2</w:t>
      </w:r>
      <w:r w:rsidRPr="008F6368">
        <w:rPr>
          <w:rFonts w:eastAsia="Arial" w:cs="Arial"/>
          <w:color w:val="000000" w:themeColor="text1"/>
          <w:sz w:val="20"/>
          <w:szCs w:val="20"/>
          <w:vertAlign w:val="superscript"/>
          <w:lang w:val="fr-FR"/>
        </w:rPr>
        <w:t>30</w:t>
      </w:r>
      <w:r w:rsidRPr="008F6368">
        <w:rPr>
          <w:rFonts w:eastAsia="Arial" w:cs="Arial"/>
          <w:color w:val="000000" w:themeColor="text1"/>
          <w:sz w:val="20"/>
          <w:szCs w:val="20"/>
          <w:lang w:val="fr-FR"/>
        </w:rPr>
        <w:t xml:space="preserve">, </w:t>
      </w:r>
      <w:r w:rsidRPr="008F6368">
        <w:rPr>
          <w:rFonts w:ascii="Arial" w:eastAsia="Arial" w:hAnsi="Arial" w:cs="Arial"/>
          <w:bCs/>
          <w:color w:val="000000" w:themeColor="text1"/>
          <w:sz w:val="22"/>
          <w:szCs w:val="22"/>
          <w:lang w:val="fr-FR"/>
        </w:rPr>
        <w:t>qY </w:t>
      </w:r>
      <w:r w:rsidRPr="008F6368">
        <w:rPr>
          <w:rFonts w:ascii="Arial" w:eastAsia="Arial" w:hAnsi="Arial" w:cs="Arial"/>
          <w:color w:val="000000" w:themeColor="text1"/>
          <w:sz w:val="22"/>
          <w:szCs w:val="22"/>
          <w:lang w:val="fr-FR" w:eastAsia="ja-JP"/>
        </w:rPr>
        <w:t>= </w:t>
      </w:r>
      <w:r w:rsidRPr="008F6368">
        <w:rPr>
          <w:rFonts w:ascii="Arial" w:eastAsia="Arial" w:hAnsi="Arial" w:cs="Arial"/>
          <w:bCs/>
          <w:color w:val="000000" w:themeColor="text1"/>
          <w:sz w:val="22"/>
          <w:szCs w:val="22"/>
          <w:lang w:val="fr-FR"/>
        </w:rPr>
        <w:t>cam_quat_y </w:t>
      </w:r>
      <w:r w:rsidRPr="008F6368">
        <w:rPr>
          <w:rFonts w:ascii="Arial" w:eastAsia="Arial" w:hAnsi="Arial" w:cs="Symbol"/>
          <w:color w:val="000000" w:themeColor="text1"/>
          <w:sz w:val="22"/>
          <w:szCs w:val="22"/>
          <w:lang w:val="en-CA"/>
        </w:rPr>
        <w:sym w:font="Symbol" w:char="F0B8"/>
      </w:r>
      <w:r w:rsidRPr="008F6368">
        <w:rPr>
          <w:rFonts w:ascii="Arial" w:eastAsia="Arial" w:hAnsi="Arial" w:cs="Arial"/>
          <w:color w:val="000000" w:themeColor="text1"/>
          <w:sz w:val="22"/>
          <w:szCs w:val="22"/>
          <w:lang w:val="fr-FR" w:eastAsia="ja-JP"/>
        </w:rPr>
        <w:t> </w:t>
      </w:r>
      <w:r w:rsidRPr="008F6368">
        <w:rPr>
          <w:rFonts w:eastAsia="Arial" w:cs="Arial"/>
          <w:color w:val="000000" w:themeColor="text1"/>
          <w:sz w:val="20"/>
          <w:szCs w:val="20"/>
          <w:lang w:val="fr-FR"/>
        </w:rPr>
        <w:t>2</w:t>
      </w:r>
      <w:r w:rsidRPr="008F6368">
        <w:rPr>
          <w:rFonts w:eastAsia="Arial" w:cs="Arial"/>
          <w:color w:val="000000" w:themeColor="text1"/>
          <w:sz w:val="20"/>
          <w:szCs w:val="20"/>
          <w:vertAlign w:val="superscript"/>
          <w:lang w:val="fr-FR"/>
        </w:rPr>
        <w:t>30</w:t>
      </w:r>
      <w:r w:rsidRPr="008F6368">
        <w:rPr>
          <w:rFonts w:eastAsia="Arial" w:cs="Arial"/>
          <w:color w:val="000000" w:themeColor="text1"/>
          <w:sz w:val="20"/>
          <w:szCs w:val="20"/>
          <w:lang w:val="fr-FR"/>
        </w:rPr>
        <w:t xml:space="preserve">, </w:t>
      </w:r>
      <w:r w:rsidRPr="008F6368">
        <w:rPr>
          <w:rFonts w:ascii="Arial" w:eastAsia="Arial" w:hAnsi="Arial" w:cs="Arial"/>
          <w:bCs/>
          <w:color w:val="000000" w:themeColor="text1"/>
          <w:sz w:val="22"/>
          <w:szCs w:val="22"/>
          <w:lang w:val="fr-FR"/>
        </w:rPr>
        <w:t>qZ </w:t>
      </w:r>
      <w:r w:rsidRPr="008F6368">
        <w:rPr>
          <w:rFonts w:ascii="Arial" w:eastAsia="Arial" w:hAnsi="Arial" w:cs="Arial"/>
          <w:color w:val="000000" w:themeColor="text1"/>
          <w:sz w:val="22"/>
          <w:szCs w:val="22"/>
          <w:lang w:val="fr-FR" w:eastAsia="ja-JP"/>
        </w:rPr>
        <w:t>= </w:t>
      </w:r>
      <w:r w:rsidRPr="008F6368">
        <w:rPr>
          <w:rFonts w:ascii="Arial" w:eastAsia="Arial" w:hAnsi="Arial" w:cs="Arial"/>
          <w:bCs/>
          <w:color w:val="000000" w:themeColor="text1"/>
          <w:sz w:val="22"/>
          <w:szCs w:val="22"/>
          <w:lang w:val="fr-FR"/>
        </w:rPr>
        <w:t>cam_quat_z </w:t>
      </w:r>
      <w:r w:rsidRPr="008F6368">
        <w:rPr>
          <w:rFonts w:ascii="Arial" w:eastAsia="Arial" w:hAnsi="Arial" w:cs="Symbol"/>
          <w:color w:val="000000" w:themeColor="text1"/>
          <w:sz w:val="22"/>
          <w:szCs w:val="22"/>
          <w:lang w:val="en-CA"/>
        </w:rPr>
        <w:sym w:font="Symbol" w:char="F0B8"/>
      </w:r>
      <w:r w:rsidRPr="008F6368">
        <w:rPr>
          <w:rFonts w:ascii="Arial" w:eastAsia="Arial" w:hAnsi="Arial" w:cs="Arial"/>
          <w:color w:val="000000" w:themeColor="text1"/>
          <w:sz w:val="22"/>
          <w:szCs w:val="22"/>
          <w:lang w:val="fr-FR" w:eastAsia="ja-JP"/>
        </w:rPr>
        <w:t> </w:t>
      </w:r>
      <w:r w:rsidRPr="008F6368">
        <w:rPr>
          <w:rFonts w:eastAsia="Arial" w:cs="Arial"/>
          <w:color w:val="000000" w:themeColor="text1"/>
          <w:sz w:val="20"/>
          <w:szCs w:val="20"/>
          <w:lang w:val="fr-FR"/>
        </w:rPr>
        <w:t>2</w:t>
      </w:r>
      <w:r w:rsidRPr="008F6368">
        <w:rPr>
          <w:rFonts w:eastAsia="Arial" w:cs="Arial"/>
          <w:color w:val="000000" w:themeColor="text1"/>
          <w:sz w:val="20"/>
          <w:szCs w:val="20"/>
          <w:vertAlign w:val="superscript"/>
          <w:lang w:val="fr-FR"/>
        </w:rPr>
        <w:t>30</w:t>
      </w:r>
    </w:p>
    <w:p w14:paraId="5B5144A3" w14:textId="77777777" w:rsidR="008F6368" w:rsidRPr="008F6368" w:rsidRDefault="008F6368" w:rsidP="008F6368">
      <w:pPr>
        <w:widowControl w:val="0"/>
        <w:autoSpaceDE w:val="0"/>
        <w:autoSpaceDN w:val="0"/>
        <w:spacing w:before="0" w:after="0"/>
        <w:ind w:left="936"/>
        <w:jc w:val="left"/>
        <w:rPr>
          <w:rFonts w:ascii="Arial" w:eastAsia="Arial" w:hAnsi="Arial" w:cs="Arial"/>
          <w:sz w:val="22"/>
          <w:szCs w:val="22"/>
        </w:rPr>
      </w:pPr>
      <w:r w:rsidRPr="008F6368">
        <w:rPr>
          <w:rFonts w:ascii="Arial" w:eastAsia="Arial" w:hAnsi="Arial" w:cs="Arial"/>
          <w:sz w:val="22"/>
          <w:szCs w:val="22"/>
        </w:rPr>
        <w:t xml:space="preserve">The fourth component, </w:t>
      </w:r>
      <w:r w:rsidRPr="008F6368">
        <w:rPr>
          <w:rFonts w:ascii="Arial" w:eastAsia="Arial" w:hAnsi="Arial" w:cs="Arial"/>
          <w:bCs/>
          <w:color w:val="000000" w:themeColor="text1"/>
          <w:sz w:val="22"/>
          <w:szCs w:val="22"/>
        </w:rPr>
        <w:t>qW,</w:t>
      </w:r>
      <w:r w:rsidRPr="008F6368">
        <w:rPr>
          <w:rFonts w:ascii="Arial" w:eastAsia="Arial" w:hAnsi="Arial" w:cs="Arial"/>
          <w:sz w:val="22"/>
          <w:szCs w:val="22"/>
        </w:rPr>
        <w:t xml:space="preserve"> </w:t>
      </w:r>
      <w:r w:rsidRPr="008F6368">
        <w:rPr>
          <w:rFonts w:ascii="Arial" w:eastAsia="Arial" w:hAnsi="Arial" w:cs="Arial"/>
          <w:bCs/>
          <w:color w:val="000000" w:themeColor="text1"/>
          <w:sz w:val="22"/>
          <w:szCs w:val="22"/>
        </w:rPr>
        <w:t>for the rotation of the current camera model using the quaternion representation</w:t>
      </w:r>
      <w:r w:rsidRPr="008F6368">
        <w:rPr>
          <w:rFonts w:ascii="Arial" w:eastAsia="Arial" w:hAnsi="Arial" w:cs="Arial"/>
          <w:sz w:val="22"/>
          <w:szCs w:val="22"/>
        </w:rPr>
        <w:t xml:space="preserve"> is calculated as follows:</w:t>
      </w:r>
    </w:p>
    <w:p w14:paraId="57C3041E" w14:textId="77777777" w:rsidR="008F6368" w:rsidRPr="008F6368" w:rsidRDefault="008F6368" w:rsidP="008F6368">
      <w:pPr>
        <w:widowControl w:val="0"/>
        <w:autoSpaceDE w:val="0"/>
        <w:autoSpaceDN w:val="0"/>
        <w:spacing w:before="0" w:after="0"/>
        <w:ind w:left="576"/>
        <w:jc w:val="center"/>
        <w:rPr>
          <w:rFonts w:ascii="Arial" w:eastAsia="Times New Roman" w:hAnsi="Arial" w:cs="Arial"/>
          <w:bCs/>
          <w:sz w:val="22"/>
          <w:szCs w:val="22"/>
        </w:rPr>
      </w:pPr>
      <w:r w:rsidRPr="008F6368">
        <w:rPr>
          <w:rFonts w:ascii="Arial" w:eastAsia="Arial" w:hAnsi="Arial" w:cs="Arial"/>
          <w:sz w:val="22"/>
          <w:szCs w:val="22"/>
        </w:rPr>
        <w:t>qW = Sqrt( 1 – ( qX</w:t>
      </w:r>
      <w:r w:rsidRPr="008F6368">
        <w:rPr>
          <w:rFonts w:ascii="Arial" w:eastAsia="Arial" w:hAnsi="Arial" w:cs="Arial"/>
          <w:bCs/>
          <w:position w:val="6"/>
          <w:sz w:val="22"/>
          <w:szCs w:val="22"/>
          <w:vertAlign w:val="superscript"/>
        </w:rPr>
        <w:t>2</w:t>
      </w:r>
      <w:r w:rsidRPr="008F6368">
        <w:rPr>
          <w:rFonts w:ascii="Arial" w:eastAsia="Arial" w:hAnsi="Arial" w:cs="Arial"/>
          <w:bCs/>
          <w:sz w:val="22"/>
          <w:szCs w:val="22"/>
        </w:rPr>
        <w:t> + </w:t>
      </w:r>
      <w:r w:rsidRPr="008F6368">
        <w:rPr>
          <w:rFonts w:ascii="Arial" w:eastAsia="Arial" w:hAnsi="Arial" w:cs="Arial"/>
          <w:sz w:val="22"/>
          <w:szCs w:val="22"/>
        </w:rPr>
        <w:t>qY</w:t>
      </w:r>
      <w:r w:rsidRPr="008F6368">
        <w:rPr>
          <w:rFonts w:ascii="Arial" w:eastAsia="Arial" w:hAnsi="Arial" w:cs="Arial"/>
          <w:bCs/>
          <w:position w:val="6"/>
          <w:sz w:val="22"/>
          <w:szCs w:val="22"/>
          <w:vertAlign w:val="superscript"/>
        </w:rPr>
        <w:t>2</w:t>
      </w:r>
      <w:r w:rsidRPr="008F6368">
        <w:rPr>
          <w:rFonts w:ascii="Arial" w:eastAsia="Arial" w:hAnsi="Arial" w:cs="Arial"/>
          <w:bCs/>
          <w:sz w:val="22"/>
          <w:szCs w:val="22"/>
        </w:rPr>
        <w:t> + </w:t>
      </w:r>
      <w:r w:rsidRPr="008F6368">
        <w:rPr>
          <w:rFonts w:ascii="Arial" w:eastAsia="Arial" w:hAnsi="Arial" w:cs="Arial"/>
          <w:sz w:val="22"/>
          <w:szCs w:val="22"/>
        </w:rPr>
        <w:t>qZ</w:t>
      </w:r>
      <w:r w:rsidRPr="008F6368">
        <w:rPr>
          <w:rFonts w:ascii="Arial" w:eastAsia="Arial" w:hAnsi="Arial" w:cs="Arial"/>
          <w:bCs/>
          <w:position w:val="6"/>
          <w:sz w:val="22"/>
          <w:szCs w:val="22"/>
          <w:vertAlign w:val="superscript"/>
        </w:rPr>
        <w:t>2</w:t>
      </w:r>
      <w:r w:rsidRPr="008F6368">
        <w:rPr>
          <w:rFonts w:ascii="Arial" w:eastAsia="Arial" w:hAnsi="Arial" w:cs="Arial"/>
          <w:bCs/>
          <w:sz w:val="22"/>
          <w:szCs w:val="22"/>
        </w:rPr>
        <w:t> ) )</w:t>
      </w:r>
    </w:p>
    <w:p w14:paraId="6F81EA1B" w14:textId="77777777" w:rsidR="008F6368" w:rsidRPr="008F6368" w:rsidRDefault="008F6368" w:rsidP="008F6368">
      <w:pPr>
        <w:widowControl w:val="0"/>
        <w:autoSpaceDE w:val="0"/>
        <w:autoSpaceDN w:val="0"/>
        <w:spacing w:before="0" w:after="0"/>
        <w:ind w:left="1290" w:hanging="357"/>
        <w:jc w:val="left"/>
        <w:rPr>
          <w:rFonts w:ascii="Arial" w:eastAsia="Arial" w:hAnsi="Arial" w:cs="Arial"/>
          <w:bCs/>
          <w:sz w:val="22"/>
          <w:szCs w:val="22"/>
        </w:rPr>
      </w:pPr>
      <w:r w:rsidRPr="008F6368">
        <w:rPr>
          <w:rFonts w:ascii="Arial" w:eastAsia="Arial" w:hAnsi="Arial" w:cs="Arial"/>
          <w:bCs/>
          <w:sz w:val="22"/>
          <w:szCs w:val="22"/>
        </w:rPr>
        <w:t>The point (w, x, y, z) represents a rotation around the axis directed by the vector (x, y, z) by an angle 2*cos ^{-1}(w)=2*sin ^{-1}(sqrt(x^{2}+y^{2}+z^{2})).</w:t>
      </w:r>
    </w:p>
    <w:p w14:paraId="65FF0DA2" w14:textId="77777777" w:rsidR="008F6368" w:rsidRPr="008F6368" w:rsidRDefault="008F6368" w:rsidP="008F6368">
      <w:pPr>
        <w:overflowPunct w:val="0"/>
        <w:autoSpaceDE w:val="0"/>
        <w:autoSpaceDN w:val="0"/>
        <w:adjustRightInd w:val="0"/>
        <w:spacing w:line="199" w:lineRule="exact"/>
        <w:ind w:left="860"/>
        <w:textAlignment w:val="baseline"/>
        <w:rPr>
          <w:rFonts w:eastAsia="Times New Roman"/>
          <w:sz w:val="18"/>
          <w:szCs w:val="18"/>
          <w:lang w:val="en-GB" w:eastAsia="zh-CN"/>
        </w:rPr>
      </w:pPr>
      <w:r w:rsidRPr="008F6368">
        <w:rPr>
          <w:rFonts w:eastAsia="Times New Roman"/>
          <w:sz w:val="18"/>
          <w:szCs w:val="18"/>
          <w:lang w:val="en-GB" w:eastAsia="zh-CN"/>
        </w:rPr>
        <w:t>NOTE – As aligned ISO/IEC FDIS 23090-5, qW is always positive. If a negative qW is desired, one can signal all three syntax elements, cam_quat_x</w:t>
      </w:r>
      <w:r w:rsidRPr="008F6368">
        <w:rPr>
          <w:rFonts w:eastAsiaTheme="minorEastAsia"/>
          <w:sz w:val="18"/>
          <w:szCs w:val="18"/>
          <w:lang w:val="en-GB" w:eastAsia="zh-CN"/>
        </w:rPr>
        <w:t xml:space="preserve">, </w:t>
      </w:r>
      <w:r w:rsidRPr="008F6368">
        <w:rPr>
          <w:rFonts w:eastAsia="Times New Roman"/>
          <w:sz w:val="18"/>
          <w:szCs w:val="18"/>
          <w:lang w:val="en-GB" w:eastAsia="zh-CN"/>
        </w:rPr>
        <w:t>cam_quat_y</w:t>
      </w:r>
      <w:r w:rsidRPr="008F6368">
        <w:rPr>
          <w:rFonts w:eastAsiaTheme="minorEastAsia"/>
          <w:sz w:val="18"/>
          <w:szCs w:val="18"/>
          <w:lang w:val="en-GB" w:eastAsia="zh-CN"/>
        </w:rPr>
        <w:t xml:space="preserve">, and </w:t>
      </w:r>
      <w:r w:rsidRPr="008F6368">
        <w:rPr>
          <w:rFonts w:eastAsia="Times New Roman"/>
          <w:sz w:val="18"/>
          <w:szCs w:val="18"/>
          <w:lang w:val="en-GB" w:eastAsia="zh-CN"/>
        </w:rPr>
        <w:t>cam_quat_z with an opposite sign, which is equivalent.</w:t>
      </w:r>
    </w:p>
    <w:p w14:paraId="04BAFB90" w14:textId="77777777" w:rsidR="008F6368" w:rsidRPr="008F6368" w:rsidRDefault="008F6368" w:rsidP="008F6368">
      <w:pPr>
        <w:keepNext/>
        <w:keepLines/>
        <w:widowControl w:val="0"/>
        <w:numPr>
          <w:ilvl w:val="2"/>
          <w:numId w:val="4"/>
        </w:numPr>
        <w:autoSpaceDE w:val="0"/>
        <w:autoSpaceDN w:val="0"/>
        <w:spacing w:before="40" w:after="0"/>
        <w:ind w:left="1296"/>
        <w:jc w:val="left"/>
        <w:outlineLvl w:val="2"/>
        <w:rPr>
          <w:rFonts w:asciiTheme="majorHAnsi" w:eastAsiaTheme="majorEastAsia" w:hAnsiTheme="majorHAnsi" w:cstheme="majorBidi"/>
          <w:color w:val="243F60" w:themeColor="accent1" w:themeShade="7F"/>
        </w:rPr>
      </w:pPr>
      <w:bookmarkStart w:id="520" w:name="_Toc109574568"/>
      <w:r w:rsidRPr="008F6368">
        <w:rPr>
          <w:rFonts w:asciiTheme="majorHAnsi" w:eastAsiaTheme="majorEastAsia" w:hAnsiTheme="majorHAnsi" w:cstheme="majorBidi"/>
          <w:color w:val="243F60" w:themeColor="accent1" w:themeShade="7F"/>
        </w:rPr>
        <w:t>Intrinsic camera information</w:t>
      </w:r>
      <w:bookmarkEnd w:id="520"/>
    </w:p>
    <w:p w14:paraId="14517285" w14:textId="77777777" w:rsidR="008F6368" w:rsidRPr="008F6368" w:rsidRDefault="008F6368" w:rsidP="008F6368">
      <w:pPr>
        <w:keepNext/>
        <w:keepLines/>
        <w:widowControl w:val="0"/>
        <w:numPr>
          <w:ilvl w:val="3"/>
          <w:numId w:val="4"/>
        </w:numPr>
        <w:autoSpaceDE w:val="0"/>
        <w:autoSpaceDN w:val="0"/>
        <w:spacing w:before="40" w:after="0"/>
        <w:ind w:left="1440"/>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Syntax</w:t>
      </w:r>
    </w:p>
    <w:p w14:paraId="13A31C6E"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lang w:val="en-GB"/>
        </w:rPr>
        <w:t>aligned(8) class IntCameraInfo () {</w:t>
      </w:r>
    </w:p>
    <w:p w14:paraId="73865FB4"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lang w:val="en-GB"/>
        </w:rPr>
        <w:tab/>
        <w:t>unsigned int(10) camera_id;</w:t>
      </w:r>
    </w:p>
    <w:p w14:paraId="051281FE"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noProof/>
          <w:sz w:val="20"/>
          <w:szCs w:val="20"/>
          <w:lang w:val="en-GB"/>
        </w:rPr>
      </w:pPr>
      <w:r w:rsidRPr="008F6368">
        <w:rPr>
          <w:rFonts w:ascii="Courier" w:eastAsia="Times New Roman" w:hAnsi="Courier" w:cs="Courier New"/>
          <w:noProof/>
          <w:sz w:val="20"/>
          <w:szCs w:val="20"/>
          <w:lang w:val="en-GB"/>
        </w:rPr>
        <w:tab/>
      </w:r>
      <w:r w:rsidRPr="008F6368">
        <w:rPr>
          <w:rFonts w:ascii="Courier" w:eastAsia="Times New Roman" w:hAnsi="Courier"/>
          <w:noProof/>
          <w:sz w:val="20"/>
          <w:szCs w:val="20"/>
          <w:lang w:val="en-GB"/>
        </w:rPr>
        <w:t>bit(3) reserved = 0;</w:t>
      </w:r>
    </w:p>
    <w:p w14:paraId="32119BA8"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noProof/>
          <w:sz w:val="20"/>
          <w:szCs w:val="20"/>
          <w:lang w:val="en-GB"/>
        </w:rPr>
      </w:pPr>
      <w:r w:rsidRPr="008F6368">
        <w:rPr>
          <w:rFonts w:ascii="Courier" w:eastAsia="Times New Roman" w:hAnsi="Courier"/>
          <w:noProof/>
          <w:sz w:val="20"/>
          <w:szCs w:val="20"/>
          <w:lang w:val="en-GB"/>
        </w:rPr>
        <w:tab/>
        <w:t>unsigned int(3) camera_type;</w:t>
      </w:r>
    </w:p>
    <w:p w14:paraId="688D4037"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highlight w:val="yellow"/>
          <w:lang w:val="en-GB"/>
        </w:rPr>
      </w:pPr>
      <w:r w:rsidRPr="008F6368">
        <w:rPr>
          <w:rFonts w:ascii="Courier" w:eastAsia="Times New Roman" w:hAnsi="Courier" w:cs="Courier New"/>
          <w:noProof/>
          <w:sz w:val="20"/>
          <w:szCs w:val="20"/>
          <w:lang w:val="en-GB"/>
        </w:rPr>
        <w:tab/>
      </w:r>
      <w:r w:rsidRPr="008F6368">
        <w:rPr>
          <w:rFonts w:ascii="Courier" w:eastAsia="Times New Roman" w:hAnsi="Courier" w:cs="Courier New"/>
          <w:noProof/>
          <w:sz w:val="20"/>
          <w:szCs w:val="20"/>
          <w:highlight w:val="yellow"/>
          <w:lang w:val="en-GB"/>
        </w:rPr>
        <w:t>if (camera_type == 0) {</w:t>
      </w:r>
    </w:p>
    <w:p w14:paraId="0DE5631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highlight w:val="yellow"/>
          <w:lang w:val="en-GB"/>
        </w:rPr>
      </w:pPr>
      <w:r w:rsidRPr="008F6368">
        <w:rPr>
          <w:rFonts w:ascii="Courier" w:eastAsia="Times New Roman" w:hAnsi="Courier" w:cs="Courier New"/>
          <w:noProof/>
          <w:sz w:val="20"/>
          <w:szCs w:val="20"/>
          <w:highlight w:val="yellow"/>
          <w:lang w:val="en-GB"/>
        </w:rPr>
        <w:tab/>
      </w:r>
      <w:r w:rsidRPr="008F6368">
        <w:rPr>
          <w:rFonts w:ascii="Courier" w:eastAsia="Times New Roman" w:hAnsi="Courier" w:cs="Courier New"/>
          <w:noProof/>
          <w:sz w:val="20"/>
          <w:szCs w:val="20"/>
          <w:highlight w:val="yellow"/>
          <w:lang w:val="en-GB"/>
        </w:rPr>
        <w:tab/>
        <w:t>signed int(32) erp_horizontal_fov;</w:t>
      </w:r>
    </w:p>
    <w:p w14:paraId="3416119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highlight w:val="yellow"/>
          <w:lang w:val="en-GB"/>
        </w:rPr>
        <w:tab/>
      </w:r>
      <w:r w:rsidRPr="008F6368">
        <w:rPr>
          <w:rFonts w:ascii="Courier" w:eastAsia="Times New Roman" w:hAnsi="Courier" w:cs="Courier New"/>
          <w:noProof/>
          <w:sz w:val="20"/>
          <w:szCs w:val="20"/>
          <w:highlight w:val="yellow"/>
          <w:lang w:val="en-GB"/>
        </w:rPr>
        <w:tab/>
        <w:t>signed int(32) erp_vertical_fov;</w:t>
      </w:r>
    </w:p>
    <w:p w14:paraId="4DAC965B"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lang w:val="en-GB"/>
        </w:rPr>
        <w:lastRenderedPageBreak/>
        <w:tab/>
        <w:t>}</w:t>
      </w:r>
    </w:p>
    <w:p w14:paraId="7111011D"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highlight w:val="yellow"/>
          <w:lang w:val="en-GB"/>
        </w:rPr>
      </w:pPr>
      <w:r w:rsidRPr="008F6368">
        <w:rPr>
          <w:rFonts w:ascii="Courier" w:eastAsia="Times New Roman" w:hAnsi="Courier" w:cs="Courier New"/>
          <w:noProof/>
          <w:sz w:val="20"/>
          <w:szCs w:val="20"/>
          <w:lang w:val="en-GB"/>
        </w:rPr>
        <w:tab/>
      </w:r>
      <w:r w:rsidRPr="008F6368">
        <w:rPr>
          <w:rFonts w:ascii="Courier" w:eastAsia="Times New Roman" w:hAnsi="Courier" w:cs="Courier New"/>
          <w:noProof/>
          <w:sz w:val="20"/>
          <w:szCs w:val="20"/>
          <w:highlight w:val="yellow"/>
          <w:lang w:val="en-GB"/>
        </w:rPr>
        <w:t>if (camera_type == 1) {</w:t>
      </w:r>
    </w:p>
    <w:p w14:paraId="3464B07E"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highlight w:val="yellow"/>
          <w:lang w:val="en-GB"/>
        </w:rPr>
      </w:pPr>
      <w:r w:rsidRPr="008F6368">
        <w:rPr>
          <w:rFonts w:ascii="Courier" w:eastAsia="Times New Roman" w:hAnsi="Courier" w:cs="Courier New"/>
          <w:noProof/>
          <w:sz w:val="20"/>
          <w:szCs w:val="20"/>
          <w:highlight w:val="yellow"/>
          <w:lang w:val="en-GB"/>
        </w:rPr>
        <w:tab/>
      </w:r>
      <w:r w:rsidRPr="008F6368">
        <w:rPr>
          <w:rFonts w:ascii="Courier" w:eastAsia="Times New Roman" w:hAnsi="Courier" w:cs="Courier New"/>
          <w:noProof/>
          <w:sz w:val="20"/>
          <w:szCs w:val="20"/>
          <w:highlight w:val="yellow"/>
          <w:lang w:val="en-GB"/>
        </w:rPr>
        <w:tab/>
        <w:t>signed int(32) perspective_horizontal_fov;</w:t>
      </w:r>
    </w:p>
    <w:p w14:paraId="15D3AE76"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highlight w:val="yellow"/>
          <w:lang w:val="en-GB"/>
        </w:rPr>
        <w:tab/>
      </w:r>
      <w:r w:rsidRPr="008F6368">
        <w:rPr>
          <w:rFonts w:ascii="Courier" w:eastAsia="Times New Roman" w:hAnsi="Courier" w:cs="Courier New"/>
          <w:noProof/>
          <w:sz w:val="20"/>
          <w:szCs w:val="20"/>
          <w:highlight w:val="yellow"/>
          <w:lang w:val="en-GB"/>
        </w:rPr>
        <w:tab/>
        <w:t>unsigned int(8)[4] perspective_aspect_ratio;</w:t>
      </w:r>
    </w:p>
    <w:p w14:paraId="74D8B2CA"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lang w:val="en-GB"/>
        </w:rPr>
        <w:tab/>
        <w:t>}</w:t>
      </w:r>
    </w:p>
    <w:p w14:paraId="384FEBFD"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highlight w:val="yellow"/>
          <w:lang w:val="en-GB"/>
        </w:rPr>
      </w:pPr>
      <w:r w:rsidRPr="008F6368">
        <w:rPr>
          <w:rFonts w:ascii="Courier" w:eastAsia="Times New Roman" w:hAnsi="Courier" w:cs="Courier New"/>
          <w:noProof/>
          <w:sz w:val="20"/>
          <w:szCs w:val="20"/>
          <w:lang w:val="en-GB"/>
        </w:rPr>
        <w:tab/>
      </w:r>
      <w:r w:rsidRPr="008F6368">
        <w:rPr>
          <w:rFonts w:ascii="Courier" w:eastAsia="Times New Roman" w:hAnsi="Courier" w:cs="Courier New"/>
          <w:noProof/>
          <w:sz w:val="20"/>
          <w:szCs w:val="20"/>
          <w:highlight w:val="yellow"/>
          <w:lang w:val="en-GB"/>
        </w:rPr>
        <w:t>if (camera_type == 2) {</w:t>
      </w:r>
    </w:p>
    <w:p w14:paraId="6D1D2572"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highlight w:val="yellow"/>
          <w:lang w:val="en-GB"/>
        </w:rPr>
      </w:pPr>
      <w:r w:rsidRPr="008F6368">
        <w:rPr>
          <w:rFonts w:ascii="Courier" w:eastAsia="Times New Roman" w:hAnsi="Courier" w:cs="Courier New"/>
          <w:noProof/>
          <w:sz w:val="20"/>
          <w:szCs w:val="20"/>
          <w:highlight w:val="yellow"/>
          <w:lang w:val="en-GB"/>
        </w:rPr>
        <w:tab/>
      </w:r>
      <w:r w:rsidRPr="008F6368">
        <w:rPr>
          <w:rFonts w:ascii="Courier" w:eastAsia="Times New Roman" w:hAnsi="Courier" w:cs="Courier New"/>
          <w:noProof/>
          <w:sz w:val="20"/>
          <w:szCs w:val="20"/>
          <w:highlight w:val="yellow"/>
          <w:lang w:val="en-GB"/>
        </w:rPr>
        <w:tab/>
        <w:t>unsigned int(8)[4] ortho_aspect_ratio;</w:t>
      </w:r>
    </w:p>
    <w:p w14:paraId="12326CC5"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highlight w:val="yellow"/>
          <w:lang w:val="en-GB"/>
        </w:rPr>
        <w:tab/>
      </w:r>
      <w:r w:rsidRPr="008F6368">
        <w:rPr>
          <w:rFonts w:ascii="Courier" w:eastAsia="Times New Roman" w:hAnsi="Courier" w:cs="Courier New"/>
          <w:noProof/>
          <w:sz w:val="20"/>
          <w:szCs w:val="20"/>
          <w:highlight w:val="yellow"/>
          <w:lang w:val="en-GB"/>
        </w:rPr>
        <w:tab/>
        <w:t>unsigned int(8)[4] ortho_horizontal_size;</w:t>
      </w:r>
    </w:p>
    <w:p w14:paraId="338379D7"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lang w:val="en-GB"/>
        </w:rPr>
        <w:tab/>
        <w:t>}</w:t>
      </w:r>
    </w:p>
    <w:p w14:paraId="55E5F064"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eastAsia="Times New Roman" w:hAnsi="Courier" w:cs="Courier New"/>
          <w:noProof/>
          <w:sz w:val="20"/>
          <w:szCs w:val="20"/>
          <w:lang w:val="en-GB"/>
        </w:rPr>
      </w:pPr>
      <w:r w:rsidRPr="008F6368">
        <w:rPr>
          <w:rFonts w:ascii="Courier" w:eastAsia="Times New Roman" w:hAnsi="Courier" w:cs="Courier New"/>
          <w:noProof/>
          <w:sz w:val="20"/>
          <w:szCs w:val="20"/>
          <w:lang w:val="en-GB"/>
        </w:rPr>
        <w:tab/>
        <w:t>unsigned int(8)[4] clipping_near_plane;</w:t>
      </w:r>
    </w:p>
    <w:p w14:paraId="71440A83"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hAnsi="Courier"/>
          <w:sz w:val="20"/>
          <w:szCs w:val="20"/>
          <w:lang w:val="en-GB"/>
        </w:rPr>
      </w:pPr>
      <w:r w:rsidRPr="008F6368">
        <w:rPr>
          <w:rFonts w:ascii="Courier" w:eastAsia="Times New Roman" w:hAnsi="Courier" w:cs="Courier New"/>
          <w:noProof/>
          <w:sz w:val="20"/>
          <w:szCs w:val="20"/>
          <w:lang w:val="en-GB"/>
        </w:rPr>
        <w:tab/>
        <w:t>unsigned int(8)[4] clipping_far_plane</w:t>
      </w:r>
      <w:r w:rsidRPr="008F6368">
        <w:rPr>
          <w:rFonts w:ascii="Courier" w:hAnsi="Courier"/>
          <w:sz w:val="20"/>
          <w:szCs w:val="20"/>
          <w:lang w:val="en-GB"/>
        </w:rPr>
        <w:t>;</w:t>
      </w:r>
    </w:p>
    <w:p w14:paraId="5A5429CA"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w:hAnsi="Courier"/>
          <w:sz w:val="20"/>
          <w:szCs w:val="20"/>
          <w:lang w:val="en-GB"/>
        </w:rPr>
      </w:pPr>
      <w:r w:rsidRPr="008F6368">
        <w:rPr>
          <w:rFonts w:ascii="Courier" w:hAnsi="Courier"/>
          <w:sz w:val="20"/>
          <w:szCs w:val="20"/>
          <w:lang w:val="en-GB"/>
        </w:rPr>
        <w:t>}</w:t>
      </w:r>
    </w:p>
    <w:p w14:paraId="69D4214B" w14:textId="77777777" w:rsidR="008F6368" w:rsidRPr="008F6368" w:rsidRDefault="008F6368" w:rsidP="008F6368">
      <w:pPr>
        <w:keepNext/>
        <w:keepLines/>
        <w:widowControl w:val="0"/>
        <w:numPr>
          <w:ilvl w:val="3"/>
          <w:numId w:val="4"/>
        </w:numPr>
        <w:autoSpaceDE w:val="0"/>
        <w:autoSpaceDN w:val="0"/>
        <w:spacing w:before="40" w:after="0"/>
        <w:ind w:left="1440"/>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Semantics</w:t>
      </w:r>
    </w:p>
    <w:p w14:paraId="0A0E1E34" w14:textId="77777777" w:rsidR="008F6368" w:rsidRPr="008F6368" w:rsidRDefault="008F6368" w:rsidP="008F6368">
      <w:pPr>
        <w:tabs>
          <w:tab w:val="left" w:pos="1701"/>
        </w:tabs>
        <w:spacing w:before="0" w:after="240"/>
        <w:ind w:left="1290" w:hanging="357"/>
        <w:rPr>
          <w:rFonts w:ascii="Courier" w:hAnsi="Courier"/>
          <w:noProof/>
          <w:sz w:val="20"/>
          <w:szCs w:val="22"/>
          <w:lang w:val="en-GB" w:eastAsia="ja-JP"/>
        </w:rPr>
      </w:pPr>
      <w:r w:rsidRPr="008F6368">
        <w:rPr>
          <w:rFonts w:ascii="Courier" w:hAnsi="Courier"/>
          <w:noProof/>
          <w:sz w:val="20"/>
          <w:szCs w:val="22"/>
          <w:lang w:val="en-GB" w:eastAsia="ja-JP"/>
        </w:rPr>
        <w:t>camera_id</w:t>
      </w:r>
      <w:r w:rsidRPr="008F6368">
        <w:rPr>
          <w:rFonts w:ascii="Cambria" w:eastAsiaTheme="minorEastAsia" w:hAnsi="Cambria"/>
          <w:noProof/>
          <w:sz w:val="20"/>
          <w:szCs w:val="22"/>
        </w:rPr>
        <w:t xml:space="preserve"> is an identifier number that is used to identify a given viewport camera parameters.</w:t>
      </w:r>
    </w:p>
    <w:p w14:paraId="5AA97034" w14:textId="77777777" w:rsidR="008F6368" w:rsidRPr="008F6368" w:rsidRDefault="008F6368" w:rsidP="008F6368">
      <w:pPr>
        <w:tabs>
          <w:tab w:val="left" w:pos="1701"/>
        </w:tabs>
        <w:spacing w:before="0" w:after="240"/>
        <w:ind w:left="1290" w:hanging="357"/>
        <w:rPr>
          <w:rFonts w:ascii="Courier" w:hAnsi="Courier"/>
          <w:noProof/>
          <w:sz w:val="20"/>
          <w:szCs w:val="22"/>
          <w:lang w:val="en-GB" w:eastAsia="ja-JP"/>
        </w:rPr>
      </w:pPr>
      <w:r w:rsidRPr="008F6368">
        <w:rPr>
          <w:rFonts w:ascii="Courier" w:hAnsi="Courier"/>
          <w:noProof/>
          <w:sz w:val="20"/>
          <w:szCs w:val="22"/>
          <w:lang w:val="en-GB" w:eastAsia="ja-JP"/>
        </w:rPr>
        <w:t>camera_type</w:t>
      </w:r>
      <w:r w:rsidRPr="008F6368">
        <w:rPr>
          <w:rFonts w:ascii="Cambria" w:eastAsiaTheme="minorEastAsia" w:hAnsi="Cambria"/>
          <w:noProof/>
          <w:sz w:val="20"/>
          <w:szCs w:val="22"/>
        </w:rPr>
        <w:t xml:space="preserve"> indicates the projection method of the viewport camera. The value </w:t>
      </w:r>
      <w:r w:rsidRPr="008F6368">
        <w:rPr>
          <w:rFonts w:ascii="Cambria" w:eastAsiaTheme="minorEastAsia" w:hAnsi="Cambria"/>
          <w:noProof/>
          <w:sz w:val="20"/>
          <w:szCs w:val="22"/>
          <w:highlight w:val="yellow"/>
        </w:rPr>
        <w:t>0 specifies ERP projection</w:t>
      </w:r>
      <w:r w:rsidRPr="008F6368">
        <w:rPr>
          <w:rFonts w:ascii="Cambria" w:eastAsiaTheme="minorEastAsia" w:hAnsi="Cambria"/>
          <w:noProof/>
          <w:sz w:val="20"/>
          <w:szCs w:val="22"/>
        </w:rPr>
        <w:t xml:space="preserve">. The value </w:t>
      </w:r>
      <w:r w:rsidRPr="008F6368">
        <w:rPr>
          <w:rFonts w:ascii="Cambria" w:eastAsiaTheme="minorEastAsia" w:hAnsi="Cambria"/>
          <w:noProof/>
          <w:sz w:val="20"/>
          <w:szCs w:val="22"/>
          <w:highlight w:val="yellow"/>
        </w:rPr>
        <w:t>1 specifies a perspective projection</w:t>
      </w:r>
      <w:r w:rsidRPr="008F6368">
        <w:rPr>
          <w:rFonts w:ascii="Cambria" w:eastAsiaTheme="minorEastAsia" w:hAnsi="Cambria"/>
          <w:noProof/>
          <w:sz w:val="20"/>
          <w:szCs w:val="22"/>
        </w:rPr>
        <w:t xml:space="preserve">. The value </w:t>
      </w:r>
      <w:r w:rsidRPr="008F6368">
        <w:rPr>
          <w:rFonts w:ascii="Cambria" w:eastAsiaTheme="minorEastAsia" w:hAnsi="Cambria"/>
          <w:noProof/>
          <w:sz w:val="20"/>
          <w:szCs w:val="22"/>
          <w:highlight w:val="yellow"/>
        </w:rPr>
        <w:t>2 specifies an orthographic projection</w:t>
      </w:r>
      <w:r w:rsidRPr="008F6368">
        <w:rPr>
          <w:rFonts w:ascii="Cambria" w:eastAsiaTheme="minorEastAsia" w:hAnsi="Cambria"/>
          <w:noProof/>
          <w:sz w:val="20"/>
          <w:szCs w:val="22"/>
        </w:rPr>
        <w:t xml:space="preserve">. Values in the range 3 to 255 are reserved for future use by ISO/IEC. </w:t>
      </w:r>
    </w:p>
    <w:p w14:paraId="31426763" w14:textId="77777777" w:rsidR="008F6368" w:rsidRPr="008F6368" w:rsidRDefault="008F6368" w:rsidP="008F6368">
      <w:pPr>
        <w:widowControl w:val="0"/>
        <w:tabs>
          <w:tab w:val="left" w:pos="216"/>
          <w:tab w:val="left" w:pos="432"/>
          <w:tab w:val="left" w:pos="648"/>
          <w:tab w:val="left" w:pos="864"/>
          <w:tab w:val="left" w:pos="1080"/>
          <w:tab w:val="left" w:pos="1296"/>
          <w:tab w:val="left" w:pos="1512"/>
          <w:tab w:val="left" w:pos="1728"/>
          <w:tab w:val="left" w:pos="1944"/>
        </w:tabs>
        <w:autoSpaceDE w:val="0"/>
        <w:autoSpaceDN w:val="0"/>
        <w:spacing w:before="0" w:after="0"/>
        <w:ind w:left="1296" w:hanging="360"/>
        <w:jc w:val="left"/>
        <w:rPr>
          <w:rFonts w:ascii="Arial" w:eastAsia="Arial" w:hAnsi="Arial" w:cs="Arial"/>
          <w:sz w:val="22"/>
          <w:szCs w:val="22"/>
        </w:rPr>
      </w:pPr>
      <w:r w:rsidRPr="008F6368">
        <w:rPr>
          <w:rFonts w:ascii="Courier" w:eastAsia="Arial" w:hAnsi="Courier" w:cs="Arial"/>
          <w:sz w:val="20"/>
          <w:szCs w:val="22"/>
          <w:lang w:val="en-GB" w:eastAsia="ja-JP"/>
        </w:rPr>
        <w:t>erp_horizontal_fov</w:t>
      </w:r>
      <w:r w:rsidRPr="008F6368">
        <w:rPr>
          <w:rFonts w:ascii="Arial" w:eastAsia="Arial" w:hAnsi="Arial" w:cs="Arial"/>
          <w:sz w:val="22"/>
          <w:szCs w:val="22"/>
        </w:rPr>
        <w:t xml:space="preserve"> specifies the longitude range for an ERP projection corresponding to the horizontal size of the viewport region, in units of radians. The value shall be in the range 0 to 2π. </w:t>
      </w:r>
    </w:p>
    <w:p w14:paraId="5B851B67" w14:textId="77777777" w:rsidR="008F6368" w:rsidRPr="008F6368" w:rsidRDefault="008F6368" w:rsidP="008F6368">
      <w:pPr>
        <w:widowControl w:val="0"/>
        <w:tabs>
          <w:tab w:val="left" w:pos="216"/>
          <w:tab w:val="left" w:pos="432"/>
          <w:tab w:val="left" w:pos="648"/>
          <w:tab w:val="left" w:pos="864"/>
          <w:tab w:val="left" w:pos="1080"/>
          <w:tab w:val="left" w:pos="1296"/>
          <w:tab w:val="left" w:pos="1512"/>
          <w:tab w:val="left" w:pos="1728"/>
          <w:tab w:val="left" w:pos="1944"/>
        </w:tabs>
        <w:autoSpaceDE w:val="0"/>
        <w:autoSpaceDN w:val="0"/>
        <w:spacing w:before="0" w:after="0"/>
        <w:ind w:left="1296" w:hanging="360"/>
        <w:jc w:val="left"/>
        <w:rPr>
          <w:rFonts w:ascii="Arial" w:eastAsia="Arial" w:hAnsi="Arial" w:cs="Arial"/>
          <w:sz w:val="22"/>
          <w:szCs w:val="22"/>
        </w:rPr>
      </w:pPr>
      <w:r w:rsidRPr="008F6368">
        <w:rPr>
          <w:rFonts w:ascii="Courier" w:eastAsia="Batang" w:hAnsi="Courier" w:cs="Arial"/>
          <w:sz w:val="20"/>
          <w:szCs w:val="22"/>
          <w:lang w:val="en-GB" w:eastAsia="ja-JP"/>
        </w:rPr>
        <w:t>erp_vertical_fov</w:t>
      </w:r>
      <w:r w:rsidRPr="008F6368">
        <w:rPr>
          <w:rFonts w:ascii="Arial" w:eastAsia="Arial" w:hAnsi="Arial" w:cs="Arial"/>
          <w:sz w:val="22"/>
          <w:szCs w:val="22"/>
        </w:rPr>
        <w:t xml:space="preserve"> specifies the latitude range for an ERP projection corresponding to the vertical size of the viewport region, in units of radians. The value shall be in the range 0 to π.</w:t>
      </w:r>
      <w:r w:rsidRPr="008F6368">
        <w:rPr>
          <w:rFonts w:ascii="Courier" w:eastAsia="Arial" w:hAnsi="Courier" w:cs="Arial"/>
          <w:sz w:val="20"/>
          <w:szCs w:val="22"/>
          <w:lang w:val="en-GB" w:eastAsia="ja-JP"/>
        </w:rPr>
        <w:t xml:space="preserve"> </w:t>
      </w:r>
    </w:p>
    <w:p w14:paraId="1C79217A" w14:textId="77777777" w:rsidR="008F6368" w:rsidRPr="008F6368" w:rsidRDefault="008F6368" w:rsidP="008F6368">
      <w:pPr>
        <w:widowControl w:val="0"/>
        <w:tabs>
          <w:tab w:val="left" w:pos="216"/>
          <w:tab w:val="left" w:pos="432"/>
          <w:tab w:val="left" w:pos="648"/>
          <w:tab w:val="left" w:pos="864"/>
          <w:tab w:val="left" w:pos="1080"/>
          <w:tab w:val="left" w:pos="1296"/>
          <w:tab w:val="left" w:pos="1512"/>
          <w:tab w:val="left" w:pos="1728"/>
          <w:tab w:val="left" w:pos="1944"/>
        </w:tabs>
        <w:autoSpaceDE w:val="0"/>
        <w:autoSpaceDN w:val="0"/>
        <w:spacing w:before="0" w:after="0"/>
        <w:ind w:left="1296" w:hanging="360"/>
        <w:jc w:val="left"/>
        <w:rPr>
          <w:rFonts w:ascii="Arial" w:eastAsia="Arial" w:hAnsi="Arial" w:cs="Arial"/>
          <w:sz w:val="22"/>
          <w:szCs w:val="22"/>
        </w:rPr>
      </w:pPr>
      <w:r w:rsidRPr="008F6368">
        <w:rPr>
          <w:rFonts w:ascii="Courier" w:eastAsia="Batang" w:hAnsi="Courier" w:cs="Arial"/>
          <w:sz w:val="20"/>
          <w:szCs w:val="22"/>
          <w:lang w:val="en-GB" w:eastAsia="ja-JP"/>
        </w:rPr>
        <w:t>perspective_horizontal_fov</w:t>
      </w:r>
      <w:r w:rsidRPr="008F6368">
        <w:rPr>
          <w:rFonts w:ascii="Arial" w:eastAsia="Arial" w:hAnsi="Arial" w:cs="Arial"/>
          <w:sz w:val="22"/>
          <w:szCs w:val="22"/>
        </w:rPr>
        <w:t xml:space="preserve"> specifies the horizontal field of view for perspective projection in radians. The value of shall be in the range of 0 and π. </w:t>
      </w:r>
    </w:p>
    <w:p w14:paraId="6E05FDBD" w14:textId="77777777" w:rsidR="008F6368" w:rsidRPr="008F6368" w:rsidRDefault="008F6368" w:rsidP="008F6368">
      <w:pPr>
        <w:tabs>
          <w:tab w:val="left" w:pos="1701"/>
        </w:tabs>
        <w:spacing w:before="0" w:after="240"/>
        <w:ind w:left="1290" w:hanging="357"/>
        <w:rPr>
          <w:rFonts w:ascii="Courier" w:hAnsi="Courier"/>
          <w:noProof/>
          <w:sz w:val="20"/>
          <w:szCs w:val="22"/>
          <w:lang w:val="en-GB" w:eastAsia="ja-JP"/>
        </w:rPr>
      </w:pPr>
      <w:r w:rsidRPr="008F6368">
        <w:rPr>
          <w:rFonts w:ascii="Courier" w:hAnsi="Courier"/>
          <w:noProof/>
          <w:sz w:val="20"/>
          <w:szCs w:val="22"/>
          <w:lang w:val="en-GB" w:eastAsia="ja-JP"/>
        </w:rPr>
        <w:t>perspective_aspect_ratio</w:t>
      </w:r>
      <w:r w:rsidRPr="008F6368">
        <w:rPr>
          <w:rFonts w:ascii="Cambria" w:eastAsiaTheme="minorEastAsia" w:hAnsi="Cambria"/>
          <w:noProof/>
          <w:sz w:val="20"/>
          <w:szCs w:val="22"/>
        </w:rPr>
        <w:t xml:space="preserve"> specifies the relative aspect ratio of viewport for perspective projection (horizontal/vertical). </w:t>
      </w:r>
      <w:r w:rsidRPr="008F6368">
        <w:rPr>
          <w:rFonts w:ascii="Cambria" w:eastAsia="Times New Roman" w:hAnsi="Cambria"/>
          <w:noProof/>
          <w:sz w:val="20"/>
          <w:szCs w:val="22"/>
        </w:rPr>
        <w:t xml:space="preserve">The value shall be expressed in 32-bit binary floating-point format with the </w:t>
      </w:r>
      <w:r w:rsidRPr="008F6368">
        <w:rPr>
          <w:rFonts w:ascii="Cambria" w:hAnsi="Cambria"/>
          <w:noProof/>
          <w:sz w:val="20"/>
          <w:lang w:eastAsia="zh-CN"/>
        </w:rPr>
        <w:t>4 bytes in big-endian order</w:t>
      </w:r>
      <w:r w:rsidRPr="008F6368">
        <w:rPr>
          <w:rFonts w:ascii="Cambria" w:eastAsia="Times New Roman" w:hAnsi="Cambria"/>
          <w:noProof/>
          <w:sz w:val="20"/>
          <w:szCs w:val="22"/>
        </w:rPr>
        <w:t xml:space="preserve"> and with the parsing process as specified in IEEE 754.</w:t>
      </w:r>
    </w:p>
    <w:p w14:paraId="76E4333E" w14:textId="77777777" w:rsidR="008F6368" w:rsidRPr="008F6368" w:rsidRDefault="008F6368" w:rsidP="008F6368">
      <w:pPr>
        <w:tabs>
          <w:tab w:val="left" w:pos="1701"/>
        </w:tabs>
        <w:spacing w:before="0" w:after="240"/>
        <w:ind w:left="1290" w:hanging="357"/>
        <w:rPr>
          <w:rFonts w:ascii="Courier" w:hAnsi="Courier"/>
          <w:noProof/>
          <w:sz w:val="20"/>
          <w:szCs w:val="22"/>
          <w:lang w:val="en-GB" w:eastAsia="ja-JP"/>
        </w:rPr>
      </w:pPr>
      <w:r w:rsidRPr="008F6368">
        <w:rPr>
          <w:rFonts w:ascii="Courier" w:hAnsi="Courier"/>
          <w:noProof/>
          <w:sz w:val="20"/>
          <w:szCs w:val="22"/>
          <w:lang w:val="en-GB" w:eastAsia="ja-JP"/>
        </w:rPr>
        <w:t>ortho_aspect_ratio</w:t>
      </w:r>
      <w:r w:rsidRPr="008F6368">
        <w:rPr>
          <w:rFonts w:ascii="Cambria" w:eastAsiaTheme="minorEastAsia" w:hAnsi="Cambria"/>
          <w:noProof/>
          <w:sz w:val="20"/>
          <w:szCs w:val="22"/>
        </w:rPr>
        <w:t xml:space="preserve"> specifies the relative aspect ratio of viewport for orthogonal projection (horizontal/vertical). </w:t>
      </w:r>
      <w:r w:rsidRPr="008F6368">
        <w:rPr>
          <w:rFonts w:ascii="Cambria" w:eastAsia="Times New Roman" w:hAnsi="Cambria"/>
          <w:noProof/>
          <w:sz w:val="20"/>
          <w:szCs w:val="22"/>
        </w:rPr>
        <w:t xml:space="preserve">The value shall be expressed in 32-bit binary floating-point format with the </w:t>
      </w:r>
      <w:r w:rsidRPr="008F6368">
        <w:rPr>
          <w:rFonts w:ascii="Cambria" w:hAnsi="Cambria"/>
          <w:noProof/>
          <w:sz w:val="20"/>
          <w:lang w:eastAsia="zh-CN"/>
        </w:rPr>
        <w:t>4 bytes in big-endian order</w:t>
      </w:r>
      <w:r w:rsidRPr="008F6368">
        <w:rPr>
          <w:rFonts w:ascii="Cambria" w:eastAsia="Times New Roman" w:hAnsi="Cambria"/>
          <w:noProof/>
          <w:sz w:val="20"/>
          <w:szCs w:val="22"/>
        </w:rPr>
        <w:t xml:space="preserve"> and with the parsing process as specified in IEEE 754.</w:t>
      </w:r>
    </w:p>
    <w:p w14:paraId="2B8ECDD5" w14:textId="77777777" w:rsidR="008F6368" w:rsidRPr="008F6368" w:rsidRDefault="008F6368" w:rsidP="008F6368">
      <w:pPr>
        <w:tabs>
          <w:tab w:val="left" w:pos="1701"/>
        </w:tabs>
        <w:spacing w:before="0" w:after="240"/>
        <w:ind w:left="1290" w:hanging="357"/>
        <w:rPr>
          <w:rFonts w:ascii="Courier" w:hAnsi="Courier"/>
          <w:noProof/>
          <w:sz w:val="20"/>
          <w:szCs w:val="22"/>
          <w:lang w:val="en-GB" w:eastAsia="ja-JP"/>
        </w:rPr>
      </w:pPr>
      <w:r w:rsidRPr="008F6368">
        <w:rPr>
          <w:rFonts w:ascii="Courier" w:hAnsi="Courier"/>
          <w:noProof/>
          <w:sz w:val="20"/>
          <w:szCs w:val="22"/>
          <w:lang w:val="en-GB" w:eastAsia="ja-JP"/>
        </w:rPr>
        <w:t>ortho_horizontal_size</w:t>
      </w:r>
      <w:r w:rsidRPr="008F6368">
        <w:rPr>
          <w:rFonts w:ascii="Cambria" w:eastAsiaTheme="minorEastAsia" w:hAnsi="Cambria"/>
          <w:noProof/>
          <w:sz w:val="20"/>
          <w:szCs w:val="22"/>
        </w:rPr>
        <w:t xml:space="preserve"> specifies the horizontal size of the orthogonal in metres. </w:t>
      </w:r>
      <w:r w:rsidRPr="008F6368">
        <w:rPr>
          <w:rFonts w:ascii="Cambria" w:eastAsia="Times New Roman" w:hAnsi="Cambria"/>
          <w:noProof/>
          <w:sz w:val="20"/>
          <w:szCs w:val="22"/>
        </w:rPr>
        <w:t xml:space="preserve">The value shall be expressed in 32-bit binary floating-point format with the </w:t>
      </w:r>
      <w:r w:rsidRPr="008F6368">
        <w:rPr>
          <w:rFonts w:ascii="Cambria" w:hAnsi="Cambria"/>
          <w:noProof/>
          <w:sz w:val="20"/>
          <w:lang w:eastAsia="zh-CN"/>
        </w:rPr>
        <w:t>4 bytes in big-endian order</w:t>
      </w:r>
      <w:r w:rsidRPr="008F6368">
        <w:rPr>
          <w:rFonts w:ascii="Cambria" w:eastAsia="Times New Roman" w:hAnsi="Cambria"/>
          <w:noProof/>
          <w:sz w:val="20"/>
          <w:szCs w:val="22"/>
        </w:rPr>
        <w:t xml:space="preserve"> and with the parsing process as specified in IEEE 754.</w:t>
      </w:r>
    </w:p>
    <w:p w14:paraId="207B250B" w14:textId="77777777" w:rsidR="008F6368" w:rsidRPr="008F6368" w:rsidRDefault="008F6368" w:rsidP="008F6368">
      <w:pPr>
        <w:tabs>
          <w:tab w:val="left" w:pos="1701"/>
        </w:tabs>
        <w:spacing w:before="0" w:after="240"/>
        <w:ind w:left="1290" w:hanging="357"/>
        <w:rPr>
          <w:rFonts w:ascii="Cambria" w:eastAsia="Times New Roman" w:hAnsi="Cambria"/>
          <w:noProof/>
          <w:sz w:val="20"/>
          <w:szCs w:val="22"/>
        </w:rPr>
      </w:pPr>
      <w:r w:rsidRPr="008F6368">
        <w:rPr>
          <w:rFonts w:ascii="Courier" w:hAnsi="Courier"/>
          <w:noProof/>
          <w:sz w:val="20"/>
          <w:szCs w:val="22"/>
          <w:lang w:val="en-GB" w:eastAsia="ja-JP"/>
        </w:rPr>
        <w:t>clipping_near_plane</w:t>
      </w:r>
      <w:r w:rsidRPr="008F6368">
        <w:rPr>
          <w:rFonts w:ascii="Cambria" w:eastAsiaTheme="minorEastAsia" w:hAnsi="Cambria"/>
          <w:noProof/>
          <w:sz w:val="20"/>
          <w:szCs w:val="22"/>
        </w:rPr>
        <w:t xml:space="preserve"> and </w:t>
      </w:r>
      <w:r w:rsidRPr="008F6368">
        <w:rPr>
          <w:rFonts w:ascii="Courier" w:hAnsi="Courier"/>
          <w:noProof/>
          <w:sz w:val="20"/>
          <w:szCs w:val="22"/>
          <w:lang w:val="en-GB" w:eastAsia="ja-JP"/>
        </w:rPr>
        <w:t>clipping_far_plane</w:t>
      </w:r>
      <w:r w:rsidRPr="008F6368">
        <w:rPr>
          <w:rFonts w:ascii="Cambria" w:eastAsiaTheme="minorEastAsia" w:hAnsi="Cambria"/>
          <w:noProof/>
          <w:sz w:val="20"/>
          <w:szCs w:val="22"/>
        </w:rPr>
        <w:t xml:space="preserve"> indicate the near and far depths (or distances) based on the near and far clipping planes of the viewport in metres. </w:t>
      </w:r>
      <w:r w:rsidRPr="008F6368">
        <w:rPr>
          <w:rFonts w:ascii="Cambria" w:eastAsia="Times New Roman" w:hAnsi="Cambria"/>
          <w:noProof/>
          <w:sz w:val="20"/>
          <w:szCs w:val="22"/>
        </w:rPr>
        <w:t xml:space="preserve">The values shall be expressed in 32-bit binary floating-point format with the </w:t>
      </w:r>
      <w:r w:rsidRPr="008F6368">
        <w:rPr>
          <w:rFonts w:ascii="Cambria" w:hAnsi="Cambria"/>
          <w:noProof/>
          <w:sz w:val="20"/>
          <w:lang w:eastAsia="zh-CN"/>
        </w:rPr>
        <w:t>4 bytes in big-endian order</w:t>
      </w:r>
      <w:r w:rsidRPr="008F6368">
        <w:rPr>
          <w:rFonts w:ascii="Cambria" w:eastAsia="Times New Roman" w:hAnsi="Cambria"/>
          <w:noProof/>
          <w:sz w:val="20"/>
          <w:szCs w:val="22"/>
        </w:rPr>
        <w:t xml:space="preserve"> and with the parsing process as specified in IEEE 754.</w:t>
      </w:r>
    </w:p>
    <w:p w14:paraId="2F48E778" w14:textId="77777777" w:rsidR="008F6368" w:rsidRPr="008F6368" w:rsidRDefault="008F6368" w:rsidP="008F6368">
      <w:pPr>
        <w:keepNext/>
        <w:keepLines/>
        <w:widowControl w:val="0"/>
        <w:numPr>
          <w:ilvl w:val="2"/>
          <w:numId w:val="4"/>
        </w:numPr>
        <w:autoSpaceDE w:val="0"/>
        <w:autoSpaceDN w:val="0"/>
        <w:spacing w:before="40" w:after="0"/>
        <w:ind w:left="1296"/>
        <w:jc w:val="left"/>
        <w:outlineLvl w:val="2"/>
        <w:rPr>
          <w:rFonts w:asciiTheme="majorHAnsi" w:eastAsiaTheme="majorEastAsia" w:hAnsiTheme="majorHAnsi" w:cstheme="majorBidi"/>
          <w:color w:val="243F60" w:themeColor="accent1" w:themeShade="7F"/>
        </w:rPr>
      </w:pPr>
      <w:bookmarkStart w:id="521" w:name="_Toc80301780"/>
      <w:bookmarkStart w:id="522" w:name="_Toc109574569"/>
      <w:r w:rsidRPr="008F6368">
        <w:rPr>
          <w:rFonts w:asciiTheme="majorHAnsi" w:eastAsiaTheme="majorEastAsia" w:hAnsiTheme="majorHAnsi" w:cstheme="majorBidi"/>
          <w:color w:val="243F60" w:themeColor="accent1" w:themeShade="7F"/>
        </w:rPr>
        <w:t>Viewport information</w:t>
      </w:r>
      <w:bookmarkEnd w:id="521"/>
      <w:bookmarkEnd w:id="522"/>
    </w:p>
    <w:p w14:paraId="1AE4C395" w14:textId="77777777" w:rsidR="008F6368" w:rsidRPr="008F6368" w:rsidRDefault="008F6368" w:rsidP="008F6368">
      <w:pPr>
        <w:keepNext/>
        <w:keepLines/>
        <w:widowControl w:val="0"/>
        <w:numPr>
          <w:ilvl w:val="3"/>
          <w:numId w:val="4"/>
        </w:numPr>
        <w:autoSpaceDE w:val="0"/>
        <w:autoSpaceDN w:val="0"/>
        <w:spacing w:before="40" w:after="0"/>
        <w:ind w:left="1440"/>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Syntax</w:t>
      </w:r>
    </w:p>
    <w:p w14:paraId="552FEE9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aligned(8) class ViewportInfo (ext_camera_flag, int_camera_flag) {</w:t>
      </w:r>
    </w:p>
    <w:p w14:paraId="2ADFF67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t>if (ext_camera_flag == 1) {</w:t>
      </w:r>
    </w:p>
    <w:p w14:paraId="6CFDDE48"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unsigned int(1) center_view_flag;</w:t>
      </w:r>
    </w:p>
    <w:p w14:paraId="624567D1"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bit(6) reserved = 0;</w:t>
      </w:r>
    </w:p>
    <w:p w14:paraId="1BAC99EA"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if (center_view_flag == 0) {</w:t>
      </w:r>
    </w:p>
    <w:p w14:paraId="47996971"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r>
      <w:r w:rsidRPr="008F6368">
        <w:rPr>
          <w:rFonts w:ascii="Courier New" w:hAnsi="Courier New"/>
          <w:noProof/>
          <w:sz w:val="20"/>
          <w:szCs w:val="22"/>
          <w:lang w:val="en-CA"/>
        </w:rPr>
        <w:tab/>
      </w:r>
      <w:r w:rsidRPr="008F6368">
        <w:rPr>
          <w:rFonts w:ascii="Courier New" w:eastAsia="Malgun Gothic" w:hAnsi="Courier New" w:cs="Malgun Gothic"/>
          <w:noProof/>
          <w:sz w:val="20"/>
          <w:szCs w:val="22"/>
          <w:lang w:val="en-CA" w:eastAsia="ko-KR"/>
        </w:rPr>
        <w:t>unsigned int</w:t>
      </w:r>
      <w:r w:rsidRPr="008F6368">
        <w:rPr>
          <w:rFonts w:ascii="Courier New" w:hAnsi="Courier New"/>
          <w:noProof/>
          <w:sz w:val="20"/>
          <w:szCs w:val="22"/>
          <w:lang w:val="en-CA"/>
        </w:rPr>
        <w:t>(1) left_view_flag;</w:t>
      </w:r>
    </w:p>
    <w:p w14:paraId="636F002C"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 else {</w:t>
      </w:r>
    </w:p>
    <w:p w14:paraId="346675F2"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lastRenderedPageBreak/>
        <w:tab/>
      </w:r>
      <w:r w:rsidRPr="008F6368">
        <w:rPr>
          <w:rFonts w:ascii="Courier New" w:hAnsi="Courier New"/>
          <w:noProof/>
          <w:sz w:val="20"/>
          <w:szCs w:val="22"/>
          <w:lang w:val="en-CA"/>
        </w:rPr>
        <w:tab/>
      </w:r>
      <w:r w:rsidRPr="008F6368">
        <w:rPr>
          <w:rFonts w:ascii="Courier New" w:hAnsi="Courier New"/>
          <w:noProof/>
          <w:sz w:val="20"/>
          <w:szCs w:val="22"/>
          <w:lang w:val="en-CA"/>
        </w:rPr>
        <w:tab/>
        <w:t>bit(1) reserved = 0;</w:t>
      </w:r>
    </w:p>
    <w:p w14:paraId="59C79636"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w:t>
      </w:r>
    </w:p>
    <w:p w14:paraId="58DA7287"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ExtCameraInfo extCamInfo();</w:t>
      </w:r>
    </w:p>
    <w:p w14:paraId="4F6887DF"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t>}</w:t>
      </w:r>
    </w:p>
    <w:p w14:paraId="78316640"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t>if (int_camera_flag == 1) {</w:t>
      </w:r>
    </w:p>
    <w:p w14:paraId="1A2CA934"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r>
      <w:r w:rsidRPr="008F6368">
        <w:rPr>
          <w:rFonts w:ascii="Courier New" w:hAnsi="Courier New"/>
          <w:noProof/>
          <w:sz w:val="20"/>
          <w:szCs w:val="22"/>
          <w:lang w:val="en-CA"/>
        </w:rPr>
        <w:tab/>
        <w:t>IntCameraInfo intCamInfo();</w:t>
      </w:r>
    </w:p>
    <w:p w14:paraId="3E63DE6C"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noProof/>
          <w:sz w:val="20"/>
          <w:szCs w:val="22"/>
          <w:lang w:val="en-CA"/>
        </w:rPr>
      </w:pPr>
      <w:r w:rsidRPr="008F6368">
        <w:rPr>
          <w:rFonts w:ascii="Courier New" w:hAnsi="Courier New"/>
          <w:noProof/>
          <w:sz w:val="20"/>
          <w:szCs w:val="22"/>
          <w:lang w:val="en-CA"/>
        </w:rPr>
        <w:tab/>
        <w:t>}</w:t>
      </w:r>
    </w:p>
    <w:p w14:paraId="1858A75C" w14:textId="77777777" w:rsidR="008F6368" w:rsidRPr="008F6368" w:rsidRDefault="008F6368" w:rsidP="008F6368">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spacing w:before="0" w:after="0"/>
        <w:ind w:left="576"/>
        <w:jc w:val="left"/>
        <w:rPr>
          <w:rFonts w:ascii="Courier New" w:hAnsi="Courier New"/>
          <w:sz w:val="20"/>
          <w:szCs w:val="22"/>
          <w:lang w:val="en-GB"/>
        </w:rPr>
      </w:pPr>
      <w:r w:rsidRPr="008F6368">
        <w:rPr>
          <w:rFonts w:ascii="Courier New" w:hAnsi="Courier New"/>
          <w:noProof/>
          <w:sz w:val="20"/>
          <w:szCs w:val="22"/>
          <w:lang w:val="en-CA"/>
        </w:rPr>
        <w:t>}</w:t>
      </w:r>
    </w:p>
    <w:p w14:paraId="1C192AE6" w14:textId="77777777" w:rsidR="008F6368" w:rsidRPr="008F6368" w:rsidRDefault="008F6368" w:rsidP="008F6368">
      <w:pPr>
        <w:keepNext/>
        <w:keepLines/>
        <w:widowControl w:val="0"/>
        <w:numPr>
          <w:ilvl w:val="3"/>
          <w:numId w:val="4"/>
        </w:numPr>
        <w:autoSpaceDE w:val="0"/>
        <w:autoSpaceDN w:val="0"/>
        <w:spacing w:before="40" w:after="0"/>
        <w:ind w:left="1440"/>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Semantics</w:t>
      </w:r>
    </w:p>
    <w:p w14:paraId="0C8F6F0F" w14:textId="77777777" w:rsidR="008F6368" w:rsidRPr="008F6368" w:rsidRDefault="008F6368" w:rsidP="008F6368">
      <w:pPr>
        <w:tabs>
          <w:tab w:val="left" w:pos="1701"/>
        </w:tabs>
        <w:spacing w:before="0" w:after="240"/>
        <w:ind w:left="1290" w:hanging="357"/>
        <w:rPr>
          <w:rFonts w:ascii="Courier" w:hAnsi="Courier"/>
          <w:noProof/>
          <w:sz w:val="22"/>
          <w:lang w:val="en-GB" w:eastAsia="ja-JP"/>
        </w:rPr>
      </w:pPr>
      <w:r w:rsidRPr="008F6368">
        <w:rPr>
          <w:rFonts w:ascii="Courier" w:hAnsi="Courier"/>
          <w:noProof/>
          <w:sz w:val="22"/>
          <w:szCs w:val="22"/>
          <w:lang w:val="en-GB" w:eastAsia="ja-JP"/>
        </w:rPr>
        <w:t>center_view_flag</w:t>
      </w:r>
      <w:r w:rsidRPr="008F6368">
        <w:rPr>
          <w:rFonts w:ascii="Cambria" w:eastAsiaTheme="minorEastAsia" w:hAnsi="Cambria"/>
          <w:noProof/>
          <w:sz w:val="20"/>
        </w:rPr>
        <w:t xml:space="preserve"> is a flag indicating whether the signalled viewport position corresponds to the centre of the viewport or to one of two stereo positions of the viewport. Value 1 indicates that the signalled viewport position corresponds to the centre of the viewport. Value 0 indicates that the signalled viewport position corresponds to one of two stereo positions of the viewport. </w:t>
      </w:r>
    </w:p>
    <w:p w14:paraId="75A43A15" w14:textId="77777777" w:rsidR="008F6368" w:rsidRPr="008F6368" w:rsidRDefault="008F6368" w:rsidP="008F6368">
      <w:pPr>
        <w:widowControl w:val="0"/>
        <w:tabs>
          <w:tab w:val="left" w:pos="216"/>
          <w:tab w:val="left" w:pos="432"/>
          <w:tab w:val="left" w:pos="648"/>
          <w:tab w:val="left" w:pos="864"/>
          <w:tab w:val="left" w:pos="1080"/>
          <w:tab w:val="left" w:pos="1296"/>
          <w:tab w:val="left" w:pos="1512"/>
          <w:tab w:val="left" w:pos="1728"/>
          <w:tab w:val="left" w:pos="1944"/>
        </w:tabs>
        <w:autoSpaceDE w:val="0"/>
        <w:autoSpaceDN w:val="0"/>
        <w:spacing w:before="0" w:after="0"/>
        <w:ind w:left="1296" w:hanging="360"/>
        <w:jc w:val="left"/>
        <w:rPr>
          <w:rFonts w:ascii="Arial" w:eastAsia="Arial" w:hAnsi="Arial" w:cs="Arial"/>
          <w:sz w:val="22"/>
          <w:szCs w:val="22"/>
        </w:rPr>
      </w:pPr>
      <w:r w:rsidRPr="008F6368">
        <w:rPr>
          <w:rFonts w:ascii="Courier" w:eastAsia="Batang" w:hAnsi="Courier" w:cs="Arial"/>
          <w:sz w:val="20"/>
          <w:szCs w:val="22"/>
          <w:lang w:val="en-GB" w:eastAsia="ja-JP"/>
        </w:rPr>
        <w:t>left_view_flag</w:t>
      </w:r>
      <w:r w:rsidRPr="008F6368">
        <w:rPr>
          <w:rFonts w:ascii="Arial" w:eastAsia="Arial" w:hAnsi="Arial" w:cs="Arial"/>
          <w:sz w:val="22"/>
          <w:szCs w:val="22"/>
        </w:rPr>
        <w:t xml:space="preserve"> is a flag indicating whether the signalled viewport information correspond to the left stereo position of the right stereo position of the viewport. Value 1 indicates that the signalled viewport information corresponds to the left stereo position of the viewport. Value 0 indicates that the viewport information signalled correspond to the right stereo positions of the viewport.</w:t>
      </w:r>
    </w:p>
    <w:p w14:paraId="38553B34" w14:textId="77777777" w:rsidR="008F6368" w:rsidRPr="008F6368" w:rsidRDefault="008F6368" w:rsidP="008F6368">
      <w:pPr>
        <w:widowControl w:val="0"/>
        <w:tabs>
          <w:tab w:val="left" w:pos="216"/>
          <w:tab w:val="left" w:pos="432"/>
          <w:tab w:val="left" w:pos="648"/>
          <w:tab w:val="left" w:pos="864"/>
          <w:tab w:val="left" w:pos="1080"/>
          <w:tab w:val="left" w:pos="1296"/>
          <w:tab w:val="left" w:pos="1512"/>
          <w:tab w:val="left" w:pos="1728"/>
          <w:tab w:val="left" w:pos="1944"/>
        </w:tabs>
        <w:autoSpaceDE w:val="0"/>
        <w:autoSpaceDN w:val="0"/>
        <w:spacing w:before="0" w:after="0"/>
        <w:ind w:left="1296" w:hanging="360"/>
        <w:jc w:val="left"/>
        <w:rPr>
          <w:rFonts w:ascii="Arial" w:eastAsia="Arial" w:hAnsi="Arial" w:cs="Arial"/>
          <w:sz w:val="22"/>
          <w:szCs w:val="22"/>
        </w:rPr>
      </w:pPr>
      <w:r w:rsidRPr="008F6368">
        <w:rPr>
          <w:rFonts w:ascii="Courier" w:eastAsia="Batang" w:hAnsi="Courier" w:cs="Arial"/>
          <w:sz w:val="20"/>
          <w:szCs w:val="22"/>
          <w:lang w:val="en-GB" w:eastAsia="ja-JP"/>
        </w:rPr>
        <w:t>extCamInfo</w:t>
      </w:r>
      <w:r w:rsidRPr="008F6368">
        <w:rPr>
          <w:rFonts w:ascii="Arial" w:eastAsia="Arial" w:hAnsi="Arial" w:cs="Arial"/>
          <w:sz w:val="22"/>
          <w:szCs w:val="22"/>
        </w:rPr>
        <w:t xml:space="preserve"> is an instance of </w:t>
      </w:r>
      <w:r w:rsidRPr="008F6368">
        <w:rPr>
          <w:rFonts w:ascii="Courier" w:eastAsia="Batang" w:hAnsi="Courier" w:cs="Arial"/>
          <w:sz w:val="20"/>
          <w:szCs w:val="22"/>
          <w:lang w:val="en-GB" w:eastAsia="ja-JP"/>
        </w:rPr>
        <w:t>ExtCameraInfo</w:t>
      </w:r>
      <w:r w:rsidRPr="008F6368">
        <w:rPr>
          <w:rFonts w:ascii="Arial" w:eastAsia="Arial" w:hAnsi="Arial" w:cs="Arial"/>
          <w:sz w:val="22"/>
          <w:szCs w:val="22"/>
        </w:rPr>
        <w:t xml:space="preserve"> defining the extrinsic camera parameters for the viewport.</w:t>
      </w:r>
    </w:p>
    <w:p w14:paraId="38CD123B" w14:textId="77777777" w:rsidR="008F6368" w:rsidRPr="008F6368" w:rsidRDefault="008F6368" w:rsidP="008F6368">
      <w:pPr>
        <w:widowControl w:val="0"/>
        <w:tabs>
          <w:tab w:val="left" w:pos="216"/>
          <w:tab w:val="left" w:pos="432"/>
          <w:tab w:val="left" w:pos="648"/>
          <w:tab w:val="left" w:pos="864"/>
          <w:tab w:val="left" w:pos="1080"/>
          <w:tab w:val="left" w:pos="1296"/>
          <w:tab w:val="left" w:pos="1512"/>
          <w:tab w:val="left" w:pos="1728"/>
          <w:tab w:val="left" w:pos="1944"/>
        </w:tabs>
        <w:autoSpaceDE w:val="0"/>
        <w:autoSpaceDN w:val="0"/>
        <w:spacing w:before="0" w:after="0"/>
        <w:ind w:left="1296" w:hanging="360"/>
        <w:jc w:val="left"/>
        <w:rPr>
          <w:rFonts w:ascii="Arial" w:eastAsia="Arial" w:hAnsi="Arial" w:cs="Arial"/>
          <w:sz w:val="22"/>
          <w:szCs w:val="22"/>
        </w:rPr>
      </w:pPr>
      <w:r w:rsidRPr="008F6368">
        <w:rPr>
          <w:rFonts w:ascii="Courier" w:eastAsia="Batang" w:hAnsi="Courier" w:cs="Arial"/>
          <w:sz w:val="20"/>
          <w:szCs w:val="22"/>
          <w:lang w:val="en-GB" w:eastAsia="ja-JP"/>
        </w:rPr>
        <w:t>intCamInfo</w:t>
      </w:r>
      <w:r w:rsidRPr="008F6368">
        <w:rPr>
          <w:rFonts w:ascii="Arial" w:eastAsia="Arial" w:hAnsi="Arial" w:cs="Arial"/>
          <w:sz w:val="22"/>
          <w:szCs w:val="22"/>
        </w:rPr>
        <w:t xml:space="preserve"> is an instance of </w:t>
      </w:r>
      <w:r w:rsidRPr="008F6368">
        <w:rPr>
          <w:rFonts w:ascii="Courier" w:eastAsia="Batang" w:hAnsi="Courier" w:cs="Arial"/>
          <w:sz w:val="20"/>
          <w:szCs w:val="22"/>
          <w:lang w:val="en-GB" w:eastAsia="ja-JP"/>
        </w:rPr>
        <w:t>IntCameraInfo</w:t>
      </w:r>
      <w:r w:rsidRPr="008F6368">
        <w:rPr>
          <w:rFonts w:ascii="Arial" w:eastAsia="Arial" w:hAnsi="Arial" w:cs="Arial"/>
          <w:sz w:val="22"/>
          <w:szCs w:val="22"/>
        </w:rPr>
        <w:t xml:space="preserve"> defining the intrinsic camera parameters for the viewport.</w:t>
      </w:r>
    </w:p>
    <w:p w14:paraId="2E414131"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186ED3E3" w14:textId="77777777" w:rsidR="008F6368" w:rsidRPr="008F6368" w:rsidRDefault="008F6368" w:rsidP="00476255">
      <w:pPr>
        <w:keepNext/>
        <w:widowControl w:val="0"/>
        <w:numPr>
          <w:ilvl w:val="1"/>
          <w:numId w:val="12"/>
        </w:numPr>
        <w:tabs>
          <w:tab w:val="clear" w:pos="360"/>
          <w:tab w:val="left" w:pos="560"/>
        </w:tabs>
        <w:suppressAutoHyphens/>
        <w:autoSpaceDE w:val="0"/>
        <w:autoSpaceDN w:val="0"/>
        <w:spacing w:before="270" w:after="0" w:line="270" w:lineRule="atLeast"/>
        <w:ind w:left="432" w:hanging="432"/>
        <w:jc w:val="left"/>
        <w:outlineLvl w:val="0"/>
        <w:rPr>
          <w:rFonts w:cs="Arial"/>
          <w:b/>
          <w:bCs/>
          <w:kern w:val="32"/>
          <w:sz w:val="26"/>
          <w:szCs w:val="26"/>
          <w:lang w:eastAsia="ja-JP"/>
        </w:rPr>
      </w:pPr>
      <w:bookmarkStart w:id="523" w:name="_Toc109574570"/>
      <w:r w:rsidRPr="008F6368">
        <w:rPr>
          <w:rFonts w:cs="Arial"/>
          <w:b/>
          <w:bCs/>
          <w:kern w:val="32"/>
          <w:sz w:val="26"/>
          <w:szCs w:val="26"/>
          <w:lang w:eastAsia="ja-JP"/>
        </w:rPr>
        <w:t xml:space="preserve">MPEG-I Part 6 (Immersive Media Metrics) </w:t>
      </w:r>
      <w:r w:rsidRPr="008F6368">
        <w:rPr>
          <w:rFonts w:cs="Arial"/>
          <w:b/>
          <w:bCs/>
          <w:kern w:val="32"/>
          <w:sz w:val="26"/>
          <w:szCs w:val="26"/>
          <w:lang w:eastAsia="ja-JP"/>
        </w:rPr>
        <w:fldChar w:fldCharType="begin"/>
      </w:r>
      <w:r w:rsidRPr="008F6368">
        <w:rPr>
          <w:rFonts w:cs="Arial"/>
          <w:b/>
          <w:bCs/>
          <w:kern w:val="32"/>
          <w:sz w:val="26"/>
          <w:szCs w:val="26"/>
          <w:lang w:eastAsia="ja-JP"/>
        </w:rPr>
        <w:instrText xml:space="preserve"> REF _Ref101283302 \r \h  \* MERGEFORMAT </w:instrText>
      </w:r>
      <w:r w:rsidRPr="008F6368">
        <w:rPr>
          <w:rFonts w:cs="Arial"/>
          <w:b/>
          <w:bCs/>
          <w:kern w:val="32"/>
          <w:sz w:val="26"/>
          <w:szCs w:val="26"/>
          <w:lang w:eastAsia="ja-JP"/>
        </w:rPr>
      </w:r>
      <w:r w:rsidRPr="008F6368">
        <w:rPr>
          <w:rFonts w:cs="Arial"/>
          <w:b/>
          <w:bCs/>
          <w:kern w:val="32"/>
          <w:sz w:val="26"/>
          <w:szCs w:val="26"/>
          <w:lang w:eastAsia="ja-JP"/>
        </w:rPr>
        <w:fldChar w:fldCharType="separate"/>
      </w:r>
      <w:r w:rsidRPr="008F6368">
        <w:rPr>
          <w:rFonts w:cs="Arial"/>
          <w:b/>
          <w:bCs/>
          <w:kern w:val="32"/>
          <w:sz w:val="26"/>
          <w:szCs w:val="26"/>
          <w:lang w:eastAsia="ja-JP"/>
        </w:rPr>
        <w:t>[2]</w:t>
      </w:r>
      <w:bookmarkEnd w:id="523"/>
      <w:r w:rsidRPr="008F6368">
        <w:rPr>
          <w:rFonts w:cs="Arial"/>
          <w:b/>
          <w:bCs/>
          <w:kern w:val="32"/>
          <w:sz w:val="26"/>
          <w:szCs w:val="26"/>
          <w:lang w:eastAsia="ja-JP"/>
        </w:rPr>
        <w:fldChar w:fldCharType="end"/>
      </w:r>
    </w:p>
    <w:p w14:paraId="6EC37232"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5B00D3FC" w14:textId="77777777" w:rsidR="008F6368" w:rsidRPr="008F6368" w:rsidRDefault="008F6368" w:rsidP="008F6368">
      <w:pPr>
        <w:autoSpaceDE w:val="0"/>
        <w:autoSpaceDN w:val="0"/>
        <w:adjustRightInd w:val="0"/>
        <w:spacing w:before="0" w:after="0"/>
        <w:jc w:val="left"/>
        <w:rPr>
          <w:rFonts w:ascii="Arial" w:eastAsia="Arial" w:hAnsi="Arial" w:cs="Arial"/>
          <w:sz w:val="22"/>
          <w:szCs w:val="22"/>
          <w:lang w:eastAsia="ja-JP"/>
        </w:rPr>
      </w:pPr>
      <w:bookmarkStart w:id="524" w:name="_Hlk101280155"/>
      <w:r w:rsidRPr="008F6368">
        <w:rPr>
          <w:rFonts w:ascii="Arial" w:eastAsia="Arial" w:hAnsi="Arial" w:cs="Arial"/>
          <w:sz w:val="22"/>
          <w:szCs w:val="22"/>
          <w:lang w:eastAsia="ja-JP"/>
        </w:rPr>
        <w:t xml:space="preserve">MPEG-I part 6 DIS </w:t>
      </w:r>
      <w:bookmarkEnd w:id="524"/>
      <w:r w:rsidRPr="008F6368">
        <w:rPr>
          <w:rFonts w:ascii="Arial" w:eastAsia="Arial" w:hAnsi="Arial" w:cs="Arial"/>
          <w:sz w:val="22"/>
          <w:szCs w:val="22"/>
          <w:lang w:eastAsia="ja-JP"/>
        </w:rPr>
        <w:t xml:space="preserve">introduces ViewportDataType (only for OMAF content) and ViewpointDataType (only for V3C content). It uses ViewportDataType to define OMAF </w:t>
      </w:r>
      <w:commentRangeStart w:id="525"/>
      <w:r w:rsidRPr="008F6368">
        <w:rPr>
          <w:rFonts w:ascii="Arial" w:eastAsia="Arial" w:hAnsi="Arial" w:cs="Arial"/>
          <w:sz w:val="22"/>
          <w:szCs w:val="22"/>
          <w:lang w:eastAsia="ja-JP"/>
        </w:rPr>
        <w:t xml:space="preserve">viewpoint </w:t>
      </w:r>
      <w:commentRangeEnd w:id="525"/>
      <w:r w:rsidRPr="008F6368">
        <w:rPr>
          <w:rFonts w:ascii="Arial" w:eastAsia="Arial" w:hAnsi="Arial" w:cs="Arial"/>
          <w:sz w:val="16"/>
          <w:szCs w:val="16"/>
        </w:rPr>
        <w:commentReference w:id="525"/>
      </w:r>
      <w:r w:rsidRPr="008F6368">
        <w:rPr>
          <w:rFonts w:ascii="Arial" w:eastAsia="Arial" w:hAnsi="Arial" w:cs="Arial"/>
          <w:sz w:val="22"/>
          <w:szCs w:val="22"/>
          <w:lang w:eastAsia="ja-JP"/>
        </w:rPr>
        <w:t xml:space="preserve">switching latency, which is inadequate. </w:t>
      </w:r>
    </w:p>
    <w:p w14:paraId="49D15312" w14:textId="77777777" w:rsidR="008F6368" w:rsidRPr="008F6368" w:rsidRDefault="008F6368" w:rsidP="008F6368">
      <w:pPr>
        <w:autoSpaceDE w:val="0"/>
        <w:autoSpaceDN w:val="0"/>
        <w:adjustRightInd w:val="0"/>
        <w:spacing w:before="0" w:after="0"/>
        <w:jc w:val="left"/>
        <w:rPr>
          <w:rFonts w:ascii="Arial" w:eastAsia="Arial" w:hAnsi="Arial" w:cs="Arial"/>
          <w:sz w:val="22"/>
          <w:szCs w:val="22"/>
          <w:lang w:eastAsia="ja-JP"/>
        </w:rPr>
      </w:pPr>
    </w:p>
    <w:p w14:paraId="7E6CC249"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526" w:name="_Toc109574571"/>
      <w:r w:rsidRPr="008F6368">
        <w:rPr>
          <w:rFonts w:cs="Arial"/>
          <w:b/>
          <w:bCs/>
          <w:kern w:val="32"/>
          <w:sz w:val="26"/>
          <w:szCs w:val="26"/>
          <w:lang w:eastAsia="ja-JP"/>
        </w:rPr>
        <w:t>Definition</w:t>
      </w:r>
      <w:bookmarkEnd w:id="526"/>
    </w:p>
    <w:p w14:paraId="2D66682D"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p>
    <w:p w14:paraId="4CB7515A" w14:textId="77777777" w:rsidR="008F6368" w:rsidRPr="008F6368" w:rsidRDefault="008F6368" w:rsidP="008F6368">
      <w:pPr>
        <w:autoSpaceDE w:val="0"/>
        <w:autoSpaceDN w:val="0"/>
        <w:adjustRightInd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w:t>
      </w:r>
      <w:r w:rsidRPr="008F6368">
        <w:rPr>
          <w:rFonts w:ascii="TimesNewRomanPSMT" w:eastAsiaTheme="minorEastAsia" w:hAnsi="TimesNewRomanPSMT" w:cs="TimesNewRomanPSMT"/>
        </w:rPr>
        <w:t>All terms and definitions in clause 3.1 (and its subclauses) of ISO/IEC 23090-2 and ISO/IEC 23090-10 apply.</w:t>
      </w:r>
      <w:r w:rsidRPr="008F6368">
        <w:rPr>
          <w:rFonts w:ascii="Arial" w:eastAsia="Arial" w:hAnsi="Arial" w:cs="Arial"/>
          <w:sz w:val="22"/>
          <w:szCs w:val="22"/>
          <w:lang w:eastAsia="ja-JP"/>
        </w:rPr>
        <w:t>”</w:t>
      </w:r>
    </w:p>
    <w:p w14:paraId="2FB8BCB8" w14:textId="77777777" w:rsidR="008F6368" w:rsidRPr="008F6368" w:rsidRDefault="008F6368" w:rsidP="008F6368">
      <w:pPr>
        <w:autoSpaceDE w:val="0"/>
        <w:autoSpaceDN w:val="0"/>
        <w:adjustRightInd w:val="0"/>
        <w:spacing w:before="0" w:after="0"/>
        <w:jc w:val="left"/>
        <w:rPr>
          <w:rFonts w:ascii="Arial" w:eastAsia="Arial" w:hAnsi="Arial" w:cs="Arial"/>
          <w:sz w:val="22"/>
          <w:szCs w:val="22"/>
          <w:lang w:eastAsia="ja-JP"/>
        </w:rPr>
      </w:pPr>
    </w:p>
    <w:p w14:paraId="5D2C9C35" w14:textId="77777777" w:rsidR="008F6368" w:rsidRPr="008F6368" w:rsidRDefault="008F6368" w:rsidP="008F6368">
      <w:pPr>
        <w:autoSpaceDE w:val="0"/>
        <w:autoSpaceDN w:val="0"/>
        <w:adjustRightInd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 xml:space="preserve">Since Part 10 does not provide definitions of Viewpoint and Viewport, only the omnidirectional definitions from Part 2 apply. </w:t>
      </w:r>
    </w:p>
    <w:p w14:paraId="13719465"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527" w:name="_Toc109574572"/>
      <w:r w:rsidRPr="008F6368">
        <w:rPr>
          <w:rFonts w:cs="Arial"/>
          <w:b/>
          <w:bCs/>
          <w:kern w:val="32"/>
          <w:sz w:val="26"/>
          <w:szCs w:val="26"/>
          <w:lang w:eastAsia="ja-JP"/>
        </w:rPr>
        <w:t>Viewpoint</w:t>
      </w:r>
      <w:bookmarkEnd w:id="527"/>
    </w:p>
    <w:p w14:paraId="075692D4"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p>
    <w:p w14:paraId="1F4B81F8"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A 6DoF viewpoint data type is defined for V3C content, as follows:</w:t>
      </w:r>
    </w:p>
    <w:p w14:paraId="2EC5CE5A"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p>
    <w:p w14:paraId="758A2291"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noProof/>
          <w:sz w:val="22"/>
          <w:szCs w:val="22"/>
          <w:lang w:eastAsia="ja-JP"/>
        </w:rPr>
        <w:drawing>
          <wp:inline distT="0" distB="0" distL="0" distR="0" wp14:anchorId="17878390" wp14:editId="44CEF1F8">
            <wp:extent cx="5727700" cy="984250"/>
            <wp:effectExtent l="0" t="0" r="635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7700" cy="984250"/>
                    </a:xfrm>
                    <a:prstGeom prst="rect">
                      <a:avLst/>
                    </a:prstGeom>
                    <a:noFill/>
                    <a:ln>
                      <a:noFill/>
                    </a:ln>
                  </pic:spPr>
                </pic:pic>
              </a:graphicData>
            </a:graphic>
          </wp:inline>
        </w:drawing>
      </w:r>
    </w:p>
    <w:p w14:paraId="4F5D06A4"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noProof/>
          <w:sz w:val="22"/>
          <w:szCs w:val="22"/>
          <w:lang w:eastAsia="ja-JP"/>
        </w:rPr>
        <w:lastRenderedPageBreak/>
        <w:drawing>
          <wp:inline distT="0" distB="0" distL="0" distR="0" wp14:anchorId="52259BF2" wp14:editId="07DC7F7D">
            <wp:extent cx="5727700" cy="6286500"/>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7700" cy="6286500"/>
                    </a:xfrm>
                    <a:prstGeom prst="rect">
                      <a:avLst/>
                    </a:prstGeom>
                    <a:noFill/>
                    <a:ln>
                      <a:noFill/>
                    </a:ln>
                  </pic:spPr>
                </pic:pic>
              </a:graphicData>
            </a:graphic>
          </wp:inline>
        </w:drawing>
      </w:r>
    </w:p>
    <w:p w14:paraId="3ED4A60F"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noProof/>
          <w:sz w:val="22"/>
          <w:szCs w:val="22"/>
          <w:lang w:eastAsia="ja-JP"/>
        </w:rPr>
        <w:lastRenderedPageBreak/>
        <w:drawing>
          <wp:inline distT="0" distB="0" distL="0" distR="0" wp14:anchorId="31139974" wp14:editId="57F2D613">
            <wp:extent cx="5727700" cy="341820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7700" cy="3418205"/>
                    </a:xfrm>
                    <a:prstGeom prst="rect">
                      <a:avLst/>
                    </a:prstGeom>
                    <a:noFill/>
                    <a:ln>
                      <a:noFill/>
                    </a:ln>
                  </pic:spPr>
                </pic:pic>
              </a:graphicData>
            </a:graphic>
          </wp:inline>
        </w:drawing>
      </w:r>
    </w:p>
    <w:p w14:paraId="7EF3572D"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528" w:name="_Toc109574573"/>
      <w:r w:rsidRPr="008F6368">
        <w:rPr>
          <w:rFonts w:cs="Arial"/>
          <w:b/>
          <w:bCs/>
          <w:kern w:val="32"/>
          <w:sz w:val="26"/>
          <w:szCs w:val="26"/>
          <w:lang w:eastAsia="ja-JP"/>
        </w:rPr>
        <w:t>Viewport</w:t>
      </w:r>
      <w:bookmarkEnd w:id="528"/>
    </w:p>
    <w:p w14:paraId="58644F5C"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p>
    <w:p w14:paraId="1B45598F"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A 3DoF viewport data type is defined for OMAF content, as follows.</w:t>
      </w:r>
    </w:p>
    <w:p w14:paraId="4E899452"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0F0BF1AC" w14:textId="77777777" w:rsidR="008F6368" w:rsidRPr="008F6368" w:rsidRDefault="008F6368" w:rsidP="008F6368">
      <w:pPr>
        <w:widowControl w:val="0"/>
        <w:autoSpaceDE w:val="0"/>
        <w:autoSpaceDN w:val="0"/>
        <w:spacing w:before="0" w:after="0"/>
        <w:jc w:val="left"/>
        <w:rPr>
          <w:rFonts w:cs="Arial"/>
          <w:b/>
          <w:bCs/>
          <w:kern w:val="32"/>
          <w:sz w:val="26"/>
          <w:szCs w:val="26"/>
          <w:lang w:val="en-GB" w:eastAsia="ja-JP"/>
        </w:rPr>
      </w:pPr>
      <w:r w:rsidRPr="008F6368">
        <w:rPr>
          <w:rFonts w:cs="Arial"/>
          <w:b/>
          <w:bCs/>
          <w:noProof/>
          <w:kern w:val="32"/>
          <w:sz w:val="26"/>
          <w:szCs w:val="26"/>
          <w:lang w:val="en-GB" w:eastAsia="ja-JP"/>
        </w:rPr>
        <w:drawing>
          <wp:inline distT="0" distB="0" distL="0" distR="0" wp14:anchorId="1A0B7610" wp14:editId="44BD1183">
            <wp:extent cx="5727700" cy="334391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27700" cy="3343910"/>
                    </a:xfrm>
                    <a:prstGeom prst="rect">
                      <a:avLst/>
                    </a:prstGeom>
                    <a:noFill/>
                    <a:ln>
                      <a:noFill/>
                    </a:ln>
                  </pic:spPr>
                </pic:pic>
              </a:graphicData>
            </a:graphic>
          </wp:inline>
        </w:drawing>
      </w:r>
    </w:p>
    <w:p w14:paraId="58430BD4" w14:textId="77777777" w:rsidR="008F6368" w:rsidRPr="008F6368" w:rsidRDefault="008F6368" w:rsidP="008F6368">
      <w:pPr>
        <w:widowControl w:val="0"/>
        <w:autoSpaceDE w:val="0"/>
        <w:autoSpaceDN w:val="0"/>
        <w:spacing w:before="0" w:after="0"/>
        <w:jc w:val="left"/>
        <w:rPr>
          <w:rFonts w:cs="Arial"/>
          <w:b/>
          <w:bCs/>
          <w:kern w:val="32"/>
          <w:sz w:val="26"/>
          <w:szCs w:val="26"/>
          <w:lang w:val="en-GB" w:eastAsia="ja-JP"/>
        </w:rPr>
      </w:pPr>
      <w:r w:rsidRPr="008F6368">
        <w:rPr>
          <w:rFonts w:cs="Arial"/>
          <w:b/>
          <w:bCs/>
          <w:noProof/>
          <w:kern w:val="32"/>
          <w:sz w:val="26"/>
          <w:szCs w:val="26"/>
          <w:lang w:val="en-GB" w:eastAsia="ja-JP"/>
        </w:rPr>
        <w:drawing>
          <wp:inline distT="0" distB="0" distL="0" distR="0" wp14:anchorId="2455B64B" wp14:editId="073F1DB6">
            <wp:extent cx="5727700" cy="1043940"/>
            <wp:effectExtent l="0" t="0" r="635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27700" cy="1043940"/>
                    </a:xfrm>
                    <a:prstGeom prst="rect">
                      <a:avLst/>
                    </a:prstGeom>
                    <a:noFill/>
                    <a:ln>
                      <a:noFill/>
                    </a:ln>
                  </pic:spPr>
                </pic:pic>
              </a:graphicData>
            </a:graphic>
          </wp:inline>
        </w:drawing>
      </w:r>
    </w:p>
    <w:p w14:paraId="1F29B4A3"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r w:rsidRPr="008F6368">
        <w:rPr>
          <w:rFonts w:cs="Arial"/>
          <w:b/>
          <w:bCs/>
          <w:noProof/>
          <w:kern w:val="32"/>
          <w:sz w:val="26"/>
          <w:szCs w:val="26"/>
          <w:lang w:eastAsia="ja-JP"/>
        </w:rPr>
        <w:lastRenderedPageBreak/>
        <mc:AlternateContent>
          <mc:Choice Requires="wps">
            <w:drawing>
              <wp:anchor distT="0" distB="0" distL="114300" distR="114300" simplePos="0" relativeHeight="251662848" behindDoc="0" locked="0" layoutInCell="1" allowOverlap="1" wp14:anchorId="1B638704" wp14:editId="543F6B42">
                <wp:simplePos x="0" y="0"/>
                <wp:positionH relativeFrom="column">
                  <wp:posOffset>225188</wp:posOffset>
                </wp:positionH>
                <wp:positionV relativeFrom="paragraph">
                  <wp:posOffset>97581</wp:posOffset>
                </wp:positionV>
                <wp:extent cx="1957847" cy="429905"/>
                <wp:effectExtent l="0" t="0" r="23495" b="27305"/>
                <wp:wrapNone/>
                <wp:docPr id="10" name="Oval 10"/>
                <wp:cNvGraphicFramePr/>
                <a:graphic xmlns:a="http://schemas.openxmlformats.org/drawingml/2006/main">
                  <a:graphicData uri="http://schemas.microsoft.com/office/word/2010/wordprocessingShape">
                    <wps:wsp>
                      <wps:cNvSpPr/>
                      <wps:spPr>
                        <a:xfrm>
                          <a:off x="0" y="0"/>
                          <a:ext cx="1957847" cy="42990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8386B05" id="Oval 10" o:spid="_x0000_s1026" style="position:absolute;margin-left:17.75pt;margin-top:7.7pt;width:154.15pt;height:33.85pt;z-index:251662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" filled="f" strokecolor="red" strokeweight="2pt"/>
            </w:pict>
          </mc:Fallback>
        </mc:AlternateContent>
      </w:r>
    </w:p>
    <w:p w14:paraId="1E0384EB"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r w:rsidRPr="008F6368">
        <w:rPr>
          <w:rFonts w:cs="Arial"/>
          <w:b/>
          <w:bCs/>
          <w:noProof/>
          <w:kern w:val="32"/>
          <w:sz w:val="26"/>
          <w:szCs w:val="26"/>
          <w:lang w:eastAsia="ja-JP"/>
        </w:rPr>
        <mc:AlternateContent>
          <mc:Choice Requires="wps">
            <w:drawing>
              <wp:anchor distT="0" distB="0" distL="114300" distR="114300" simplePos="0" relativeHeight="251664896" behindDoc="0" locked="0" layoutInCell="1" allowOverlap="1" wp14:anchorId="2002B5C5" wp14:editId="23040489">
                <wp:simplePos x="0" y="0"/>
                <wp:positionH relativeFrom="column">
                  <wp:posOffset>402609</wp:posOffset>
                </wp:positionH>
                <wp:positionV relativeFrom="paragraph">
                  <wp:posOffset>3258242</wp:posOffset>
                </wp:positionV>
                <wp:extent cx="3076964" cy="429895"/>
                <wp:effectExtent l="0" t="0" r="28575" b="27305"/>
                <wp:wrapNone/>
                <wp:docPr id="12" name="Oval 12"/>
                <wp:cNvGraphicFramePr/>
                <a:graphic xmlns:a="http://schemas.openxmlformats.org/drawingml/2006/main">
                  <a:graphicData uri="http://schemas.microsoft.com/office/word/2010/wordprocessingShape">
                    <wps:wsp>
                      <wps:cNvSpPr/>
                      <wps:spPr>
                        <a:xfrm>
                          <a:off x="0" y="0"/>
                          <a:ext cx="3076964" cy="42989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7CCEA95F" id="Oval 12" o:spid="_x0000_s1026" style="position:absolute;margin-left:31.7pt;margin-top:256.55pt;width:242.3pt;height:33.85pt;z-index:251664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" filled="f" strokecolor="red" strokeweight="2pt"/>
            </w:pict>
          </mc:Fallback>
        </mc:AlternateContent>
      </w:r>
      <w:r w:rsidRPr="008F6368">
        <w:rPr>
          <w:rFonts w:cs="Arial"/>
          <w:b/>
          <w:bCs/>
          <w:noProof/>
          <w:kern w:val="32"/>
          <w:sz w:val="26"/>
          <w:szCs w:val="26"/>
          <w:lang w:eastAsia="ja-JP"/>
        </w:rPr>
        <mc:AlternateContent>
          <mc:Choice Requires="wps">
            <w:drawing>
              <wp:anchor distT="0" distB="0" distL="114300" distR="114300" simplePos="0" relativeHeight="251663872" behindDoc="0" locked="0" layoutInCell="1" allowOverlap="1" wp14:anchorId="6C2EB78F" wp14:editId="5744E734">
                <wp:simplePos x="0" y="0"/>
                <wp:positionH relativeFrom="column">
                  <wp:posOffset>429904</wp:posOffset>
                </wp:positionH>
                <wp:positionV relativeFrom="paragraph">
                  <wp:posOffset>2514439</wp:posOffset>
                </wp:positionV>
                <wp:extent cx="3111083" cy="429895"/>
                <wp:effectExtent l="0" t="0" r="13335" b="27305"/>
                <wp:wrapNone/>
                <wp:docPr id="11" name="Oval 11"/>
                <wp:cNvGraphicFramePr/>
                <a:graphic xmlns:a="http://schemas.openxmlformats.org/drawingml/2006/main">
                  <a:graphicData uri="http://schemas.microsoft.com/office/word/2010/wordprocessingShape">
                    <wps:wsp>
                      <wps:cNvSpPr/>
                      <wps:spPr>
                        <a:xfrm>
                          <a:off x="0" y="0"/>
                          <a:ext cx="3111083" cy="42989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7858989" id="Oval 11" o:spid="_x0000_s1026" style="position:absolute;margin-left:33.85pt;margin-top:198pt;width:244.95pt;height:33.85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" filled="f" strokecolor="red" strokeweight="2pt"/>
            </w:pict>
          </mc:Fallback>
        </mc:AlternateContent>
      </w:r>
      <w:r w:rsidRPr="008F6368">
        <w:rPr>
          <w:rFonts w:cs="Arial"/>
          <w:b/>
          <w:bCs/>
          <w:noProof/>
          <w:kern w:val="32"/>
          <w:sz w:val="26"/>
          <w:szCs w:val="26"/>
          <w:lang w:eastAsia="ja-JP"/>
        </w:rPr>
        <w:drawing>
          <wp:inline distT="0" distB="0" distL="0" distR="0" wp14:anchorId="09669248" wp14:editId="3F068635">
            <wp:extent cx="5727700" cy="4210685"/>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7700" cy="4210685"/>
                    </a:xfrm>
                    <a:prstGeom prst="rect">
                      <a:avLst/>
                    </a:prstGeom>
                    <a:noFill/>
                    <a:ln>
                      <a:noFill/>
                    </a:ln>
                  </pic:spPr>
                </pic:pic>
              </a:graphicData>
            </a:graphic>
          </wp:inline>
        </w:drawing>
      </w:r>
    </w:p>
    <w:p w14:paraId="080EEB97"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r w:rsidRPr="008F6368">
        <w:rPr>
          <w:rFonts w:cs="Arial"/>
          <w:b/>
          <w:bCs/>
          <w:noProof/>
          <w:kern w:val="32"/>
          <w:sz w:val="26"/>
          <w:szCs w:val="26"/>
          <w:lang w:eastAsia="ja-JP"/>
        </w:rPr>
        <w:drawing>
          <wp:inline distT="0" distB="0" distL="0" distR="0" wp14:anchorId="785785FA" wp14:editId="50BBC925">
            <wp:extent cx="5727700" cy="215265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7700" cy="2152650"/>
                    </a:xfrm>
                    <a:prstGeom prst="rect">
                      <a:avLst/>
                    </a:prstGeom>
                    <a:noFill/>
                    <a:ln>
                      <a:noFill/>
                    </a:ln>
                  </pic:spPr>
                </pic:pic>
              </a:graphicData>
            </a:graphic>
          </wp:inline>
        </w:drawing>
      </w:r>
    </w:p>
    <w:p w14:paraId="3F70A685"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5FB10BAA"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26196050" w14:textId="77777777" w:rsidR="008F6368" w:rsidRPr="008F6368" w:rsidRDefault="008F6368" w:rsidP="00476255">
      <w:pPr>
        <w:keepNext/>
        <w:widowControl w:val="0"/>
        <w:numPr>
          <w:ilvl w:val="1"/>
          <w:numId w:val="12"/>
        </w:numPr>
        <w:tabs>
          <w:tab w:val="clear" w:pos="360"/>
          <w:tab w:val="left" w:pos="560"/>
        </w:tabs>
        <w:suppressAutoHyphens/>
        <w:autoSpaceDE w:val="0"/>
        <w:autoSpaceDN w:val="0"/>
        <w:spacing w:before="270" w:after="0" w:line="270" w:lineRule="atLeast"/>
        <w:ind w:left="432" w:hanging="432"/>
        <w:jc w:val="left"/>
        <w:outlineLvl w:val="0"/>
        <w:rPr>
          <w:rFonts w:cs="Arial"/>
          <w:b/>
          <w:bCs/>
          <w:kern w:val="32"/>
          <w:sz w:val="26"/>
          <w:szCs w:val="26"/>
          <w:lang w:eastAsia="ja-JP"/>
        </w:rPr>
      </w:pPr>
      <w:bookmarkStart w:id="529" w:name="_Toc109574574"/>
      <w:r w:rsidRPr="008F6368">
        <w:rPr>
          <w:rFonts w:cs="Arial"/>
          <w:b/>
          <w:bCs/>
          <w:kern w:val="32"/>
          <w:sz w:val="26"/>
          <w:szCs w:val="26"/>
          <w:lang w:eastAsia="ja-JP"/>
        </w:rPr>
        <w:t xml:space="preserve">Scene Description </w:t>
      </w:r>
      <w:r w:rsidRPr="008F6368">
        <w:rPr>
          <w:rFonts w:cs="Arial"/>
          <w:b/>
          <w:bCs/>
          <w:kern w:val="32"/>
          <w:sz w:val="26"/>
          <w:szCs w:val="26"/>
          <w:lang w:eastAsia="ja-JP"/>
        </w:rPr>
        <w:fldChar w:fldCharType="begin"/>
      </w:r>
      <w:r w:rsidRPr="008F6368">
        <w:rPr>
          <w:rFonts w:cs="Arial"/>
          <w:b/>
          <w:bCs/>
          <w:kern w:val="32"/>
          <w:sz w:val="26"/>
          <w:szCs w:val="26"/>
          <w:lang w:eastAsia="ja-JP"/>
        </w:rPr>
        <w:instrText xml:space="preserve"> REF _Ref92892885 \r \h  \* MERGEFORMAT </w:instrText>
      </w:r>
      <w:r w:rsidRPr="008F6368">
        <w:rPr>
          <w:rFonts w:cs="Arial"/>
          <w:b/>
          <w:bCs/>
          <w:kern w:val="32"/>
          <w:sz w:val="26"/>
          <w:szCs w:val="26"/>
          <w:lang w:eastAsia="ja-JP"/>
        </w:rPr>
      </w:r>
      <w:r w:rsidRPr="008F6368">
        <w:rPr>
          <w:rFonts w:cs="Arial"/>
          <w:b/>
          <w:bCs/>
          <w:kern w:val="32"/>
          <w:sz w:val="26"/>
          <w:szCs w:val="26"/>
          <w:lang w:eastAsia="ja-JP"/>
        </w:rPr>
        <w:fldChar w:fldCharType="separate"/>
      </w:r>
      <w:r w:rsidRPr="008F6368">
        <w:rPr>
          <w:rFonts w:cs="Arial"/>
          <w:b/>
          <w:bCs/>
          <w:kern w:val="32"/>
          <w:sz w:val="26"/>
          <w:szCs w:val="26"/>
          <w:lang w:eastAsia="ja-JP"/>
        </w:rPr>
        <w:t>[6]</w:t>
      </w:r>
      <w:bookmarkEnd w:id="529"/>
      <w:r w:rsidRPr="008F6368">
        <w:rPr>
          <w:rFonts w:cs="Arial"/>
          <w:b/>
          <w:bCs/>
          <w:kern w:val="32"/>
          <w:sz w:val="26"/>
          <w:szCs w:val="26"/>
          <w:lang w:eastAsia="ja-JP"/>
        </w:rPr>
        <w:fldChar w:fldCharType="end"/>
      </w:r>
    </w:p>
    <w:p w14:paraId="36909197"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530" w:name="_Toc109574575"/>
      <w:r w:rsidRPr="008F6368">
        <w:rPr>
          <w:rFonts w:cs="Arial"/>
          <w:b/>
          <w:bCs/>
          <w:kern w:val="32"/>
          <w:sz w:val="26"/>
          <w:szCs w:val="26"/>
          <w:lang w:eastAsia="ja-JP"/>
        </w:rPr>
        <w:t>Definitions</w:t>
      </w:r>
      <w:bookmarkEnd w:id="530"/>
    </w:p>
    <w:p w14:paraId="632E0DFE"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 xml:space="preserve">There are no definitions for Viewpoint and Viewport; it references to </w:t>
      </w:r>
      <w:r w:rsidRPr="008F6368">
        <w:rPr>
          <w:rFonts w:ascii="Arial" w:eastAsia="Arial" w:hAnsi="Arial" w:cs="Arial"/>
          <w:sz w:val="22"/>
          <w:szCs w:val="22"/>
        </w:rPr>
        <w:t xml:space="preserve">ISO/IEC DIS 12113:2021 </w:t>
      </w:r>
      <w:r w:rsidRPr="008F6368">
        <w:rPr>
          <w:rFonts w:ascii="Arial" w:eastAsia="Arial" w:hAnsi="Arial" w:cs="Arial"/>
          <w:sz w:val="22"/>
          <w:szCs w:val="22"/>
        </w:rPr>
        <w:fldChar w:fldCharType="begin"/>
      </w:r>
      <w:r w:rsidRPr="008F6368">
        <w:rPr>
          <w:rFonts w:ascii="Arial" w:eastAsia="Arial" w:hAnsi="Arial" w:cs="Arial"/>
          <w:sz w:val="22"/>
          <w:szCs w:val="22"/>
        </w:rPr>
        <w:instrText xml:space="preserve"> REF _Ref101340568 \r \h </w:instrText>
      </w:r>
      <w:r w:rsidRPr="008F6368">
        <w:rPr>
          <w:rFonts w:ascii="Arial" w:eastAsia="Arial" w:hAnsi="Arial" w:cs="Arial"/>
          <w:sz w:val="22"/>
          <w:szCs w:val="22"/>
        </w:rPr>
      </w:r>
      <w:r w:rsidRPr="008F6368">
        <w:rPr>
          <w:rFonts w:ascii="Arial" w:eastAsia="Arial" w:hAnsi="Arial" w:cs="Arial"/>
          <w:sz w:val="22"/>
          <w:szCs w:val="22"/>
        </w:rPr>
        <w:fldChar w:fldCharType="separate"/>
      </w:r>
      <w:r w:rsidRPr="008F6368">
        <w:rPr>
          <w:rFonts w:ascii="Arial" w:eastAsia="Arial" w:hAnsi="Arial" w:cs="Arial"/>
          <w:sz w:val="22"/>
          <w:szCs w:val="22"/>
        </w:rPr>
        <w:t>[9]</w:t>
      </w:r>
      <w:r w:rsidRPr="008F6368">
        <w:rPr>
          <w:rFonts w:ascii="Arial" w:eastAsia="Arial" w:hAnsi="Arial" w:cs="Arial"/>
          <w:sz w:val="22"/>
          <w:szCs w:val="22"/>
        </w:rPr>
        <w:fldChar w:fldCharType="end"/>
      </w:r>
      <w:r w:rsidRPr="008F6368">
        <w:rPr>
          <w:rFonts w:ascii="Arial" w:eastAsia="Arial" w:hAnsi="Arial" w:cs="Arial"/>
          <w:sz w:val="22"/>
          <w:szCs w:val="22"/>
        </w:rPr>
        <w:t xml:space="preserve"> for additional definitions and terms.</w:t>
      </w:r>
      <w:r w:rsidRPr="008F6368">
        <w:rPr>
          <w:rFonts w:ascii="Arial" w:eastAsia="Arial" w:hAnsi="Arial" w:cs="Arial"/>
          <w:sz w:val="22"/>
          <w:szCs w:val="22"/>
          <w:lang w:eastAsia="ja-JP"/>
        </w:rPr>
        <w:t xml:space="preserve"> </w:t>
      </w:r>
    </w:p>
    <w:p w14:paraId="78DBB5B1"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531" w:name="_Toc109574576"/>
      <w:r w:rsidRPr="008F6368">
        <w:rPr>
          <w:rFonts w:cs="Arial"/>
          <w:b/>
          <w:bCs/>
          <w:kern w:val="32"/>
          <w:sz w:val="26"/>
          <w:szCs w:val="26"/>
          <w:lang w:eastAsia="ja-JP"/>
        </w:rPr>
        <w:t>Viewpoint</w:t>
      </w:r>
      <w:bookmarkEnd w:id="531"/>
    </w:p>
    <w:p w14:paraId="1FD64123"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There is no specification for Viewpoint.</w:t>
      </w:r>
    </w:p>
    <w:p w14:paraId="798D9CAD" w14:textId="77777777" w:rsidR="008F6368" w:rsidRPr="008F6368" w:rsidRDefault="008F6368" w:rsidP="00476255">
      <w:pPr>
        <w:keepNext/>
        <w:widowControl w:val="0"/>
        <w:numPr>
          <w:ilvl w:val="2"/>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532" w:name="_Toc109574577"/>
      <w:r w:rsidRPr="008F6368">
        <w:rPr>
          <w:rFonts w:cs="Arial"/>
          <w:b/>
          <w:bCs/>
          <w:kern w:val="32"/>
          <w:sz w:val="26"/>
          <w:szCs w:val="26"/>
          <w:lang w:eastAsia="ja-JP"/>
        </w:rPr>
        <w:lastRenderedPageBreak/>
        <w:t>Viewport</w:t>
      </w:r>
      <w:bookmarkEnd w:id="532"/>
    </w:p>
    <w:p w14:paraId="48C08532"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There is a specification for MPEG recommended Viewport, as follows:</w:t>
      </w:r>
    </w:p>
    <w:p w14:paraId="1CC29BD1"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70E073CB" w14:textId="77777777" w:rsidR="008F6368" w:rsidRPr="008F6368" w:rsidRDefault="008F6368" w:rsidP="00476255">
      <w:pPr>
        <w:keepNext/>
        <w:widowControl w:val="0"/>
        <w:numPr>
          <w:ilvl w:val="2"/>
          <w:numId w:val="16"/>
        </w:numPr>
        <w:tabs>
          <w:tab w:val="left" w:pos="880"/>
        </w:tabs>
        <w:suppressAutoHyphens/>
        <w:autoSpaceDE w:val="0"/>
        <w:autoSpaceDN w:val="0"/>
        <w:spacing w:before="60" w:after="240" w:line="240" w:lineRule="atLeast"/>
        <w:jc w:val="left"/>
        <w:outlineLvl w:val="2"/>
        <w:rPr>
          <w:rFonts w:asciiTheme="majorHAnsi" w:eastAsiaTheme="majorEastAsia" w:hAnsiTheme="majorHAnsi" w:cstheme="majorBidi"/>
          <w:color w:val="243F60" w:themeColor="accent1" w:themeShade="7F"/>
        </w:rPr>
      </w:pPr>
      <w:bookmarkStart w:id="533" w:name="_Ref57886002"/>
      <w:bookmarkStart w:id="534" w:name="_Toc71215999"/>
      <w:bookmarkStart w:id="535" w:name="_Toc94527452"/>
      <w:bookmarkStart w:id="536" w:name="_Toc109574578"/>
      <w:r w:rsidRPr="008F6368">
        <w:rPr>
          <w:rFonts w:asciiTheme="majorHAnsi" w:eastAsiaTheme="majorEastAsia" w:hAnsiTheme="majorHAnsi" w:cstheme="majorBidi"/>
          <w:color w:val="243F60" w:themeColor="accent1" w:themeShade="7F"/>
        </w:rPr>
        <w:t>(5.5.1) MPEG_viewport_recommended extensions</w:t>
      </w:r>
      <w:bookmarkEnd w:id="533"/>
      <w:bookmarkEnd w:id="534"/>
      <w:bookmarkEnd w:id="535"/>
      <w:bookmarkEnd w:id="536"/>
    </w:p>
    <w:p w14:paraId="6DC72EE6" w14:textId="77777777" w:rsidR="008F6368" w:rsidRPr="008F6368" w:rsidRDefault="008F6368" w:rsidP="008F6368">
      <w:pPr>
        <w:keepNext/>
        <w:widowControl w:val="0"/>
        <w:numPr>
          <w:ilvl w:val="3"/>
          <w:numId w:val="4"/>
        </w:numPr>
        <w:tabs>
          <w:tab w:val="left" w:pos="1021"/>
          <w:tab w:val="left" w:pos="1140"/>
          <w:tab w:val="left" w:pos="1360"/>
        </w:tabs>
        <w:suppressAutoHyphens/>
        <w:autoSpaceDE w:val="0"/>
        <w:autoSpaceDN w:val="0"/>
        <w:spacing w:before="60" w:after="240" w:line="240" w:lineRule="atLeast"/>
        <w:ind w:left="432" w:hanging="432"/>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General</w:t>
      </w:r>
    </w:p>
    <w:p w14:paraId="0D5F2D03"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Recommended viewport extension, identified by MPEG_viewport_recommended, provides dynamically changing recommended viewport information which includes translation and rotation as well as the intrinsic camera parameter of the camera object. The client may render the viewport according to the dynamically changing information.</w:t>
      </w:r>
    </w:p>
    <w:p w14:paraId="174E7E85"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When present, the MPEG_viewport_recommended extension shall be included as extension of a scene object defined in ISO/IEC DIS 12113:2021.</w:t>
      </w:r>
    </w:p>
    <w:p w14:paraId="39587129" w14:textId="77777777" w:rsidR="008F6368" w:rsidRPr="008F6368" w:rsidRDefault="008F6368" w:rsidP="008F6368">
      <w:pPr>
        <w:overflowPunct w:val="0"/>
        <w:autoSpaceDE w:val="0"/>
        <w:autoSpaceDN w:val="0"/>
        <w:adjustRightInd w:val="0"/>
        <w:spacing w:line="199" w:lineRule="exact"/>
        <w:ind w:left="284"/>
        <w:textAlignment w:val="baseline"/>
        <w:rPr>
          <w:rFonts w:eastAsia="Times New Roman"/>
          <w:sz w:val="18"/>
          <w:szCs w:val="18"/>
          <w:lang w:val="en-GB" w:eastAsia="ja-JP"/>
        </w:rPr>
      </w:pPr>
      <w:r w:rsidRPr="008F6368">
        <w:rPr>
          <w:rFonts w:eastAsia="Times New Roman"/>
          <w:sz w:val="18"/>
          <w:szCs w:val="18"/>
          <w:lang w:val="en-GB" w:eastAsia="ja-JP"/>
        </w:rPr>
        <w:t>NOTE – Another approach to achieve recommended viewport is to define an animation for a node with attached camera. The approach, however, does not support dynamically changing intrinsic camera and may only be defined during the creation of glTF object.</w:t>
      </w:r>
    </w:p>
    <w:p w14:paraId="10F9F841" w14:textId="77777777" w:rsidR="008F6368" w:rsidRPr="008F6368" w:rsidRDefault="008F6368" w:rsidP="008F6368">
      <w:pPr>
        <w:keepNext/>
        <w:widowControl w:val="0"/>
        <w:numPr>
          <w:ilvl w:val="3"/>
          <w:numId w:val="4"/>
        </w:numPr>
        <w:tabs>
          <w:tab w:val="left" w:pos="1021"/>
          <w:tab w:val="left" w:pos="1140"/>
          <w:tab w:val="left" w:pos="1360"/>
        </w:tabs>
        <w:suppressAutoHyphens/>
        <w:autoSpaceDE w:val="0"/>
        <w:autoSpaceDN w:val="0"/>
        <w:spacing w:before="60" w:after="240" w:line="240" w:lineRule="atLeast"/>
        <w:ind w:left="432" w:hanging="432"/>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Semantics</w:t>
      </w:r>
    </w:p>
    <w:p w14:paraId="60B59E97"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 xml:space="preserve">The definition of all objects within MPEG_viewport_recommended extension is provided in </w:t>
      </w:r>
      <w:r w:rsidRPr="008F6368">
        <w:rPr>
          <w:rFonts w:ascii="Arial" w:eastAsia="Arial" w:hAnsi="Arial" w:cs="Arial"/>
          <w:sz w:val="22"/>
          <w:szCs w:val="22"/>
        </w:rPr>
        <w:fldChar w:fldCharType="begin"/>
      </w:r>
      <w:r w:rsidRPr="008F6368">
        <w:rPr>
          <w:rFonts w:ascii="Arial" w:eastAsia="Arial" w:hAnsi="Arial" w:cs="Arial"/>
          <w:sz w:val="22"/>
          <w:szCs w:val="22"/>
        </w:rPr>
        <w:instrText xml:space="preserve"> REF _Ref86156784 \h  \* MERGEFORMAT </w:instrText>
      </w:r>
      <w:r w:rsidRPr="008F6368">
        <w:rPr>
          <w:rFonts w:ascii="Arial" w:eastAsia="Arial" w:hAnsi="Arial" w:cs="Arial"/>
          <w:sz w:val="22"/>
          <w:szCs w:val="22"/>
        </w:rPr>
      </w:r>
      <w:r w:rsidRPr="008F6368">
        <w:rPr>
          <w:rFonts w:ascii="Arial" w:eastAsia="Arial" w:hAnsi="Arial" w:cs="Arial"/>
          <w:sz w:val="22"/>
          <w:szCs w:val="22"/>
        </w:rPr>
        <w:fldChar w:fldCharType="separate"/>
      </w:r>
      <w:r w:rsidRPr="008F6368">
        <w:rPr>
          <w:rFonts w:ascii="Arial" w:eastAsia="Arial" w:hAnsi="Arial" w:cs="Arial"/>
          <w:sz w:val="22"/>
          <w:szCs w:val="22"/>
        </w:rPr>
        <w:t>Table 18</w:t>
      </w:r>
      <w:r w:rsidRPr="008F6368">
        <w:rPr>
          <w:rFonts w:ascii="Arial" w:eastAsia="Arial" w:hAnsi="Arial" w:cs="Arial"/>
          <w:sz w:val="22"/>
          <w:szCs w:val="22"/>
        </w:rPr>
        <w:fldChar w:fldCharType="end"/>
      </w:r>
      <w:r w:rsidRPr="008F6368">
        <w:rPr>
          <w:rFonts w:ascii="Arial" w:eastAsia="Arial" w:hAnsi="Arial" w:cs="Arial"/>
          <w:sz w:val="22"/>
          <w:szCs w:val="22"/>
        </w:rPr>
        <w:t>.</w:t>
      </w:r>
    </w:p>
    <w:p w14:paraId="329203E9" w14:textId="77777777" w:rsidR="008F6368" w:rsidRPr="008F6368" w:rsidRDefault="008F6368" w:rsidP="008F6368">
      <w:pPr>
        <w:keepNext/>
        <w:tabs>
          <w:tab w:val="left" w:pos="403"/>
        </w:tabs>
        <w:spacing w:before="0" w:after="200" w:line="240" w:lineRule="atLeast"/>
        <w:rPr>
          <w:rFonts w:ascii="Cambria" w:eastAsia="Times New Roman" w:hAnsi="Cambria"/>
          <w:b/>
          <w:bCs/>
          <w:color w:val="000000" w:themeColor="text1"/>
          <w:sz w:val="22"/>
          <w:szCs w:val="22"/>
          <w:lang w:val="en-GB"/>
        </w:rPr>
      </w:pPr>
      <w:bookmarkStart w:id="537" w:name="_Ref86156784"/>
    </w:p>
    <w:p w14:paraId="26ACE18E" w14:textId="77777777" w:rsidR="008F6368" w:rsidRPr="008F6368" w:rsidRDefault="008F6368" w:rsidP="008F6368">
      <w:pPr>
        <w:keepNext/>
        <w:tabs>
          <w:tab w:val="left" w:pos="403"/>
        </w:tabs>
        <w:spacing w:before="0" w:after="200" w:line="240" w:lineRule="atLeast"/>
        <w:rPr>
          <w:rFonts w:ascii="Cambria" w:eastAsia="Times New Roman" w:hAnsi="Cambria"/>
          <w:b/>
          <w:bCs/>
          <w:i/>
          <w:iCs/>
          <w:color w:val="000000" w:themeColor="text1"/>
          <w:sz w:val="18"/>
          <w:szCs w:val="22"/>
          <w:lang w:val="en-GB"/>
        </w:rPr>
      </w:pPr>
      <w:r w:rsidRPr="008F6368">
        <w:rPr>
          <w:rFonts w:ascii="Cambria" w:eastAsia="Times New Roman" w:hAnsi="Cambria"/>
          <w:b/>
          <w:bCs/>
          <w:color w:val="000000" w:themeColor="text1"/>
          <w:sz w:val="22"/>
          <w:szCs w:val="22"/>
          <w:lang w:val="en-GB"/>
        </w:rPr>
        <w:t xml:space="preserve">Table </w:t>
      </w:r>
      <w:r w:rsidRPr="008F6368">
        <w:rPr>
          <w:rFonts w:ascii="Cambria" w:eastAsia="Times New Roman" w:hAnsi="Cambria"/>
          <w:b/>
          <w:bCs/>
          <w:color w:val="000000" w:themeColor="text1"/>
          <w:sz w:val="22"/>
          <w:szCs w:val="22"/>
          <w:lang w:val="en-GB"/>
        </w:rPr>
        <w:fldChar w:fldCharType="begin"/>
      </w:r>
      <w:r w:rsidRPr="008F6368">
        <w:rPr>
          <w:rFonts w:ascii="Cambria" w:eastAsia="Times New Roman" w:hAnsi="Cambria"/>
          <w:b/>
          <w:bCs/>
          <w:color w:val="000000" w:themeColor="text1"/>
          <w:sz w:val="22"/>
          <w:szCs w:val="22"/>
          <w:lang w:val="en-GB"/>
        </w:rPr>
        <w:instrText xml:space="preserve"> SEQ Table \* ARABIC </w:instrText>
      </w:r>
      <w:r w:rsidRPr="008F6368">
        <w:rPr>
          <w:rFonts w:ascii="Cambria" w:eastAsia="Times New Roman" w:hAnsi="Cambria"/>
          <w:b/>
          <w:bCs/>
          <w:color w:val="000000" w:themeColor="text1"/>
          <w:sz w:val="22"/>
          <w:szCs w:val="22"/>
          <w:lang w:val="en-GB"/>
        </w:rPr>
        <w:fldChar w:fldCharType="separate"/>
      </w:r>
      <w:r w:rsidRPr="008F6368">
        <w:rPr>
          <w:rFonts w:ascii="Cambria" w:eastAsia="Times New Roman" w:hAnsi="Cambria"/>
          <w:b/>
          <w:bCs/>
          <w:noProof/>
          <w:color w:val="000000" w:themeColor="text1"/>
          <w:sz w:val="22"/>
          <w:szCs w:val="22"/>
          <w:lang w:val="en-GB"/>
        </w:rPr>
        <w:t>18</w:t>
      </w:r>
      <w:r w:rsidRPr="008F6368">
        <w:rPr>
          <w:rFonts w:ascii="Cambria" w:eastAsia="Times New Roman" w:hAnsi="Cambria"/>
          <w:b/>
          <w:bCs/>
          <w:color w:val="000000" w:themeColor="text1"/>
          <w:sz w:val="22"/>
          <w:szCs w:val="22"/>
          <w:lang w:val="en-GB"/>
        </w:rPr>
        <w:fldChar w:fldCharType="end"/>
      </w:r>
      <w:bookmarkEnd w:id="537"/>
      <w:r w:rsidRPr="008F6368">
        <w:rPr>
          <w:rFonts w:ascii="Cambria" w:eastAsia="Times New Roman" w:hAnsi="Cambria"/>
          <w:b/>
          <w:bCs/>
          <w:color w:val="000000" w:themeColor="text1"/>
          <w:sz w:val="22"/>
          <w:szCs w:val="22"/>
          <w:lang w:val="en-GB"/>
        </w:rPr>
        <w:t xml:space="preserve"> – Definition of MPEG_viewport_recommended extension</w:t>
      </w:r>
    </w:p>
    <w:tbl>
      <w:tblPr>
        <w:tblW w:w="9506"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6"/>
        <w:gridCol w:w="1620"/>
        <w:gridCol w:w="1477"/>
        <w:gridCol w:w="815"/>
        <w:gridCol w:w="3558"/>
      </w:tblGrid>
      <w:tr w:rsidR="008F6368" w:rsidRPr="008F6368" w14:paraId="2E0603DE" w14:textId="77777777" w:rsidTr="00713430">
        <w:tc>
          <w:tcPr>
            <w:tcW w:w="2036" w:type="dxa"/>
            <w:shd w:val="clear" w:color="auto" w:fill="auto"/>
          </w:tcPr>
          <w:p w14:paraId="5155CB3E" w14:textId="77777777" w:rsidR="008F6368" w:rsidRPr="008F6368" w:rsidRDefault="008F6368" w:rsidP="008F6368">
            <w:pPr>
              <w:widowControl w:val="0"/>
              <w:tabs>
                <w:tab w:val="left" w:pos="757"/>
              </w:tabs>
              <w:autoSpaceDE w:val="0"/>
              <w:autoSpaceDN w:val="0"/>
              <w:spacing w:before="0" w:after="0"/>
              <w:jc w:val="center"/>
              <w:rPr>
                <w:rFonts w:ascii="Arial" w:eastAsia="Arial" w:hAnsi="Arial" w:cs="Arial"/>
                <w:b/>
                <w:bCs/>
                <w:sz w:val="22"/>
                <w:szCs w:val="22"/>
              </w:rPr>
            </w:pPr>
            <w:r w:rsidRPr="008F6368">
              <w:rPr>
                <w:rFonts w:ascii="Arial" w:eastAsia="Arial" w:hAnsi="Arial" w:cs="Arial"/>
                <w:b/>
                <w:bCs/>
                <w:sz w:val="22"/>
                <w:szCs w:val="22"/>
              </w:rPr>
              <w:t>Name</w:t>
            </w:r>
          </w:p>
        </w:tc>
        <w:tc>
          <w:tcPr>
            <w:tcW w:w="1620" w:type="dxa"/>
            <w:shd w:val="clear" w:color="auto" w:fill="auto"/>
          </w:tcPr>
          <w:p w14:paraId="6362EE60" w14:textId="77777777" w:rsidR="008F6368" w:rsidRPr="008F6368" w:rsidRDefault="008F6368" w:rsidP="008F6368">
            <w:pPr>
              <w:widowControl w:val="0"/>
              <w:tabs>
                <w:tab w:val="left" w:pos="757"/>
              </w:tabs>
              <w:autoSpaceDE w:val="0"/>
              <w:autoSpaceDN w:val="0"/>
              <w:spacing w:before="0" w:after="0"/>
              <w:jc w:val="center"/>
              <w:rPr>
                <w:rFonts w:ascii="Arial" w:eastAsia="Arial" w:hAnsi="Arial" w:cs="Arial"/>
                <w:b/>
                <w:bCs/>
                <w:sz w:val="22"/>
                <w:szCs w:val="22"/>
              </w:rPr>
            </w:pPr>
            <w:r w:rsidRPr="008F6368">
              <w:rPr>
                <w:rFonts w:ascii="Arial" w:eastAsia="Arial" w:hAnsi="Arial" w:cs="Arial"/>
                <w:b/>
                <w:bCs/>
                <w:sz w:val="22"/>
                <w:szCs w:val="22"/>
              </w:rPr>
              <w:t>Type</w:t>
            </w:r>
          </w:p>
        </w:tc>
        <w:tc>
          <w:tcPr>
            <w:tcW w:w="1477" w:type="dxa"/>
            <w:shd w:val="clear" w:color="auto" w:fill="auto"/>
          </w:tcPr>
          <w:p w14:paraId="655FC572" w14:textId="77777777" w:rsidR="008F6368" w:rsidRPr="008F6368" w:rsidRDefault="008F6368" w:rsidP="008F6368">
            <w:pPr>
              <w:widowControl w:val="0"/>
              <w:autoSpaceDE w:val="0"/>
              <w:autoSpaceDN w:val="0"/>
              <w:spacing w:before="0" w:after="0"/>
              <w:jc w:val="center"/>
              <w:rPr>
                <w:rFonts w:ascii="Arial" w:eastAsia="Arial" w:hAnsi="Arial" w:cs="Arial"/>
                <w:b/>
                <w:bCs/>
                <w:sz w:val="22"/>
                <w:szCs w:val="22"/>
              </w:rPr>
            </w:pPr>
            <w:r w:rsidRPr="008F6368">
              <w:rPr>
                <w:rFonts w:ascii="Arial" w:eastAsia="Arial" w:hAnsi="Arial" w:cs="Arial"/>
                <w:b/>
                <w:bCs/>
                <w:sz w:val="22"/>
                <w:szCs w:val="22"/>
              </w:rPr>
              <w:t>Default</w:t>
            </w:r>
          </w:p>
        </w:tc>
        <w:tc>
          <w:tcPr>
            <w:tcW w:w="815" w:type="dxa"/>
          </w:tcPr>
          <w:p w14:paraId="262687D3" w14:textId="77777777" w:rsidR="008F6368" w:rsidRPr="008F6368" w:rsidRDefault="008F6368" w:rsidP="008F6368">
            <w:pPr>
              <w:widowControl w:val="0"/>
              <w:autoSpaceDE w:val="0"/>
              <w:autoSpaceDN w:val="0"/>
              <w:spacing w:before="0" w:after="0"/>
              <w:jc w:val="center"/>
              <w:rPr>
                <w:rFonts w:ascii="Arial" w:eastAsia="Arial" w:hAnsi="Arial" w:cs="Arial"/>
                <w:b/>
                <w:bCs/>
                <w:sz w:val="22"/>
                <w:szCs w:val="22"/>
              </w:rPr>
            </w:pPr>
            <w:r w:rsidRPr="008F6368">
              <w:rPr>
                <w:rFonts w:ascii="Arial" w:eastAsia="Arial" w:hAnsi="Arial" w:cs="Arial"/>
                <w:b/>
                <w:bCs/>
                <w:sz w:val="22"/>
                <w:szCs w:val="22"/>
              </w:rPr>
              <w:t>Usage</w:t>
            </w:r>
          </w:p>
        </w:tc>
        <w:tc>
          <w:tcPr>
            <w:tcW w:w="3558" w:type="dxa"/>
            <w:shd w:val="clear" w:color="auto" w:fill="auto"/>
          </w:tcPr>
          <w:p w14:paraId="2F356239" w14:textId="77777777" w:rsidR="008F6368" w:rsidRPr="008F6368" w:rsidRDefault="008F6368" w:rsidP="008F6368">
            <w:pPr>
              <w:widowControl w:val="0"/>
              <w:autoSpaceDE w:val="0"/>
              <w:autoSpaceDN w:val="0"/>
              <w:spacing w:before="0" w:after="0"/>
              <w:jc w:val="center"/>
              <w:rPr>
                <w:rFonts w:ascii="Arial" w:eastAsia="Arial" w:hAnsi="Arial" w:cs="Arial"/>
                <w:b/>
                <w:bCs/>
                <w:sz w:val="22"/>
                <w:szCs w:val="22"/>
              </w:rPr>
            </w:pPr>
            <w:r w:rsidRPr="008F6368">
              <w:rPr>
                <w:rFonts w:ascii="Arial" w:eastAsia="Arial" w:hAnsi="Arial" w:cs="Arial"/>
                <w:b/>
                <w:bCs/>
                <w:sz w:val="22"/>
                <w:szCs w:val="22"/>
              </w:rPr>
              <w:t>Description</w:t>
            </w:r>
          </w:p>
        </w:tc>
      </w:tr>
      <w:tr w:rsidR="008F6368" w:rsidRPr="008F6368" w14:paraId="7AB7EEE1" w14:textId="77777777" w:rsidTr="00713430">
        <w:tc>
          <w:tcPr>
            <w:tcW w:w="2036" w:type="dxa"/>
            <w:shd w:val="clear" w:color="auto" w:fill="auto"/>
          </w:tcPr>
          <w:p w14:paraId="37CF295A" w14:textId="77777777" w:rsidR="008F6368" w:rsidRPr="008F6368" w:rsidRDefault="008F6368" w:rsidP="008F6368">
            <w:pPr>
              <w:widowControl w:val="0"/>
              <w:autoSpaceDE w:val="0"/>
              <w:autoSpaceDN w:val="0"/>
              <w:spacing w:before="0" w:after="0"/>
              <w:jc w:val="left"/>
              <w:rPr>
                <w:rFonts w:ascii="Arial" w:eastAsia="Arial" w:hAnsi="Arial" w:cs="Arial"/>
                <w:b/>
                <w:bCs/>
                <w:sz w:val="22"/>
                <w:szCs w:val="22"/>
              </w:rPr>
            </w:pPr>
            <w:r w:rsidRPr="008F6368">
              <w:rPr>
                <w:rFonts w:ascii="Arial" w:eastAsia="Arial" w:hAnsi="Arial" w:cs="Arial"/>
                <w:sz w:val="22"/>
                <w:szCs w:val="22"/>
              </w:rPr>
              <w:t>name</w:t>
            </w:r>
          </w:p>
        </w:tc>
        <w:tc>
          <w:tcPr>
            <w:tcW w:w="1620" w:type="dxa"/>
            <w:shd w:val="clear" w:color="auto" w:fill="auto"/>
          </w:tcPr>
          <w:p w14:paraId="21722309"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string</w:t>
            </w:r>
          </w:p>
        </w:tc>
        <w:tc>
          <w:tcPr>
            <w:tcW w:w="1477" w:type="dxa"/>
            <w:shd w:val="clear" w:color="auto" w:fill="auto"/>
          </w:tcPr>
          <w:p w14:paraId="32B6D2BB"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N/A</w:t>
            </w:r>
          </w:p>
        </w:tc>
        <w:tc>
          <w:tcPr>
            <w:tcW w:w="815" w:type="dxa"/>
          </w:tcPr>
          <w:p w14:paraId="2ABF2E32"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O</w:t>
            </w:r>
          </w:p>
        </w:tc>
        <w:tc>
          <w:tcPr>
            <w:tcW w:w="3558" w:type="dxa"/>
            <w:shd w:val="clear" w:color="auto" w:fill="auto"/>
          </w:tcPr>
          <w:p w14:paraId="035BFAFA"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Label of the recommended viewport</w:t>
            </w:r>
          </w:p>
        </w:tc>
      </w:tr>
      <w:tr w:rsidR="008F6368" w:rsidRPr="008F6368" w14:paraId="42AF37AB" w14:textId="77777777" w:rsidTr="00713430">
        <w:tc>
          <w:tcPr>
            <w:tcW w:w="2036" w:type="dxa"/>
            <w:shd w:val="clear" w:color="auto" w:fill="auto"/>
          </w:tcPr>
          <w:p w14:paraId="7D54386D"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translation</w:t>
            </w:r>
          </w:p>
        </w:tc>
        <w:tc>
          <w:tcPr>
            <w:tcW w:w="1620" w:type="dxa"/>
            <w:shd w:val="clear" w:color="auto" w:fill="auto"/>
          </w:tcPr>
          <w:p w14:paraId="2305B632"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integer</w:t>
            </w:r>
          </w:p>
        </w:tc>
        <w:tc>
          <w:tcPr>
            <w:tcW w:w="1477" w:type="dxa"/>
            <w:shd w:val="clear" w:color="auto" w:fill="auto"/>
          </w:tcPr>
          <w:p w14:paraId="2D2B54BD"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N/A</w:t>
            </w:r>
          </w:p>
        </w:tc>
        <w:tc>
          <w:tcPr>
            <w:tcW w:w="815" w:type="dxa"/>
          </w:tcPr>
          <w:p w14:paraId="725E8F74"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O</w:t>
            </w:r>
          </w:p>
        </w:tc>
        <w:tc>
          <w:tcPr>
            <w:tcW w:w="3558" w:type="dxa"/>
            <w:shd w:val="clear" w:color="auto" w:fill="auto"/>
          </w:tcPr>
          <w:p w14:paraId="30B24935"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 xml:space="preserve">Provides a reference to accessor where the timed data for the translation of camera object will be made available. The componentType of the referenced accessor shall </w:t>
            </w:r>
            <w:r w:rsidRPr="008F6368">
              <w:rPr>
                <w:rFonts w:ascii="Arial" w:eastAsia="Arial" w:hAnsi="Arial" w:cs="Arial"/>
                <w:sz w:val="22"/>
                <w:szCs w:val="22"/>
                <w:highlight w:val="green"/>
              </w:rPr>
              <w:t xml:space="preserve">be FLOAT </w:t>
            </w:r>
            <w:r w:rsidRPr="008F6368">
              <w:rPr>
                <w:rFonts w:ascii="Arial" w:eastAsia="Arial" w:hAnsi="Arial" w:cs="Arial"/>
                <w:sz w:val="22"/>
                <w:szCs w:val="22"/>
                <w:highlight w:val="yellow"/>
              </w:rPr>
              <w:t xml:space="preserve">and the type shall be </w:t>
            </w:r>
            <w:r w:rsidRPr="008F6368">
              <w:rPr>
                <w:rFonts w:ascii="Arial" w:eastAsia="Arial" w:hAnsi="Arial" w:cs="Arial"/>
                <w:sz w:val="22"/>
                <w:szCs w:val="22"/>
                <w:highlight w:val="green"/>
              </w:rPr>
              <w:t>VEC3, (x, y, z).</w:t>
            </w:r>
          </w:p>
        </w:tc>
      </w:tr>
      <w:tr w:rsidR="008F6368" w:rsidRPr="008F6368" w14:paraId="7C9D7C2A" w14:textId="77777777" w:rsidTr="00713430">
        <w:tc>
          <w:tcPr>
            <w:tcW w:w="2036" w:type="dxa"/>
            <w:shd w:val="clear" w:color="auto" w:fill="auto"/>
          </w:tcPr>
          <w:p w14:paraId="56F7648D"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rotation</w:t>
            </w:r>
          </w:p>
        </w:tc>
        <w:tc>
          <w:tcPr>
            <w:tcW w:w="1620" w:type="dxa"/>
            <w:shd w:val="clear" w:color="auto" w:fill="auto"/>
          </w:tcPr>
          <w:p w14:paraId="6BD94F5C"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integer</w:t>
            </w:r>
          </w:p>
        </w:tc>
        <w:tc>
          <w:tcPr>
            <w:tcW w:w="1477" w:type="dxa"/>
            <w:shd w:val="clear" w:color="auto" w:fill="auto"/>
          </w:tcPr>
          <w:p w14:paraId="0AC669F8"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N/A</w:t>
            </w:r>
          </w:p>
        </w:tc>
        <w:tc>
          <w:tcPr>
            <w:tcW w:w="815" w:type="dxa"/>
          </w:tcPr>
          <w:p w14:paraId="78DC1825"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O</w:t>
            </w:r>
          </w:p>
        </w:tc>
        <w:tc>
          <w:tcPr>
            <w:tcW w:w="3558" w:type="dxa"/>
            <w:shd w:val="clear" w:color="auto" w:fill="auto"/>
          </w:tcPr>
          <w:p w14:paraId="2E974777"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yellow"/>
              </w:rPr>
            </w:pPr>
            <w:r w:rsidRPr="008F6368">
              <w:rPr>
                <w:rFonts w:ascii="Arial" w:eastAsia="Arial" w:hAnsi="Arial" w:cs="Arial"/>
                <w:sz w:val="22"/>
                <w:szCs w:val="22"/>
                <w:highlight w:val="yellow"/>
              </w:rPr>
              <w:t xml:space="preserve">Provides a reference to accessor where the timed data for  the rotation of camera object will be made available. The componentType of the referenced accessor shall </w:t>
            </w:r>
            <w:r w:rsidRPr="008F6368">
              <w:rPr>
                <w:rFonts w:ascii="Arial" w:eastAsia="Arial" w:hAnsi="Arial" w:cs="Arial"/>
                <w:sz w:val="22"/>
                <w:szCs w:val="22"/>
                <w:highlight w:val="green"/>
              </w:rPr>
              <w:t>be FLOAT</w:t>
            </w:r>
            <w:r w:rsidRPr="008F6368">
              <w:rPr>
                <w:rFonts w:ascii="Arial" w:eastAsia="Arial" w:hAnsi="Arial" w:cs="Arial"/>
                <w:sz w:val="22"/>
                <w:szCs w:val="22"/>
                <w:highlight w:val="yellow"/>
              </w:rPr>
              <w:t xml:space="preserve"> and the type shall be VEC4, as </w:t>
            </w:r>
            <w:r w:rsidRPr="008F6368">
              <w:rPr>
                <w:rFonts w:ascii="Arial" w:eastAsia="Arial" w:hAnsi="Arial" w:cs="Arial"/>
                <w:sz w:val="22"/>
                <w:szCs w:val="22"/>
                <w:highlight w:val="green"/>
              </w:rPr>
              <w:t>a unit quaternion, (x, y, z, w).</w:t>
            </w:r>
          </w:p>
        </w:tc>
      </w:tr>
      <w:tr w:rsidR="008F6368" w:rsidRPr="008F6368" w14:paraId="6DD01AD8" w14:textId="77777777" w:rsidTr="00713430">
        <w:tc>
          <w:tcPr>
            <w:tcW w:w="2036" w:type="dxa"/>
            <w:shd w:val="clear" w:color="auto" w:fill="auto"/>
          </w:tcPr>
          <w:p w14:paraId="40B15297"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type</w:t>
            </w:r>
          </w:p>
        </w:tc>
        <w:tc>
          <w:tcPr>
            <w:tcW w:w="1620" w:type="dxa"/>
            <w:shd w:val="clear" w:color="auto" w:fill="auto"/>
          </w:tcPr>
          <w:p w14:paraId="6DBA4418"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string</w:t>
            </w:r>
          </w:p>
        </w:tc>
        <w:tc>
          <w:tcPr>
            <w:tcW w:w="1477" w:type="dxa"/>
            <w:shd w:val="clear" w:color="auto" w:fill="auto"/>
          </w:tcPr>
          <w:p w14:paraId="1DD3335F"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“perspective”</w:t>
            </w:r>
          </w:p>
        </w:tc>
        <w:tc>
          <w:tcPr>
            <w:tcW w:w="815" w:type="dxa"/>
          </w:tcPr>
          <w:p w14:paraId="4A6697A8"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O</w:t>
            </w:r>
          </w:p>
        </w:tc>
        <w:tc>
          <w:tcPr>
            <w:tcW w:w="3558" w:type="dxa"/>
            <w:shd w:val="clear" w:color="auto" w:fill="auto"/>
          </w:tcPr>
          <w:p w14:paraId="5CD4E132"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provides the type of camera.</w:t>
            </w:r>
          </w:p>
        </w:tc>
      </w:tr>
      <w:tr w:rsidR="008F6368" w:rsidRPr="008F6368" w14:paraId="26076AF4" w14:textId="77777777" w:rsidTr="00713430">
        <w:tc>
          <w:tcPr>
            <w:tcW w:w="2036" w:type="dxa"/>
            <w:shd w:val="clear" w:color="auto" w:fill="auto"/>
          </w:tcPr>
          <w:p w14:paraId="63A2CEF2"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magenta"/>
              </w:rPr>
            </w:pPr>
            <w:r w:rsidRPr="008F6368">
              <w:rPr>
                <w:rFonts w:ascii="Arial" w:eastAsia="Arial" w:hAnsi="Arial" w:cs="Arial"/>
                <w:sz w:val="22"/>
                <w:szCs w:val="22"/>
                <w:highlight w:val="magenta"/>
              </w:rPr>
              <w:t>parameters</w:t>
            </w:r>
          </w:p>
        </w:tc>
        <w:tc>
          <w:tcPr>
            <w:tcW w:w="1620" w:type="dxa"/>
            <w:shd w:val="clear" w:color="auto" w:fill="auto"/>
          </w:tcPr>
          <w:p w14:paraId="77EA0B21"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magenta"/>
              </w:rPr>
            </w:pPr>
            <w:r w:rsidRPr="008F6368">
              <w:rPr>
                <w:rFonts w:ascii="Arial" w:eastAsia="Arial" w:hAnsi="Arial" w:cs="Arial"/>
                <w:sz w:val="22"/>
                <w:szCs w:val="22"/>
                <w:highlight w:val="magenta"/>
              </w:rPr>
              <w:t>integer</w:t>
            </w:r>
          </w:p>
        </w:tc>
        <w:tc>
          <w:tcPr>
            <w:tcW w:w="1477" w:type="dxa"/>
            <w:shd w:val="clear" w:color="auto" w:fill="auto"/>
          </w:tcPr>
          <w:p w14:paraId="68B9DC6F"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magenta"/>
              </w:rPr>
            </w:pPr>
            <w:r w:rsidRPr="008F6368">
              <w:rPr>
                <w:rFonts w:ascii="Arial" w:eastAsia="Arial" w:hAnsi="Arial" w:cs="Arial"/>
                <w:sz w:val="22"/>
                <w:szCs w:val="22"/>
                <w:highlight w:val="magenta"/>
              </w:rPr>
              <w:t>N/A</w:t>
            </w:r>
          </w:p>
        </w:tc>
        <w:tc>
          <w:tcPr>
            <w:tcW w:w="815" w:type="dxa"/>
          </w:tcPr>
          <w:p w14:paraId="3D4A7A72" w14:textId="77777777" w:rsidR="008F6368" w:rsidRPr="008F6368" w:rsidRDefault="008F6368" w:rsidP="008F6368">
            <w:pPr>
              <w:widowControl w:val="0"/>
              <w:autoSpaceDE w:val="0"/>
              <w:autoSpaceDN w:val="0"/>
              <w:spacing w:before="0" w:after="0"/>
              <w:jc w:val="left"/>
              <w:rPr>
                <w:rFonts w:ascii="Arial" w:eastAsia="Arial" w:hAnsi="Arial" w:cs="Arial"/>
                <w:sz w:val="22"/>
                <w:szCs w:val="22"/>
                <w:highlight w:val="magenta"/>
              </w:rPr>
            </w:pPr>
            <w:r w:rsidRPr="008F6368">
              <w:rPr>
                <w:rFonts w:ascii="Arial" w:eastAsia="Arial" w:hAnsi="Arial" w:cs="Arial"/>
                <w:sz w:val="22"/>
                <w:szCs w:val="22"/>
                <w:highlight w:val="magenta"/>
              </w:rPr>
              <w:t>O</w:t>
            </w:r>
          </w:p>
        </w:tc>
        <w:tc>
          <w:tcPr>
            <w:tcW w:w="3558" w:type="dxa"/>
            <w:shd w:val="clear" w:color="auto" w:fill="auto"/>
          </w:tcPr>
          <w:p w14:paraId="6D48455F"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 xml:space="preserve">Provides a reference to a timed accessor where the timed data for the perspective or orthographic camera parameters will be made available. The componentType of the referenced accessor shall be FLOAT and the type shall be VEC4. </w:t>
            </w:r>
          </w:p>
          <w:p w14:paraId="089A452D"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lastRenderedPageBreak/>
              <w:t xml:space="preserve">When the type of the camera object which includes this extension is </w:t>
            </w:r>
            <w:r w:rsidRPr="008F6368">
              <w:rPr>
                <w:rFonts w:ascii="Arial" w:eastAsia="Arial" w:hAnsi="Arial" w:cs="Arial"/>
                <w:sz w:val="22"/>
                <w:szCs w:val="22"/>
                <w:highlight w:val="yellow"/>
              </w:rPr>
              <w:t>perspective</w:t>
            </w:r>
            <w:r w:rsidRPr="008F6368">
              <w:rPr>
                <w:rFonts w:ascii="Arial" w:eastAsia="Arial" w:hAnsi="Arial" w:cs="Arial"/>
                <w:sz w:val="22"/>
                <w:szCs w:val="22"/>
              </w:rPr>
              <w:t xml:space="preserve">, FLOAT_VEC4 means (aspectRatio, yfov,  zfar, znear). </w:t>
            </w:r>
          </w:p>
          <w:p w14:paraId="215C85F9"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rPr>
              <w:t xml:space="preserve">When </w:t>
            </w:r>
            <w:r w:rsidRPr="008F6368">
              <w:rPr>
                <w:rFonts w:ascii="Arial" w:eastAsia="Arial" w:hAnsi="Arial" w:cs="Arial"/>
                <w:sz w:val="22"/>
                <w:szCs w:val="22"/>
                <w:highlight w:val="yellow"/>
              </w:rPr>
              <w:t>orthographic</w:t>
            </w:r>
            <w:r w:rsidRPr="008F6368">
              <w:rPr>
                <w:rFonts w:ascii="Arial" w:eastAsia="Arial" w:hAnsi="Arial" w:cs="Arial"/>
                <w:sz w:val="22"/>
                <w:szCs w:val="22"/>
              </w:rPr>
              <w:t xml:space="preserve"> type, FLOAT_VEC4 means (xmag, ymag, zfar, znear).</w:t>
            </w:r>
          </w:p>
          <w:p w14:paraId="758C64E4" w14:textId="77777777" w:rsidR="008F6368" w:rsidRPr="008F6368" w:rsidRDefault="008F6368" w:rsidP="008F6368">
            <w:pPr>
              <w:widowControl w:val="0"/>
              <w:autoSpaceDE w:val="0"/>
              <w:autoSpaceDN w:val="0"/>
              <w:spacing w:before="0" w:after="0"/>
              <w:jc w:val="left"/>
              <w:rPr>
                <w:rFonts w:ascii="Arial" w:eastAsia="Arial" w:hAnsi="Arial" w:cs="Arial"/>
                <w:sz w:val="22"/>
                <w:szCs w:val="22"/>
              </w:rPr>
            </w:pPr>
            <w:r w:rsidRPr="008F6368">
              <w:rPr>
                <w:rFonts w:ascii="Arial" w:eastAsia="Arial" w:hAnsi="Arial" w:cs="Arial"/>
                <w:sz w:val="22"/>
                <w:szCs w:val="22"/>
                <w:highlight w:val="magenta"/>
              </w:rPr>
              <w:t>The requirements on the camera parameters from ISO/IEC DIS 12113:2021</w:t>
            </w:r>
            <w:r w:rsidRPr="008F6368" w:rsidDel="00CA0ABB">
              <w:rPr>
                <w:rFonts w:ascii="Arial" w:eastAsia="Arial" w:hAnsi="Arial" w:cs="Arial"/>
                <w:sz w:val="22"/>
                <w:szCs w:val="22"/>
                <w:highlight w:val="magenta"/>
              </w:rPr>
              <w:t xml:space="preserve"> </w:t>
            </w:r>
            <w:r w:rsidRPr="008F6368">
              <w:rPr>
                <w:rFonts w:ascii="Arial" w:eastAsia="Arial" w:hAnsi="Arial" w:cs="Arial"/>
                <w:sz w:val="22"/>
                <w:szCs w:val="22"/>
                <w:highlight w:val="magenta"/>
              </w:rPr>
              <w:t xml:space="preserve"> shall apply.</w:t>
            </w:r>
          </w:p>
        </w:tc>
      </w:tr>
    </w:tbl>
    <w:p w14:paraId="059ECA51" w14:textId="77777777" w:rsidR="008F6368" w:rsidRPr="008F6368" w:rsidRDefault="008F6368" w:rsidP="008F6368">
      <w:pPr>
        <w:widowControl w:val="0"/>
        <w:autoSpaceDE w:val="0"/>
        <w:autoSpaceDN w:val="0"/>
        <w:spacing w:after="0"/>
        <w:jc w:val="left"/>
        <w:rPr>
          <w:rFonts w:ascii="Arial" w:eastAsia="Arial" w:hAnsi="Arial" w:cs="Arial"/>
          <w:sz w:val="22"/>
          <w:szCs w:val="22"/>
        </w:rPr>
      </w:pPr>
      <w:r w:rsidRPr="008F6368">
        <w:rPr>
          <w:rFonts w:ascii="Arial" w:eastAsia="Arial" w:hAnsi="Arial" w:cs="Arial"/>
          <w:sz w:val="22"/>
          <w:szCs w:val="22"/>
        </w:rPr>
        <w:lastRenderedPageBreak/>
        <w:t xml:space="preserve">The JSON schema for the MPEG_viewport_recommended extension is provided in </w:t>
      </w:r>
      <w:r w:rsidRPr="008F6368">
        <w:rPr>
          <w:rFonts w:ascii="Arial" w:eastAsia="Arial" w:hAnsi="Arial" w:cs="Arial"/>
          <w:sz w:val="22"/>
          <w:szCs w:val="22"/>
        </w:rPr>
        <w:fldChar w:fldCharType="begin"/>
      </w:r>
      <w:r w:rsidRPr="008F6368">
        <w:rPr>
          <w:rFonts w:ascii="Arial" w:eastAsia="Arial" w:hAnsi="Arial" w:cs="Arial"/>
          <w:sz w:val="22"/>
          <w:szCs w:val="22"/>
        </w:rPr>
        <w:instrText xml:space="preserve"> REF _Ref89875692 \r \h </w:instrText>
      </w:r>
      <w:r w:rsidRPr="008F6368">
        <w:rPr>
          <w:rFonts w:ascii="Arial" w:eastAsia="Arial" w:hAnsi="Arial" w:cs="Arial"/>
          <w:sz w:val="22"/>
          <w:szCs w:val="22"/>
        </w:rPr>
      </w:r>
      <w:r w:rsidRPr="008F6368">
        <w:rPr>
          <w:rFonts w:ascii="Arial" w:eastAsia="Arial" w:hAnsi="Arial" w:cs="Arial"/>
          <w:sz w:val="22"/>
          <w:szCs w:val="22"/>
        </w:rPr>
        <w:fldChar w:fldCharType="separate"/>
      </w:r>
      <w:r w:rsidRPr="008F6368">
        <w:rPr>
          <w:rFonts w:ascii="Arial" w:eastAsia="Arial" w:hAnsi="Arial" w:cs="Arial"/>
          <w:sz w:val="22"/>
          <w:szCs w:val="22"/>
        </w:rPr>
        <w:t>A.8</w:t>
      </w:r>
      <w:r w:rsidRPr="008F6368">
        <w:rPr>
          <w:rFonts w:ascii="Arial" w:eastAsia="Arial" w:hAnsi="Arial" w:cs="Arial"/>
          <w:sz w:val="22"/>
          <w:szCs w:val="22"/>
        </w:rPr>
        <w:fldChar w:fldCharType="end"/>
      </w:r>
      <w:r w:rsidRPr="008F6368">
        <w:rPr>
          <w:rFonts w:ascii="Arial" w:eastAsia="Arial" w:hAnsi="Arial" w:cs="Arial"/>
          <w:sz w:val="22"/>
          <w:szCs w:val="22"/>
        </w:rPr>
        <w:t>.</w:t>
      </w:r>
    </w:p>
    <w:p w14:paraId="37C43754" w14:textId="77777777" w:rsidR="008F6368" w:rsidRPr="008F6368" w:rsidRDefault="008F6368" w:rsidP="008F6368">
      <w:pPr>
        <w:keepNext/>
        <w:widowControl w:val="0"/>
        <w:numPr>
          <w:ilvl w:val="3"/>
          <w:numId w:val="4"/>
        </w:numPr>
        <w:tabs>
          <w:tab w:val="left" w:pos="1021"/>
          <w:tab w:val="left" w:pos="1140"/>
          <w:tab w:val="left" w:pos="1360"/>
        </w:tabs>
        <w:suppressAutoHyphens/>
        <w:autoSpaceDE w:val="0"/>
        <w:autoSpaceDN w:val="0"/>
        <w:spacing w:before="60" w:after="240" w:line="240" w:lineRule="atLeast"/>
        <w:ind w:left="432" w:hanging="432"/>
        <w:jc w:val="left"/>
        <w:outlineLvl w:val="3"/>
        <w:rPr>
          <w:rFonts w:asciiTheme="majorHAnsi" w:eastAsiaTheme="majorEastAsia" w:hAnsiTheme="majorHAnsi" w:cstheme="majorBidi"/>
          <w:i/>
          <w:iCs/>
          <w:color w:val="365F91" w:themeColor="accent1" w:themeShade="BF"/>
          <w:sz w:val="22"/>
          <w:szCs w:val="22"/>
        </w:rPr>
      </w:pPr>
      <w:r w:rsidRPr="008F6368">
        <w:rPr>
          <w:rFonts w:asciiTheme="majorHAnsi" w:eastAsiaTheme="majorEastAsia" w:hAnsiTheme="majorHAnsi" w:cstheme="majorBidi"/>
          <w:i/>
          <w:iCs/>
          <w:color w:val="365F91" w:themeColor="accent1" w:themeShade="BF"/>
          <w:sz w:val="22"/>
          <w:szCs w:val="22"/>
        </w:rPr>
        <w:t>Processing Model</w:t>
      </w:r>
    </w:p>
    <w:p w14:paraId="7D8B6A4D" w14:textId="77777777" w:rsidR="008F6368" w:rsidRPr="008F6368" w:rsidRDefault="008F6368" w:rsidP="008F6368">
      <w:pPr>
        <w:widowControl w:val="0"/>
        <w:autoSpaceDE w:val="0"/>
        <w:autoSpaceDN w:val="0"/>
        <w:spacing w:before="0" w:after="0"/>
        <w:jc w:val="left"/>
        <w:rPr>
          <w:rFonts w:ascii="Arial" w:eastAsia="Arial" w:hAnsi="Arial" w:cs="Arial"/>
          <w:sz w:val="22"/>
          <w:szCs w:val="22"/>
          <w:lang w:eastAsia="ja-JP"/>
        </w:rPr>
      </w:pPr>
      <w:r w:rsidRPr="008F6368">
        <w:rPr>
          <w:rFonts w:ascii="Arial" w:eastAsia="Arial" w:hAnsi="Arial" w:cs="Arial"/>
          <w:sz w:val="22"/>
          <w:szCs w:val="22"/>
          <w:lang w:eastAsia="ja-JP"/>
        </w:rPr>
        <w:t>When a scene contains MPEG_viewport_recommended extension, renderer should manipulate camera object parameters and position based on data provided in the buffers described by the accessors indicated in the MPEG_viewport_recommended extension.</w:t>
      </w:r>
    </w:p>
    <w:p w14:paraId="687A158A" w14:textId="77777777" w:rsidR="008F6368" w:rsidRPr="008F6368" w:rsidRDefault="008F6368" w:rsidP="008F6368">
      <w:pPr>
        <w:overflowPunct w:val="0"/>
        <w:autoSpaceDE w:val="0"/>
        <w:autoSpaceDN w:val="0"/>
        <w:adjustRightInd w:val="0"/>
        <w:spacing w:line="199" w:lineRule="exact"/>
        <w:ind w:left="284"/>
        <w:textAlignment w:val="baseline"/>
        <w:rPr>
          <w:rFonts w:eastAsia="Times New Roman"/>
          <w:sz w:val="18"/>
          <w:szCs w:val="18"/>
          <w:lang w:val="en-GB" w:eastAsia="ja-JP"/>
        </w:rPr>
      </w:pPr>
      <w:r w:rsidRPr="008F6368">
        <w:rPr>
          <w:rFonts w:eastAsia="Times New Roman"/>
          <w:sz w:val="18"/>
          <w:szCs w:val="18"/>
          <w:lang w:val="en-GB" w:eastAsia="ja-JP"/>
        </w:rPr>
        <w:t>NOTE – This document does not specify how the data is transmitted or made available at the respective circular buffers. A possible approach is that the MPEG_media extension includes a media corresponding to a metadata track carrying the necessary information, which would be made available at the right format in the referenced timed accessors.</w:t>
      </w:r>
    </w:p>
    <w:p w14:paraId="2E993BDB" w14:textId="77777777" w:rsidR="008F6368" w:rsidRPr="008F6368" w:rsidRDefault="008F6368" w:rsidP="008F6368">
      <w:pPr>
        <w:widowControl w:val="0"/>
        <w:autoSpaceDE w:val="0"/>
        <w:autoSpaceDN w:val="0"/>
        <w:spacing w:before="0" w:after="0"/>
        <w:jc w:val="left"/>
        <w:rPr>
          <w:rFonts w:cs="Arial"/>
          <w:b/>
          <w:bCs/>
          <w:kern w:val="32"/>
          <w:sz w:val="26"/>
          <w:szCs w:val="26"/>
          <w:lang w:eastAsia="ja-JP"/>
        </w:rPr>
      </w:pPr>
    </w:p>
    <w:p w14:paraId="631E2A63" w14:textId="13422283" w:rsidR="008F6368" w:rsidRDefault="008F6368" w:rsidP="003975BD">
      <w:pPr>
        <w:tabs>
          <w:tab w:val="left" w:pos="403"/>
        </w:tabs>
        <w:spacing w:after="240" w:line="240" w:lineRule="atLeast"/>
        <w:contextualSpacing/>
      </w:pPr>
    </w:p>
    <w:p w14:paraId="43D4E459" w14:textId="3869DD59" w:rsidR="002B0921" w:rsidRDefault="002B0921" w:rsidP="002B0921">
      <w:pPr>
        <w:keepNext/>
        <w:widowControl w:val="0"/>
        <w:numPr>
          <w:ilvl w:val="1"/>
          <w:numId w:val="12"/>
        </w:numPr>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538" w:name="_Toc109574579"/>
      <w:commentRangeStart w:id="539"/>
      <w:r>
        <w:rPr>
          <w:rFonts w:cs="Arial"/>
          <w:b/>
          <w:bCs/>
          <w:kern w:val="32"/>
          <w:sz w:val="26"/>
          <w:szCs w:val="26"/>
          <w:lang w:eastAsia="ja-JP"/>
        </w:rPr>
        <w:t>NALUFF</w:t>
      </w:r>
      <w:bookmarkEnd w:id="538"/>
      <w:r w:rsidRPr="008F6368">
        <w:rPr>
          <w:rFonts w:cs="Arial"/>
          <w:b/>
          <w:bCs/>
          <w:kern w:val="32"/>
          <w:sz w:val="26"/>
          <w:szCs w:val="26"/>
          <w:lang w:eastAsia="ja-JP"/>
        </w:rPr>
        <w:t xml:space="preserve"> </w:t>
      </w:r>
    </w:p>
    <w:p w14:paraId="000F2A57" w14:textId="0AABD561" w:rsidR="002B0921" w:rsidRPr="008F6368" w:rsidRDefault="002B0921" w:rsidP="002B0921">
      <w:pPr>
        <w:keepNext/>
        <w:widowControl w:val="0"/>
        <w:tabs>
          <w:tab w:val="left" w:pos="560"/>
        </w:tabs>
        <w:suppressAutoHyphens/>
        <w:autoSpaceDE w:val="0"/>
        <w:autoSpaceDN w:val="0"/>
        <w:spacing w:before="270" w:after="0" w:line="270" w:lineRule="atLeast"/>
        <w:jc w:val="left"/>
        <w:outlineLvl w:val="0"/>
        <w:rPr>
          <w:rFonts w:cs="Arial"/>
          <w:b/>
          <w:bCs/>
          <w:kern w:val="32"/>
          <w:sz w:val="26"/>
          <w:szCs w:val="26"/>
          <w:lang w:eastAsia="ja-JP"/>
        </w:rPr>
      </w:pPr>
      <w:bookmarkStart w:id="540" w:name="_Toc109574580"/>
      <w:r>
        <w:t xml:space="preserve">Here are the definitions of </w:t>
      </w:r>
      <w:r>
        <w:rPr>
          <w:rStyle w:val="HTMLCode"/>
          <w:rFonts w:eastAsia="MS Mincho"/>
        </w:rPr>
        <w:t>ecam</w:t>
      </w:r>
      <w:r>
        <w:t xml:space="preserve"> and </w:t>
      </w:r>
      <w:r>
        <w:rPr>
          <w:rStyle w:val="HTMLCode"/>
          <w:rFonts w:eastAsia="MS Mincho"/>
        </w:rPr>
        <w:t>icam</w:t>
      </w:r>
      <w:r>
        <w:t xml:space="preserve"> in NALUFF:</w:t>
      </w:r>
      <w:bookmarkEnd w:id="540"/>
    </w:p>
    <w:p w14:paraId="6B32AD57" w14:textId="1230D3D3" w:rsidR="002B0921" w:rsidRDefault="002B0921" w:rsidP="003975BD">
      <w:pPr>
        <w:tabs>
          <w:tab w:val="left" w:pos="403"/>
        </w:tabs>
        <w:spacing w:after="240" w:line="240" w:lineRule="atLeast"/>
        <w:contextualSpacing/>
      </w:pPr>
    </w:p>
    <w:p w14:paraId="0C64AD82"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class ExtrinsicCameraParametersBox extends FullBox ('ecam', version=0, flags) {</w:t>
      </w:r>
    </w:p>
    <w:p w14:paraId="0D6114F8"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int(6) </w:t>
      </w:r>
      <w:r w:rsidRPr="002B0921">
        <w:rPr>
          <w:rFonts w:ascii="Courier New" w:eastAsia="Times New Roman" w:hAnsi="Courier New" w:cs="Courier New"/>
          <w:sz w:val="20"/>
          <w:szCs w:val="20"/>
          <w:lang w:eastAsia="zh-CN"/>
        </w:rPr>
        <w:tab/>
        <w:t>reserved=0;</w:t>
      </w:r>
    </w:p>
    <w:p w14:paraId="606E1F2C"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int(10) </w:t>
      </w:r>
      <w:r w:rsidRPr="002B0921">
        <w:rPr>
          <w:rFonts w:ascii="Courier New" w:eastAsia="Times New Roman" w:hAnsi="Courier New" w:cs="Courier New"/>
          <w:sz w:val="20"/>
          <w:szCs w:val="20"/>
          <w:lang w:eastAsia="zh-CN"/>
        </w:rPr>
        <w:tab/>
        <w:t>ref_view_id;</w:t>
      </w:r>
    </w:p>
    <w:p w14:paraId="7BAEB3D9"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unsigned int(8)</w:t>
      </w:r>
      <w:r w:rsidRPr="002B0921">
        <w:rPr>
          <w:rFonts w:ascii="Courier New" w:eastAsia="Times New Roman" w:hAnsi="Courier New" w:cs="Courier New"/>
          <w:sz w:val="20"/>
          <w:szCs w:val="20"/>
          <w:lang w:eastAsia="zh-CN"/>
        </w:rPr>
        <w:tab/>
        <w:t>prec_rotation_param;</w:t>
      </w:r>
    </w:p>
    <w:p w14:paraId="78367601"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unsigned int(8)</w:t>
      </w:r>
      <w:r w:rsidRPr="002B0921">
        <w:rPr>
          <w:rFonts w:ascii="Courier New" w:eastAsia="Times New Roman" w:hAnsi="Courier New" w:cs="Courier New"/>
          <w:sz w:val="20"/>
          <w:szCs w:val="20"/>
          <w:lang w:eastAsia="zh-CN"/>
        </w:rPr>
        <w:tab/>
        <w:t>prec_translation_param;</w:t>
      </w:r>
    </w:p>
    <w:p w14:paraId="5C59ED09"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for (j=1; j&lt;=3; j++) { /* row */</w:t>
      </w: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r>
    </w:p>
    <w:p w14:paraId="00E76909"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t>for (k=1; k&lt;=3; k++) { /* column */</w:t>
      </w:r>
    </w:p>
    <w:p w14:paraId="48B52DEC"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t>unsigned int(8)</w:t>
      </w:r>
      <w:r w:rsidRPr="002B0921">
        <w:rPr>
          <w:rFonts w:ascii="Courier New" w:eastAsia="Times New Roman" w:hAnsi="Courier New" w:cs="Courier New"/>
          <w:sz w:val="20"/>
          <w:szCs w:val="20"/>
          <w:lang w:eastAsia="zh-CN"/>
        </w:rPr>
        <w:tab/>
        <w:t>exponent_r[j][k];</w:t>
      </w:r>
    </w:p>
    <w:p w14:paraId="69AFA4A7"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t>signed   int(64)</w:t>
      </w:r>
      <w:r w:rsidRPr="002B0921">
        <w:rPr>
          <w:rFonts w:ascii="Courier New" w:eastAsia="Times New Roman" w:hAnsi="Courier New" w:cs="Courier New"/>
          <w:sz w:val="20"/>
          <w:szCs w:val="20"/>
          <w:lang w:eastAsia="zh-CN"/>
        </w:rPr>
        <w:tab/>
        <w:t>mantissa_r [j][k];</w:t>
      </w:r>
    </w:p>
    <w:p w14:paraId="124C91E2"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t>}</w:t>
      </w:r>
    </w:p>
    <w:p w14:paraId="1E853E34"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t>unsigned int(8)</w:t>
      </w:r>
      <w:r w:rsidRPr="002B0921">
        <w:rPr>
          <w:rFonts w:ascii="Courier New" w:eastAsia="Times New Roman" w:hAnsi="Courier New" w:cs="Courier New"/>
          <w:sz w:val="20"/>
          <w:szCs w:val="20"/>
          <w:lang w:eastAsia="zh-CN"/>
        </w:rPr>
        <w:tab/>
        <w:t>exponent_t[j];</w:t>
      </w:r>
    </w:p>
    <w:p w14:paraId="78B02615"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r>
      <w:r w:rsidRPr="002B0921">
        <w:rPr>
          <w:rFonts w:ascii="Courier New" w:eastAsia="Times New Roman" w:hAnsi="Courier New" w:cs="Courier New"/>
          <w:sz w:val="20"/>
          <w:szCs w:val="20"/>
          <w:lang w:eastAsia="zh-CN"/>
        </w:rPr>
        <w:tab/>
        <w:t>signed   int(64)</w:t>
      </w:r>
      <w:r w:rsidRPr="002B0921">
        <w:rPr>
          <w:rFonts w:ascii="Courier New" w:eastAsia="Times New Roman" w:hAnsi="Courier New" w:cs="Courier New"/>
          <w:sz w:val="20"/>
          <w:szCs w:val="20"/>
          <w:lang w:eastAsia="zh-CN"/>
        </w:rPr>
        <w:tab/>
        <w:t>mantissa_t[j];</w:t>
      </w:r>
    </w:p>
    <w:p w14:paraId="18B1E1A0"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w:t>
      </w:r>
    </w:p>
    <w:p w14:paraId="7B298379"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w:t>
      </w:r>
    </w:p>
    <w:p w14:paraId="02A5BCAF"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p>
    <w:p w14:paraId="2B4445A4"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class IntrinsicCameraParametersBox extends FullBox ('icam', version=0, flags) {</w:t>
      </w:r>
    </w:p>
    <w:p w14:paraId="753063AB"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int(6) </w:t>
      </w:r>
      <w:r w:rsidRPr="002B0921">
        <w:rPr>
          <w:rFonts w:ascii="Courier New" w:eastAsia="Times New Roman" w:hAnsi="Courier New" w:cs="Courier New"/>
          <w:sz w:val="20"/>
          <w:szCs w:val="20"/>
          <w:lang w:eastAsia="zh-CN"/>
        </w:rPr>
        <w:tab/>
        <w:t xml:space="preserve">reserved=0; </w:t>
      </w:r>
    </w:p>
    <w:p w14:paraId="5C6C85B7"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 xml:space="preserve">unsigned int(10) </w:t>
      </w:r>
      <w:r w:rsidRPr="002B0921">
        <w:rPr>
          <w:rFonts w:ascii="Courier New" w:eastAsia="Times New Roman" w:hAnsi="Courier New" w:cs="Courier New"/>
          <w:sz w:val="20"/>
          <w:szCs w:val="20"/>
          <w:lang w:eastAsia="zh-CN"/>
        </w:rPr>
        <w:tab/>
        <w:t>ref_view_id;</w:t>
      </w:r>
    </w:p>
    <w:p w14:paraId="4A529B37"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unsigned int(32)</w:t>
      </w:r>
      <w:r w:rsidRPr="002B0921">
        <w:rPr>
          <w:rFonts w:ascii="Courier New" w:eastAsia="Times New Roman" w:hAnsi="Courier New" w:cs="Courier New"/>
          <w:sz w:val="20"/>
          <w:szCs w:val="20"/>
          <w:lang w:eastAsia="zh-CN"/>
        </w:rPr>
        <w:tab/>
        <w:t>prec_focal_length;</w:t>
      </w:r>
    </w:p>
    <w:p w14:paraId="5E196FBC"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unsigned int(32)</w:t>
      </w:r>
      <w:r w:rsidRPr="002B0921">
        <w:rPr>
          <w:rFonts w:ascii="Courier New" w:eastAsia="Times New Roman" w:hAnsi="Courier New" w:cs="Courier New"/>
          <w:sz w:val="20"/>
          <w:szCs w:val="20"/>
          <w:lang w:eastAsia="zh-CN"/>
        </w:rPr>
        <w:tab/>
        <w:t>prec_principal_point;</w:t>
      </w:r>
    </w:p>
    <w:p w14:paraId="10E06893"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unsigned int(32)</w:t>
      </w:r>
      <w:r w:rsidRPr="002B0921">
        <w:rPr>
          <w:rFonts w:ascii="Courier New" w:eastAsia="Times New Roman" w:hAnsi="Courier New" w:cs="Courier New"/>
          <w:sz w:val="20"/>
          <w:szCs w:val="20"/>
          <w:lang w:eastAsia="zh-CN"/>
        </w:rPr>
        <w:tab/>
        <w:t>prec_skew_factor;</w:t>
      </w:r>
    </w:p>
    <w:p w14:paraId="0C188AC0"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unsigned int(8)</w:t>
      </w:r>
      <w:r w:rsidRPr="002B0921">
        <w:rPr>
          <w:rFonts w:ascii="Courier New" w:eastAsia="Times New Roman" w:hAnsi="Courier New" w:cs="Courier New"/>
          <w:sz w:val="20"/>
          <w:szCs w:val="20"/>
          <w:lang w:eastAsia="zh-CN"/>
        </w:rPr>
        <w:tab/>
        <w:t>exponent_focal_length_x;</w:t>
      </w:r>
    </w:p>
    <w:p w14:paraId="248F95D5"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signed   int(64)</w:t>
      </w:r>
      <w:r w:rsidRPr="002B0921">
        <w:rPr>
          <w:rFonts w:ascii="Courier New" w:eastAsia="Times New Roman" w:hAnsi="Courier New" w:cs="Courier New"/>
          <w:sz w:val="20"/>
          <w:szCs w:val="20"/>
          <w:lang w:eastAsia="zh-CN"/>
        </w:rPr>
        <w:tab/>
        <w:t>mantissa_focal_length_x;</w:t>
      </w:r>
    </w:p>
    <w:p w14:paraId="3373DB0E"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unsigned int(8)</w:t>
      </w:r>
      <w:r w:rsidRPr="002B0921">
        <w:rPr>
          <w:rFonts w:ascii="Courier New" w:eastAsia="Times New Roman" w:hAnsi="Courier New" w:cs="Courier New"/>
          <w:sz w:val="20"/>
          <w:szCs w:val="20"/>
          <w:lang w:eastAsia="zh-CN"/>
        </w:rPr>
        <w:tab/>
        <w:t>exponent_focal_length_y;</w:t>
      </w:r>
    </w:p>
    <w:p w14:paraId="7EA77748"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signed   int(64)</w:t>
      </w:r>
      <w:r w:rsidRPr="002B0921">
        <w:rPr>
          <w:rFonts w:ascii="Courier New" w:eastAsia="Times New Roman" w:hAnsi="Courier New" w:cs="Courier New"/>
          <w:sz w:val="20"/>
          <w:szCs w:val="20"/>
          <w:lang w:eastAsia="zh-CN"/>
        </w:rPr>
        <w:tab/>
        <w:t xml:space="preserve">mantissa_focal_length_y; </w:t>
      </w:r>
    </w:p>
    <w:p w14:paraId="79980521"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unsigned int(8)</w:t>
      </w:r>
      <w:r w:rsidRPr="002B0921">
        <w:rPr>
          <w:rFonts w:ascii="Courier New" w:eastAsia="Times New Roman" w:hAnsi="Courier New" w:cs="Courier New"/>
          <w:sz w:val="20"/>
          <w:szCs w:val="20"/>
          <w:lang w:eastAsia="zh-CN"/>
        </w:rPr>
        <w:tab/>
        <w:t>exponent_principal_point_x;</w:t>
      </w:r>
    </w:p>
    <w:p w14:paraId="5809CC7B"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signed   int(64)</w:t>
      </w:r>
      <w:r w:rsidRPr="002B0921">
        <w:rPr>
          <w:rFonts w:ascii="Courier New" w:eastAsia="Times New Roman" w:hAnsi="Courier New" w:cs="Courier New"/>
          <w:sz w:val="20"/>
          <w:szCs w:val="20"/>
          <w:lang w:eastAsia="zh-CN"/>
        </w:rPr>
        <w:tab/>
        <w:t>mantissa_principal_point_x;</w:t>
      </w:r>
    </w:p>
    <w:p w14:paraId="0AF67084"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lastRenderedPageBreak/>
        <w:tab/>
        <w:t>unsigned int(8)</w:t>
      </w:r>
      <w:r w:rsidRPr="002B0921">
        <w:rPr>
          <w:rFonts w:ascii="Courier New" w:eastAsia="Times New Roman" w:hAnsi="Courier New" w:cs="Courier New"/>
          <w:sz w:val="20"/>
          <w:szCs w:val="20"/>
          <w:lang w:eastAsia="zh-CN"/>
        </w:rPr>
        <w:tab/>
        <w:t>exponent_principal_point_y;</w:t>
      </w:r>
    </w:p>
    <w:p w14:paraId="2B4725A9"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signed   int(64)</w:t>
      </w:r>
      <w:r w:rsidRPr="002B0921">
        <w:rPr>
          <w:rFonts w:ascii="Courier New" w:eastAsia="Times New Roman" w:hAnsi="Courier New" w:cs="Courier New"/>
          <w:sz w:val="20"/>
          <w:szCs w:val="20"/>
          <w:lang w:eastAsia="zh-CN"/>
        </w:rPr>
        <w:tab/>
        <w:t>mantissa_principal_point_y;</w:t>
      </w:r>
    </w:p>
    <w:p w14:paraId="637C9697"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unsigned int(8)</w:t>
      </w:r>
      <w:r w:rsidRPr="002B0921">
        <w:rPr>
          <w:rFonts w:ascii="Courier New" w:eastAsia="Times New Roman" w:hAnsi="Courier New" w:cs="Courier New"/>
          <w:sz w:val="20"/>
          <w:szCs w:val="20"/>
          <w:lang w:eastAsia="zh-CN"/>
        </w:rPr>
        <w:tab/>
        <w:t>exponent_skew_factor;</w:t>
      </w:r>
    </w:p>
    <w:p w14:paraId="3DAA02A9"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ab/>
        <w:t>signed   int(64)</w:t>
      </w:r>
      <w:r w:rsidRPr="002B0921">
        <w:rPr>
          <w:rFonts w:ascii="Courier New" w:eastAsia="Times New Roman" w:hAnsi="Courier New" w:cs="Courier New"/>
          <w:sz w:val="20"/>
          <w:szCs w:val="20"/>
          <w:lang w:eastAsia="zh-CN"/>
        </w:rPr>
        <w:tab/>
        <w:t>mantissa_skew_factor;</w:t>
      </w:r>
      <w:commentRangeEnd w:id="539"/>
      <w:r>
        <w:rPr>
          <w:rStyle w:val="CommentReference"/>
        </w:rPr>
        <w:commentReference w:id="539"/>
      </w:r>
    </w:p>
    <w:p w14:paraId="3E34E523" w14:textId="77777777" w:rsidR="002B0921" w:rsidRPr="002B0921" w:rsidRDefault="002B0921" w:rsidP="002B09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rPr>
          <w:rFonts w:ascii="Courier New" w:eastAsia="Times New Roman" w:hAnsi="Courier New" w:cs="Courier New"/>
          <w:sz w:val="20"/>
          <w:szCs w:val="20"/>
          <w:lang w:eastAsia="zh-CN"/>
        </w:rPr>
      </w:pPr>
      <w:r w:rsidRPr="002B0921">
        <w:rPr>
          <w:rFonts w:ascii="Courier New" w:eastAsia="Times New Roman" w:hAnsi="Courier New" w:cs="Courier New"/>
          <w:sz w:val="20"/>
          <w:szCs w:val="20"/>
          <w:lang w:eastAsia="zh-CN"/>
        </w:rPr>
        <w:t>}</w:t>
      </w:r>
    </w:p>
    <w:p w14:paraId="763B0ACF" w14:textId="77777777" w:rsidR="002B0921" w:rsidRPr="008F6368" w:rsidRDefault="002B0921" w:rsidP="003975BD">
      <w:pPr>
        <w:tabs>
          <w:tab w:val="left" w:pos="403"/>
        </w:tabs>
        <w:spacing w:after="240" w:line="240" w:lineRule="atLeast"/>
        <w:contextualSpacing/>
      </w:pPr>
    </w:p>
    <w:sectPr w:rsidR="002B0921" w:rsidRPr="008F6368" w:rsidSect="00BC1590">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6" w:author="XinWang MediaTek" w:date="2022-10-24T00:13:00Z" w:initials="XM">
    <w:p w14:paraId="5F2AE61C" w14:textId="4B9E07FA" w:rsidR="00C6148F" w:rsidRDefault="00C6148F">
      <w:pPr>
        <w:pStyle w:val="CommentText"/>
      </w:pPr>
      <w:r>
        <w:rPr>
          <w:rStyle w:val="CommentReference"/>
        </w:rPr>
        <w:annotationRef/>
      </w:r>
      <w:r>
        <w:t>Should we define these structures, especially Vector3Int and Vector3Float?</w:t>
      </w:r>
    </w:p>
  </w:comment>
  <w:comment w:id="39" w:author="XinWang MediaTek" w:date="2022-10-24T00:17:00Z" w:initials="XM">
    <w:p w14:paraId="7D99DED0" w14:textId="146A03CF" w:rsidR="00C6148F" w:rsidRDefault="00C6148F">
      <w:pPr>
        <w:pStyle w:val="CommentText"/>
      </w:pPr>
      <w:r>
        <w:rPr>
          <w:rStyle w:val="CommentReference"/>
        </w:rPr>
        <w:annotationRef/>
      </w:r>
      <w:r>
        <w:t>Should this be Vector3</w:t>
      </w:r>
      <w:r w:rsidR="00725E45">
        <w:t xml:space="preserve"> scale</w:t>
      </w:r>
      <w:r>
        <w:t xml:space="preserve">(scale_precision/8 – 1)? </w:t>
      </w:r>
      <w:r w:rsidR="00725E45">
        <w:t xml:space="preserve">Or should we change the definition in # of bits to # of bytes -1? </w:t>
      </w:r>
    </w:p>
  </w:comment>
  <w:comment w:id="46" w:author="XinWang MediaTek" w:date="2022-10-24T00:21:00Z" w:initials="XM">
    <w:p w14:paraId="0812E0BA" w14:textId="2F9D1BB2" w:rsidR="00725E45" w:rsidRDefault="00725E45">
      <w:pPr>
        <w:pStyle w:val="CommentText"/>
      </w:pPr>
      <w:r>
        <w:rPr>
          <w:rStyle w:val="CommentReference"/>
        </w:rPr>
        <w:annotationRef/>
      </w:r>
      <w:r>
        <w:t xml:space="preserve">How do we replace this with Vector3? </w:t>
      </w:r>
    </w:p>
  </w:comment>
  <w:comment w:id="45" w:author="XinWang MediaTek" w:date="2022-07-24T16:39:00Z" w:initials="XM">
    <w:p w14:paraId="084D9641" w14:textId="42860289" w:rsidR="002F289A" w:rsidRDefault="002F289A">
      <w:pPr>
        <w:pStyle w:val="CommentText"/>
      </w:pPr>
      <w:r>
        <w:rPr>
          <w:rStyle w:val="CommentReference"/>
        </w:rPr>
        <w:annotationRef/>
      </w:r>
      <w:r w:rsidRPr="00A421B8">
        <w:t xml:space="preserve">This is from </w:t>
      </w:r>
      <w:r>
        <w:t>m58522v2</w:t>
      </w:r>
      <w:r w:rsidRPr="00A421B8">
        <w:t>. Shall we use "Vector3" for both cam_pos and cam_quat?</w:t>
      </w:r>
    </w:p>
  </w:comment>
  <w:comment w:id="73" w:author="XinWang MediaTek" w:date="2022-05-17T17:58:00Z" w:initials="XM">
    <w:p w14:paraId="0B07E1F3" w14:textId="44CFDB24" w:rsidR="002F289A" w:rsidRDefault="002F289A">
      <w:pPr>
        <w:pStyle w:val="CommentText"/>
      </w:pPr>
      <w:r>
        <w:rPr>
          <w:rStyle w:val="CommentReference"/>
        </w:rPr>
        <w:annotationRef/>
      </w:r>
      <w:r>
        <w:rPr>
          <w:noProof/>
        </w:rPr>
        <w:t>This is from Part 10. Shall we use "precision" as a parameter</w:t>
      </w:r>
      <w:r w:rsidR="00725E45">
        <w:rPr>
          <w:noProof/>
        </w:rPr>
        <w:t xml:space="preserve"> to make the definition more flexible</w:t>
      </w:r>
      <w:r>
        <w:rPr>
          <w:noProof/>
        </w:rPr>
        <w:t>?</w:t>
      </w:r>
    </w:p>
  </w:comment>
  <w:comment w:id="82" w:author="XinWang MediaTek" w:date="2022-10-24T00:31:00Z" w:initials="XM">
    <w:p w14:paraId="5CB04E38" w14:textId="636CBC52" w:rsidR="008D01AC" w:rsidRDefault="008D01AC">
      <w:pPr>
        <w:pStyle w:val="CommentText"/>
      </w:pPr>
      <w:r>
        <w:rPr>
          <w:rStyle w:val="CommentReference"/>
        </w:rPr>
        <w:annotationRef/>
      </w:r>
      <w:r>
        <w:t xml:space="preserve">Should we define the 2D case? </w:t>
      </w:r>
    </w:p>
  </w:comment>
  <w:comment w:id="83" w:author="XinWang MediaTek" w:date="2022-10-24T00:31:00Z" w:initials="XM">
    <w:p w14:paraId="5D818176" w14:textId="741EB626" w:rsidR="008D01AC" w:rsidRDefault="008D01AC">
      <w:pPr>
        <w:pStyle w:val="CommentText"/>
      </w:pPr>
      <w:r>
        <w:rPr>
          <w:rStyle w:val="CommentReference"/>
        </w:rPr>
        <w:annotationRef/>
      </w:r>
      <w:r>
        <w:t>Do we still need to define them?</w:t>
      </w:r>
    </w:p>
  </w:comment>
  <w:comment w:id="88" w:author="Dimitri Podborski" w:date="2022-01-25T21:06:00Z" w:initials="DP">
    <w:p w14:paraId="5CD1C6E6" w14:textId="77777777" w:rsidR="002F289A" w:rsidRDefault="002F289A" w:rsidP="00227F5F">
      <w:pPr>
        <w:jc w:val="left"/>
      </w:pPr>
      <w:r>
        <w:rPr>
          <w:rStyle w:val="CommentReference"/>
        </w:rPr>
        <w:annotationRef/>
      </w:r>
      <w:r>
        <w:rPr>
          <w:sz w:val="20"/>
          <w:szCs w:val="20"/>
        </w:rPr>
        <w:t>Note that Viewpoint is defined simply as 360 camera in Part7. I think we should remove this completely as it is covered by the exrinsics class already.</w:t>
      </w:r>
    </w:p>
  </w:comment>
  <w:comment w:id="89" w:author="XinWang MediaTek" w:date="2022-04-20T15:57:00Z" w:initials="XM">
    <w:p w14:paraId="238FC6E4" w14:textId="4A70B6DD" w:rsidR="002F289A" w:rsidRDefault="002F289A">
      <w:pPr>
        <w:pStyle w:val="CommentText"/>
      </w:pPr>
      <w:r>
        <w:rPr>
          <w:rStyle w:val="CommentReference"/>
        </w:rPr>
        <w:annotationRef/>
      </w:r>
      <w:r w:rsidRPr="00632DA3">
        <w:t>See the contribution m59259. [36.2] On Definitions and Data Structures of Viewpoint and Viewport for MPEG-I Part 7 AMD1</w:t>
      </w:r>
    </w:p>
  </w:comment>
  <w:comment w:id="94" w:author="XinWang MediaTek" w:date="2022-05-17T17:53:00Z" w:initials="XM">
    <w:p w14:paraId="0DD8097E" w14:textId="2505463F" w:rsidR="002F289A" w:rsidRDefault="002F289A">
      <w:pPr>
        <w:pStyle w:val="CommentText"/>
        <w:rPr>
          <w:noProof/>
        </w:rPr>
      </w:pPr>
      <w:r>
        <w:rPr>
          <w:rStyle w:val="CommentReference"/>
        </w:rPr>
        <w:annotationRef/>
      </w:r>
      <w:r>
        <w:rPr>
          <w:noProof/>
        </w:rPr>
        <w:t xml:space="preserve">This is from Part 10’s extCamInfo. Shall we pass the parameters to the extCamInfo(), to be consistent with the OMAF version? </w:t>
      </w:r>
    </w:p>
  </w:comment>
  <w:comment w:id="126" w:author="XinWang MediaTek" w:date="2022-10-24T00:37:00Z" w:initials="XM">
    <w:p w14:paraId="338DB4EA" w14:textId="4743410D" w:rsidR="008D01AC" w:rsidRDefault="008D01AC">
      <w:pPr>
        <w:pStyle w:val="CommentText"/>
      </w:pPr>
      <w:r>
        <w:rPr>
          <w:rStyle w:val="CommentReference"/>
        </w:rPr>
        <w:annotationRef/>
      </w:r>
      <w:r>
        <w:t>Need to update the parameters.</w:t>
      </w:r>
    </w:p>
  </w:comment>
  <w:comment w:id="146" w:author="XinWang MediaTek" w:date="2022-05-17T17:53:00Z" w:initials="XM">
    <w:p w14:paraId="3DB7B26A" w14:textId="77777777" w:rsidR="002F289A" w:rsidRDefault="002F289A" w:rsidP="005078D7">
      <w:pPr>
        <w:pStyle w:val="CommentText"/>
        <w:rPr>
          <w:noProof/>
        </w:rPr>
      </w:pPr>
      <w:r>
        <w:rPr>
          <w:rStyle w:val="CommentReference"/>
        </w:rPr>
        <w:annotationRef/>
      </w:r>
      <w:r>
        <w:rPr>
          <w:noProof/>
        </w:rPr>
        <w:t xml:space="preserve">This is from Part 10. </w:t>
      </w:r>
    </w:p>
    <w:p w14:paraId="17AA51F1" w14:textId="77777777" w:rsidR="008D01AC" w:rsidRDefault="008D01AC" w:rsidP="005078D7">
      <w:pPr>
        <w:pStyle w:val="CommentText"/>
        <w:rPr>
          <w:noProof/>
        </w:rPr>
      </w:pPr>
    </w:p>
    <w:p w14:paraId="334DE982" w14:textId="27250FAB" w:rsidR="008D01AC" w:rsidRDefault="008D01AC" w:rsidP="005078D7">
      <w:pPr>
        <w:pStyle w:val="CommentText"/>
      </w:pPr>
      <w:r>
        <w:rPr>
          <w:noProof/>
        </w:rPr>
        <w:t xml:space="preserve">Need to update the parameters. </w:t>
      </w:r>
    </w:p>
  </w:comment>
  <w:comment w:id="147" w:author="XinWang MediaTek" w:date="2022-05-17T18:02:00Z" w:initials="XM">
    <w:p w14:paraId="01062A9C" w14:textId="7E18B248" w:rsidR="002F289A" w:rsidRDefault="002F289A">
      <w:pPr>
        <w:pStyle w:val="CommentText"/>
      </w:pPr>
      <w:r>
        <w:rPr>
          <w:rStyle w:val="CommentReference"/>
        </w:rPr>
        <w:annotationRef/>
      </w:r>
      <w:r>
        <w:rPr>
          <w:noProof/>
        </w:rPr>
        <w:t>The parameter list needs to be consolided.</w:t>
      </w:r>
    </w:p>
  </w:comment>
  <w:comment w:id="150" w:author="XinWang MediaTek" w:date="2022-06-09T17:30:00Z" w:initials="XM">
    <w:p w14:paraId="3762AD0C" w14:textId="5C3195E5" w:rsidR="002F289A" w:rsidRDefault="002F289A">
      <w:pPr>
        <w:pStyle w:val="CommentText"/>
      </w:pPr>
      <w:r>
        <w:rPr>
          <w:rStyle w:val="CommentReference"/>
        </w:rPr>
        <w:annotationRef/>
      </w:r>
      <w:r>
        <w:t>This clause 6.6 is from m59688 v2.</w:t>
      </w:r>
    </w:p>
  </w:comment>
  <w:comment w:id="161" w:author="XinWang MediaTek" w:date="2022-06-09T17:33:00Z" w:initials="XM">
    <w:p w14:paraId="58862D97" w14:textId="2F3AE5F1" w:rsidR="002F289A" w:rsidRDefault="002F289A">
      <w:pPr>
        <w:pStyle w:val="CommentText"/>
      </w:pPr>
      <w:r>
        <w:rPr>
          <w:rStyle w:val="CommentReference"/>
        </w:rPr>
        <w:annotationRef/>
      </w:r>
      <w:r>
        <w:t>This clause 8 is from m59688 v2.</w:t>
      </w:r>
    </w:p>
  </w:comment>
  <w:comment w:id="171" w:author="XinWang MediaTek" w:date="2022-06-09T17:39:00Z" w:initials="XM">
    <w:p w14:paraId="1E329608" w14:textId="77E453B8" w:rsidR="002F289A" w:rsidRDefault="002F289A">
      <w:pPr>
        <w:pStyle w:val="CommentText"/>
      </w:pPr>
      <w:r>
        <w:rPr>
          <w:rStyle w:val="CommentReference"/>
        </w:rPr>
        <w:annotationRef/>
      </w:r>
      <w:r>
        <w:rPr>
          <w:rFonts w:ascii="Cambria" w:hAnsi="Cambria"/>
          <w:bCs/>
          <w:lang w:val="en-GB" w:eastAsia="ja-JP"/>
        </w:rPr>
        <w:t xml:space="preserve">This Annex is </w:t>
      </w:r>
      <w:r w:rsidRPr="00A145FF">
        <w:rPr>
          <w:rFonts w:ascii="Cambria" w:hAnsi="Cambria"/>
          <w:bCs/>
          <w:lang w:val="en-GB" w:eastAsia="ja-JP"/>
        </w:rPr>
        <w:t>from m5</w:t>
      </w:r>
      <w:r>
        <w:rPr>
          <w:bCs/>
        </w:rPr>
        <w:t>9688v2</w:t>
      </w:r>
      <w:r>
        <w:rPr>
          <w:rFonts w:ascii="Cambria" w:hAnsi="Cambria"/>
          <w:bCs/>
          <w:lang w:val="en-GB" w:eastAsia="ja-JP"/>
        </w:rPr>
        <w:t>.</w:t>
      </w:r>
    </w:p>
  </w:comment>
  <w:comment w:id="176" w:author="XinWang MediaTek" w:date="2022-06-09T17:38:00Z" w:initials="XM">
    <w:p w14:paraId="70B6BAA7" w14:textId="452A8F55" w:rsidR="002F289A" w:rsidRDefault="002F289A">
      <w:pPr>
        <w:pStyle w:val="CommentText"/>
      </w:pPr>
      <w:r>
        <w:rPr>
          <w:rStyle w:val="CommentReference"/>
        </w:rPr>
        <w:annotationRef/>
      </w:r>
      <w:r>
        <w:rPr>
          <w:rFonts w:ascii="Cambria" w:hAnsi="Cambria"/>
          <w:bCs/>
          <w:lang w:val="en-GB" w:eastAsia="ja-JP"/>
        </w:rPr>
        <w:t xml:space="preserve">This Annex is </w:t>
      </w:r>
      <w:r w:rsidRPr="00A145FF">
        <w:rPr>
          <w:rFonts w:ascii="Cambria" w:hAnsi="Cambria"/>
          <w:bCs/>
          <w:lang w:val="en-GB" w:eastAsia="ja-JP"/>
        </w:rPr>
        <w:t>from m5</w:t>
      </w:r>
      <w:r>
        <w:rPr>
          <w:bCs/>
        </w:rPr>
        <w:t>9688v2</w:t>
      </w:r>
      <w:r>
        <w:rPr>
          <w:rFonts w:ascii="Cambria" w:hAnsi="Cambria"/>
          <w:bCs/>
          <w:lang w:val="en-GB" w:eastAsia="ja-JP"/>
        </w:rPr>
        <w:t>.</w:t>
      </w:r>
    </w:p>
  </w:comment>
  <w:comment w:id="180" w:author="XinWang MediaTek" w:date="2022-06-09T17:48:00Z" w:initials="XM">
    <w:p w14:paraId="204B3CD4" w14:textId="73C0BC90" w:rsidR="002F289A" w:rsidRDefault="002F289A">
      <w:pPr>
        <w:pStyle w:val="CommentText"/>
      </w:pPr>
      <w:r>
        <w:rPr>
          <w:rStyle w:val="CommentReference"/>
        </w:rPr>
        <w:annotationRef/>
      </w:r>
      <w:r>
        <w:rPr>
          <w:rStyle w:val="CommentReference"/>
        </w:rPr>
        <w:annotationRef/>
      </w:r>
      <w:r>
        <w:rPr>
          <w:rFonts w:ascii="Cambria" w:hAnsi="Cambria"/>
          <w:bCs/>
          <w:lang w:val="en-GB" w:eastAsia="ja-JP"/>
        </w:rPr>
        <w:t xml:space="preserve">This Annex is </w:t>
      </w:r>
      <w:r w:rsidRPr="00A145FF">
        <w:rPr>
          <w:rFonts w:ascii="Cambria" w:hAnsi="Cambria"/>
          <w:bCs/>
          <w:lang w:val="en-GB" w:eastAsia="ja-JP"/>
        </w:rPr>
        <w:t>from m5</w:t>
      </w:r>
      <w:r>
        <w:rPr>
          <w:bCs/>
        </w:rPr>
        <w:t>9259.</w:t>
      </w:r>
    </w:p>
  </w:comment>
  <w:comment w:id="525" w:author="XinWang MediaTek" w:date="2022-04-20T09:59:00Z" w:initials="XM">
    <w:p w14:paraId="4F207E10" w14:textId="77777777" w:rsidR="002F289A" w:rsidRDefault="002F289A" w:rsidP="008F6368">
      <w:pPr>
        <w:pStyle w:val="CommentText"/>
      </w:pPr>
      <w:r>
        <w:rPr>
          <w:rStyle w:val="CommentReference"/>
        </w:rPr>
        <w:annotationRef/>
      </w:r>
      <w:r>
        <w:t xml:space="preserve">Should be viewport, here. Typo in the DIS spec. </w:t>
      </w:r>
    </w:p>
  </w:comment>
  <w:comment w:id="539" w:author="XinWang MediaTek" w:date="2022-07-24T16:57:00Z" w:initials="XM">
    <w:p w14:paraId="60EE4037" w14:textId="71FF7B63" w:rsidR="002F289A" w:rsidRDefault="002F289A">
      <w:pPr>
        <w:pStyle w:val="CommentText"/>
      </w:pPr>
      <w:r>
        <w:rPr>
          <w:rStyle w:val="CommentReference"/>
        </w:rPr>
        <w:annotationRef/>
      </w:r>
      <w:r>
        <w:t>This is from NALUFF (</w:t>
      </w:r>
      <w:r w:rsidRPr="002B0921">
        <w:t>WG03N0234_20296_14496-15_FDIS</w:t>
      </w:r>
      <w:r>
        <w:t>). Added in the 139</w:t>
      </w:r>
      <w:r w:rsidRPr="002B0921">
        <w:rPr>
          <w:vertAlign w:val="superscript"/>
        </w:rPr>
        <w:t>th</w:t>
      </w:r>
      <w:r>
        <w:t xml:space="preserve"> MPEG meeting to this document.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F2AE61C" w15:done="0"/>
  <w15:commentEx w15:paraId="7D99DED0" w15:done="0"/>
  <w15:commentEx w15:paraId="0812E0BA" w15:done="0"/>
  <w15:commentEx w15:paraId="084D9641" w15:done="0"/>
  <w15:commentEx w15:paraId="0B07E1F3" w15:done="0"/>
  <w15:commentEx w15:paraId="5CB04E38" w15:done="0"/>
  <w15:commentEx w15:paraId="5D818176" w15:done="0"/>
  <w15:commentEx w15:paraId="5CD1C6E6" w15:done="0"/>
  <w15:commentEx w15:paraId="238FC6E4" w15:paraIdParent="5CD1C6E6" w15:done="0"/>
  <w15:commentEx w15:paraId="0DD8097E" w15:done="0"/>
  <w15:commentEx w15:paraId="338DB4EA" w15:done="0"/>
  <w15:commentEx w15:paraId="334DE982" w15:done="0"/>
  <w15:commentEx w15:paraId="01062A9C" w15:done="0"/>
  <w15:commentEx w15:paraId="3762AD0C" w15:done="0"/>
  <w15:commentEx w15:paraId="58862D97" w15:done="0"/>
  <w15:commentEx w15:paraId="1E329608" w15:done="0"/>
  <w15:commentEx w15:paraId="70B6BAA7" w15:done="0"/>
  <w15:commentEx w15:paraId="204B3CD4" w15:done="0"/>
  <w15:commentEx w15:paraId="4F207E10" w15:done="0"/>
  <w15:commentEx w15:paraId="60EE40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00570D" w16cex:dateUtc="2022-10-24T07:13:00Z"/>
  <w16cex:commentExtensible w16cex:durableId="2700580F" w16cex:dateUtc="2022-10-24T07:17:00Z"/>
  <w16cex:commentExtensible w16cex:durableId="27005909" w16cex:dateUtc="2022-10-24T07:21:00Z"/>
  <w16cex:commentExtensible w16cex:durableId="2687F44C" w16cex:dateUtc="2022-07-24T23:39:00Z"/>
  <w16cex:commentExtensible w16cex:durableId="262E60D1" w16cex:dateUtc="2022-05-18T00:58:00Z"/>
  <w16cex:commentExtensible w16cex:durableId="27005B4E" w16cex:dateUtc="2022-10-24T07:31:00Z"/>
  <w16cex:commentExtensible w16cex:durableId="27005B6A" w16cex:dateUtc="2022-10-24T07:31:00Z"/>
  <w16cex:commentExtensible w16cex:durableId="259AE4DA" w16cex:dateUtc="2022-01-26T05:06:00Z"/>
  <w16cex:commentExtensible w16cex:durableId="260AABFA" w16cex:dateUtc="2022-04-20T22:57:00Z"/>
  <w16cex:commentExtensible w16cex:durableId="262E5F8B" w16cex:dateUtc="2022-05-18T00:53:00Z"/>
  <w16cex:commentExtensible w16cex:durableId="27005CC8" w16cex:dateUtc="2022-10-24T07:37:00Z"/>
  <w16cex:commentExtensible w16cex:durableId="262E5FC0" w16cex:dateUtc="2022-05-18T00:53:00Z"/>
  <w16cex:commentExtensible w16cex:durableId="262E61D3" w16cex:dateUtc="2022-05-18T01:02:00Z"/>
  <w16cex:commentExtensible w16cex:durableId="264CACB2" w16cex:dateUtc="2022-06-10T00:30:00Z"/>
  <w16cex:commentExtensible w16cex:durableId="264CAD57" w16cex:dateUtc="2022-06-10T00:33:00Z"/>
  <w16cex:commentExtensible w16cex:durableId="264CAEB4" w16cex:dateUtc="2022-06-10T00:39:00Z"/>
  <w16cex:commentExtensible w16cex:durableId="264CAE9F" w16cex:dateUtc="2022-06-10T00:38:00Z"/>
  <w16cex:commentExtensible w16cex:durableId="264CB0ED" w16cex:dateUtc="2022-06-10T00:48:00Z"/>
  <w16cex:commentExtensible w16cex:durableId="260A581D" w16cex:dateUtc="2022-04-20T16:59:00Z"/>
  <w16cex:commentExtensible w16cex:durableId="2687F891" w16cex:dateUtc="2022-07-24T23: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F2AE61C" w16cid:durableId="2700570D"/>
  <w16cid:commentId w16cid:paraId="7D99DED0" w16cid:durableId="2700580F"/>
  <w16cid:commentId w16cid:paraId="0812E0BA" w16cid:durableId="27005909"/>
  <w16cid:commentId w16cid:paraId="084D9641" w16cid:durableId="2687F44C"/>
  <w16cid:commentId w16cid:paraId="0B07E1F3" w16cid:durableId="262E60D1"/>
  <w16cid:commentId w16cid:paraId="5CB04E38" w16cid:durableId="27005B4E"/>
  <w16cid:commentId w16cid:paraId="5D818176" w16cid:durableId="27005B6A"/>
  <w16cid:commentId w16cid:paraId="5CD1C6E6" w16cid:durableId="259AE4DA"/>
  <w16cid:commentId w16cid:paraId="238FC6E4" w16cid:durableId="260AABFA"/>
  <w16cid:commentId w16cid:paraId="0DD8097E" w16cid:durableId="262E5F8B"/>
  <w16cid:commentId w16cid:paraId="338DB4EA" w16cid:durableId="27005CC8"/>
  <w16cid:commentId w16cid:paraId="334DE982" w16cid:durableId="262E5FC0"/>
  <w16cid:commentId w16cid:paraId="01062A9C" w16cid:durableId="262E61D3"/>
  <w16cid:commentId w16cid:paraId="3762AD0C" w16cid:durableId="264CACB2"/>
  <w16cid:commentId w16cid:paraId="58862D97" w16cid:durableId="264CAD57"/>
  <w16cid:commentId w16cid:paraId="1E329608" w16cid:durableId="264CAEB4"/>
  <w16cid:commentId w16cid:paraId="70B6BAA7" w16cid:durableId="264CAE9F"/>
  <w16cid:commentId w16cid:paraId="204B3CD4" w16cid:durableId="264CB0ED"/>
  <w16cid:commentId w16cid:paraId="4F207E10" w16cid:durableId="260A581D"/>
  <w16cid:commentId w16cid:paraId="60EE4037" w16cid:durableId="2687F89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3394AE" w14:textId="77777777" w:rsidR="00F07A57" w:rsidRDefault="00F07A57" w:rsidP="009E784A">
      <w:r>
        <w:separator/>
      </w:r>
    </w:p>
  </w:endnote>
  <w:endnote w:type="continuationSeparator" w:id="0">
    <w:p w14:paraId="080D6974" w14:textId="77777777" w:rsidR="00F07A57" w:rsidRDefault="00F07A5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BatangChe">
    <w:charset w:val="81"/>
    <w:family w:val="modern"/>
    <w:pitch w:val="fixed"/>
    <w:sig w:usb0="B00002AF" w:usb1="69D77CFB" w:usb2="00000030" w:usb3="00000000" w:csb0="0008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Mincho">
    <w:charset w:val="80"/>
    <w:family w:val="roma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charset w:val="00"/>
    <w:family w:val="roman"/>
    <w:pitch w:val="variable"/>
    <w:sig w:usb0="E0002AE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8A3376" w14:textId="77777777" w:rsidR="00F07A57" w:rsidRDefault="00F07A57" w:rsidP="009E784A">
      <w:r>
        <w:separator/>
      </w:r>
    </w:p>
  </w:footnote>
  <w:footnote w:type="continuationSeparator" w:id="0">
    <w:p w14:paraId="1CFA770D" w14:textId="77777777" w:rsidR="00F07A57" w:rsidRDefault="00F07A57"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55008"/>
    <w:multiLevelType w:val="multilevel"/>
    <w:tmpl w:val="1DDCCDE2"/>
    <w:lvl w:ilvl="0">
      <w:start w:val="11"/>
      <w:numFmt w:val="upperLetter"/>
      <w:pStyle w:val="ANNEX"/>
      <w:suff w:val="nothing"/>
      <w:lvlText w:val="Annex %1"/>
      <w:lvlJc w:val="left"/>
      <w:pPr>
        <w:ind w:left="3969"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0B9E62CD"/>
    <w:multiLevelType w:val="hybridMultilevel"/>
    <w:tmpl w:val="79229266"/>
    <w:lvl w:ilvl="0" w:tplc="2020BAEC">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FF5F28"/>
    <w:multiLevelType w:val="multilevel"/>
    <w:tmpl w:val="7A9635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1E331D"/>
    <w:multiLevelType w:val="hybridMultilevel"/>
    <w:tmpl w:val="EB6E8D72"/>
    <w:lvl w:ilvl="0" w:tplc="9D649C1A">
      <w:numFmt w:val="bullet"/>
      <w:lvlText w:val=""/>
      <w:lvlJc w:val="left"/>
      <w:pPr>
        <w:ind w:left="360" w:hanging="360"/>
      </w:pPr>
      <w:rPr>
        <w:rFonts w:ascii="Symbol" w:eastAsia="MS Mincho"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40A3C88"/>
    <w:multiLevelType w:val="multilevel"/>
    <w:tmpl w:val="B95EFB48"/>
    <w:lvl w:ilvl="0">
      <w:start w:val="1"/>
      <w:numFmt w:val="upperLetter"/>
      <w:suff w:val="nothing"/>
      <w:lvlText w:val="Annex %1"/>
      <w:lvlJc w:val="left"/>
      <w:pPr>
        <w:ind w:left="0" w:firstLine="0"/>
      </w:pPr>
      <w:rPr>
        <w:rFonts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2B470C39"/>
    <w:multiLevelType w:val="multilevel"/>
    <w:tmpl w:val="D2C8CD58"/>
    <w:lvl w:ilvl="0">
      <w:start w:val="1"/>
      <w:numFmt w:val="upperLetter"/>
      <w:suff w:val="nothing"/>
      <w:lvlText w:val="Annex %1"/>
      <w:lvlJc w:val="left"/>
      <w:pPr>
        <w:ind w:left="0" w:firstLine="0"/>
      </w:pPr>
      <w:rPr>
        <w:rFonts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6" w15:restartNumberingAfterBreak="0">
    <w:nsid w:val="2EF76EBE"/>
    <w:multiLevelType w:val="multilevel"/>
    <w:tmpl w:val="5BA08E7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49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262323"/>
    <w:multiLevelType w:val="hybridMultilevel"/>
    <w:tmpl w:val="71868346"/>
    <w:lvl w:ilvl="0" w:tplc="A1D88726">
      <w:start w:val="1"/>
      <w:numFmt w:val="decimal"/>
      <w:pStyle w:val="BiblioReference"/>
      <w:lvlText w:val="[%1]"/>
      <w:lvlJc w:val="left"/>
      <w:pPr>
        <w:ind w:left="-300" w:hanging="360"/>
      </w:pPr>
      <w:rPr>
        <w:rFonts w:hint="default"/>
        <w:i w:val="0"/>
      </w:rPr>
    </w:lvl>
    <w:lvl w:ilvl="1" w:tplc="04090019" w:tentative="1">
      <w:start w:val="1"/>
      <w:numFmt w:val="lowerLetter"/>
      <w:lvlText w:val="%2."/>
      <w:lvlJc w:val="left"/>
      <w:pPr>
        <w:ind w:left="420" w:hanging="360"/>
      </w:pPr>
    </w:lvl>
    <w:lvl w:ilvl="2" w:tplc="0409001B" w:tentative="1">
      <w:start w:val="1"/>
      <w:numFmt w:val="lowerRoman"/>
      <w:lvlText w:val="%3."/>
      <w:lvlJc w:val="right"/>
      <w:pPr>
        <w:ind w:left="1140" w:hanging="180"/>
      </w:pPr>
    </w:lvl>
    <w:lvl w:ilvl="3" w:tplc="0409000F" w:tentative="1">
      <w:start w:val="1"/>
      <w:numFmt w:val="decimal"/>
      <w:lvlText w:val="%4."/>
      <w:lvlJc w:val="left"/>
      <w:pPr>
        <w:ind w:left="1860" w:hanging="360"/>
      </w:pPr>
    </w:lvl>
    <w:lvl w:ilvl="4" w:tplc="04090019" w:tentative="1">
      <w:start w:val="1"/>
      <w:numFmt w:val="lowerLetter"/>
      <w:lvlText w:val="%5."/>
      <w:lvlJc w:val="left"/>
      <w:pPr>
        <w:ind w:left="2580" w:hanging="360"/>
      </w:pPr>
    </w:lvl>
    <w:lvl w:ilvl="5" w:tplc="0409001B" w:tentative="1">
      <w:start w:val="1"/>
      <w:numFmt w:val="lowerRoman"/>
      <w:lvlText w:val="%6."/>
      <w:lvlJc w:val="right"/>
      <w:pPr>
        <w:ind w:left="3300" w:hanging="180"/>
      </w:pPr>
    </w:lvl>
    <w:lvl w:ilvl="6" w:tplc="0409000F" w:tentative="1">
      <w:start w:val="1"/>
      <w:numFmt w:val="decimal"/>
      <w:lvlText w:val="%7."/>
      <w:lvlJc w:val="left"/>
      <w:pPr>
        <w:ind w:left="4020" w:hanging="360"/>
      </w:pPr>
    </w:lvl>
    <w:lvl w:ilvl="7" w:tplc="04090019" w:tentative="1">
      <w:start w:val="1"/>
      <w:numFmt w:val="lowerLetter"/>
      <w:lvlText w:val="%8."/>
      <w:lvlJc w:val="left"/>
      <w:pPr>
        <w:ind w:left="4740" w:hanging="360"/>
      </w:pPr>
    </w:lvl>
    <w:lvl w:ilvl="8" w:tplc="0409001B" w:tentative="1">
      <w:start w:val="1"/>
      <w:numFmt w:val="lowerRoman"/>
      <w:lvlText w:val="%9."/>
      <w:lvlJc w:val="right"/>
      <w:pPr>
        <w:ind w:left="5460" w:hanging="180"/>
      </w:pPr>
    </w:lvl>
  </w:abstractNum>
  <w:abstractNum w:abstractNumId="9" w15:restartNumberingAfterBreak="0">
    <w:nsid w:val="482332BC"/>
    <w:multiLevelType w:val="hybridMultilevel"/>
    <w:tmpl w:val="3E722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265D40"/>
    <w:multiLevelType w:val="multilevel"/>
    <w:tmpl w:val="56661BDC"/>
    <w:lvl w:ilvl="0">
      <w:start w:val="7"/>
      <w:numFmt w:val="decimal"/>
      <w:lvlText w:val="%1."/>
      <w:lvlJc w:val="left"/>
      <w:pPr>
        <w:ind w:left="525" w:hanging="525"/>
      </w:pPr>
      <w:rPr>
        <w:rFonts w:hint="default"/>
      </w:rPr>
    </w:lvl>
    <w:lvl w:ilvl="1">
      <w:start w:val="12"/>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1" w15:restartNumberingAfterBreak="0">
    <w:nsid w:val="683A4A9D"/>
    <w:multiLevelType w:val="multilevel"/>
    <w:tmpl w:val="67E63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DD01D96"/>
    <w:multiLevelType w:val="hybridMultilevel"/>
    <w:tmpl w:val="5D724224"/>
    <w:lvl w:ilvl="0" w:tplc="ED68528C">
      <w:numFmt w:val="bullet"/>
      <w:lvlText w:val="-"/>
      <w:lvlJc w:val="left"/>
      <w:pPr>
        <w:ind w:left="720" w:hanging="360"/>
      </w:pPr>
      <w:rPr>
        <w:rFonts w:ascii="Times New Roman" w:eastAsia="Times New Roman" w:hAnsi="Times New Roman" w:cs="Times New Roman" w:hint="default"/>
        <w:sz w:val="20"/>
      </w:rPr>
    </w:lvl>
    <w:lvl w:ilvl="1" w:tplc="04090019">
      <w:start w:val="1"/>
      <w:numFmt w:val="lowerLetter"/>
      <w:lvlText w:val="%2."/>
      <w:lvlJc w:val="left"/>
      <w:pPr>
        <w:ind w:left="1440" w:hanging="360"/>
      </w:pPr>
    </w:lvl>
    <w:lvl w:ilvl="2" w:tplc="8DD48288">
      <w:numFmt w:val="bullet"/>
      <w:lvlText w:val="-"/>
      <w:lvlJc w:val="left"/>
      <w:pPr>
        <w:ind w:left="2340" w:hanging="360"/>
      </w:pPr>
      <w:rPr>
        <w:rFonts w:ascii="Times" w:eastAsia="BatangChe" w:hAnsi="Time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BE4D47"/>
    <w:multiLevelType w:val="hybridMultilevel"/>
    <w:tmpl w:val="C56C75C2"/>
    <w:lvl w:ilvl="0" w:tplc="04090001">
      <w:start w:val="1"/>
      <w:numFmt w:val="bullet"/>
      <w:lvlText w:val=""/>
      <w:lvlJc w:val="left"/>
      <w:pPr>
        <w:ind w:left="363" w:hanging="360"/>
      </w:pPr>
      <w:rPr>
        <w:rFonts w:ascii="Symbol" w:hAnsi="Symbol"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4" w15:restartNumberingAfterBreak="0">
    <w:nsid w:val="6F6B2F92"/>
    <w:multiLevelType w:val="hybridMultilevel"/>
    <w:tmpl w:val="720A4D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93699E"/>
    <w:multiLevelType w:val="multilevel"/>
    <w:tmpl w:val="231C440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113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E123AC4"/>
    <w:multiLevelType w:val="hybridMultilevel"/>
    <w:tmpl w:val="58E0E536"/>
    <w:lvl w:ilvl="0" w:tplc="8AD80F78">
      <w:start w:val="1"/>
      <w:numFmt w:val="decimal"/>
      <w:pStyle w:val="Reference"/>
      <w:lvlText w:val="[%1]"/>
      <w:lvlJc w:val="left"/>
      <w:pPr>
        <w:tabs>
          <w:tab w:val="num" w:pos="786"/>
        </w:tabs>
        <w:ind w:left="786" w:hanging="360"/>
      </w:pPr>
      <w:rPr>
        <w:rFonts w:ascii="Times New Roman" w:hAnsi="Times New Roman" w:hint="default"/>
        <w:b w:val="0"/>
        <w:i w:val="0"/>
        <w:sz w:val="24"/>
        <w:szCs w:val="20"/>
      </w:rPr>
    </w:lvl>
    <w:lvl w:ilvl="1" w:tplc="C096BE0C">
      <w:start w:val="1"/>
      <w:numFmt w:val="lowerLetter"/>
      <w:lvlText w:val="%2."/>
      <w:lvlJc w:val="left"/>
      <w:pPr>
        <w:tabs>
          <w:tab w:val="num" w:pos="1440"/>
        </w:tabs>
        <w:ind w:left="1440" w:hanging="360"/>
      </w:pPr>
    </w:lvl>
    <w:lvl w:ilvl="2" w:tplc="6D827FCE">
      <w:start w:val="1"/>
      <w:numFmt w:val="lowerRoman"/>
      <w:lvlText w:val="%3."/>
      <w:lvlJc w:val="right"/>
      <w:pPr>
        <w:tabs>
          <w:tab w:val="num" w:pos="2160"/>
        </w:tabs>
        <w:ind w:left="2160" w:hanging="180"/>
      </w:pPr>
    </w:lvl>
    <w:lvl w:ilvl="3" w:tplc="A24A92F4">
      <w:start w:val="1"/>
      <w:numFmt w:val="decimal"/>
      <w:lvlText w:val="%4."/>
      <w:lvlJc w:val="left"/>
      <w:pPr>
        <w:tabs>
          <w:tab w:val="num" w:pos="2880"/>
        </w:tabs>
        <w:ind w:left="2880" w:hanging="360"/>
      </w:pPr>
    </w:lvl>
    <w:lvl w:ilvl="4" w:tplc="1A5E10D2" w:tentative="1">
      <w:start w:val="1"/>
      <w:numFmt w:val="lowerLetter"/>
      <w:lvlText w:val="%5."/>
      <w:lvlJc w:val="left"/>
      <w:pPr>
        <w:tabs>
          <w:tab w:val="num" w:pos="3600"/>
        </w:tabs>
        <w:ind w:left="3600" w:hanging="360"/>
      </w:pPr>
    </w:lvl>
    <w:lvl w:ilvl="5" w:tplc="A2DE97B4" w:tentative="1">
      <w:start w:val="1"/>
      <w:numFmt w:val="lowerRoman"/>
      <w:lvlText w:val="%6."/>
      <w:lvlJc w:val="right"/>
      <w:pPr>
        <w:tabs>
          <w:tab w:val="num" w:pos="4320"/>
        </w:tabs>
        <w:ind w:left="4320" w:hanging="180"/>
      </w:pPr>
    </w:lvl>
    <w:lvl w:ilvl="6" w:tplc="3F028E3A" w:tentative="1">
      <w:start w:val="1"/>
      <w:numFmt w:val="decimal"/>
      <w:lvlText w:val="%7."/>
      <w:lvlJc w:val="left"/>
      <w:pPr>
        <w:tabs>
          <w:tab w:val="num" w:pos="5040"/>
        </w:tabs>
        <w:ind w:left="5040" w:hanging="360"/>
      </w:pPr>
    </w:lvl>
    <w:lvl w:ilvl="7" w:tplc="A866DEE2" w:tentative="1">
      <w:start w:val="1"/>
      <w:numFmt w:val="lowerLetter"/>
      <w:lvlText w:val="%8."/>
      <w:lvlJc w:val="left"/>
      <w:pPr>
        <w:tabs>
          <w:tab w:val="num" w:pos="5760"/>
        </w:tabs>
        <w:ind w:left="5760" w:hanging="360"/>
      </w:pPr>
    </w:lvl>
    <w:lvl w:ilvl="8" w:tplc="2A008CEE" w:tentative="1">
      <w:start w:val="1"/>
      <w:numFmt w:val="lowerRoman"/>
      <w:lvlText w:val="%9."/>
      <w:lvlJc w:val="right"/>
      <w:pPr>
        <w:tabs>
          <w:tab w:val="num" w:pos="6480"/>
        </w:tabs>
        <w:ind w:left="6480" w:hanging="180"/>
      </w:pPr>
    </w:lvl>
  </w:abstractNum>
  <w:abstractNum w:abstractNumId="21" w15:restartNumberingAfterBreak="0">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3"/>
  </w:num>
  <w:num w:numId="4">
    <w:abstractNumId w:val="15"/>
  </w:num>
  <w:num w:numId="5">
    <w:abstractNumId w:val="13"/>
  </w:num>
  <w:num w:numId="6">
    <w:abstractNumId w:val="16"/>
  </w:num>
  <w:num w:numId="7">
    <w:abstractNumId w:val="7"/>
  </w:num>
  <w:num w:numId="8">
    <w:abstractNumId w:val="9"/>
  </w:num>
  <w:num w:numId="9">
    <w:abstractNumId w:val="6"/>
  </w:num>
  <w:num w:numId="10">
    <w:abstractNumId w:val="8"/>
  </w:num>
  <w:num w:numId="11">
    <w:abstractNumId w:val="17"/>
  </w:num>
  <w:num w:numId="12">
    <w:abstractNumId w:val="5"/>
  </w:num>
  <w:num w:numId="13">
    <w:abstractNumId w:val="20"/>
  </w:num>
  <w:num w:numId="14">
    <w:abstractNumId w:val="12"/>
  </w:num>
  <w:num w:numId="15">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5"/>
    </w:lvlOverride>
    <w:lvlOverride w:ilvl="1">
      <w:startOverride w:val="5"/>
    </w:lvlOverride>
    <w:lvlOverride w:ilvl="2">
      <w:startOverride w:val="1"/>
    </w:lvlOverride>
  </w:num>
  <w:num w:numId="17">
    <w:abstractNumId w:val="10"/>
  </w:num>
  <w:num w:numId="18">
    <w:abstractNumId w:val="1"/>
  </w:num>
  <w:num w:numId="19">
    <w:abstractNumId w:val="0"/>
  </w:num>
  <w:num w:numId="20">
    <w:abstractNumId w:val="4"/>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num>
  <w:num w:numId="24">
    <w:abstractNumId w:val="6"/>
  </w:num>
  <w:num w:numId="25">
    <w:abstractNumId w:val="2"/>
  </w:num>
  <w:num w:numId="26">
    <w:abstractNumId w:val="11"/>
  </w:num>
  <w:num w:numId="27">
    <w:abstractNumId w:val="14"/>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inWang MediaTek">
    <w15:presenceInfo w15:providerId="AD" w15:userId="S::XinWang.MediaTek@mediatek.com::e6adfa1e-0e47-4606-9448-664fff7bd758"/>
  </w15:person>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1C67"/>
    <w:rsid w:val="00073477"/>
    <w:rsid w:val="00083A7B"/>
    <w:rsid w:val="000968DA"/>
    <w:rsid w:val="000C78E6"/>
    <w:rsid w:val="00106EAF"/>
    <w:rsid w:val="001215D8"/>
    <w:rsid w:val="00125984"/>
    <w:rsid w:val="001670CD"/>
    <w:rsid w:val="0017051E"/>
    <w:rsid w:val="0018563E"/>
    <w:rsid w:val="00195FF0"/>
    <w:rsid w:val="00196997"/>
    <w:rsid w:val="001C6028"/>
    <w:rsid w:val="001E18A9"/>
    <w:rsid w:val="001E18AC"/>
    <w:rsid w:val="00207CDB"/>
    <w:rsid w:val="0021592F"/>
    <w:rsid w:val="00227F5F"/>
    <w:rsid w:val="00263789"/>
    <w:rsid w:val="00277AB3"/>
    <w:rsid w:val="002B0921"/>
    <w:rsid w:val="002F289A"/>
    <w:rsid w:val="00321814"/>
    <w:rsid w:val="003226C8"/>
    <w:rsid w:val="00326F41"/>
    <w:rsid w:val="00344165"/>
    <w:rsid w:val="00385C5D"/>
    <w:rsid w:val="003975BD"/>
    <w:rsid w:val="003A1657"/>
    <w:rsid w:val="003B0FC6"/>
    <w:rsid w:val="003E6299"/>
    <w:rsid w:val="003F7278"/>
    <w:rsid w:val="00441D74"/>
    <w:rsid w:val="004475E7"/>
    <w:rsid w:val="00476255"/>
    <w:rsid w:val="004804CD"/>
    <w:rsid w:val="00483DE1"/>
    <w:rsid w:val="00484FE3"/>
    <w:rsid w:val="004A42A7"/>
    <w:rsid w:val="004C352E"/>
    <w:rsid w:val="004E1EFE"/>
    <w:rsid w:val="004E45B6"/>
    <w:rsid w:val="004F5473"/>
    <w:rsid w:val="005078D7"/>
    <w:rsid w:val="00540DEA"/>
    <w:rsid w:val="005612C2"/>
    <w:rsid w:val="005C2A51"/>
    <w:rsid w:val="005E6013"/>
    <w:rsid w:val="006016CC"/>
    <w:rsid w:val="00622C6C"/>
    <w:rsid w:val="0063127E"/>
    <w:rsid w:val="00632DA3"/>
    <w:rsid w:val="00635C0D"/>
    <w:rsid w:val="00651912"/>
    <w:rsid w:val="00670CB8"/>
    <w:rsid w:val="006A22FB"/>
    <w:rsid w:val="006B2469"/>
    <w:rsid w:val="006E1E54"/>
    <w:rsid w:val="00713430"/>
    <w:rsid w:val="00713787"/>
    <w:rsid w:val="0072376F"/>
    <w:rsid w:val="00725E45"/>
    <w:rsid w:val="0076216A"/>
    <w:rsid w:val="007D432A"/>
    <w:rsid w:val="007F537F"/>
    <w:rsid w:val="00804D88"/>
    <w:rsid w:val="00805670"/>
    <w:rsid w:val="00827100"/>
    <w:rsid w:val="00863CE1"/>
    <w:rsid w:val="008649EF"/>
    <w:rsid w:val="00881CCB"/>
    <w:rsid w:val="008D01AC"/>
    <w:rsid w:val="008E4394"/>
    <w:rsid w:val="008E7795"/>
    <w:rsid w:val="008F6368"/>
    <w:rsid w:val="00931D2F"/>
    <w:rsid w:val="00954B0D"/>
    <w:rsid w:val="009636E0"/>
    <w:rsid w:val="00980E7B"/>
    <w:rsid w:val="009B09C2"/>
    <w:rsid w:val="009C464E"/>
    <w:rsid w:val="009C5AAC"/>
    <w:rsid w:val="009D5D9F"/>
    <w:rsid w:val="009E784A"/>
    <w:rsid w:val="00A070BB"/>
    <w:rsid w:val="00A145FF"/>
    <w:rsid w:val="00A421B8"/>
    <w:rsid w:val="00AD05FB"/>
    <w:rsid w:val="00AD53D7"/>
    <w:rsid w:val="00AE0A69"/>
    <w:rsid w:val="00B07266"/>
    <w:rsid w:val="00B10D58"/>
    <w:rsid w:val="00B145C6"/>
    <w:rsid w:val="00B21DCE"/>
    <w:rsid w:val="00B24CCE"/>
    <w:rsid w:val="00B33474"/>
    <w:rsid w:val="00B52288"/>
    <w:rsid w:val="00B56A3C"/>
    <w:rsid w:val="00B62642"/>
    <w:rsid w:val="00BA60FC"/>
    <w:rsid w:val="00BC1590"/>
    <w:rsid w:val="00BE6C8D"/>
    <w:rsid w:val="00C6148F"/>
    <w:rsid w:val="00C955C7"/>
    <w:rsid w:val="00C979F2"/>
    <w:rsid w:val="00CB798F"/>
    <w:rsid w:val="00CD36BE"/>
    <w:rsid w:val="00CF1629"/>
    <w:rsid w:val="00D437AA"/>
    <w:rsid w:val="00D709E9"/>
    <w:rsid w:val="00DD51EC"/>
    <w:rsid w:val="00DE6F2A"/>
    <w:rsid w:val="00E27CCF"/>
    <w:rsid w:val="00E320F0"/>
    <w:rsid w:val="00E455A2"/>
    <w:rsid w:val="00E565AB"/>
    <w:rsid w:val="00E843CE"/>
    <w:rsid w:val="00E91AD9"/>
    <w:rsid w:val="00E94DB3"/>
    <w:rsid w:val="00E9507F"/>
    <w:rsid w:val="00E965CC"/>
    <w:rsid w:val="00EA12EF"/>
    <w:rsid w:val="00EC78C9"/>
    <w:rsid w:val="00EF2D59"/>
    <w:rsid w:val="00F03F9B"/>
    <w:rsid w:val="00F07A57"/>
    <w:rsid w:val="00F1303F"/>
    <w:rsid w:val="00F419DA"/>
    <w:rsid w:val="00F53C36"/>
    <w:rsid w:val="00F73309"/>
    <w:rsid w:val="00FB3160"/>
    <w:rsid w:val="00FC72D6"/>
    <w:rsid w:val="00FE5DE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46BB6D27-6A0C-9F44-A624-22218F239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0BB"/>
    <w:pPr>
      <w:widowControl/>
      <w:autoSpaceDE/>
      <w:autoSpaceDN/>
      <w:spacing w:before="120" w:after="120"/>
      <w:jc w:val="both"/>
    </w:pPr>
    <w:rPr>
      <w:rFonts w:ascii="Times New Roman" w:eastAsia="MS Mincho" w:hAnsi="Times New Roman" w:cs="Times New Roman"/>
      <w:sz w:val="24"/>
      <w:szCs w:val="24"/>
    </w:rPr>
  </w:style>
  <w:style w:type="paragraph" w:styleId="Heading1">
    <w:name w:val="heading 1"/>
    <w:basedOn w:val="Normal"/>
    <w:next w:val="Normal"/>
    <w:link w:val="Heading1Char"/>
    <w:uiPriority w:val="9"/>
    <w:qFormat/>
    <w:rsid w:val="00A070BB"/>
    <w:pPr>
      <w:keepNext/>
      <w:numPr>
        <w:numId w:val="9"/>
      </w:numPr>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qFormat/>
    <w:rsid w:val="00A070BB"/>
    <w:pPr>
      <w:keepNext/>
      <w:numPr>
        <w:ilvl w:val="1"/>
        <w:numId w:val="9"/>
      </w:numPr>
      <w:spacing w:before="240" w:after="60"/>
      <w:outlineLvl w:val="1"/>
    </w:pPr>
    <w:rPr>
      <w:rFonts w:asciiTheme="minorHAnsi" w:eastAsia="Times New Roman" w:hAnsiTheme="minorHAnsi"/>
      <w:b/>
      <w:bCs/>
      <w:iCs/>
      <w:sz w:val="28"/>
      <w:szCs w:val="28"/>
    </w:rPr>
  </w:style>
  <w:style w:type="paragraph" w:styleId="Heading3">
    <w:name w:val="heading 3"/>
    <w:basedOn w:val="Normal"/>
    <w:next w:val="Normal"/>
    <w:link w:val="Heading3Char"/>
    <w:uiPriority w:val="9"/>
    <w:qFormat/>
    <w:rsid w:val="00A070BB"/>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9"/>
    <w:qFormat/>
    <w:rsid w:val="00A070BB"/>
    <w:pPr>
      <w:keepNext/>
      <w:numPr>
        <w:ilvl w:val="3"/>
        <w:numId w:val="9"/>
      </w:numPr>
      <w:spacing w:before="240" w:after="60"/>
      <w:outlineLvl w:val="3"/>
    </w:pPr>
    <w:rPr>
      <w:rFonts w:asciiTheme="minorHAnsi" w:eastAsia="Times New Roman" w:hAnsiTheme="minorHAnsi"/>
      <w:b/>
      <w:bCs/>
      <w:sz w:val="28"/>
      <w:szCs w:val="28"/>
    </w:rPr>
  </w:style>
  <w:style w:type="paragraph" w:styleId="Heading5">
    <w:name w:val="heading 5"/>
    <w:basedOn w:val="Normal"/>
    <w:next w:val="Normal"/>
    <w:link w:val="Heading5Char"/>
    <w:uiPriority w:val="9"/>
    <w:qFormat/>
    <w:rsid w:val="00A070BB"/>
    <w:pPr>
      <w:numPr>
        <w:ilvl w:val="4"/>
        <w:numId w:val="9"/>
      </w:numPr>
      <w:spacing w:before="240" w:after="60"/>
      <w:outlineLvl w:val="4"/>
    </w:pPr>
    <w:rPr>
      <w:rFonts w:asciiTheme="minorHAnsi" w:eastAsia="Times New Roman" w:hAnsiTheme="minorHAnsi"/>
      <w:b/>
      <w:bCs/>
      <w:iCs/>
      <w:szCs w:val="26"/>
    </w:rPr>
  </w:style>
  <w:style w:type="paragraph" w:styleId="Heading6">
    <w:name w:val="heading 6"/>
    <w:basedOn w:val="Normal"/>
    <w:next w:val="Normal"/>
    <w:link w:val="Heading6Char"/>
    <w:uiPriority w:val="9"/>
    <w:semiHidden/>
    <w:unhideWhenUsed/>
    <w:qFormat/>
    <w:rsid w:val="008F6368"/>
    <w:pPr>
      <w:keepNext/>
      <w:keepLines/>
      <w:widowControl w:val="0"/>
      <w:autoSpaceDE w:val="0"/>
      <w:autoSpaceDN w:val="0"/>
      <w:spacing w:before="40" w:after="0"/>
      <w:ind w:left="1152" w:hanging="1152"/>
      <w:jc w:val="left"/>
      <w:outlineLvl w:val="5"/>
    </w:pPr>
    <w:rPr>
      <w:rFonts w:asciiTheme="majorHAnsi" w:eastAsiaTheme="majorEastAsia" w:hAnsiTheme="majorHAnsi" w:cstheme="majorBidi"/>
      <w:color w:val="243F60" w:themeColor="accent1" w:themeShade="7F"/>
      <w:sz w:val="22"/>
      <w:szCs w:val="22"/>
    </w:rPr>
  </w:style>
  <w:style w:type="paragraph" w:styleId="Heading7">
    <w:name w:val="heading 7"/>
    <w:basedOn w:val="Normal"/>
    <w:next w:val="Normal"/>
    <w:link w:val="Heading7Char"/>
    <w:uiPriority w:val="9"/>
    <w:semiHidden/>
    <w:unhideWhenUsed/>
    <w:qFormat/>
    <w:rsid w:val="008F6368"/>
    <w:pPr>
      <w:keepNext/>
      <w:keepLines/>
      <w:widowControl w:val="0"/>
      <w:autoSpaceDE w:val="0"/>
      <w:autoSpaceDN w:val="0"/>
      <w:spacing w:before="40" w:after="0"/>
      <w:ind w:left="1296" w:hanging="1296"/>
      <w:jc w:val="left"/>
      <w:outlineLvl w:val="6"/>
    </w:pPr>
    <w:rPr>
      <w:rFonts w:asciiTheme="majorHAnsi" w:eastAsiaTheme="majorEastAsia" w:hAnsiTheme="majorHAnsi" w:cstheme="majorBidi"/>
      <w:i/>
      <w:iCs/>
      <w:color w:val="243F60" w:themeColor="accent1" w:themeShade="7F"/>
      <w:sz w:val="22"/>
      <w:szCs w:val="22"/>
    </w:rPr>
  </w:style>
  <w:style w:type="paragraph" w:styleId="Heading8">
    <w:name w:val="heading 8"/>
    <w:basedOn w:val="Normal"/>
    <w:next w:val="Normal"/>
    <w:link w:val="Heading8Char"/>
    <w:uiPriority w:val="9"/>
    <w:semiHidden/>
    <w:unhideWhenUsed/>
    <w:qFormat/>
    <w:rsid w:val="008F6368"/>
    <w:pPr>
      <w:keepNext/>
      <w:keepLines/>
      <w:widowControl w:val="0"/>
      <w:autoSpaceDE w:val="0"/>
      <w:autoSpaceDN w:val="0"/>
      <w:spacing w:before="40" w:after="0"/>
      <w:ind w:left="1440" w:hanging="1440"/>
      <w:jc w:val="left"/>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F6368"/>
    <w:pPr>
      <w:keepNext/>
      <w:keepLines/>
      <w:widowControl w:val="0"/>
      <w:autoSpaceDE w:val="0"/>
      <w:autoSpaceDN w:val="0"/>
      <w:spacing w:before="40" w:after="0"/>
      <w:ind w:left="1584" w:hanging="1584"/>
      <w:jc w:val="left"/>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paragraph" w:customStyle="1" w:styleId="code">
    <w:name w:val="code"/>
    <w:basedOn w:val="Normal"/>
    <w:next w:val="Normal"/>
    <w:link w:val="codeZchn"/>
    <w:autoRedefine/>
    <w:qFormat/>
    <w:rsid w:val="005E6013"/>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pPr>
    <w:rPr>
      <w:rFonts w:ascii="Courier" w:hAnsi="Courier"/>
      <w:noProof/>
      <w:sz w:val="20"/>
      <w:szCs w:val="22"/>
      <w:lang w:val="en-GB"/>
    </w:rPr>
  </w:style>
  <w:style w:type="character" w:customStyle="1" w:styleId="codeZchn">
    <w:name w:val="code Zchn"/>
    <w:link w:val="code"/>
    <w:rsid w:val="005E6013"/>
    <w:rPr>
      <w:rFonts w:ascii="Courier" w:eastAsia="MS Mincho" w:hAnsi="Courier" w:cs="Times New Roman"/>
      <w:noProof/>
      <w:sz w:val="20"/>
      <w:lang w:val="en-GB"/>
    </w:rPr>
  </w:style>
  <w:style w:type="character" w:customStyle="1" w:styleId="ListParagraphChar">
    <w:name w:val="List Paragraph Char"/>
    <w:link w:val="ListParagraph"/>
    <w:uiPriority w:val="34"/>
    <w:qFormat/>
    <w:rsid w:val="00FB3160"/>
    <w:rPr>
      <w:rFonts w:ascii="Arial" w:eastAsia="Arial" w:hAnsi="Arial" w:cs="Arial"/>
    </w:rPr>
  </w:style>
  <w:style w:type="paragraph" w:styleId="TOCHeading">
    <w:name w:val="TOC Heading"/>
    <w:basedOn w:val="Heading1"/>
    <w:next w:val="Normal"/>
    <w:uiPriority w:val="39"/>
    <w:unhideWhenUsed/>
    <w:qFormat/>
    <w:rsid w:val="00FB3160"/>
    <w:pPr>
      <w:keepLines/>
      <w:spacing w:line="259" w:lineRule="auto"/>
      <w:ind w:left="0"/>
      <w:outlineLvl w:val="9"/>
    </w:pPr>
    <w:rPr>
      <w:rFonts w:asciiTheme="majorHAnsi" w:eastAsiaTheme="majorEastAsia" w:hAnsiTheme="majorHAnsi" w:cstheme="majorBidi"/>
      <w:b w:val="0"/>
      <w:bCs w:val="0"/>
      <w:color w:val="365F91" w:themeColor="accent1" w:themeShade="BF"/>
      <w:sz w:val="32"/>
    </w:rPr>
  </w:style>
  <w:style w:type="paragraph" w:styleId="TOC1">
    <w:name w:val="toc 1"/>
    <w:basedOn w:val="Normal"/>
    <w:next w:val="Normal"/>
    <w:autoRedefine/>
    <w:uiPriority w:val="39"/>
    <w:unhideWhenUsed/>
    <w:rsid w:val="00827100"/>
    <w:pPr>
      <w:tabs>
        <w:tab w:val="left" w:pos="480"/>
        <w:tab w:val="right" w:leader="dot" w:pos="9010"/>
      </w:tabs>
      <w:spacing w:after="0"/>
      <w:jc w:val="left"/>
    </w:pPr>
    <w:rPr>
      <w:rFonts w:asciiTheme="minorHAnsi" w:hAnsiTheme="minorHAnsi" w:cstheme="minorHAnsi"/>
      <w:b/>
      <w:bCs/>
      <w:i/>
      <w:iCs/>
    </w:rPr>
  </w:style>
  <w:style w:type="character" w:styleId="CommentReference">
    <w:name w:val="annotation reference"/>
    <w:basedOn w:val="DefaultParagraphFont"/>
    <w:uiPriority w:val="99"/>
    <w:semiHidden/>
    <w:unhideWhenUsed/>
    <w:rsid w:val="00FB3160"/>
    <w:rPr>
      <w:sz w:val="16"/>
      <w:szCs w:val="16"/>
    </w:rPr>
  </w:style>
  <w:style w:type="paragraph" w:styleId="CommentText">
    <w:name w:val="annotation text"/>
    <w:basedOn w:val="Normal"/>
    <w:link w:val="CommentTextChar"/>
    <w:uiPriority w:val="99"/>
    <w:semiHidden/>
    <w:unhideWhenUsed/>
    <w:rsid w:val="00FB3160"/>
    <w:rPr>
      <w:sz w:val="20"/>
      <w:szCs w:val="20"/>
    </w:rPr>
  </w:style>
  <w:style w:type="character" w:customStyle="1" w:styleId="CommentTextChar">
    <w:name w:val="Comment Text Char"/>
    <w:basedOn w:val="DefaultParagraphFont"/>
    <w:link w:val="CommentText"/>
    <w:uiPriority w:val="99"/>
    <w:semiHidden/>
    <w:rsid w:val="00FB3160"/>
    <w:rPr>
      <w:rFonts w:ascii="Arial" w:eastAsia="Arial" w:hAnsi="Arial" w:cs="Arial"/>
      <w:sz w:val="20"/>
      <w:szCs w:val="20"/>
    </w:rPr>
  </w:style>
  <w:style w:type="character" w:customStyle="1" w:styleId="codeChar">
    <w:name w:val="code Char"/>
    <w:qFormat/>
    <w:rsid w:val="00FB3160"/>
    <w:rPr>
      <w:rFonts w:ascii="Courier New" w:hAnsi="Courier New"/>
      <w:sz w:val="20"/>
      <w:lang w:val="en-GB" w:eastAsia="ja-JP" w:bidi="ar-SA"/>
    </w:rPr>
  </w:style>
  <w:style w:type="paragraph" w:customStyle="1" w:styleId="Note1">
    <w:name w:val="Note 1"/>
    <w:basedOn w:val="Normal"/>
    <w:link w:val="Note1Char"/>
    <w:qFormat/>
    <w:rsid w:val="00FB3160"/>
    <w:pPr>
      <w:overflowPunct w:val="0"/>
      <w:adjustRightInd w:val="0"/>
      <w:spacing w:line="199" w:lineRule="exact"/>
      <w:ind w:left="284"/>
      <w:textAlignment w:val="baseline"/>
    </w:pPr>
    <w:rPr>
      <w:rFonts w:eastAsia="Times New Roman"/>
      <w:sz w:val="18"/>
      <w:szCs w:val="18"/>
      <w:lang w:val="en-GB"/>
    </w:rPr>
  </w:style>
  <w:style w:type="character" w:customStyle="1" w:styleId="Note1Char">
    <w:name w:val="Note 1 Char"/>
    <w:link w:val="Note1"/>
    <w:locked/>
    <w:rsid w:val="00FB3160"/>
    <w:rPr>
      <w:rFonts w:ascii="Times New Roman" w:eastAsia="Times New Roman" w:hAnsi="Times New Roman" w:cs="Times New Roman"/>
      <w:sz w:val="18"/>
      <w:szCs w:val="18"/>
      <w:lang w:val="en-GB"/>
    </w:rPr>
  </w:style>
  <w:style w:type="character" w:customStyle="1" w:styleId="Heading2Char">
    <w:name w:val="Heading 2 Char"/>
    <w:link w:val="Heading2"/>
    <w:uiPriority w:val="9"/>
    <w:rsid w:val="00A070BB"/>
    <w:rPr>
      <w:rFonts w:eastAsia="Times New Roman" w:cs="Times New Roman"/>
      <w:b/>
      <w:bCs/>
      <w:iCs/>
      <w:sz w:val="28"/>
      <w:szCs w:val="28"/>
    </w:rPr>
  </w:style>
  <w:style w:type="paragraph" w:styleId="CommentSubject">
    <w:name w:val="annotation subject"/>
    <w:basedOn w:val="CommentText"/>
    <w:next w:val="CommentText"/>
    <w:link w:val="CommentSubjectChar"/>
    <w:uiPriority w:val="99"/>
    <w:semiHidden/>
    <w:unhideWhenUsed/>
    <w:rsid w:val="00B21DCE"/>
    <w:rPr>
      <w:b/>
      <w:bCs/>
    </w:rPr>
  </w:style>
  <w:style w:type="character" w:customStyle="1" w:styleId="CommentSubjectChar">
    <w:name w:val="Comment Subject Char"/>
    <w:basedOn w:val="CommentTextChar"/>
    <w:link w:val="CommentSubject"/>
    <w:uiPriority w:val="99"/>
    <w:semiHidden/>
    <w:rsid w:val="00B21DCE"/>
    <w:rPr>
      <w:rFonts w:ascii="Arial" w:eastAsia="Arial" w:hAnsi="Arial" w:cs="Arial"/>
      <w:b/>
      <w:bCs/>
      <w:sz w:val="20"/>
      <w:szCs w:val="20"/>
    </w:rPr>
  </w:style>
  <w:style w:type="paragraph" w:styleId="TOC2">
    <w:name w:val="toc 2"/>
    <w:basedOn w:val="Normal"/>
    <w:next w:val="Normal"/>
    <w:autoRedefine/>
    <w:uiPriority w:val="39"/>
    <w:unhideWhenUsed/>
    <w:rsid w:val="007D432A"/>
    <w:pPr>
      <w:spacing w:after="0"/>
      <w:ind w:left="240"/>
      <w:jc w:val="left"/>
    </w:pPr>
    <w:rPr>
      <w:rFonts w:asciiTheme="minorHAnsi" w:hAnsiTheme="minorHAnsi" w:cstheme="minorHAnsi"/>
      <w:b/>
      <w:bCs/>
      <w:sz w:val="22"/>
      <w:szCs w:val="22"/>
    </w:rPr>
  </w:style>
  <w:style w:type="paragraph" w:styleId="TOC3">
    <w:name w:val="toc 3"/>
    <w:basedOn w:val="Normal"/>
    <w:next w:val="Normal"/>
    <w:autoRedefine/>
    <w:uiPriority w:val="39"/>
    <w:unhideWhenUsed/>
    <w:rsid w:val="007D432A"/>
    <w:pPr>
      <w:spacing w:before="0" w:after="0"/>
      <w:ind w:left="480"/>
      <w:jc w:val="left"/>
    </w:pPr>
    <w:rPr>
      <w:rFonts w:asciiTheme="minorHAnsi" w:hAnsiTheme="minorHAnsi" w:cstheme="minorHAnsi"/>
      <w:sz w:val="20"/>
      <w:szCs w:val="20"/>
    </w:rPr>
  </w:style>
  <w:style w:type="paragraph" w:styleId="Revision">
    <w:name w:val="Revision"/>
    <w:hidden/>
    <w:uiPriority w:val="99"/>
    <w:semiHidden/>
    <w:rsid w:val="00E94DB3"/>
    <w:pPr>
      <w:widowControl/>
      <w:autoSpaceDE/>
      <w:autoSpaceDN/>
    </w:pPr>
    <w:rPr>
      <w:rFonts w:ascii="Arial" w:eastAsia="Arial" w:hAnsi="Arial" w:cs="Arial"/>
    </w:rPr>
  </w:style>
  <w:style w:type="character" w:customStyle="1" w:styleId="Heading1Char">
    <w:name w:val="Heading 1 Char"/>
    <w:link w:val="Heading1"/>
    <w:uiPriority w:val="9"/>
    <w:rsid w:val="00A070BB"/>
    <w:rPr>
      <w:rFonts w:ascii="Times New Roman" w:eastAsia="Times New Roman" w:hAnsi="Times New Roman" w:cs="Times New Roman"/>
      <w:b/>
      <w:bCs/>
      <w:kern w:val="32"/>
      <w:sz w:val="28"/>
      <w:szCs w:val="32"/>
    </w:rPr>
  </w:style>
  <w:style w:type="character" w:customStyle="1" w:styleId="Heading3Char">
    <w:name w:val="Heading 3 Char"/>
    <w:link w:val="Heading3"/>
    <w:uiPriority w:val="9"/>
    <w:rsid w:val="00A070BB"/>
    <w:rPr>
      <w:rFonts w:ascii="Times New Roman" w:eastAsia="Times New Roman" w:hAnsi="Times New Roman" w:cs="Times New Roman"/>
      <w:b/>
      <w:bCs/>
      <w:sz w:val="28"/>
      <w:szCs w:val="26"/>
    </w:rPr>
  </w:style>
  <w:style w:type="character" w:customStyle="1" w:styleId="Heading4Char">
    <w:name w:val="Heading 4 Char"/>
    <w:link w:val="Heading4"/>
    <w:uiPriority w:val="9"/>
    <w:rsid w:val="00A070BB"/>
    <w:rPr>
      <w:rFonts w:eastAsia="Times New Roman" w:cs="Times New Roman"/>
      <w:b/>
      <w:bCs/>
      <w:sz w:val="28"/>
      <w:szCs w:val="28"/>
    </w:rPr>
  </w:style>
  <w:style w:type="character" w:customStyle="1" w:styleId="Heading5Char">
    <w:name w:val="Heading 5 Char"/>
    <w:link w:val="Heading5"/>
    <w:uiPriority w:val="9"/>
    <w:rsid w:val="00A070BB"/>
    <w:rPr>
      <w:rFonts w:eastAsia="Times New Roman" w:cs="Times New Roman"/>
      <w:b/>
      <w:bCs/>
      <w:iCs/>
      <w:sz w:val="24"/>
      <w:szCs w:val="26"/>
    </w:rPr>
  </w:style>
  <w:style w:type="paragraph" w:styleId="NoSpacing">
    <w:name w:val="No Spacing"/>
    <w:uiPriority w:val="1"/>
    <w:qFormat/>
    <w:rsid w:val="00A070BB"/>
    <w:pPr>
      <w:widowControl/>
      <w:autoSpaceDE/>
      <w:autoSpaceDN/>
      <w:jc w:val="both"/>
    </w:pPr>
    <w:rPr>
      <w:rFonts w:ascii="Times New Roman" w:eastAsia="MS Mincho" w:hAnsi="Times New Roman" w:cs="Times New Roman"/>
      <w:sz w:val="24"/>
      <w:szCs w:val="24"/>
    </w:rPr>
  </w:style>
  <w:style w:type="paragraph" w:styleId="TOC4">
    <w:name w:val="toc 4"/>
    <w:basedOn w:val="Normal"/>
    <w:next w:val="Normal"/>
    <w:autoRedefine/>
    <w:uiPriority w:val="39"/>
    <w:unhideWhenUsed/>
    <w:rsid w:val="00207CDB"/>
    <w:pPr>
      <w:spacing w:before="0" w:after="0"/>
      <w:ind w:left="72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207CDB"/>
    <w:pPr>
      <w:spacing w:before="0"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207CDB"/>
    <w:pPr>
      <w:spacing w:before="0"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207CDB"/>
    <w:pPr>
      <w:spacing w:before="0"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207CDB"/>
    <w:pPr>
      <w:spacing w:before="0"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207CDB"/>
    <w:pPr>
      <w:spacing w:before="0" w:after="0"/>
      <w:ind w:left="1920"/>
      <w:jc w:val="left"/>
    </w:pPr>
    <w:rPr>
      <w:rFonts w:asciiTheme="minorHAnsi" w:hAnsiTheme="minorHAnsi" w:cstheme="minorHAnsi"/>
      <w:sz w:val="20"/>
      <w:szCs w:val="20"/>
    </w:rPr>
  </w:style>
  <w:style w:type="paragraph" w:customStyle="1" w:styleId="fields">
    <w:name w:val="fields"/>
    <w:basedOn w:val="Normal"/>
    <w:link w:val="fieldsZchn"/>
    <w:qFormat/>
    <w:rsid w:val="00F1303F"/>
    <w:pPr>
      <w:tabs>
        <w:tab w:val="left" w:pos="403"/>
        <w:tab w:val="left" w:pos="8010"/>
      </w:tabs>
      <w:spacing w:after="0"/>
      <w:ind w:left="720" w:hanging="360"/>
    </w:pPr>
    <w:rPr>
      <w:rFonts w:eastAsia="Batang"/>
      <w:sz w:val="22"/>
      <w:lang w:val="en-GB" w:eastAsia="ko-KR"/>
    </w:rPr>
  </w:style>
  <w:style w:type="character" w:customStyle="1" w:styleId="Heading6Char">
    <w:name w:val="Heading 6 Char"/>
    <w:basedOn w:val="DefaultParagraphFont"/>
    <w:link w:val="Heading6"/>
    <w:uiPriority w:val="9"/>
    <w:semiHidden/>
    <w:rsid w:val="008F636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8F636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8F636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F6368"/>
    <w:rPr>
      <w:rFonts w:asciiTheme="majorHAnsi" w:eastAsiaTheme="majorEastAsia" w:hAnsiTheme="majorHAnsi" w:cstheme="majorBidi"/>
      <w:i/>
      <w:iCs/>
      <w:color w:val="272727" w:themeColor="text1" w:themeTint="D8"/>
      <w:sz w:val="21"/>
      <w:szCs w:val="21"/>
    </w:rPr>
  </w:style>
  <w:style w:type="numbering" w:customStyle="1" w:styleId="NoList1">
    <w:name w:val="No List1"/>
    <w:next w:val="NoList"/>
    <w:uiPriority w:val="99"/>
    <w:semiHidden/>
    <w:unhideWhenUsed/>
    <w:rsid w:val="008F6368"/>
  </w:style>
  <w:style w:type="table" w:customStyle="1" w:styleId="TableNormal11">
    <w:name w:val="Table Normal11"/>
    <w:uiPriority w:val="2"/>
    <w:semiHidden/>
    <w:unhideWhenUsed/>
    <w:qFormat/>
    <w:rsid w:val="008F6368"/>
    <w:tblPr>
      <w:tblInd w:w="0" w:type="dxa"/>
      <w:tblCellMar>
        <w:top w:w="0" w:type="dxa"/>
        <w:left w:w="0" w:type="dxa"/>
        <w:bottom w:w="0" w:type="dxa"/>
        <w:right w:w="0" w:type="dxa"/>
      </w:tblCellMar>
    </w:tblPr>
  </w:style>
  <w:style w:type="character" w:customStyle="1" w:styleId="UnresolvedMention1">
    <w:name w:val="Unresolved Mention1"/>
    <w:basedOn w:val="DefaultParagraphFont"/>
    <w:uiPriority w:val="99"/>
    <w:semiHidden/>
    <w:unhideWhenUsed/>
    <w:rsid w:val="008F6368"/>
    <w:rPr>
      <w:color w:val="605E5C"/>
      <w:shd w:val="clear" w:color="auto" w:fill="E1DFDD"/>
    </w:rPr>
  </w:style>
  <w:style w:type="paragraph" w:customStyle="1" w:styleId="BiblioReference">
    <w:name w:val="Biblio Reference"/>
    <w:basedOn w:val="Normal"/>
    <w:link w:val="BiblioReferenceChar"/>
    <w:qFormat/>
    <w:rsid w:val="008F6368"/>
    <w:pPr>
      <w:numPr>
        <w:numId w:val="10"/>
      </w:numPr>
      <w:tabs>
        <w:tab w:val="left" w:pos="284"/>
      </w:tabs>
      <w:spacing w:before="0" w:after="0"/>
    </w:pPr>
  </w:style>
  <w:style w:type="character" w:customStyle="1" w:styleId="BiblioReferenceChar">
    <w:name w:val="Biblio Reference Char"/>
    <w:basedOn w:val="DefaultParagraphFont"/>
    <w:link w:val="BiblioReference"/>
    <w:rsid w:val="008F6368"/>
    <w:rPr>
      <w:rFonts w:ascii="Times New Roman" w:eastAsia="MS Mincho" w:hAnsi="Times New Roman" w:cs="Times New Roman"/>
      <w:sz w:val="24"/>
      <w:szCs w:val="24"/>
    </w:rPr>
  </w:style>
  <w:style w:type="paragraph" w:customStyle="1" w:styleId="Termbody">
    <w:name w:val="Term body"/>
    <w:basedOn w:val="Normal"/>
    <w:link w:val="TermbodyChar"/>
    <w:qFormat/>
    <w:rsid w:val="008F6368"/>
    <w:pPr>
      <w:spacing w:before="0" w:after="160"/>
      <w:ind w:left="771"/>
      <w:jc w:val="left"/>
    </w:pPr>
    <w:rPr>
      <w:rFonts w:eastAsia="Times New Roman"/>
      <w:sz w:val="20"/>
      <w:szCs w:val="20"/>
      <w:lang w:val="en-GB"/>
    </w:rPr>
  </w:style>
  <w:style w:type="character" w:customStyle="1" w:styleId="TermbodyChar">
    <w:name w:val="Term body Char"/>
    <w:basedOn w:val="DefaultParagraphFont"/>
    <w:link w:val="Termbody"/>
    <w:rsid w:val="008F6368"/>
    <w:rPr>
      <w:rFonts w:ascii="Times New Roman" w:eastAsia="Times New Roman" w:hAnsi="Times New Roman" w:cs="Times New Roman"/>
      <w:sz w:val="20"/>
      <w:szCs w:val="20"/>
      <w:lang w:val="en-GB"/>
    </w:rPr>
  </w:style>
  <w:style w:type="paragraph" w:customStyle="1" w:styleId="Reference">
    <w:name w:val="Reference"/>
    <w:basedOn w:val="BodyText"/>
    <w:autoRedefine/>
    <w:qFormat/>
    <w:rsid w:val="008F6368"/>
    <w:pPr>
      <w:numPr>
        <w:numId w:val="13"/>
      </w:numPr>
      <w:overflowPunct w:val="0"/>
      <w:autoSpaceDE w:val="0"/>
      <w:autoSpaceDN w:val="0"/>
      <w:adjustRightInd w:val="0"/>
      <w:spacing w:before="240" w:after="0"/>
      <w:textAlignment w:val="baseline"/>
    </w:pPr>
    <w:rPr>
      <w:rFonts w:eastAsia="Times New Roman"/>
      <w:szCs w:val="20"/>
    </w:rPr>
  </w:style>
  <w:style w:type="character" w:customStyle="1" w:styleId="fieldsZchn">
    <w:name w:val="fields Zchn"/>
    <w:link w:val="fields"/>
    <w:rsid w:val="008F6368"/>
    <w:rPr>
      <w:rFonts w:ascii="Times New Roman" w:eastAsia="Batang" w:hAnsi="Times New Roman" w:cs="Times New Roman"/>
      <w:szCs w:val="24"/>
      <w:lang w:val="en-GB" w:eastAsia="ko-KR"/>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uiPriority w:val="35"/>
    <w:unhideWhenUsed/>
    <w:qFormat/>
    <w:rsid w:val="008F6368"/>
    <w:pPr>
      <w:tabs>
        <w:tab w:val="left" w:pos="403"/>
      </w:tabs>
      <w:spacing w:before="0" w:after="200" w:line="240" w:lineRule="atLeast"/>
    </w:pPr>
    <w:rPr>
      <w:rFonts w:ascii="Cambria" w:eastAsia="Times New Roman" w:hAnsi="Cambria"/>
      <w:i/>
      <w:iCs/>
      <w:color w:val="1F497D" w:themeColor="text2"/>
      <w:sz w:val="18"/>
      <w:szCs w:val="18"/>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uiPriority w:val="35"/>
    <w:locked/>
    <w:rsid w:val="008F6368"/>
    <w:rPr>
      <w:rFonts w:ascii="Cambria" w:eastAsia="Times New Roman" w:hAnsi="Cambria" w:cs="Times New Roman"/>
      <w:i/>
      <w:iCs/>
      <w:color w:val="1F497D" w:themeColor="text2"/>
      <w:sz w:val="18"/>
      <w:szCs w:val="18"/>
      <w:lang w:val="en-GB"/>
    </w:rPr>
  </w:style>
  <w:style w:type="character" w:styleId="HTMLCode">
    <w:name w:val="HTML Code"/>
    <w:basedOn w:val="DefaultParagraphFont"/>
    <w:uiPriority w:val="99"/>
    <w:semiHidden/>
    <w:unhideWhenUsed/>
    <w:rsid w:val="00713430"/>
    <w:rPr>
      <w:rFonts w:ascii="Courier New" w:eastAsia="Times New Roman" w:hAnsi="Courier New" w:cs="Courier New"/>
      <w:sz w:val="20"/>
      <w:szCs w:val="20"/>
    </w:rPr>
  </w:style>
  <w:style w:type="paragraph" w:customStyle="1" w:styleId="Codefixedfont">
    <w:name w:val="Code (fixed font)"/>
    <w:basedOn w:val="HTMLPreformatted"/>
    <w:next w:val="Normal"/>
    <w:rsid w:val="00A145FF"/>
    <w:pPr>
      <w:ind w:firstLine="709"/>
    </w:pPr>
    <w:rPr>
      <w:rFonts w:cs="Courier New"/>
      <w:noProof/>
    </w:rPr>
  </w:style>
  <w:style w:type="paragraph" w:styleId="HTMLPreformatted">
    <w:name w:val="HTML Preformatted"/>
    <w:basedOn w:val="Normal"/>
    <w:link w:val="HTMLPreformattedChar"/>
    <w:uiPriority w:val="99"/>
    <w:semiHidden/>
    <w:unhideWhenUsed/>
    <w:rsid w:val="00A145FF"/>
    <w:pPr>
      <w:spacing w:before="0"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145FF"/>
    <w:rPr>
      <w:rFonts w:ascii="Consolas" w:eastAsia="MS Mincho" w:hAnsi="Consolas" w:cs="Times New Roman"/>
      <w:sz w:val="20"/>
      <w:szCs w:val="20"/>
    </w:rPr>
  </w:style>
  <w:style w:type="paragraph" w:customStyle="1" w:styleId="Note">
    <w:name w:val="Note"/>
    <w:basedOn w:val="Normal"/>
    <w:link w:val="NoteZchn"/>
    <w:rsid w:val="00A145FF"/>
    <w:pPr>
      <w:tabs>
        <w:tab w:val="left" w:pos="1584"/>
      </w:tabs>
      <w:spacing w:before="0" w:after="240" w:line="220" w:lineRule="atLeast"/>
      <w:ind w:left="720" w:right="720"/>
    </w:pPr>
    <w:rPr>
      <w:rFonts w:ascii="Cambria" w:eastAsia="Calibri" w:hAnsi="Cambria"/>
      <w:sz w:val="20"/>
      <w:szCs w:val="22"/>
      <w:lang w:val="en-GB"/>
    </w:rPr>
  </w:style>
  <w:style w:type="paragraph" w:customStyle="1" w:styleId="a2">
    <w:name w:val="a2"/>
    <w:basedOn w:val="Normal"/>
    <w:next w:val="Normal"/>
    <w:rsid w:val="00A145FF"/>
    <w:pPr>
      <w:numPr>
        <w:ilvl w:val="1"/>
        <w:numId w:val="19"/>
      </w:numPr>
      <w:tabs>
        <w:tab w:val="left" w:pos="500"/>
        <w:tab w:val="left" w:pos="720"/>
      </w:tabs>
      <w:spacing w:before="270" w:after="240" w:line="270" w:lineRule="exact"/>
      <w:outlineLvl w:val="0"/>
    </w:pPr>
    <w:rPr>
      <w:rFonts w:ascii="Cambria" w:eastAsia="Calibri" w:hAnsi="Cambria"/>
      <w:b/>
      <w:sz w:val="28"/>
      <w:szCs w:val="22"/>
      <w:lang w:val="en-GB"/>
    </w:rPr>
  </w:style>
  <w:style w:type="paragraph" w:customStyle="1" w:styleId="a3">
    <w:name w:val="a3"/>
    <w:basedOn w:val="Normal"/>
    <w:next w:val="Normal"/>
    <w:rsid w:val="00A145FF"/>
    <w:pPr>
      <w:keepNext/>
      <w:numPr>
        <w:ilvl w:val="2"/>
        <w:numId w:val="19"/>
      </w:numPr>
      <w:tabs>
        <w:tab w:val="left" w:pos="640"/>
      </w:tabs>
      <w:spacing w:line="250" w:lineRule="exact"/>
      <w:outlineLvl w:val="0"/>
    </w:pPr>
    <w:rPr>
      <w:rFonts w:ascii="Cambria" w:eastAsia="Calibri" w:hAnsi="Cambria"/>
      <w:b/>
      <w:sz w:val="22"/>
      <w:szCs w:val="22"/>
      <w:lang w:val="en-GB"/>
    </w:rPr>
  </w:style>
  <w:style w:type="paragraph" w:customStyle="1" w:styleId="a4">
    <w:name w:val="a4"/>
    <w:basedOn w:val="Normal"/>
    <w:next w:val="Normal"/>
    <w:rsid w:val="00A145FF"/>
    <w:pPr>
      <w:keepNext/>
      <w:numPr>
        <w:ilvl w:val="3"/>
        <w:numId w:val="19"/>
      </w:numPr>
      <w:tabs>
        <w:tab w:val="left" w:pos="880"/>
      </w:tabs>
      <w:spacing w:before="0" w:after="240" w:line="240" w:lineRule="atLeast"/>
      <w:outlineLvl w:val="0"/>
    </w:pPr>
    <w:rPr>
      <w:rFonts w:ascii="Cambria" w:eastAsia="Calibri" w:hAnsi="Cambria"/>
      <w:b/>
      <w:bCs/>
      <w:iCs/>
      <w:sz w:val="22"/>
      <w:szCs w:val="22"/>
      <w:lang w:val="en-GB"/>
    </w:rPr>
  </w:style>
  <w:style w:type="paragraph" w:customStyle="1" w:styleId="a5">
    <w:name w:val="a5"/>
    <w:basedOn w:val="Normal"/>
    <w:next w:val="Normal"/>
    <w:rsid w:val="00A145FF"/>
    <w:pPr>
      <w:keepNext/>
      <w:numPr>
        <w:ilvl w:val="4"/>
        <w:numId w:val="19"/>
      </w:numPr>
      <w:tabs>
        <w:tab w:val="left" w:pos="1140"/>
        <w:tab w:val="left" w:pos="1360"/>
      </w:tabs>
      <w:spacing w:before="0" w:after="240" w:line="240" w:lineRule="atLeast"/>
      <w:outlineLvl w:val="0"/>
    </w:pPr>
    <w:rPr>
      <w:rFonts w:ascii="Cambria" w:eastAsia="Calibri" w:hAnsi="Cambria"/>
      <w:b/>
      <w:bCs/>
      <w:iCs/>
      <w:sz w:val="22"/>
      <w:szCs w:val="22"/>
      <w:lang w:val="en-GB"/>
    </w:rPr>
  </w:style>
  <w:style w:type="paragraph" w:customStyle="1" w:styleId="a6">
    <w:name w:val="a6"/>
    <w:basedOn w:val="Normal"/>
    <w:next w:val="Normal"/>
    <w:rsid w:val="00A145FF"/>
    <w:pPr>
      <w:numPr>
        <w:ilvl w:val="5"/>
        <w:numId w:val="19"/>
      </w:numPr>
      <w:tabs>
        <w:tab w:val="left" w:pos="1140"/>
        <w:tab w:val="left" w:pos="1360"/>
      </w:tabs>
      <w:spacing w:before="0" w:after="240" w:line="240" w:lineRule="atLeast"/>
      <w:outlineLvl w:val="0"/>
    </w:pPr>
    <w:rPr>
      <w:rFonts w:ascii="Cambria" w:eastAsia="Calibri" w:hAnsi="Cambria"/>
      <w:b/>
      <w:bCs/>
      <w:sz w:val="22"/>
      <w:szCs w:val="22"/>
      <w:lang w:val="en-GB"/>
    </w:rPr>
  </w:style>
  <w:style w:type="paragraph" w:customStyle="1" w:styleId="ANNEX">
    <w:name w:val="ANNEX"/>
    <w:basedOn w:val="Normal"/>
    <w:next w:val="Normal"/>
    <w:uiPriority w:val="99"/>
    <w:qFormat/>
    <w:rsid w:val="00A145FF"/>
    <w:pPr>
      <w:keepNext/>
      <w:pageBreakBefore/>
      <w:numPr>
        <w:numId w:val="19"/>
      </w:numPr>
      <w:spacing w:before="0" w:after="760" w:line="310" w:lineRule="exact"/>
      <w:jc w:val="center"/>
      <w:outlineLvl w:val="0"/>
    </w:pPr>
    <w:rPr>
      <w:rFonts w:ascii="Cambria" w:hAnsi="Cambria"/>
      <w:b/>
      <w:sz w:val="28"/>
      <w:szCs w:val="20"/>
      <w:lang w:val="en-GB" w:eastAsia="ja-JP"/>
    </w:rPr>
  </w:style>
  <w:style w:type="character" w:customStyle="1" w:styleId="NoteZchn">
    <w:name w:val="Note Zchn"/>
    <w:link w:val="Note"/>
    <w:rsid w:val="00A145FF"/>
    <w:rPr>
      <w:rFonts w:ascii="Cambria" w:eastAsia="Calibri" w:hAnsi="Cambria" w:cs="Times New Roman"/>
      <w:sz w:val="20"/>
      <w:lang w:val="en-GB"/>
    </w:rPr>
  </w:style>
  <w:style w:type="paragraph" w:customStyle="1" w:styleId="AnnexA2">
    <w:name w:val="Annex A2"/>
    <w:basedOn w:val="Normal"/>
    <w:next w:val="Normal"/>
    <w:qFormat/>
    <w:rsid w:val="00A145FF"/>
    <w:pPr>
      <w:keepNext/>
      <w:keepLines/>
      <w:numPr>
        <w:ilvl w:val="1"/>
        <w:numId w:val="21"/>
      </w:numPr>
      <w:spacing w:before="360"/>
      <w:jc w:val="left"/>
      <w:outlineLvl w:val="1"/>
    </w:pPr>
    <w:rPr>
      <w:rFonts w:eastAsia="Candara"/>
      <w:b/>
      <w:bCs/>
      <w:color w:val="000000"/>
      <w:spacing w:val="15"/>
      <w:sz w:val="28"/>
      <w:szCs w:val="28"/>
    </w:rPr>
  </w:style>
  <w:style w:type="character" w:customStyle="1" w:styleId="line">
    <w:name w:val="line"/>
    <w:basedOn w:val="DefaultParagraphFont"/>
    <w:rsid w:val="002B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11660695">
      <w:bodyDiv w:val="1"/>
      <w:marLeft w:val="0"/>
      <w:marRight w:val="0"/>
      <w:marTop w:val="0"/>
      <w:marBottom w:val="0"/>
      <w:divBdr>
        <w:top w:val="none" w:sz="0" w:space="0" w:color="auto"/>
        <w:left w:val="none" w:sz="0" w:space="0" w:color="auto"/>
        <w:bottom w:val="none" w:sz="0" w:space="0" w:color="auto"/>
        <w:right w:val="none" w:sz="0" w:space="0" w:color="auto"/>
      </w:divBdr>
    </w:div>
    <w:div w:id="476344830">
      <w:bodyDiv w:val="1"/>
      <w:marLeft w:val="0"/>
      <w:marRight w:val="0"/>
      <w:marTop w:val="0"/>
      <w:marBottom w:val="0"/>
      <w:divBdr>
        <w:top w:val="none" w:sz="0" w:space="0" w:color="auto"/>
        <w:left w:val="none" w:sz="0" w:space="0" w:color="auto"/>
        <w:bottom w:val="none" w:sz="0" w:space="0" w:color="auto"/>
        <w:right w:val="none" w:sz="0" w:space="0" w:color="auto"/>
      </w:divBdr>
    </w:div>
    <w:div w:id="612902442">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057677">
      <w:bodyDiv w:val="1"/>
      <w:marLeft w:val="0"/>
      <w:marRight w:val="0"/>
      <w:marTop w:val="0"/>
      <w:marBottom w:val="0"/>
      <w:divBdr>
        <w:top w:val="none" w:sz="0" w:space="0" w:color="auto"/>
        <w:left w:val="none" w:sz="0" w:space="0" w:color="auto"/>
        <w:bottom w:val="none" w:sz="0" w:space="0" w:color="auto"/>
        <w:right w:val="none" w:sz="0" w:space="0" w:color="auto"/>
      </w:divBdr>
    </w:div>
    <w:div w:id="963539650">
      <w:bodyDiv w:val="1"/>
      <w:marLeft w:val="0"/>
      <w:marRight w:val="0"/>
      <w:marTop w:val="0"/>
      <w:marBottom w:val="0"/>
      <w:divBdr>
        <w:top w:val="none" w:sz="0" w:space="0" w:color="auto"/>
        <w:left w:val="none" w:sz="0" w:space="0" w:color="auto"/>
        <w:bottom w:val="none" w:sz="0" w:space="0" w:color="auto"/>
        <w:right w:val="none" w:sz="0" w:space="0" w:color="auto"/>
      </w:divBdr>
    </w:div>
    <w:div w:id="1110316383">
      <w:bodyDiv w:val="1"/>
      <w:marLeft w:val="0"/>
      <w:marRight w:val="0"/>
      <w:marTop w:val="0"/>
      <w:marBottom w:val="0"/>
      <w:divBdr>
        <w:top w:val="none" w:sz="0" w:space="0" w:color="auto"/>
        <w:left w:val="none" w:sz="0" w:space="0" w:color="auto"/>
        <w:bottom w:val="none" w:sz="0" w:space="0" w:color="auto"/>
        <w:right w:val="none" w:sz="0" w:space="0" w:color="auto"/>
      </w:divBdr>
    </w:div>
    <w:div w:id="1937129074">
      <w:bodyDiv w:val="1"/>
      <w:marLeft w:val="0"/>
      <w:marRight w:val="0"/>
      <w:marTop w:val="0"/>
      <w:marBottom w:val="0"/>
      <w:divBdr>
        <w:top w:val="none" w:sz="0" w:space="0" w:color="auto"/>
        <w:left w:val="none" w:sz="0" w:space="0" w:color="auto"/>
        <w:bottom w:val="none" w:sz="0" w:space="0" w:color="auto"/>
        <w:right w:val="none" w:sz="0" w:space="0" w:color="auto"/>
      </w:divBdr>
    </w:div>
    <w:div w:id="1994331879">
      <w:bodyDiv w:val="1"/>
      <w:marLeft w:val="0"/>
      <w:marRight w:val="0"/>
      <w:marTop w:val="0"/>
      <w:marBottom w:val="0"/>
      <w:divBdr>
        <w:top w:val="none" w:sz="0" w:space="0" w:color="auto"/>
        <w:left w:val="none" w:sz="0" w:space="0" w:color="auto"/>
        <w:bottom w:val="none" w:sz="0" w:space="0" w:color="auto"/>
        <w:right w:val="none" w:sz="0" w:space="0" w:color="auto"/>
      </w:divBdr>
    </w:div>
    <w:div w:id="1996568229">
      <w:bodyDiv w:val="1"/>
      <w:marLeft w:val="0"/>
      <w:marRight w:val="0"/>
      <w:marTop w:val="0"/>
      <w:marBottom w:val="0"/>
      <w:divBdr>
        <w:top w:val="none" w:sz="0" w:space="0" w:color="auto"/>
        <w:left w:val="none" w:sz="0" w:space="0" w:color="auto"/>
        <w:bottom w:val="none" w:sz="0" w:space="0" w:color="auto"/>
        <w:right w:val="none" w:sz="0" w:space="0" w:color="auto"/>
      </w:divBdr>
    </w:div>
    <w:div w:id="21324789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18" Type="http://schemas.openxmlformats.org/officeDocument/2006/relationships/image" Target="media/image4.emf"/><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www.epsg.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Visio_Drawing.vsdx"/><Relationship Id="rId24" Type="http://schemas.openxmlformats.org/officeDocument/2006/relationships/image" Target="media/image10.emf"/><Relationship Id="rId5" Type="http://schemas.openxmlformats.org/officeDocument/2006/relationships/webSettings" Target="webSettings.xml"/><Relationship Id="rId15" Type="http://schemas.microsoft.com/office/2018/08/relationships/commentsExtensible" Target="commentsExtensible.xml"/><Relationship Id="rId23" Type="http://schemas.openxmlformats.org/officeDocument/2006/relationships/image" Target="media/image9.emf"/><Relationship Id="rId10" Type="http://schemas.openxmlformats.org/officeDocument/2006/relationships/image" Target="media/image2.emf"/><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microsoft.com/office/2016/09/relationships/commentsIds" Target="commentsIds.xml"/><Relationship Id="rId22" Type="http://schemas.openxmlformats.org/officeDocument/2006/relationships/image" Target="media/image8.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EB7753-B947-455E-8816-8E9724DE5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36</Pages>
  <Words>9433</Words>
  <Characters>53774</Characters>
  <Application>Microsoft Office Word</Application>
  <DocSecurity>0</DocSecurity>
  <Lines>448</Lines>
  <Paragraphs>126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23090-7 AMD 1 Common Metadata for Immersive Media</vt:lpstr>
      <vt:lpstr/>
    </vt:vector>
  </TitlesOfParts>
  <Manager/>
  <Company/>
  <LinksUpToDate>false</LinksUpToDate>
  <CharactersWithSpaces>63081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23090-7 AMD 1 Common Metadata for Immersive Media</dc:title>
  <dc:subject/>
  <dc:creator>Xin Wang</dc:creator>
  <cp:keywords/>
  <dc:description/>
  <cp:lastModifiedBy>XinWang MediaTek</cp:lastModifiedBy>
  <cp:revision>12</cp:revision>
  <dcterms:created xsi:type="dcterms:W3CDTF">2022-05-18T01:08:00Z</dcterms:created>
  <dcterms:modified xsi:type="dcterms:W3CDTF">2022-10-28T10:15:00Z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00698</vt:lpwstr>
  </property>
  <property fmtid="{D5CDD505-2E9C-101B-9397-08002B2CF9AE}" pid="3" name="MDMSNumber">
    <vt:lpwstr>21977</vt:lpwstr>
  </property>
  <property fmtid="{D5CDD505-2E9C-101B-9397-08002B2CF9AE}" pid="4" name="Date completed">
    <vt:lpwstr>2022-10-28</vt:lpwstr>
  </property>
</Properties>
</file>